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2E560" w14:textId="77777777" w:rsidR="00E76FB2" w:rsidRDefault="00E76FB2" w:rsidP="00E76FB2">
      <w:pPr>
        <w:jc w:val="center"/>
        <w:rPr>
          <w:b/>
          <w:sz w:val="28"/>
        </w:rPr>
      </w:pPr>
      <w:r>
        <w:rPr>
          <w:b/>
          <w:noProof/>
          <w:sz w:val="28"/>
        </w:rPr>
        <w:drawing>
          <wp:inline distT="0" distB="0" distL="0" distR="0" wp14:anchorId="5A02ACAE" wp14:editId="33A7727E">
            <wp:extent cx="3928533" cy="676841"/>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i_logo_cz.png"/>
                    <pic:cNvPicPr/>
                  </pic:nvPicPr>
                  <pic:blipFill>
                    <a:blip r:embed="rId8">
                      <a:extLst>
                        <a:ext uri="{28A0092B-C50C-407E-A947-70E740481C1C}">
                          <a14:useLocalDpi xmlns:a14="http://schemas.microsoft.com/office/drawing/2010/main" val="0"/>
                        </a:ext>
                      </a:extLst>
                    </a:blip>
                    <a:stretch>
                      <a:fillRect/>
                    </a:stretch>
                  </pic:blipFill>
                  <pic:spPr>
                    <a:xfrm>
                      <a:off x="0" y="0"/>
                      <a:ext cx="4004115" cy="689863"/>
                    </a:xfrm>
                    <a:prstGeom prst="rect">
                      <a:avLst/>
                    </a:prstGeom>
                  </pic:spPr>
                </pic:pic>
              </a:graphicData>
            </a:graphic>
          </wp:inline>
        </w:drawing>
      </w:r>
    </w:p>
    <w:p w14:paraId="2E564ACD" w14:textId="77777777" w:rsidR="00E76FB2" w:rsidRDefault="00E76FB2" w:rsidP="00E76FB2">
      <w:pPr>
        <w:rPr>
          <w:b/>
          <w:sz w:val="28"/>
        </w:rPr>
      </w:pPr>
    </w:p>
    <w:p w14:paraId="3F80536B" w14:textId="77777777" w:rsidR="00E76FB2" w:rsidRDefault="00E76FB2" w:rsidP="00E76FB2">
      <w:pPr>
        <w:rPr>
          <w:b/>
          <w:sz w:val="28"/>
        </w:rPr>
      </w:pPr>
    </w:p>
    <w:p w14:paraId="390D0B82" w14:textId="77777777" w:rsidR="00E76FB2" w:rsidRDefault="00E76FB2" w:rsidP="00E76FB2">
      <w:pPr>
        <w:rPr>
          <w:b/>
          <w:sz w:val="28"/>
        </w:rPr>
      </w:pPr>
    </w:p>
    <w:p w14:paraId="447F59AF" w14:textId="77777777" w:rsidR="00E76FB2" w:rsidRDefault="00E76FB2" w:rsidP="00E76FB2">
      <w:pPr>
        <w:rPr>
          <w:b/>
          <w:sz w:val="28"/>
        </w:rPr>
      </w:pPr>
    </w:p>
    <w:p w14:paraId="64A07825" w14:textId="77777777" w:rsidR="00E76FB2" w:rsidRDefault="00E76FB2" w:rsidP="00E76FB2">
      <w:pPr>
        <w:rPr>
          <w:b/>
          <w:sz w:val="28"/>
        </w:rPr>
      </w:pPr>
    </w:p>
    <w:p w14:paraId="7B2E2105" w14:textId="77777777" w:rsidR="00E76FB2" w:rsidRDefault="00E76FB2" w:rsidP="00E76FB2">
      <w:pPr>
        <w:rPr>
          <w:b/>
          <w:sz w:val="28"/>
        </w:rPr>
      </w:pPr>
    </w:p>
    <w:p w14:paraId="33B5A724" w14:textId="77777777" w:rsidR="00E76FB2" w:rsidRDefault="00E76FB2" w:rsidP="00E76FB2">
      <w:pPr>
        <w:rPr>
          <w:b/>
          <w:sz w:val="28"/>
        </w:rPr>
      </w:pPr>
    </w:p>
    <w:p w14:paraId="5AD9E053" w14:textId="77777777" w:rsidR="00E76FB2" w:rsidRDefault="00E76FB2" w:rsidP="00E76FB2">
      <w:pPr>
        <w:rPr>
          <w:b/>
          <w:sz w:val="28"/>
        </w:rPr>
      </w:pPr>
    </w:p>
    <w:p w14:paraId="737FBE98" w14:textId="77777777" w:rsidR="00E76FB2" w:rsidRDefault="00E76FB2" w:rsidP="00E76FB2">
      <w:pPr>
        <w:rPr>
          <w:b/>
          <w:sz w:val="28"/>
        </w:rPr>
      </w:pPr>
    </w:p>
    <w:p w14:paraId="06BFC362" w14:textId="2C2D6BD0" w:rsidR="00E76FB2" w:rsidRPr="001671D0" w:rsidRDefault="00E76FB2" w:rsidP="00E76FB2">
      <w:pPr>
        <w:jc w:val="center"/>
        <w:rPr>
          <w:sz w:val="36"/>
        </w:rPr>
      </w:pPr>
      <w:r>
        <w:rPr>
          <w:sz w:val="36"/>
        </w:rPr>
        <w:t>Ž</w:t>
      </w:r>
      <w:r w:rsidRPr="001671D0">
        <w:rPr>
          <w:sz w:val="36"/>
        </w:rPr>
        <w:t>ÁDOST O AKREDITACI</w:t>
      </w:r>
      <w:r w:rsidRPr="001671D0">
        <w:rPr>
          <w:sz w:val="36"/>
        </w:rPr>
        <w:br/>
      </w:r>
      <w:r w:rsidR="00340D81">
        <w:rPr>
          <w:sz w:val="36"/>
        </w:rPr>
        <w:t>MAGISTERSKÉHO</w:t>
      </w:r>
      <w:r w:rsidRPr="001671D0">
        <w:rPr>
          <w:sz w:val="36"/>
        </w:rPr>
        <w:t xml:space="preserve"> STUDIJNÍHO PROGRAMU</w:t>
      </w:r>
    </w:p>
    <w:p w14:paraId="05B74B51" w14:textId="77777777" w:rsidR="00E76FB2" w:rsidRDefault="00E76FB2" w:rsidP="00E76FB2">
      <w:pPr>
        <w:jc w:val="center"/>
        <w:rPr>
          <w:b/>
          <w:sz w:val="36"/>
        </w:rPr>
      </w:pPr>
    </w:p>
    <w:p w14:paraId="63D10531" w14:textId="77777777" w:rsidR="00E76FB2" w:rsidRPr="001671D0" w:rsidRDefault="00E76FB2" w:rsidP="00E76FB2">
      <w:pPr>
        <w:jc w:val="center"/>
        <w:rPr>
          <w:b/>
          <w:sz w:val="36"/>
        </w:rPr>
      </w:pPr>
    </w:p>
    <w:p w14:paraId="64C10D6D" w14:textId="734B9CE8" w:rsidR="00E76FB2" w:rsidRPr="001671D0" w:rsidRDefault="00340D81" w:rsidP="00E76FB2">
      <w:pPr>
        <w:jc w:val="center"/>
        <w:rPr>
          <w:b/>
          <w:sz w:val="52"/>
        </w:rPr>
      </w:pPr>
      <w:r>
        <w:rPr>
          <w:b/>
          <w:sz w:val="52"/>
        </w:rPr>
        <w:t>BEZPEČNOSTNÍ TECHNOLOGIE, SYSTÉMY A MANAGEMENT</w:t>
      </w:r>
    </w:p>
    <w:p w14:paraId="5D2D0CA0" w14:textId="77777777" w:rsidR="00E76FB2" w:rsidRDefault="00E76FB2" w:rsidP="00E76FB2"/>
    <w:p w14:paraId="244A43E6" w14:textId="77777777" w:rsidR="00E76FB2" w:rsidRDefault="00E76FB2" w:rsidP="00E76FB2"/>
    <w:p w14:paraId="501B8600" w14:textId="77777777" w:rsidR="00E76FB2" w:rsidRDefault="00E76FB2" w:rsidP="00E76FB2">
      <w:pPr>
        <w:rPr>
          <w:sz w:val="36"/>
        </w:rPr>
      </w:pPr>
    </w:p>
    <w:p w14:paraId="4AF097B9" w14:textId="77777777" w:rsidR="00E76FB2" w:rsidRDefault="00E76FB2" w:rsidP="00E76FB2">
      <w:pPr>
        <w:rPr>
          <w:sz w:val="36"/>
        </w:rPr>
      </w:pPr>
    </w:p>
    <w:p w14:paraId="0AF9795D" w14:textId="77777777" w:rsidR="00E76FB2" w:rsidRDefault="00E76FB2" w:rsidP="00E76FB2">
      <w:pPr>
        <w:rPr>
          <w:sz w:val="36"/>
        </w:rPr>
      </w:pPr>
    </w:p>
    <w:p w14:paraId="1FB1A081" w14:textId="77777777" w:rsidR="00E76FB2" w:rsidRDefault="00E76FB2" w:rsidP="00E76FB2">
      <w:pPr>
        <w:jc w:val="center"/>
      </w:pPr>
    </w:p>
    <w:p w14:paraId="7C6745C8" w14:textId="77777777" w:rsidR="00E76FB2" w:rsidRDefault="00E76FB2" w:rsidP="00E76FB2">
      <w:pPr>
        <w:jc w:val="center"/>
      </w:pPr>
    </w:p>
    <w:p w14:paraId="20ED1074" w14:textId="77777777" w:rsidR="00E76FB2" w:rsidRDefault="00E76FB2" w:rsidP="00E76FB2">
      <w:pPr>
        <w:jc w:val="center"/>
      </w:pPr>
    </w:p>
    <w:p w14:paraId="419D034A" w14:textId="77777777" w:rsidR="00E76FB2" w:rsidRDefault="00E76FB2" w:rsidP="00E76FB2">
      <w:pPr>
        <w:jc w:val="center"/>
      </w:pPr>
    </w:p>
    <w:p w14:paraId="3F93FCDC" w14:textId="77777777" w:rsidR="00E76FB2" w:rsidRDefault="00E76FB2" w:rsidP="00E76FB2">
      <w:pPr>
        <w:jc w:val="center"/>
      </w:pPr>
    </w:p>
    <w:p w14:paraId="2B5848A2" w14:textId="77777777" w:rsidR="00E76FB2" w:rsidRDefault="00E76FB2" w:rsidP="00E76FB2">
      <w:pPr>
        <w:jc w:val="center"/>
      </w:pPr>
    </w:p>
    <w:p w14:paraId="74E737FB" w14:textId="77777777" w:rsidR="00E76FB2" w:rsidRDefault="00E76FB2" w:rsidP="00E76FB2">
      <w:pPr>
        <w:jc w:val="center"/>
      </w:pPr>
    </w:p>
    <w:p w14:paraId="655B7CCF" w14:textId="77777777" w:rsidR="00E76FB2" w:rsidRDefault="00E76FB2" w:rsidP="00E76FB2">
      <w:pPr>
        <w:jc w:val="center"/>
      </w:pPr>
    </w:p>
    <w:p w14:paraId="01D00F4F" w14:textId="77777777" w:rsidR="00E76FB2" w:rsidRDefault="00E76FB2" w:rsidP="00E76FB2">
      <w:pPr>
        <w:jc w:val="center"/>
      </w:pPr>
    </w:p>
    <w:p w14:paraId="25E7F1B6" w14:textId="77777777" w:rsidR="00E76FB2" w:rsidRDefault="00E76FB2" w:rsidP="00E76FB2">
      <w:pPr>
        <w:jc w:val="center"/>
      </w:pPr>
    </w:p>
    <w:p w14:paraId="4E30ACCF" w14:textId="77777777" w:rsidR="00E76FB2" w:rsidRDefault="00E76FB2" w:rsidP="00E76FB2">
      <w:pPr>
        <w:jc w:val="center"/>
      </w:pPr>
    </w:p>
    <w:p w14:paraId="3C625BF0" w14:textId="77777777" w:rsidR="00E76FB2" w:rsidRDefault="00E76FB2" w:rsidP="00E76FB2">
      <w:pPr>
        <w:jc w:val="center"/>
      </w:pPr>
    </w:p>
    <w:p w14:paraId="246DDEC1" w14:textId="77777777" w:rsidR="00E76FB2" w:rsidRDefault="00E76FB2" w:rsidP="00E76FB2">
      <w:pPr>
        <w:jc w:val="center"/>
      </w:pPr>
    </w:p>
    <w:p w14:paraId="2607606A" w14:textId="77777777" w:rsidR="00E76FB2" w:rsidRDefault="00E76FB2" w:rsidP="00E76FB2">
      <w:pPr>
        <w:jc w:val="center"/>
      </w:pPr>
    </w:p>
    <w:p w14:paraId="040A953C" w14:textId="77777777" w:rsidR="00E76FB2" w:rsidRDefault="00E76FB2" w:rsidP="00E76FB2">
      <w:pPr>
        <w:jc w:val="center"/>
      </w:pPr>
    </w:p>
    <w:p w14:paraId="250BC04B" w14:textId="77777777" w:rsidR="00E76FB2" w:rsidRDefault="00E76FB2" w:rsidP="00E76FB2">
      <w:pPr>
        <w:jc w:val="center"/>
      </w:pPr>
    </w:p>
    <w:p w14:paraId="4EDCB824" w14:textId="77777777" w:rsidR="00E76FB2" w:rsidRDefault="00E76FB2" w:rsidP="00E76FB2">
      <w:pPr>
        <w:jc w:val="center"/>
      </w:pPr>
    </w:p>
    <w:p w14:paraId="04910E14" w14:textId="77777777" w:rsidR="00E76FB2" w:rsidRDefault="00E76FB2" w:rsidP="00E76FB2">
      <w:pPr>
        <w:jc w:val="center"/>
      </w:pPr>
    </w:p>
    <w:p w14:paraId="4BD5D64E" w14:textId="77777777" w:rsidR="00E76FB2" w:rsidRDefault="00E76FB2" w:rsidP="00E76FB2">
      <w:pPr>
        <w:jc w:val="center"/>
      </w:pPr>
    </w:p>
    <w:p w14:paraId="658B3B49" w14:textId="77777777" w:rsidR="00E76FB2" w:rsidRDefault="00E76FB2" w:rsidP="00E76FB2">
      <w:pPr>
        <w:jc w:val="center"/>
      </w:pPr>
    </w:p>
    <w:p w14:paraId="296E4E44" w14:textId="0AEC79B8" w:rsidR="00E76FB2" w:rsidRDefault="00E76FB2" w:rsidP="00E76FB2">
      <w:pPr>
        <w:jc w:val="center"/>
        <w:rPr>
          <w:sz w:val="36"/>
        </w:rPr>
      </w:pPr>
      <w:r w:rsidRPr="00FA6C48">
        <w:rPr>
          <w:sz w:val="24"/>
        </w:rPr>
        <w:t xml:space="preserve">Ve Zlíně, dne </w:t>
      </w:r>
      <w:del w:id="0" w:author="Jiří Vojtěšek" w:date="2018-11-26T12:11:00Z">
        <w:r w:rsidRPr="00FA6C48" w:rsidDel="004B5E18">
          <w:rPr>
            <w:sz w:val="24"/>
          </w:rPr>
          <w:delText>1</w:delText>
        </w:r>
      </w:del>
      <w:ins w:id="1" w:author="Jiří Vojtěšek" w:date="2018-11-26T12:11:00Z">
        <w:r w:rsidR="004B5E18">
          <w:rPr>
            <w:sz w:val="24"/>
          </w:rPr>
          <w:t>20</w:t>
        </w:r>
      </w:ins>
      <w:r w:rsidRPr="00FA6C48">
        <w:rPr>
          <w:sz w:val="24"/>
        </w:rPr>
        <w:t xml:space="preserve">. </w:t>
      </w:r>
      <w:del w:id="2" w:author="Jiří Vojtěšek" w:date="2018-11-26T12:11:00Z">
        <w:r w:rsidRPr="00FA6C48" w:rsidDel="004B5E18">
          <w:rPr>
            <w:sz w:val="24"/>
          </w:rPr>
          <w:delText>9</w:delText>
        </w:r>
      </w:del>
      <w:ins w:id="3" w:author="Jiří Vojtěšek" w:date="2018-11-26T12:11:00Z">
        <w:r w:rsidR="004B5E18">
          <w:rPr>
            <w:sz w:val="24"/>
          </w:rPr>
          <w:t>11</w:t>
        </w:r>
      </w:ins>
      <w:r w:rsidRPr="00FA6C48">
        <w:rPr>
          <w:sz w:val="24"/>
        </w:rPr>
        <w:t>. 2018</w:t>
      </w:r>
      <w:r>
        <w:rPr>
          <w:sz w:val="36"/>
        </w:rPr>
        <w:br w:type="page"/>
      </w:r>
    </w:p>
    <w:p w14:paraId="07BD4C04" w14:textId="77777777" w:rsidR="00E76FB2" w:rsidRDefault="00E76FB2" w:rsidP="00E76FB2">
      <w:pPr>
        <w:rPr>
          <w:sz w:val="36"/>
        </w:rPr>
      </w:pPr>
    </w:p>
    <w:p w14:paraId="0419E99B" w14:textId="77777777" w:rsidR="00E76FB2" w:rsidRDefault="00E76FB2" w:rsidP="00E76FB2">
      <w:pPr>
        <w:rPr>
          <w:sz w:val="36"/>
        </w:rPr>
      </w:pPr>
      <w:bookmarkStart w:id="4" w:name="aobsah"/>
      <w:r w:rsidRPr="00531F2D">
        <w:rPr>
          <w:sz w:val="36"/>
        </w:rPr>
        <w:t>Obsah žádosti</w:t>
      </w:r>
      <w:bookmarkEnd w:id="4"/>
      <w:r w:rsidRPr="00531F2D">
        <w:rPr>
          <w:sz w:val="36"/>
        </w:rPr>
        <w:t>:</w:t>
      </w:r>
    </w:p>
    <w:p w14:paraId="7123A2F7" w14:textId="77777777" w:rsidR="00E76FB2" w:rsidRDefault="00E76FB2" w:rsidP="00E76FB2"/>
    <w:p w14:paraId="7F2FDEC1" w14:textId="77777777" w:rsidR="00E76FB2" w:rsidRDefault="00E76FB2" w:rsidP="00E76FB2"/>
    <w:p w14:paraId="6A818A39" w14:textId="3BF82423" w:rsidR="00E76FB2" w:rsidRPr="006E7EA2" w:rsidRDefault="00E76FB2" w:rsidP="00E76FB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AI \h  \* MERGEFORMAT </w:instrText>
      </w:r>
      <w:r w:rsidRPr="006E7EA2">
        <w:rPr>
          <w:color w:val="FF0000"/>
          <w:sz w:val="32"/>
          <w:szCs w:val="28"/>
          <w:u w:val="single"/>
        </w:rPr>
      </w:r>
      <w:r w:rsidRPr="006E7EA2">
        <w:rPr>
          <w:color w:val="FF0000"/>
          <w:sz w:val="32"/>
          <w:szCs w:val="28"/>
          <w:u w:val="single"/>
        </w:rPr>
        <w:fldChar w:fldCharType="separate"/>
      </w:r>
      <w:r w:rsidR="00FB06C4" w:rsidRPr="00FB06C4">
        <w:rPr>
          <w:color w:val="FF0000"/>
          <w:sz w:val="32"/>
          <w:szCs w:val="28"/>
          <w:u w:val="single"/>
        </w:rPr>
        <w:t>A-I – Základní informace o žádosti o akreditaci</w:t>
      </w:r>
      <w:r w:rsidRPr="006E7EA2">
        <w:rPr>
          <w:color w:val="FF0000"/>
          <w:sz w:val="32"/>
          <w:szCs w:val="28"/>
          <w:u w:val="single"/>
        </w:rPr>
        <w:fldChar w:fldCharType="end"/>
      </w:r>
    </w:p>
    <w:p w14:paraId="06A08D25" w14:textId="04E6175B" w:rsidR="00E76FB2" w:rsidRPr="006E7EA2" w:rsidRDefault="00E76FB2" w:rsidP="00E76FB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BI \h  \* MERGEFORMAT </w:instrText>
      </w:r>
      <w:r w:rsidRPr="006E7EA2">
        <w:rPr>
          <w:color w:val="FF0000"/>
          <w:sz w:val="32"/>
          <w:szCs w:val="28"/>
          <w:u w:val="single"/>
        </w:rPr>
      </w:r>
      <w:r w:rsidRPr="006E7EA2">
        <w:rPr>
          <w:color w:val="FF0000"/>
          <w:sz w:val="32"/>
          <w:szCs w:val="28"/>
          <w:u w:val="single"/>
        </w:rPr>
        <w:fldChar w:fldCharType="separate"/>
      </w:r>
      <w:r w:rsidR="00FB06C4" w:rsidRPr="00FB06C4">
        <w:rPr>
          <w:bCs/>
          <w:color w:val="FF0000"/>
          <w:sz w:val="32"/>
          <w:szCs w:val="28"/>
          <w:u w:val="single"/>
        </w:rPr>
        <w:t>B-I – Charakteristika studijního programu</w:t>
      </w:r>
      <w:r w:rsidRPr="006E7EA2">
        <w:rPr>
          <w:color w:val="FF0000"/>
          <w:sz w:val="32"/>
          <w:szCs w:val="28"/>
          <w:u w:val="single"/>
        </w:rPr>
        <w:fldChar w:fldCharType="end"/>
      </w:r>
    </w:p>
    <w:p w14:paraId="58536F26" w14:textId="0A59E223" w:rsidR="00E76FB2" w:rsidRPr="006E7EA2" w:rsidRDefault="00E76FB2" w:rsidP="00E76FB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BII \h  \* MERGEFORMAT </w:instrText>
      </w:r>
      <w:r w:rsidRPr="006E7EA2">
        <w:rPr>
          <w:color w:val="FF0000"/>
          <w:sz w:val="32"/>
          <w:szCs w:val="28"/>
          <w:u w:val="single"/>
        </w:rPr>
      </w:r>
      <w:r w:rsidRPr="006E7EA2">
        <w:rPr>
          <w:color w:val="FF0000"/>
          <w:sz w:val="32"/>
          <w:szCs w:val="28"/>
          <w:u w:val="single"/>
        </w:rPr>
        <w:fldChar w:fldCharType="separate"/>
      </w:r>
      <w:r w:rsidR="00FB06C4" w:rsidRPr="00FB06C4">
        <w:rPr>
          <w:color w:val="FF0000"/>
          <w:sz w:val="32"/>
          <w:szCs w:val="28"/>
          <w:u w:val="single"/>
        </w:rPr>
        <w:t>B-IIa – Studijní plány a návrh témat prací</w:t>
      </w:r>
      <w:r w:rsidRPr="006E7EA2">
        <w:rPr>
          <w:color w:val="FF0000"/>
          <w:sz w:val="32"/>
          <w:szCs w:val="28"/>
          <w:u w:val="single"/>
        </w:rPr>
        <w:fldChar w:fldCharType="end"/>
      </w:r>
    </w:p>
    <w:p w14:paraId="13DBF32D" w14:textId="44D2422E" w:rsidR="00E76FB2" w:rsidRPr="006E7EA2" w:rsidRDefault="00E76FB2" w:rsidP="00E76FB2">
      <w:pPr>
        <w:spacing w:before="60" w:after="60"/>
        <w:rPr>
          <w:color w:val="FF0000"/>
          <w:sz w:val="32"/>
          <w:szCs w:val="28"/>
          <w:u w:val="single"/>
        </w:rPr>
      </w:pPr>
      <w:r w:rsidRPr="006E7EA2">
        <w:rPr>
          <w:color w:val="FF0000"/>
          <w:sz w:val="32"/>
          <w:szCs w:val="28"/>
          <w:u w:val="single"/>
        </w:rPr>
        <w:t xml:space="preserve">B-III – </w:t>
      </w:r>
      <w:r w:rsidRPr="006E7EA2">
        <w:rPr>
          <w:color w:val="FF0000"/>
          <w:sz w:val="32"/>
          <w:szCs w:val="28"/>
          <w:u w:val="single"/>
        </w:rPr>
        <w:fldChar w:fldCharType="begin"/>
      </w:r>
      <w:r w:rsidRPr="006E7EA2">
        <w:rPr>
          <w:color w:val="FF0000"/>
          <w:sz w:val="32"/>
          <w:szCs w:val="28"/>
          <w:u w:val="single"/>
        </w:rPr>
        <w:instrText xml:space="preserve"> REF BIII \h  \* MERGEFORMAT </w:instrText>
      </w:r>
      <w:r w:rsidRPr="006E7EA2">
        <w:rPr>
          <w:color w:val="FF0000"/>
          <w:sz w:val="32"/>
          <w:szCs w:val="28"/>
          <w:u w:val="single"/>
        </w:rPr>
      </w:r>
      <w:r w:rsidRPr="006E7EA2">
        <w:rPr>
          <w:color w:val="FF0000"/>
          <w:sz w:val="32"/>
          <w:szCs w:val="28"/>
          <w:u w:val="single"/>
        </w:rPr>
        <w:fldChar w:fldCharType="separate"/>
      </w:r>
      <w:r w:rsidR="00FB06C4" w:rsidRPr="00FB06C4">
        <w:rPr>
          <w:color w:val="FF0000"/>
          <w:sz w:val="32"/>
          <w:szCs w:val="28"/>
          <w:u w:val="single"/>
        </w:rPr>
        <w:t>Charakteristika studijního předmětu</w:t>
      </w:r>
      <w:r w:rsidRPr="006E7EA2">
        <w:rPr>
          <w:color w:val="FF0000"/>
          <w:sz w:val="32"/>
          <w:szCs w:val="28"/>
          <w:u w:val="single"/>
        </w:rPr>
        <w:fldChar w:fldCharType="end"/>
      </w:r>
    </w:p>
    <w:p w14:paraId="780CCE2D" w14:textId="515AB3CF" w:rsidR="00E76FB2" w:rsidRPr="006E7EA2" w:rsidRDefault="00E76FB2" w:rsidP="00E76FB2">
      <w:pPr>
        <w:spacing w:before="60" w:after="60"/>
        <w:rPr>
          <w:color w:val="FF0000"/>
          <w:sz w:val="32"/>
          <w:szCs w:val="28"/>
          <w:u w:val="single"/>
        </w:rPr>
      </w:pPr>
      <w:r w:rsidRPr="006E7EA2">
        <w:rPr>
          <w:color w:val="FF0000"/>
          <w:sz w:val="32"/>
          <w:szCs w:val="28"/>
          <w:u w:val="single"/>
        </w:rPr>
        <w:t xml:space="preserve">C-I – </w:t>
      </w:r>
      <w:r w:rsidRPr="006E7EA2">
        <w:rPr>
          <w:color w:val="FF0000"/>
          <w:sz w:val="32"/>
          <w:szCs w:val="28"/>
          <w:u w:val="single"/>
        </w:rPr>
        <w:fldChar w:fldCharType="begin"/>
      </w:r>
      <w:r w:rsidRPr="006E7EA2">
        <w:rPr>
          <w:color w:val="FF0000"/>
          <w:sz w:val="32"/>
          <w:szCs w:val="28"/>
          <w:u w:val="single"/>
        </w:rPr>
        <w:instrText xml:space="preserve"> REF CI \h  \* MERGEFORMAT </w:instrText>
      </w:r>
      <w:r w:rsidRPr="006E7EA2">
        <w:rPr>
          <w:color w:val="FF0000"/>
          <w:sz w:val="32"/>
          <w:szCs w:val="28"/>
          <w:u w:val="single"/>
        </w:rPr>
      </w:r>
      <w:r w:rsidRPr="006E7EA2">
        <w:rPr>
          <w:color w:val="FF0000"/>
          <w:sz w:val="32"/>
          <w:szCs w:val="28"/>
          <w:u w:val="single"/>
        </w:rPr>
        <w:fldChar w:fldCharType="separate"/>
      </w:r>
      <w:r w:rsidR="00FB06C4" w:rsidRPr="00FB06C4">
        <w:rPr>
          <w:color w:val="FF0000"/>
          <w:sz w:val="32"/>
          <w:szCs w:val="28"/>
          <w:u w:val="single"/>
        </w:rPr>
        <w:t>Personální zabezpečení</w:t>
      </w:r>
      <w:r w:rsidRPr="006E7EA2">
        <w:rPr>
          <w:color w:val="FF0000"/>
          <w:sz w:val="32"/>
          <w:szCs w:val="28"/>
          <w:u w:val="single"/>
        </w:rPr>
        <w:fldChar w:fldCharType="end"/>
      </w:r>
    </w:p>
    <w:p w14:paraId="1E4E8378" w14:textId="6898B3F8" w:rsidR="00E76FB2" w:rsidRPr="006E7EA2" w:rsidRDefault="00E76FB2" w:rsidP="00E76FB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CII \h  \* MERGEFORMAT </w:instrText>
      </w:r>
      <w:r w:rsidRPr="006E7EA2">
        <w:rPr>
          <w:color w:val="FF0000"/>
          <w:sz w:val="32"/>
          <w:szCs w:val="28"/>
          <w:u w:val="single"/>
        </w:rPr>
      </w:r>
      <w:r w:rsidRPr="006E7EA2">
        <w:rPr>
          <w:color w:val="FF0000"/>
          <w:sz w:val="32"/>
          <w:szCs w:val="28"/>
          <w:u w:val="single"/>
        </w:rPr>
        <w:fldChar w:fldCharType="separate"/>
      </w:r>
      <w:r w:rsidR="00FB06C4" w:rsidRPr="00FB06C4">
        <w:rPr>
          <w:color w:val="FF0000"/>
          <w:sz w:val="32"/>
          <w:szCs w:val="28"/>
          <w:u w:val="single"/>
        </w:rPr>
        <w:t>C-II – Související tvůrčí, resp. vědecká a umělecká činnost</w:t>
      </w:r>
      <w:r w:rsidRPr="006E7EA2">
        <w:rPr>
          <w:color w:val="FF0000"/>
          <w:sz w:val="32"/>
          <w:szCs w:val="28"/>
          <w:u w:val="single"/>
        </w:rPr>
        <w:fldChar w:fldCharType="end"/>
      </w:r>
    </w:p>
    <w:p w14:paraId="45165475" w14:textId="262CA23C" w:rsidR="00E76FB2" w:rsidRPr="006E7EA2" w:rsidRDefault="00E76FB2" w:rsidP="00E76FB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CIII \h  \* MERGEFORMAT </w:instrText>
      </w:r>
      <w:r w:rsidRPr="006E7EA2">
        <w:rPr>
          <w:color w:val="FF0000"/>
          <w:sz w:val="32"/>
          <w:szCs w:val="28"/>
          <w:u w:val="single"/>
        </w:rPr>
      </w:r>
      <w:r w:rsidRPr="006E7EA2">
        <w:rPr>
          <w:color w:val="FF0000"/>
          <w:sz w:val="32"/>
          <w:szCs w:val="28"/>
          <w:u w:val="single"/>
        </w:rPr>
        <w:fldChar w:fldCharType="separate"/>
      </w:r>
      <w:r w:rsidR="00FB06C4" w:rsidRPr="00FB06C4">
        <w:rPr>
          <w:color w:val="FF0000"/>
          <w:sz w:val="32"/>
          <w:szCs w:val="28"/>
          <w:u w:val="single"/>
        </w:rPr>
        <w:t>C-III – Informační zabezpečení studijního programu</w:t>
      </w:r>
      <w:r w:rsidRPr="006E7EA2">
        <w:rPr>
          <w:color w:val="FF0000"/>
          <w:sz w:val="32"/>
          <w:szCs w:val="28"/>
          <w:u w:val="single"/>
        </w:rPr>
        <w:fldChar w:fldCharType="end"/>
      </w:r>
    </w:p>
    <w:p w14:paraId="04B2D962" w14:textId="09B842DE" w:rsidR="00E76FB2" w:rsidRPr="006E7EA2" w:rsidRDefault="00E76FB2" w:rsidP="00E76FB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CIV \h  \* MERGEFORMAT </w:instrText>
      </w:r>
      <w:r w:rsidRPr="006E7EA2">
        <w:rPr>
          <w:color w:val="FF0000"/>
          <w:sz w:val="32"/>
          <w:szCs w:val="28"/>
          <w:u w:val="single"/>
        </w:rPr>
      </w:r>
      <w:r w:rsidRPr="006E7EA2">
        <w:rPr>
          <w:color w:val="FF0000"/>
          <w:sz w:val="32"/>
          <w:szCs w:val="28"/>
          <w:u w:val="single"/>
        </w:rPr>
        <w:fldChar w:fldCharType="separate"/>
      </w:r>
      <w:r w:rsidR="00FB06C4" w:rsidRPr="00FB06C4">
        <w:rPr>
          <w:color w:val="FF0000"/>
          <w:sz w:val="32"/>
          <w:szCs w:val="28"/>
          <w:u w:val="single"/>
        </w:rPr>
        <w:t>C-IV – Materiální zabezpečení studijního programu</w:t>
      </w:r>
      <w:r w:rsidRPr="006E7EA2">
        <w:rPr>
          <w:color w:val="FF0000"/>
          <w:sz w:val="32"/>
          <w:szCs w:val="28"/>
          <w:u w:val="single"/>
        </w:rPr>
        <w:fldChar w:fldCharType="end"/>
      </w:r>
    </w:p>
    <w:p w14:paraId="5C4A4603" w14:textId="322097B3" w:rsidR="00E76FB2" w:rsidRPr="006E7EA2" w:rsidRDefault="00E76FB2" w:rsidP="00E76FB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CV \h  \* MERGEFORMAT </w:instrText>
      </w:r>
      <w:r w:rsidRPr="006E7EA2">
        <w:rPr>
          <w:color w:val="FF0000"/>
          <w:sz w:val="32"/>
          <w:szCs w:val="28"/>
          <w:u w:val="single"/>
        </w:rPr>
      </w:r>
      <w:r w:rsidRPr="006E7EA2">
        <w:rPr>
          <w:color w:val="FF0000"/>
          <w:sz w:val="32"/>
          <w:szCs w:val="28"/>
          <w:u w:val="single"/>
        </w:rPr>
        <w:fldChar w:fldCharType="separate"/>
      </w:r>
      <w:r w:rsidR="00FB06C4" w:rsidRPr="00FB06C4">
        <w:rPr>
          <w:color w:val="FF0000"/>
          <w:sz w:val="32"/>
          <w:szCs w:val="28"/>
          <w:u w:val="single"/>
        </w:rPr>
        <w:t>C-V – Finanční zabezpečení studijního programu</w:t>
      </w:r>
      <w:r w:rsidRPr="006E7EA2">
        <w:rPr>
          <w:color w:val="FF0000"/>
          <w:sz w:val="32"/>
          <w:szCs w:val="28"/>
          <w:u w:val="single"/>
        </w:rPr>
        <w:fldChar w:fldCharType="end"/>
      </w:r>
    </w:p>
    <w:p w14:paraId="286CD0E2" w14:textId="71E63778" w:rsidR="00E76FB2" w:rsidRPr="006E7EA2" w:rsidRDefault="00E76FB2" w:rsidP="00E76FB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DI \h  \* MERGEFORMAT </w:instrText>
      </w:r>
      <w:r w:rsidRPr="006E7EA2">
        <w:rPr>
          <w:color w:val="FF0000"/>
          <w:sz w:val="32"/>
          <w:szCs w:val="28"/>
          <w:u w:val="single"/>
        </w:rPr>
      </w:r>
      <w:r w:rsidRPr="006E7EA2">
        <w:rPr>
          <w:color w:val="FF0000"/>
          <w:sz w:val="32"/>
          <w:szCs w:val="28"/>
          <w:u w:val="single"/>
        </w:rPr>
        <w:fldChar w:fldCharType="separate"/>
      </w:r>
      <w:r w:rsidR="00FB06C4" w:rsidRPr="00FB06C4">
        <w:rPr>
          <w:color w:val="FF0000"/>
          <w:sz w:val="32"/>
          <w:szCs w:val="28"/>
          <w:u w:val="single"/>
        </w:rPr>
        <w:t>D-I – Záměr rozvoje a další údaje ke studijnímu programu</w:t>
      </w:r>
      <w:r w:rsidRPr="006E7EA2">
        <w:rPr>
          <w:color w:val="FF0000"/>
          <w:sz w:val="32"/>
          <w:szCs w:val="28"/>
          <w:u w:val="single"/>
        </w:rPr>
        <w:fldChar w:fldCharType="end"/>
      </w:r>
    </w:p>
    <w:p w14:paraId="7196483D" w14:textId="77777777" w:rsidR="00E76FB2" w:rsidRPr="006E7EA2" w:rsidRDefault="00E76FB2" w:rsidP="00E76FB2">
      <w:pPr>
        <w:spacing w:before="60" w:after="60"/>
        <w:rPr>
          <w:color w:val="FF0000"/>
          <w:sz w:val="32"/>
          <w:szCs w:val="28"/>
          <w:u w:val="single"/>
        </w:rPr>
      </w:pPr>
      <w:r w:rsidRPr="006E7EA2">
        <w:rPr>
          <w:color w:val="FF0000"/>
          <w:sz w:val="32"/>
          <w:szCs w:val="28"/>
          <w:u w:val="single"/>
        </w:rPr>
        <w:t>E – Sebehodnotící zpráva</w:t>
      </w:r>
    </w:p>
    <w:p w14:paraId="2D5E39B5" w14:textId="77777777" w:rsidR="00E76FB2" w:rsidRDefault="00E76FB2" w:rsidP="00E76FB2">
      <w:pPr>
        <w:spacing w:before="60" w:after="60"/>
        <w:rPr>
          <w:b/>
          <w:color w:val="FF0000"/>
          <w:sz w:val="32"/>
          <w:szCs w:val="28"/>
          <w:u w:val="single"/>
        </w:rPr>
      </w:pPr>
    </w:p>
    <w:p w14:paraId="12D89DD0" w14:textId="77777777" w:rsidR="00E76FB2" w:rsidRDefault="00E76FB2" w:rsidP="00E76FB2"/>
    <w:p w14:paraId="1B2AEBDD" w14:textId="77777777" w:rsidR="00E76FB2" w:rsidRDefault="00E76FB2" w:rsidP="00E76FB2"/>
    <w:p w14:paraId="58A732B5" w14:textId="77777777" w:rsidR="00E76FB2" w:rsidRDefault="00E76FB2" w:rsidP="00E76FB2"/>
    <w:p w14:paraId="21513727" w14:textId="77777777" w:rsidR="00E76FB2" w:rsidRDefault="00E76FB2" w:rsidP="00E76FB2"/>
    <w:p w14:paraId="43BD8E23" w14:textId="77777777" w:rsidR="00E76FB2" w:rsidRDefault="00E76FB2" w:rsidP="00E76FB2"/>
    <w:p w14:paraId="31016291" w14:textId="670A51D9" w:rsidR="001671D0" w:rsidRPr="001671D0" w:rsidRDefault="00E02042" w:rsidP="00FB0BB6">
      <w:pPr>
        <w:jc w:val="right"/>
        <w:rPr>
          <w:sz w:val="36"/>
        </w:rPr>
      </w:pPr>
      <w:r w:rsidRPr="001671D0">
        <w:br w:type="page"/>
      </w:r>
    </w:p>
    <w:p w14:paraId="4AF02BDE" w14:textId="1C27570A"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5" w:name="AI"/>
      <w:r>
        <w:rPr>
          <w:b/>
          <w:sz w:val="28"/>
        </w:rPr>
        <w:lastRenderedPageBreak/>
        <w:t xml:space="preserve">A-I – </w:t>
      </w:r>
      <w:r>
        <w:rPr>
          <w:b/>
          <w:sz w:val="26"/>
          <w:szCs w:val="26"/>
        </w:rPr>
        <w:t>Základní informace o žádosti o akreditaci</w:t>
      </w:r>
      <w:bookmarkEnd w:id="5"/>
    </w:p>
    <w:p w14:paraId="7ACFC5CD" w14:textId="77777777" w:rsidR="00001E3D" w:rsidRDefault="00001E3D" w:rsidP="00CB41FC">
      <w:pPr>
        <w:rPr>
          <w:b/>
          <w:sz w:val="28"/>
        </w:rPr>
      </w:pPr>
    </w:p>
    <w:p w14:paraId="0FE447BB" w14:textId="77777777" w:rsidR="00001E3D" w:rsidRDefault="00001E3D" w:rsidP="00C50458">
      <w:pPr>
        <w:spacing w:after="240"/>
        <w:rPr>
          <w:b/>
          <w:sz w:val="28"/>
        </w:rPr>
      </w:pPr>
      <w:r>
        <w:rPr>
          <w:b/>
          <w:sz w:val="28"/>
        </w:rPr>
        <w:t>Název vysoké školy:</w:t>
      </w:r>
      <w:r w:rsidR="00A0012D">
        <w:rPr>
          <w:b/>
          <w:sz w:val="28"/>
        </w:rPr>
        <w:t xml:space="preserve">  Univerzita Tomáše Bati ve Zlíně</w:t>
      </w:r>
    </w:p>
    <w:p w14:paraId="43A086F5" w14:textId="77777777" w:rsidR="00001E3D" w:rsidRDefault="00001E3D" w:rsidP="00C50458">
      <w:pPr>
        <w:spacing w:after="240"/>
        <w:ind w:left="3686" w:hanging="3686"/>
        <w:rPr>
          <w:b/>
          <w:sz w:val="28"/>
        </w:rPr>
      </w:pPr>
    </w:p>
    <w:p w14:paraId="00663D6C" w14:textId="77777777" w:rsidR="00001E3D" w:rsidRDefault="00001E3D" w:rsidP="00C50458">
      <w:pPr>
        <w:spacing w:after="240"/>
        <w:rPr>
          <w:b/>
          <w:sz w:val="28"/>
        </w:rPr>
      </w:pPr>
      <w:r>
        <w:rPr>
          <w:b/>
          <w:sz w:val="28"/>
        </w:rPr>
        <w:t>Název součásti vysoké školy:</w:t>
      </w:r>
      <w:r>
        <w:rPr>
          <w:b/>
          <w:sz w:val="28"/>
        </w:rPr>
        <w:tab/>
      </w:r>
      <w:r w:rsidR="00A0012D">
        <w:rPr>
          <w:b/>
          <w:sz w:val="28"/>
        </w:rPr>
        <w:t>Fakulta aplikované informatiky</w:t>
      </w:r>
    </w:p>
    <w:p w14:paraId="6D4F1898" w14:textId="77777777" w:rsidR="00001E3D" w:rsidRDefault="00001E3D" w:rsidP="00C50458">
      <w:pPr>
        <w:spacing w:after="240"/>
        <w:ind w:left="3544" w:hanging="3544"/>
        <w:rPr>
          <w:b/>
          <w:sz w:val="28"/>
        </w:rPr>
      </w:pPr>
    </w:p>
    <w:p w14:paraId="0E6F808D" w14:textId="77777777" w:rsidR="00001E3D" w:rsidRDefault="00001E3D" w:rsidP="00C50458">
      <w:pPr>
        <w:spacing w:after="240"/>
        <w:rPr>
          <w:b/>
          <w:sz w:val="28"/>
        </w:rPr>
      </w:pPr>
      <w:r>
        <w:rPr>
          <w:b/>
          <w:sz w:val="28"/>
        </w:rPr>
        <w:t>Název spolupracující instituce:</w:t>
      </w:r>
    </w:p>
    <w:p w14:paraId="66A3505A" w14:textId="77777777" w:rsidR="00001E3D" w:rsidRDefault="00001E3D" w:rsidP="00C50458">
      <w:pPr>
        <w:spacing w:after="240"/>
        <w:rPr>
          <w:b/>
          <w:sz w:val="28"/>
        </w:rPr>
      </w:pPr>
    </w:p>
    <w:p w14:paraId="224E7034" w14:textId="1B40AD85" w:rsidR="00001E3D" w:rsidRDefault="00001E3D" w:rsidP="00A0012D">
      <w:pPr>
        <w:spacing w:after="240"/>
        <w:ind w:left="3540" w:hanging="3540"/>
        <w:rPr>
          <w:ins w:id="6" w:author="Milan Navrátil" w:date="2018-10-30T12:24:00Z"/>
          <w:b/>
          <w:sz w:val="28"/>
        </w:rPr>
      </w:pPr>
      <w:r>
        <w:rPr>
          <w:b/>
          <w:sz w:val="28"/>
        </w:rPr>
        <w:t>Název studijního programu:</w:t>
      </w:r>
      <w:r>
        <w:rPr>
          <w:b/>
          <w:sz w:val="28"/>
        </w:rPr>
        <w:tab/>
      </w:r>
      <w:r w:rsidR="00A0012D">
        <w:rPr>
          <w:b/>
          <w:sz w:val="28"/>
        </w:rPr>
        <w:t>Bezpečnostní technologie, systémy a management</w:t>
      </w:r>
    </w:p>
    <w:p w14:paraId="5E6BEC6B" w14:textId="20538958" w:rsidR="00CF2868" w:rsidDel="00CF2868" w:rsidRDefault="00CF2868" w:rsidP="00A0012D">
      <w:pPr>
        <w:spacing w:after="240"/>
        <w:ind w:left="3540" w:hanging="3540"/>
        <w:rPr>
          <w:del w:id="7" w:author="Milan Navrátil" w:date="2018-10-30T12:25:00Z"/>
          <w:b/>
          <w:sz w:val="28"/>
        </w:rPr>
      </w:pPr>
    </w:p>
    <w:p w14:paraId="363336C2" w14:textId="77777777" w:rsidR="00001E3D" w:rsidRDefault="00001E3D" w:rsidP="00C50458">
      <w:pPr>
        <w:spacing w:after="240"/>
        <w:rPr>
          <w:b/>
          <w:sz w:val="28"/>
        </w:rPr>
      </w:pPr>
    </w:p>
    <w:p w14:paraId="65C88F55" w14:textId="77777777" w:rsidR="00001E3D" w:rsidRDefault="00001E3D" w:rsidP="008F099C">
      <w:pPr>
        <w:spacing w:after="240"/>
        <w:ind w:left="3544" w:hanging="3544"/>
        <w:rPr>
          <w:sz w:val="28"/>
        </w:rPr>
      </w:pPr>
      <w:r>
        <w:rPr>
          <w:b/>
          <w:sz w:val="28"/>
        </w:rPr>
        <w:t>Typ žádosti o akreditaci:</w:t>
      </w:r>
      <w:r>
        <w:rPr>
          <w:sz w:val="28"/>
        </w:rPr>
        <w:tab/>
      </w:r>
      <w:r>
        <w:rPr>
          <w:sz w:val="24"/>
        </w:rPr>
        <w:t xml:space="preserve">udělení akreditace – </w:t>
      </w:r>
      <w:r w:rsidRPr="00A0012D">
        <w:rPr>
          <w:strike/>
          <w:sz w:val="24"/>
        </w:rPr>
        <w:t>prodloužení platnosti akreditace</w:t>
      </w:r>
      <w:r>
        <w:rPr>
          <w:sz w:val="24"/>
        </w:rPr>
        <w:t xml:space="preserve"> – </w:t>
      </w:r>
      <w:r w:rsidRPr="00A0012D">
        <w:rPr>
          <w:strike/>
          <w:sz w:val="24"/>
        </w:rPr>
        <w:t>rozšíření akreditace</w:t>
      </w:r>
    </w:p>
    <w:p w14:paraId="5A2FAE6E" w14:textId="77777777" w:rsidR="00001E3D" w:rsidRDefault="00001E3D" w:rsidP="00C50458">
      <w:pPr>
        <w:spacing w:after="240"/>
        <w:rPr>
          <w:b/>
          <w:sz w:val="28"/>
        </w:rPr>
      </w:pPr>
    </w:p>
    <w:p w14:paraId="7243AA25" w14:textId="77777777" w:rsidR="00001E3D" w:rsidRDefault="00001E3D" w:rsidP="00C74FA3">
      <w:pPr>
        <w:spacing w:after="240"/>
        <w:rPr>
          <w:b/>
          <w:sz w:val="28"/>
        </w:rPr>
      </w:pPr>
      <w:r>
        <w:rPr>
          <w:b/>
          <w:sz w:val="28"/>
        </w:rPr>
        <w:t>Schvalující orgán:</w:t>
      </w:r>
      <w:r w:rsidR="00A0012D">
        <w:rPr>
          <w:b/>
          <w:sz w:val="28"/>
        </w:rPr>
        <w:t xml:space="preserve">   Rada pro vnitřní hodnocení UTB</w:t>
      </w:r>
    </w:p>
    <w:p w14:paraId="28E334C5" w14:textId="77777777" w:rsidR="00001E3D" w:rsidRDefault="00001E3D" w:rsidP="00C74FA3">
      <w:pPr>
        <w:spacing w:after="240"/>
        <w:rPr>
          <w:b/>
          <w:sz w:val="28"/>
        </w:rPr>
      </w:pPr>
    </w:p>
    <w:p w14:paraId="2F6C2FA0" w14:textId="77777777" w:rsidR="00001E3D" w:rsidRDefault="00001E3D" w:rsidP="00C50458">
      <w:pPr>
        <w:spacing w:after="240"/>
        <w:rPr>
          <w:b/>
          <w:sz w:val="28"/>
        </w:rPr>
      </w:pPr>
      <w:r>
        <w:rPr>
          <w:b/>
          <w:sz w:val="28"/>
        </w:rPr>
        <w:t>Datum schválení žádosti:</w:t>
      </w:r>
    </w:p>
    <w:p w14:paraId="646BE098" w14:textId="77777777" w:rsidR="00001E3D" w:rsidRDefault="00001E3D" w:rsidP="00C50458">
      <w:pPr>
        <w:spacing w:after="240"/>
        <w:rPr>
          <w:b/>
          <w:sz w:val="28"/>
        </w:rPr>
      </w:pPr>
    </w:p>
    <w:p w14:paraId="19940E66" w14:textId="77777777" w:rsidR="00001E3D" w:rsidRDefault="00001E3D" w:rsidP="00C50458">
      <w:pPr>
        <w:spacing w:after="240"/>
        <w:rPr>
          <w:b/>
          <w:sz w:val="28"/>
        </w:rPr>
      </w:pPr>
      <w:r>
        <w:rPr>
          <w:b/>
          <w:sz w:val="28"/>
        </w:rPr>
        <w:t>Odkaz na elektronickou podobu žádosti:</w:t>
      </w:r>
    </w:p>
    <w:p w14:paraId="5FF91719" w14:textId="52C4260C" w:rsidR="00B2629F" w:rsidRDefault="00ED42D2" w:rsidP="00D22B58">
      <w:pPr>
        <w:spacing w:after="240"/>
        <w:rPr>
          <w:b/>
          <w:sz w:val="28"/>
        </w:rPr>
      </w:pPr>
      <w:r>
        <w:rPr>
          <w:b/>
          <w:sz w:val="28"/>
        </w:rPr>
        <w:tab/>
      </w:r>
      <w:hyperlink r:id="rId9" w:history="1">
        <w:r w:rsidR="00D22B58" w:rsidRPr="00473AA2">
          <w:rPr>
            <w:rStyle w:val="Hypertextovodkaz"/>
            <w:b/>
            <w:sz w:val="28"/>
          </w:rPr>
          <w:t>http://bit.ly/MgrBTSM</w:t>
        </w:r>
      </w:hyperlink>
    </w:p>
    <w:p w14:paraId="71F81530" w14:textId="77777777" w:rsidR="00D22B58" w:rsidRDefault="00D22B58" w:rsidP="00D22B58">
      <w:pPr>
        <w:spacing w:after="240"/>
        <w:rPr>
          <w:b/>
          <w:sz w:val="28"/>
        </w:rPr>
      </w:pPr>
      <w:r>
        <w:rPr>
          <w:b/>
          <w:sz w:val="28"/>
        </w:rPr>
        <w:tab/>
      </w:r>
      <w:r w:rsidRPr="00821D1F">
        <w:rPr>
          <w:sz w:val="28"/>
        </w:rPr>
        <w:t xml:space="preserve">heslo pro otevření žádosti: </w:t>
      </w:r>
      <w:r>
        <w:rPr>
          <w:b/>
          <w:sz w:val="28"/>
        </w:rPr>
        <w:t>akreditaceBTSM</w:t>
      </w:r>
      <w:r w:rsidR="00821D1F">
        <w:rPr>
          <w:b/>
          <w:sz w:val="28"/>
        </w:rPr>
        <w:t>18</w:t>
      </w:r>
    </w:p>
    <w:p w14:paraId="5551BCFC" w14:textId="77777777" w:rsidR="00001E3D" w:rsidRDefault="00001E3D" w:rsidP="00C50458">
      <w:pPr>
        <w:spacing w:after="240"/>
        <w:rPr>
          <w:b/>
          <w:sz w:val="28"/>
        </w:rPr>
      </w:pPr>
    </w:p>
    <w:p w14:paraId="3BCBF4C7" w14:textId="77777777" w:rsidR="00001E3D" w:rsidRDefault="00001E3D" w:rsidP="00C50458">
      <w:pPr>
        <w:spacing w:after="240"/>
        <w:rPr>
          <w:b/>
          <w:sz w:val="28"/>
        </w:rPr>
      </w:pPr>
      <w:r>
        <w:rPr>
          <w:b/>
          <w:sz w:val="28"/>
        </w:rPr>
        <w:t>Odkazy na relevantní vnitřní předpisy:</w:t>
      </w:r>
    </w:p>
    <w:p w14:paraId="1A7A38FB" w14:textId="49F4879B" w:rsidR="00001E3D" w:rsidRDefault="00A0012D" w:rsidP="00C50458">
      <w:pPr>
        <w:spacing w:after="240"/>
        <w:rPr>
          <w:b/>
          <w:sz w:val="28"/>
        </w:rPr>
      </w:pPr>
      <w:r>
        <w:tab/>
        <w:t xml:space="preserve"> </w:t>
      </w:r>
      <w:hyperlink r:id="rId10" w:history="1">
        <w:r w:rsidRPr="00473AA2">
          <w:rPr>
            <w:rStyle w:val="Hypertextovodkaz"/>
            <w:sz w:val="28"/>
            <w:szCs w:val="28"/>
          </w:rPr>
          <w:t>https://www.utb.cz/univerzita/uredni-deska/vnitrni-normy-a-predpisy/</w:t>
        </w:r>
      </w:hyperlink>
      <w:r>
        <w:rPr>
          <w:b/>
          <w:sz w:val="28"/>
        </w:rPr>
        <w:t xml:space="preserve"> </w:t>
      </w:r>
    </w:p>
    <w:p w14:paraId="4566C15B" w14:textId="5A09BE82" w:rsidR="00F81D1B" w:rsidRDefault="00001E3D" w:rsidP="00C50458">
      <w:pPr>
        <w:spacing w:after="240"/>
        <w:rPr>
          <w:b/>
          <w:sz w:val="28"/>
        </w:rPr>
        <w:sectPr w:rsidR="00F81D1B" w:rsidSect="00C40FD9">
          <w:footerReference w:type="default" r:id="rId11"/>
          <w:pgSz w:w="11906" w:h="16838"/>
          <w:pgMar w:top="1417" w:right="1417" w:bottom="1417" w:left="1417" w:header="708" w:footer="708" w:gutter="0"/>
          <w:cols w:space="708"/>
          <w:titlePg/>
          <w:rtlGutter/>
          <w:docGrid w:linePitch="360"/>
        </w:sectPr>
      </w:pPr>
      <w:r>
        <w:rPr>
          <w:b/>
          <w:sz w:val="28"/>
        </w:rPr>
        <w:t>ISCED F:</w:t>
      </w:r>
      <w:r w:rsidR="000F6AA2">
        <w:rPr>
          <w:b/>
          <w:sz w:val="28"/>
        </w:rPr>
        <w:t xml:space="preserve">  0103</w:t>
      </w:r>
      <w:r w:rsidR="00D22B58">
        <w:rPr>
          <w:b/>
          <w:sz w:val="28"/>
        </w:rPr>
        <w:t xml:space="preserve"> </w:t>
      </w:r>
      <w:ins w:id="8" w:author="Milan Navrátil" w:date="2018-10-30T12:16:00Z">
        <w:r w:rsidR="00CF2868">
          <w:rPr>
            <w:b/>
            <w:sz w:val="28"/>
          </w:rPr>
          <w:t xml:space="preserve"> Bezpečnostní služby</w:t>
        </w:r>
      </w:ins>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Change w:id="9">
          <w:tblGrid>
            <w:gridCol w:w="266"/>
            <w:gridCol w:w="2902"/>
            <w:gridCol w:w="266"/>
            <w:gridCol w:w="1277"/>
            <w:gridCol w:w="2835"/>
            <w:gridCol w:w="1739"/>
            <w:gridCol w:w="266"/>
          </w:tblGrid>
        </w:tblGridChange>
      </w:tblGrid>
      <w:tr w:rsidR="00F81D1B" w:rsidRPr="00E27C4D" w14:paraId="39897370" w14:textId="77777777" w:rsidTr="0085754D">
        <w:tc>
          <w:tcPr>
            <w:tcW w:w="9285" w:type="dxa"/>
            <w:gridSpan w:val="4"/>
            <w:tcBorders>
              <w:bottom w:val="double" w:sz="4" w:space="0" w:color="auto"/>
            </w:tcBorders>
            <w:shd w:val="clear" w:color="auto" w:fill="BDD6EE"/>
          </w:tcPr>
          <w:p w14:paraId="12148D9D" w14:textId="6E99E9A5" w:rsidR="00F81D1B" w:rsidRPr="00E27C4D" w:rsidRDefault="00F81D1B" w:rsidP="00531F2D">
            <w:pPr>
              <w:tabs>
                <w:tab w:val="right" w:pos="9032"/>
              </w:tabs>
              <w:rPr>
                <w:b/>
                <w:sz w:val="28"/>
              </w:rPr>
            </w:pPr>
            <w:bookmarkStart w:id="10" w:name="BI"/>
            <w:r w:rsidRPr="00E27C4D">
              <w:rPr>
                <w:b/>
                <w:sz w:val="28"/>
              </w:rPr>
              <w:lastRenderedPageBreak/>
              <w:t xml:space="preserve">B-I – </w:t>
            </w:r>
            <w:r w:rsidRPr="00E27C4D">
              <w:rPr>
                <w:b/>
                <w:sz w:val="26"/>
                <w:szCs w:val="26"/>
              </w:rPr>
              <w:t>Charakteristika studijního programu</w:t>
            </w:r>
            <w:bookmarkEnd w:id="10"/>
            <w:r w:rsidR="00531F2D">
              <w:rPr>
                <w:b/>
                <w:sz w:val="26"/>
                <w:szCs w:val="26"/>
              </w:rPr>
              <w:tab/>
            </w:r>
            <w:r w:rsidR="00531F2D" w:rsidRPr="00531F2D">
              <w:rPr>
                <w:rStyle w:val="Odkazintenzivn"/>
                <w:sz w:val="22"/>
              </w:rPr>
              <w:fldChar w:fldCharType="begin"/>
            </w:r>
            <w:r w:rsidR="00531F2D" w:rsidRPr="00531F2D">
              <w:rPr>
                <w:rStyle w:val="Odkazintenzivn"/>
                <w:sz w:val="22"/>
              </w:rPr>
              <w:instrText xml:space="preserve"> REF aobsah \h  \* MERGEFORMAT </w:instrText>
            </w:r>
            <w:r w:rsidR="00531F2D" w:rsidRPr="00531F2D">
              <w:rPr>
                <w:rStyle w:val="Odkazintenzivn"/>
                <w:sz w:val="22"/>
              </w:rPr>
            </w:r>
            <w:r w:rsidR="00531F2D" w:rsidRPr="00531F2D">
              <w:rPr>
                <w:rStyle w:val="Odkazintenzivn"/>
                <w:sz w:val="22"/>
              </w:rPr>
              <w:fldChar w:fldCharType="separate"/>
            </w:r>
            <w:r w:rsidR="00FB06C4" w:rsidRPr="00FB06C4">
              <w:rPr>
                <w:rStyle w:val="Odkazintenzivn"/>
                <w:sz w:val="22"/>
              </w:rPr>
              <w:t>Obsah žádosti</w:t>
            </w:r>
            <w:r w:rsidR="00531F2D" w:rsidRPr="00531F2D">
              <w:rPr>
                <w:rStyle w:val="Odkazintenzivn"/>
                <w:sz w:val="22"/>
              </w:rPr>
              <w:fldChar w:fldCharType="end"/>
            </w:r>
          </w:p>
        </w:tc>
      </w:tr>
      <w:tr w:rsidR="00F81D1B" w:rsidRPr="00E27C4D" w14:paraId="2DC784F5" w14:textId="77777777" w:rsidTr="007D3C75">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 w:author="Jiří Vojtěšek" w:date="2018-11-18T18:33:00Z">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12"/>
          <w:trPrChange w:id="12" w:author="Jiří Vojtěšek" w:date="2018-11-18T18:33:00Z">
            <w:trPr>
              <w:gridBefore w:val="1"/>
            </w:trPr>
          </w:trPrChange>
        </w:trPr>
        <w:tc>
          <w:tcPr>
            <w:tcW w:w="3168" w:type="dxa"/>
            <w:tcBorders>
              <w:bottom w:val="single" w:sz="2" w:space="0" w:color="auto"/>
            </w:tcBorders>
            <w:shd w:val="clear" w:color="auto" w:fill="F7CAAC"/>
            <w:tcPrChange w:id="13" w:author="Jiří Vojtěšek" w:date="2018-11-18T18:33:00Z">
              <w:tcPr>
                <w:tcW w:w="3168" w:type="dxa"/>
                <w:gridSpan w:val="2"/>
                <w:tcBorders>
                  <w:bottom w:val="single" w:sz="2" w:space="0" w:color="auto"/>
                </w:tcBorders>
                <w:shd w:val="clear" w:color="auto" w:fill="F7CAAC"/>
              </w:tcPr>
            </w:tcPrChange>
          </w:tcPr>
          <w:p w14:paraId="691E5A64" w14:textId="77777777" w:rsidR="00F81D1B" w:rsidRPr="00E27C4D" w:rsidRDefault="00F81D1B" w:rsidP="0085754D">
            <w:pPr>
              <w:rPr>
                <w:b/>
              </w:rPr>
            </w:pPr>
            <w:r w:rsidRPr="00E27C4D">
              <w:rPr>
                <w:b/>
              </w:rPr>
              <w:t>Název studijního programu</w:t>
            </w:r>
          </w:p>
        </w:tc>
        <w:tc>
          <w:tcPr>
            <w:tcW w:w="6117" w:type="dxa"/>
            <w:gridSpan w:val="3"/>
            <w:tcBorders>
              <w:bottom w:val="single" w:sz="2" w:space="0" w:color="auto"/>
            </w:tcBorders>
            <w:tcPrChange w:id="14" w:author="Jiří Vojtěšek" w:date="2018-11-18T18:33:00Z">
              <w:tcPr>
                <w:tcW w:w="6117" w:type="dxa"/>
                <w:gridSpan w:val="4"/>
                <w:tcBorders>
                  <w:bottom w:val="single" w:sz="2" w:space="0" w:color="auto"/>
                </w:tcBorders>
              </w:tcPr>
            </w:tcPrChange>
          </w:tcPr>
          <w:p w14:paraId="4515A0D9" w14:textId="77777777" w:rsidR="00F81D1B" w:rsidDel="007D3C75" w:rsidRDefault="00F81D1B" w:rsidP="007D3C75">
            <w:pPr>
              <w:rPr>
                <w:ins w:id="15" w:author="Milan Navrátil" w:date="2018-10-30T12:23:00Z"/>
                <w:del w:id="16" w:author="Jiří Vojtěšek" w:date="2018-11-18T18:33:00Z"/>
              </w:rPr>
            </w:pPr>
            <w:r w:rsidRPr="00E27C4D">
              <w:t>Bezpečnostní technologie, systémy a management</w:t>
            </w:r>
          </w:p>
          <w:p w14:paraId="4C7E8BD7" w14:textId="3BABADB9" w:rsidR="00CF2868" w:rsidRPr="00E27C4D" w:rsidRDefault="00CF2868" w:rsidP="0085754D"/>
        </w:tc>
      </w:tr>
      <w:tr w:rsidR="00F81D1B" w:rsidRPr="00E27C4D" w14:paraId="6413FFE2" w14:textId="77777777" w:rsidTr="0085754D">
        <w:tc>
          <w:tcPr>
            <w:tcW w:w="3168" w:type="dxa"/>
            <w:tcBorders>
              <w:bottom w:val="single" w:sz="2" w:space="0" w:color="auto"/>
            </w:tcBorders>
            <w:shd w:val="clear" w:color="auto" w:fill="F7CAAC"/>
          </w:tcPr>
          <w:p w14:paraId="5A447A47" w14:textId="77777777" w:rsidR="00F81D1B" w:rsidRPr="00E27C4D" w:rsidRDefault="00F81D1B" w:rsidP="0085754D">
            <w:pPr>
              <w:rPr>
                <w:b/>
              </w:rPr>
            </w:pPr>
            <w:r w:rsidRPr="00E27C4D">
              <w:rPr>
                <w:b/>
              </w:rPr>
              <w:t>Typ studijního programu</w:t>
            </w:r>
          </w:p>
        </w:tc>
        <w:tc>
          <w:tcPr>
            <w:tcW w:w="6117" w:type="dxa"/>
            <w:gridSpan w:val="3"/>
            <w:tcBorders>
              <w:bottom w:val="single" w:sz="2" w:space="0" w:color="auto"/>
            </w:tcBorders>
          </w:tcPr>
          <w:p w14:paraId="1013D661" w14:textId="77777777" w:rsidR="00F81D1B" w:rsidRPr="00E27C4D" w:rsidRDefault="00F81D1B" w:rsidP="0085754D">
            <w:r w:rsidRPr="00E27C4D">
              <w:t>magisterský</w:t>
            </w:r>
          </w:p>
        </w:tc>
      </w:tr>
      <w:tr w:rsidR="00F81D1B" w:rsidRPr="00E27C4D" w14:paraId="02D6B752" w14:textId="77777777" w:rsidTr="0085754D">
        <w:tc>
          <w:tcPr>
            <w:tcW w:w="3168" w:type="dxa"/>
            <w:tcBorders>
              <w:bottom w:val="single" w:sz="2" w:space="0" w:color="auto"/>
            </w:tcBorders>
            <w:shd w:val="clear" w:color="auto" w:fill="F7CAAC"/>
          </w:tcPr>
          <w:p w14:paraId="6E4C673A" w14:textId="77777777" w:rsidR="00F81D1B" w:rsidRPr="00E27C4D" w:rsidRDefault="00F81D1B" w:rsidP="0085754D">
            <w:pPr>
              <w:rPr>
                <w:b/>
              </w:rPr>
            </w:pPr>
            <w:r w:rsidRPr="00E27C4D">
              <w:rPr>
                <w:b/>
              </w:rPr>
              <w:t>Profil studijního programu</w:t>
            </w:r>
          </w:p>
        </w:tc>
        <w:tc>
          <w:tcPr>
            <w:tcW w:w="6117" w:type="dxa"/>
            <w:gridSpan w:val="3"/>
            <w:tcBorders>
              <w:bottom w:val="single" w:sz="2" w:space="0" w:color="auto"/>
            </w:tcBorders>
          </w:tcPr>
          <w:p w14:paraId="04210C04" w14:textId="77777777" w:rsidR="00F81D1B" w:rsidRPr="00E27C4D" w:rsidRDefault="00F81D1B" w:rsidP="0085754D">
            <w:r w:rsidRPr="00E27C4D">
              <w:t xml:space="preserve">akademicky zaměřený </w:t>
            </w:r>
          </w:p>
        </w:tc>
      </w:tr>
      <w:tr w:rsidR="00F81D1B" w:rsidRPr="00E27C4D" w14:paraId="75BEB62D" w14:textId="77777777" w:rsidTr="0085754D">
        <w:tc>
          <w:tcPr>
            <w:tcW w:w="3168" w:type="dxa"/>
            <w:tcBorders>
              <w:bottom w:val="single" w:sz="2" w:space="0" w:color="auto"/>
            </w:tcBorders>
            <w:shd w:val="clear" w:color="auto" w:fill="F7CAAC"/>
          </w:tcPr>
          <w:p w14:paraId="02436B4E" w14:textId="77777777" w:rsidR="00F81D1B" w:rsidRPr="00E27C4D" w:rsidRDefault="00F81D1B" w:rsidP="0085754D">
            <w:pPr>
              <w:rPr>
                <w:b/>
              </w:rPr>
            </w:pPr>
            <w:r w:rsidRPr="00E27C4D">
              <w:rPr>
                <w:b/>
              </w:rPr>
              <w:t>Forma studia</w:t>
            </w:r>
          </w:p>
        </w:tc>
        <w:tc>
          <w:tcPr>
            <w:tcW w:w="6117" w:type="dxa"/>
            <w:gridSpan w:val="3"/>
            <w:tcBorders>
              <w:bottom w:val="single" w:sz="2" w:space="0" w:color="auto"/>
            </w:tcBorders>
          </w:tcPr>
          <w:p w14:paraId="6F7850C0" w14:textId="2A6E4F5B" w:rsidR="00F81D1B" w:rsidRPr="00E27C4D" w:rsidRDefault="00F81D1B" w:rsidP="00911B74">
            <w:r>
              <w:t>p</w:t>
            </w:r>
            <w:r w:rsidRPr="00E27C4D">
              <w:t>rezenční</w:t>
            </w:r>
            <w:del w:id="17" w:author="Jiří Vojtěšek" w:date="2018-11-18T19:02:00Z">
              <w:r w:rsidDel="00911B74">
                <w:delText xml:space="preserve"> (čj+aj)</w:delText>
              </w:r>
              <w:r w:rsidRPr="00E27C4D" w:rsidDel="00911B74">
                <w:delText xml:space="preserve"> – </w:delText>
              </w:r>
            </w:del>
            <w:ins w:id="18" w:author="Jiří Vojtěšek" w:date="2018-11-18T19:02:00Z">
              <w:r w:rsidR="00911B74">
                <w:t xml:space="preserve">, </w:t>
              </w:r>
            </w:ins>
            <w:r w:rsidRPr="00E27C4D">
              <w:t xml:space="preserve">kombinovaná </w:t>
            </w:r>
            <w:del w:id="19" w:author="Jiří Vojtěšek" w:date="2018-11-18T19:03:00Z">
              <w:r w:rsidDel="00911B74">
                <w:delText>(čj)</w:delText>
              </w:r>
            </w:del>
          </w:p>
        </w:tc>
      </w:tr>
      <w:tr w:rsidR="00F81D1B" w:rsidRPr="00E27C4D" w14:paraId="7D2C8449" w14:textId="77777777" w:rsidTr="0085754D">
        <w:tc>
          <w:tcPr>
            <w:tcW w:w="3168" w:type="dxa"/>
            <w:tcBorders>
              <w:bottom w:val="single" w:sz="2" w:space="0" w:color="auto"/>
            </w:tcBorders>
            <w:shd w:val="clear" w:color="auto" w:fill="F7CAAC"/>
          </w:tcPr>
          <w:p w14:paraId="305FCC38" w14:textId="77777777" w:rsidR="00F81D1B" w:rsidRPr="00E27C4D" w:rsidRDefault="00F81D1B" w:rsidP="0085754D">
            <w:pPr>
              <w:rPr>
                <w:b/>
              </w:rPr>
            </w:pPr>
            <w:r w:rsidRPr="00E27C4D">
              <w:rPr>
                <w:b/>
              </w:rPr>
              <w:t>Standardní doba studia</w:t>
            </w:r>
          </w:p>
        </w:tc>
        <w:tc>
          <w:tcPr>
            <w:tcW w:w="6117" w:type="dxa"/>
            <w:gridSpan w:val="3"/>
            <w:tcBorders>
              <w:bottom w:val="single" w:sz="2" w:space="0" w:color="auto"/>
            </w:tcBorders>
          </w:tcPr>
          <w:p w14:paraId="662A3B29" w14:textId="77777777" w:rsidR="00F81D1B" w:rsidRPr="00E27C4D" w:rsidRDefault="00F81D1B" w:rsidP="0085754D">
            <w:r w:rsidRPr="00E27C4D">
              <w:t>2 roky</w:t>
            </w:r>
          </w:p>
        </w:tc>
      </w:tr>
      <w:tr w:rsidR="00F81D1B" w:rsidRPr="00E27C4D" w14:paraId="20776D2D" w14:textId="77777777" w:rsidTr="0085754D">
        <w:tc>
          <w:tcPr>
            <w:tcW w:w="3168" w:type="dxa"/>
            <w:tcBorders>
              <w:bottom w:val="single" w:sz="2" w:space="0" w:color="auto"/>
            </w:tcBorders>
            <w:shd w:val="clear" w:color="auto" w:fill="F7CAAC"/>
          </w:tcPr>
          <w:p w14:paraId="2FDBD00B" w14:textId="77777777" w:rsidR="00F81D1B" w:rsidRPr="00E27C4D" w:rsidRDefault="00F81D1B" w:rsidP="0085754D">
            <w:pPr>
              <w:rPr>
                <w:b/>
              </w:rPr>
            </w:pPr>
            <w:r w:rsidRPr="00E27C4D">
              <w:rPr>
                <w:b/>
              </w:rPr>
              <w:t>Jazyk studia</w:t>
            </w:r>
          </w:p>
        </w:tc>
        <w:tc>
          <w:tcPr>
            <w:tcW w:w="6117" w:type="dxa"/>
            <w:gridSpan w:val="3"/>
            <w:tcBorders>
              <w:bottom w:val="single" w:sz="2" w:space="0" w:color="auto"/>
            </w:tcBorders>
          </w:tcPr>
          <w:p w14:paraId="1EC902A6" w14:textId="77777777" w:rsidR="00F81D1B" w:rsidRPr="00E27C4D" w:rsidRDefault="00F81D1B" w:rsidP="0085754D">
            <w:r w:rsidRPr="00E27C4D">
              <w:t>český</w:t>
            </w:r>
          </w:p>
        </w:tc>
      </w:tr>
      <w:tr w:rsidR="00F81D1B" w:rsidRPr="00E27C4D" w14:paraId="0F054578" w14:textId="77777777" w:rsidTr="0085754D">
        <w:tc>
          <w:tcPr>
            <w:tcW w:w="3168" w:type="dxa"/>
            <w:tcBorders>
              <w:bottom w:val="single" w:sz="2" w:space="0" w:color="auto"/>
            </w:tcBorders>
            <w:shd w:val="clear" w:color="auto" w:fill="F7CAAC"/>
          </w:tcPr>
          <w:p w14:paraId="20A42D25" w14:textId="77777777" w:rsidR="00F81D1B" w:rsidRPr="00E27C4D" w:rsidRDefault="00F81D1B" w:rsidP="0085754D">
            <w:pPr>
              <w:rPr>
                <w:b/>
              </w:rPr>
            </w:pPr>
            <w:r w:rsidRPr="00E27C4D">
              <w:rPr>
                <w:b/>
              </w:rPr>
              <w:t>Udělovaný akademický titul</w:t>
            </w:r>
          </w:p>
        </w:tc>
        <w:tc>
          <w:tcPr>
            <w:tcW w:w="6117" w:type="dxa"/>
            <w:gridSpan w:val="3"/>
            <w:tcBorders>
              <w:bottom w:val="single" w:sz="2" w:space="0" w:color="auto"/>
            </w:tcBorders>
          </w:tcPr>
          <w:p w14:paraId="55649718" w14:textId="77777777" w:rsidR="00F81D1B" w:rsidRPr="00E27C4D" w:rsidRDefault="00F81D1B" w:rsidP="0085754D">
            <w:r>
              <w:t>inženýr (Ing.)</w:t>
            </w:r>
          </w:p>
        </w:tc>
      </w:tr>
      <w:tr w:rsidR="00F81D1B" w:rsidRPr="00E27C4D" w14:paraId="25478C80" w14:textId="77777777" w:rsidTr="0085754D">
        <w:tc>
          <w:tcPr>
            <w:tcW w:w="3168" w:type="dxa"/>
            <w:tcBorders>
              <w:bottom w:val="single" w:sz="2" w:space="0" w:color="auto"/>
            </w:tcBorders>
            <w:shd w:val="clear" w:color="auto" w:fill="F7CAAC"/>
          </w:tcPr>
          <w:p w14:paraId="5846C696" w14:textId="77777777" w:rsidR="00F81D1B" w:rsidRPr="00E27C4D" w:rsidRDefault="00F81D1B" w:rsidP="0085754D">
            <w:pPr>
              <w:rPr>
                <w:b/>
              </w:rPr>
            </w:pPr>
            <w:r w:rsidRPr="00E27C4D">
              <w:rPr>
                <w:b/>
              </w:rPr>
              <w:t>Rigorózní řízení</w:t>
            </w:r>
          </w:p>
        </w:tc>
        <w:tc>
          <w:tcPr>
            <w:tcW w:w="1543" w:type="dxa"/>
            <w:tcBorders>
              <w:bottom w:val="single" w:sz="2" w:space="0" w:color="auto"/>
            </w:tcBorders>
          </w:tcPr>
          <w:p w14:paraId="2E3D58F6" w14:textId="77777777" w:rsidR="00F81D1B" w:rsidRPr="00E27C4D" w:rsidRDefault="00F81D1B" w:rsidP="0085754D">
            <w:r w:rsidRPr="00E27C4D">
              <w:t>ne</w:t>
            </w:r>
          </w:p>
        </w:tc>
        <w:tc>
          <w:tcPr>
            <w:tcW w:w="2835" w:type="dxa"/>
            <w:tcBorders>
              <w:bottom w:val="single" w:sz="2" w:space="0" w:color="auto"/>
            </w:tcBorders>
            <w:shd w:val="clear" w:color="auto" w:fill="F7CAAC"/>
          </w:tcPr>
          <w:p w14:paraId="028AA180" w14:textId="77777777" w:rsidR="00F81D1B" w:rsidRPr="00E27C4D" w:rsidRDefault="00F81D1B" w:rsidP="0085754D">
            <w:pPr>
              <w:rPr>
                <w:b/>
                <w:bCs/>
              </w:rPr>
            </w:pPr>
            <w:r w:rsidRPr="00E27C4D">
              <w:rPr>
                <w:b/>
                <w:bCs/>
              </w:rPr>
              <w:t>Udělovaný akademický titul</w:t>
            </w:r>
          </w:p>
        </w:tc>
        <w:tc>
          <w:tcPr>
            <w:tcW w:w="1739" w:type="dxa"/>
            <w:tcBorders>
              <w:bottom w:val="single" w:sz="2" w:space="0" w:color="auto"/>
            </w:tcBorders>
          </w:tcPr>
          <w:p w14:paraId="1B624D98" w14:textId="77777777" w:rsidR="00F81D1B" w:rsidRPr="00E27C4D" w:rsidRDefault="00F81D1B" w:rsidP="0085754D">
            <w:r w:rsidRPr="00E27C4D">
              <w:t>-</w:t>
            </w:r>
          </w:p>
        </w:tc>
      </w:tr>
      <w:tr w:rsidR="00F81D1B" w:rsidRPr="00E27C4D" w14:paraId="18C83DA1" w14:textId="77777777" w:rsidTr="0085754D">
        <w:tc>
          <w:tcPr>
            <w:tcW w:w="3168" w:type="dxa"/>
            <w:tcBorders>
              <w:bottom w:val="single" w:sz="2" w:space="0" w:color="auto"/>
            </w:tcBorders>
            <w:shd w:val="clear" w:color="auto" w:fill="F7CAAC"/>
          </w:tcPr>
          <w:p w14:paraId="44E5D188" w14:textId="77777777" w:rsidR="00F81D1B" w:rsidRPr="00E27C4D" w:rsidRDefault="00F81D1B" w:rsidP="0085754D">
            <w:pPr>
              <w:rPr>
                <w:b/>
              </w:rPr>
            </w:pPr>
            <w:r w:rsidRPr="00E27C4D">
              <w:rPr>
                <w:b/>
              </w:rPr>
              <w:t>Garant studijního programu</w:t>
            </w:r>
          </w:p>
        </w:tc>
        <w:tc>
          <w:tcPr>
            <w:tcW w:w="6117" w:type="dxa"/>
            <w:gridSpan w:val="3"/>
            <w:tcBorders>
              <w:bottom w:val="single" w:sz="2" w:space="0" w:color="auto"/>
            </w:tcBorders>
          </w:tcPr>
          <w:p w14:paraId="3FA42FBD" w14:textId="77777777" w:rsidR="00F81D1B" w:rsidRPr="00E27C4D" w:rsidRDefault="00F81D1B" w:rsidP="0085754D">
            <w:r w:rsidRPr="00E27C4D">
              <w:t>doc. RNDr. Vojtěch Křesálek, CSc.</w:t>
            </w:r>
            <w:r w:rsidRPr="00E27C4D">
              <w:rPr>
                <w:rFonts w:ascii="Tahoma" w:hAnsi="Tahoma" w:cs="Tahoma"/>
                <w:sz w:val="13"/>
                <w:szCs w:val="13"/>
                <w:shd w:val="clear" w:color="auto" w:fill="FFFFFF"/>
              </w:rPr>
              <w:t xml:space="preserve"> </w:t>
            </w:r>
            <w:r w:rsidRPr="00E27C4D">
              <w:t xml:space="preserve"> </w:t>
            </w:r>
          </w:p>
        </w:tc>
      </w:tr>
      <w:tr w:rsidR="00F81D1B" w:rsidRPr="00E27C4D" w14:paraId="47BEA408" w14:textId="77777777" w:rsidTr="0085754D">
        <w:tc>
          <w:tcPr>
            <w:tcW w:w="3168" w:type="dxa"/>
            <w:tcBorders>
              <w:top w:val="single" w:sz="2" w:space="0" w:color="auto"/>
              <w:left w:val="single" w:sz="2" w:space="0" w:color="auto"/>
              <w:bottom w:val="single" w:sz="2" w:space="0" w:color="auto"/>
              <w:right w:val="single" w:sz="2" w:space="0" w:color="auto"/>
            </w:tcBorders>
            <w:shd w:val="clear" w:color="auto" w:fill="F7CAAC"/>
          </w:tcPr>
          <w:p w14:paraId="54F10667" w14:textId="77777777" w:rsidR="00F81D1B" w:rsidRPr="00E27C4D" w:rsidRDefault="00F81D1B" w:rsidP="0085754D">
            <w:pPr>
              <w:rPr>
                <w:b/>
              </w:rPr>
            </w:pPr>
            <w:r w:rsidRPr="00E27C4D">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3D8F911C" w14:textId="77777777" w:rsidR="00F81D1B" w:rsidRPr="00E27C4D" w:rsidRDefault="00F81D1B" w:rsidP="0085754D">
            <w:r w:rsidRPr="00E27C4D">
              <w:t>ne</w:t>
            </w:r>
          </w:p>
        </w:tc>
      </w:tr>
      <w:tr w:rsidR="00F81D1B" w:rsidRPr="00E27C4D" w14:paraId="437277F6" w14:textId="77777777" w:rsidTr="0085754D">
        <w:tc>
          <w:tcPr>
            <w:tcW w:w="3168" w:type="dxa"/>
            <w:tcBorders>
              <w:top w:val="single" w:sz="2" w:space="0" w:color="auto"/>
              <w:left w:val="single" w:sz="2" w:space="0" w:color="auto"/>
              <w:bottom w:val="single" w:sz="2" w:space="0" w:color="auto"/>
              <w:right w:val="single" w:sz="2" w:space="0" w:color="auto"/>
            </w:tcBorders>
            <w:shd w:val="clear" w:color="auto" w:fill="F7CAAC"/>
          </w:tcPr>
          <w:p w14:paraId="77A79DF8" w14:textId="77777777" w:rsidR="00F81D1B" w:rsidRPr="00E27C4D" w:rsidRDefault="00F81D1B" w:rsidP="0085754D">
            <w:pPr>
              <w:rPr>
                <w:b/>
              </w:rPr>
            </w:pPr>
            <w:r w:rsidRPr="00E27C4D">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746435D7" w14:textId="77777777" w:rsidR="00F81D1B" w:rsidRPr="00E27C4D" w:rsidRDefault="00F81D1B" w:rsidP="0085754D">
            <w:r w:rsidRPr="00E27C4D">
              <w:t>ano</w:t>
            </w:r>
          </w:p>
        </w:tc>
      </w:tr>
      <w:tr w:rsidR="00F81D1B" w:rsidRPr="00E27C4D" w14:paraId="79351861" w14:textId="77777777" w:rsidTr="0085754D">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1970DFC7" w14:textId="77777777" w:rsidR="00F81D1B" w:rsidRPr="00E27C4D" w:rsidRDefault="00F81D1B" w:rsidP="0085754D">
            <w:pPr>
              <w:rPr>
                <w:b/>
              </w:rPr>
            </w:pPr>
            <w:r w:rsidRPr="00E27C4D">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1A458CBE" w14:textId="77777777" w:rsidR="00F81D1B" w:rsidRPr="00E27C4D" w:rsidRDefault="00F81D1B" w:rsidP="0085754D">
            <w:r w:rsidRPr="00E27C4D">
              <w:t>Ministerstvo vnitra</w:t>
            </w:r>
          </w:p>
        </w:tc>
      </w:tr>
      <w:tr w:rsidR="00F81D1B" w:rsidRPr="00E27C4D" w14:paraId="518E6A58" w14:textId="77777777" w:rsidTr="0085754D">
        <w:tc>
          <w:tcPr>
            <w:tcW w:w="9285" w:type="dxa"/>
            <w:gridSpan w:val="4"/>
            <w:tcBorders>
              <w:top w:val="single" w:sz="2" w:space="0" w:color="auto"/>
            </w:tcBorders>
            <w:shd w:val="clear" w:color="auto" w:fill="F7CAAC"/>
          </w:tcPr>
          <w:p w14:paraId="04F54CC2" w14:textId="77777777" w:rsidR="00F81D1B" w:rsidRPr="00E27C4D" w:rsidRDefault="00F81D1B" w:rsidP="0085754D">
            <w:proofErr w:type="gramStart"/>
            <w:r w:rsidRPr="00E27C4D">
              <w:rPr>
                <w:b/>
              </w:rPr>
              <w:t>Oblast(i) vzdělávání</w:t>
            </w:r>
            <w:proofErr w:type="gramEnd"/>
            <w:r w:rsidRPr="00E27C4D">
              <w:rPr>
                <w:b/>
              </w:rPr>
              <w:t xml:space="preserve"> a u kombinovaného studijního programu podíl jednotlivých oblastí vzdělávání v %</w:t>
            </w:r>
          </w:p>
        </w:tc>
      </w:tr>
      <w:tr w:rsidR="00F81D1B" w:rsidRPr="00E27C4D" w14:paraId="7F28EA85" w14:textId="77777777" w:rsidTr="0085754D">
        <w:trPr>
          <w:trHeight w:val="1198"/>
        </w:trPr>
        <w:tc>
          <w:tcPr>
            <w:tcW w:w="9285" w:type="dxa"/>
            <w:gridSpan w:val="4"/>
            <w:shd w:val="clear" w:color="auto" w:fill="FFFFFF"/>
          </w:tcPr>
          <w:p w14:paraId="5F9290D4" w14:textId="77777777" w:rsidR="00F81D1B" w:rsidRPr="003D46D7" w:rsidRDefault="00F81D1B" w:rsidP="003D46D7">
            <w:pPr>
              <w:rPr>
                <w:sz w:val="22"/>
              </w:rPr>
            </w:pPr>
          </w:p>
          <w:p w14:paraId="14CAED36" w14:textId="77777777" w:rsidR="00F81D1B" w:rsidRPr="003D46D7" w:rsidRDefault="00F81D1B" w:rsidP="003D46D7">
            <w:pPr>
              <w:rPr>
                <w:sz w:val="22"/>
              </w:rPr>
            </w:pPr>
            <w:r w:rsidRPr="003D46D7">
              <w:rPr>
                <w:sz w:val="22"/>
              </w:rPr>
              <w:t>Bezpečnostní obory (100%)</w:t>
            </w:r>
          </w:p>
          <w:p w14:paraId="47FADC13" w14:textId="77777777" w:rsidR="00F81D1B" w:rsidRPr="00E27C4D" w:rsidRDefault="00F81D1B" w:rsidP="0085754D"/>
          <w:p w14:paraId="7DD9AC3A" w14:textId="77777777" w:rsidR="00F81D1B" w:rsidRPr="00E27C4D" w:rsidRDefault="00F81D1B" w:rsidP="0085754D"/>
          <w:p w14:paraId="22B1196B" w14:textId="77777777" w:rsidR="00F81D1B" w:rsidRPr="00E27C4D" w:rsidRDefault="00F81D1B" w:rsidP="0085754D"/>
        </w:tc>
      </w:tr>
      <w:tr w:rsidR="00F81D1B" w:rsidRPr="00E27C4D" w14:paraId="7A419C2A" w14:textId="77777777" w:rsidTr="0085754D">
        <w:trPr>
          <w:trHeight w:val="70"/>
        </w:trPr>
        <w:tc>
          <w:tcPr>
            <w:tcW w:w="9285" w:type="dxa"/>
            <w:gridSpan w:val="4"/>
            <w:shd w:val="clear" w:color="auto" w:fill="F7CAAC"/>
          </w:tcPr>
          <w:p w14:paraId="5FB9E98C" w14:textId="77777777" w:rsidR="00F81D1B" w:rsidRPr="00E27C4D" w:rsidRDefault="00F81D1B" w:rsidP="0085754D">
            <w:r w:rsidRPr="00E27C4D">
              <w:rPr>
                <w:b/>
              </w:rPr>
              <w:t>Cíle studia ve studijním programu</w:t>
            </w:r>
          </w:p>
        </w:tc>
      </w:tr>
      <w:tr w:rsidR="00F81D1B" w:rsidRPr="00E27C4D" w14:paraId="525F6827" w14:textId="77777777" w:rsidTr="0085754D">
        <w:trPr>
          <w:trHeight w:val="2108"/>
        </w:trPr>
        <w:tc>
          <w:tcPr>
            <w:tcW w:w="9285" w:type="dxa"/>
            <w:gridSpan w:val="4"/>
            <w:shd w:val="clear" w:color="auto" w:fill="FFFFFF"/>
          </w:tcPr>
          <w:p w14:paraId="1C298746" w14:textId="77777777" w:rsidR="00F81D1B" w:rsidRPr="003D46D7" w:rsidRDefault="00F81D1B" w:rsidP="00E96895">
            <w:pPr>
              <w:rPr>
                <w:sz w:val="22"/>
                <w:szCs w:val="22"/>
              </w:rPr>
            </w:pPr>
            <w:r w:rsidRPr="003D46D7">
              <w:rPr>
                <w:sz w:val="22"/>
                <w:szCs w:val="22"/>
              </w:rPr>
              <w:t xml:space="preserve">Cílem magisterského studia ve studijním programu Bezpečnostní technologie, systémy a management je poskytnout teoretické vzdělání a profesní dovednosti zejména v oblasti fyzické, informační a administrativní bezpečnosti, krizového řízení a problematiky bezpečnosti a ochrany zdraví při práci. Studium navazuje na stejnojmenný bakalářský program Bezpečnostní technologie, systémy a management. Program je členěn na technicky zaměřenou specializaci </w:t>
            </w:r>
            <w:r w:rsidRPr="0022016C">
              <w:rPr>
                <w:b/>
                <w:sz w:val="22"/>
                <w:szCs w:val="22"/>
              </w:rPr>
              <w:t>Bezpečnostní technologie</w:t>
            </w:r>
            <w:r w:rsidRPr="003D46D7">
              <w:rPr>
                <w:sz w:val="22"/>
                <w:szCs w:val="22"/>
              </w:rPr>
              <w:t xml:space="preserve"> a procesně zaměřenou specializaci </w:t>
            </w:r>
            <w:r w:rsidRPr="0022016C">
              <w:rPr>
                <w:b/>
                <w:sz w:val="22"/>
                <w:szCs w:val="22"/>
              </w:rPr>
              <w:t>Bezpečnostní management</w:t>
            </w:r>
            <w:r w:rsidRPr="003D46D7">
              <w:rPr>
                <w:sz w:val="22"/>
                <w:szCs w:val="22"/>
              </w:rPr>
              <w:t>.</w:t>
            </w:r>
          </w:p>
          <w:p w14:paraId="652F805A" w14:textId="77777777" w:rsidR="00F81D1B" w:rsidRPr="003D46D7" w:rsidRDefault="00F81D1B">
            <w:pPr>
              <w:rPr>
                <w:sz w:val="22"/>
                <w:szCs w:val="22"/>
              </w:rPr>
            </w:pPr>
            <w:r w:rsidRPr="003D46D7">
              <w:rPr>
                <w:sz w:val="22"/>
                <w:szCs w:val="22"/>
              </w:rPr>
              <w:t xml:space="preserve">V rámci technické problematiky bezpečnosti je zejména kladen důraz na znalosti návrhu a aplikace integrovaných poplachových systémů, znalosti v oblasti bezpečnostních technologií ochrany informačních systémů a technologie budov. </w:t>
            </w:r>
          </w:p>
          <w:p w14:paraId="7E082C50" w14:textId="3E88B367" w:rsidR="00F81D1B" w:rsidRPr="003D46D7" w:rsidRDefault="00F81D1B">
            <w:pPr>
              <w:rPr>
                <w:sz w:val="22"/>
                <w:szCs w:val="22"/>
              </w:rPr>
            </w:pPr>
            <w:r w:rsidRPr="003D46D7">
              <w:rPr>
                <w:sz w:val="22"/>
                <w:szCs w:val="22"/>
              </w:rPr>
              <w:t>V rámci procesní stránky bezpečnosti je cílem studia poskytnout znalosti a dovednosti zejména v oblastech řízení projektů, systému bezpečnosti a veřejné správy, managementu bezpečnostního inženýrství a ochrany obyvatelstva.</w:t>
            </w:r>
          </w:p>
          <w:p w14:paraId="1A98F48C" w14:textId="77777777" w:rsidR="00F81D1B" w:rsidRPr="003D46D7" w:rsidRDefault="00F81D1B">
            <w:pPr>
              <w:rPr>
                <w:sz w:val="22"/>
                <w:szCs w:val="22"/>
              </w:rPr>
            </w:pPr>
            <w:r w:rsidRPr="003D46D7">
              <w:rPr>
                <w:sz w:val="22"/>
                <w:szCs w:val="22"/>
              </w:rPr>
              <w:t>Studium je zakončeno obhajobou diplomové práce a státní závěrečnou zkouškou.</w:t>
            </w:r>
          </w:p>
          <w:p w14:paraId="78EA5F85" w14:textId="77777777" w:rsidR="00F81D1B" w:rsidRPr="00E27C4D" w:rsidRDefault="00F81D1B" w:rsidP="0085754D"/>
        </w:tc>
      </w:tr>
      <w:tr w:rsidR="00F81D1B" w:rsidRPr="00E27C4D" w14:paraId="6C72EAB5" w14:textId="77777777" w:rsidTr="0085754D">
        <w:trPr>
          <w:trHeight w:val="187"/>
        </w:trPr>
        <w:tc>
          <w:tcPr>
            <w:tcW w:w="9285" w:type="dxa"/>
            <w:gridSpan w:val="4"/>
            <w:shd w:val="clear" w:color="auto" w:fill="F7CAAC"/>
          </w:tcPr>
          <w:p w14:paraId="312B7D4E" w14:textId="77777777" w:rsidR="00F81D1B" w:rsidRPr="00E27C4D" w:rsidRDefault="00F81D1B" w:rsidP="0085754D">
            <w:r w:rsidRPr="00E27C4D">
              <w:rPr>
                <w:b/>
              </w:rPr>
              <w:t>Profil absolventa studijního programu</w:t>
            </w:r>
          </w:p>
        </w:tc>
      </w:tr>
      <w:tr w:rsidR="00F81D1B" w:rsidRPr="00E27C4D" w14:paraId="721AE970" w14:textId="77777777" w:rsidTr="00E6107D">
        <w:trPr>
          <w:trHeight w:val="2333"/>
        </w:trPr>
        <w:tc>
          <w:tcPr>
            <w:tcW w:w="9285" w:type="dxa"/>
            <w:gridSpan w:val="4"/>
            <w:shd w:val="clear" w:color="auto" w:fill="FFFFFF"/>
          </w:tcPr>
          <w:p w14:paraId="57D19C70" w14:textId="45B7604F" w:rsidR="00F81D1B" w:rsidRPr="003D46D7" w:rsidRDefault="00F81D1B" w:rsidP="00E96895">
            <w:pPr>
              <w:autoSpaceDE w:val="0"/>
              <w:autoSpaceDN w:val="0"/>
              <w:adjustRightInd w:val="0"/>
              <w:rPr>
                <w:rFonts w:ascii="TimesNewRomanPSMT" w:eastAsia="Calibri" w:hAnsi="TimesNewRomanPSMT" w:cs="TimesNewRomanPSMT"/>
                <w:sz w:val="22"/>
                <w:szCs w:val="24"/>
              </w:rPr>
            </w:pPr>
            <w:r w:rsidRPr="003D46D7">
              <w:rPr>
                <w:rFonts w:ascii="TimesNewRomanPSMT" w:eastAsia="Calibri" w:hAnsi="TimesNewRomanPSMT" w:cs="TimesNewRomanPSMT"/>
                <w:sz w:val="22"/>
                <w:szCs w:val="24"/>
              </w:rPr>
              <w:t xml:space="preserve">V rámci </w:t>
            </w:r>
            <w:r w:rsidR="00CA02DF">
              <w:rPr>
                <w:rFonts w:ascii="TimesNewRomanPSMT" w:eastAsia="Calibri" w:hAnsi="TimesNewRomanPSMT" w:cs="TimesNewRomanPSMT"/>
                <w:sz w:val="22"/>
                <w:szCs w:val="24"/>
              </w:rPr>
              <w:t>studijního programu</w:t>
            </w:r>
            <w:r w:rsidR="00CA02DF" w:rsidRPr="003D46D7">
              <w:rPr>
                <w:rFonts w:ascii="TimesNewRomanPSMT" w:eastAsia="Calibri" w:hAnsi="TimesNewRomanPSMT" w:cs="TimesNewRomanPSMT"/>
                <w:sz w:val="22"/>
                <w:szCs w:val="24"/>
              </w:rPr>
              <w:t xml:space="preserve"> </w:t>
            </w:r>
            <w:r w:rsidRPr="003D46D7">
              <w:rPr>
                <w:rFonts w:ascii="TimesNewRomanPSMT" w:eastAsia="Calibri" w:hAnsi="TimesNewRomanPSMT" w:cs="TimesNewRomanPSMT"/>
                <w:sz w:val="22"/>
                <w:szCs w:val="24"/>
              </w:rPr>
              <w:t>„Bezpečnostní technologie, systémy a management“ jsou vychováváni</w:t>
            </w:r>
            <w:r w:rsidR="0022016C">
              <w:rPr>
                <w:rFonts w:ascii="TimesNewRomanPSMT" w:eastAsia="Calibri" w:hAnsi="TimesNewRomanPSMT" w:cs="TimesNewRomanPSMT"/>
                <w:sz w:val="22"/>
                <w:szCs w:val="24"/>
              </w:rPr>
              <w:t xml:space="preserve"> </w:t>
            </w:r>
            <w:r w:rsidRPr="003D46D7">
              <w:rPr>
                <w:rFonts w:ascii="TimesNewRomanPSMT" w:eastAsia="Calibri" w:hAnsi="TimesNewRomanPSMT" w:cs="TimesNewRomanPSMT"/>
                <w:sz w:val="22"/>
                <w:szCs w:val="24"/>
              </w:rPr>
              <w:t>odborníci pro technické, manažerské, kontrolní a jiné funkce v soukromých bezpečnostních službách, zabývajících se ochranou majetku a osob s důrazem na aplikace moderních</w:t>
            </w:r>
            <w:r w:rsidR="0022016C">
              <w:rPr>
                <w:rFonts w:ascii="TimesNewRomanPSMT" w:eastAsia="Calibri" w:hAnsi="TimesNewRomanPSMT" w:cs="TimesNewRomanPSMT"/>
                <w:sz w:val="22"/>
                <w:szCs w:val="24"/>
              </w:rPr>
              <w:t xml:space="preserve"> </w:t>
            </w:r>
            <w:r w:rsidRPr="003D46D7">
              <w:rPr>
                <w:rFonts w:ascii="TimesNewRomanPSMT" w:eastAsia="Calibri" w:hAnsi="TimesNewRomanPSMT" w:cs="TimesNewRomanPSMT"/>
                <w:sz w:val="22"/>
                <w:szCs w:val="24"/>
              </w:rPr>
              <w:t xml:space="preserve">informačních technologií. </w:t>
            </w:r>
          </w:p>
          <w:p w14:paraId="59F970E3" w14:textId="011A7DD7" w:rsidR="00E6107D" w:rsidRDefault="00F81D1B" w:rsidP="0085754D">
            <w:pPr>
              <w:autoSpaceDE w:val="0"/>
              <w:autoSpaceDN w:val="0"/>
              <w:adjustRightInd w:val="0"/>
              <w:rPr>
                <w:sz w:val="22"/>
                <w:szCs w:val="23"/>
              </w:rPr>
            </w:pPr>
            <w:r w:rsidRPr="003D46D7">
              <w:rPr>
                <w:rFonts w:ascii="TimesNewRomanPSMT" w:eastAsia="Calibri" w:hAnsi="TimesNewRomanPSMT" w:cs="TimesNewRomanPSMT"/>
                <w:sz w:val="22"/>
                <w:szCs w:val="24"/>
              </w:rPr>
              <w:t>Mezioborové studium s převahou technických předmětů dává absolventům předpoklady uplatnit se v mechanické, elektrotechnické, informačně-technologické</w:t>
            </w:r>
            <w:ins w:id="20" w:author="Milan Navrátil" w:date="2018-10-30T12:28:00Z">
              <w:r w:rsidR="00C77500">
                <w:rPr>
                  <w:rFonts w:ascii="TimesNewRomanPSMT" w:eastAsia="Calibri" w:hAnsi="TimesNewRomanPSMT" w:cs="TimesNewRomanPSMT"/>
                  <w:sz w:val="22"/>
                  <w:szCs w:val="24"/>
                </w:rPr>
                <w:t xml:space="preserve"> a</w:t>
              </w:r>
            </w:ins>
            <w:del w:id="21" w:author="Milan Navrátil" w:date="2018-10-30T12:28:00Z">
              <w:r w:rsidRPr="003D46D7" w:rsidDel="00C77500">
                <w:rPr>
                  <w:rFonts w:ascii="TimesNewRomanPSMT" w:eastAsia="Calibri" w:hAnsi="TimesNewRomanPSMT" w:cs="TimesNewRomanPSMT"/>
                  <w:sz w:val="22"/>
                  <w:szCs w:val="24"/>
                </w:rPr>
                <w:delText>,</w:delText>
              </w:r>
            </w:del>
            <w:r w:rsidRPr="003D46D7">
              <w:rPr>
                <w:rFonts w:ascii="TimesNewRomanPSMT" w:eastAsia="Calibri" w:hAnsi="TimesNewRomanPSMT" w:cs="TimesNewRomanPSMT"/>
                <w:sz w:val="22"/>
                <w:szCs w:val="24"/>
              </w:rPr>
              <w:t xml:space="preserve"> právně-bezpečnostní</w:t>
            </w:r>
            <w:ins w:id="22" w:author="Milan Navrátil" w:date="2018-10-30T12:28:00Z">
              <w:r w:rsidR="00C77500">
                <w:rPr>
                  <w:rFonts w:ascii="TimesNewRomanPSMT" w:eastAsia="Calibri" w:hAnsi="TimesNewRomanPSMT" w:cs="TimesNewRomanPSMT"/>
                  <w:sz w:val="22"/>
                  <w:szCs w:val="24"/>
                </w:rPr>
                <w:t xml:space="preserve"> </w:t>
              </w:r>
            </w:ins>
            <w:del w:id="23" w:author="Milan Navrátil" w:date="2018-10-30T12:28:00Z">
              <w:r w:rsidRPr="003D46D7" w:rsidDel="00C77500">
                <w:rPr>
                  <w:rFonts w:ascii="TimesNewRomanPSMT" w:eastAsia="Calibri" w:hAnsi="TimesNewRomanPSMT" w:cs="TimesNewRomanPSMT"/>
                  <w:sz w:val="22"/>
                  <w:szCs w:val="24"/>
                </w:rPr>
                <w:delText xml:space="preserve">, psychologické a personální </w:delText>
              </w:r>
            </w:del>
            <w:r w:rsidRPr="003D46D7">
              <w:rPr>
                <w:rFonts w:ascii="TimesNewRomanPSMT" w:eastAsia="Calibri" w:hAnsi="TimesNewRomanPSMT" w:cs="TimesNewRomanPSMT"/>
                <w:sz w:val="22"/>
                <w:szCs w:val="24"/>
              </w:rPr>
              <w:t xml:space="preserve">oblasti. </w:t>
            </w:r>
            <w:r w:rsidR="00CA02DF">
              <w:rPr>
                <w:rFonts w:ascii="TimesNewRomanPSMT" w:eastAsia="Calibri" w:hAnsi="TimesNewRomanPSMT" w:cs="TimesNewRomanPSMT"/>
                <w:sz w:val="22"/>
                <w:szCs w:val="24"/>
              </w:rPr>
              <w:t>Absolventi m</w:t>
            </w:r>
            <w:r w:rsidRPr="003D46D7">
              <w:rPr>
                <w:rFonts w:ascii="TimesNewRomanPSMT" w:eastAsia="Calibri" w:hAnsi="TimesNewRomanPSMT" w:cs="TimesNewRomanPSMT"/>
                <w:sz w:val="22"/>
                <w:szCs w:val="24"/>
              </w:rPr>
              <w:t>ají možnost pracovat ve firmách, které se zabývají výrobou, projektováním, montáží a provozem zabezpečovací techniky s respektováním právních aspektů jejího nasazení. Vzhledem k zahrnutí problematiky krizového řízení je uplatnění absolventů možné i ve státní správě.</w:t>
            </w:r>
            <w:r w:rsidRPr="003D46D7">
              <w:rPr>
                <w:sz w:val="22"/>
                <w:szCs w:val="23"/>
              </w:rPr>
              <w:t xml:space="preserve"> </w:t>
            </w:r>
          </w:p>
          <w:p w14:paraId="17ACC1B5" w14:textId="77777777" w:rsidR="00E6107D" w:rsidRDefault="00E6107D" w:rsidP="0085754D">
            <w:pPr>
              <w:autoSpaceDE w:val="0"/>
              <w:autoSpaceDN w:val="0"/>
              <w:adjustRightInd w:val="0"/>
              <w:rPr>
                <w:sz w:val="22"/>
                <w:szCs w:val="23"/>
              </w:rPr>
            </w:pPr>
          </w:p>
          <w:p w14:paraId="039526E0" w14:textId="77777777" w:rsidR="00E6107D" w:rsidRDefault="00E6107D" w:rsidP="0085754D">
            <w:pPr>
              <w:autoSpaceDE w:val="0"/>
              <w:autoSpaceDN w:val="0"/>
              <w:adjustRightInd w:val="0"/>
              <w:rPr>
                <w:sz w:val="22"/>
                <w:szCs w:val="23"/>
              </w:rPr>
            </w:pPr>
          </w:p>
          <w:p w14:paraId="1F543158" w14:textId="77777777" w:rsidR="00E6107D" w:rsidRDefault="00E6107D" w:rsidP="0085754D">
            <w:pPr>
              <w:autoSpaceDE w:val="0"/>
              <w:autoSpaceDN w:val="0"/>
              <w:adjustRightInd w:val="0"/>
              <w:rPr>
                <w:sz w:val="22"/>
                <w:szCs w:val="23"/>
              </w:rPr>
            </w:pPr>
          </w:p>
          <w:p w14:paraId="1F758970" w14:textId="77777777" w:rsidR="00E6107D" w:rsidRDefault="00E6107D" w:rsidP="0085754D">
            <w:pPr>
              <w:autoSpaceDE w:val="0"/>
              <w:autoSpaceDN w:val="0"/>
              <w:adjustRightInd w:val="0"/>
              <w:rPr>
                <w:sz w:val="22"/>
                <w:szCs w:val="23"/>
              </w:rPr>
            </w:pPr>
          </w:p>
          <w:p w14:paraId="06063547" w14:textId="77777777" w:rsidR="00E6107D" w:rsidRDefault="00E6107D" w:rsidP="0085754D">
            <w:pPr>
              <w:autoSpaceDE w:val="0"/>
              <w:autoSpaceDN w:val="0"/>
              <w:adjustRightInd w:val="0"/>
              <w:rPr>
                <w:sz w:val="22"/>
                <w:szCs w:val="23"/>
              </w:rPr>
            </w:pPr>
          </w:p>
          <w:p w14:paraId="45345876" w14:textId="77777777" w:rsidR="00E6107D" w:rsidRDefault="00E6107D" w:rsidP="0085754D">
            <w:pPr>
              <w:autoSpaceDE w:val="0"/>
              <w:autoSpaceDN w:val="0"/>
              <w:adjustRightInd w:val="0"/>
              <w:rPr>
                <w:sz w:val="22"/>
                <w:szCs w:val="23"/>
              </w:rPr>
            </w:pPr>
          </w:p>
          <w:p w14:paraId="212729ED" w14:textId="77777777" w:rsidR="00E6107D" w:rsidRDefault="00E6107D" w:rsidP="0085754D">
            <w:pPr>
              <w:autoSpaceDE w:val="0"/>
              <w:autoSpaceDN w:val="0"/>
              <w:adjustRightInd w:val="0"/>
              <w:rPr>
                <w:sz w:val="22"/>
                <w:szCs w:val="23"/>
              </w:rPr>
            </w:pPr>
          </w:p>
          <w:p w14:paraId="1F6B4AA2" w14:textId="54605D9F" w:rsidR="00E6107D" w:rsidRPr="00E6107D" w:rsidRDefault="00E6107D" w:rsidP="0085754D">
            <w:pPr>
              <w:autoSpaceDE w:val="0"/>
              <w:autoSpaceDN w:val="0"/>
              <w:adjustRightInd w:val="0"/>
              <w:rPr>
                <w:sz w:val="22"/>
                <w:szCs w:val="23"/>
              </w:rPr>
            </w:pPr>
          </w:p>
        </w:tc>
      </w:tr>
      <w:tr w:rsidR="00F81D1B" w:rsidRPr="00E27C4D" w14:paraId="2A63F1C5" w14:textId="77777777" w:rsidTr="0085754D">
        <w:trPr>
          <w:trHeight w:val="185"/>
        </w:trPr>
        <w:tc>
          <w:tcPr>
            <w:tcW w:w="9285" w:type="dxa"/>
            <w:gridSpan w:val="4"/>
            <w:shd w:val="clear" w:color="auto" w:fill="F7CAAC"/>
          </w:tcPr>
          <w:p w14:paraId="0D7A5D8F" w14:textId="77777777" w:rsidR="00F81D1B" w:rsidRPr="00E27C4D" w:rsidRDefault="00F81D1B" w:rsidP="0085754D">
            <w:r w:rsidRPr="00E27C4D">
              <w:rPr>
                <w:b/>
              </w:rPr>
              <w:t>Pravidla a podmínky pro tvorbu studijních plánů</w:t>
            </w:r>
          </w:p>
        </w:tc>
      </w:tr>
      <w:tr w:rsidR="00F81D1B" w:rsidRPr="00E27C4D" w14:paraId="3483FB25" w14:textId="77777777" w:rsidTr="0085754D">
        <w:trPr>
          <w:trHeight w:val="2651"/>
        </w:trPr>
        <w:tc>
          <w:tcPr>
            <w:tcW w:w="9285" w:type="dxa"/>
            <w:gridSpan w:val="4"/>
            <w:shd w:val="clear" w:color="auto" w:fill="FFFFFF"/>
          </w:tcPr>
          <w:p w14:paraId="573EDC98" w14:textId="1FF81235" w:rsidR="00F81D1B" w:rsidRPr="00E27C4D" w:rsidRDefault="00F81D1B" w:rsidP="00E96895">
            <w:pPr>
              <w:rPr>
                <w:sz w:val="23"/>
                <w:szCs w:val="23"/>
              </w:rPr>
            </w:pPr>
            <w:r w:rsidRPr="00E27C4D">
              <w:rPr>
                <w:sz w:val="23"/>
                <w:szCs w:val="23"/>
              </w:rPr>
              <w:lastRenderedPageBreak/>
              <w:t xml:space="preserve">Studijní program Bezpečnostní technologie, systémy a management je studijní program </w:t>
            </w:r>
            <w:r w:rsidR="00CA02DF">
              <w:rPr>
                <w:sz w:val="23"/>
                <w:szCs w:val="23"/>
              </w:rPr>
              <w:t>v</w:t>
            </w:r>
            <w:r w:rsidR="00CA02DF" w:rsidRPr="00E27C4D">
              <w:rPr>
                <w:sz w:val="23"/>
                <w:szCs w:val="23"/>
              </w:rPr>
              <w:t> </w:t>
            </w:r>
            <w:r w:rsidRPr="00E27C4D">
              <w:rPr>
                <w:sz w:val="23"/>
                <w:szCs w:val="23"/>
              </w:rPr>
              <w:t xml:space="preserve">prezenční a </w:t>
            </w:r>
            <w:r w:rsidR="00CA02DF" w:rsidRPr="00E27C4D">
              <w:rPr>
                <w:sz w:val="23"/>
                <w:szCs w:val="23"/>
              </w:rPr>
              <w:t>kombinovan</w:t>
            </w:r>
            <w:r w:rsidR="00CA02DF">
              <w:rPr>
                <w:sz w:val="23"/>
                <w:szCs w:val="23"/>
              </w:rPr>
              <w:t>é</w:t>
            </w:r>
            <w:r w:rsidR="00CA02DF" w:rsidRPr="00E27C4D">
              <w:rPr>
                <w:sz w:val="23"/>
                <w:szCs w:val="23"/>
              </w:rPr>
              <w:t xml:space="preserve"> form</w:t>
            </w:r>
            <w:r w:rsidR="00CA02DF">
              <w:rPr>
                <w:sz w:val="23"/>
                <w:szCs w:val="23"/>
              </w:rPr>
              <w:t>ě</w:t>
            </w:r>
            <w:r w:rsidR="00CA02DF" w:rsidRPr="00E27C4D">
              <w:rPr>
                <w:sz w:val="23"/>
                <w:szCs w:val="23"/>
              </w:rPr>
              <w:t xml:space="preserve"> </w:t>
            </w:r>
            <w:r w:rsidRPr="00E27C4D">
              <w:rPr>
                <w:sz w:val="23"/>
                <w:szCs w:val="23"/>
              </w:rPr>
              <w:t>studia. Pro každou formu je zpracován samostatný studijní plán.</w:t>
            </w:r>
          </w:p>
          <w:p w14:paraId="5053AB99" w14:textId="77777777" w:rsidR="00F81D1B" w:rsidRPr="00E27C4D" w:rsidRDefault="00F81D1B">
            <w:pPr>
              <w:rPr>
                <w:sz w:val="23"/>
                <w:szCs w:val="23"/>
              </w:rPr>
            </w:pPr>
            <w:r w:rsidRPr="00E27C4D">
              <w:rPr>
                <w:sz w:val="23"/>
                <w:szCs w:val="23"/>
              </w:rPr>
              <w:t>Program je dále členěn do dvou specializací</w:t>
            </w:r>
            <w:r>
              <w:rPr>
                <w:sz w:val="23"/>
                <w:szCs w:val="23"/>
              </w:rPr>
              <w:t xml:space="preserve"> – Bezpečnostní </w:t>
            </w:r>
            <w:r w:rsidRPr="00E27C4D">
              <w:rPr>
                <w:sz w:val="23"/>
                <w:szCs w:val="23"/>
              </w:rPr>
              <w:t xml:space="preserve">technologie a Bezpečnostní management. </w:t>
            </w:r>
          </w:p>
          <w:p w14:paraId="17ABCA7E" w14:textId="1E9FCA2C" w:rsidR="00F81D1B" w:rsidRPr="00E27C4D" w:rsidRDefault="00F81D1B">
            <w:r w:rsidRPr="00E27C4D">
              <w:rPr>
                <w:sz w:val="23"/>
                <w:szCs w:val="23"/>
              </w:rPr>
              <w:t>Struktura studijního plánu je tvořena povinnými předměty.</w:t>
            </w:r>
            <w:r w:rsidR="005B0900">
              <w:rPr>
                <w:sz w:val="23"/>
                <w:szCs w:val="23"/>
              </w:rPr>
              <w:t xml:space="preserve"> </w:t>
            </w:r>
            <w:r w:rsidRPr="00E27C4D">
              <w:rPr>
                <w:sz w:val="23"/>
                <w:szCs w:val="23"/>
              </w:rPr>
              <w:t>Ve studijním programu je využíván kreditový systém ECTS představující studijní zátěž</w:t>
            </w:r>
            <w:r>
              <w:rPr>
                <w:sz w:val="23"/>
                <w:szCs w:val="23"/>
              </w:rPr>
              <w:t xml:space="preserve"> 27</w:t>
            </w:r>
            <w:r w:rsidRPr="00E27C4D">
              <w:rPr>
                <w:sz w:val="23"/>
                <w:szCs w:val="23"/>
              </w:rPr>
              <w:t xml:space="preserve"> hodin/1kredit. Jedna výuková hodina představuje 50 minut. V rámci magisterského studijního programu je standardní délka studia 2 roky</w:t>
            </w:r>
            <w:r w:rsidR="005B0900">
              <w:rPr>
                <w:sz w:val="23"/>
                <w:szCs w:val="23"/>
              </w:rPr>
              <w:t>, k úspěšnému zvládnutí studia musí</w:t>
            </w:r>
            <w:r w:rsidRPr="00E27C4D">
              <w:rPr>
                <w:sz w:val="23"/>
                <w:szCs w:val="23"/>
              </w:rPr>
              <w:t xml:space="preserve"> student získat 120 kreditů.</w:t>
            </w:r>
          </w:p>
        </w:tc>
      </w:tr>
      <w:tr w:rsidR="00F81D1B" w:rsidRPr="00E27C4D" w14:paraId="1E097071" w14:textId="77777777" w:rsidTr="0085754D">
        <w:trPr>
          <w:trHeight w:val="258"/>
        </w:trPr>
        <w:tc>
          <w:tcPr>
            <w:tcW w:w="9285" w:type="dxa"/>
            <w:gridSpan w:val="4"/>
            <w:shd w:val="clear" w:color="auto" w:fill="F7CAAC"/>
          </w:tcPr>
          <w:p w14:paraId="46469D32" w14:textId="77777777" w:rsidR="00F81D1B" w:rsidRPr="00E27C4D" w:rsidRDefault="00F81D1B" w:rsidP="0085754D">
            <w:r w:rsidRPr="00E27C4D">
              <w:rPr>
                <w:b/>
              </w:rPr>
              <w:t xml:space="preserve"> Podmínky k přijetí ke studiu</w:t>
            </w:r>
          </w:p>
        </w:tc>
      </w:tr>
      <w:tr w:rsidR="00F81D1B" w:rsidRPr="00E27C4D" w14:paraId="7A141578" w14:textId="77777777" w:rsidTr="0085754D">
        <w:trPr>
          <w:trHeight w:val="1327"/>
        </w:trPr>
        <w:tc>
          <w:tcPr>
            <w:tcW w:w="9285" w:type="dxa"/>
            <w:gridSpan w:val="4"/>
            <w:shd w:val="clear" w:color="auto" w:fill="FFFFFF"/>
          </w:tcPr>
          <w:p w14:paraId="6B2B5A64" w14:textId="4C424A5F" w:rsidR="00F81D1B" w:rsidRPr="00E27C4D" w:rsidRDefault="00F81D1B" w:rsidP="00E96895">
            <w:pPr>
              <w:rPr>
                <w:sz w:val="23"/>
                <w:szCs w:val="23"/>
              </w:rPr>
            </w:pPr>
            <w:r w:rsidRPr="00E27C4D">
              <w:rPr>
                <w:sz w:val="23"/>
                <w:szCs w:val="23"/>
              </w:rPr>
              <w:t>Podmínky pro přijetí ke studiu jsou stanoveny Směrnicí děkana k přijímacímu řízení, která je každoročně vydávána na Fakultě aplikované informatiky. V této směrnici jsou konkretizovány požadavky pro přijetí v daném akademickém roce</w:t>
            </w:r>
            <w:r w:rsidR="00CA02DF">
              <w:rPr>
                <w:sz w:val="23"/>
                <w:szCs w:val="23"/>
              </w:rPr>
              <w:t>.</w:t>
            </w:r>
            <w:ins w:id="24" w:author="Jiří Vojtěšek" w:date="2018-11-18T09:23:00Z">
              <w:r w:rsidR="0061563F">
                <w:rPr>
                  <w:sz w:val="23"/>
                  <w:szCs w:val="23"/>
                </w:rPr>
                <w:t xml:space="preserve"> </w:t>
              </w:r>
            </w:ins>
            <w:r w:rsidRPr="00E27C4D">
              <w:rPr>
                <w:sz w:val="23"/>
                <w:szCs w:val="23"/>
              </w:rPr>
              <w:t xml:space="preserve">FAI. </w:t>
            </w:r>
            <w:r>
              <w:rPr>
                <w:sz w:val="23"/>
                <w:szCs w:val="23"/>
              </w:rPr>
              <w:t>Směrnice jsou k nahlédnutí na úřední desce FAI, viz</w:t>
            </w:r>
            <w:del w:id="25" w:author="Jiří Vojtěšek" w:date="2018-11-18T18:33:00Z">
              <w:r w:rsidDel="007D3C75">
                <w:rPr>
                  <w:sz w:val="23"/>
                  <w:szCs w:val="23"/>
                </w:rPr>
                <w:delText>.</w:delText>
              </w:r>
            </w:del>
            <w:r>
              <w:rPr>
                <w:sz w:val="23"/>
                <w:szCs w:val="23"/>
              </w:rPr>
              <w:t xml:space="preserve"> </w:t>
            </w:r>
            <w:hyperlink r:id="rId12" w:history="1">
              <w:r w:rsidRPr="00473AA2">
                <w:rPr>
                  <w:rStyle w:val="Hypertextovodkaz"/>
                  <w:sz w:val="23"/>
                  <w:szCs w:val="23"/>
                </w:rPr>
                <w:t>https://fai.utb.cz/o-fakulte/uredni-deska/vnitrni-normy-fai/smernice-dekana/</w:t>
              </w:r>
            </w:hyperlink>
            <w:r>
              <w:rPr>
                <w:sz w:val="23"/>
                <w:szCs w:val="23"/>
              </w:rPr>
              <w:t xml:space="preserve"> </w:t>
            </w:r>
          </w:p>
          <w:p w14:paraId="7937A922" w14:textId="77777777" w:rsidR="00F81D1B" w:rsidRPr="00E27C4D" w:rsidRDefault="00F81D1B" w:rsidP="0085754D">
            <w:pPr>
              <w:rPr>
                <w:sz w:val="23"/>
                <w:szCs w:val="23"/>
              </w:rPr>
            </w:pPr>
          </w:p>
          <w:p w14:paraId="67607276" w14:textId="77777777" w:rsidR="00F81D1B" w:rsidRPr="00E27C4D" w:rsidRDefault="00F81D1B" w:rsidP="0085754D">
            <w:pPr>
              <w:rPr>
                <w:b/>
              </w:rPr>
            </w:pPr>
          </w:p>
        </w:tc>
      </w:tr>
      <w:tr w:rsidR="00F81D1B" w:rsidRPr="00E27C4D" w14:paraId="6758AB67" w14:textId="77777777" w:rsidTr="0085754D">
        <w:trPr>
          <w:trHeight w:val="268"/>
        </w:trPr>
        <w:tc>
          <w:tcPr>
            <w:tcW w:w="9285" w:type="dxa"/>
            <w:gridSpan w:val="4"/>
            <w:shd w:val="clear" w:color="auto" w:fill="F7CAAC"/>
          </w:tcPr>
          <w:p w14:paraId="6F889F6A" w14:textId="77777777" w:rsidR="00F81D1B" w:rsidRPr="00E27C4D" w:rsidRDefault="00F81D1B" w:rsidP="0085754D">
            <w:pPr>
              <w:rPr>
                <w:b/>
              </w:rPr>
            </w:pPr>
            <w:r w:rsidRPr="00E27C4D">
              <w:rPr>
                <w:b/>
              </w:rPr>
              <w:t>Návaznost na další typy studijních programů</w:t>
            </w:r>
          </w:p>
        </w:tc>
      </w:tr>
      <w:tr w:rsidR="00F81D1B" w:rsidRPr="00E27C4D" w14:paraId="00CFBAC2" w14:textId="77777777" w:rsidTr="0085754D">
        <w:trPr>
          <w:trHeight w:val="2651"/>
        </w:trPr>
        <w:tc>
          <w:tcPr>
            <w:tcW w:w="9285" w:type="dxa"/>
            <w:gridSpan w:val="4"/>
            <w:shd w:val="clear" w:color="auto" w:fill="FFFFFF"/>
          </w:tcPr>
          <w:p w14:paraId="4FB47F09" w14:textId="77777777" w:rsidR="00F81D1B" w:rsidRPr="00E27C4D" w:rsidRDefault="00F81D1B" w:rsidP="00E96895">
            <w:pPr>
              <w:rPr>
                <w:sz w:val="23"/>
                <w:szCs w:val="23"/>
              </w:rPr>
            </w:pPr>
            <w:r w:rsidRPr="00E27C4D">
              <w:rPr>
                <w:sz w:val="23"/>
                <w:szCs w:val="23"/>
              </w:rPr>
              <w:t>Studijní program Bezpečnostní technologie, systémy a management navazuje na stejnojmenný bakalářský program Bezpečnostní technologie, systémy a management.</w:t>
            </w:r>
          </w:p>
          <w:p w14:paraId="224EE175" w14:textId="77777777" w:rsidR="00F81D1B" w:rsidRPr="00E27C4D" w:rsidRDefault="00F81D1B">
            <w:pPr>
              <w:rPr>
                <w:sz w:val="23"/>
                <w:szCs w:val="23"/>
              </w:rPr>
            </w:pPr>
            <w:r w:rsidRPr="00E27C4D">
              <w:rPr>
                <w:sz w:val="23"/>
                <w:szCs w:val="23"/>
              </w:rPr>
              <w:t>Po úspěšném absolvování magisterského studijního programu mohou zájemci pokračovat v doktorském studijním programu pod stejným názvem Bezpečnostní technologie, systémy a management (v případě úspěšné akreditace tohoto programu).</w:t>
            </w:r>
          </w:p>
          <w:p w14:paraId="472C1288" w14:textId="77777777" w:rsidR="00F81D1B" w:rsidRPr="00E27C4D" w:rsidRDefault="00F81D1B" w:rsidP="005B0900">
            <w:r w:rsidRPr="00E27C4D">
              <w:t xml:space="preserve"> </w:t>
            </w:r>
          </w:p>
        </w:tc>
      </w:tr>
    </w:tbl>
    <w:p w14:paraId="3C3C65AA" w14:textId="77777777" w:rsidR="00F81D1B" w:rsidRPr="00E27C4D" w:rsidRDefault="00F81D1B" w:rsidP="00F81D1B"/>
    <w:p w14:paraId="741505A5" w14:textId="77777777" w:rsidR="00F81D1B" w:rsidRPr="00E27C4D" w:rsidRDefault="00F81D1B" w:rsidP="00F81D1B">
      <w:pPr>
        <w:spacing w:after="160" w:line="259" w:lineRule="auto"/>
      </w:pPr>
    </w:p>
    <w:p w14:paraId="65867CE8" w14:textId="77777777" w:rsidR="00F81D1B" w:rsidRDefault="00F81D1B" w:rsidP="00F81D1B">
      <w:pPr>
        <w:rPr>
          <w:b/>
          <w:sz w:val="28"/>
        </w:rPr>
        <w:sectPr w:rsidR="00F81D1B" w:rsidSect="0085754D">
          <w:footerReference w:type="even" r:id="rId13"/>
          <w:footerReference w:type="default" r:id="rId14"/>
          <w:pgSz w:w="11906" w:h="16838"/>
          <w:pgMar w:top="1417" w:right="1417" w:bottom="1417" w:left="1417" w:header="708" w:footer="708" w:gutter="0"/>
          <w:cols w:space="708"/>
          <w:titlePg/>
          <w:docGrid w:linePitch="360"/>
        </w:sectPr>
      </w:pPr>
    </w:p>
    <w:tbl>
      <w:tblPr>
        <w:tblW w:w="10532"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26" w:author="Milan Navrátil" w:date="2018-10-30T13:02:00Z">
          <w:tblPr>
            <w:tblW w:w="1059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9"/>
        <w:gridCol w:w="2659"/>
        <w:gridCol w:w="351"/>
        <w:gridCol w:w="992"/>
        <w:gridCol w:w="823"/>
        <w:gridCol w:w="28"/>
        <w:gridCol w:w="709"/>
        <w:gridCol w:w="3685"/>
        <w:gridCol w:w="567"/>
        <w:gridCol w:w="537"/>
        <w:gridCol w:w="172"/>
        <w:tblGridChange w:id="27">
          <w:tblGrid>
            <w:gridCol w:w="9"/>
            <w:gridCol w:w="38"/>
            <w:gridCol w:w="75"/>
            <w:gridCol w:w="2300"/>
            <w:gridCol w:w="359"/>
            <w:gridCol w:w="238"/>
            <w:gridCol w:w="113"/>
            <w:gridCol w:w="424"/>
            <w:gridCol w:w="455"/>
            <w:gridCol w:w="113"/>
            <w:gridCol w:w="425"/>
            <w:gridCol w:w="313"/>
            <w:gridCol w:w="85"/>
            <w:gridCol w:w="624"/>
            <w:gridCol w:w="113"/>
            <w:gridCol w:w="424"/>
            <w:gridCol w:w="1417"/>
            <w:gridCol w:w="993"/>
            <w:gridCol w:w="738"/>
            <w:gridCol w:w="76"/>
            <w:gridCol w:w="37"/>
            <w:gridCol w:w="454"/>
            <w:gridCol w:w="113"/>
            <w:gridCol w:w="596"/>
            <w:gridCol w:w="113"/>
          </w:tblGrid>
        </w:tblGridChange>
      </w:tblGrid>
      <w:tr w:rsidR="00F81D1B" w:rsidRPr="00E27C4D" w14:paraId="128D6693" w14:textId="77777777" w:rsidTr="00186EB2">
        <w:trPr>
          <w:gridBefore w:val="1"/>
          <w:wBefore w:w="9" w:type="dxa"/>
          <w:trPrChange w:id="28" w:author="Milan Navrátil" w:date="2018-10-30T13:02:00Z">
            <w:trPr>
              <w:gridBefore w:val="3"/>
              <w:wBefore w:w="75" w:type="dxa"/>
            </w:trPr>
          </w:trPrChange>
        </w:trPr>
        <w:tc>
          <w:tcPr>
            <w:tcW w:w="10523" w:type="dxa"/>
            <w:gridSpan w:val="10"/>
            <w:tcBorders>
              <w:bottom w:val="double" w:sz="4" w:space="0" w:color="auto"/>
            </w:tcBorders>
            <w:shd w:val="clear" w:color="auto" w:fill="BDD6EE"/>
            <w:tcPrChange w:id="29" w:author="Milan Navrátil" w:date="2018-10-30T13:02:00Z">
              <w:tcPr>
                <w:tcW w:w="10523" w:type="dxa"/>
                <w:gridSpan w:val="22"/>
                <w:tcBorders>
                  <w:bottom w:val="double" w:sz="4" w:space="0" w:color="auto"/>
                </w:tcBorders>
                <w:shd w:val="clear" w:color="auto" w:fill="BDD6EE"/>
              </w:tcPr>
            </w:tcPrChange>
          </w:tcPr>
          <w:p w14:paraId="7372B4C2" w14:textId="6110237F" w:rsidR="00F81D1B" w:rsidRPr="00E27C4D" w:rsidRDefault="00F81D1B" w:rsidP="00531F2D">
            <w:pPr>
              <w:tabs>
                <w:tab w:val="right" w:pos="10147"/>
              </w:tabs>
              <w:rPr>
                <w:b/>
                <w:sz w:val="28"/>
              </w:rPr>
            </w:pPr>
            <w:bookmarkStart w:id="30" w:name="BII"/>
            <w:r w:rsidRPr="00E27C4D">
              <w:rPr>
                <w:b/>
                <w:sz w:val="28"/>
              </w:rPr>
              <w:lastRenderedPageBreak/>
              <w:t>B-IIa – Studijní plány a návrh témat prací</w:t>
            </w:r>
            <w:bookmarkEnd w:id="30"/>
            <w:r w:rsidRPr="00E27C4D">
              <w:rPr>
                <w:b/>
                <w:sz w:val="28"/>
              </w:rPr>
              <w:t xml:space="preserve"> (bakalářské a magisterské studijní programy)</w:t>
            </w:r>
            <w:r w:rsidR="00531F2D">
              <w:rPr>
                <w:b/>
                <w:sz w:val="28"/>
              </w:rPr>
              <w:tab/>
            </w:r>
            <w:r w:rsidR="00531F2D" w:rsidRPr="00531F2D">
              <w:rPr>
                <w:rStyle w:val="Odkazintenzivn"/>
                <w:sz w:val="22"/>
              </w:rPr>
              <w:fldChar w:fldCharType="begin"/>
            </w:r>
            <w:r w:rsidR="00531F2D" w:rsidRPr="00531F2D">
              <w:rPr>
                <w:rStyle w:val="Odkazintenzivn"/>
                <w:sz w:val="22"/>
              </w:rPr>
              <w:instrText xml:space="preserve"> REF aobsah \h  \* MERGEFORMAT </w:instrText>
            </w:r>
            <w:r w:rsidR="00531F2D" w:rsidRPr="00531F2D">
              <w:rPr>
                <w:rStyle w:val="Odkazintenzivn"/>
                <w:sz w:val="22"/>
              </w:rPr>
            </w:r>
            <w:r w:rsidR="00531F2D" w:rsidRPr="00531F2D">
              <w:rPr>
                <w:rStyle w:val="Odkazintenzivn"/>
                <w:sz w:val="22"/>
              </w:rPr>
              <w:fldChar w:fldCharType="separate"/>
            </w:r>
            <w:r w:rsidR="00FB06C4" w:rsidRPr="00FB06C4">
              <w:rPr>
                <w:rStyle w:val="Odkazintenzivn"/>
                <w:sz w:val="22"/>
              </w:rPr>
              <w:t>Obsah žádosti</w:t>
            </w:r>
            <w:r w:rsidR="00531F2D" w:rsidRPr="00531F2D">
              <w:rPr>
                <w:rStyle w:val="Odkazintenzivn"/>
                <w:sz w:val="22"/>
              </w:rPr>
              <w:fldChar w:fldCharType="end"/>
            </w:r>
          </w:p>
        </w:tc>
      </w:tr>
      <w:tr w:rsidR="00F81D1B" w:rsidRPr="00E27C4D" w14:paraId="1C3D546C" w14:textId="77777777" w:rsidTr="00186EB2">
        <w:trPr>
          <w:gridBefore w:val="1"/>
          <w:wBefore w:w="9" w:type="dxa"/>
          <w:trPrChange w:id="31" w:author="Milan Navrátil" w:date="2018-10-30T13:02:00Z">
            <w:trPr>
              <w:gridBefore w:val="3"/>
              <w:wBefore w:w="75" w:type="dxa"/>
            </w:trPr>
          </w:trPrChange>
        </w:trPr>
        <w:tc>
          <w:tcPr>
            <w:tcW w:w="2659" w:type="dxa"/>
            <w:shd w:val="clear" w:color="auto" w:fill="F7CAAC"/>
            <w:tcPrChange w:id="32" w:author="Milan Navrátil" w:date="2018-10-30T13:02:00Z">
              <w:tcPr>
                <w:tcW w:w="2659" w:type="dxa"/>
                <w:gridSpan w:val="2"/>
                <w:shd w:val="clear" w:color="auto" w:fill="F7CAAC"/>
              </w:tcPr>
            </w:tcPrChange>
          </w:tcPr>
          <w:p w14:paraId="55A4BEB0" w14:textId="77777777" w:rsidR="00F81D1B" w:rsidRPr="00E27C4D" w:rsidRDefault="00F81D1B" w:rsidP="0085754D">
            <w:pPr>
              <w:rPr>
                <w:b/>
                <w:sz w:val="22"/>
              </w:rPr>
            </w:pPr>
            <w:r w:rsidRPr="00E27C4D">
              <w:rPr>
                <w:b/>
                <w:sz w:val="22"/>
              </w:rPr>
              <w:t>Označení studijního plánu</w:t>
            </w:r>
          </w:p>
        </w:tc>
        <w:tc>
          <w:tcPr>
            <w:tcW w:w="7864" w:type="dxa"/>
            <w:gridSpan w:val="9"/>
            <w:tcPrChange w:id="33" w:author="Milan Navrátil" w:date="2018-10-30T13:02:00Z">
              <w:tcPr>
                <w:tcW w:w="7864" w:type="dxa"/>
                <w:gridSpan w:val="20"/>
              </w:tcPr>
            </w:tcPrChange>
          </w:tcPr>
          <w:p w14:paraId="2C344300" w14:textId="77777777" w:rsidR="00F81D1B" w:rsidRDefault="00F81D1B" w:rsidP="0085754D">
            <w:pPr>
              <w:jc w:val="center"/>
              <w:rPr>
                <w:b/>
                <w:sz w:val="22"/>
              </w:rPr>
            </w:pPr>
            <w:r w:rsidRPr="00E27C4D">
              <w:rPr>
                <w:b/>
                <w:sz w:val="22"/>
              </w:rPr>
              <w:t>Bezpečnostní technologie, systémy a management</w:t>
            </w:r>
          </w:p>
          <w:p w14:paraId="6BFB2167" w14:textId="77777777" w:rsidR="00F81D1B" w:rsidRPr="00E27C4D" w:rsidRDefault="00F81D1B" w:rsidP="0085754D">
            <w:pPr>
              <w:jc w:val="center"/>
              <w:rPr>
                <w:b/>
                <w:sz w:val="22"/>
              </w:rPr>
            </w:pPr>
            <w:r w:rsidRPr="00E27C4D">
              <w:rPr>
                <w:b/>
                <w:sz w:val="22"/>
              </w:rPr>
              <w:t>specializace Bezpečnostní management</w:t>
            </w:r>
            <w:r>
              <w:rPr>
                <w:b/>
                <w:sz w:val="22"/>
              </w:rPr>
              <w:t xml:space="preserve"> – prezenční forma v jazyce českém</w:t>
            </w:r>
          </w:p>
        </w:tc>
      </w:tr>
      <w:tr w:rsidR="00F81D1B" w:rsidRPr="00E27C4D" w14:paraId="5E099E07" w14:textId="77777777" w:rsidTr="00186EB2">
        <w:trPr>
          <w:gridBefore w:val="1"/>
          <w:wBefore w:w="9" w:type="dxa"/>
          <w:trPrChange w:id="34" w:author="Milan Navrátil" w:date="2018-10-30T13:02:00Z">
            <w:trPr>
              <w:gridBefore w:val="3"/>
              <w:wBefore w:w="75" w:type="dxa"/>
            </w:trPr>
          </w:trPrChange>
        </w:trPr>
        <w:tc>
          <w:tcPr>
            <w:tcW w:w="10523" w:type="dxa"/>
            <w:gridSpan w:val="10"/>
            <w:shd w:val="clear" w:color="auto" w:fill="F7CAAC"/>
            <w:tcPrChange w:id="35" w:author="Milan Navrátil" w:date="2018-10-30T13:02:00Z">
              <w:tcPr>
                <w:tcW w:w="10523" w:type="dxa"/>
                <w:gridSpan w:val="22"/>
                <w:shd w:val="clear" w:color="auto" w:fill="F7CAAC"/>
              </w:tcPr>
            </w:tcPrChange>
          </w:tcPr>
          <w:p w14:paraId="77DC6B34" w14:textId="77777777" w:rsidR="00F81D1B" w:rsidRPr="00E27C4D" w:rsidRDefault="00F81D1B" w:rsidP="0085754D">
            <w:pPr>
              <w:jc w:val="center"/>
              <w:rPr>
                <w:b/>
                <w:sz w:val="22"/>
              </w:rPr>
            </w:pPr>
            <w:r w:rsidRPr="00E27C4D">
              <w:rPr>
                <w:b/>
                <w:sz w:val="22"/>
              </w:rPr>
              <w:t>Povinné předměty</w:t>
            </w:r>
          </w:p>
        </w:tc>
      </w:tr>
      <w:tr w:rsidR="00F81D1B" w:rsidRPr="00E27C4D" w14:paraId="07ADD1EB" w14:textId="77777777" w:rsidTr="00186EB2">
        <w:trPr>
          <w:gridBefore w:val="1"/>
          <w:wBefore w:w="9" w:type="dxa"/>
          <w:trPrChange w:id="36" w:author="Milan Navrátil" w:date="2018-10-30T13:02:00Z">
            <w:trPr>
              <w:gridBefore w:val="3"/>
              <w:wBefore w:w="75" w:type="dxa"/>
            </w:trPr>
          </w:trPrChange>
        </w:trPr>
        <w:tc>
          <w:tcPr>
            <w:tcW w:w="3010" w:type="dxa"/>
            <w:gridSpan w:val="2"/>
            <w:shd w:val="clear" w:color="auto" w:fill="F7CAAC"/>
            <w:tcPrChange w:id="37" w:author="Milan Navrátil" w:date="2018-10-30T13:02:00Z">
              <w:tcPr>
                <w:tcW w:w="3010" w:type="dxa"/>
                <w:gridSpan w:val="4"/>
                <w:shd w:val="clear" w:color="auto" w:fill="F7CAAC"/>
              </w:tcPr>
            </w:tcPrChange>
          </w:tcPr>
          <w:p w14:paraId="3200615D" w14:textId="77777777" w:rsidR="00F81D1B" w:rsidRPr="00672C41" w:rsidRDefault="00F81D1B" w:rsidP="0085754D">
            <w:pPr>
              <w:rPr>
                <w:b/>
              </w:rPr>
            </w:pPr>
            <w:r w:rsidRPr="00672C41">
              <w:rPr>
                <w:b/>
              </w:rPr>
              <w:t>Název předmětu</w:t>
            </w:r>
          </w:p>
        </w:tc>
        <w:tc>
          <w:tcPr>
            <w:tcW w:w="992" w:type="dxa"/>
            <w:shd w:val="clear" w:color="auto" w:fill="F7CAAC"/>
            <w:tcPrChange w:id="38" w:author="Milan Navrátil" w:date="2018-10-30T13:02:00Z">
              <w:tcPr>
                <w:tcW w:w="992" w:type="dxa"/>
                <w:gridSpan w:val="3"/>
                <w:shd w:val="clear" w:color="auto" w:fill="F7CAAC"/>
              </w:tcPr>
            </w:tcPrChange>
          </w:tcPr>
          <w:p w14:paraId="53A3F910" w14:textId="77777777" w:rsidR="00F81D1B" w:rsidRPr="00672C41" w:rsidRDefault="00F81D1B" w:rsidP="0085754D">
            <w:pPr>
              <w:rPr>
                <w:b/>
              </w:rPr>
            </w:pPr>
            <w:r w:rsidRPr="00672C41">
              <w:rPr>
                <w:b/>
              </w:rPr>
              <w:t>rozsah</w:t>
            </w:r>
          </w:p>
        </w:tc>
        <w:tc>
          <w:tcPr>
            <w:tcW w:w="823" w:type="dxa"/>
            <w:shd w:val="clear" w:color="auto" w:fill="F7CAAC"/>
            <w:tcPrChange w:id="39" w:author="Milan Navrátil" w:date="2018-10-30T13:02:00Z">
              <w:tcPr>
                <w:tcW w:w="823" w:type="dxa"/>
                <w:gridSpan w:val="3"/>
                <w:shd w:val="clear" w:color="auto" w:fill="F7CAAC"/>
              </w:tcPr>
            </w:tcPrChange>
          </w:tcPr>
          <w:p w14:paraId="5496B134" w14:textId="77777777" w:rsidR="00F81D1B" w:rsidRPr="00672C41" w:rsidRDefault="00F81D1B" w:rsidP="0085754D">
            <w:pPr>
              <w:rPr>
                <w:b/>
              </w:rPr>
            </w:pPr>
            <w:r w:rsidRPr="00672C41">
              <w:rPr>
                <w:b/>
              </w:rPr>
              <w:t>způsob  ověř.</w:t>
            </w:r>
          </w:p>
        </w:tc>
        <w:tc>
          <w:tcPr>
            <w:tcW w:w="737" w:type="dxa"/>
            <w:gridSpan w:val="2"/>
            <w:shd w:val="clear" w:color="auto" w:fill="F7CAAC"/>
            <w:tcPrChange w:id="40" w:author="Milan Navrátil" w:date="2018-10-30T13:02:00Z">
              <w:tcPr>
                <w:tcW w:w="737" w:type="dxa"/>
                <w:gridSpan w:val="2"/>
                <w:shd w:val="clear" w:color="auto" w:fill="F7CAAC"/>
              </w:tcPr>
            </w:tcPrChange>
          </w:tcPr>
          <w:p w14:paraId="3419024A" w14:textId="77777777" w:rsidR="00F81D1B" w:rsidRPr="00672C41" w:rsidRDefault="00F81D1B" w:rsidP="0085754D">
            <w:pPr>
              <w:rPr>
                <w:b/>
              </w:rPr>
            </w:pPr>
            <w:r w:rsidRPr="00672C41">
              <w:rPr>
                <w:b/>
              </w:rPr>
              <w:t>počet kred.</w:t>
            </w:r>
          </w:p>
        </w:tc>
        <w:tc>
          <w:tcPr>
            <w:tcW w:w="3685" w:type="dxa"/>
            <w:shd w:val="clear" w:color="auto" w:fill="F7CAAC"/>
            <w:tcPrChange w:id="41" w:author="Milan Navrátil" w:date="2018-10-30T13:02:00Z">
              <w:tcPr>
                <w:tcW w:w="3685" w:type="dxa"/>
                <w:gridSpan w:val="6"/>
                <w:shd w:val="clear" w:color="auto" w:fill="F7CAAC"/>
              </w:tcPr>
            </w:tcPrChange>
          </w:tcPr>
          <w:p w14:paraId="3E79A806" w14:textId="77777777" w:rsidR="00F81D1B" w:rsidRPr="00672C41" w:rsidRDefault="00F81D1B" w:rsidP="0085754D">
            <w:pPr>
              <w:rPr>
                <w:b/>
              </w:rPr>
            </w:pPr>
            <w:r w:rsidRPr="00672C41">
              <w:rPr>
                <w:b/>
              </w:rPr>
              <w:t>vyučující</w:t>
            </w:r>
          </w:p>
        </w:tc>
        <w:tc>
          <w:tcPr>
            <w:tcW w:w="567" w:type="dxa"/>
            <w:shd w:val="clear" w:color="auto" w:fill="F7CAAC"/>
            <w:tcPrChange w:id="42" w:author="Milan Navrátil" w:date="2018-10-30T13:02:00Z">
              <w:tcPr>
                <w:tcW w:w="567" w:type="dxa"/>
                <w:gridSpan w:val="2"/>
                <w:shd w:val="clear" w:color="auto" w:fill="F7CAAC"/>
              </w:tcPr>
            </w:tcPrChange>
          </w:tcPr>
          <w:p w14:paraId="5C2FD189" w14:textId="77777777" w:rsidR="00F81D1B" w:rsidRPr="00672C41" w:rsidRDefault="00F81D1B" w:rsidP="0085754D">
            <w:pPr>
              <w:rPr>
                <w:b/>
              </w:rPr>
            </w:pPr>
            <w:r w:rsidRPr="00672C41">
              <w:rPr>
                <w:b/>
              </w:rPr>
              <w:t>dop. roč./ sem.</w:t>
            </w:r>
          </w:p>
        </w:tc>
        <w:tc>
          <w:tcPr>
            <w:tcW w:w="709" w:type="dxa"/>
            <w:gridSpan w:val="2"/>
            <w:shd w:val="clear" w:color="auto" w:fill="F7CAAC"/>
            <w:tcPrChange w:id="43" w:author="Milan Navrátil" w:date="2018-10-30T13:02:00Z">
              <w:tcPr>
                <w:tcW w:w="709" w:type="dxa"/>
                <w:gridSpan w:val="2"/>
                <w:shd w:val="clear" w:color="auto" w:fill="F7CAAC"/>
              </w:tcPr>
            </w:tcPrChange>
          </w:tcPr>
          <w:p w14:paraId="31864911" w14:textId="77777777" w:rsidR="00F81D1B" w:rsidRPr="00672C41" w:rsidRDefault="00F81D1B" w:rsidP="0085754D">
            <w:pPr>
              <w:rPr>
                <w:b/>
              </w:rPr>
            </w:pPr>
            <w:r w:rsidRPr="00672C41">
              <w:rPr>
                <w:b/>
              </w:rPr>
              <w:t xml:space="preserve">profil. </w:t>
            </w:r>
            <w:proofErr w:type="gramStart"/>
            <w:r w:rsidRPr="00672C41">
              <w:rPr>
                <w:b/>
              </w:rPr>
              <w:t>základ</w:t>
            </w:r>
            <w:proofErr w:type="gramEnd"/>
          </w:p>
        </w:tc>
      </w:tr>
      <w:tr w:rsidR="00F81D1B" w:rsidRPr="00E27C4D" w14:paraId="3DD0A5B5" w14:textId="77777777" w:rsidTr="00186EB2">
        <w:trPr>
          <w:gridBefore w:val="1"/>
          <w:wBefore w:w="9" w:type="dxa"/>
          <w:trPrChange w:id="44" w:author="Milan Navrátil" w:date="2018-10-30T13:02:00Z">
            <w:trPr>
              <w:gridBefore w:val="3"/>
              <w:wBefore w:w="75" w:type="dxa"/>
            </w:trPr>
          </w:trPrChange>
        </w:trPr>
        <w:tc>
          <w:tcPr>
            <w:tcW w:w="3010" w:type="dxa"/>
            <w:gridSpan w:val="2"/>
            <w:tcPrChange w:id="45" w:author="Milan Navrátil" w:date="2018-10-30T13:02:00Z">
              <w:tcPr>
                <w:tcW w:w="3010" w:type="dxa"/>
                <w:gridSpan w:val="4"/>
              </w:tcPr>
            </w:tcPrChange>
          </w:tcPr>
          <w:p w14:paraId="325AD573" w14:textId="77777777" w:rsidR="00F81D1B" w:rsidRPr="00E27C4D" w:rsidRDefault="00F81D1B" w:rsidP="0085754D">
            <w:r w:rsidRPr="00E27C4D">
              <w:t>Požární ochrana</w:t>
            </w:r>
          </w:p>
        </w:tc>
        <w:tc>
          <w:tcPr>
            <w:tcW w:w="992" w:type="dxa"/>
            <w:tcPrChange w:id="46" w:author="Milan Navrátil" w:date="2018-10-30T13:02:00Z">
              <w:tcPr>
                <w:tcW w:w="992" w:type="dxa"/>
                <w:gridSpan w:val="3"/>
              </w:tcPr>
            </w:tcPrChange>
          </w:tcPr>
          <w:p w14:paraId="61BB75A4" w14:textId="77777777" w:rsidR="00F81D1B" w:rsidRPr="00E27C4D" w:rsidRDefault="00F81D1B" w:rsidP="0085754D">
            <w:r w:rsidRPr="00E27C4D">
              <w:t>28p + 14s</w:t>
            </w:r>
          </w:p>
        </w:tc>
        <w:tc>
          <w:tcPr>
            <w:tcW w:w="823" w:type="dxa"/>
            <w:tcPrChange w:id="47" w:author="Milan Navrátil" w:date="2018-10-30T13:02:00Z">
              <w:tcPr>
                <w:tcW w:w="823" w:type="dxa"/>
                <w:gridSpan w:val="3"/>
              </w:tcPr>
            </w:tcPrChange>
          </w:tcPr>
          <w:p w14:paraId="6F9CFEC0" w14:textId="77777777" w:rsidR="00F81D1B" w:rsidRPr="00E27C4D" w:rsidRDefault="00F81D1B" w:rsidP="0085754D">
            <w:r w:rsidRPr="00E27C4D">
              <w:t>klz</w:t>
            </w:r>
          </w:p>
        </w:tc>
        <w:tc>
          <w:tcPr>
            <w:tcW w:w="737" w:type="dxa"/>
            <w:gridSpan w:val="2"/>
            <w:tcPrChange w:id="48" w:author="Milan Navrátil" w:date="2018-10-30T13:02:00Z">
              <w:tcPr>
                <w:tcW w:w="737" w:type="dxa"/>
                <w:gridSpan w:val="2"/>
              </w:tcPr>
            </w:tcPrChange>
          </w:tcPr>
          <w:p w14:paraId="74E5F459" w14:textId="77777777" w:rsidR="00F81D1B" w:rsidRPr="00E27C4D" w:rsidRDefault="00F81D1B" w:rsidP="0085754D">
            <w:r w:rsidRPr="00E27C4D">
              <w:t>3</w:t>
            </w:r>
          </w:p>
        </w:tc>
        <w:tc>
          <w:tcPr>
            <w:tcW w:w="3685" w:type="dxa"/>
            <w:tcPrChange w:id="49" w:author="Milan Navrátil" w:date="2018-10-30T13:02:00Z">
              <w:tcPr>
                <w:tcW w:w="3685" w:type="dxa"/>
                <w:gridSpan w:val="6"/>
              </w:tcPr>
            </w:tcPrChange>
          </w:tcPr>
          <w:p w14:paraId="34DBEA0D" w14:textId="77777777" w:rsidR="00F81D1B" w:rsidRPr="00E27C4D" w:rsidRDefault="00F81D1B" w:rsidP="00E6107D">
            <w:pPr>
              <w:jc w:val="left"/>
            </w:pPr>
            <w:r w:rsidRPr="00E05EA5">
              <w:rPr>
                <w:b/>
              </w:rPr>
              <w:t>doc. Ing. Martin Hromada, Ph.D.</w:t>
            </w:r>
            <w:r w:rsidRPr="00E27C4D">
              <w:t xml:space="preserve"> </w:t>
            </w:r>
            <w:r>
              <w:br/>
            </w:r>
            <w:r w:rsidRPr="00E27C4D">
              <w:t>(100</w:t>
            </w:r>
            <w:r>
              <w:t xml:space="preserve"> </w:t>
            </w:r>
            <w:r w:rsidRPr="00E27C4D">
              <w:t>%</w:t>
            </w:r>
            <w:r>
              <w:t xml:space="preserve"> p</w:t>
            </w:r>
            <w:r w:rsidRPr="00E27C4D">
              <w:t>)</w:t>
            </w:r>
          </w:p>
        </w:tc>
        <w:tc>
          <w:tcPr>
            <w:tcW w:w="567" w:type="dxa"/>
            <w:tcPrChange w:id="50" w:author="Milan Navrátil" w:date="2018-10-30T13:02:00Z">
              <w:tcPr>
                <w:tcW w:w="567" w:type="dxa"/>
                <w:gridSpan w:val="2"/>
              </w:tcPr>
            </w:tcPrChange>
          </w:tcPr>
          <w:p w14:paraId="73AEC7F7" w14:textId="77777777" w:rsidR="00F81D1B" w:rsidRPr="00E27C4D" w:rsidRDefault="00F81D1B" w:rsidP="0085754D">
            <w:r w:rsidRPr="00E27C4D">
              <w:t>1/ZS</w:t>
            </w:r>
          </w:p>
        </w:tc>
        <w:tc>
          <w:tcPr>
            <w:tcW w:w="709" w:type="dxa"/>
            <w:gridSpan w:val="2"/>
            <w:tcPrChange w:id="51" w:author="Milan Navrátil" w:date="2018-10-30T13:02:00Z">
              <w:tcPr>
                <w:tcW w:w="709" w:type="dxa"/>
                <w:gridSpan w:val="2"/>
              </w:tcPr>
            </w:tcPrChange>
          </w:tcPr>
          <w:p w14:paraId="133A475E" w14:textId="77777777" w:rsidR="00F81D1B" w:rsidRPr="00E27C4D" w:rsidRDefault="00F81D1B" w:rsidP="0085754D">
            <w:r w:rsidRPr="00E27C4D">
              <w:t>PZ</w:t>
            </w:r>
          </w:p>
        </w:tc>
      </w:tr>
      <w:tr w:rsidR="00F81D1B" w:rsidRPr="00E27C4D" w14:paraId="0D483729" w14:textId="77777777" w:rsidTr="00186EB2">
        <w:trPr>
          <w:gridBefore w:val="1"/>
          <w:wBefore w:w="9" w:type="dxa"/>
          <w:trPrChange w:id="52" w:author="Milan Navrátil" w:date="2018-10-30T13:02:00Z">
            <w:trPr>
              <w:gridBefore w:val="3"/>
              <w:wBefore w:w="75" w:type="dxa"/>
            </w:trPr>
          </w:trPrChange>
        </w:trPr>
        <w:tc>
          <w:tcPr>
            <w:tcW w:w="3010" w:type="dxa"/>
            <w:gridSpan w:val="2"/>
            <w:tcPrChange w:id="53" w:author="Milan Navrátil" w:date="2018-10-30T13:02:00Z">
              <w:tcPr>
                <w:tcW w:w="3010" w:type="dxa"/>
                <w:gridSpan w:val="4"/>
              </w:tcPr>
            </w:tcPrChange>
          </w:tcPr>
          <w:p w14:paraId="0871F250" w14:textId="77777777" w:rsidR="00F81D1B" w:rsidRPr="00E27C4D" w:rsidRDefault="00F81D1B" w:rsidP="0085754D">
            <w:r w:rsidRPr="00E27C4D">
              <w:t>Provoz počítačových sítí</w:t>
            </w:r>
          </w:p>
        </w:tc>
        <w:tc>
          <w:tcPr>
            <w:tcW w:w="992" w:type="dxa"/>
            <w:tcPrChange w:id="54" w:author="Milan Navrátil" w:date="2018-10-30T13:02:00Z">
              <w:tcPr>
                <w:tcW w:w="992" w:type="dxa"/>
                <w:gridSpan w:val="3"/>
              </w:tcPr>
            </w:tcPrChange>
          </w:tcPr>
          <w:p w14:paraId="1669AD93" w14:textId="77777777" w:rsidR="00F81D1B" w:rsidRPr="00E27C4D" w:rsidRDefault="00F81D1B" w:rsidP="0085754D">
            <w:r w:rsidRPr="00E27C4D">
              <w:t>28p + 28c</w:t>
            </w:r>
          </w:p>
        </w:tc>
        <w:tc>
          <w:tcPr>
            <w:tcW w:w="823" w:type="dxa"/>
            <w:tcPrChange w:id="55" w:author="Milan Navrátil" w:date="2018-10-30T13:02:00Z">
              <w:tcPr>
                <w:tcW w:w="823" w:type="dxa"/>
                <w:gridSpan w:val="3"/>
              </w:tcPr>
            </w:tcPrChange>
          </w:tcPr>
          <w:p w14:paraId="6F3490F4" w14:textId="77777777" w:rsidR="00F81D1B" w:rsidRPr="00E27C4D" w:rsidRDefault="00F81D1B" w:rsidP="0085754D">
            <w:r w:rsidRPr="00E27C4D">
              <w:t>z, zk</w:t>
            </w:r>
          </w:p>
        </w:tc>
        <w:tc>
          <w:tcPr>
            <w:tcW w:w="737" w:type="dxa"/>
            <w:gridSpan w:val="2"/>
            <w:tcPrChange w:id="56" w:author="Milan Navrátil" w:date="2018-10-30T13:02:00Z">
              <w:tcPr>
                <w:tcW w:w="737" w:type="dxa"/>
                <w:gridSpan w:val="2"/>
              </w:tcPr>
            </w:tcPrChange>
          </w:tcPr>
          <w:p w14:paraId="4EA9D574" w14:textId="77777777" w:rsidR="00F81D1B" w:rsidRPr="00E27C4D" w:rsidRDefault="00F81D1B" w:rsidP="0085754D">
            <w:r w:rsidRPr="00E27C4D">
              <w:t>4</w:t>
            </w:r>
          </w:p>
        </w:tc>
        <w:tc>
          <w:tcPr>
            <w:tcW w:w="3685" w:type="dxa"/>
            <w:tcPrChange w:id="57" w:author="Milan Navrátil" w:date="2018-10-30T13:02:00Z">
              <w:tcPr>
                <w:tcW w:w="3685" w:type="dxa"/>
                <w:gridSpan w:val="6"/>
              </w:tcPr>
            </w:tcPrChange>
          </w:tcPr>
          <w:p w14:paraId="646EA3DF" w14:textId="77777777" w:rsidR="00F81D1B" w:rsidRPr="00E27C4D" w:rsidRDefault="00F81D1B" w:rsidP="00E6107D">
            <w:pPr>
              <w:jc w:val="left"/>
            </w:pPr>
            <w:r w:rsidRPr="00E05EA5">
              <w:rPr>
                <w:b/>
              </w:rPr>
              <w:t>doc. Ing. Jiří Vojtěšek, Ph.D.</w:t>
            </w:r>
            <w:r w:rsidRPr="00E27C4D">
              <w:t xml:space="preserve"> (</w:t>
            </w:r>
            <w:r>
              <w:t>100 % p</w:t>
            </w:r>
            <w:r w:rsidRPr="00E27C4D">
              <w:t>)</w:t>
            </w:r>
          </w:p>
        </w:tc>
        <w:tc>
          <w:tcPr>
            <w:tcW w:w="567" w:type="dxa"/>
            <w:tcPrChange w:id="58" w:author="Milan Navrátil" w:date="2018-10-30T13:02:00Z">
              <w:tcPr>
                <w:tcW w:w="567" w:type="dxa"/>
                <w:gridSpan w:val="2"/>
              </w:tcPr>
            </w:tcPrChange>
          </w:tcPr>
          <w:p w14:paraId="03918EF6" w14:textId="77777777" w:rsidR="00F81D1B" w:rsidRPr="00E27C4D" w:rsidRDefault="00F81D1B" w:rsidP="0085754D">
            <w:r w:rsidRPr="00E27C4D">
              <w:t>1/ZS</w:t>
            </w:r>
          </w:p>
        </w:tc>
        <w:tc>
          <w:tcPr>
            <w:tcW w:w="709" w:type="dxa"/>
            <w:gridSpan w:val="2"/>
            <w:tcPrChange w:id="59" w:author="Milan Navrátil" w:date="2018-10-30T13:02:00Z">
              <w:tcPr>
                <w:tcW w:w="709" w:type="dxa"/>
                <w:gridSpan w:val="2"/>
              </w:tcPr>
            </w:tcPrChange>
          </w:tcPr>
          <w:p w14:paraId="02262AE5" w14:textId="77777777" w:rsidR="00F81D1B" w:rsidRPr="00E27C4D" w:rsidRDefault="00F81D1B" w:rsidP="0085754D">
            <w:r w:rsidRPr="00E27C4D">
              <w:t>ZT</w:t>
            </w:r>
          </w:p>
        </w:tc>
      </w:tr>
      <w:tr w:rsidR="00F81D1B" w:rsidRPr="00E27C4D" w14:paraId="4AFFDDA5" w14:textId="77777777" w:rsidTr="00186EB2">
        <w:trPr>
          <w:gridBefore w:val="1"/>
          <w:wBefore w:w="9" w:type="dxa"/>
          <w:trPrChange w:id="60" w:author="Milan Navrátil" w:date="2018-10-30T13:02:00Z">
            <w:trPr>
              <w:gridBefore w:val="3"/>
              <w:wBefore w:w="75" w:type="dxa"/>
            </w:trPr>
          </w:trPrChange>
        </w:trPr>
        <w:tc>
          <w:tcPr>
            <w:tcW w:w="3010" w:type="dxa"/>
            <w:gridSpan w:val="2"/>
            <w:tcPrChange w:id="61" w:author="Milan Navrátil" w:date="2018-10-30T13:02:00Z">
              <w:tcPr>
                <w:tcW w:w="3010" w:type="dxa"/>
                <w:gridSpan w:val="4"/>
              </w:tcPr>
            </w:tcPrChange>
          </w:tcPr>
          <w:p w14:paraId="2678DA91" w14:textId="77777777" w:rsidR="00F81D1B" w:rsidRPr="00E27C4D" w:rsidRDefault="00F81D1B" w:rsidP="0085754D">
            <w:r w:rsidRPr="00E27C4D">
              <w:t>Teorie bezpečnosti</w:t>
            </w:r>
          </w:p>
        </w:tc>
        <w:tc>
          <w:tcPr>
            <w:tcW w:w="992" w:type="dxa"/>
            <w:tcPrChange w:id="62" w:author="Milan Navrátil" w:date="2018-10-30T13:02:00Z">
              <w:tcPr>
                <w:tcW w:w="992" w:type="dxa"/>
                <w:gridSpan w:val="3"/>
              </w:tcPr>
            </w:tcPrChange>
          </w:tcPr>
          <w:p w14:paraId="0565BFC4" w14:textId="77777777" w:rsidR="00F81D1B" w:rsidRPr="00E27C4D" w:rsidRDefault="00F81D1B" w:rsidP="0085754D">
            <w:r w:rsidRPr="00E27C4D">
              <w:t>28p + 14s</w:t>
            </w:r>
          </w:p>
        </w:tc>
        <w:tc>
          <w:tcPr>
            <w:tcW w:w="823" w:type="dxa"/>
            <w:tcPrChange w:id="63" w:author="Milan Navrátil" w:date="2018-10-30T13:02:00Z">
              <w:tcPr>
                <w:tcW w:w="823" w:type="dxa"/>
                <w:gridSpan w:val="3"/>
              </w:tcPr>
            </w:tcPrChange>
          </w:tcPr>
          <w:p w14:paraId="2B7A774B" w14:textId="77777777" w:rsidR="00F81D1B" w:rsidRPr="00E27C4D" w:rsidRDefault="00F81D1B" w:rsidP="0085754D">
            <w:r w:rsidRPr="00E27C4D">
              <w:t>z, zk</w:t>
            </w:r>
          </w:p>
        </w:tc>
        <w:tc>
          <w:tcPr>
            <w:tcW w:w="737" w:type="dxa"/>
            <w:gridSpan w:val="2"/>
            <w:tcPrChange w:id="64" w:author="Milan Navrátil" w:date="2018-10-30T13:02:00Z">
              <w:tcPr>
                <w:tcW w:w="737" w:type="dxa"/>
                <w:gridSpan w:val="2"/>
              </w:tcPr>
            </w:tcPrChange>
          </w:tcPr>
          <w:p w14:paraId="143F331B" w14:textId="77777777" w:rsidR="00F81D1B" w:rsidRPr="00E27C4D" w:rsidRDefault="00F81D1B" w:rsidP="0085754D">
            <w:r w:rsidRPr="00E27C4D">
              <w:t>4</w:t>
            </w:r>
          </w:p>
        </w:tc>
        <w:tc>
          <w:tcPr>
            <w:tcW w:w="3685" w:type="dxa"/>
            <w:tcPrChange w:id="65" w:author="Milan Navrátil" w:date="2018-10-30T13:02:00Z">
              <w:tcPr>
                <w:tcW w:w="3685" w:type="dxa"/>
                <w:gridSpan w:val="6"/>
              </w:tcPr>
            </w:tcPrChange>
          </w:tcPr>
          <w:p w14:paraId="57984D24" w14:textId="77777777" w:rsidR="00F81D1B" w:rsidRPr="00E27C4D" w:rsidRDefault="00F81D1B" w:rsidP="00E6107D">
            <w:pPr>
              <w:jc w:val="left"/>
            </w:pPr>
            <w:r w:rsidRPr="00E05EA5">
              <w:rPr>
                <w:b/>
              </w:rPr>
              <w:t>doc. Ing. Luděk Lukáš, CSc.</w:t>
            </w:r>
            <w:r w:rsidRPr="00E27C4D">
              <w:t xml:space="preserve"> (</w:t>
            </w:r>
            <w:r>
              <w:t>100 % p</w:t>
            </w:r>
            <w:r w:rsidRPr="00E27C4D">
              <w:t>)</w:t>
            </w:r>
          </w:p>
        </w:tc>
        <w:tc>
          <w:tcPr>
            <w:tcW w:w="567" w:type="dxa"/>
            <w:tcPrChange w:id="66" w:author="Milan Navrátil" w:date="2018-10-30T13:02:00Z">
              <w:tcPr>
                <w:tcW w:w="567" w:type="dxa"/>
                <w:gridSpan w:val="2"/>
              </w:tcPr>
            </w:tcPrChange>
          </w:tcPr>
          <w:p w14:paraId="08D4345D" w14:textId="77777777" w:rsidR="00F81D1B" w:rsidRPr="00E27C4D" w:rsidRDefault="00F81D1B" w:rsidP="0085754D">
            <w:r w:rsidRPr="00E27C4D">
              <w:t>1/ZS</w:t>
            </w:r>
          </w:p>
        </w:tc>
        <w:tc>
          <w:tcPr>
            <w:tcW w:w="709" w:type="dxa"/>
            <w:gridSpan w:val="2"/>
            <w:tcPrChange w:id="67" w:author="Milan Navrátil" w:date="2018-10-30T13:02:00Z">
              <w:tcPr>
                <w:tcW w:w="709" w:type="dxa"/>
                <w:gridSpan w:val="2"/>
              </w:tcPr>
            </w:tcPrChange>
          </w:tcPr>
          <w:p w14:paraId="4FE97A26" w14:textId="77777777" w:rsidR="00F81D1B" w:rsidRPr="00E27C4D" w:rsidRDefault="00F81D1B" w:rsidP="0085754D">
            <w:r w:rsidRPr="00E27C4D">
              <w:t>ZT</w:t>
            </w:r>
          </w:p>
        </w:tc>
      </w:tr>
      <w:tr w:rsidR="00F81D1B" w:rsidRPr="00E27C4D" w14:paraId="05556133" w14:textId="77777777" w:rsidTr="00186EB2">
        <w:trPr>
          <w:gridBefore w:val="1"/>
          <w:wBefore w:w="9" w:type="dxa"/>
          <w:trPrChange w:id="68" w:author="Milan Navrátil" w:date="2018-10-30T13:02:00Z">
            <w:trPr>
              <w:gridBefore w:val="3"/>
              <w:wBefore w:w="75" w:type="dxa"/>
            </w:trPr>
          </w:trPrChange>
        </w:trPr>
        <w:tc>
          <w:tcPr>
            <w:tcW w:w="3010" w:type="dxa"/>
            <w:gridSpan w:val="2"/>
            <w:tcPrChange w:id="69" w:author="Milan Navrátil" w:date="2018-10-30T13:02:00Z">
              <w:tcPr>
                <w:tcW w:w="3010" w:type="dxa"/>
                <w:gridSpan w:val="4"/>
              </w:tcPr>
            </w:tcPrChange>
          </w:tcPr>
          <w:p w14:paraId="54E6D49D" w14:textId="77777777" w:rsidR="00F81D1B" w:rsidRPr="00E27C4D" w:rsidRDefault="00F81D1B" w:rsidP="0085754D">
            <w:r w:rsidRPr="00E27C4D">
              <w:t>Komunikační systémy</w:t>
            </w:r>
          </w:p>
        </w:tc>
        <w:tc>
          <w:tcPr>
            <w:tcW w:w="992" w:type="dxa"/>
            <w:tcPrChange w:id="70" w:author="Milan Navrátil" w:date="2018-10-30T13:02:00Z">
              <w:tcPr>
                <w:tcW w:w="992" w:type="dxa"/>
                <w:gridSpan w:val="3"/>
              </w:tcPr>
            </w:tcPrChange>
          </w:tcPr>
          <w:p w14:paraId="3677646D" w14:textId="77777777" w:rsidR="00F81D1B" w:rsidRPr="00E27C4D" w:rsidRDefault="00F81D1B" w:rsidP="0085754D">
            <w:r w:rsidRPr="00E27C4D">
              <w:t>28p + 28c</w:t>
            </w:r>
          </w:p>
        </w:tc>
        <w:tc>
          <w:tcPr>
            <w:tcW w:w="823" w:type="dxa"/>
            <w:tcPrChange w:id="71" w:author="Milan Navrátil" w:date="2018-10-30T13:02:00Z">
              <w:tcPr>
                <w:tcW w:w="823" w:type="dxa"/>
                <w:gridSpan w:val="3"/>
              </w:tcPr>
            </w:tcPrChange>
          </w:tcPr>
          <w:p w14:paraId="1D5477D3" w14:textId="77777777" w:rsidR="00F81D1B" w:rsidRPr="00E27C4D" w:rsidRDefault="00F81D1B" w:rsidP="0085754D">
            <w:r w:rsidRPr="00E27C4D">
              <w:t>z, zk</w:t>
            </w:r>
          </w:p>
        </w:tc>
        <w:tc>
          <w:tcPr>
            <w:tcW w:w="737" w:type="dxa"/>
            <w:gridSpan w:val="2"/>
            <w:tcPrChange w:id="72" w:author="Milan Navrátil" w:date="2018-10-30T13:02:00Z">
              <w:tcPr>
                <w:tcW w:w="737" w:type="dxa"/>
                <w:gridSpan w:val="2"/>
              </w:tcPr>
            </w:tcPrChange>
          </w:tcPr>
          <w:p w14:paraId="4C85A568" w14:textId="77777777" w:rsidR="00F81D1B" w:rsidRPr="00E27C4D" w:rsidRDefault="00F81D1B" w:rsidP="0085754D">
            <w:r w:rsidRPr="00E27C4D">
              <w:t>4</w:t>
            </w:r>
          </w:p>
        </w:tc>
        <w:tc>
          <w:tcPr>
            <w:tcW w:w="3685" w:type="dxa"/>
            <w:tcPrChange w:id="73" w:author="Milan Navrátil" w:date="2018-10-30T13:02:00Z">
              <w:tcPr>
                <w:tcW w:w="3685" w:type="dxa"/>
                <w:gridSpan w:val="6"/>
              </w:tcPr>
            </w:tcPrChange>
          </w:tcPr>
          <w:p w14:paraId="3E2752C2" w14:textId="77777777" w:rsidR="00F81D1B" w:rsidRPr="00E27C4D" w:rsidRDefault="00F81D1B" w:rsidP="00E6107D">
            <w:pPr>
              <w:jc w:val="left"/>
            </w:pPr>
            <w:r w:rsidRPr="00E05EA5">
              <w:rPr>
                <w:b/>
              </w:rPr>
              <w:t>prof. Ing. Karel Vlček, CSc.</w:t>
            </w:r>
            <w:r w:rsidRPr="00E27C4D">
              <w:t xml:space="preserve"> (</w:t>
            </w:r>
            <w:r>
              <w:t>100 % p)</w:t>
            </w:r>
          </w:p>
        </w:tc>
        <w:tc>
          <w:tcPr>
            <w:tcW w:w="567" w:type="dxa"/>
            <w:tcPrChange w:id="74" w:author="Milan Navrátil" w:date="2018-10-30T13:02:00Z">
              <w:tcPr>
                <w:tcW w:w="567" w:type="dxa"/>
                <w:gridSpan w:val="2"/>
              </w:tcPr>
            </w:tcPrChange>
          </w:tcPr>
          <w:p w14:paraId="059EBD5D" w14:textId="77777777" w:rsidR="00F81D1B" w:rsidRPr="00E27C4D" w:rsidRDefault="00F81D1B" w:rsidP="0085754D">
            <w:r w:rsidRPr="00E27C4D">
              <w:t>1/ZS</w:t>
            </w:r>
          </w:p>
        </w:tc>
        <w:tc>
          <w:tcPr>
            <w:tcW w:w="709" w:type="dxa"/>
            <w:gridSpan w:val="2"/>
            <w:tcPrChange w:id="75" w:author="Milan Navrátil" w:date="2018-10-30T13:02:00Z">
              <w:tcPr>
                <w:tcW w:w="709" w:type="dxa"/>
                <w:gridSpan w:val="2"/>
              </w:tcPr>
            </w:tcPrChange>
          </w:tcPr>
          <w:p w14:paraId="35D346F1" w14:textId="420E8AC4" w:rsidR="00F81D1B" w:rsidRPr="00E27C4D" w:rsidRDefault="00F81D1B" w:rsidP="0085754D">
            <w:r w:rsidRPr="00E27C4D">
              <w:t>ZT</w:t>
            </w:r>
          </w:p>
        </w:tc>
      </w:tr>
      <w:tr w:rsidR="00F81D1B" w:rsidRPr="00E27C4D" w14:paraId="5DC08381" w14:textId="77777777" w:rsidTr="00186EB2">
        <w:trPr>
          <w:gridBefore w:val="1"/>
          <w:wBefore w:w="9" w:type="dxa"/>
          <w:trPrChange w:id="76" w:author="Milan Navrátil" w:date="2018-10-30T13:02:00Z">
            <w:trPr>
              <w:gridBefore w:val="3"/>
              <w:wBefore w:w="75" w:type="dxa"/>
            </w:trPr>
          </w:trPrChange>
        </w:trPr>
        <w:tc>
          <w:tcPr>
            <w:tcW w:w="3010" w:type="dxa"/>
            <w:gridSpan w:val="2"/>
            <w:tcPrChange w:id="77" w:author="Milan Navrátil" w:date="2018-10-30T13:02:00Z">
              <w:tcPr>
                <w:tcW w:w="3010" w:type="dxa"/>
                <w:gridSpan w:val="4"/>
              </w:tcPr>
            </w:tcPrChange>
          </w:tcPr>
          <w:p w14:paraId="377E863E" w14:textId="73B96651" w:rsidR="00F81D1B" w:rsidRPr="00E27C4D" w:rsidRDefault="00F81D1B" w:rsidP="0085754D">
            <w:r w:rsidRPr="00E27C4D">
              <w:t>Bezpečnost a ochrana zdraví při práci</w:t>
            </w:r>
            <w:ins w:id="78" w:author="Jiří Vojtěšek" w:date="2018-11-20T22:32:00Z">
              <w:r w:rsidR="006B265C">
                <w:t xml:space="preserve"> </w:t>
              </w:r>
            </w:ins>
            <w:ins w:id="79" w:author="Jiří Vojtěšek" w:date="2018-11-20T22:33:00Z">
              <w:r w:rsidR="006B265C">
                <w:t>†</w:t>
              </w:r>
            </w:ins>
          </w:p>
        </w:tc>
        <w:tc>
          <w:tcPr>
            <w:tcW w:w="992" w:type="dxa"/>
            <w:tcPrChange w:id="80" w:author="Milan Navrátil" w:date="2018-10-30T13:02:00Z">
              <w:tcPr>
                <w:tcW w:w="992" w:type="dxa"/>
                <w:gridSpan w:val="3"/>
              </w:tcPr>
            </w:tcPrChange>
          </w:tcPr>
          <w:p w14:paraId="0BF0D284" w14:textId="77777777" w:rsidR="00F81D1B" w:rsidRPr="00E27C4D" w:rsidRDefault="00F81D1B" w:rsidP="0085754D">
            <w:r w:rsidRPr="00E27C4D">
              <w:t>28p + 28c</w:t>
            </w:r>
          </w:p>
        </w:tc>
        <w:tc>
          <w:tcPr>
            <w:tcW w:w="823" w:type="dxa"/>
            <w:tcPrChange w:id="81" w:author="Milan Navrátil" w:date="2018-10-30T13:02:00Z">
              <w:tcPr>
                <w:tcW w:w="823" w:type="dxa"/>
                <w:gridSpan w:val="3"/>
              </w:tcPr>
            </w:tcPrChange>
          </w:tcPr>
          <w:p w14:paraId="30C8CB33" w14:textId="77777777" w:rsidR="00F81D1B" w:rsidRPr="00E27C4D" w:rsidRDefault="00F81D1B" w:rsidP="0085754D">
            <w:r w:rsidRPr="00E27C4D">
              <w:t>z, zk</w:t>
            </w:r>
          </w:p>
        </w:tc>
        <w:tc>
          <w:tcPr>
            <w:tcW w:w="737" w:type="dxa"/>
            <w:gridSpan w:val="2"/>
            <w:tcPrChange w:id="82" w:author="Milan Navrátil" w:date="2018-10-30T13:02:00Z">
              <w:tcPr>
                <w:tcW w:w="737" w:type="dxa"/>
                <w:gridSpan w:val="2"/>
              </w:tcPr>
            </w:tcPrChange>
          </w:tcPr>
          <w:p w14:paraId="222834AD" w14:textId="77777777" w:rsidR="00F81D1B" w:rsidRPr="00E27C4D" w:rsidRDefault="00F81D1B" w:rsidP="0085754D">
            <w:r w:rsidRPr="00E27C4D">
              <w:t>5</w:t>
            </w:r>
          </w:p>
        </w:tc>
        <w:tc>
          <w:tcPr>
            <w:tcW w:w="3685" w:type="dxa"/>
            <w:tcPrChange w:id="83" w:author="Milan Navrátil" w:date="2018-10-30T13:02:00Z">
              <w:tcPr>
                <w:tcW w:w="3685" w:type="dxa"/>
                <w:gridSpan w:val="6"/>
              </w:tcPr>
            </w:tcPrChange>
          </w:tcPr>
          <w:p w14:paraId="7B799FD2" w14:textId="77777777" w:rsidR="00F81D1B" w:rsidRPr="00E27C4D" w:rsidRDefault="00F81D1B" w:rsidP="00E6107D">
            <w:pPr>
              <w:jc w:val="left"/>
            </w:pPr>
            <w:r w:rsidRPr="00E05EA5">
              <w:rPr>
                <w:b/>
              </w:rPr>
              <w:t>doc. Ing. Jiří Gajdošík, CSc.</w:t>
            </w:r>
            <w:r w:rsidRPr="00E27C4D">
              <w:t xml:space="preserve"> (</w:t>
            </w:r>
            <w:r>
              <w:t>100 % p</w:t>
            </w:r>
            <w:r w:rsidRPr="00E27C4D">
              <w:t>)</w:t>
            </w:r>
          </w:p>
        </w:tc>
        <w:tc>
          <w:tcPr>
            <w:tcW w:w="567" w:type="dxa"/>
            <w:tcPrChange w:id="84" w:author="Milan Navrátil" w:date="2018-10-30T13:02:00Z">
              <w:tcPr>
                <w:tcW w:w="567" w:type="dxa"/>
                <w:gridSpan w:val="2"/>
              </w:tcPr>
            </w:tcPrChange>
          </w:tcPr>
          <w:p w14:paraId="03F5265E" w14:textId="77777777" w:rsidR="00F81D1B" w:rsidRPr="00E27C4D" w:rsidRDefault="00F81D1B" w:rsidP="0085754D">
            <w:r w:rsidRPr="00E27C4D">
              <w:t>1/ZS</w:t>
            </w:r>
          </w:p>
        </w:tc>
        <w:tc>
          <w:tcPr>
            <w:tcW w:w="709" w:type="dxa"/>
            <w:gridSpan w:val="2"/>
            <w:tcPrChange w:id="85" w:author="Milan Navrátil" w:date="2018-10-30T13:02:00Z">
              <w:tcPr>
                <w:tcW w:w="709" w:type="dxa"/>
                <w:gridSpan w:val="2"/>
              </w:tcPr>
            </w:tcPrChange>
          </w:tcPr>
          <w:p w14:paraId="6ECD86FD" w14:textId="77777777" w:rsidR="00F81D1B" w:rsidRPr="00E27C4D" w:rsidRDefault="00F81D1B" w:rsidP="0085754D">
            <w:r w:rsidRPr="00E27C4D">
              <w:t>PZ</w:t>
            </w:r>
          </w:p>
        </w:tc>
      </w:tr>
      <w:tr w:rsidR="00F81D1B" w:rsidRPr="00E27C4D" w14:paraId="1DCD0C43" w14:textId="77777777" w:rsidTr="00186EB2">
        <w:trPr>
          <w:gridBefore w:val="1"/>
          <w:wBefore w:w="9" w:type="dxa"/>
          <w:trPrChange w:id="86" w:author="Milan Navrátil" w:date="2018-10-30T13:02:00Z">
            <w:trPr>
              <w:gridBefore w:val="3"/>
              <w:wBefore w:w="75" w:type="dxa"/>
            </w:trPr>
          </w:trPrChange>
        </w:trPr>
        <w:tc>
          <w:tcPr>
            <w:tcW w:w="3010" w:type="dxa"/>
            <w:gridSpan w:val="2"/>
            <w:tcPrChange w:id="87" w:author="Milan Navrátil" w:date="2018-10-30T13:02:00Z">
              <w:tcPr>
                <w:tcW w:w="3010" w:type="dxa"/>
                <w:gridSpan w:val="4"/>
              </w:tcPr>
            </w:tcPrChange>
          </w:tcPr>
          <w:p w14:paraId="3D81E5C6" w14:textId="77777777" w:rsidR="00F81D1B" w:rsidRPr="00E27C4D" w:rsidRDefault="00F81D1B" w:rsidP="0085754D">
            <w:r w:rsidRPr="00E27C4D">
              <w:t>Bezpečnost veřejných akcí</w:t>
            </w:r>
          </w:p>
        </w:tc>
        <w:tc>
          <w:tcPr>
            <w:tcW w:w="992" w:type="dxa"/>
            <w:tcPrChange w:id="88" w:author="Milan Navrátil" w:date="2018-10-30T13:02:00Z">
              <w:tcPr>
                <w:tcW w:w="992" w:type="dxa"/>
                <w:gridSpan w:val="3"/>
              </w:tcPr>
            </w:tcPrChange>
          </w:tcPr>
          <w:p w14:paraId="3B58A4B6" w14:textId="77777777" w:rsidR="00F81D1B" w:rsidRPr="00E27C4D" w:rsidRDefault="00F81D1B" w:rsidP="0085754D">
            <w:r w:rsidRPr="00E27C4D">
              <w:t>28p + 28c</w:t>
            </w:r>
          </w:p>
        </w:tc>
        <w:tc>
          <w:tcPr>
            <w:tcW w:w="823" w:type="dxa"/>
            <w:tcPrChange w:id="89" w:author="Milan Navrátil" w:date="2018-10-30T13:02:00Z">
              <w:tcPr>
                <w:tcW w:w="823" w:type="dxa"/>
                <w:gridSpan w:val="3"/>
              </w:tcPr>
            </w:tcPrChange>
          </w:tcPr>
          <w:p w14:paraId="52B3B468" w14:textId="77777777" w:rsidR="00F81D1B" w:rsidRPr="00E27C4D" w:rsidRDefault="00F81D1B" w:rsidP="0085754D">
            <w:r w:rsidRPr="00E27C4D">
              <w:t>z, zk</w:t>
            </w:r>
          </w:p>
        </w:tc>
        <w:tc>
          <w:tcPr>
            <w:tcW w:w="737" w:type="dxa"/>
            <w:gridSpan w:val="2"/>
            <w:tcPrChange w:id="90" w:author="Milan Navrátil" w:date="2018-10-30T13:02:00Z">
              <w:tcPr>
                <w:tcW w:w="737" w:type="dxa"/>
                <w:gridSpan w:val="2"/>
              </w:tcPr>
            </w:tcPrChange>
          </w:tcPr>
          <w:p w14:paraId="531CCEE6" w14:textId="77777777" w:rsidR="00F81D1B" w:rsidRPr="00E27C4D" w:rsidRDefault="00F81D1B" w:rsidP="0085754D">
            <w:r w:rsidRPr="00E27C4D">
              <w:t>5</w:t>
            </w:r>
          </w:p>
        </w:tc>
        <w:tc>
          <w:tcPr>
            <w:tcW w:w="3685" w:type="dxa"/>
            <w:tcPrChange w:id="91" w:author="Milan Navrátil" w:date="2018-10-30T13:02:00Z">
              <w:tcPr>
                <w:tcW w:w="3685" w:type="dxa"/>
                <w:gridSpan w:val="6"/>
              </w:tcPr>
            </w:tcPrChange>
          </w:tcPr>
          <w:p w14:paraId="133A3496" w14:textId="1EEC3A00" w:rsidR="00F81D1B" w:rsidRPr="00E27C4D" w:rsidRDefault="00F81D1B" w:rsidP="00E6107D">
            <w:pPr>
              <w:jc w:val="left"/>
            </w:pPr>
            <w:r w:rsidRPr="00E05EA5">
              <w:rPr>
                <w:b/>
              </w:rPr>
              <w:t xml:space="preserve">doc. Ing. </w:t>
            </w:r>
            <w:r w:rsidR="003E2A1F">
              <w:rPr>
                <w:b/>
              </w:rPr>
              <w:t>Luděk Lukáš</w:t>
            </w:r>
            <w:r w:rsidRPr="00E05EA5">
              <w:rPr>
                <w:b/>
              </w:rPr>
              <w:t>, Ph.D.</w:t>
            </w:r>
            <w:r w:rsidRPr="00E27C4D">
              <w:t xml:space="preserve"> (100</w:t>
            </w:r>
            <w:r>
              <w:t xml:space="preserve"> % p)</w:t>
            </w:r>
          </w:p>
        </w:tc>
        <w:tc>
          <w:tcPr>
            <w:tcW w:w="567" w:type="dxa"/>
            <w:tcPrChange w:id="92" w:author="Milan Navrátil" w:date="2018-10-30T13:02:00Z">
              <w:tcPr>
                <w:tcW w:w="567" w:type="dxa"/>
                <w:gridSpan w:val="2"/>
              </w:tcPr>
            </w:tcPrChange>
          </w:tcPr>
          <w:p w14:paraId="3B00089A" w14:textId="77777777" w:rsidR="00F81D1B" w:rsidRPr="00E27C4D" w:rsidRDefault="00F81D1B" w:rsidP="0085754D">
            <w:r w:rsidRPr="00E27C4D">
              <w:t>1/ZS</w:t>
            </w:r>
          </w:p>
        </w:tc>
        <w:tc>
          <w:tcPr>
            <w:tcW w:w="709" w:type="dxa"/>
            <w:gridSpan w:val="2"/>
            <w:tcPrChange w:id="93" w:author="Milan Navrátil" w:date="2018-10-30T13:02:00Z">
              <w:tcPr>
                <w:tcW w:w="709" w:type="dxa"/>
                <w:gridSpan w:val="2"/>
              </w:tcPr>
            </w:tcPrChange>
          </w:tcPr>
          <w:p w14:paraId="0B56D8EF" w14:textId="77777777" w:rsidR="00F81D1B" w:rsidRPr="00E27C4D" w:rsidRDefault="00F81D1B" w:rsidP="0085754D">
            <w:r w:rsidRPr="00E27C4D">
              <w:t>PZ</w:t>
            </w:r>
          </w:p>
        </w:tc>
      </w:tr>
      <w:tr w:rsidR="00F81D1B" w:rsidRPr="00E27C4D" w14:paraId="6FE69BDC" w14:textId="77777777" w:rsidTr="00186EB2">
        <w:trPr>
          <w:gridBefore w:val="1"/>
          <w:wBefore w:w="9" w:type="dxa"/>
          <w:trPrChange w:id="94" w:author="Milan Navrátil" w:date="2018-10-30T13:02:00Z">
            <w:trPr>
              <w:gridBefore w:val="3"/>
              <w:wBefore w:w="75" w:type="dxa"/>
            </w:trPr>
          </w:trPrChange>
        </w:trPr>
        <w:tc>
          <w:tcPr>
            <w:tcW w:w="3010" w:type="dxa"/>
            <w:gridSpan w:val="2"/>
            <w:tcPrChange w:id="95" w:author="Milan Navrátil" w:date="2018-10-30T13:02:00Z">
              <w:tcPr>
                <w:tcW w:w="3010" w:type="dxa"/>
                <w:gridSpan w:val="4"/>
              </w:tcPr>
            </w:tcPrChange>
          </w:tcPr>
          <w:p w14:paraId="5E5C2C19" w14:textId="57661988" w:rsidR="00F81D1B" w:rsidRPr="00E27C4D" w:rsidRDefault="00F81D1B" w:rsidP="0085754D">
            <w:r w:rsidRPr="00E27C4D">
              <w:t>Řízení projektů</w:t>
            </w:r>
            <w:ins w:id="96" w:author="Jiří Vojtěšek" w:date="2018-11-20T22:35:00Z">
              <w:r w:rsidR="006B265C">
                <w:t xml:space="preserve"> †</w:t>
              </w:r>
            </w:ins>
          </w:p>
        </w:tc>
        <w:tc>
          <w:tcPr>
            <w:tcW w:w="992" w:type="dxa"/>
            <w:tcPrChange w:id="97" w:author="Milan Navrátil" w:date="2018-10-30T13:02:00Z">
              <w:tcPr>
                <w:tcW w:w="992" w:type="dxa"/>
                <w:gridSpan w:val="3"/>
              </w:tcPr>
            </w:tcPrChange>
          </w:tcPr>
          <w:p w14:paraId="1114990C" w14:textId="77777777" w:rsidR="00F81D1B" w:rsidRPr="00E27C4D" w:rsidRDefault="00F81D1B" w:rsidP="0085754D">
            <w:r w:rsidRPr="00E27C4D">
              <w:t>42c</w:t>
            </w:r>
          </w:p>
        </w:tc>
        <w:tc>
          <w:tcPr>
            <w:tcW w:w="823" w:type="dxa"/>
            <w:tcPrChange w:id="98" w:author="Milan Navrátil" w:date="2018-10-30T13:02:00Z">
              <w:tcPr>
                <w:tcW w:w="823" w:type="dxa"/>
                <w:gridSpan w:val="3"/>
              </w:tcPr>
            </w:tcPrChange>
          </w:tcPr>
          <w:p w14:paraId="5E400C4B" w14:textId="77777777" w:rsidR="00F81D1B" w:rsidRPr="00E27C4D" w:rsidRDefault="00F81D1B" w:rsidP="0085754D">
            <w:r w:rsidRPr="00E27C4D">
              <w:t>klz</w:t>
            </w:r>
          </w:p>
        </w:tc>
        <w:tc>
          <w:tcPr>
            <w:tcW w:w="737" w:type="dxa"/>
            <w:gridSpan w:val="2"/>
            <w:tcPrChange w:id="99" w:author="Milan Navrátil" w:date="2018-10-30T13:02:00Z">
              <w:tcPr>
                <w:tcW w:w="737" w:type="dxa"/>
                <w:gridSpan w:val="2"/>
              </w:tcPr>
            </w:tcPrChange>
          </w:tcPr>
          <w:p w14:paraId="5A247628" w14:textId="77777777" w:rsidR="00F81D1B" w:rsidRPr="00E27C4D" w:rsidRDefault="00F81D1B" w:rsidP="0085754D">
            <w:r w:rsidRPr="00E27C4D">
              <w:t>4</w:t>
            </w:r>
          </w:p>
        </w:tc>
        <w:tc>
          <w:tcPr>
            <w:tcW w:w="3685" w:type="dxa"/>
            <w:tcPrChange w:id="100" w:author="Milan Navrátil" w:date="2018-10-30T13:02:00Z">
              <w:tcPr>
                <w:tcW w:w="3685" w:type="dxa"/>
                <w:gridSpan w:val="6"/>
              </w:tcPr>
            </w:tcPrChange>
          </w:tcPr>
          <w:p w14:paraId="43D5BF5D" w14:textId="77777777" w:rsidR="00F81D1B" w:rsidRPr="00E27C4D" w:rsidRDefault="00F81D1B" w:rsidP="00E6107D">
            <w:pPr>
              <w:jc w:val="left"/>
            </w:pPr>
            <w:r w:rsidRPr="00E27C4D">
              <w:t>doc. Ing. Jiří Gajdošík, CSc. (</w:t>
            </w:r>
            <w:r>
              <w:t>100 % c</w:t>
            </w:r>
            <w:r w:rsidRPr="00E27C4D">
              <w:t>)</w:t>
            </w:r>
          </w:p>
        </w:tc>
        <w:tc>
          <w:tcPr>
            <w:tcW w:w="567" w:type="dxa"/>
            <w:tcPrChange w:id="101" w:author="Milan Navrátil" w:date="2018-10-30T13:02:00Z">
              <w:tcPr>
                <w:tcW w:w="567" w:type="dxa"/>
                <w:gridSpan w:val="2"/>
              </w:tcPr>
            </w:tcPrChange>
          </w:tcPr>
          <w:p w14:paraId="7A1B1CA9" w14:textId="77777777" w:rsidR="00F81D1B" w:rsidRPr="00E27C4D" w:rsidRDefault="00F81D1B" w:rsidP="0085754D">
            <w:r w:rsidRPr="00E27C4D">
              <w:t>1/ZS</w:t>
            </w:r>
          </w:p>
        </w:tc>
        <w:tc>
          <w:tcPr>
            <w:tcW w:w="709" w:type="dxa"/>
            <w:gridSpan w:val="2"/>
            <w:tcPrChange w:id="102" w:author="Milan Navrátil" w:date="2018-10-30T13:02:00Z">
              <w:tcPr>
                <w:tcW w:w="709" w:type="dxa"/>
                <w:gridSpan w:val="2"/>
              </w:tcPr>
            </w:tcPrChange>
          </w:tcPr>
          <w:p w14:paraId="7D278357" w14:textId="314DCCF6" w:rsidR="00F81D1B" w:rsidRPr="00E27C4D" w:rsidRDefault="00822F6E" w:rsidP="0085754D">
            <w:ins w:id="103" w:author="Milan Navrátil" w:date="2018-11-15T12:59:00Z">
              <w:r w:rsidRPr="00300A0A">
                <w:t>-</w:t>
              </w:r>
            </w:ins>
          </w:p>
        </w:tc>
      </w:tr>
      <w:tr w:rsidR="00F81D1B" w:rsidRPr="00E27C4D" w14:paraId="139C49B3" w14:textId="77777777" w:rsidTr="00186EB2">
        <w:trPr>
          <w:gridBefore w:val="1"/>
          <w:wBefore w:w="9" w:type="dxa"/>
          <w:trPrChange w:id="104" w:author="Milan Navrátil" w:date="2018-10-30T13:02:00Z">
            <w:trPr>
              <w:gridBefore w:val="3"/>
              <w:wBefore w:w="75" w:type="dxa"/>
            </w:trPr>
          </w:trPrChange>
        </w:trPr>
        <w:tc>
          <w:tcPr>
            <w:tcW w:w="3010" w:type="dxa"/>
            <w:gridSpan w:val="2"/>
            <w:tcPrChange w:id="105" w:author="Milan Navrátil" w:date="2018-10-30T13:02:00Z">
              <w:tcPr>
                <w:tcW w:w="3010" w:type="dxa"/>
                <w:gridSpan w:val="4"/>
              </w:tcPr>
            </w:tcPrChange>
          </w:tcPr>
          <w:p w14:paraId="7CF63F7A" w14:textId="77777777" w:rsidR="00F81D1B" w:rsidRPr="00E27C4D" w:rsidRDefault="00F81D1B" w:rsidP="0085754D">
            <w:r w:rsidRPr="00E27C4D">
              <w:t>Odborná angličtina 1</w:t>
            </w:r>
          </w:p>
        </w:tc>
        <w:tc>
          <w:tcPr>
            <w:tcW w:w="992" w:type="dxa"/>
            <w:tcPrChange w:id="106" w:author="Milan Navrátil" w:date="2018-10-30T13:02:00Z">
              <w:tcPr>
                <w:tcW w:w="992" w:type="dxa"/>
                <w:gridSpan w:val="3"/>
              </w:tcPr>
            </w:tcPrChange>
          </w:tcPr>
          <w:p w14:paraId="0DEE3591" w14:textId="77777777" w:rsidR="00F81D1B" w:rsidRPr="00E27C4D" w:rsidRDefault="00F81D1B" w:rsidP="0085754D">
            <w:r w:rsidRPr="00E27C4D">
              <w:t>28s</w:t>
            </w:r>
          </w:p>
        </w:tc>
        <w:tc>
          <w:tcPr>
            <w:tcW w:w="823" w:type="dxa"/>
            <w:tcPrChange w:id="107" w:author="Milan Navrátil" w:date="2018-10-30T13:02:00Z">
              <w:tcPr>
                <w:tcW w:w="823" w:type="dxa"/>
                <w:gridSpan w:val="3"/>
              </w:tcPr>
            </w:tcPrChange>
          </w:tcPr>
          <w:p w14:paraId="0689B41A" w14:textId="77777777" w:rsidR="00F81D1B" w:rsidRPr="00E27C4D" w:rsidRDefault="00F81D1B" w:rsidP="0085754D">
            <w:r w:rsidRPr="00E27C4D">
              <w:t>klz</w:t>
            </w:r>
          </w:p>
        </w:tc>
        <w:tc>
          <w:tcPr>
            <w:tcW w:w="737" w:type="dxa"/>
            <w:gridSpan w:val="2"/>
            <w:tcPrChange w:id="108" w:author="Milan Navrátil" w:date="2018-10-30T13:02:00Z">
              <w:tcPr>
                <w:tcW w:w="737" w:type="dxa"/>
                <w:gridSpan w:val="2"/>
              </w:tcPr>
            </w:tcPrChange>
          </w:tcPr>
          <w:p w14:paraId="6BCEF44D" w14:textId="77777777" w:rsidR="00F81D1B" w:rsidRPr="00E27C4D" w:rsidRDefault="00F81D1B" w:rsidP="0085754D">
            <w:r w:rsidRPr="00E27C4D">
              <w:t>3</w:t>
            </w:r>
          </w:p>
        </w:tc>
        <w:tc>
          <w:tcPr>
            <w:tcW w:w="3685" w:type="dxa"/>
            <w:tcPrChange w:id="109" w:author="Milan Navrátil" w:date="2018-10-30T13:02:00Z">
              <w:tcPr>
                <w:tcW w:w="3685" w:type="dxa"/>
                <w:gridSpan w:val="6"/>
              </w:tcPr>
            </w:tcPrChange>
          </w:tcPr>
          <w:p w14:paraId="7D7F2A46" w14:textId="77777777" w:rsidR="00F81D1B" w:rsidRPr="00E27C4D" w:rsidRDefault="00F81D1B" w:rsidP="00E6107D">
            <w:pPr>
              <w:jc w:val="left"/>
              <w:rPr>
                <w:b/>
              </w:rPr>
            </w:pPr>
            <w:r w:rsidRPr="00E27C4D">
              <w:t>Mgr. Tereza Outěřická (</w:t>
            </w:r>
            <w:r>
              <w:t>100 % s)</w:t>
            </w:r>
          </w:p>
        </w:tc>
        <w:tc>
          <w:tcPr>
            <w:tcW w:w="567" w:type="dxa"/>
            <w:tcPrChange w:id="110" w:author="Milan Navrátil" w:date="2018-10-30T13:02:00Z">
              <w:tcPr>
                <w:tcW w:w="567" w:type="dxa"/>
                <w:gridSpan w:val="2"/>
              </w:tcPr>
            </w:tcPrChange>
          </w:tcPr>
          <w:p w14:paraId="1285CCD3" w14:textId="77777777" w:rsidR="00F81D1B" w:rsidRPr="00E27C4D" w:rsidRDefault="00F81D1B" w:rsidP="0085754D">
            <w:r w:rsidRPr="00E27C4D">
              <w:t>1/ZS</w:t>
            </w:r>
          </w:p>
        </w:tc>
        <w:tc>
          <w:tcPr>
            <w:tcW w:w="709" w:type="dxa"/>
            <w:gridSpan w:val="2"/>
            <w:tcPrChange w:id="111" w:author="Milan Navrátil" w:date="2018-10-30T13:02:00Z">
              <w:tcPr>
                <w:tcW w:w="709" w:type="dxa"/>
                <w:gridSpan w:val="2"/>
              </w:tcPr>
            </w:tcPrChange>
          </w:tcPr>
          <w:p w14:paraId="320F64D7" w14:textId="21AD9427" w:rsidR="00F81D1B" w:rsidRPr="00E27C4D" w:rsidRDefault="00822F6E" w:rsidP="0085754D">
            <w:ins w:id="112" w:author="Milan Navrátil" w:date="2018-11-15T12:59:00Z">
              <w:r w:rsidRPr="00300A0A">
                <w:t>-</w:t>
              </w:r>
            </w:ins>
          </w:p>
        </w:tc>
      </w:tr>
      <w:tr w:rsidR="00F81D1B" w:rsidRPr="00E27C4D" w14:paraId="1E5D07FD" w14:textId="77777777" w:rsidTr="00186EB2">
        <w:trPr>
          <w:gridBefore w:val="1"/>
          <w:wBefore w:w="9" w:type="dxa"/>
          <w:trPrChange w:id="113" w:author="Milan Navrátil" w:date="2018-10-30T13:02:00Z">
            <w:trPr>
              <w:gridBefore w:val="3"/>
              <w:wBefore w:w="75" w:type="dxa"/>
            </w:trPr>
          </w:trPrChange>
        </w:trPr>
        <w:tc>
          <w:tcPr>
            <w:tcW w:w="3010" w:type="dxa"/>
            <w:gridSpan w:val="2"/>
            <w:tcPrChange w:id="114" w:author="Milan Navrátil" w:date="2018-10-30T13:02:00Z">
              <w:tcPr>
                <w:tcW w:w="3010" w:type="dxa"/>
                <w:gridSpan w:val="4"/>
              </w:tcPr>
            </w:tcPrChange>
          </w:tcPr>
          <w:p w14:paraId="6DC41757" w14:textId="77777777" w:rsidR="00F81D1B" w:rsidRPr="00E27C4D" w:rsidRDefault="00F81D1B" w:rsidP="0085754D">
            <w:r w:rsidRPr="00E27C4D">
              <w:t>Informační podpora bezpečnostních systémů</w:t>
            </w:r>
          </w:p>
        </w:tc>
        <w:tc>
          <w:tcPr>
            <w:tcW w:w="992" w:type="dxa"/>
            <w:tcPrChange w:id="115" w:author="Milan Navrátil" w:date="2018-10-30T13:02:00Z">
              <w:tcPr>
                <w:tcW w:w="992" w:type="dxa"/>
                <w:gridSpan w:val="3"/>
              </w:tcPr>
            </w:tcPrChange>
          </w:tcPr>
          <w:p w14:paraId="16C0511B" w14:textId="77777777" w:rsidR="00F81D1B" w:rsidRPr="00E27C4D" w:rsidRDefault="00F81D1B" w:rsidP="0085754D">
            <w:r w:rsidRPr="00E27C4D">
              <w:t>14p + 28c</w:t>
            </w:r>
          </w:p>
        </w:tc>
        <w:tc>
          <w:tcPr>
            <w:tcW w:w="823" w:type="dxa"/>
            <w:tcPrChange w:id="116" w:author="Milan Navrátil" w:date="2018-10-30T13:02:00Z">
              <w:tcPr>
                <w:tcW w:w="823" w:type="dxa"/>
                <w:gridSpan w:val="3"/>
              </w:tcPr>
            </w:tcPrChange>
          </w:tcPr>
          <w:p w14:paraId="6AF42CE2" w14:textId="77777777" w:rsidR="00F81D1B" w:rsidRPr="00E27C4D" w:rsidRDefault="00F81D1B" w:rsidP="0085754D">
            <w:r w:rsidRPr="00E27C4D">
              <w:t>z, zk</w:t>
            </w:r>
          </w:p>
        </w:tc>
        <w:tc>
          <w:tcPr>
            <w:tcW w:w="737" w:type="dxa"/>
            <w:gridSpan w:val="2"/>
            <w:tcPrChange w:id="117" w:author="Milan Navrátil" w:date="2018-10-30T13:02:00Z">
              <w:tcPr>
                <w:tcW w:w="737" w:type="dxa"/>
                <w:gridSpan w:val="2"/>
              </w:tcPr>
            </w:tcPrChange>
          </w:tcPr>
          <w:p w14:paraId="346ABD28" w14:textId="77777777" w:rsidR="00F81D1B" w:rsidRPr="00E27C4D" w:rsidRDefault="00F81D1B" w:rsidP="0085754D">
            <w:r w:rsidRPr="00E27C4D">
              <w:t>3</w:t>
            </w:r>
          </w:p>
        </w:tc>
        <w:tc>
          <w:tcPr>
            <w:tcW w:w="3685" w:type="dxa"/>
            <w:tcPrChange w:id="118" w:author="Milan Navrátil" w:date="2018-10-30T13:02:00Z">
              <w:tcPr>
                <w:tcW w:w="3685" w:type="dxa"/>
                <w:gridSpan w:val="6"/>
              </w:tcPr>
            </w:tcPrChange>
          </w:tcPr>
          <w:p w14:paraId="7DE78676" w14:textId="77777777" w:rsidR="00F81D1B" w:rsidRPr="00E27C4D" w:rsidRDefault="00F81D1B" w:rsidP="00E6107D">
            <w:pPr>
              <w:jc w:val="left"/>
            </w:pPr>
            <w:r w:rsidRPr="00E05EA5">
              <w:rPr>
                <w:b/>
              </w:rPr>
              <w:t>doc. Ing. Lubomír Vašek,  CSc.</w:t>
            </w:r>
            <w:r w:rsidRPr="00E27C4D">
              <w:t xml:space="preserve"> (</w:t>
            </w:r>
            <w:r>
              <w:t>100 % p</w:t>
            </w:r>
            <w:r w:rsidRPr="00E27C4D">
              <w:t>)</w:t>
            </w:r>
          </w:p>
        </w:tc>
        <w:tc>
          <w:tcPr>
            <w:tcW w:w="567" w:type="dxa"/>
            <w:tcPrChange w:id="119" w:author="Milan Navrátil" w:date="2018-10-30T13:02:00Z">
              <w:tcPr>
                <w:tcW w:w="567" w:type="dxa"/>
                <w:gridSpan w:val="2"/>
              </w:tcPr>
            </w:tcPrChange>
          </w:tcPr>
          <w:p w14:paraId="361E6264" w14:textId="77777777" w:rsidR="00F81D1B" w:rsidRPr="00E27C4D" w:rsidRDefault="00F81D1B" w:rsidP="0085754D">
            <w:r w:rsidRPr="00E27C4D">
              <w:t>1/LS</w:t>
            </w:r>
          </w:p>
        </w:tc>
        <w:tc>
          <w:tcPr>
            <w:tcW w:w="709" w:type="dxa"/>
            <w:gridSpan w:val="2"/>
            <w:tcPrChange w:id="120" w:author="Milan Navrátil" w:date="2018-10-30T13:02:00Z">
              <w:tcPr>
                <w:tcW w:w="709" w:type="dxa"/>
                <w:gridSpan w:val="2"/>
              </w:tcPr>
            </w:tcPrChange>
          </w:tcPr>
          <w:p w14:paraId="46B1642E" w14:textId="77777777" w:rsidR="00F81D1B" w:rsidRPr="00E27C4D" w:rsidRDefault="00F81D1B" w:rsidP="0085754D">
            <w:r w:rsidRPr="00E27C4D">
              <w:t>ZT</w:t>
            </w:r>
          </w:p>
        </w:tc>
      </w:tr>
      <w:tr w:rsidR="00F81D1B" w:rsidRPr="00E27C4D" w14:paraId="2914D5AF" w14:textId="77777777" w:rsidTr="00186EB2">
        <w:trPr>
          <w:gridBefore w:val="1"/>
          <w:wBefore w:w="9" w:type="dxa"/>
          <w:trPrChange w:id="121" w:author="Milan Navrátil" w:date="2018-10-30T13:02:00Z">
            <w:trPr>
              <w:gridBefore w:val="3"/>
              <w:wBefore w:w="75" w:type="dxa"/>
            </w:trPr>
          </w:trPrChange>
        </w:trPr>
        <w:tc>
          <w:tcPr>
            <w:tcW w:w="3010" w:type="dxa"/>
            <w:gridSpan w:val="2"/>
            <w:tcPrChange w:id="122" w:author="Milan Navrátil" w:date="2018-10-30T13:02:00Z">
              <w:tcPr>
                <w:tcW w:w="3010" w:type="dxa"/>
                <w:gridSpan w:val="4"/>
              </w:tcPr>
            </w:tcPrChange>
          </w:tcPr>
          <w:p w14:paraId="72082F20" w14:textId="77777777" w:rsidR="00F81D1B" w:rsidRPr="00E27C4D" w:rsidRDefault="00F81D1B" w:rsidP="0085754D">
            <w:r w:rsidRPr="00E27C4D">
              <w:t>Technologie průmyslových informačních systémů</w:t>
            </w:r>
          </w:p>
        </w:tc>
        <w:tc>
          <w:tcPr>
            <w:tcW w:w="992" w:type="dxa"/>
            <w:tcPrChange w:id="123" w:author="Milan Navrátil" w:date="2018-10-30T13:02:00Z">
              <w:tcPr>
                <w:tcW w:w="992" w:type="dxa"/>
                <w:gridSpan w:val="3"/>
              </w:tcPr>
            </w:tcPrChange>
          </w:tcPr>
          <w:p w14:paraId="3F04E3FF" w14:textId="77777777" w:rsidR="00F81D1B" w:rsidRPr="00E27C4D" w:rsidRDefault="00F81D1B" w:rsidP="0085754D">
            <w:r w:rsidRPr="00E27C4D">
              <w:t>28p + 28c</w:t>
            </w:r>
          </w:p>
        </w:tc>
        <w:tc>
          <w:tcPr>
            <w:tcW w:w="823" w:type="dxa"/>
            <w:tcPrChange w:id="124" w:author="Milan Navrátil" w:date="2018-10-30T13:02:00Z">
              <w:tcPr>
                <w:tcW w:w="823" w:type="dxa"/>
                <w:gridSpan w:val="3"/>
              </w:tcPr>
            </w:tcPrChange>
          </w:tcPr>
          <w:p w14:paraId="39AB93C4" w14:textId="77777777" w:rsidR="00F81D1B" w:rsidRPr="00E27C4D" w:rsidRDefault="00F81D1B" w:rsidP="0085754D">
            <w:r w:rsidRPr="00E27C4D">
              <w:t>z, zk</w:t>
            </w:r>
          </w:p>
        </w:tc>
        <w:tc>
          <w:tcPr>
            <w:tcW w:w="737" w:type="dxa"/>
            <w:gridSpan w:val="2"/>
            <w:tcPrChange w:id="125" w:author="Milan Navrátil" w:date="2018-10-30T13:02:00Z">
              <w:tcPr>
                <w:tcW w:w="737" w:type="dxa"/>
                <w:gridSpan w:val="2"/>
              </w:tcPr>
            </w:tcPrChange>
          </w:tcPr>
          <w:p w14:paraId="06508FC9" w14:textId="77777777" w:rsidR="00F81D1B" w:rsidRPr="00E27C4D" w:rsidRDefault="00F81D1B" w:rsidP="0085754D">
            <w:r w:rsidRPr="00E27C4D">
              <w:t>4</w:t>
            </w:r>
          </w:p>
        </w:tc>
        <w:tc>
          <w:tcPr>
            <w:tcW w:w="3685" w:type="dxa"/>
            <w:tcPrChange w:id="126" w:author="Milan Navrátil" w:date="2018-10-30T13:02:00Z">
              <w:tcPr>
                <w:tcW w:w="3685" w:type="dxa"/>
                <w:gridSpan w:val="6"/>
              </w:tcPr>
            </w:tcPrChange>
          </w:tcPr>
          <w:p w14:paraId="5BA8D3BB" w14:textId="77777777" w:rsidR="00F81D1B" w:rsidRPr="00E27C4D" w:rsidRDefault="00F81D1B" w:rsidP="00E6107D">
            <w:pPr>
              <w:jc w:val="left"/>
            </w:pPr>
            <w:r w:rsidRPr="00E27C4D">
              <w:t>Ing. Petr Neumann,</w:t>
            </w:r>
            <w:r>
              <w:t xml:space="preserve"> </w:t>
            </w:r>
            <w:r w:rsidRPr="00E27C4D">
              <w:t>Ph.D. (</w:t>
            </w:r>
            <w:r>
              <w:t>100 % p</w:t>
            </w:r>
            <w:r w:rsidRPr="00E27C4D">
              <w:t>)</w:t>
            </w:r>
          </w:p>
        </w:tc>
        <w:tc>
          <w:tcPr>
            <w:tcW w:w="567" w:type="dxa"/>
            <w:tcPrChange w:id="127" w:author="Milan Navrátil" w:date="2018-10-30T13:02:00Z">
              <w:tcPr>
                <w:tcW w:w="567" w:type="dxa"/>
                <w:gridSpan w:val="2"/>
              </w:tcPr>
            </w:tcPrChange>
          </w:tcPr>
          <w:p w14:paraId="76CF923C" w14:textId="77777777" w:rsidR="00F81D1B" w:rsidRPr="00E27C4D" w:rsidRDefault="00F81D1B" w:rsidP="0085754D">
            <w:r w:rsidRPr="00E27C4D">
              <w:t>1/LS</w:t>
            </w:r>
          </w:p>
        </w:tc>
        <w:tc>
          <w:tcPr>
            <w:tcW w:w="709" w:type="dxa"/>
            <w:gridSpan w:val="2"/>
            <w:tcPrChange w:id="128" w:author="Milan Navrátil" w:date="2018-10-30T13:02:00Z">
              <w:tcPr>
                <w:tcW w:w="709" w:type="dxa"/>
                <w:gridSpan w:val="2"/>
              </w:tcPr>
            </w:tcPrChange>
          </w:tcPr>
          <w:p w14:paraId="1429F7D1" w14:textId="57184B38" w:rsidR="00F81D1B" w:rsidRPr="00E27C4D" w:rsidRDefault="00822F6E" w:rsidP="0085754D">
            <w:ins w:id="129" w:author="Milan Navrátil" w:date="2018-11-15T12:59:00Z">
              <w:r w:rsidRPr="00300A0A">
                <w:t>-</w:t>
              </w:r>
            </w:ins>
          </w:p>
        </w:tc>
      </w:tr>
      <w:tr w:rsidR="00F81D1B" w:rsidRPr="00E27C4D" w14:paraId="2D98EBFD" w14:textId="77777777" w:rsidTr="00186EB2">
        <w:trPr>
          <w:gridBefore w:val="1"/>
          <w:wBefore w:w="9" w:type="dxa"/>
          <w:trPrChange w:id="130" w:author="Milan Navrátil" w:date="2018-10-30T13:02:00Z">
            <w:trPr>
              <w:gridBefore w:val="3"/>
              <w:wBefore w:w="75" w:type="dxa"/>
            </w:trPr>
          </w:trPrChange>
        </w:trPr>
        <w:tc>
          <w:tcPr>
            <w:tcW w:w="3010" w:type="dxa"/>
            <w:gridSpan w:val="2"/>
            <w:tcPrChange w:id="131" w:author="Milan Navrátil" w:date="2018-10-30T13:02:00Z">
              <w:tcPr>
                <w:tcW w:w="3010" w:type="dxa"/>
                <w:gridSpan w:val="4"/>
              </w:tcPr>
            </w:tcPrChange>
          </w:tcPr>
          <w:p w14:paraId="1F565C5D" w14:textId="77777777" w:rsidR="00F81D1B" w:rsidRPr="00E27C4D" w:rsidRDefault="00F81D1B" w:rsidP="0085754D">
            <w:r>
              <w:t>Pokročilé</w:t>
            </w:r>
            <w:r w:rsidRPr="00E27C4D">
              <w:t xml:space="preserve"> bezpečnostní technologie</w:t>
            </w:r>
          </w:p>
        </w:tc>
        <w:tc>
          <w:tcPr>
            <w:tcW w:w="992" w:type="dxa"/>
            <w:tcPrChange w:id="132" w:author="Milan Navrátil" w:date="2018-10-30T13:02:00Z">
              <w:tcPr>
                <w:tcW w:w="992" w:type="dxa"/>
                <w:gridSpan w:val="3"/>
              </w:tcPr>
            </w:tcPrChange>
          </w:tcPr>
          <w:p w14:paraId="4F2221B1" w14:textId="77777777" w:rsidR="00F81D1B" w:rsidRPr="00E27C4D" w:rsidRDefault="00F81D1B" w:rsidP="0085754D">
            <w:r w:rsidRPr="00E27C4D">
              <w:t>28p + 28c</w:t>
            </w:r>
          </w:p>
        </w:tc>
        <w:tc>
          <w:tcPr>
            <w:tcW w:w="823" w:type="dxa"/>
            <w:tcPrChange w:id="133" w:author="Milan Navrátil" w:date="2018-10-30T13:02:00Z">
              <w:tcPr>
                <w:tcW w:w="823" w:type="dxa"/>
                <w:gridSpan w:val="3"/>
              </w:tcPr>
            </w:tcPrChange>
          </w:tcPr>
          <w:p w14:paraId="6B736F32" w14:textId="77777777" w:rsidR="00F81D1B" w:rsidRPr="00E27C4D" w:rsidRDefault="00F81D1B" w:rsidP="0085754D">
            <w:r w:rsidRPr="00E27C4D">
              <w:t>z, zk</w:t>
            </w:r>
          </w:p>
        </w:tc>
        <w:tc>
          <w:tcPr>
            <w:tcW w:w="737" w:type="dxa"/>
            <w:gridSpan w:val="2"/>
            <w:tcPrChange w:id="134" w:author="Milan Navrátil" w:date="2018-10-30T13:02:00Z">
              <w:tcPr>
                <w:tcW w:w="737" w:type="dxa"/>
                <w:gridSpan w:val="2"/>
              </w:tcPr>
            </w:tcPrChange>
          </w:tcPr>
          <w:p w14:paraId="467DC095" w14:textId="77777777" w:rsidR="00F81D1B" w:rsidRPr="00E27C4D" w:rsidRDefault="00F81D1B" w:rsidP="0085754D">
            <w:r w:rsidRPr="00E27C4D">
              <w:t>4</w:t>
            </w:r>
          </w:p>
        </w:tc>
        <w:tc>
          <w:tcPr>
            <w:tcW w:w="3685" w:type="dxa"/>
            <w:tcPrChange w:id="135" w:author="Milan Navrátil" w:date="2018-10-30T13:02:00Z">
              <w:tcPr>
                <w:tcW w:w="3685" w:type="dxa"/>
                <w:gridSpan w:val="6"/>
              </w:tcPr>
            </w:tcPrChange>
          </w:tcPr>
          <w:p w14:paraId="6151F1DD" w14:textId="77777777" w:rsidR="00F81D1B" w:rsidRPr="00E27C4D" w:rsidRDefault="00F81D1B" w:rsidP="00E6107D">
            <w:pPr>
              <w:jc w:val="left"/>
            </w:pPr>
            <w:r w:rsidRPr="00E05EA5">
              <w:rPr>
                <w:b/>
              </w:rPr>
              <w:t>doc. RNDr. Vojtěch Křesálek, CSc.</w:t>
            </w:r>
            <w:r>
              <w:t xml:space="preserve"> </w:t>
            </w:r>
            <w:r>
              <w:br/>
            </w:r>
            <w:r w:rsidRPr="00E27C4D">
              <w:t>(100</w:t>
            </w:r>
            <w:r>
              <w:t xml:space="preserve"> </w:t>
            </w:r>
            <w:r w:rsidRPr="00E27C4D">
              <w:t>%</w:t>
            </w:r>
            <w:r>
              <w:t xml:space="preserve"> p</w:t>
            </w:r>
            <w:r w:rsidRPr="00E27C4D">
              <w:t>)</w:t>
            </w:r>
          </w:p>
        </w:tc>
        <w:tc>
          <w:tcPr>
            <w:tcW w:w="567" w:type="dxa"/>
            <w:tcPrChange w:id="136" w:author="Milan Navrátil" w:date="2018-10-30T13:02:00Z">
              <w:tcPr>
                <w:tcW w:w="567" w:type="dxa"/>
                <w:gridSpan w:val="2"/>
              </w:tcPr>
            </w:tcPrChange>
          </w:tcPr>
          <w:p w14:paraId="1FB88E0B" w14:textId="77777777" w:rsidR="00F81D1B" w:rsidRPr="00E27C4D" w:rsidRDefault="00F81D1B" w:rsidP="0085754D">
            <w:r w:rsidRPr="00E27C4D">
              <w:t>1/LS</w:t>
            </w:r>
          </w:p>
        </w:tc>
        <w:tc>
          <w:tcPr>
            <w:tcW w:w="709" w:type="dxa"/>
            <w:gridSpan w:val="2"/>
            <w:tcPrChange w:id="137" w:author="Milan Navrátil" w:date="2018-10-30T13:02:00Z">
              <w:tcPr>
                <w:tcW w:w="709" w:type="dxa"/>
                <w:gridSpan w:val="2"/>
              </w:tcPr>
            </w:tcPrChange>
          </w:tcPr>
          <w:p w14:paraId="062DFEE9" w14:textId="77777777" w:rsidR="00F81D1B" w:rsidRPr="00E27C4D" w:rsidRDefault="00F81D1B" w:rsidP="0085754D">
            <w:r w:rsidRPr="00E27C4D">
              <w:t>PZ</w:t>
            </w:r>
          </w:p>
        </w:tc>
      </w:tr>
      <w:tr w:rsidR="00F81D1B" w:rsidRPr="00E27C4D" w14:paraId="42CF0D11" w14:textId="77777777" w:rsidTr="00186EB2">
        <w:trPr>
          <w:gridBefore w:val="1"/>
          <w:wBefore w:w="9" w:type="dxa"/>
          <w:trPrChange w:id="138" w:author="Milan Navrátil" w:date="2018-10-30T13:02:00Z">
            <w:trPr>
              <w:gridBefore w:val="3"/>
              <w:wBefore w:w="75" w:type="dxa"/>
            </w:trPr>
          </w:trPrChange>
        </w:trPr>
        <w:tc>
          <w:tcPr>
            <w:tcW w:w="3010" w:type="dxa"/>
            <w:gridSpan w:val="2"/>
            <w:tcPrChange w:id="139" w:author="Milan Navrátil" w:date="2018-10-30T13:02:00Z">
              <w:tcPr>
                <w:tcW w:w="3010" w:type="dxa"/>
                <w:gridSpan w:val="4"/>
              </w:tcPr>
            </w:tcPrChange>
          </w:tcPr>
          <w:p w14:paraId="5EA21D5A" w14:textId="525C2535" w:rsidR="00F81D1B" w:rsidRPr="00E27C4D" w:rsidRDefault="00F81D1B" w:rsidP="0085754D">
            <w:r w:rsidRPr="00E27C4D">
              <w:t>Systém bezpečnosti a veřejná správa</w:t>
            </w:r>
            <w:ins w:id="140" w:author="Jiří Vojtěšek" w:date="2018-11-20T22:35:00Z">
              <w:r w:rsidR="006B265C">
                <w:t xml:space="preserve"> †</w:t>
              </w:r>
            </w:ins>
          </w:p>
        </w:tc>
        <w:tc>
          <w:tcPr>
            <w:tcW w:w="992" w:type="dxa"/>
            <w:tcPrChange w:id="141" w:author="Milan Navrátil" w:date="2018-10-30T13:02:00Z">
              <w:tcPr>
                <w:tcW w:w="992" w:type="dxa"/>
                <w:gridSpan w:val="3"/>
              </w:tcPr>
            </w:tcPrChange>
          </w:tcPr>
          <w:p w14:paraId="0C4CFABD" w14:textId="77777777" w:rsidR="00F81D1B" w:rsidRPr="00E27C4D" w:rsidRDefault="00F81D1B" w:rsidP="0085754D">
            <w:r w:rsidRPr="00E27C4D">
              <w:t>28p + 28c</w:t>
            </w:r>
          </w:p>
        </w:tc>
        <w:tc>
          <w:tcPr>
            <w:tcW w:w="823" w:type="dxa"/>
            <w:tcPrChange w:id="142" w:author="Milan Navrátil" w:date="2018-10-30T13:02:00Z">
              <w:tcPr>
                <w:tcW w:w="823" w:type="dxa"/>
                <w:gridSpan w:val="3"/>
              </w:tcPr>
            </w:tcPrChange>
          </w:tcPr>
          <w:p w14:paraId="003BCD80" w14:textId="77777777" w:rsidR="00F81D1B" w:rsidRPr="00E27C4D" w:rsidRDefault="00F81D1B" w:rsidP="0085754D">
            <w:r w:rsidRPr="00E27C4D">
              <w:t>z, zk</w:t>
            </w:r>
          </w:p>
        </w:tc>
        <w:tc>
          <w:tcPr>
            <w:tcW w:w="737" w:type="dxa"/>
            <w:gridSpan w:val="2"/>
            <w:tcPrChange w:id="143" w:author="Milan Navrátil" w:date="2018-10-30T13:02:00Z">
              <w:tcPr>
                <w:tcW w:w="737" w:type="dxa"/>
                <w:gridSpan w:val="2"/>
              </w:tcPr>
            </w:tcPrChange>
          </w:tcPr>
          <w:p w14:paraId="11475AC1" w14:textId="77777777" w:rsidR="00F81D1B" w:rsidRPr="00E27C4D" w:rsidRDefault="00F81D1B" w:rsidP="0085754D">
            <w:r w:rsidRPr="00E27C4D">
              <w:t>4</w:t>
            </w:r>
          </w:p>
        </w:tc>
        <w:tc>
          <w:tcPr>
            <w:tcW w:w="3685" w:type="dxa"/>
            <w:tcPrChange w:id="144" w:author="Milan Navrátil" w:date="2018-10-30T13:02:00Z">
              <w:tcPr>
                <w:tcW w:w="3685" w:type="dxa"/>
                <w:gridSpan w:val="6"/>
              </w:tcPr>
            </w:tcPrChange>
          </w:tcPr>
          <w:p w14:paraId="79715AE1" w14:textId="77777777" w:rsidR="00F81D1B" w:rsidRPr="00E27C4D" w:rsidRDefault="00F81D1B" w:rsidP="00E6107D">
            <w:pPr>
              <w:jc w:val="left"/>
            </w:pPr>
            <w:r w:rsidRPr="00E05EA5">
              <w:rPr>
                <w:b/>
              </w:rPr>
              <w:t>doc. Ing. Luděk Lukáš, CSc.</w:t>
            </w:r>
            <w:r w:rsidRPr="00E27C4D">
              <w:t xml:space="preserve"> (</w:t>
            </w:r>
            <w:r>
              <w:t>100 % p</w:t>
            </w:r>
            <w:r w:rsidRPr="00E27C4D">
              <w:t>)</w:t>
            </w:r>
          </w:p>
        </w:tc>
        <w:tc>
          <w:tcPr>
            <w:tcW w:w="567" w:type="dxa"/>
            <w:tcPrChange w:id="145" w:author="Milan Navrátil" w:date="2018-10-30T13:02:00Z">
              <w:tcPr>
                <w:tcW w:w="567" w:type="dxa"/>
                <w:gridSpan w:val="2"/>
              </w:tcPr>
            </w:tcPrChange>
          </w:tcPr>
          <w:p w14:paraId="0CB85DDD" w14:textId="77777777" w:rsidR="00F81D1B" w:rsidRPr="00E27C4D" w:rsidRDefault="00F81D1B" w:rsidP="0085754D">
            <w:r w:rsidRPr="00E27C4D">
              <w:t>1/LS</w:t>
            </w:r>
          </w:p>
        </w:tc>
        <w:tc>
          <w:tcPr>
            <w:tcW w:w="709" w:type="dxa"/>
            <w:gridSpan w:val="2"/>
            <w:tcPrChange w:id="146" w:author="Milan Navrátil" w:date="2018-10-30T13:02:00Z">
              <w:tcPr>
                <w:tcW w:w="709" w:type="dxa"/>
                <w:gridSpan w:val="2"/>
              </w:tcPr>
            </w:tcPrChange>
          </w:tcPr>
          <w:p w14:paraId="17F5912C" w14:textId="77777777" w:rsidR="00F81D1B" w:rsidRPr="00E27C4D" w:rsidRDefault="00F81D1B" w:rsidP="0085754D">
            <w:r>
              <w:t>PZ</w:t>
            </w:r>
          </w:p>
        </w:tc>
      </w:tr>
      <w:tr w:rsidR="00F81D1B" w:rsidRPr="00E27C4D" w14:paraId="6AA97109" w14:textId="77777777" w:rsidTr="00186EB2">
        <w:trPr>
          <w:gridBefore w:val="1"/>
          <w:wBefore w:w="9" w:type="dxa"/>
          <w:trPrChange w:id="147" w:author="Milan Navrátil" w:date="2018-10-30T13:02:00Z">
            <w:trPr>
              <w:gridBefore w:val="3"/>
              <w:wBefore w:w="75" w:type="dxa"/>
            </w:trPr>
          </w:trPrChange>
        </w:trPr>
        <w:tc>
          <w:tcPr>
            <w:tcW w:w="3010" w:type="dxa"/>
            <w:gridSpan w:val="2"/>
            <w:tcPrChange w:id="148" w:author="Milan Navrátil" w:date="2018-10-30T13:02:00Z">
              <w:tcPr>
                <w:tcW w:w="3010" w:type="dxa"/>
                <w:gridSpan w:val="4"/>
              </w:tcPr>
            </w:tcPrChange>
          </w:tcPr>
          <w:p w14:paraId="1C3514FA" w14:textId="77777777" w:rsidR="00F81D1B" w:rsidRPr="00E27C4D" w:rsidRDefault="00F81D1B" w:rsidP="0085754D">
            <w:r w:rsidRPr="00E27C4D">
              <w:t>Elektronické zabezpečovací a přístupové systémy</w:t>
            </w:r>
          </w:p>
        </w:tc>
        <w:tc>
          <w:tcPr>
            <w:tcW w:w="992" w:type="dxa"/>
            <w:tcPrChange w:id="149" w:author="Milan Navrátil" w:date="2018-10-30T13:02:00Z">
              <w:tcPr>
                <w:tcW w:w="992" w:type="dxa"/>
                <w:gridSpan w:val="3"/>
              </w:tcPr>
            </w:tcPrChange>
          </w:tcPr>
          <w:p w14:paraId="3B727F75" w14:textId="77777777" w:rsidR="00F81D1B" w:rsidRPr="00E27C4D" w:rsidRDefault="00F81D1B" w:rsidP="0085754D">
            <w:r w:rsidRPr="00E27C4D">
              <w:t>28p + 28c</w:t>
            </w:r>
          </w:p>
        </w:tc>
        <w:tc>
          <w:tcPr>
            <w:tcW w:w="823" w:type="dxa"/>
            <w:tcPrChange w:id="150" w:author="Milan Navrátil" w:date="2018-10-30T13:02:00Z">
              <w:tcPr>
                <w:tcW w:w="823" w:type="dxa"/>
                <w:gridSpan w:val="3"/>
              </w:tcPr>
            </w:tcPrChange>
          </w:tcPr>
          <w:p w14:paraId="32906DAB" w14:textId="77777777" w:rsidR="00F81D1B" w:rsidRPr="00E27C4D" w:rsidRDefault="00F81D1B" w:rsidP="0085754D">
            <w:r w:rsidRPr="00E27C4D">
              <w:t>z, zk</w:t>
            </w:r>
          </w:p>
        </w:tc>
        <w:tc>
          <w:tcPr>
            <w:tcW w:w="737" w:type="dxa"/>
            <w:gridSpan w:val="2"/>
            <w:tcPrChange w:id="151" w:author="Milan Navrátil" w:date="2018-10-30T13:02:00Z">
              <w:tcPr>
                <w:tcW w:w="737" w:type="dxa"/>
                <w:gridSpan w:val="2"/>
              </w:tcPr>
            </w:tcPrChange>
          </w:tcPr>
          <w:p w14:paraId="69CBFB81" w14:textId="77777777" w:rsidR="00F81D1B" w:rsidRPr="00E27C4D" w:rsidRDefault="00F81D1B" w:rsidP="0085754D">
            <w:r w:rsidRPr="00E27C4D">
              <w:t>4</w:t>
            </w:r>
          </w:p>
        </w:tc>
        <w:tc>
          <w:tcPr>
            <w:tcW w:w="3685" w:type="dxa"/>
            <w:tcPrChange w:id="152" w:author="Milan Navrátil" w:date="2018-10-30T13:02:00Z">
              <w:tcPr>
                <w:tcW w:w="3685" w:type="dxa"/>
                <w:gridSpan w:val="6"/>
              </w:tcPr>
            </w:tcPrChange>
          </w:tcPr>
          <w:p w14:paraId="517C8184" w14:textId="136481B8" w:rsidR="00F81D1B" w:rsidRPr="00E27C4D" w:rsidRDefault="005E563E" w:rsidP="005E563E">
            <w:pPr>
              <w:jc w:val="left"/>
            </w:pPr>
            <w:ins w:id="153" w:author="Milan Navrátil" w:date="2018-11-20T14:09:00Z">
              <w:r w:rsidRPr="005E563E">
                <w:rPr>
                  <w:b/>
                </w:rPr>
                <w:t>Ing. Rudolf Drga, Ph.D.</w:t>
              </w:r>
            </w:ins>
            <w:del w:id="154" w:author="Milan Navrátil" w:date="2018-11-20T14:09:00Z">
              <w:r w:rsidR="00F81D1B" w:rsidRPr="00E05EA5" w:rsidDel="005E563E">
                <w:rPr>
                  <w:b/>
                </w:rPr>
                <w:delText>doc. RNDr. Vojtěch Křesálek, CSc.</w:delText>
              </w:r>
              <w:r w:rsidR="00F81D1B" w:rsidDel="005E563E">
                <w:delText xml:space="preserve"> </w:delText>
              </w:r>
              <w:r w:rsidR="00F81D1B" w:rsidDel="005E563E">
                <w:br/>
              </w:r>
            </w:del>
            <w:ins w:id="155" w:author="Milan Navrátil" w:date="2018-11-20T14:10:00Z">
              <w:r>
                <w:t xml:space="preserve"> </w:t>
              </w:r>
            </w:ins>
            <w:r w:rsidR="00F81D1B" w:rsidRPr="00E27C4D">
              <w:t>(100</w:t>
            </w:r>
            <w:r w:rsidR="00F81D1B">
              <w:t xml:space="preserve"> </w:t>
            </w:r>
            <w:r w:rsidR="00F81D1B" w:rsidRPr="00E27C4D">
              <w:t>%</w:t>
            </w:r>
            <w:r w:rsidR="00F81D1B">
              <w:t xml:space="preserve"> p</w:t>
            </w:r>
            <w:r w:rsidR="00F81D1B" w:rsidRPr="00E27C4D">
              <w:t>)</w:t>
            </w:r>
          </w:p>
        </w:tc>
        <w:tc>
          <w:tcPr>
            <w:tcW w:w="567" w:type="dxa"/>
            <w:tcPrChange w:id="156" w:author="Milan Navrátil" w:date="2018-10-30T13:02:00Z">
              <w:tcPr>
                <w:tcW w:w="567" w:type="dxa"/>
                <w:gridSpan w:val="2"/>
              </w:tcPr>
            </w:tcPrChange>
          </w:tcPr>
          <w:p w14:paraId="3081963F" w14:textId="77777777" w:rsidR="00F81D1B" w:rsidRPr="00E27C4D" w:rsidRDefault="00F81D1B" w:rsidP="0085754D">
            <w:r w:rsidRPr="00E27C4D">
              <w:t>1/LS</w:t>
            </w:r>
          </w:p>
        </w:tc>
        <w:tc>
          <w:tcPr>
            <w:tcW w:w="709" w:type="dxa"/>
            <w:gridSpan w:val="2"/>
            <w:tcPrChange w:id="157" w:author="Milan Navrátil" w:date="2018-10-30T13:02:00Z">
              <w:tcPr>
                <w:tcW w:w="709" w:type="dxa"/>
                <w:gridSpan w:val="2"/>
              </w:tcPr>
            </w:tcPrChange>
          </w:tcPr>
          <w:p w14:paraId="766DBAF0" w14:textId="77777777" w:rsidR="00F81D1B" w:rsidRPr="00E27C4D" w:rsidRDefault="00F81D1B" w:rsidP="0085754D">
            <w:r w:rsidRPr="00E27C4D">
              <w:t>PZ</w:t>
            </w:r>
          </w:p>
        </w:tc>
      </w:tr>
      <w:tr w:rsidR="00F81D1B" w:rsidRPr="00E27C4D" w14:paraId="1933D3A6" w14:textId="77777777" w:rsidTr="00186EB2">
        <w:trPr>
          <w:gridBefore w:val="1"/>
          <w:wBefore w:w="9" w:type="dxa"/>
          <w:trPrChange w:id="158" w:author="Milan Navrátil" w:date="2018-10-30T13:02:00Z">
            <w:trPr>
              <w:gridBefore w:val="3"/>
              <w:wBefore w:w="75" w:type="dxa"/>
            </w:trPr>
          </w:trPrChange>
        </w:trPr>
        <w:tc>
          <w:tcPr>
            <w:tcW w:w="3010" w:type="dxa"/>
            <w:gridSpan w:val="2"/>
            <w:tcPrChange w:id="159" w:author="Milan Navrátil" w:date="2018-10-30T13:02:00Z">
              <w:tcPr>
                <w:tcW w:w="3010" w:type="dxa"/>
                <w:gridSpan w:val="4"/>
              </w:tcPr>
            </w:tcPrChange>
          </w:tcPr>
          <w:p w14:paraId="01625D2F" w14:textId="77777777" w:rsidR="00F81D1B" w:rsidRPr="00E27C4D" w:rsidRDefault="00F81D1B" w:rsidP="0085754D">
            <w:pPr>
              <w:rPr>
                <w:rFonts w:ascii="Calibri" w:hAnsi="Calibri"/>
                <w:sz w:val="22"/>
                <w:szCs w:val="22"/>
              </w:rPr>
            </w:pPr>
            <w:r w:rsidRPr="00E27C4D">
              <w:t>Kriminologie</w:t>
            </w:r>
          </w:p>
        </w:tc>
        <w:tc>
          <w:tcPr>
            <w:tcW w:w="992" w:type="dxa"/>
            <w:tcPrChange w:id="160" w:author="Milan Navrátil" w:date="2018-10-30T13:02:00Z">
              <w:tcPr>
                <w:tcW w:w="992" w:type="dxa"/>
                <w:gridSpan w:val="3"/>
              </w:tcPr>
            </w:tcPrChange>
          </w:tcPr>
          <w:p w14:paraId="359D91AB" w14:textId="77777777" w:rsidR="00F81D1B" w:rsidRPr="00E27C4D" w:rsidRDefault="00F81D1B" w:rsidP="0085754D">
            <w:r w:rsidRPr="00E27C4D">
              <w:t>28p + 14s</w:t>
            </w:r>
          </w:p>
        </w:tc>
        <w:tc>
          <w:tcPr>
            <w:tcW w:w="823" w:type="dxa"/>
            <w:tcPrChange w:id="161" w:author="Milan Navrátil" w:date="2018-10-30T13:02:00Z">
              <w:tcPr>
                <w:tcW w:w="823" w:type="dxa"/>
                <w:gridSpan w:val="3"/>
              </w:tcPr>
            </w:tcPrChange>
          </w:tcPr>
          <w:p w14:paraId="78EA0C6F" w14:textId="77777777" w:rsidR="00F81D1B" w:rsidRPr="00E27C4D" w:rsidRDefault="00F81D1B" w:rsidP="0085754D">
            <w:r w:rsidRPr="00E27C4D">
              <w:t>klz</w:t>
            </w:r>
          </w:p>
        </w:tc>
        <w:tc>
          <w:tcPr>
            <w:tcW w:w="737" w:type="dxa"/>
            <w:gridSpan w:val="2"/>
            <w:vAlign w:val="bottom"/>
            <w:tcPrChange w:id="162" w:author="Milan Navrátil" w:date="2018-10-30T13:02:00Z">
              <w:tcPr>
                <w:tcW w:w="737" w:type="dxa"/>
                <w:gridSpan w:val="2"/>
                <w:vAlign w:val="bottom"/>
              </w:tcPr>
            </w:tcPrChange>
          </w:tcPr>
          <w:p w14:paraId="45EBF649" w14:textId="77777777" w:rsidR="00F81D1B" w:rsidRPr="00E27C4D" w:rsidRDefault="00F81D1B" w:rsidP="0085754D">
            <w:r w:rsidRPr="00E27C4D">
              <w:t>3</w:t>
            </w:r>
          </w:p>
          <w:p w14:paraId="08542105" w14:textId="77777777" w:rsidR="00F81D1B" w:rsidRPr="00E27C4D" w:rsidRDefault="00F81D1B" w:rsidP="0085754D"/>
        </w:tc>
        <w:tc>
          <w:tcPr>
            <w:tcW w:w="3685" w:type="dxa"/>
            <w:tcPrChange w:id="163" w:author="Milan Navrátil" w:date="2018-10-30T13:02:00Z">
              <w:tcPr>
                <w:tcW w:w="3685" w:type="dxa"/>
                <w:gridSpan w:val="6"/>
              </w:tcPr>
            </w:tcPrChange>
          </w:tcPr>
          <w:p w14:paraId="1E836FC5" w14:textId="77777777" w:rsidR="00F81D1B" w:rsidRPr="00E27C4D" w:rsidRDefault="00F81D1B" w:rsidP="00E6107D">
            <w:pPr>
              <w:jc w:val="left"/>
            </w:pPr>
            <w:r w:rsidRPr="007D59FF">
              <w:rPr>
                <w:rPrChange w:id="164" w:author="Jiří Vojtěšek" w:date="2018-11-18T19:01:00Z">
                  <w:rPr>
                    <w:b/>
                  </w:rPr>
                </w:rPrChange>
              </w:rPr>
              <w:t>PhDr. Mgr. Bc. Stanislav Zelinka,</w:t>
            </w:r>
            <w:r w:rsidRPr="007D59FF">
              <w:t xml:space="preserve"> </w:t>
            </w:r>
            <w:r w:rsidRPr="007D59FF">
              <w:br/>
            </w:r>
            <w:r w:rsidRPr="00E27C4D">
              <w:t>(</w:t>
            </w:r>
            <w:r>
              <w:t>100 % p</w:t>
            </w:r>
            <w:r w:rsidRPr="00E27C4D">
              <w:t>)</w:t>
            </w:r>
          </w:p>
        </w:tc>
        <w:tc>
          <w:tcPr>
            <w:tcW w:w="567" w:type="dxa"/>
            <w:tcPrChange w:id="165" w:author="Milan Navrátil" w:date="2018-10-30T13:02:00Z">
              <w:tcPr>
                <w:tcW w:w="567" w:type="dxa"/>
                <w:gridSpan w:val="2"/>
              </w:tcPr>
            </w:tcPrChange>
          </w:tcPr>
          <w:p w14:paraId="33639FD3" w14:textId="77777777" w:rsidR="00F81D1B" w:rsidRPr="00E27C4D" w:rsidRDefault="00F81D1B" w:rsidP="0085754D">
            <w:r w:rsidRPr="00E27C4D">
              <w:t>1/LS</w:t>
            </w:r>
          </w:p>
        </w:tc>
        <w:tc>
          <w:tcPr>
            <w:tcW w:w="709" w:type="dxa"/>
            <w:gridSpan w:val="2"/>
            <w:tcPrChange w:id="166" w:author="Milan Navrátil" w:date="2018-10-30T13:02:00Z">
              <w:tcPr>
                <w:tcW w:w="709" w:type="dxa"/>
                <w:gridSpan w:val="2"/>
              </w:tcPr>
            </w:tcPrChange>
          </w:tcPr>
          <w:p w14:paraId="0FF73187" w14:textId="46A6B754" w:rsidR="00F81D1B" w:rsidRPr="00E27C4D" w:rsidRDefault="00822F6E" w:rsidP="0085754D">
            <w:ins w:id="167" w:author="Milan Navrátil" w:date="2018-11-15T12:59:00Z">
              <w:r w:rsidRPr="00300A0A">
                <w:t>-</w:t>
              </w:r>
            </w:ins>
            <w:del w:id="168" w:author="Milan Navrátil" w:date="2018-10-31T10:30:00Z">
              <w:r w:rsidR="00F81D1B" w:rsidRPr="00E27C4D" w:rsidDel="00056B77">
                <w:delText>PZ</w:delText>
              </w:r>
            </w:del>
          </w:p>
        </w:tc>
      </w:tr>
      <w:tr w:rsidR="00F81D1B" w:rsidRPr="00E27C4D" w14:paraId="18BACDDB" w14:textId="77777777" w:rsidTr="00186EB2">
        <w:trPr>
          <w:gridBefore w:val="1"/>
          <w:wBefore w:w="9" w:type="dxa"/>
          <w:trPrChange w:id="169" w:author="Milan Navrátil" w:date="2018-10-30T13:02:00Z">
            <w:trPr>
              <w:gridBefore w:val="3"/>
              <w:wBefore w:w="75" w:type="dxa"/>
            </w:trPr>
          </w:trPrChange>
        </w:trPr>
        <w:tc>
          <w:tcPr>
            <w:tcW w:w="3010" w:type="dxa"/>
            <w:gridSpan w:val="2"/>
            <w:tcPrChange w:id="170" w:author="Milan Navrátil" w:date="2018-10-30T13:02:00Z">
              <w:tcPr>
                <w:tcW w:w="3010" w:type="dxa"/>
                <w:gridSpan w:val="4"/>
              </w:tcPr>
            </w:tcPrChange>
          </w:tcPr>
          <w:p w14:paraId="744B4558" w14:textId="41A0079E" w:rsidR="00F81D1B" w:rsidRPr="00E27C4D" w:rsidRDefault="00F81D1B" w:rsidP="0085754D">
            <w:r w:rsidRPr="00E27C4D">
              <w:t>Ergonomie a psychologie bezpečnosti</w:t>
            </w:r>
            <w:ins w:id="171" w:author="Jiří Vojtěšek" w:date="2018-11-20T22:34:00Z">
              <w:r w:rsidR="006B265C">
                <w:t xml:space="preserve"> †</w:t>
              </w:r>
            </w:ins>
          </w:p>
        </w:tc>
        <w:tc>
          <w:tcPr>
            <w:tcW w:w="992" w:type="dxa"/>
            <w:tcPrChange w:id="172" w:author="Milan Navrátil" w:date="2018-10-30T13:02:00Z">
              <w:tcPr>
                <w:tcW w:w="992" w:type="dxa"/>
                <w:gridSpan w:val="3"/>
              </w:tcPr>
            </w:tcPrChange>
          </w:tcPr>
          <w:p w14:paraId="06B02A19" w14:textId="77777777" w:rsidR="00F81D1B" w:rsidRPr="00E27C4D" w:rsidRDefault="00F81D1B" w:rsidP="0085754D">
            <w:r w:rsidRPr="00E27C4D">
              <w:t>14p +14c</w:t>
            </w:r>
          </w:p>
        </w:tc>
        <w:tc>
          <w:tcPr>
            <w:tcW w:w="823" w:type="dxa"/>
            <w:tcPrChange w:id="173" w:author="Milan Navrátil" w:date="2018-10-30T13:02:00Z">
              <w:tcPr>
                <w:tcW w:w="823" w:type="dxa"/>
                <w:gridSpan w:val="3"/>
              </w:tcPr>
            </w:tcPrChange>
          </w:tcPr>
          <w:p w14:paraId="2F4BAE91" w14:textId="77777777" w:rsidR="00F81D1B" w:rsidRPr="00E27C4D" w:rsidRDefault="00F81D1B" w:rsidP="0085754D">
            <w:r w:rsidRPr="00E27C4D">
              <w:t>klz</w:t>
            </w:r>
          </w:p>
        </w:tc>
        <w:tc>
          <w:tcPr>
            <w:tcW w:w="737" w:type="dxa"/>
            <w:gridSpan w:val="2"/>
            <w:vAlign w:val="bottom"/>
            <w:tcPrChange w:id="174" w:author="Milan Navrátil" w:date="2018-10-30T13:02:00Z">
              <w:tcPr>
                <w:tcW w:w="737" w:type="dxa"/>
                <w:gridSpan w:val="2"/>
                <w:vAlign w:val="bottom"/>
              </w:tcPr>
            </w:tcPrChange>
          </w:tcPr>
          <w:p w14:paraId="0574ADF9" w14:textId="77777777" w:rsidR="00F81D1B" w:rsidRDefault="00F81D1B" w:rsidP="0085754D">
            <w:r w:rsidRPr="00E27C4D">
              <w:t>2</w:t>
            </w:r>
          </w:p>
          <w:p w14:paraId="6842CCE5" w14:textId="77777777" w:rsidR="00F81D1B" w:rsidRPr="00E27C4D" w:rsidRDefault="00F81D1B" w:rsidP="0085754D"/>
        </w:tc>
        <w:tc>
          <w:tcPr>
            <w:tcW w:w="3685" w:type="dxa"/>
            <w:tcPrChange w:id="175" w:author="Milan Navrátil" w:date="2018-10-30T13:02:00Z">
              <w:tcPr>
                <w:tcW w:w="3685" w:type="dxa"/>
                <w:gridSpan w:val="6"/>
              </w:tcPr>
            </w:tcPrChange>
          </w:tcPr>
          <w:p w14:paraId="65BB6A2B" w14:textId="77777777" w:rsidR="00F81D1B" w:rsidRPr="00E27C4D" w:rsidRDefault="00F81D1B" w:rsidP="00E6107D">
            <w:pPr>
              <w:jc w:val="left"/>
              <w:rPr>
                <w:b/>
              </w:rPr>
            </w:pPr>
            <w:r w:rsidRPr="00E27C4D">
              <w:t xml:space="preserve">PhDr. </w:t>
            </w:r>
            <w:r>
              <w:t xml:space="preserve">Mgr. Bc. </w:t>
            </w:r>
            <w:r w:rsidRPr="00E27C4D">
              <w:t xml:space="preserve">Stanislav Zelinka, </w:t>
            </w:r>
            <w:r>
              <w:br/>
            </w:r>
            <w:r w:rsidRPr="00E27C4D">
              <w:t>(</w:t>
            </w:r>
            <w:r>
              <w:t>100 % p</w:t>
            </w:r>
            <w:r w:rsidRPr="00E27C4D">
              <w:t>)</w:t>
            </w:r>
          </w:p>
        </w:tc>
        <w:tc>
          <w:tcPr>
            <w:tcW w:w="567" w:type="dxa"/>
            <w:tcPrChange w:id="176" w:author="Milan Navrátil" w:date="2018-10-30T13:02:00Z">
              <w:tcPr>
                <w:tcW w:w="567" w:type="dxa"/>
                <w:gridSpan w:val="2"/>
              </w:tcPr>
            </w:tcPrChange>
          </w:tcPr>
          <w:p w14:paraId="61E4F2EC" w14:textId="77777777" w:rsidR="00F81D1B" w:rsidRPr="00E27C4D" w:rsidRDefault="00F81D1B" w:rsidP="0085754D">
            <w:r w:rsidRPr="00E27C4D">
              <w:t>1/LS</w:t>
            </w:r>
          </w:p>
        </w:tc>
        <w:tc>
          <w:tcPr>
            <w:tcW w:w="709" w:type="dxa"/>
            <w:gridSpan w:val="2"/>
            <w:tcPrChange w:id="177" w:author="Milan Navrátil" w:date="2018-10-30T13:02:00Z">
              <w:tcPr>
                <w:tcW w:w="709" w:type="dxa"/>
                <w:gridSpan w:val="2"/>
              </w:tcPr>
            </w:tcPrChange>
          </w:tcPr>
          <w:p w14:paraId="274838E1" w14:textId="0799158D" w:rsidR="00F81D1B" w:rsidRPr="00E27C4D" w:rsidRDefault="00822F6E" w:rsidP="0085754D">
            <w:ins w:id="178" w:author="Milan Navrátil" w:date="2018-11-15T12:59:00Z">
              <w:r w:rsidRPr="00300A0A">
                <w:t>-</w:t>
              </w:r>
            </w:ins>
          </w:p>
        </w:tc>
      </w:tr>
      <w:tr w:rsidR="00F81D1B" w:rsidRPr="00E27C4D" w14:paraId="1ADC694F" w14:textId="77777777" w:rsidTr="00186EB2">
        <w:trPr>
          <w:gridBefore w:val="1"/>
          <w:wBefore w:w="9" w:type="dxa"/>
          <w:trPrChange w:id="179" w:author="Milan Navrátil" w:date="2018-10-30T13:02:00Z">
            <w:trPr>
              <w:gridBefore w:val="3"/>
              <w:wBefore w:w="75" w:type="dxa"/>
            </w:trPr>
          </w:trPrChange>
        </w:trPr>
        <w:tc>
          <w:tcPr>
            <w:tcW w:w="3010" w:type="dxa"/>
            <w:gridSpan w:val="2"/>
            <w:tcPrChange w:id="180" w:author="Milan Navrátil" w:date="2018-10-30T13:02:00Z">
              <w:tcPr>
                <w:tcW w:w="3010" w:type="dxa"/>
                <w:gridSpan w:val="4"/>
              </w:tcPr>
            </w:tcPrChange>
          </w:tcPr>
          <w:p w14:paraId="5178144A" w14:textId="77777777" w:rsidR="00F81D1B" w:rsidRPr="00E27C4D" w:rsidRDefault="00F81D1B" w:rsidP="0085754D">
            <w:r w:rsidRPr="00E27C4D">
              <w:t>Odborná angličtina 2</w:t>
            </w:r>
          </w:p>
        </w:tc>
        <w:tc>
          <w:tcPr>
            <w:tcW w:w="992" w:type="dxa"/>
            <w:tcPrChange w:id="181" w:author="Milan Navrátil" w:date="2018-10-30T13:02:00Z">
              <w:tcPr>
                <w:tcW w:w="992" w:type="dxa"/>
                <w:gridSpan w:val="3"/>
              </w:tcPr>
            </w:tcPrChange>
          </w:tcPr>
          <w:p w14:paraId="06AF2A89" w14:textId="77777777" w:rsidR="00F81D1B" w:rsidRPr="00E27C4D" w:rsidRDefault="00F81D1B" w:rsidP="0085754D">
            <w:r w:rsidRPr="00E27C4D">
              <w:t>28s</w:t>
            </w:r>
          </w:p>
        </w:tc>
        <w:tc>
          <w:tcPr>
            <w:tcW w:w="823" w:type="dxa"/>
            <w:tcPrChange w:id="182" w:author="Milan Navrátil" w:date="2018-10-30T13:02:00Z">
              <w:tcPr>
                <w:tcW w:w="823" w:type="dxa"/>
                <w:gridSpan w:val="3"/>
              </w:tcPr>
            </w:tcPrChange>
          </w:tcPr>
          <w:p w14:paraId="08FF8079" w14:textId="77777777" w:rsidR="00F81D1B" w:rsidRPr="00E27C4D" w:rsidRDefault="00F81D1B" w:rsidP="0085754D">
            <w:r w:rsidRPr="00E27C4D">
              <w:t>z, zk</w:t>
            </w:r>
          </w:p>
        </w:tc>
        <w:tc>
          <w:tcPr>
            <w:tcW w:w="737" w:type="dxa"/>
            <w:gridSpan w:val="2"/>
            <w:tcPrChange w:id="183" w:author="Milan Navrátil" w:date="2018-10-30T13:02:00Z">
              <w:tcPr>
                <w:tcW w:w="737" w:type="dxa"/>
                <w:gridSpan w:val="2"/>
              </w:tcPr>
            </w:tcPrChange>
          </w:tcPr>
          <w:p w14:paraId="4CF045FF" w14:textId="77777777" w:rsidR="00F81D1B" w:rsidRPr="00E27C4D" w:rsidRDefault="00F81D1B" w:rsidP="0085754D">
            <w:r w:rsidRPr="00E27C4D">
              <w:t>4</w:t>
            </w:r>
          </w:p>
        </w:tc>
        <w:tc>
          <w:tcPr>
            <w:tcW w:w="3685" w:type="dxa"/>
            <w:tcPrChange w:id="184" w:author="Milan Navrátil" w:date="2018-10-30T13:02:00Z">
              <w:tcPr>
                <w:tcW w:w="3685" w:type="dxa"/>
                <w:gridSpan w:val="6"/>
              </w:tcPr>
            </w:tcPrChange>
          </w:tcPr>
          <w:p w14:paraId="38BA2FA3" w14:textId="77777777" w:rsidR="00F81D1B" w:rsidRPr="00E27C4D" w:rsidRDefault="00F81D1B" w:rsidP="00E6107D">
            <w:pPr>
              <w:jc w:val="left"/>
              <w:rPr>
                <w:b/>
              </w:rPr>
            </w:pPr>
            <w:r w:rsidRPr="00E27C4D">
              <w:t>Mgr. Tereza Outěřická (</w:t>
            </w:r>
            <w:r>
              <w:t>100 % s)</w:t>
            </w:r>
          </w:p>
        </w:tc>
        <w:tc>
          <w:tcPr>
            <w:tcW w:w="567" w:type="dxa"/>
            <w:tcPrChange w:id="185" w:author="Milan Navrátil" w:date="2018-10-30T13:02:00Z">
              <w:tcPr>
                <w:tcW w:w="567" w:type="dxa"/>
                <w:gridSpan w:val="2"/>
              </w:tcPr>
            </w:tcPrChange>
          </w:tcPr>
          <w:p w14:paraId="59C25E8C" w14:textId="77777777" w:rsidR="00F81D1B" w:rsidRPr="00E27C4D" w:rsidRDefault="00F81D1B" w:rsidP="0085754D">
            <w:r w:rsidRPr="00E27C4D">
              <w:t>1/LS</w:t>
            </w:r>
          </w:p>
        </w:tc>
        <w:tc>
          <w:tcPr>
            <w:tcW w:w="709" w:type="dxa"/>
            <w:gridSpan w:val="2"/>
            <w:tcPrChange w:id="186" w:author="Milan Navrátil" w:date="2018-10-30T13:02:00Z">
              <w:tcPr>
                <w:tcW w:w="709" w:type="dxa"/>
                <w:gridSpan w:val="2"/>
              </w:tcPr>
            </w:tcPrChange>
          </w:tcPr>
          <w:p w14:paraId="10B21500" w14:textId="7EAB87EC" w:rsidR="00F81D1B" w:rsidRPr="00E27C4D" w:rsidRDefault="00822F6E" w:rsidP="0085754D">
            <w:ins w:id="187" w:author="Milan Navrátil" w:date="2018-11-15T12:59:00Z">
              <w:r w:rsidRPr="00300A0A">
                <w:t>-</w:t>
              </w:r>
            </w:ins>
          </w:p>
        </w:tc>
      </w:tr>
      <w:tr w:rsidR="00F81D1B" w:rsidRPr="00E27C4D" w14:paraId="567AB126" w14:textId="77777777" w:rsidTr="00186EB2">
        <w:trPr>
          <w:gridBefore w:val="1"/>
          <w:wBefore w:w="9" w:type="dxa"/>
          <w:trPrChange w:id="188" w:author="Milan Navrátil" w:date="2018-10-30T13:02:00Z">
            <w:trPr>
              <w:gridBefore w:val="3"/>
              <w:wBefore w:w="75" w:type="dxa"/>
            </w:trPr>
          </w:trPrChange>
        </w:trPr>
        <w:tc>
          <w:tcPr>
            <w:tcW w:w="3010" w:type="dxa"/>
            <w:gridSpan w:val="2"/>
            <w:tcPrChange w:id="189" w:author="Milan Navrátil" w:date="2018-10-30T13:02:00Z">
              <w:tcPr>
                <w:tcW w:w="3010" w:type="dxa"/>
                <w:gridSpan w:val="4"/>
              </w:tcPr>
            </w:tcPrChange>
          </w:tcPr>
          <w:p w14:paraId="14C0BA0B" w14:textId="77777777" w:rsidR="00F81D1B" w:rsidRPr="00E27C4D" w:rsidRDefault="00F81D1B" w:rsidP="0085754D">
            <w:r w:rsidRPr="00E27C4D">
              <w:t>Odborná praxe</w:t>
            </w:r>
          </w:p>
        </w:tc>
        <w:tc>
          <w:tcPr>
            <w:tcW w:w="992" w:type="dxa"/>
            <w:tcPrChange w:id="190" w:author="Milan Navrátil" w:date="2018-10-30T13:02:00Z">
              <w:tcPr>
                <w:tcW w:w="992" w:type="dxa"/>
                <w:gridSpan w:val="3"/>
              </w:tcPr>
            </w:tcPrChange>
          </w:tcPr>
          <w:p w14:paraId="40ADF044" w14:textId="77777777" w:rsidR="00F81D1B" w:rsidRPr="00E27C4D" w:rsidRDefault="00F81D1B" w:rsidP="0085754D">
            <w:r w:rsidRPr="00E27C4D">
              <w:t>1</w:t>
            </w:r>
            <w:r>
              <w:t>20h</w:t>
            </w:r>
          </w:p>
        </w:tc>
        <w:tc>
          <w:tcPr>
            <w:tcW w:w="823" w:type="dxa"/>
            <w:tcPrChange w:id="191" w:author="Milan Navrátil" w:date="2018-10-30T13:02:00Z">
              <w:tcPr>
                <w:tcW w:w="823" w:type="dxa"/>
                <w:gridSpan w:val="3"/>
              </w:tcPr>
            </w:tcPrChange>
          </w:tcPr>
          <w:p w14:paraId="6BE74A5A" w14:textId="77777777" w:rsidR="00F81D1B" w:rsidRPr="00E27C4D" w:rsidRDefault="00F81D1B" w:rsidP="0085754D">
            <w:r w:rsidRPr="00E27C4D">
              <w:t>z</w:t>
            </w:r>
          </w:p>
        </w:tc>
        <w:tc>
          <w:tcPr>
            <w:tcW w:w="737" w:type="dxa"/>
            <w:gridSpan w:val="2"/>
            <w:tcPrChange w:id="192" w:author="Milan Navrátil" w:date="2018-10-30T13:02:00Z">
              <w:tcPr>
                <w:tcW w:w="737" w:type="dxa"/>
                <w:gridSpan w:val="2"/>
              </w:tcPr>
            </w:tcPrChange>
          </w:tcPr>
          <w:p w14:paraId="231C3CE2" w14:textId="77777777" w:rsidR="00F81D1B" w:rsidRPr="00E27C4D" w:rsidRDefault="00F81D1B" w:rsidP="0085754D">
            <w:r w:rsidRPr="00E27C4D">
              <w:t>5</w:t>
            </w:r>
          </w:p>
        </w:tc>
        <w:tc>
          <w:tcPr>
            <w:tcW w:w="3685" w:type="dxa"/>
            <w:tcPrChange w:id="193" w:author="Milan Navrátil" w:date="2018-10-30T13:02:00Z">
              <w:tcPr>
                <w:tcW w:w="3685" w:type="dxa"/>
                <w:gridSpan w:val="6"/>
              </w:tcPr>
            </w:tcPrChange>
          </w:tcPr>
          <w:p w14:paraId="0D586A05" w14:textId="77777777" w:rsidR="00F81D1B" w:rsidRPr="00E27C4D" w:rsidRDefault="00F81D1B" w:rsidP="00E6107D">
            <w:pPr>
              <w:jc w:val="left"/>
            </w:pPr>
            <w:r w:rsidRPr="00E27C4D">
              <w:t>doc. RNDr. Vojtěch Křesálek, CSc.</w:t>
            </w:r>
            <w:r>
              <w:t xml:space="preserve"> </w:t>
            </w:r>
            <w:r>
              <w:br/>
            </w:r>
            <w:r w:rsidRPr="00E27C4D">
              <w:t>(100</w:t>
            </w:r>
            <w:r>
              <w:t xml:space="preserve"> </w:t>
            </w:r>
            <w:r w:rsidRPr="00E27C4D">
              <w:t>%</w:t>
            </w:r>
            <w:r>
              <w:t xml:space="preserve"> h</w:t>
            </w:r>
            <w:r w:rsidRPr="00E27C4D">
              <w:t>)</w:t>
            </w:r>
          </w:p>
        </w:tc>
        <w:tc>
          <w:tcPr>
            <w:tcW w:w="567" w:type="dxa"/>
            <w:tcPrChange w:id="194" w:author="Milan Navrátil" w:date="2018-10-30T13:02:00Z">
              <w:tcPr>
                <w:tcW w:w="567" w:type="dxa"/>
                <w:gridSpan w:val="2"/>
              </w:tcPr>
            </w:tcPrChange>
          </w:tcPr>
          <w:p w14:paraId="13E7F2F9" w14:textId="77777777" w:rsidR="00F81D1B" w:rsidRPr="00E27C4D" w:rsidRDefault="00F81D1B" w:rsidP="0085754D">
            <w:r>
              <w:t>průb.</w:t>
            </w:r>
          </w:p>
        </w:tc>
        <w:tc>
          <w:tcPr>
            <w:tcW w:w="709" w:type="dxa"/>
            <w:gridSpan w:val="2"/>
            <w:tcPrChange w:id="195" w:author="Milan Navrátil" w:date="2018-10-30T13:02:00Z">
              <w:tcPr>
                <w:tcW w:w="709" w:type="dxa"/>
                <w:gridSpan w:val="2"/>
              </w:tcPr>
            </w:tcPrChange>
          </w:tcPr>
          <w:p w14:paraId="4460F3ED" w14:textId="32E6F492" w:rsidR="00F81D1B" w:rsidRPr="00E27C4D" w:rsidRDefault="00822F6E" w:rsidP="0085754D">
            <w:ins w:id="196" w:author="Milan Navrátil" w:date="2018-11-15T12:59:00Z">
              <w:r w:rsidRPr="00300A0A">
                <w:t>-</w:t>
              </w:r>
            </w:ins>
          </w:p>
        </w:tc>
      </w:tr>
      <w:tr w:rsidR="00F81D1B" w:rsidRPr="00E27C4D" w14:paraId="36ED5069" w14:textId="77777777" w:rsidTr="00186EB2">
        <w:trPr>
          <w:gridBefore w:val="1"/>
          <w:wBefore w:w="9" w:type="dxa"/>
          <w:trPrChange w:id="197" w:author="Milan Navrátil" w:date="2018-10-30T13:02:00Z">
            <w:trPr>
              <w:gridBefore w:val="3"/>
              <w:wBefore w:w="75" w:type="dxa"/>
            </w:trPr>
          </w:trPrChange>
        </w:trPr>
        <w:tc>
          <w:tcPr>
            <w:tcW w:w="3010" w:type="dxa"/>
            <w:gridSpan w:val="2"/>
            <w:tcPrChange w:id="198" w:author="Milan Navrátil" w:date="2018-10-30T13:02:00Z">
              <w:tcPr>
                <w:tcW w:w="3010" w:type="dxa"/>
                <w:gridSpan w:val="4"/>
              </w:tcPr>
            </w:tcPrChange>
          </w:tcPr>
          <w:p w14:paraId="3BEAE7C8" w14:textId="45B56FCF" w:rsidR="00F81D1B" w:rsidRPr="00E27C4D" w:rsidRDefault="00F81D1B" w:rsidP="0085754D">
            <w:r w:rsidRPr="00E27C4D">
              <w:t>Měkké dovednosti</w:t>
            </w:r>
            <w:ins w:id="199" w:author="Jiří Vojtěšek" w:date="2018-11-20T22:34:00Z">
              <w:r w:rsidR="006B265C">
                <w:t xml:space="preserve"> †</w:t>
              </w:r>
            </w:ins>
          </w:p>
        </w:tc>
        <w:tc>
          <w:tcPr>
            <w:tcW w:w="992" w:type="dxa"/>
            <w:tcPrChange w:id="200" w:author="Milan Navrátil" w:date="2018-10-30T13:02:00Z">
              <w:tcPr>
                <w:tcW w:w="992" w:type="dxa"/>
                <w:gridSpan w:val="3"/>
              </w:tcPr>
            </w:tcPrChange>
          </w:tcPr>
          <w:p w14:paraId="3DCAA97D" w14:textId="77777777" w:rsidR="00F81D1B" w:rsidRPr="00E27C4D" w:rsidRDefault="00F81D1B" w:rsidP="0085754D">
            <w:r>
              <w:t>28p + 14</w:t>
            </w:r>
            <w:r w:rsidRPr="00E27C4D">
              <w:t>s</w:t>
            </w:r>
          </w:p>
        </w:tc>
        <w:tc>
          <w:tcPr>
            <w:tcW w:w="823" w:type="dxa"/>
            <w:tcPrChange w:id="201" w:author="Milan Navrátil" w:date="2018-10-30T13:02:00Z">
              <w:tcPr>
                <w:tcW w:w="823" w:type="dxa"/>
                <w:gridSpan w:val="3"/>
              </w:tcPr>
            </w:tcPrChange>
          </w:tcPr>
          <w:p w14:paraId="22D50557" w14:textId="77777777" w:rsidR="00F81D1B" w:rsidRPr="00E27C4D" w:rsidRDefault="00F81D1B" w:rsidP="0085754D">
            <w:r w:rsidRPr="00E27C4D">
              <w:t>kl</w:t>
            </w:r>
            <w:r>
              <w:t>z</w:t>
            </w:r>
          </w:p>
        </w:tc>
        <w:tc>
          <w:tcPr>
            <w:tcW w:w="737" w:type="dxa"/>
            <w:gridSpan w:val="2"/>
            <w:tcPrChange w:id="202" w:author="Milan Navrátil" w:date="2018-10-30T13:02:00Z">
              <w:tcPr>
                <w:tcW w:w="737" w:type="dxa"/>
                <w:gridSpan w:val="2"/>
              </w:tcPr>
            </w:tcPrChange>
          </w:tcPr>
          <w:p w14:paraId="613AA7C8" w14:textId="77777777" w:rsidR="00F81D1B" w:rsidRPr="00E27C4D" w:rsidRDefault="00F81D1B" w:rsidP="0085754D">
            <w:r w:rsidRPr="00E27C4D">
              <w:t>4</w:t>
            </w:r>
          </w:p>
        </w:tc>
        <w:tc>
          <w:tcPr>
            <w:tcW w:w="3685" w:type="dxa"/>
            <w:tcPrChange w:id="203" w:author="Milan Navrátil" w:date="2018-10-30T13:02:00Z">
              <w:tcPr>
                <w:tcW w:w="3685" w:type="dxa"/>
                <w:gridSpan w:val="6"/>
              </w:tcPr>
            </w:tcPrChange>
          </w:tcPr>
          <w:p w14:paraId="224380F2" w14:textId="0FC84ED1" w:rsidR="00F81D1B" w:rsidRPr="00E27C4D" w:rsidRDefault="005E563E" w:rsidP="00E6107D">
            <w:pPr>
              <w:jc w:val="left"/>
            </w:pPr>
            <w:ins w:id="204" w:author="Milan Navrátil" w:date="2018-11-20T14:12:00Z">
              <w:r w:rsidRPr="005E563E">
                <w:t>Ing. Dora Lapková, Ph.D.</w:t>
              </w:r>
            </w:ins>
            <w:del w:id="205" w:author="Milan Navrátil" w:date="2018-11-20T14:12:00Z">
              <w:r w:rsidR="00F81D1B" w:rsidRPr="00E27C4D" w:rsidDel="005E563E">
                <w:delText xml:space="preserve">doc. Ing. </w:delText>
              </w:r>
              <w:r w:rsidR="00F708B7" w:rsidDel="005E563E">
                <w:delText xml:space="preserve">Matin </w:delText>
              </w:r>
              <w:r w:rsidR="00F81D1B" w:rsidRPr="00E27C4D" w:rsidDel="005E563E">
                <w:delText>Hromada, Ph.D.</w:delText>
              </w:r>
            </w:del>
            <w:r w:rsidR="00F81D1B" w:rsidRPr="00E27C4D">
              <w:t xml:space="preserve"> (100</w:t>
            </w:r>
            <w:r w:rsidR="00F81D1B">
              <w:t xml:space="preserve"> % p)</w:t>
            </w:r>
          </w:p>
        </w:tc>
        <w:tc>
          <w:tcPr>
            <w:tcW w:w="567" w:type="dxa"/>
            <w:tcPrChange w:id="206" w:author="Milan Navrátil" w:date="2018-10-30T13:02:00Z">
              <w:tcPr>
                <w:tcW w:w="567" w:type="dxa"/>
                <w:gridSpan w:val="2"/>
              </w:tcPr>
            </w:tcPrChange>
          </w:tcPr>
          <w:p w14:paraId="12B67CDD" w14:textId="77777777" w:rsidR="00F81D1B" w:rsidRPr="00E27C4D" w:rsidRDefault="00F81D1B" w:rsidP="0085754D">
            <w:r w:rsidRPr="00E27C4D">
              <w:t>2/ZS</w:t>
            </w:r>
          </w:p>
        </w:tc>
        <w:tc>
          <w:tcPr>
            <w:tcW w:w="709" w:type="dxa"/>
            <w:gridSpan w:val="2"/>
            <w:tcPrChange w:id="207" w:author="Milan Navrátil" w:date="2018-10-30T13:02:00Z">
              <w:tcPr>
                <w:tcW w:w="709" w:type="dxa"/>
                <w:gridSpan w:val="2"/>
              </w:tcPr>
            </w:tcPrChange>
          </w:tcPr>
          <w:p w14:paraId="7DE0DF8E" w14:textId="77777777" w:rsidR="00F81D1B" w:rsidRPr="00E27C4D" w:rsidRDefault="00F81D1B" w:rsidP="0085754D"/>
        </w:tc>
      </w:tr>
      <w:tr w:rsidR="00F81D1B" w:rsidRPr="00E27C4D" w14:paraId="5FF1EA25" w14:textId="77777777" w:rsidTr="00186EB2">
        <w:trPr>
          <w:gridBefore w:val="1"/>
          <w:wBefore w:w="9" w:type="dxa"/>
          <w:trPrChange w:id="208" w:author="Milan Navrátil" w:date="2018-10-30T13:02:00Z">
            <w:trPr>
              <w:gridBefore w:val="3"/>
              <w:wBefore w:w="75" w:type="dxa"/>
            </w:trPr>
          </w:trPrChange>
        </w:trPr>
        <w:tc>
          <w:tcPr>
            <w:tcW w:w="3010" w:type="dxa"/>
            <w:gridSpan w:val="2"/>
            <w:tcPrChange w:id="209" w:author="Milan Navrátil" w:date="2018-10-30T13:02:00Z">
              <w:tcPr>
                <w:tcW w:w="3010" w:type="dxa"/>
                <w:gridSpan w:val="4"/>
              </w:tcPr>
            </w:tcPrChange>
          </w:tcPr>
          <w:p w14:paraId="49328F81" w14:textId="77777777" w:rsidR="00F81D1B" w:rsidRPr="00E27C4D" w:rsidRDefault="00F81D1B" w:rsidP="0085754D">
            <w:r w:rsidRPr="00E27C4D">
              <w:t>Bezpečnost informačních systémů</w:t>
            </w:r>
          </w:p>
        </w:tc>
        <w:tc>
          <w:tcPr>
            <w:tcW w:w="992" w:type="dxa"/>
            <w:tcPrChange w:id="210" w:author="Milan Navrátil" w:date="2018-10-30T13:02:00Z">
              <w:tcPr>
                <w:tcW w:w="992" w:type="dxa"/>
                <w:gridSpan w:val="3"/>
              </w:tcPr>
            </w:tcPrChange>
          </w:tcPr>
          <w:p w14:paraId="33B82D04" w14:textId="77777777" w:rsidR="00F81D1B" w:rsidRPr="00E27C4D" w:rsidRDefault="00F81D1B" w:rsidP="0085754D">
            <w:r>
              <w:t>28p + 28</w:t>
            </w:r>
            <w:r w:rsidRPr="00E27C4D">
              <w:t>c</w:t>
            </w:r>
          </w:p>
        </w:tc>
        <w:tc>
          <w:tcPr>
            <w:tcW w:w="823" w:type="dxa"/>
            <w:tcPrChange w:id="211" w:author="Milan Navrátil" w:date="2018-10-30T13:02:00Z">
              <w:tcPr>
                <w:tcW w:w="823" w:type="dxa"/>
                <w:gridSpan w:val="3"/>
              </w:tcPr>
            </w:tcPrChange>
          </w:tcPr>
          <w:p w14:paraId="3BA3D489" w14:textId="77777777" w:rsidR="00F81D1B" w:rsidRPr="00E27C4D" w:rsidRDefault="00F81D1B" w:rsidP="0085754D">
            <w:r w:rsidRPr="00E27C4D">
              <w:t>z, zk</w:t>
            </w:r>
          </w:p>
        </w:tc>
        <w:tc>
          <w:tcPr>
            <w:tcW w:w="737" w:type="dxa"/>
            <w:gridSpan w:val="2"/>
            <w:tcPrChange w:id="212" w:author="Milan Navrátil" w:date="2018-10-30T13:02:00Z">
              <w:tcPr>
                <w:tcW w:w="737" w:type="dxa"/>
                <w:gridSpan w:val="2"/>
              </w:tcPr>
            </w:tcPrChange>
          </w:tcPr>
          <w:p w14:paraId="171D5CB2" w14:textId="77777777" w:rsidR="00F81D1B" w:rsidRPr="00E27C4D" w:rsidRDefault="00F81D1B" w:rsidP="0085754D">
            <w:r w:rsidRPr="00E27C4D">
              <w:t>5</w:t>
            </w:r>
          </w:p>
        </w:tc>
        <w:tc>
          <w:tcPr>
            <w:tcW w:w="3685" w:type="dxa"/>
            <w:tcPrChange w:id="213" w:author="Milan Navrátil" w:date="2018-10-30T13:02:00Z">
              <w:tcPr>
                <w:tcW w:w="3685" w:type="dxa"/>
                <w:gridSpan w:val="6"/>
              </w:tcPr>
            </w:tcPrChange>
          </w:tcPr>
          <w:p w14:paraId="5C79D2BB" w14:textId="77777777" w:rsidR="00F81D1B" w:rsidRPr="00E27C4D" w:rsidRDefault="00F81D1B" w:rsidP="00E6107D">
            <w:pPr>
              <w:jc w:val="left"/>
              <w:rPr>
                <w:b/>
              </w:rPr>
            </w:pPr>
            <w:r w:rsidRPr="00E05EA5">
              <w:rPr>
                <w:b/>
              </w:rPr>
              <w:t>prof. Mgr. Roman Jašek,</w:t>
            </w:r>
            <w:r>
              <w:rPr>
                <w:b/>
              </w:rPr>
              <w:t xml:space="preserve"> </w:t>
            </w:r>
            <w:r w:rsidRPr="00E05EA5">
              <w:rPr>
                <w:b/>
              </w:rPr>
              <w:t>Ph.D</w:t>
            </w:r>
            <w:r w:rsidRPr="00E27C4D">
              <w:t>. (100</w:t>
            </w:r>
            <w:r>
              <w:t xml:space="preserve"> </w:t>
            </w:r>
            <w:r w:rsidRPr="00E27C4D">
              <w:t>%</w:t>
            </w:r>
            <w:r>
              <w:t xml:space="preserve"> p</w:t>
            </w:r>
            <w:r w:rsidRPr="00E27C4D">
              <w:t>)</w:t>
            </w:r>
          </w:p>
        </w:tc>
        <w:tc>
          <w:tcPr>
            <w:tcW w:w="567" w:type="dxa"/>
            <w:tcPrChange w:id="214" w:author="Milan Navrátil" w:date="2018-10-30T13:02:00Z">
              <w:tcPr>
                <w:tcW w:w="567" w:type="dxa"/>
                <w:gridSpan w:val="2"/>
              </w:tcPr>
            </w:tcPrChange>
          </w:tcPr>
          <w:p w14:paraId="4896475E" w14:textId="77777777" w:rsidR="00F81D1B" w:rsidRPr="00E27C4D" w:rsidRDefault="00F81D1B" w:rsidP="0085754D">
            <w:r w:rsidRPr="00E27C4D">
              <w:t>2/ZS</w:t>
            </w:r>
          </w:p>
        </w:tc>
        <w:tc>
          <w:tcPr>
            <w:tcW w:w="709" w:type="dxa"/>
            <w:gridSpan w:val="2"/>
            <w:tcPrChange w:id="215" w:author="Milan Navrátil" w:date="2018-10-30T13:02:00Z">
              <w:tcPr>
                <w:tcW w:w="709" w:type="dxa"/>
                <w:gridSpan w:val="2"/>
              </w:tcPr>
            </w:tcPrChange>
          </w:tcPr>
          <w:p w14:paraId="483CCF85" w14:textId="77777777" w:rsidR="00F81D1B" w:rsidRPr="00E27C4D" w:rsidRDefault="00F81D1B" w:rsidP="0085754D">
            <w:r>
              <w:t>PZ</w:t>
            </w:r>
          </w:p>
        </w:tc>
      </w:tr>
      <w:tr w:rsidR="00F81D1B" w:rsidRPr="00E27C4D" w14:paraId="7FABB478" w14:textId="77777777" w:rsidTr="00186EB2">
        <w:trPr>
          <w:gridBefore w:val="1"/>
          <w:wBefore w:w="9" w:type="dxa"/>
          <w:trPrChange w:id="216" w:author="Milan Navrátil" w:date="2018-10-30T13:02:00Z">
            <w:trPr>
              <w:gridBefore w:val="3"/>
              <w:wBefore w:w="75" w:type="dxa"/>
            </w:trPr>
          </w:trPrChange>
        </w:trPr>
        <w:tc>
          <w:tcPr>
            <w:tcW w:w="3010" w:type="dxa"/>
            <w:gridSpan w:val="2"/>
            <w:tcPrChange w:id="217" w:author="Milan Navrátil" w:date="2018-10-30T13:02:00Z">
              <w:tcPr>
                <w:tcW w:w="3010" w:type="dxa"/>
                <w:gridSpan w:val="4"/>
              </w:tcPr>
            </w:tcPrChange>
          </w:tcPr>
          <w:p w14:paraId="5EB07C8F" w14:textId="77777777" w:rsidR="00F81D1B" w:rsidRPr="00E27C4D" w:rsidRDefault="00F81D1B" w:rsidP="0085754D">
            <w:r w:rsidRPr="00E27C4D">
              <w:t>Kamerové systémy</w:t>
            </w:r>
          </w:p>
        </w:tc>
        <w:tc>
          <w:tcPr>
            <w:tcW w:w="992" w:type="dxa"/>
            <w:tcPrChange w:id="218" w:author="Milan Navrátil" w:date="2018-10-30T13:02:00Z">
              <w:tcPr>
                <w:tcW w:w="992" w:type="dxa"/>
                <w:gridSpan w:val="3"/>
              </w:tcPr>
            </w:tcPrChange>
          </w:tcPr>
          <w:p w14:paraId="33A7621A" w14:textId="77777777" w:rsidR="00F81D1B" w:rsidRPr="00E27C4D" w:rsidRDefault="00F81D1B" w:rsidP="0085754D">
            <w:r>
              <w:t>28</w:t>
            </w:r>
            <w:r w:rsidRPr="00E27C4D">
              <w:t>p + 28c</w:t>
            </w:r>
          </w:p>
        </w:tc>
        <w:tc>
          <w:tcPr>
            <w:tcW w:w="823" w:type="dxa"/>
            <w:tcPrChange w:id="219" w:author="Milan Navrátil" w:date="2018-10-30T13:02:00Z">
              <w:tcPr>
                <w:tcW w:w="823" w:type="dxa"/>
                <w:gridSpan w:val="3"/>
              </w:tcPr>
            </w:tcPrChange>
          </w:tcPr>
          <w:p w14:paraId="376B455B" w14:textId="77777777" w:rsidR="00F81D1B" w:rsidRPr="00E27C4D" w:rsidRDefault="00F81D1B" w:rsidP="0085754D">
            <w:r w:rsidRPr="00E27C4D">
              <w:t>kl</w:t>
            </w:r>
          </w:p>
        </w:tc>
        <w:tc>
          <w:tcPr>
            <w:tcW w:w="737" w:type="dxa"/>
            <w:gridSpan w:val="2"/>
            <w:tcPrChange w:id="220" w:author="Milan Navrátil" w:date="2018-10-30T13:02:00Z">
              <w:tcPr>
                <w:tcW w:w="737" w:type="dxa"/>
                <w:gridSpan w:val="2"/>
              </w:tcPr>
            </w:tcPrChange>
          </w:tcPr>
          <w:p w14:paraId="29507998" w14:textId="77777777" w:rsidR="00F81D1B" w:rsidRPr="00E27C4D" w:rsidRDefault="00F81D1B" w:rsidP="0085754D">
            <w:r w:rsidRPr="00E27C4D">
              <w:t>4</w:t>
            </w:r>
          </w:p>
        </w:tc>
        <w:tc>
          <w:tcPr>
            <w:tcW w:w="3685" w:type="dxa"/>
            <w:tcPrChange w:id="221" w:author="Milan Navrátil" w:date="2018-10-30T13:02:00Z">
              <w:tcPr>
                <w:tcW w:w="3685" w:type="dxa"/>
                <w:gridSpan w:val="6"/>
              </w:tcPr>
            </w:tcPrChange>
          </w:tcPr>
          <w:p w14:paraId="0F558547" w14:textId="5E549797" w:rsidR="00F81D1B" w:rsidRPr="00E27C4D" w:rsidRDefault="00F81D1B" w:rsidP="00E6107D">
            <w:pPr>
              <w:jc w:val="left"/>
            </w:pPr>
            <w:r w:rsidRPr="00E05EA5">
              <w:rPr>
                <w:b/>
              </w:rPr>
              <w:t>doc. Mgr. Milan Adámek, Ph.D</w:t>
            </w:r>
            <w:r w:rsidRPr="00E27C4D">
              <w:t>. (</w:t>
            </w:r>
            <w:r>
              <w:t>100 %p</w:t>
            </w:r>
            <w:r w:rsidRPr="00E27C4D">
              <w:t>)</w:t>
            </w:r>
          </w:p>
        </w:tc>
        <w:tc>
          <w:tcPr>
            <w:tcW w:w="567" w:type="dxa"/>
            <w:tcPrChange w:id="222" w:author="Milan Navrátil" w:date="2018-10-30T13:02:00Z">
              <w:tcPr>
                <w:tcW w:w="567" w:type="dxa"/>
                <w:gridSpan w:val="2"/>
              </w:tcPr>
            </w:tcPrChange>
          </w:tcPr>
          <w:p w14:paraId="5EE6AC17" w14:textId="77777777" w:rsidR="00F81D1B" w:rsidRPr="00E27C4D" w:rsidRDefault="00F81D1B" w:rsidP="0085754D">
            <w:r w:rsidRPr="00E27C4D">
              <w:t>2/ZS</w:t>
            </w:r>
          </w:p>
        </w:tc>
        <w:tc>
          <w:tcPr>
            <w:tcW w:w="709" w:type="dxa"/>
            <w:gridSpan w:val="2"/>
            <w:tcPrChange w:id="223" w:author="Milan Navrátil" w:date="2018-10-30T13:02:00Z">
              <w:tcPr>
                <w:tcW w:w="709" w:type="dxa"/>
                <w:gridSpan w:val="2"/>
              </w:tcPr>
            </w:tcPrChange>
          </w:tcPr>
          <w:p w14:paraId="5264CA24" w14:textId="77777777" w:rsidR="00F81D1B" w:rsidRPr="00E27C4D" w:rsidRDefault="00F81D1B" w:rsidP="0085754D">
            <w:r w:rsidRPr="00E27C4D">
              <w:t>PZ</w:t>
            </w:r>
          </w:p>
        </w:tc>
      </w:tr>
      <w:tr w:rsidR="00F81D1B" w:rsidRPr="00E27C4D" w14:paraId="103E2CFF" w14:textId="77777777" w:rsidTr="00186EB2">
        <w:trPr>
          <w:gridBefore w:val="1"/>
          <w:wBefore w:w="9" w:type="dxa"/>
          <w:trPrChange w:id="224" w:author="Milan Navrátil" w:date="2018-10-30T13:02:00Z">
            <w:trPr>
              <w:gridBefore w:val="3"/>
              <w:wBefore w:w="75" w:type="dxa"/>
            </w:trPr>
          </w:trPrChange>
        </w:trPr>
        <w:tc>
          <w:tcPr>
            <w:tcW w:w="3010" w:type="dxa"/>
            <w:gridSpan w:val="2"/>
            <w:tcPrChange w:id="225" w:author="Milan Navrátil" w:date="2018-10-30T13:02:00Z">
              <w:tcPr>
                <w:tcW w:w="3010" w:type="dxa"/>
                <w:gridSpan w:val="4"/>
              </w:tcPr>
            </w:tcPrChange>
          </w:tcPr>
          <w:p w14:paraId="79376749" w14:textId="77777777" w:rsidR="00F81D1B" w:rsidRPr="00E27C4D" w:rsidRDefault="00F81D1B" w:rsidP="0085754D">
            <w:r w:rsidRPr="00E27C4D">
              <w:t>Projektování integrovaných systémů</w:t>
            </w:r>
          </w:p>
        </w:tc>
        <w:tc>
          <w:tcPr>
            <w:tcW w:w="992" w:type="dxa"/>
            <w:tcPrChange w:id="226" w:author="Milan Navrátil" w:date="2018-10-30T13:02:00Z">
              <w:tcPr>
                <w:tcW w:w="992" w:type="dxa"/>
                <w:gridSpan w:val="3"/>
              </w:tcPr>
            </w:tcPrChange>
          </w:tcPr>
          <w:p w14:paraId="5D8259EC" w14:textId="77777777" w:rsidR="00F81D1B" w:rsidRPr="00E27C4D" w:rsidRDefault="00F81D1B" w:rsidP="0085754D">
            <w:r>
              <w:t>28p + 28</w:t>
            </w:r>
            <w:r w:rsidRPr="00E27C4D">
              <w:t>c</w:t>
            </w:r>
          </w:p>
        </w:tc>
        <w:tc>
          <w:tcPr>
            <w:tcW w:w="823" w:type="dxa"/>
            <w:tcPrChange w:id="227" w:author="Milan Navrátil" w:date="2018-10-30T13:02:00Z">
              <w:tcPr>
                <w:tcW w:w="823" w:type="dxa"/>
                <w:gridSpan w:val="3"/>
              </w:tcPr>
            </w:tcPrChange>
          </w:tcPr>
          <w:p w14:paraId="6CC09D0E" w14:textId="77777777" w:rsidR="00F81D1B" w:rsidRPr="00E27C4D" w:rsidRDefault="00F81D1B" w:rsidP="0085754D">
            <w:r w:rsidRPr="00E27C4D">
              <w:t>z, zk</w:t>
            </w:r>
          </w:p>
        </w:tc>
        <w:tc>
          <w:tcPr>
            <w:tcW w:w="737" w:type="dxa"/>
            <w:gridSpan w:val="2"/>
            <w:tcPrChange w:id="228" w:author="Milan Navrátil" w:date="2018-10-30T13:02:00Z">
              <w:tcPr>
                <w:tcW w:w="737" w:type="dxa"/>
                <w:gridSpan w:val="2"/>
              </w:tcPr>
            </w:tcPrChange>
          </w:tcPr>
          <w:p w14:paraId="345618A0" w14:textId="77777777" w:rsidR="00F81D1B" w:rsidRPr="00E27C4D" w:rsidRDefault="00F81D1B" w:rsidP="0085754D">
            <w:r w:rsidRPr="00E27C4D">
              <w:t>5</w:t>
            </w:r>
          </w:p>
        </w:tc>
        <w:tc>
          <w:tcPr>
            <w:tcW w:w="3685" w:type="dxa"/>
            <w:tcPrChange w:id="229" w:author="Milan Navrátil" w:date="2018-10-30T13:02:00Z">
              <w:tcPr>
                <w:tcW w:w="3685" w:type="dxa"/>
                <w:gridSpan w:val="6"/>
              </w:tcPr>
            </w:tcPrChange>
          </w:tcPr>
          <w:p w14:paraId="65FB7363" w14:textId="77777777" w:rsidR="00F81D1B" w:rsidRPr="00E27C4D" w:rsidRDefault="00F81D1B" w:rsidP="00E6107D">
            <w:pPr>
              <w:jc w:val="left"/>
            </w:pPr>
            <w:r w:rsidRPr="00E05EA5">
              <w:rPr>
                <w:b/>
              </w:rPr>
              <w:t>Ing. Rudolf Drga, Ph.D.</w:t>
            </w:r>
            <w:r w:rsidRPr="00E27C4D">
              <w:t xml:space="preserve"> (100</w:t>
            </w:r>
            <w:r>
              <w:t xml:space="preserve"> </w:t>
            </w:r>
            <w:r w:rsidRPr="00E27C4D">
              <w:t>%</w:t>
            </w:r>
            <w:r>
              <w:t xml:space="preserve"> p</w:t>
            </w:r>
            <w:r w:rsidRPr="00E27C4D">
              <w:t>)</w:t>
            </w:r>
          </w:p>
        </w:tc>
        <w:tc>
          <w:tcPr>
            <w:tcW w:w="567" w:type="dxa"/>
            <w:tcPrChange w:id="230" w:author="Milan Navrátil" w:date="2018-10-30T13:02:00Z">
              <w:tcPr>
                <w:tcW w:w="567" w:type="dxa"/>
                <w:gridSpan w:val="2"/>
              </w:tcPr>
            </w:tcPrChange>
          </w:tcPr>
          <w:p w14:paraId="7A867ED1" w14:textId="77777777" w:rsidR="00F81D1B" w:rsidRPr="00E27C4D" w:rsidRDefault="00F81D1B" w:rsidP="0085754D">
            <w:r w:rsidRPr="00E27C4D">
              <w:t>2/ZS</w:t>
            </w:r>
          </w:p>
        </w:tc>
        <w:tc>
          <w:tcPr>
            <w:tcW w:w="709" w:type="dxa"/>
            <w:gridSpan w:val="2"/>
            <w:tcPrChange w:id="231" w:author="Milan Navrátil" w:date="2018-10-30T13:02:00Z">
              <w:tcPr>
                <w:tcW w:w="709" w:type="dxa"/>
                <w:gridSpan w:val="2"/>
              </w:tcPr>
            </w:tcPrChange>
          </w:tcPr>
          <w:p w14:paraId="14BC20AC" w14:textId="77777777" w:rsidR="00F81D1B" w:rsidRPr="00E27C4D" w:rsidRDefault="00F81D1B" w:rsidP="0085754D">
            <w:r w:rsidRPr="00E27C4D">
              <w:t>PZ</w:t>
            </w:r>
          </w:p>
        </w:tc>
      </w:tr>
      <w:tr w:rsidR="00F81D1B" w:rsidRPr="00E27C4D" w14:paraId="07B588A8" w14:textId="77777777" w:rsidTr="00186EB2">
        <w:trPr>
          <w:gridBefore w:val="1"/>
          <w:wBefore w:w="9" w:type="dxa"/>
          <w:trPrChange w:id="232" w:author="Milan Navrátil" w:date="2018-10-30T13:02:00Z">
            <w:trPr>
              <w:gridBefore w:val="3"/>
              <w:wBefore w:w="75" w:type="dxa"/>
            </w:trPr>
          </w:trPrChange>
        </w:trPr>
        <w:tc>
          <w:tcPr>
            <w:tcW w:w="3010" w:type="dxa"/>
            <w:gridSpan w:val="2"/>
            <w:tcPrChange w:id="233" w:author="Milan Navrátil" w:date="2018-10-30T13:02:00Z">
              <w:tcPr>
                <w:tcW w:w="3010" w:type="dxa"/>
                <w:gridSpan w:val="4"/>
              </w:tcPr>
            </w:tcPrChange>
          </w:tcPr>
          <w:p w14:paraId="3C50E331" w14:textId="77777777" w:rsidR="00F81D1B" w:rsidRPr="00E27C4D" w:rsidRDefault="00F81D1B" w:rsidP="0085754D">
            <w:r w:rsidRPr="00E27C4D">
              <w:t>Ochrana obyvatelstva</w:t>
            </w:r>
          </w:p>
        </w:tc>
        <w:tc>
          <w:tcPr>
            <w:tcW w:w="992" w:type="dxa"/>
            <w:tcPrChange w:id="234" w:author="Milan Navrátil" w:date="2018-10-30T13:02:00Z">
              <w:tcPr>
                <w:tcW w:w="992" w:type="dxa"/>
                <w:gridSpan w:val="3"/>
              </w:tcPr>
            </w:tcPrChange>
          </w:tcPr>
          <w:p w14:paraId="06289D41" w14:textId="77777777" w:rsidR="00F81D1B" w:rsidRPr="00E27C4D" w:rsidRDefault="00F81D1B" w:rsidP="0085754D">
            <w:r>
              <w:t>28p + 14s + 28</w:t>
            </w:r>
            <w:r w:rsidRPr="00E27C4D">
              <w:t>c</w:t>
            </w:r>
          </w:p>
        </w:tc>
        <w:tc>
          <w:tcPr>
            <w:tcW w:w="823" w:type="dxa"/>
            <w:tcPrChange w:id="235" w:author="Milan Navrátil" w:date="2018-10-30T13:02:00Z">
              <w:tcPr>
                <w:tcW w:w="823" w:type="dxa"/>
                <w:gridSpan w:val="3"/>
              </w:tcPr>
            </w:tcPrChange>
          </w:tcPr>
          <w:p w14:paraId="5F2580E8" w14:textId="77777777" w:rsidR="00F81D1B" w:rsidRPr="00E27C4D" w:rsidRDefault="00F81D1B" w:rsidP="0085754D">
            <w:r w:rsidRPr="00E27C4D">
              <w:t>z, zk</w:t>
            </w:r>
          </w:p>
        </w:tc>
        <w:tc>
          <w:tcPr>
            <w:tcW w:w="737" w:type="dxa"/>
            <w:gridSpan w:val="2"/>
            <w:tcPrChange w:id="236" w:author="Milan Navrátil" w:date="2018-10-30T13:02:00Z">
              <w:tcPr>
                <w:tcW w:w="737" w:type="dxa"/>
                <w:gridSpan w:val="2"/>
              </w:tcPr>
            </w:tcPrChange>
          </w:tcPr>
          <w:p w14:paraId="3CCF2A42" w14:textId="77777777" w:rsidR="00F81D1B" w:rsidRPr="00E27C4D" w:rsidRDefault="00F81D1B" w:rsidP="0085754D">
            <w:r w:rsidRPr="00E27C4D">
              <w:t>5</w:t>
            </w:r>
          </w:p>
        </w:tc>
        <w:tc>
          <w:tcPr>
            <w:tcW w:w="3685" w:type="dxa"/>
            <w:tcPrChange w:id="237" w:author="Milan Navrátil" w:date="2018-10-30T13:02:00Z">
              <w:tcPr>
                <w:tcW w:w="3685" w:type="dxa"/>
                <w:gridSpan w:val="6"/>
              </w:tcPr>
            </w:tcPrChange>
          </w:tcPr>
          <w:p w14:paraId="729507FB" w14:textId="18F98B8A" w:rsidR="00F81D1B" w:rsidRPr="00E27C4D" w:rsidRDefault="00F81D1B" w:rsidP="00E6107D">
            <w:pPr>
              <w:jc w:val="left"/>
            </w:pPr>
            <w:r w:rsidRPr="00E05EA5">
              <w:rPr>
                <w:b/>
              </w:rPr>
              <w:t xml:space="preserve">doc. Ing. </w:t>
            </w:r>
            <w:r w:rsidR="003E2A1F">
              <w:rPr>
                <w:b/>
              </w:rPr>
              <w:t>Luděk Lukáš</w:t>
            </w:r>
            <w:r w:rsidRPr="00E05EA5">
              <w:rPr>
                <w:b/>
              </w:rPr>
              <w:t>, Ph.D.</w:t>
            </w:r>
            <w:r w:rsidRPr="00E27C4D">
              <w:t xml:space="preserve"> (100</w:t>
            </w:r>
            <w:r>
              <w:t xml:space="preserve"> % p)</w:t>
            </w:r>
          </w:p>
        </w:tc>
        <w:tc>
          <w:tcPr>
            <w:tcW w:w="567" w:type="dxa"/>
            <w:tcPrChange w:id="238" w:author="Milan Navrátil" w:date="2018-10-30T13:02:00Z">
              <w:tcPr>
                <w:tcW w:w="567" w:type="dxa"/>
                <w:gridSpan w:val="2"/>
              </w:tcPr>
            </w:tcPrChange>
          </w:tcPr>
          <w:p w14:paraId="5A601880" w14:textId="77777777" w:rsidR="00F81D1B" w:rsidRPr="00E27C4D" w:rsidRDefault="00F81D1B" w:rsidP="0085754D">
            <w:r w:rsidRPr="00E27C4D">
              <w:t>2/ZS</w:t>
            </w:r>
          </w:p>
        </w:tc>
        <w:tc>
          <w:tcPr>
            <w:tcW w:w="709" w:type="dxa"/>
            <w:gridSpan w:val="2"/>
            <w:tcPrChange w:id="239" w:author="Milan Navrátil" w:date="2018-10-30T13:02:00Z">
              <w:tcPr>
                <w:tcW w:w="709" w:type="dxa"/>
                <w:gridSpan w:val="2"/>
              </w:tcPr>
            </w:tcPrChange>
          </w:tcPr>
          <w:p w14:paraId="3398CB21" w14:textId="77777777" w:rsidR="00F81D1B" w:rsidRPr="00E27C4D" w:rsidRDefault="00F81D1B" w:rsidP="0085754D">
            <w:r w:rsidRPr="00E27C4D">
              <w:t>PZ</w:t>
            </w:r>
          </w:p>
        </w:tc>
      </w:tr>
      <w:tr w:rsidR="00F81D1B" w:rsidRPr="00E27C4D" w14:paraId="2187EB9E" w14:textId="77777777" w:rsidTr="00186EB2">
        <w:trPr>
          <w:gridBefore w:val="1"/>
          <w:wBefore w:w="9" w:type="dxa"/>
          <w:trHeight w:val="200"/>
          <w:trPrChange w:id="240" w:author="Milan Navrátil" w:date="2018-10-30T13:02:00Z">
            <w:trPr>
              <w:gridBefore w:val="3"/>
              <w:wBefore w:w="75" w:type="dxa"/>
              <w:trHeight w:val="200"/>
            </w:trPr>
          </w:trPrChange>
        </w:trPr>
        <w:tc>
          <w:tcPr>
            <w:tcW w:w="3010" w:type="dxa"/>
            <w:gridSpan w:val="2"/>
            <w:tcPrChange w:id="241" w:author="Milan Navrátil" w:date="2018-10-30T13:02:00Z">
              <w:tcPr>
                <w:tcW w:w="3010" w:type="dxa"/>
                <w:gridSpan w:val="4"/>
              </w:tcPr>
            </w:tcPrChange>
          </w:tcPr>
          <w:p w14:paraId="5A485C70" w14:textId="3A3A5353" w:rsidR="00F81D1B" w:rsidRPr="00E27C4D" w:rsidRDefault="00F81D1B" w:rsidP="0085754D">
            <w:r w:rsidRPr="00E27C4D">
              <w:t>Bezpečnostní futurologie</w:t>
            </w:r>
            <w:ins w:id="242" w:author="Jiří Vojtěšek" w:date="2018-11-20T22:34:00Z">
              <w:r w:rsidR="006B265C">
                <w:t xml:space="preserve"> †</w:t>
              </w:r>
            </w:ins>
          </w:p>
        </w:tc>
        <w:tc>
          <w:tcPr>
            <w:tcW w:w="992" w:type="dxa"/>
            <w:tcPrChange w:id="243" w:author="Milan Navrátil" w:date="2018-10-30T13:02:00Z">
              <w:tcPr>
                <w:tcW w:w="992" w:type="dxa"/>
                <w:gridSpan w:val="3"/>
              </w:tcPr>
            </w:tcPrChange>
          </w:tcPr>
          <w:p w14:paraId="250F1280" w14:textId="77777777" w:rsidR="00F81D1B" w:rsidRPr="00E27C4D" w:rsidRDefault="00F81D1B" w:rsidP="0085754D">
            <w:r>
              <w:t>28p + 14</w:t>
            </w:r>
            <w:r w:rsidRPr="00E27C4D">
              <w:t>s</w:t>
            </w:r>
          </w:p>
        </w:tc>
        <w:tc>
          <w:tcPr>
            <w:tcW w:w="823" w:type="dxa"/>
            <w:tcPrChange w:id="244" w:author="Milan Navrátil" w:date="2018-10-30T13:02:00Z">
              <w:tcPr>
                <w:tcW w:w="823" w:type="dxa"/>
                <w:gridSpan w:val="3"/>
              </w:tcPr>
            </w:tcPrChange>
          </w:tcPr>
          <w:p w14:paraId="4E457BDC" w14:textId="77777777" w:rsidR="00F81D1B" w:rsidRPr="00E27C4D" w:rsidRDefault="00F81D1B" w:rsidP="0085754D">
            <w:r w:rsidRPr="00E27C4D">
              <w:t>z, zk</w:t>
            </w:r>
          </w:p>
        </w:tc>
        <w:tc>
          <w:tcPr>
            <w:tcW w:w="737" w:type="dxa"/>
            <w:gridSpan w:val="2"/>
            <w:tcPrChange w:id="245" w:author="Milan Navrátil" w:date="2018-10-30T13:02:00Z">
              <w:tcPr>
                <w:tcW w:w="737" w:type="dxa"/>
                <w:gridSpan w:val="2"/>
              </w:tcPr>
            </w:tcPrChange>
          </w:tcPr>
          <w:p w14:paraId="5AAD8C13" w14:textId="77777777" w:rsidR="00F81D1B" w:rsidRPr="00E27C4D" w:rsidRDefault="00F81D1B" w:rsidP="0085754D">
            <w:r w:rsidRPr="00E27C4D">
              <w:t>5</w:t>
            </w:r>
          </w:p>
        </w:tc>
        <w:tc>
          <w:tcPr>
            <w:tcW w:w="3685" w:type="dxa"/>
            <w:tcPrChange w:id="246" w:author="Milan Navrátil" w:date="2018-10-30T13:02:00Z">
              <w:tcPr>
                <w:tcW w:w="3685" w:type="dxa"/>
                <w:gridSpan w:val="6"/>
              </w:tcPr>
            </w:tcPrChange>
          </w:tcPr>
          <w:p w14:paraId="4EE396FC" w14:textId="77777777" w:rsidR="00F81D1B" w:rsidRPr="00E27C4D" w:rsidRDefault="00F81D1B" w:rsidP="00E6107D">
            <w:pPr>
              <w:jc w:val="left"/>
            </w:pPr>
            <w:r w:rsidRPr="00E05EA5">
              <w:rPr>
                <w:b/>
              </w:rPr>
              <w:t>Ing. Jan Valouch, Ph.D,</w:t>
            </w:r>
            <w:r w:rsidRPr="00E27C4D">
              <w:t xml:space="preserve"> (100</w:t>
            </w:r>
            <w:r>
              <w:t xml:space="preserve"> </w:t>
            </w:r>
            <w:r w:rsidRPr="00E27C4D">
              <w:t>%</w:t>
            </w:r>
            <w:r>
              <w:t xml:space="preserve"> p</w:t>
            </w:r>
            <w:r w:rsidRPr="00E27C4D">
              <w:t>)</w:t>
            </w:r>
          </w:p>
        </w:tc>
        <w:tc>
          <w:tcPr>
            <w:tcW w:w="567" w:type="dxa"/>
            <w:tcPrChange w:id="247" w:author="Milan Navrátil" w:date="2018-10-30T13:02:00Z">
              <w:tcPr>
                <w:tcW w:w="567" w:type="dxa"/>
                <w:gridSpan w:val="2"/>
              </w:tcPr>
            </w:tcPrChange>
          </w:tcPr>
          <w:p w14:paraId="0C241279" w14:textId="77777777" w:rsidR="00F81D1B" w:rsidRPr="00E27C4D" w:rsidRDefault="00F81D1B" w:rsidP="0085754D">
            <w:r w:rsidRPr="00E27C4D">
              <w:t>2/ZS</w:t>
            </w:r>
          </w:p>
        </w:tc>
        <w:tc>
          <w:tcPr>
            <w:tcW w:w="709" w:type="dxa"/>
            <w:gridSpan w:val="2"/>
            <w:tcPrChange w:id="248" w:author="Milan Navrátil" w:date="2018-10-30T13:02:00Z">
              <w:tcPr>
                <w:tcW w:w="709" w:type="dxa"/>
                <w:gridSpan w:val="2"/>
              </w:tcPr>
            </w:tcPrChange>
          </w:tcPr>
          <w:p w14:paraId="5EE56606" w14:textId="3E33D2EC" w:rsidR="00F81D1B" w:rsidRPr="00E27C4D" w:rsidRDefault="00E17EA9" w:rsidP="0085754D">
            <w:r>
              <w:t>PZ</w:t>
            </w:r>
          </w:p>
        </w:tc>
      </w:tr>
      <w:tr w:rsidR="00F81D1B" w:rsidRPr="00E27C4D" w14:paraId="6C5B1FB5" w14:textId="77777777" w:rsidTr="00186EB2">
        <w:trPr>
          <w:gridBefore w:val="1"/>
          <w:wBefore w:w="9" w:type="dxa"/>
          <w:trPrChange w:id="249" w:author="Milan Navrátil" w:date="2018-10-30T13:02:00Z">
            <w:trPr>
              <w:gridBefore w:val="3"/>
              <w:wBefore w:w="75" w:type="dxa"/>
            </w:trPr>
          </w:trPrChange>
        </w:trPr>
        <w:tc>
          <w:tcPr>
            <w:tcW w:w="3010" w:type="dxa"/>
            <w:gridSpan w:val="2"/>
            <w:tcPrChange w:id="250" w:author="Milan Navrátil" w:date="2018-10-30T13:02:00Z">
              <w:tcPr>
                <w:tcW w:w="3010" w:type="dxa"/>
                <w:gridSpan w:val="4"/>
              </w:tcPr>
            </w:tcPrChange>
          </w:tcPr>
          <w:p w14:paraId="7666D467" w14:textId="073502D9" w:rsidR="00F81D1B" w:rsidRPr="00E27C4D" w:rsidRDefault="00F81D1B" w:rsidP="0085754D">
            <w:r w:rsidRPr="00E27C4D">
              <w:t>Technologie krizového řízení</w:t>
            </w:r>
            <w:ins w:id="251" w:author="Jiří Vojtěšek" w:date="2018-11-20T22:35:00Z">
              <w:r w:rsidR="006B265C">
                <w:t xml:space="preserve"> †</w:t>
              </w:r>
            </w:ins>
          </w:p>
        </w:tc>
        <w:tc>
          <w:tcPr>
            <w:tcW w:w="992" w:type="dxa"/>
            <w:tcPrChange w:id="252" w:author="Milan Navrátil" w:date="2018-10-30T13:02:00Z">
              <w:tcPr>
                <w:tcW w:w="992" w:type="dxa"/>
                <w:gridSpan w:val="3"/>
              </w:tcPr>
            </w:tcPrChange>
          </w:tcPr>
          <w:p w14:paraId="61EF629C" w14:textId="77777777" w:rsidR="00F81D1B" w:rsidRPr="00E27C4D" w:rsidRDefault="00F81D1B" w:rsidP="0085754D">
            <w:r>
              <w:t>28p + 28</w:t>
            </w:r>
            <w:r w:rsidRPr="00E27C4D">
              <w:t>c</w:t>
            </w:r>
          </w:p>
        </w:tc>
        <w:tc>
          <w:tcPr>
            <w:tcW w:w="823" w:type="dxa"/>
            <w:tcPrChange w:id="253" w:author="Milan Navrátil" w:date="2018-10-30T13:02:00Z">
              <w:tcPr>
                <w:tcW w:w="823" w:type="dxa"/>
                <w:gridSpan w:val="3"/>
              </w:tcPr>
            </w:tcPrChange>
          </w:tcPr>
          <w:p w14:paraId="37A6E9CB" w14:textId="77777777" w:rsidR="00F81D1B" w:rsidRPr="00E27C4D" w:rsidRDefault="00F81D1B" w:rsidP="0085754D">
            <w:r w:rsidRPr="00E27C4D">
              <w:t>z, zk</w:t>
            </w:r>
          </w:p>
        </w:tc>
        <w:tc>
          <w:tcPr>
            <w:tcW w:w="737" w:type="dxa"/>
            <w:gridSpan w:val="2"/>
            <w:tcPrChange w:id="254" w:author="Milan Navrátil" w:date="2018-10-30T13:02:00Z">
              <w:tcPr>
                <w:tcW w:w="737" w:type="dxa"/>
                <w:gridSpan w:val="2"/>
              </w:tcPr>
            </w:tcPrChange>
          </w:tcPr>
          <w:p w14:paraId="1963D289" w14:textId="77777777" w:rsidR="00F81D1B" w:rsidRPr="00E27C4D" w:rsidRDefault="00F81D1B" w:rsidP="0085754D">
            <w:r w:rsidRPr="00E27C4D">
              <w:t>5</w:t>
            </w:r>
          </w:p>
        </w:tc>
        <w:tc>
          <w:tcPr>
            <w:tcW w:w="3685" w:type="dxa"/>
            <w:tcPrChange w:id="255" w:author="Milan Navrátil" w:date="2018-10-30T13:02:00Z">
              <w:tcPr>
                <w:tcW w:w="3685" w:type="dxa"/>
                <w:gridSpan w:val="6"/>
              </w:tcPr>
            </w:tcPrChange>
          </w:tcPr>
          <w:p w14:paraId="259097AE" w14:textId="61AFF1A9" w:rsidR="00F81D1B" w:rsidRPr="00E27C4D" w:rsidRDefault="00F81D1B" w:rsidP="00E6107D">
            <w:pPr>
              <w:jc w:val="left"/>
            </w:pPr>
            <w:r w:rsidRPr="00E05EA5">
              <w:rPr>
                <w:b/>
              </w:rPr>
              <w:t xml:space="preserve">doc. Ing. </w:t>
            </w:r>
            <w:r w:rsidR="003E2A1F">
              <w:rPr>
                <w:b/>
              </w:rPr>
              <w:t xml:space="preserve">Martin </w:t>
            </w:r>
            <w:r w:rsidRPr="00E05EA5">
              <w:rPr>
                <w:b/>
              </w:rPr>
              <w:t>Hromada, Ph.D.</w:t>
            </w:r>
            <w:r w:rsidRPr="00E27C4D">
              <w:t xml:space="preserve"> </w:t>
            </w:r>
            <w:r w:rsidR="003F41E4">
              <w:t>(</w:t>
            </w:r>
            <w:r w:rsidRPr="00E27C4D">
              <w:t>100</w:t>
            </w:r>
            <w:r>
              <w:t>%p)</w:t>
            </w:r>
          </w:p>
        </w:tc>
        <w:tc>
          <w:tcPr>
            <w:tcW w:w="567" w:type="dxa"/>
            <w:tcPrChange w:id="256" w:author="Milan Navrátil" w:date="2018-10-30T13:02:00Z">
              <w:tcPr>
                <w:tcW w:w="567" w:type="dxa"/>
                <w:gridSpan w:val="2"/>
              </w:tcPr>
            </w:tcPrChange>
          </w:tcPr>
          <w:p w14:paraId="3717B3BF" w14:textId="77777777" w:rsidR="00F81D1B" w:rsidRPr="00E27C4D" w:rsidRDefault="00F81D1B" w:rsidP="0085754D">
            <w:r w:rsidRPr="00E27C4D">
              <w:t>2/ZS</w:t>
            </w:r>
          </w:p>
        </w:tc>
        <w:tc>
          <w:tcPr>
            <w:tcW w:w="709" w:type="dxa"/>
            <w:gridSpan w:val="2"/>
            <w:tcPrChange w:id="257" w:author="Milan Navrátil" w:date="2018-10-30T13:02:00Z">
              <w:tcPr>
                <w:tcW w:w="709" w:type="dxa"/>
                <w:gridSpan w:val="2"/>
              </w:tcPr>
            </w:tcPrChange>
          </w:tcPr>
          <w:p w14:paraId="23576F72" w14:textId="77777777" w:rsidR="00F81D1B" w:rsidRPr="00E27C4D" w:rsidRDefault="00F81D1B" w:rsidP="0085754D">
            <w:r w:rsidRPr="00E27C4D">
              <w:t>PZ</w:t>
            </w:r>
          </w:p>
        </w:tc>
      </w:tr>
      <w:tr w:rsidR="00F81D1B" w:rsidRPr="00E27C4D" w14:paraId="5F207990" w14:textId="77777777" w:rsidTr="00186EB2">
        <w:trPr>
          <w:gridBefore w:val="1"/>
          <w:wBefore w:w="9" w:type="dxa"/>
          <w:trPrChange w:id="258" w:author="Milan Navrátil" w:date="2018-10-30T13:02:00Z">
            <w:trPr>
              <w:gridBefore w:val="3"/>
              <w:wBefore w:w="75" w:type="dxa"/>
            </w:trPr>
          </w:trPrChange>
        </w:trPr>
        <w:tc>
          <w:tcPr>
            <w:tcW w:w="3010" w:type="dxa"/>
            <w:gridSpan w:val="2"/>
            <w:tcPrChange w:id="259" w:author="Milan Navrátil" w:date="2018-10-30T13:02:00Z">
              <w:tcPr>
                <w:tcW w:w="3010" w:type="dxa"/>
                <w:gridSpan w:val="4"/>
              </w:tcPr>
            </w:tcPrChange>
          </w:tcPr>
          <w:p w14:paraId="7EDC64E7" w14:textId="77777777" w:rsidR="00F81D1B" w:rsidRPr="00E27C4D" w:rsidRDefault="00F81D1B" w:rsidP="0085754D">
            <w:r w:rsidRPr="00E27C4D">
              <w:t>Management bezpečnostního inženýrství</w:t>
            </w:r>
          </w:p>
        </w:tc>
        <w:tc>
          <w:tcPr>
            <w:tcW w:w="992" w:type="dxa"/>
            <w:tcPrChange w:id="260" w:author="Milan Navrátil" w:date="2018-10-30T13:02:00Z">
              <w:tcPr>
                <w:tcW w:w="992" w:type="dxa"/>
                <w:gridSpan w:val="3"/>
              </w:tcPr>
            </w:tcPrChange>
          </w:tcPr>
          <w:p w14:paraId="6817DF63" w14:textId="77777777" w:rsidR="00F81D1B" w:rsidRPr="00E27C4D" w:rsidRDefault="00F81D1B" w:rsidP="0085754D">
            <w:r w:rsidRPr="00E27C4D">
              <w:t>24p + 12s</w:t>
            </w:r>
          </w:p>
        </w:tc>
        <w:tc>
          <w:tcPr>
            <w:tcW w:w="823" w:type="dxa"/>
            <w:tcPrChange w:id="261" w:author="Milan Navrátil" w:date="2018-10-30T13:02:00Z">
              <w:tcPr>
                <w:tcW w:w="823" w:type="dxa"/>
                <w:gridSpan w:val="3"/>
              </w:tcPr>
            </w:tcPrChange>
          </w:tcPr>
          <w:p w14:paraId="76E1C156" w14:textId="77777777" w:rsidR="00F81D1B" w:rsidRPr="00E27C4D" w:rsidRDefault="00F81D1B" w:rsidP="0085754D">
            <w:r w:rsidRPr="00E27C4D">
              <w:t>z, zk</w:t>
            </w:r>
          </w:p>
        </w:tc>
        <w:tc>
          <w:tcPr>
            <w:tcW w:w="737" w:type="dxa"/>
            <w:gridSpan w:val="2"/>
            <w:tcPrChange w:id="262" w:author="Milan Navrátil" w:date="2018-10-30T13:02:00Z">
              <w:tcPr>
                <w:tcW w:w="737" w:type="dxa"/>
                <w:gridSpan w:val="2"/>
              </w:tcPr>
            </w:tcPrChange>
          </w:tcPr>
          <w:p w14:paraId="4DC3016B" w14:textId="77777777" w:rsidR="00F81D1B" w:rsidRPr="00E27C4D" w:rsidRDefault="00F81D1B" w:rsidP="0085754D">
            <w:r w:rsidRPr="00E27C4D">
              <w:t>5</w:t>
            </w:r>
          </w:p>
        </w:tc>
        <w:tc>
          <w:tcPr>
            <w:tcW w:w="3685" w:type="dxa"/>
            <w:tcPrChange w:id="263" w:author="Milan Navrátil" w:date="2018-10-30T13:02:00Z">
              <w:tcPr>
                <w:tcW w:w="3685" w:type="dxa"/>
                <w:gridSpan w:val="6"/>
              </w:tcPr>
            </w:tcPrChange>
          </w:tcPr>
          <w:p w14:paraId="4D1A4567" w14:textId="23359866" w:rsidR="00F81D1B" w:rsidRPr="00E27C4D" w:rsidRDefault="00F81D1B" w:rsidP="00E6107D">
            <w:pPr>
              <w:jc w:val="left"/>
            </w:pPr>
            <w:r w:rsidRPr="00E05EA5">
              <w:rPr>
                <w:b/>
              </w:rPr>
              <w:t xml:space="preserve">doc. Ing. </w:t>
            </w:r>
            <w:r w:rsidR="003E2A1F">
              <w:rPr>
                <w:b/>
              </w:rPr>
              <w:t xml:space="preserve">Martin </w:t>
            </w:r>
            <w:r w:rsidR="003F41E4">
              <w:rPr>
                <w:b/>
              </w:rPr>
              <w:t>Hromada, P</w:t>
            </w:r>
            <w:r w:rsidRPr="00E05EA5">
              <w:rPr>
                <w:b/>
              </w:rPr>
              <w:t>h.D.</w:t>
            </w:r>
            <w:r w:rsidR="003F41E4">
              <w:rPr>
                <w:b/>
              </w:rPr>
              <w:t xml:space="preserve"> </w:t>
            </w:r>
            <w:r w:rsidRPr="00E27C4D">
              <w:t>(100</w:t>
            </w:r>
            <w:r>
              <w:t>%p)</w:t>
            </w:r>
          </w:p>
        </w:tc>
        <w:tc>
          <w:tcPr>
            <w:tcW w:w="567" w:type="dxa"/>
            <w:tcPrChange w:id="264" w:author="Milan Navrátil" w:date="2018-10-30T13:02:00Z">
              <w:tcPr>
                <w:tcW w:w="567" w:type="dxa"/>
                <w:gridSpan w:val="2"/>
              </w:tcPr>
            </w:tcPrChange>
          </w:tcPr>
          <w:p w14:paraId="03E570F7" w14:textId="77777777" w:rsidR="00F81D1B" w:rsidRPr="00E27C4D" w:rsidRDefault="00F81D1B" w:rsidP="0085754D">
            <w:r w:rsidRPr="00E27C4D">
              <w:t>2/LS</w:t>
            </w:r>
          </w:p>
        </w:tc>
        <w:tc>
          <w:tcPr>
            <w:tcW w:w="709" w:type="dxa"/>
            <w:gridSpan w:val="2"/>
            <w:tcPrChange w:id="265" w:author="Milan Navrátil" w:date="2018-10-30T13:02:00Z">
              <w:tcPr>
                <w:tcW w:w="709" w:type="dxa"/>
                <w:gridSpan w:val="2"/>
              </w:tcPr>
            </w:tcPrChange>
          </w:tcPr>
          <w:p w14:paraId="142B6077" w14:textId="77777777" w:rsidR="00F81D1B" w:rsidRPr="00E27C4D" w:rsidRDefault="00F81D1B" w:rsidP="0085754D">
            <w:r w:rsidRPr="00E27C4D">
              <w:t>PZ</w:t>
            </w:r>
          </w:p>
        </w:tc>
      </w:tr>
      <w:tr w:rsidR="00F81D1B" w:rsidRPr="00E27C4D" w14:paraId="6624D494" w14:textId="77777777" w:rsidTr="00186EB2">
        <w:trPr>
          <w:gridBefore w:val="1"/>
          <w:wBefore w:w="9" w:type="dxa"/>
          <w:trPrChange w:id="266" w:author="Milan Navrátil" w:date="2018-10-30T13:02:00Z">
            <w:trPr>
              <w:gridBefore w:val="3"/>
              <w:wBefore w:w="75" w:type="dxa"/>
            </w:trPr>
          </w:trPrChange>
        </w:trPr>
        <w:tc>
          <w:tcPr>
            <w:tcW w:w="3010" w:type="dxa"/>
            <w:gridSpan w:val="2"/>
            <w:tcPrChange w:id="267" w:author="Milan Navrátil" w:date="2018-10-30T13:02:00Z">
              <w:tcPr>
                <w:tcW w:w="3010" w:type="dxa"/>
                <w:gridSpan w:val="4"/>
              </w:tcPr>
            </w:tcPrChange>
          </w:tcPr>
          <w:p w14:paraId="7BE47C53" w14:textId="77777777" w:rsidR="00F81D1B" w:rsidRPr="00E27C4D" w:rsidRDefault="00F81D1B" w:rsidP="0085754D">
            <w:r w:rsidRPr="00E27C4D">
              <w:t>Základy podnikatelství</w:t>
            </w:r>
          </w:p>
        </w:tc>
        <w:tc>
          <w:tcPr>
            <w:tcW w:w="992" w:type="dxa"/>
            <w:tcPrChange w:id="268" w:author="Milan Navrátil" w:date="2018-10-30T13:02:00Z">
              <w:tcPr>
                <w:tcW w:w="992" w:type="dxa"/>
                <w:gridSpan w:val="3"/>
              </w:tcPr>
            </w:tcPrChange>
          </w:tcPr>
          <w:p w14:paraId="07827564" w14:textId="77777777" w:rsidR="00F81D1B" w:rsidRPr="00E27C4D" w:rsidRDefault="00F81D1B" w:rsidP="0085754D">
            <w:r w:rsidRPr="00E27C4D">
              <w:t>24p + 12s</w:t>
            </w:r>
          </w:p>
        </w:tc>
        <w:tc>
          <w:tcPr>
            <w:tcW w:w="823" w:type="dxa"/>
            <w:tcPrChange w:id="269" w:author="Milan Navrátil" w:date="2018-10-30T13:02:00Z">
              <w:tcPr>
                <w:tcW w:w="823" w:type="dxa"/>
                <w:gridSpan w:val="3"/>
              </w:tcPr>
            </w:tcPrChange>
          </w:tcPr>
          <w:p w14:paraId="32DE2CE9" w14:textId="77777777" w:rsidR="00F81D1B" w:rsidRPr="00E27C4D" w:rsidRDefault="00F81D1B" w:rsidP="0085754D">
            <w:r w:rsidRPr="00E27C4D">
              <w:t>kl</w:t>
            </w:r>
            <w:r>
              <w:t>z</w:t>
            </w:r>
          </w:p>
        </w:tc>
        <w:tc>
          <w:tcPr>
            <w:tcW w:w="737" w:type="dxa"/>
            <w:gridSpan w:val="2"/>
            <w:tcPrChange w:id="270" w:author="Milan Navrátil" w:date="2018-10-30T13:02:00Z">
              <w:tcPr>
                <w:tcW w:w="737" w:type="dxa"/>
                <w:gridSpan w:val="2"/>
              </w:tcPr>
            </w:tcPrChange>
          </w:tcPr>
          <w:p w14:paraId="106DA73C" w14:textId="77777777" w:rsidR="00F81D1B" w:rsidRPr="00E27C4D" w:rsidRDefault="00F81D1B" w:rsidP="0085754D">
            <w:r w:rsidRPr="00E27C4D">
              <w:t>2</w:t>
            </w:r>
          </w:p>
        </w:tc>
        <w:tc>
          <w:tcPr>
            <w:tcW w:w="3685" w:type="dxa"/>
            <w:tcPrChange w:id="271" w:author="Milan Navrátil" w:date="2018-10-30T13:02:00Z">
              <w:tcPr>
                <w:tcW w:w="3685" w:type="dxa"/>
                <w:gridSpan w:val="6"/>
              </w:tcPr>
            </w:tcPrChange>
          </w:tcPr>
          <w:p w14:paraId="59B5724D" w14:textId="77777777" w:rsidR="00F81D1B" w:rsidRPr="00E27C4D" w:rsidRDefault="00F81D1B" w:rsidP="00E6107D">
            <w:pPr>
              <w:jc w:val="left"/>
            </w:pPr>
            <w:r w:rsidRPr="00E27C4D">
              <w:t>Ing. Petr Novák, Ph.D. (</w:t>
            </w:r>
            <w:r>
              <w:t>100 % p</w:t>
            </w:r>
            <w:r w:rsidRPr="00E27C4D">
              <w:t>)</w:t>
            </w:r>
          </w:p>
        </w:tc>
        <w:tc>
          <w:tcPr>
            <w:tcW w:w="567" w:type="dxa"/>
            <w:tcPrChange w:id="272" w:author="Milan Navrátil" w:date="2018-10-30T13:02:00Z">
              <w:tcPr>
                <w:tcW w:w="567" w:type="dxa"/>
                <w:gridSpan w:val="2"/>
              </w:tcPr>
            </w:tcPrChange>
          </w:tcPr>
          <w:p w14:paraId="20EED515" w14:textId="77777777" w:rsidR="00F81D1B" w:rsidRPr="00E27C4D" w:rsidRDefault="00F81D1B" w:rsidP="0085754D">
            <w:r w:rsidRPr="00E27C4D">
              <w:t>2/LS</w:t>
            </w:r>
          </w:p>
        </w:tc>
        <w:tc>
          <w:tcPr>
            <w:tcW w:w="709" w:type="dxa"/>
            <w:gridSpan w:val="2"/>
            <w:tcPrChange w:id="273" w:author="Milan Navrátil" w:date="2018-10-30T13:02:00Z">
              <w:tcPr>
                <w:tcW w:w="709" w:type="dxa"/>
                <w:gridSpan w:val="2"/>
              </w:tcPr>
            </w:tcPrChange>
          </w:tcPr>
          <w:p w14:paraId="057149B2" w14:textId="3E94BBB8" w:rsidR="00F81D1B" w:rsidRPr="00E27C4D" w:rsidRDefault="00822F6E" w:rsidP="0085754D">
            <w:ins w:id="274" w:author="Milan Navrátil" w:date="2018-11-15T12:59:00Z">
              <w:r w:rsidRPr="00300A0A">
                <w:t>-</w:t>
              </w:r>
            </w:ins>
          </w:p>
        </w:tc>
      </w:tr>
      <w:tr w:rsidR="00F81D1B" w:rsidRPr="00E27C4D" w14:paraId="49E6DEBF" w14:textId="77777777" w:rsidTr="00186EB2">
        <w:trPr>
          <w:gridBefore w:val="1"/>
          <w:wBefore w:w="9" w:type="dxa"/>
          <w:trPrChange w:id="275" w:author="Milan Navrátil" w:date="2018-10-30T13:02:00Z">
            <w:trPr>
              <w:gridBefore w:val="3"/>
              <w:wBefore w:w="75" w:type="dxa"/>
            </w:trPr>
          </w:trPrChange>
        </w:trPr>
        <w:tc>
          <w:tcPr>
            <w:tcW w:w="3010" w:type="dxa"/>
            <w:gridSpan w:val="2"/>
            <w:tcPrChange w:id="276" w:author="Milan Navrátil" w:date="2018-10-30T13:02:00Z">
              <w:tcPr>
                <w:tcW w:w="3010" w:type="dxa"/>
                <w:gridSpan w:val="4"/>
              </w:tcPr>
            </w:tcPrChange>
          </w:tcPr>
          <w:p w14:paraId="2DFC2455" w14:textId="77777777" w:rsidR="00F81D1B" w:rsidRPr="00E27C4D" w:rsidRDefault="00F81D1B" w:rsidP="0085754D">
            <w:r w:rsidRPr="00E27C4D">
              <w:t>Základy první pomoci</w:t>
            </w:r>
          </w:p>
        </w:tc>
        <w:tc>
          <w:tcPr>
            <w:tcW w:w="992" w:type="dxa"/>
            <w:tcPrChange w:id="277" w:author="Milan Navrátil" w:date="2018-10-30T13:02:00Z">
              <w:tcPr>
                <w:tcW w:w="992" w:type="dxa"/>
                <w:gridSpan w:val="3"/>
              </w:tcPr>
            </w:tcPrChange>
          </w:tcPr>
          <w:p w14:paraId="3D0AA04E" w14:textId="77777777" w:rsidR="00F81D1B" w:rsidRPr="00E27C4D" w:rsidRDefault="00F81D1B" w:rsidP="0085754D">
            <w:r>
              <w:t>3p+4c</w:t>
            </w:r>
          </w:p>
        </w:tc>
        <w:tc>
          <w:tcPr>
            <w:tcW w:w="823" w:type="dxa"/>
            <w:tcPrChange w:id="278" w:author="Milan Navrátil" w:date="2018-10-30T13:02:00Z">
              <w:tcPr>
                <w:tcW w:w="823" w:type="dxa"/>
                <w:gridSpan w:val="3"/>
              </w:tcPr>
            </w:tcPrChange>
          </w:tcPr>
          <w:p w14:paraId="5BB4987E" w14:textId="77777777" w:rsidR="00F81D1B" w:rsidRPr="00E27C4D" w:rsidRDefault="00F81D1B" w:rsidP="0085754D">
            <w:r w:rsidRPr="00E27C4D">
              <w:t>z</w:t>
            </w:r>
          </w:p>
        </w:tc>
        <w:tc>
          <w:tcPr>
            <w:tcW w:w="737" w:type="dxa"/>
            <w:gridSpan w:val="2"/>
            <w:tcPrChange w:id="279" w:author="Milan Navrátil" w:date="2018-10-30T13:02:00Z">
              <w:tcPr>
                <w:tcW w:w="737" w:type="dxa"/>
                <w:gridSpan w:val="2"/>
              </w:tcPr>
            </w:tcPrChange>
          </w:tcPr>
          <w:p w14:paraId="3A4AF08B" w14:textId="77777777" w:rsidR="00F81D1B" w:rsidRPr="00E27C4D" w:rsidRDefault="00F81D1B" w:rsidP="0085754D">
            <w:r w:rsidRPr="00E27C4D">
              <w:t>1</w:t>
            </w:r>
          </w:p>
        </w:tc>
        <w:tc>
          <w:tcPr>
            <w:tcW w:w="3685" w:type="dxa"/>
            <w:tcPrChange w:id="280" w:author="Milan Navrátil" w:date="2018-10-30T13:02:00Z">
              <w:tcPr>
                <w:tcW w:w="3685" w:type="dxa"/>
                <w:gridSpan w:val="6"/>
              </w:tcPr>
            </w:tcPrChange>
          </w:tcPr>
          <w:p w14:paraId="67FAC502" w14:textId="77777777" w:rsidR="00F81D1B" w:rsidRPr="00E27C4D" w:rsidRDefault="00F81D1B" w:rsidP="00E6107D">
            <w:pPr>
              <w:jc w:val="left"/>
            </w:pPr>
            <w:r w:rsidRPr="00E27C4D">
              <w:t>MUDr. Burget, (</w:t>
            </w:r>
            <w:r>
              <w:t>100 % p</w:t>
            </w:r>
            <w:r w:rsidRPr="00E27C4D">
              <w:t>)</w:t>
            </w:r>
          </w:p>
        </w:tc>
        <w:tc>
          <w:tcPr>
            <w:tcW w:w="567" w:type="dxa"/>
            <w:tcPrChange w:id="281" w:author="Milan Navrátil" w:date="2018-10-30T13:02:00Z">
              <w:tcPr>
                <w:tcW w:w="567" w:type="dxa"/>
                <w:gridSpan w:val="2"/>
              </w:tcPr>
            </w:tcPrChange>
          </w:tcPr>
          <w:p w14:paraId="1A64C6A1" w14:textId="77777777" w:rsidR="00F81D1B" w:rsidRPr="00E27C4D" w:rsidRDefault="00F81D1B" w:rsidP="0085754D">
            <w:r w:rsidRPr="00E27C4D">
              <w:t>2/LS</w:t>
            </w:r>
          </w:p>
        </w:tc>
        <w:tc>
          <w:tcPr>
            <w:tcW w:w="709" w:type="dxa"/>
            <w:gridSpan w:val="2"/>
            <w:tcPrChange w:id="282" w:author="Milan Navrátil" w:date="2018-10-30T13:02:00Z">
              <w:tcPr>
                <w:tcW w:w="709" w:type="dxa"/>
                <w:gridSpan w:val="2"/>
              </w:tcPr>
            </w:tcPrChange>
          </w:tcPr>
          <w:p w14:paraId="2724CD5B" w14:textId="219655DE" w:rsidR="00F81D1B" w:rsidRPr="00E27C4D" w:rsidRDefault="00822F6E" w:rsidP="0085754D">
            <w:ins w:id="283" w:author="Milan Navrátil" w:date="2018-11-15T12:59:00Z">
              <w:r w:rsidRPr="00300A0A">
                <w:t>-</w:t>
              </w:r>
            </w:ins>
          </w:p>
        </w:tc>
      </w:tr>
      <w:tr w:rsidR="00F81D1B" w:rsidRPr="00E27C4D" w14:paraId="50F92714" w14:textId="77777777" w:rsidTr="00186EB2">
        <w:trPr>
          <w:gridBefore w:val="1"/>
          <w:wBefore w:w="9" w:type="dxa"/>
          <w:trPrChange w:id="284" w:author="Milan Navrátil" w:date="2018-10-30T13:02:00Z">
            <w:trPr>
              <w:gridBefore w:val="3"/>
              <w:wBefore w:w="75" w:type="dxa"/>
            </w:trPr>
          </w:trPrChange>
        </w:trPr>
        <w:tc>
          <w:tcPr>
            <w:tcW w:w="3010" w:type="dxa"/>
            <w:gridSpan w:val="2"/>
            <w:tcPrChange w:id="285" w:author="Milan Navrátil" w:date="2018-10-30T13:02:00Z">
              <w:tcPr>
                <w:tcW w:w="3010" w:type="dxa"/>
                <w:gridSpan w:val="4"/>
              </w:tcPr>
            </w:tcPrChange>
          </w:tcPr>
          <w:p w14:paraId="38FC1230" w14:textId="77777777" w:rsidR="00F81D1B" w:rsidRDefault="00F81D1B" w:rsidP="0085754D">
            <w:r w:rsidRPr="00E27C4D">
              <w:t>Diplomová práce</w:t>
            </w:r>
          </w:p>
          <w:p w14:paraId="39529C3F" w14:textId="77777777" w:rsidR="00F81D1B" w:rsidRPr="00E27C4D" w:rsidRDefault="00F81D1B" w:rsidP="0085754D"/>
        </w:tc>
        <w:tc>
          <w:tcPr>
            <w:tcW w:w="992" w:type="dxa"/>
            <w:tcPrChange w:id="286" w:author="Milan Navrátil" w:date="2018-10-30T13:02:00Z">
              <w:tcPr>
                <w:tcW w:w="992" w:type="dxa"/>
                <w:gridSpan w:val="3"/>
              </w:tcPr>
            </w:tcPrChange>
          </w:tcPr>
          <w:p w14:paraId="3140EA70" w14:textId="77777777" w:rsidR="00F81D1B" w:rsidRPr="00E27C4D" w:rsidRDefault="00F81D1B" w:rsidP="0085754D">
            <w:r>
              <w:t>25</w:t>
            </w:r>
            <w:r w:rsidRPr="00E27C4D">
              <w:t>c</w:t>
            </w:r>
          </w:p>
        </w:tc>
        <w:tc>
          <w:tcPr>
            <w:tcW w:w="823" w:type="dxa"/>
            <w:tcPrChange w:id="287" w:author="Milan Navrátil" w:date="2018-10-30T13:02:00Z">
              <w:tcPr>
                <w:tcW w:w="823" w:type="dxa"/>
                <w:gridSpan w:val="3"/>
              </w:tcPr>
            </w:tcPrChange>
          </w:tcPr>
          <w:p w14:paraId="226EA474" w14:textId="77777777" w:rsidR="00F81D1B" w:rsidRPr="00E27C4D" w:rsidRDefault="00F81D1B" w:rsidP="0085754D">
            <w:r w:rsidRPr="00E27C4D">
              <w:t>z</w:t>
            </w:r>
          </w:p>
        </w:tc>
        <w:tc>
          <w:tcPr>
            <w:tcW w:w="737" w:type="dxa"/>
            <w:gridSpan w:val="2"/>
            <w:tcPrChange w:id="288" w:author="Milan Navrátil" w:date="2018-10-30T13:02:00Z">
              <w:tcPr>
                <w:tcW w:w="737" w:type="dxa"/>
                <w:gridSpan w:val="2"/>
              </w:tcPr>
            </w:tcPrChange>
          </w:tcPr>
          <w:p w14:paraId="09A7C0D9" w14:textId="77777777" w:rsidR="00F81D1B" w:rsidRPr="00E27C4D" w:rsidRDefault="00F81D1B" w:rsidP="0085754D">
            <w:r w:rsidRPr="00E27C4D">
              <w:t>24</w:t>
            </w:r>
          </w:p>
        </w:tc>
        <w:tc>
          <w:tcPr>
            <w:tcW w:w="3685" w:type="dxa"/>
            <w:tcPrChange w:id="289" w:author="Milan Navrátil" w:date="2018-10-30T13:02:00Z">
              <w:tcPr>
                <w:tcW w:w="3685" w:type="dxa"/>
                <w:gridSpan w:val="6"/>
              </w:tcPr>
            </w:tcPrChange>
          </w:tcPr>
          <w:p w14:paraId="039DFBFC" w14:textId="77777777" w:rsidR="00F81D1B" w:rsidRPr="00E27C4D" w:rsidRDefault="00F81D1B" w:rsidP="00E6107D">
            <w:pPr>
              <w:jc w:val="left"/>
            </w:pPr>
            <w:r w:rsidRPr="00E27C4D">
              <w:t>doc. RNDr. Vojtěch Křesálek, CSc.</w:t>
            </w:r>
            <w:r>
              <w:t xml:space="preserve"> </w:t>
            </w:r>
            <w:r>
              <w:br/>
            </w:r>
            <w:r w:rsidRPr="00E27C4D">
              <w:t>(100</w:t>
            </w:r>
            <w:r>
              <w:t xml:space="preserve"> </w:t>
            </w:r>
            <w:r w:rsidRPr="00E27C4D">
              <w:t>%</w:t>
            </w:r>
            <w:r>
              <w:t xml:space="preserve"> c</w:t>
            </w:r>
            <w:r w:rsidRPr="00E27C4D">
              <w:t>)</w:t>
            </w:r>
          </w:p>
        </w:tc>
        <w:tc>
          <w:tcPr>
            <w:tcW w:w="567" w:type="dxa"/>
            <w:tcPrChange w:id="290" w:author="Milan Navrátil" w:date="2018-10-30T13:02:00Z">
              <w:tcPr>
                <w:tcW w:w="567" w:type="dxa"/>
                <w:gridSpan w:val="2"/>
              </w:tcPr>
            </w:tcPrChange>
          </w:tcPr>
          <w:p w14:paraId="5ED89A08" w14:textId="77777777" w:rsidR="00F81D1B" w:rsidRPr="00E27C4D" w:rsidRDefault="00F81D1B" w:rsidP="0085754D">
            <w:r w:rsidRPr="00E27C4D">
              <w:t>2/LS</w:t>
            </w:r>
          </w:p>
        </w:tc>
        <w:tc>
          <w:tcPr>
            <w:tcW w:w="709" w:type="dxa"/>
            <w:gridSpan w:val="2"/>
            <w:tcPrChange w:id="291" w:author="Milan Navrátil" w:date="2018-10-30T13:02:00Z">
              <w:tcPr>
                <w:tcW w:w="709" w:type="dxa"/>
                <w:gridSpan w:val="2"/>
              </w:tcPr>
            </w:tcPrChange>
          </w:tcPr>
          <w:p w14:paraId="369A1A8B" w14:textId="1A04BA0B" w:rsidR="00F81D1B" w:rsidRPr="00E27C4D" w:rsidRDefault="00822F6E" w:rsidP="0085754D">
            <w:ins w:id="292" w:author="Milan Navrátil" w:date="2018-11-15T12:59:00Z">
              <w:r w:rsidRPr="00300A0A">
                <w:t>-</w:t>
              </w:r>
            </w:ins>
          </w:p>
        </w:tc>
      </w:tr>
      <w:tr w:rsidR="00186EB2" w14:paraId="20516E4D" w14:textId="77777777" w:rsidTr="00186EB2">
        <w:trPr>
          <w:ins w:id="293" w:author="Milan Navrátil" w:date="2018-10-30T13:01:00Z"/>
          <w:trPrChange w:id="294" w:author="Milan Navrátil" w:date="2018-10-30T13:02:00Z">
            <w:trPr>
              <w:gridBefore w:val="2"/>
              <w:gridAfter w:val="0"/>
              <w:wAfter w:w="1313" w:type="dxa"/>
            </w:trPr>
          </w:trPrChange>
        </w:trPr>
        <w:tc>
          <w:tcPr>
            <w:tcW w:w="10532" w:type="dxa"/>
            <w:gridSpan w:val="11"/>
            <w:shd w:val="clear" w:color="auto" w:fill="F7CAAC"/>
            <w:tcPrChange w:id="295" w:author="Milan Navrátil" w:date="2018-10-30T13:02:00Z">
              <w:tcPr>
                <w:tcW w:w="9285" w:type="dxa"/>
                <w:gridSpan w:val="18"/>
                <w:shd w:val="clear" w:color="auto" w:fill="F7CAAC"/>
              </w:tcPr>
            </w:tcPrChange>
          </w:tcPr>
          <w:p w14:paraId="6EC540BC" w14:textId="48ED8E1B" w:rsidR="00186EB2" w:rsidRDefault="00186EB2" w:rsidP="004B5E18">
            <w:pPr>
              <w:jc w:val="center"/>
              <w:rPr>
                <w:ins w:id="296" w:author="Milan Navrátil" w:date="2018-10-30T13:01:00Z"/>
                <w:b/>
                <w:sz w:val="22"/>
              </w:rPr>
            </w:pPr>
            <w:ins w:id="297" w:author="Milan Navrátil" w:date="2018-10-30T13:01:00Z">
              <w:r>
                <w:rPr>
                  <w:b/>
                  <w:sz w:val="22"/>
                </w:rPr>
                <w:t xml:space="preserve">Povinně volitelné předměty </w:t>
              </w:r>
              <w:del w:id="298" w:author="Jiří Vojtěšek" w:date="2018-11-26T12:11:00Z">
                <w:r w:rsidDel="004B5E18">
                  <w:rPr>
                    <w:b/>
                    <w:sz w:val="22"/>
                  </w:rPr>
                  <w:delText>- skupina 1</w:delText>
                </w:r>
              </w:del>
            </w:ins>
          </w:p>
        </w:tc>
      </w:tr>
      <w:tr w:rsidR="00186EB2" w14:paraId="51DDCD32" w14:textId="77777777" w:rsidTr="00197F45">
        <w:trPr>
          <w:ins w:id="299" w:author="Milan Navrátil" w:date="2018-10-30T13:01:00Z"/>
          <w:trPrChange w:id="300" w:author="Milan Navrátil" w:date="2018-10-31T19:47:00Z">
            <w:trPr>
              <w:gridBefore w:val="2"/>
              <w:gridAfter w:val="0"/>
              <w:wAfter w:w="1313" w:type="dxa"/>
            </w:trPr>
          </w:trPrChange>
        </w:trPr>
        <w:tc>
          <w:tcPr>
            <w:tcW w:w="3019" w:type="dxa"/>
            <w:gridSpan w:val="3"/>
            <w:tcPrChange w:id="301" w:author="Milan Navrátil" w:date="2018-10-31T19:47:00Z">
              <w:tcPr>
                <w:tcW w:w="2375" w:type="dxa"/>
                <w:gridSpan w:val="2"/>
              </w:tcPr>
            </w:tcPrChange>
          </w:tcPr>
          <w:p w14:paraId="6F013924" w14:textId="51D2FD18" w:rsidR="00186EB2" w:rsidRDefault="00AA62DD">
            <w:pPr>
              <w:rPr>
                <w:ins w:id="302" w:author="Milan Navrátil" w:date="2018-10-30T13:01:00Z"/>
              </w:rPr>
            </w:pPr>
            <w:ins w:id="303" w:author="Milan Navrátil" w:date="2018-10-31T19:41:00Z">
              <w:r>
                <w:t>nejsou</w:t>
              </w:r>
            </w:ins>
          </w:p>
        </w:tc>
        <w:tc>
          <w:tcPr>
            <w:tcW w:w="992" w:type="dxa"/>
            <w:tcPrChange w:id="304" w:author="Milan Navrátil" w:date="2018-10-31T19:47:00Z">
              <w:tcPr>
                <w:tcW w:w="1134" w:type="dxa"/>
                <w:gridSpan w:val="4"/>
              </w:tcPr>
            </w:tcPrChange>
          </w:tcPr>
          <w:p w14:paraId="1CFA0A9F" w14:textId="77777777" w:rsidR="00186EB2" w:rsidRDefault="00186EB2">
            <w:pPr>
              <w:rPr>
                <w:ins w:id="305" w:author="Milan Navrátil" w:date="2018-10-30T13:01:00Z"/>
              </w:rPr>
            </w:pPr>
          </w:p>
        </w:tc>
        <w:tc>
          <w:tcPr>
            <w:tcW w:w="851" w:type="dxa"/>
            <w:gridSpan w:val="2"/>
            <w:tcPrChange w:id="306" w:author="Milan Navrátil" w:date="2018-10-31T19:47:00Z">
              <w:tcPr>
                <w:tcW w:w="993" w:type="dxa"/>
                <w:gridSpan w:val="3"/>
              </w:tcPr>
            </w:tcPrChange>
          </w:tcPr>
          <w:p w14:paraId="3F764902" w14:textId="77777777" w:rsidR="00186EB2" w:rsidRDefault="00186EB2">
            <w:pPr>
              <w:rPr>
                <w:ins w:id="307" w:author="Milan Navrátil" w:date="2018-10-30T13:01:00Z"/>
              </w:rPr>
            </w:pPr>
          </w:p>
        </w:tc>
        <w:tc>
          <w:tcPr>
            <w:tcW w:w="709" w:type="dxa"/>
            <w:tcPrChange w:id="308" w:author="Milan Navrátil" w:date="2018-10-31T19:47:00Z">
              <w:tcPr>
                <w:tcW w:w="1559" w:type="dxa"/>
                <w:gridSpan w:val="5"/>
              </w:tcPr>
            </w:tcPrChange>
          </w:tcPr>
          <w:p w14:paraId="37DBA400" w14:textId="77777777" w:rsidR="00186EB2" w:rsidRDefault="00186EB2">
            <w:pPr>
              <w:rPr>
                <w:ins w:id="309" w:author="Milan Navrátil" w:date="2018-10-30T13:01:00Z"/>
              </w:rPr>
            </w:pPr>
          </w:p>
        </w:tc>
        <w:tc>
          <w:tcPr>
            <w:tcW w:w="3685" w:type="dxa"/>
            <w:tcPrChange w:id="310" w:author="Milan Navrátil" w:date="2018-10-31T19:47:00Z">
              <w:tcPr>
                <w:tcW w:w="1417" w:type="dxa"/>
              </w:tcPr>
            </w:tcPrChange>
          </w:tcPr>
          <w:p w14:paraId="002F586A" w14:textId="77777777" w:rsidR="00186EB2" w:rsidRDefault="00186EB2">
            <w:pPr>
              <w:rPr>
                <w:ins w:id="311" w:author="Milan Navrátil" w:date="2018-10-30T13:01:00Z"/>
              </w:rPr>
            </w:pPr>
          </w:p>
        </w:tc>
        <w:tc>
          <w:tcPr>
            <w:tcW w:w="567" w:type="dxa"/>
            <w:tcPrChange w:id="312" w:author="Milan Navrátil" w:date="2018-10-31T19:47:00Z">
              <w:tcPr>
                <w:tcW w:w="993" w:type="dxa"/>
              </w:tcPr>
            </w:tcPrChange>
          </w:tcPr>
          <w:p w14:paraId="335F87C4" w14:textId="77777777" w:rsidR="00186EB2" w:rsidRDefault="00186EB2">
            <w:pPr>
              <w:rPr>
                <w:ins w:id="313" w:author="Milan Navrátil" w:date="2018-10-30T13:01:00Z"/>
              </w:rPr>
            </w:pPr>
          </w:p>
        </w:tc>
        <w:tc>
          <w:tcPr>
            <w:tcW w:w="709" w:type="dxa"/>
            <w:gridSpan w:val="2"/>
            <w:tcPrChange w:id="314" w:author="Milan Navrátil" w:date="2018-10-31T19:47:00Z">
              <w:tcPr>
                <w:tcW w:w="814" w:type="dxa"/>
                <w:gridSpan w:val="2"/>
              </w:tcPr>
            </w:tcPrChange>
          </w:tcPr>
          <w:p w14:paraId="72E838F4" w14:textId="77777777" w:rsidR="00186EB2" w:rsidRDefault="00186EB2">
            <w:pPr>
              <w:rPr>
                <w:ins w:id="315" w:author="Milan Navrátil" w:date="2018-10-30T13:01:00Z"/>
              </w:rPr>
            </w:pPr>
          </w:p>
        </w:tc>
      </w:tr>
      <w:tr w:rsidR="004B5E18" w:rsidRPr="00E27C4D" w14:paraId="60C97A8D" w14:textId="77777777" w:rsidTr="00050410">
        <w:trPr>
          <w:gridBefore w:val="1"/>
          <w:wBefore w:w="9" w:type="dxa"/>
          <w:ins w:id="316" w:author="Jiří Vojtěšek" w:date="2018-11-26T12:11:00Z"/>
        </w:trPr>
        <w:tc>
          <w:tcPr>
            <w:tcW w:w="10523" w:type="dxa"/>
            <w:gridSpan w:val="10"/>
            <w:shd w:val="clear" w:color="auto" w:fill="F7CAAC"/>
          </w:tcPr>
          <w:p w14:paraId="5E5AE9D5" w14:textId="3A60A1D3" w:rsidR="004B5E18" w:rsidRPr="00E27C4D" w:rsidRDefault="004B5E18" w:rsidP="00050410">
            <w:pPr>
              <w:jc w:val="center"/>
              <w:rPr>
                <w:ins w:id="317" w:author="Jiří Vojtěšek" w:date="2018-11-26T12:11:00Z"/>
                <w:b/>
                <w:sz w:val="22"/>
              </w:rPr>
            </w:pPr>
            <w:ins w:id="318" w:author="Jiří Vojtěšek" w:date="2018-11-26T12:11:00Z">
              <w:r>
                <w:rPr>
                  <w:b/>
                  <w:sz w:val="22"/>
                </w:rPr>
                <w:t>Volitel</w:t>
              </w:r>
              <w:r w:rsidRPr="00E27C4D">
                <w:rPr>
                  <w:b/>
                  <w:sz w:val="22"/>
                </w:rPr>
                <w:t>né předměty</w:t>
              </w:r>
            </w:ins>
          </w:p>
        </w:tc>
      </w:tr>
      <w:tr w:rsidR="004B5E18" w14:paraId="418EC581" w14:textId="77777777" w:rsidTr="00197F45">
        <w:trPr>
          <w:ins w:id="319" w:author="Jiří Vojtěšek" w:date="2018-11-26T12:11:00Z"/>
        </w:trPr>
        <w:tc>
          <w:tcPr>
            <w:tcW w:w="3019" w:type="dxa"/>
            <w:gridSpan w:val="3"/>
          </w:tcPr>
          <w:p w14:paraId="588CBC57" w14:textId="50FD2124" w:rsidR="004B5E18" w:rsidRDefault="004B5E18">
            <w:pPr>
              <w:rPr>
                <w:ins w:id="320" w:author="Jiří Vojtěšek" w:date="2018-11-26T12:11:00Z"/>
              </w:rPr>
            </w:pPr>
            <w:ins w:id="321" w:author="Jiří Vojtěšek" w:date="2018-11-26T12:11:00Z">
              <w:r>
                <w:t>nejsou</w:t>
              </w:r>
            </w:ins>
          </w:p>
        </w:tc>
        <w:tc>
          <w:tcPr>
            <w:tcW w:w="992" w:type="dxa"/>
          </w:tcPr>
          <w:p w14:paraId="2A223C69" w14:textId="77777777" w:rsidR="004B5E18" w:rsidRDefault="004B5E18">
            <w:pPr>
              <w:rPr>
                <w:ins w:id="322" w:author="Jiří Vojtěšek" w:date="2018-11-26T12:11:00Z"/>
              </w:rPr>
            </w:pPr>
          </w:p>
        </w:tc>
        <w:tc>
          <w:tcPr>
            <w:tcW w:w="851" w:type="dxa"/>
            <w:gridSpan w:val="2"/>
          </w:tcPr>
          <w:p w14:paraId="7E7443B6" w14:textId="77777777" w:rsidR="004B5E18" w:rsidRDefault="004B5E18">
            <w:pPr>
              <w:rPr>
                <w:ins w:id="323" w:author="Jiří Vojtěšek" w:date="2018-11-26T12:11:00Z"/>
              </w:rPr>
            </w:pPr>
          </w:p>
        </w:tc>
        <w:tc>
          <w:tcPr>
            <w:tcW w:w="709" w:type="dxa"/>
          </w:tcPr>
          <w:p w14:paraId="4D568677" w14:textId="77777777" w:rsidR="004B5E18" w:rsidRDefault="004B5E18">
            <w:pPr>
              <w:rPr>
                <w:ins w:id="324" w:author="Jiří Vojtěšek" w:date="2018-11-26T12:11:00Z"/>
              </w:rPr>
            </w:pPr>
          </w:p>
        </w:tc>
        <w:tc>
          <w:tcPr>
            <w:tcW w:w="3685" w:type="dxa"/>
          </w:tcPr>
          <w:p w14:paraId="0B716C0F" w14:textId="77777777" w:rsidR="004B5E18" w:rsidRDefault="004B5E18">
            <w:pPr>
              <w:rPr>
                <w:ins w:id="325" w:author="Jiří Vojtěšek" w:date="2018-11-26T12:11:00Z"/>
              </w:rPr>
            </w:pPr>
          </w:p>
        </w:tc>
        <w:tc>
          <w:tcPr>
            <w:tcW w:w="567" w:type="dxa"/>
          </w:tcPr>
          <w:p w14:paraId="194B3359" w14:textId="77777777" w:rsidR="004B5E18" w:rsidRDefault="004B5E18">
            <w:pPr>
              <w:rPr>
                <w:ins w:id="326" w:author="Jiří Vojtěšek" w:date="2018-11-26T12:11:00Z"/>
              </w:rPr>
            </w:pPr>
          </w:p>
        </w:tc>
        <w:tc>
          <w:tcPr>
            <w:tcW w:w="709" w:type="dxa"/>
            <w:gridSpan w:val="2"/>
          </w:tcPr>
          <w:p w14:paraId="74FDA423" w14:textId="77777777" w:rsidR="004B5E18" w:rsidRDefault="004B5E18">
            <w:pPr>
              <w:rPr>
                <w:ins w:id="327" w:author="Jiří Vojtěšek" w:date="2018-11-26T12:11:00Z"/>
              </w:rPr>
            </w:pPr>
          </w:p>
        </w:tc>
      </w:tr>
      <w:tr w:rsidR="00F81D1B" w:rsidRPr="00E27C4D" w14:paraId="64043F87" w14:textId="77777777" w:rsidTr="00197F45">
        <w:trPr>
          <w:gridBefore w:val="1"/>
          <w:wBefore w:w="9" w:type="dxa"/>
          <w:trPrChange w:id="328" w:author="Milan Navrátil" w:date="2018-10-31T19:42:00Z">
            <w:trPr>
              <w:gridBefore w:val="3"/>
              <w:wBefore w:w="75" w:type="dxa"/>
            </w:trPr>
          </w:trPrChange>
        </w:trPr>
        <w:tc>
          <w:tcPr>
            <w:tcW w:w="10351" w:type="dxa"/>
            <w:gridSpan w:val="9"/>
            <w:shd w:val="clear" w:color="auto" w:fill="F7CAAC"/>
            <w:tcPrChange w:id="329" w:author="Milan Navrátil" w:date="2018-10-31T19:42:00Z">
              <w:tcPr>
                <w:tcW w:w="4002" w:type="dxa"/>
                <w:gridSpan w:val="7"/>
                <w:shd w:val="clear" w:color="auto" w:fill="F7CAAC"/>
              </w:tcPr>
            </w:tcPrChange>
          </w:tcPr>
          <w:p w14:paraId="015D0947" w14:textId="77777777" w:rsidR="00F81D1B" w:rsidRPr="00E27C4D" w:rsidRDefault="00F81D1B" w:rsidP="0085754D">
            <w:pPr>
              <w:rPr>
                <w:b/>
              </w:rPr>
            </w:pPr>
            <w:r w:rsidRPr="00E27C4D">
              <w:rPr>
                <w:b/>
              </w:rPr>
              <w:t xml:space="preserve"> Součásti SZZ a jejich obsah</w:t>
            </w:r>
          </w:p>
        </w:tc>
        <w:tc>
          <w:tcPr>
            <w:tcW w:w="172" w:type="dxa"/>
            <w:tcBorders>
              <w:bottom w:val="nil"/>
            </w:tcBorders>
            <w:tcPrChange w:id="330" w:author="Milan Navrátil" w:date="2018-10-31T19:42:00Z">
              <w:tcPr>
                <w:tcW w:w="6521" w:type="dxa"/>
                <w:gridSpan w:val="15"/>
                <w:tcBorders>
                  <w:bottom w:val="nil"/>
                </w:tcBorders>
              </w:tcPr>
            </w:tcPrChange>
          </w:tcPr>
          <w:p w14:paraId="6939A88E" w14:textId="77777777" w:rsidR="00F81D1B" w:rsidRPr="00E27C4D" w:rsidRDefault="00F81D1B" w:rsidP="0085754D"/>
        </w:tc>
      </w:tr>
      <w:tr w:rsidR="00F81D1B" w:rsidRPr="00E27C4D" w14:paraId="7203DE2A" w14:textId="77777777" w:rsidTr="00186EB2">
        <w:trPr>
          <w:gridBefore w:val="1"/>
          <w:wBefore w:w="9" w:type="dxa"/>
          <w:trHeight w:val="1370"/>
          <w:trPrChange w:id="331" w:author="Milan Navrátil" w:date="2018-10-30T13:02:00Z">
            <w:trPr>
              <w:gridBefore w:val="3"/>
              <w:wBefore w:w="75" w:type="dxa"/>
              <w:trHeight w:val="1370"/>
            </w:trPr>
          </w:trPrChange>
        </w:trPr>
        <w:tc>
          <w:tcPr>
            <w:tcW w:w="10523" w:type="dxa"/>
            <w:gridSpan w:val="10"/>
            <w:tcBorders>
              <w:top w:val="nil"/>
            </w:tcBorders>
            <w:tcPrChange w:id="332" w:author="Milan Navrátil" w:date="2018-10-30T13:02:00Z">
              <w:tcPr>
                <w:tcW w:w="10523" w:type="dxa"/>
                <w:gridSpan w:val="22"/>
                <w:tcBorders>
                  <w:top w:val="nil"/>
                </w:tcBorders>
              </w:tcPr>
            </w:tcPrChange>
          </w:tcPr>
          <w:p w14:paraId="11312D8E" w14:textId="3A174912" w:rsidR="00E55DE7" w:rsidRPr="00E05EA5" w:rsidDel="001F7655" w:rsidRDefault="00E55DE7" w:rsidP="00E55DE7">
            <w:pPr>
              <w:rPr>
                <w:del w:id="333" w:author="Milan Navrátil" w:date="2018-11-12T13:47:00Z"/>
              </w:rPr>
            </w:pPr>
            <w:r w:rsidRPr="00E05EA5">
              <w:t xml:space="preserve">SZZ se skládá z obhajoby diplomové práce a ze státní zkoušky, </w:t>
            </w:r>
            <w:ins w:id="334" w:author="Milan Navrátil" w:date="2018-11-12T13:47:00Z">
              <w:r w:rsidR="001F7655" w:rsidRPr="00E05EA5">
                <w:t>skládající se ze dvou</w:t>
              </w:r>
              <w:r w:rsidR="001F7655">
                <w:t xml:space="preserve"> povinných</w:t>
              </w:r>
              <w:r w:rsidR="001F7655" w:rsidRPr="00E05EA5">
                <w:t xml:space="preserve"> </w:t>
              </w:r>
              <w:r w:rsidR="001F7655">
                <w:t>tematických okruhů</w:t>
              </w:r>
              <w:r w:rsidR="001F7655" w:rsidRPr="00E05EA5">
                <w:t xml:space="preserve"> a jednoho povinně volitelného</w:t>
              </w:r>
              <w:r w:rsidR="001F7655">
                <w:t xml:space="preserve"> tematického okruhu</w:t>
              </w:r>
              <w:r w:rsidR="001F7655" w:rsidRPr="00E05EA5">
                <w:t>.</w:t>
              </w:r>
            </w:ins>
            <w:del w:id="335" w:author="Milan Navrátil" w:date="2018-11-12T13:47:00Z">
              <w:r w:rsidRPr="00E05EA5" w:rsidDel="001F7655">
                <w:delText>skládající se ze dvou povinných předmětů a jednoho povinně volitelného předmětu.</w:delText>
              </w:r>
            </w:del>
          </w:p>
          <w:p w14:paraId="26AD5231" w14:textId="20DC5027" w:rsidR="00E55DE7" w:rsidRDefault="00E55DE7" w:rsidP="00E55DE7">
            <w:pPr>
              <w:rPr>
                <w:ins w:id="336" w:author="Milan Navrátil" w:date="2018-11-12T13:47:00Z"/>
                <w:u w:val="single"/>
              </w:rPr>
            </w:pPr>
          </w:p>
          <w:p w14:paraId="3EFBAC21" w14:textId="77777777" w:rsidR="001F7655" w:rsidRPr="00E27C4D" w:rsidRDefault="001F7655" w:rsidP="00E55DE7">
            <w:pPr>
              <w:rPr>
                <w:u w:val="single"/>
              </w:rPr>
            </w:pPr>
          </w:p>
          <w:p w14:paraId="6236DEB7" w14:textId="0F21A66F" w:rsidR="00E55DE7" w:rsidRPr="00E27C4D" w:rsidRDefault="00E55DE7" w:rsidP="00E55DE7">
            <w:pPr>
              <w:rPr>
                <w:u w:val="single"/>
              </w:rPr>
            </w:pPr>
            <w:r w:rsidRPr="00E27C4D">
              <w:rPr>
                <w:u w:val="single"/>
              </w:rPr>
              <w:t xml:space="preserve">Povinné </w:t>
            </w:r>
            <w:del w:id="337" w:author="Milan Navrátil" w:date="2018-11-13T12:31:00Z">
              <w:r w:rsidRPr="00E27C4D" w:rsidDel="00D82EB0">
                <w:rPr>
                  <w:u w:val="single"/>
                </w:rPr>
                <w:delText>předměty</w:delText>
              </w:r>
            </w:del>
            <w:ins w:id="338" w:author="Milan Navrátil" w:date="2018-11-13T12:31:00Z">
              <w:r w:rsidR="00D82EB0">
                <w:rPr>
                  <w:u w:val="single"/>
                </w:rPr>
                <w:t>tematické okruhy</w:t>
              </w:r>
            </w:ins>
          </w:p>
          <w:p w14:paraId="6E0B062B" w14:textId="77777777" w:rsidR="00E55DE7" w:rsidRPr="00E27C4D" w:rsidRDefault="00E55DE7" w:rsidP="00E55DE7">
            <w:pPr>
              <w:rPr>
                <w:u w:val="single"/>
              </w:rPr>
            </w:pPr>
          </w:p>
          <w:p w14:paraId="37F88AD8" w14:textId="77777777" w:rsidR="00E55DE7" w:rsidRPr="00E27C4D" w:rsidRDefault="00E55DE7" w:rsidP="00E55DE7">
            <w:r w:rsidRPr="00E27C4D">
              <w:rPr>
                <w:b/>
              </w:rPr>
              <w:lastRenderedPageBreak/>
              <w:t xml:space="preserve">Technické prostředky bezpečnostních systémů </w:t>
            </w:r>
            <w:r w:rsidRPr="00E27C4D">
              <w:t>(Požární ochrana</w:t>
            </w:r>
            <w:r>
              <w:t>, Pokročilé</w:t>
            </w:r>
            <w:r w:rsidRPr="00E27C4D">
              <w:t xml:space="preserve"> bezpečnostní technologie</w:t>
            </w:r>
            <w:r>
              <w:t xml:space="preserve">, </w:t>
            </w:r>
            <w:r w:rsidRPr="00E27C4D">
              <w:t>Elektronické zabezpečovací a přístupové systémy</w:t>
            </w:r>
            <w:r>
              <w:t xml:space="preserve">, </w:t>
            </w:r>
            <w:r w:rsidRPr="00E27C4D">
              <w:t>Kamerové systémy</w:t>
            </w:r>
            <w:r>
              <w:t xml:space="preserve">, </w:t>
            </w:r>
            <w:r w:rsidRPr="00E27C4D">
              <w:t>Projektování integrovaných systémů).</w:t>
            </w:r>
          </w:p>
          <w:p w14:paraId="54F3579C" w14:textId="77777777" w:rsidR="00E55DE7" w:rsidRPr="00E27C4D" w:rsidRDefault="00E55DE7" w:rsidP="00E55DE7"/>
          <w:p w14:paraId="7DD3C6F9" w14:textId="77777777" w:rsidR="00910BB6" w:rsidRDefault="00E55DE7" w:rsidP="00E55DE7">
            <w:pPr>
              <w:rPr>
                <w:ins w:id="339" w:author="Milan Navrátil" w:date="2018-11-15T10:55:00Z"/>
              </w:rPr>
            </w:pPr>
            <w:r w:rsidRPr="00E27C4D">
              <w:rPr>
                <w:b/>
              </w:rPr>
              <w:t xml:space="preserve">Management bezpečnostního inženýrství </w:t>
            </w:r>
            <w:r w:rsidRPr="00E27C4D">
              <w:t>(Bezpečnost veřejných akcí</w:t>
            </w:r>
            <w:r>
              <w:t xml:space="preserve">, </w:t>
            </w:r>
            <w:r w:rsidRPr="00E27C4D">
              <w:t>Ochrana obyvatelstva</w:t>
            </w:r>
            <w:r>
              <w:t xml:space="preserve">, </w:t>
            </w:r>
            <w:r w:rsidRPr="00E27C4D">
              <w:t>Bezpečnostní futurologie</w:t>
            </w:r>
            <w:r>
              <w:t>,</w:t>
            </w:r>
            <w:r w:rsidRPr="00E27C4D">
              <w:t xml:space="preserve"> Management bezpečnostního inženýrství</w:t>
            </w:r>
            <w:r w:rsidRPr="00E27C4D" w:rsidDel="00005F0D">
              <w:t>).</w:t>
            </w:r>
          </w:p>
          <w:p w14:paraId="1674DF08" w14:textId="3B0D2AD2" w:rsidR="00E55DE7" w:rsidRDefault="00E55DE7" w:rsidP="00E55DE7">
            <w:pPr>
              <w:rPr>
                <w:ins w:id="340" w:author="Milan Navrátil" w:date="2018-11-13T12:41:00Z"/>
              </w:rPr>
            </w:pPr>
            <w:del w:id="341" w:author="Milan Navrátil" w:date="2018-11-15T10:55:00Z">
              <w:r w:rsidRPr="00E27C4D" w:rsidDel="00910BB6">
                <w:delText xml:space="preserve">  </w:delText>
              </w:r>
            </w:del>
            <w:r w:rsidRPr="00E27C4D" w:rsidDel="00005F0D">
              <w:t>Pozn.</w:t>
            </w:r>
            <w:ins w:id="342" w:author="Milan Navrátil" w:date="2018-11-15T10:55:00Z">
              <w:r w:rsidR="00910BB6">
                <w:t>:</w:t>
              </w:r>
            </w:ins>
            <w:r w:rsidRPr="00E27C4D">
              <w:t xml:space="preserve"> </w:t>
            </w:r>
            <w:ins w:id="343" w:author="Milan Navrátil" w:date="2018-11-15T12:45:00Z">
              <w:r w:rsidR="0003741D">
                <w:t>U</w:t>
              </w:r>
            </w:ins>
            <w:del w:id="344" w:author="Milan Navrátil" w:date="2018-11-15T12:45:00Z">
              <w:r w:rsidRPr="00E27C4D" w:rsidDel="0003741D">
                <w:delText>u</w:delText>
              </w:r>
            </w:del>
            <w:r w:rsidRPr="00E27C4D">
              <w:t xml:space="preserve"> tohoto </w:t>
            </w:r>
            <w:del w:id="345" w:author="Milan Navrátil" w:date="2018-11-15T10:55:00Z">
              <w:r w:rsidRPr="00E27C4D" w:rsidDel="00910BB6">
                <w:delText xml:space="preserve">předmětu </w:delText>
              </w:r>
            </w:del>
            <w:ins w:id="346" w:author="Milan Navrátil" w:date="2018-11-15T10:55:00Z">
              <w:r w:rsidR="00910BB6">
                <w:t>okruhu</w:t>
              </w:r>
              <w:r w:rsidR="00910BB6" w:rsidRPr="00E27C4D">
                <w:t xml:space="preserve"> </w:t>
              </w:r>
            </w:ins>
            <w:r w:rsidRPr="00E27C4D">
              <w:t>se liší okruhy pro jednotlivé specializace Bezpečnostní management a Bezpečnostní technologie</w:t>
            </w:r>
            <w:del w:id="347" w:author="Milan Navrátil" w:date="2018-11-13T12:41:00Z">
              <w:r w:rsidRPr="00E27C4D" w:rsidDel="00AC7035">
                <w:delText>)</w:delText>
              </w:r>
            </w:del>
            <w:r w:rsidRPr="00E27C4D">
              <w:t>.</w:t>
            </w:r>
          </w:p>
          <w:p w14:paraId="7017DFCC" w14:textId="441B5FA4" w:rsidR="00AC7035" w:rsidRDefault="00AC7035" w:rsidP="00E55DE7">
            <w:pPr>
              <w:rPr>
                <w:ins w:id="348" w:author="Milan Navrátil" w:date="2018-11-13T12:43:00Z"/>
              </w:rPr>
            </w:pPr>
          </w:p>
          <w:p w14:paraId="6930E001" w14:textId="77777777" w:rsidR="00AC7035" w:rsidRPr="00E27C4D" w:rsidRDefault="00AC7035" w:rsidP="00E55DE7"/>
          <w:p w14:paraId="49DD6FD8" w14:textId="3C281E51" w:rsidR="00E55DE7" w:rsidRPr="00E27C4D" w:rsidRDefault="00E55DE7" w:rsidP="00E55DE7">
            <w:r w:rsidRPr="00E27C4D">
              <w:rPr>
                <w:u w:val="single"/>
              </w:rPr>
              <w:t xml:space="preserve">Povinné volitelné </w:t>
            </w:r>
            <w:ins w:id="349" w:author="Milan Navrátil" w:date="2018-11-13T12:32:00Z">
              <w:r w:rsidR="00D82EB0">
                <w:rPr>
                  <w:u w:val="single"/>
                </w:rPr>
                <w:t>tematické okruhy</w:t>
              </w:r>
              <w:r w:rsidR="00D82EB0" w:rsidRPr="00E27C4D" w:rsidDel="00D82EB0">
                <w:rPr>
                  <w:u w:val="single"/>
                </w:rPr>
                <w:t xml:space="preserve"> </w:t>
              </w:r>
            </w:ins>
            <w:del w:id="350" w:author="Milan Navrátil" w:date="2018-11-13T12:32:00Z">
              <w:r w:rsidRPr="00E27C4D" w:rsidDel="00D82EB0">
                <w:rPr>
                  <w:u w:val="single"/>
                </w:rPr>
                <w:delText xml:space="preserve">předměty </w:delText>
              </w:r>
            </w:del>
            <w:r w:rsidRPr="00E27C4D">
              <w:t xml:space="preserve">(studenti </w:t>
            </w:r>
            <w:r>
              <w:t>s</w:t>
            </w:r>
            <w:r w:rsidRPr="00E27C4D">
              <w:t xml:space="preserve">i volí jeden z níže uvedených </w:t>
            </w:r>
            <w:del w:id="351" w:author="Milan Navrátil" w:date="2018-11-13T12:32:00Z">
              <w:r w:rsidRPr="00E27C4D" w:rsidDel="00D82EB0">
                <w:delText>předmětů</w:delText>
              </w:r>
            </w:del>
            <w:ins w:id="352" w:author="Milan Navrátil" w:date="2018-11-13T12:32:00Z">
              <w:r w:rsidR="00D82EB0">
                <w:t>tematických okruhů</w:t>
              </w:r>
            </w:ins>
            <w:r w:rsidRPr="00E27C4D">
              <w:t>)</w:t>
            </w:r>
          </w:p>
          <w:p w14:paraId="4F1888E9" w14:textId="77777777" w:rsidR="00E55DE7" w:rsidRPr="00E27C4D" w:rsidRDefault="00E55DE7" w:rsidP="00E55DE7">
            <w:pPr>
              <w:rPr>
                <w:u w:val="single"/>
              </w:rPr>
            </w:pPr>
          </w:p>
          <w:p w14:paraId="7B492B82" w14:textId="3DA048A8" w:rsidR="00E55DE7" w:rsidRPr="00E27C4D" w:rsidRDefault="00E55DE7" w:rsidP="00E55DE7">
            <w:r w:rsidRPr="00E27C4D">
              <w:rPr>
                <w:b/>
              </w:rPr>
              <w:t>Ochrana informačních systémů</w:t>
            </w:r>
            <w:r w:rsidRPr="00E27C4D">
              <w:t xml:space="preserve"> (</w:t>
            </w:r>
            <w:del w:id="353" w:author="Milan Navrátil" w:date="2018-11-15T10:54:00Z">
              <w:r w:rsidRPr="00E27C4D" w:rsidDel="00910BB6">
                <w:delText>Provoz počítačových sítí</w:delText>
              </w:r>
              <w:r w:rsidDel="00910BB6">
                <w:delText xml:space="preserve">, </w:delText>
              </w:r>
              <w:r w:rsidRPr="00E27C4D" w:rsidDel="00910BB6">
                <w:delText>Komunikační systémy</w:delText>
              </w:r>
              <w:r w:rsidDel="00910BB6">
                <w:delText xml:space="preserve">, </w:delText>
              </w:r>
            </w:del>
            <w:del w:id="354" w:author="Milan Navrátil" w:date="2018-11-15T10:55:00Z">
              <w:r w:rsidRPr="00E27C4D" w:rsidDel="00910BB6">
                <w:delText>Informační podpora bezpečnostních systémů</w:delText>
              </w:r>
              <w:r w:rsidDel="00910BB6">
                <w:delText xml:space="preserve">, </w:delText>
              </w:r>
            </w:del>
            <w:r w:rsidRPr="00E27C4D">
              <w:t>Bezpečnost informačních systémů</w:t>
            </w:r>
            <w:ins w:id="355" w:author="Milan Navrátil" w:date="2018-11-15T11:55:00Z">
              <w:r w:rsidR="001A23A8">
                <w:t xml:space="preserve">, </w:t>
              </w:r>
              <w:r w:rsidR="001A23A8" w:rsidRPr="00E27C4D">
                <w:t>Informační podpora bezpečnostních systémů</w:t>
              </w:r>
              <w:r w:rsidR="001A23A8">
                <w:t xml:space="preserve">, </w:t>
              </w:r>
            </w:ins>
            <w:ins w:id="356" w:author="Milan Navrátil" w:date="2018-11-15T11:56:00Z">
              <w:r w:rsidR="001A23A8" w:rsidRPr="00E27C4D">
                <w:t>Bezpečnost informačních systémů</w:t>
              </w:r>
            </w:ins>
            <w:del w:id="357" w:author="Milan Navrátil" w:date="2018-11-13T12:50:00Z">
              <w:r w:rsidDel="00DC3AF4">
                <w:delText xml:space="preserve">, </w:delText>
              </w:r>
              <w:r w:rsidRPr="00E27C4D" w:rsidDel="00DC3AF4">
                <w:delText>Počítačové viry a bezpečnost</w:delText>
              </w:r>
            </w:del>
            <w:r w:rsidRPr="00E27C4D">
              <w:t>).</w:t>
            </w:r>
          </w:p>
          <w:p w14:paraId="41170466" w14:textId="77777777" w:rsidR="00E55DE7" w:rsidRPr="00E27C4D" w:rsidRDefault="00E55DE7" w:rsidP="00E55DE7">
            <w:pPr>
              <w:rPr>
                <w:b/>
              </w:rPr>
            </w:pPr>
          </w:p>
          <w:p w14:paraId="2B10A5BB" w14:textId="134E05EE" w:rsidR="00E55DE7" w:rsidRPr="00E27C4D" w:rsidRDefault="00E55DE7" w:rsidP="00E55DE7">
            <w:r w:rsidRPr="00E27C4D">
              <w:rPr>
                <w:b/>
              </w:rPr>
              <w:t xml:space="preserve">Technologie komerční bezpečnosti </w:t>
            </w:r>
            <w:r w:rsidRPr="00E27C4D">
              <w:t>(</w:t>
            </w:r>
            <w:del w:id="358" w:author="Milan Navrátil" w:date="2018-11-15T10:54:00Z">
              <w:r w:rsidRPr="00E27C4D" w:rsidDel="00910BB6">
                <w:delText>Teorie bezpečnosti</w:delText>
              </w:r>
              <w:r w:rsidDel="00910BB6">
                <w:delText xml:space="preserve">, </w:delText>
              </w:r>
            </w:del>
            <w:r w:rsidRPr="00E27C4D">
              <w:t>Bezpečnost a ochrana zdraví při práci</w:t>
            </w:r>
            <w:r>
              <w:t xml:space="preserve">, </w:t>
            </w:r>
            <w:r w:rsidRPr="00E27C4D">
              <w:t>Systém bezpečnosti a veřejná správa</w:t>
            </w:r>
            <w:r>
              <w:t xml:space="preserve">, </w:t>
            </w:r>
            <w:del w:id="359" w:author="Milan Navrátil" w:date="2018-11-13T12:37:00Z">
              <w:r w:rsidRPr="00E27C4D" w:rsidDel="00D82EB0">
                <w:delText>Kriminologie</w:delText>
              </w:r>
              <w:r w:rsidDel="00D82EB0">
                <w:delText xml:space="preserve">, </w:delText>
              </w:r>
            </w:del>
            <w:r w:rsidRPr="00E27C4D">
              <w:t>Technologie krizového řízení).</w:t>
            </w:r>
          </w:p>
          <w:p w14:paraId="55DE1D03" w14:textId="63F1FA13" w:rsidR="00F81D1B" w:rsidRDefault="00F81D1B" w:rsidP="0085754D">
            <w:pPr>
              <w:rPr>
                <w:ins w:id="360" w:author="Milan Navrátil" w:date="2018-11-15T10:50:00Z"/>
              </w:rPr>
            </w:pPr>
          </w:p>
          <w:p w14:paraId="1891C0CA" w14:textId="77777777" w:rsidR="00910BB6" w:rsidRPr="00300A0A" w:rsidRDefault="00910BB6" w:rsidP="00910BB6">
            <w:pPr>
              <w:rPr>
                <w:ins w:id="361" w:author="Milan Navrátil" w:date="2018-11-15T10:50:00Z"/>
                <w:u w:val="single"/>
              </w:rPr>
            </w:pPr>
            <w:ins w:id="362" w:author="Milan Navrátil" w:date="2018-11-15T10:50:00Z">
              <w:r>
                <w:rPr>
                  <w:u w:val="single"/>
                </w:rPr>
                <w:t>V rámci vymezených tematických okruhů a stanovených předmětů profilujícího základu budou ověřováné vybrané integrující otázky.</w:t>
              </w:r>
            </w:ins>
          </w:p>
          <w:p w14:paraId="2A9DB231" w14:textId="77777777" w:rsidR="00910BB6" w:rsidRDefault="00910BB6" w:rsidP="00910BB6">
            <w:pPr>
              <w:rPr>
                <w:ins w:id="363" w:author="Milan Navrátil" w:date="2018-11-15T10:50:00Z"/>
              </w:rPr>
            </w:pPr>
          </w:p>
          <w:p w14:paraId="7EC9CD1A" w14:textId="77777777" w:rsidR="00910BB6" w:rsidRPr="00300A0A" w:rsidRDefault="00910BB6" w:rsidP="00910BB6">
            <w:pPr>
              <w:rPr>
                <w:ins w:id="364" w:author="Milan Navrátil" w:date="2018-11-15T10:50:00Z"/>
              </w:rPr>
            </w:pPr>
          </w:p>
          <w:p w14:paraId="5513A2B6" w14:textId="1ECE4D57" w:rsidR="00910BB6" w:rsidRPr="00E27C4D" w:rsidRDefault="00910BB6" w:rsidP="00910BB6">
            <w:ins w:id="365" w:author="Milan Navrátil" w:date="2018-11-15T10:50:00Z">
              <w:r w:rsidRPr="00300A0A">
                <w:t>Studentům jsou předem oznámeny okruhy témat,</w:t>
              </w:r>
              <w:r>
                <w:t xml:space="preserve"> </w:t>
              </w:r>
              <w:r w:rsidRPr="00300A0A">
                <w:t>kter</w:t>
              </w:r>
              <w:r>
                <w:t xml:space="preserve">é </w:t>
              </w:r>
              <w:r w:rsidRPr="00300A0A">
                <w:t>jsou každoročně aktualizován</w:t>
              </w:r>
              <w:r>
                <w:t>y</w:t>
              </w:r>
              <w:r w:rsidRPr="00300A0A">
                <w:t xml:space="preserve"> schvalován</w:t>
              </w:r>
              <w:r>
                <w:t>y</w:t>
              </w:r>
              <w:r w:rsidRPr="00300A0A">
                <w:t xml:space="preserve"> Radou studijních programů.</w:t>
              </w:r>
            </w:ins>
          </w:p>
          <w:p w14:paraId="450BD554" w14:textId="77777777" w:rsidR="00F81D1B" w:rsidRPr="00E27C4D" w:rsidRDefault="00F81D1B" w:rsidP="0085754D"/>
        </w:tc>
      </w:tr>
      <w:tr w:rsidR="00F81D1B" w:rsidRPr="00E27C4D" w14:paraId="11CCDCED" w14:textId="77777777" w:rsidTr="00197F45">
        <w:trPr>
          <w:gridBefore w:val="1"/>
          <w:wBefore w:w="9" w:type="dxa"/>
          <w:trPrChange w:id="366" w:author="Milan Navrátil" w:date="2018-10-31T19:42:00Z">
            <w:trPr>
              <w:gridBefore w:val="3"/>
              <w:wBefore w:w="75" w:type="dxa"/>
            </w:trPr>
          </w:trPrChange>
        </w:trPr>
        <w:tc>
          <w:tcPr>
            <w:tcW w:w="10351" w:type="dxa"/>
            <w:gridSpan w:val="9"/>
            <w:shd w:val="clear" w:color="auto" w:fill="F7CAAC"/>
            <w:tcPrChange w:id="367" w:author="Milan Navrátil" w:date="2018-10-31T19:42:00Z">
              <w:tcPr>
                <w:tcW w:w="4002" w:type="dxa"/>
                <w:gridSpan w:val="7"/>
                <w:shd w:val="clear" w:color="auto" w:fill="F7CAAC"/>
              </w:tcPr>
            </w:tcPrChange>
          </w:tcPr>
          <w:p w14:paraId="196EEB9E" w14:textId="77777777" w:rsidR="00F81D1B" w:rsidRPr="00E27C4D" w:rsidRDefault="00F81D1B" w:rsidP="0085754D">
            <w:pPr>
              <w:rPr>
                <w:b/>
              </w:rPr>
            </w:pPr>
            <w:r w:rsidRPr="00E27C4D">
              <w:rPr>
                <w:b/>
              </w:rPr>
              <w:lastRenderedPageBreak/>
              <w:t>Další studijní povinnosti</w:t>
            </w:r>
          </w:p>
        </w:tc>
        <w:tc>
          <w:tcPr>
            <w:tcW w:w="172" w:type="dxa"/>
            <w:tcBorders>
              <w:bottom w:val="nil"/>
            </w:tcBorders>
            <w:tcPrChange w:id="368" w:author="Milan Navrátil" w:date="2018-10-31T19:42:00Z">
              <w:tcPr>
                <w:tcW w:w="6521" w:type="dxa"/>
                <w:gridSpan w:val="15"/>
                <w:tcBorders>
                  <w:bottom w:val="nil"/>
                </w:tcBorders>
              </w:tcPr>
            </w:tcPrChange>
          </w:tcPr>
          <w:p w14:paraId="4F51D7B3" w14:textId="77777777" w:rsidR="00F81D1B" w:rsidRPr="00E27C4D" w:rsidRDefault="00F81D1B" w:rsidP="0085754D"/>
        </w:tc>
      </w:tr>
      <w:tr w:rsidR="00F81D1B" w:rsidRPr="00E27C4D" w14:paraId="466B29F7" w14:textId="77777777" w:rsidTr="00186EB2">
        <w:trPr>
          <w:gridBefore w:val="1"/>
          <w:wBefore w:w="9" w:type="dxa"/>
          <w:trHeight w:val="592"/>
          <w:trPrChange w:id="369" w:author="Milan Navrátil" w:date="2018-10-30T13:02:00Z">
            <w:trPr>
              <w:gridBefore w:val="3"/>
              <w:wBefore w:w="75" w:type="dxa"/>
              <w:trHeight w:val="592"/>
            </w:trPr>
          </w:trPrChange>
        </w:trPr>
        <w:tc>
          <w:tcPr>
            <w:tcW w:w="10523" w:type="dxa"/>
            <w:gridSpan w:val="10"/>
            <w:tcBorders>
              <w:top w:val="nil"/>
            </w:tcBorders>
            <w:tcPrChange w:id="370" w:author="Milan Navrátil" w:date="2018-10-30T13:02:00Z">
              <w:tcPr>
                <w:tcW w:w="10523" w:type="dxa"/>
                <w:gridSpan w:val="22"/>
                <w:tcBorders>
                  <w:top w:val="nil"/>
                </w:tcBorders>
              </w:tcPr>
            </w:tcPrChange>
          </w:tcPr>
          <w:p w14:paraId="7B441CFA" w14:textId="77777777" w:rsidR="00F81D1B" w:rsidRDefault="00F81D1B" w:rsidP="0085754D">
            <w:r w:rsidRPr="00E27C4D">
              <w:t>Nejsou definovány</w:t>
            </w:r>
          </w:p>
          <w:p w14:paraId="7F189B74" w14:textId="77777777" w:rsidR="00F81D1B" w:rsidRDefault="00F81D1B" w:rsidP="0085754D"/>
          <w:p w14:paraId="6E109C10" w14:textId="77777777" w:rsidR="00F81D1B" w:rsidRDefault="00F81D1B" w:rsidP="0085754D"/>
          <w:p w14:paraId="0E3FF373" w14:textId="77777777" w:rsidR="00F81D1B" w:rsidRPr="00E27C4D" w:rsidRDefault="00F81D1B" w:rsidP="0085754D"/>
        </w:tc>
      </w:tr>
      <w:tr w:rsidR="00F81D1B" w:rsidRPr="00E27C4D" w14:paraId="1F57B19E" w14:textId="77777777" w:rsidTr="00197F45">
        <w:trPr>
          <w:gridBefore w:val="1"/>
          <w:wBefore w:w="9" w:type="dxa"/>
          <w:trPrChange w:id="371" w:author="Milan Navrátil" w:date="2018-10-31T19:42:00Z">
            <w:trPr>
              <w:gridBefore w:val="3"/>
              <w:wBefore w:w="75" w:type="dxa"/>
            </w:trPr>
          </w:trPrChange>
        </w:trPr>
        <w:tc>
          <w:tcPr>
            <w:tcW w:w="10351" w:type="dxa"/>
            <w:gridSpan w:val="9"/>
            <w:shd w:val="clear" w:color="auto" w:fill="F7CAAC"/>
            <w:tcPrChange w:id="372" w:author="Milan Navrátil" w:date="2018-10-31T19:42:00Z">
              <w:tcPr>
                <w:tcW w:w="4002" w:type="dxa"/>
                <w:gridSpan w:val="7"/>
                <w:shd w:val="clear" w:color="auto" w:fill="F7CAAC"/>
              </w:tcPr>
            </w:tcPrChange>
          </w:tcPr>
          <w:p w14:paraId="1835C27F" w14:textId="77777777" w:rsidR="00F81D1B" w:rsidRPr="00E27C4D" w:rsidRDefault="00F81D1B" w:rsidP="0085754D">
            <w:pPr>
              <w:rPr>
                <w:b/>
              </w:rPr>
            </w:pPr>
            <w:r w:rsidRPr="00E27C4D">
              <w:rPr>
                <w:b/>
              </w:rPr>
              <w:t>Návrh témat kvalifikačních prací a témata obhájených prací</w:t>
            </w:r>
          </w:p>
        </w:tc>
        <w:tc>
          <w:tcPr>
            <w:tcW w:w="172" w:type="dxa"/>
            <w:tcBorders>
              <w:bottom w:val="nil"/>
            </w:tcBorders>
            <w:tcPrChange w:id="373" w:author="Milan Navrátil" w:date="2018-10-31T19:42:00Z">
              <w:tcPr>
                <w:tcW w:w="6521" w:type="dxa"/>
                <w:gridSpan w:val="15"/>
                <w:tcBorders>
                  <w:bottom w:val="nil"/>
                </w:tcBorders>
              </w:tcPr>
            </w:tcPrChange>
          </w:tcPr>
          <w:p w14:paraId="61734CD7" w14:textId="77777777" w:rsidR="00F81D1B" w:rsidRPr="00E27C4D" w:rsidRDefault="00F81D1B" w:rsidP="0085754D"/>
        </w:tc>
      </w:tr>
      <w:tr w:rsidR="00F81D1B" w:rsidRPr="00E27C4D" w14:paraId="38BC0AF2" w14:textId="77777777" w:rsidTr="00186EB2">
        <w:trPr>
          <w:gridBefore w:val="1"/>
          <w:wBefore w:w="9" w:type="dxa"/>
          <w:trHeight w:val="842"/>
          <w:trPrChange w:id="374" w:author="Milan Navrátil" w:date="2018-10-30T13:02:00Z">
            <w:trPr>
              <w:gridBefore w:val="3"/>
              <w:wBefore w:w="75" w:type="dxa"/>
              <w:trHeight w:val="842"/>
            </w:trPr>
          </w:trPrChange>
        </w:trPr>
        <w:tc>
          <w:tcPr>
            <w:tcW w:w="10523" w:type="dxa"/>
            <w:gridSpan w:val="10"/>
            <w:tcBorders>
              <w:top w:val="nil"/>
            </w:tcBorders>
            <w:tcPrChange w:id="375" w:author="Milan Navrátil" w:date="2018-10-30T13:02:00Z">
              <w:tcPr>
                <w:tcW w:w="10523" w:type="dxa"/>
                <w:gridSpan w:val="22"/>
                <w:tcBorders>
                  <w:top w:val="nil"/>
                </w:tcBorders>
              </w:tcPr>
            </w:tcPrChange>
          </w:tcPr>
          <w:p w14:paraId="0245C841" w14:textId="77777777" w:rsidR="00F81D1B" w:rsidRDefault="00F81D1B" w:rsidP="0085754D">
            <w:r>
              <w:t>Návrhy témat kvalifikačních prací:</w:t>
            </w:r>
          </w:p>
          <w:p w14:paraId="4A200E86" w14:textId="77777777" w:rsidR="00F81D1B" w:rsidRPr="00E27C4D" w:rsidRDefault="00F81D1B" w:rsidP="0085754D">
            <w:pPr>
              <w:ind w:left="360"/>
            </w:pPr>
            <w:r w:rsidRPr="00E27C4D">
              <w:t>Analýza rizik a havarijní plánování ve vybrané společnosti.</w:t>
            </w:r>
          </w:p>
          <w:p w14:paraId="4ADA0B44" w14:textId="77777777" w:rsidR="00F81D1B" w:rsidRPr="00E27C4D" w:rsidRDefault="00F81D1B" w:rsidP="0085754D">
            <w:pPr>
              <w:ind w:left="360"/>
            </w:pPr>
            <w:r w:rsidRPr="00E27C4D">
              <w:t>Využití asistenčních služeb v rámci likvidací lehkých havárií.</w:t>
            </w:r>
          </w:p>
          <w:p w14:paraId="29EEFF5B" w14:textId="77777777" w:rsidR="00F81D1B" w:rsidRPr="00E27C4D" w:rsidRDefault="00F81D1B" w:rsidP="0085754D">
            <w:pPr>
              <w:ind w:left="360"/>
            </w:pPr>
            <w:r w:rsidRPr="00E27C4D">
              <w:t>Návrh plánu krizové připravenosti pro vybraný farmaceutický objekt.</w:t>
            </w:r>
          </w:p>
          <w:p w14:paraId="50C6FCC1" w14:textId="77777777" w:rsidR="00F81D1B" w:rsidRPr="00E27C4D" w:rsidRDefault="00F81D1B" w:rsidP="0085754D">
            <w:pPr>
              <w:ind w:left="360"/>
            </w:pPr>
            <w:r w:rsidRPr="00E27C4D">
              <w:t>Optimalizace krizového řízení v rámci vybraného subjektu ve vztahu k plánům krizové připravenosti.</w:t>
            </w:r>
          </w:p>
          <w:p w14:paraId="7CDB68E1" w14:textId="77777777" w:rsidR="00F81D1B" w:rsidRPr="00E27C4D" w:rsidRDefault="00F81D1B" w:rsidP="0085754D">
            <w:pPr>
              <w:ind w:left="360"/>
            </w:pPr>
            <w:r w:rsidRPr="00E27C4D">
              <w:t>Návrh vybraných typových činností HZS ve vztahu ke krizovému řízení vybrané municipalit.</w:t>
            </w:r>
          </w:p>
          <w:p w14:paraId="085367BE" w14:textId="77777777" w:rsidR="00F81D1B" w:rsidRPr="00E27C4D" w:rsidRDefault="00F81D1B" w:rsidP="0085754D">
            <w:pPr>
              <w:ind w:left="360"/>
            </w:pPr>
            <w:r w:rsidRPr="00E27C4D">
              <w:t>Multi-kriteriální hodnocení a optimalizace systému fyzické ochrany objektu nemocnice.</w:t>
            </w:r>
          </w:p>
          <w:p w14:paraId="02BF9C00" w14:textId="5F0F40B6" w:rsidR="00F81D1B" w:rsidRPr="00E27C4D" w:rsidRDefault="004819EB" w:rsidP="0085754D">
            <w:pPr>
              <w:ind w:left="360"/>
            </w:pPr>
            <w:r>
              <w:fldChar w:fldCharType="begin"/>
            </w:r>
            <w:r>
              <w:instrText xml:space="preserve"> HYPERLINK "https://www.stag.utb.cz/portal/studium/prohlizeni.html?pc_mode=view&amp;pc_windowid=5396&amp;pc_phase=action&amp;pc_pagenavigationalstate=H4sIAAAAAAAAAGNgYGBkYDE1tjQTZmQAsTmKSxJLUr1TK8E8EV1LIyNjY3MjA2MzC1MTc3NjIAcowwAARWXq6DgAAAA*&amp;pc_type=portlet&amp;pc_interactionstate=JBPNS_rO0ABXesAAlwcmFjZUlkbm8AAAABAAUzNjE4NwAQcHJvaGxpemVuaUFjdGlvbgAAAAEAOmN6LnpjdS5zdGFnLnBvcnRsZXRzMTY4LnByb2hsaXplbmkucHJhY2UuUHJhY2VEZXRhaWxBY3Rpb24ABmRldGFpbAAAAAEACXByYWNlSW5mbwAIc3RhdGVLZXkAAAABABQtOTIyMzM3MjAzNjg1NDc3MzMzNwAHX19FT0ZfXw**&amp;pc_windowstate=normal&amp;pc_navigationalstate=JBPNS_rO0ABXctAAhzdGF0ZUtleQAAAAEAFC05MjIzMzcyMDM2ODU0NzczMzM3AAdfX0VPRl9f" </w:instrText>
            </w:r>
            <w:r>
              <w:fldChar w:fldCharType="separate"/>
            </w:r>
            <w:r w:rsidR="00F81D1B" w:rsidRPr="00E27C4D">
              <w:t>Návrh bezpečnostní politiky ve ve vybrané společnosti</w:t>
            </w:r>
            <w:r>
              <w:fldChar w:fldCharType="end"/>
            </w:r>
            <w:r w:rsidR="00F81D1B" w:rsidRPr="00E27C4D">
              <w:t>.</w:t>
            </w:r>
          </w:p>
          <w:p w14:paraId="0BD0536A" w14:textId="77777777" w:rsidR="00F81D1B" w:rsidRPr="00E27C4D" w:rsidRDefault="00F81D1B" w:rsidP="0085754D">
            <w:pPr>
              <w:ind w:left="360"/>
            </w:pPr>
            <w:r w:rsidRPr="00E27C4D">
              <w:t>Návrh plánu ochrany pod vybraným vodním dílem.</w:t>
            </w:r>
          </w:p>
          <w:p w14:paraId="521CD1D1" w14:textId="77777777" w:rsidR="00F81D1B" w:rsidRPr="00E27C4D" w:rsidRDefault="00F81D1B" w:rsidP="0085754D">
            <w:pPr>
              <w:ind w:left="360"/>
            </w:pPr>
            <w:r w:rsidRPr="00E27C4D">
              <w:t>Řešení krizových situací v působnosti HZS pro vybranou oblast ochrany obyvatelstva.</w:t>
            </w:r>
          </w:p>
          <w:p w14:paraId="36AA1443" w14:textId="77777777" w:rsidR="00F81D1B" w:rsidRPr="00E27C4D" w:rsidRDefault="00F81D1B" w:rsidP="0085754D">
            <w:pPr>
              <w:ind w:left="360"/>
            </w:pPr>
            <w:r w:rsidRPr="00E27C4D">
              <w:t>Postavení simulace a modelování v rámci záchranných a likvidačních prací.</w:t>
            </w:r>
          </w:p>
          <w:p w14:paraId="35D814A0" w14:textId="77777777" w:rsidR="00F81D1B" w:rsidRPr="00E27C4D" w:rsidRDefault="00F81D1B" w:rsidP="0085754D">
            <w:pPr>
              <w:ind w:left="360"/>
            </w:pPr>
            <w:r w:rsidRPr="00E27C4D">
              <w:t>Tvorba nástroje pro multikriteriální hodnocení odolnosti kritické infrastruktury.</w:t>
            </w:r>
          </w:p>
          <w:p w14:paraId="3D9C0023" w14:textId="77777777" w:rsidR="00F81D1B" w:rsidRPr="00E27C4D" w:rsidRDefault="00F81D1B" w:rsidP="0085754D"/>
          <w:p w14:paraId="14B324EB" w14:textId="76078CCE" w:rsidR="004B5E18" w:rsidRPr="00300A0A" w:rsidRDefault="004B5E18" w:rsidP="004B5E18">
            <w:pPr>
              <w:rPr>
                <w:ins w:id="376" w:author="Jiří Vojtěšek" w:date="2018-11-26T12:12:00Z"/>
              </w:rPr>
            </w:pPr>
            <w:ins w:id="377" w:author="Jiří Vojtěšek" w:date="2018-11-26T12:12:00Z">
              <w:r>
                <w:rPr>
                  <w:rFonts w:ascii="TimesNewRomanPSMT,Calibri" w:eastAsia="TimesNewRomanPSMT,Calibri" w:hAnsi="TimesNewRomanPSMT,Calibri" w:cs="TimesNewRomanPSMT,Calibri"/>
                </w:rPr>
                <w:t xml:space="preserve">Kompletní seznam dosud obhájených prací (včetně plného znění a posudků) je k nahlédnutí na adrese </w:t>
              </w:r>
            </w:ins>
            <w:ins w:id="378" w:author="Jiří Vojtěšek" w:date="2018-11-26T12:13:00Z">
              <w:r>
                <w:rPr>
                  <w:rFonts w:ascii="TimesNewRomanPSMT,Calibri" w:eastAsia="TimesNewRomanPSMT,Calibri" w:hAnsi="TimesNewRomanPSMT,Calibri" w:cs="TimesNewRomanPSMT,Calibri"/>
                </w:rPr>
                <w:fldChar w:fldCharType="begin"/>
              </w:r>
              <w:r>
                <w:rPr>
                  <w:rFonts w:ascii="TimesNewRomanPSMT,Calibri" w:eastAsia="TimesNewRomanPSMT,Calibri" w:hAnsi="TimesNewRomanPSMT,Calibri" w:cs="TimesNewRomanPSMT,Calibri"/>
                </w:rPr>
                <w:instrText xml:space="preserve"> HYPERLINK "</w:instrText>
              </w:r>
              <w:r w:rsidRPr="004B5E18">
                <w:rPr>
                  <w:rFonts w:ascii="TimesNewRomanPSMT,Calibri" w:eastAsia="TimesNewRomanPSMT,Calibri" w:hAnsi="TimesNewRomanPSMT,Calibri" w:cs="TimesNewRomanPSMT,Calibri"/>
                </w:rPr>
                <w:instrText>http://digilib.k.utb.cz/handle/10563/153</w:instrText>
              </w:r>
              <w:r>
                <w:rPr>
                  <w:rFonts w:ascii="TimesNewRomanPSMT,Calibri" w:eastAsia="TimesNewRomanPSMT,Calibri" w:hAnsi="TimesNewRomanPSMT,Calibri" w:cs="TimesNewRomanPSMT,Calibri"/>
                </w:rPr>
                <w:instrText xml:space="preserve">" </w:instrText>
              </w:r>
              <w:r>
                <w:rPr>
                  <w:rFonts w:ascii="TimesNewRomanPSMT,Calibri" w:eastAsia="TimesNewRomanPSMT,Calibri" w:hAnsi="TimesNewRomanPSMT,Calibri" w:cs="TimesNewRomanPSMT,Calibri"/>
                </w:rPr>
                <w:fldChar w:fldCharType="separate"/>
              </w:r>
              <w:r w:rsidRPr="00C1145F">
                <w:rPr>
                  <w:rStyle w:val="Hypertextovodkaz"/>
                  <w:rFonts w:ascii="TimesNewRomanPSMT,Calibri" w:eastAsia="TimesNewRomanPSMT,Calibri" w:hAnsi="TimesNewRomanPSMT,Calibri" w:cs="TimesNewRomanPSMT,Calibri"/>
                </w:rPr>
                <w:t>http://digilib.k.utb.cz/handle/10563/153</w:t>
              </w:r>
              <w:r>
                <w:rPr>
                  <w:rFonts w:ascii="TimesNewRomanPSMT,Calibri" w:eastAsia="TimesNewRomanPSMT,Calibri" w:hAnsi="TimesNewRomanPSMT,Calibri" w:cs="TimesNewRomanPSMT,Calibri"/>
                </w:rPr>
                <w:fldChar w:fldCharType="end"/>
              </w:r>
              <w:r>
                <w:rPr>
                  <w:rFonts w:ascii="TimesNewRomanPSMT,Calibri" w:eastAsia="TimesNewRomanPSMT,Calibri" w:hAnsi="TimesNewRomanPSMT,Calibri" w:cs="TimesNewRomanPSMT,Calibri"/>
                </w:rPr>
                <w:t xml:space="preserve"> </w:t>
              </w:r>
            </w:ins>
          </w:p>
          <w:p w14:paraId="24BE1988" w14:textId="11E269A6" w:rsidR="00F81D1B" w:rsidRPr="00E27C4D" w:rsidDel="002D2789" w:rsidRDefault="00F81D1B" w:rsidP="002D2789">
            <w:pPr>
              <w:rPr>
                <w:del w:id="379" w:author="Jiří Vojtěšek" w:date="2018-11-18T18:59:00Z"/>
              </w:rPr>
            </w:pPr>
            <w:del w:id="380" w:author="Jiří Vojtěšek" w:date="2018-11-26T12:12:00Z">
              <w:r w:rsidRPr="00E27C4D" w:rsidDel="004B5E18">
                <w:delText xml:space="preserve">Obhájené diplomové práce jsou dostupné na </w:delText>
              </w:r>
              <w:r w:rsidR="004819EB" w:rsidDel="004B5E18">
                <w:rPr>
                  <w:rStyle w:val="Hypertextovodkaz"/>
                </w:rPr>
                <w:fldChar w:fldCharType="begin"/>
              </w:r>
              <w:r w:rsidR="004819EB" w:rsidDel="004B5E18">
                <w:rPr>
                  <w:rStyle w:val="Hypertextovodkaz"/>
                </w:rPr>
                <w:delInstrText xml:space="preserve"> HYPERLINK "https://stag.utb.cz/portal/studium/prohlizeni.html" </w:delInstrText>
              </w:r>
              <w:r w:rsidR="004819EB" w:rsidDel="004B5E18">
                <w:rPr>
                  <w:rStyle w:val="Hypertextovodkaz"/>
                </w:rPr>
                <w:fldChar w:fldCharType="separate"/>
              </w:r>
              <w:r w:rsidRPr="00E27C4D" w:rsidDel="004B5E18">
                <w:rPr>
                  <w:rStyle w:val="Hypertextovodkaz"/>
                </w:rPr>
                <w:delText>https://stag.utb.cz/portal/studium/prohlizeni.html</w:delText>
              </w:r>
              <w:r w:rsidR="004819EB" w:rsidDel="004B5E18">
                <w:rPr>
                  <w:rStyle w:val="Hypertextovodkaz"/>
                </w:rPr>
                <w:fldChar w:fldCharType="end"/>
              </w:r>
            </w:del>
          </w:p>
          <w:p w14:paraId="2BE62F94" w14:textId="35FBB748" w:rsidR="00F81D1B" w:rsidRPr="00E27C4D" w:rsidRDefault="00F81D1B" w:rsidP="0085754D"/>
        </w:tc>
      </w:tr>
      <w:tr w:rsidR="00F81D1B" w:rsidRPr="00E27C4D" w14:paraId="67165E3F" w14:textId="77777777" w:rsidTr="00197F45">
        <w:trPr>
          <w:gridBefore w:val="1"/>
          <w:wBefore w:w="9" w:type="dxa"/>
          <w:trPrChange w:id="381" w:author="Milan Navrátil" w:date="2018-10-31T19:42:00Z">
            <w:trPr>
              <w:gridBefore w:val="3"/>
              <w:wBefore w:w="75" w:type="dxa"/>
            </w:trPr>
          </w:trPrChange>
        </w:trPr>
        <w:tc>
          <w:tcPr>
            <w:tcW w:w="10351" w:type="dxa"/>
            <w:gridSpan w:val="9"/>
            <w:shd w:val="clear" w:color="auto" w:fill="F7CAAC"/>
            <w:tcPrChange w:id="382" w:author="Milan Navrátil" w:date="2018-10-31T19:42:00Z">
              <w:tcPr>
                <w:tcW w:w="4002" w:type="dxa"/>
                <w:gridSpan w:val="7"/>
                <w:shd w:val="clear" w:color="auto" w:fill="F7CAAC"/>
              </w:tcPr>
            </w:tcPrChange>
          </w:tcPr>
          <w:p w14:paraId="20FCB903" w14:textId="77777777" w:rsidR="00F81D1B" w:rsidRPr="00E27C4D" w:rsidRDefault="00F81D1B" w:rsidP="0085754D">
            <w:r w:rsidRPr="00E27C4D">
              <w:rPr>
                <w:b/>
              </w:rPr>
              <w:t>Návrh témat rigorózních prací a témata obhájených prací</w:t>
            </w:r>
          </w:p>
        </w:tc>
        <w:tc>
          <w:tcPr>
            <w:tcW w:w="172" w:type="dxa"/>
            <w:tcBorders>
              <w:bottom w:val="nil"/>
            </w:tcBorders>
            <w:shd w:val="clear" w:color="auto" w:fill="FFFFFF"/>
            <w:tcPrChange w:id="383" w:author="Milan Navrátil" w:date="2018-10-31T19:42:00Z">
              <w:tcPr>
                <w:tcW w:w="6521" w:type="dxa"/>
                <w:gridSpan w:val="15"/>
                <w:tcBorders>
                  <w:bottom w:val="nil"/>
                </w:tcBorders>
                <w:shd w:val="clear" w:color="auto" w:fill="FFFFFF"/>
              </w:tcPr>
            </w:tcPrChange>
          </w:tcPr>
          <w:p w14:paraId="1A526C6D" w14:textId="77777777" w:rsidR="00F81D1B" w:rsidRPr="00E27C4D" w:rsidRDefault="00F81D1B" w:rsidP="0085754D">
            <w:pPr>
              <w:jc w:val="center"/>
            </w:pPr>
          </w:p>
        </w:tc>
      </w:tr>
      <w:tr w:rsidR="00F81D1B" w:rsidRPr="00E27C4D" w14:paraId="5BE7CB0E" w14:textId="77777777" w:rsidTr="00186EB2">
        <w:trPr>
          <w:gridBefore w:val="1"/>
          <w:wBefore w:w="9" w:type="dxa"/>
          <w:trHeight w:val="680"/>
          <w:trPrChange w:id="384" w:author="Milan Navrátil" w:date="2018-10-30T13:02:00Z">
            <w:trPr>
              <w:gridBefore w:val="3"/>
              <w:wBefore w:w="75" w:type="dxa"/>
              <w:trHeight w:val="680"/>
            </w:trPr>
          </w:trPrChange>
        </w:trPr>
        <w:tc>
          <w:tcPr>
            <w:tcW w:w="10523" w:type="dxa"/>
            <w:gridSpan w:val="10"/>
            <w:tcBorders>
              <w:top w:val="nil"/>
            </w:tcBorders>
            <w:tcPrChange w:id="385" w:author="Milan Navrátil" w:date="2018-10-30T13:02:00Z">
              <w:tcPr>
                <w:tcW w:w="10523" w:type="dxa"/>
                <w:gridSpan w:val="22"/>
                <w:tcBorders>
                  <w:top w:val="nil"/>
                </w:tcBorders>
              </w:tcPr>
            </w:tcPrChange>
          </w:tcPr>
          <w:p w14:paraId="602A901E" w14:textId="77777777" w:rsidR="00F81D1B" w:rsidRPr="00E27C4D" w:rsidRDefault="00F81D1B" w:rsidP="0085754D">
            <w:r w:rsidRPr="00E27C4D">
              <w:t>nejsou</w:t>
            </w:r>
          </w:p>
        </w:tc>
      </w:tr>
      <w:tr w:rsidR="00F81D1B" w:rsidRPr="00E27C4D" w14:paraId="73D5AC28" w14:textId="77777777" w:rsidTr="00197F45">
        <w:trPr>
          <w:gridBefore w:val="1"/>
          <w:wBefore w:w="9" w:type="dxa"/>
          <w:trPrChange w:id="386" w:author="Milan Navrátil" w:date="2018-10-31T19:42:00Z">
            <w:trPr>
              <w:gridBefore w:val="3"/>
              <w:wBefore w:w="75" w:type="dxa"/>
            </w:trPr>
          </w:trPrChange>
        </w:trPr>
        <w:tc>
          <w:tcPr>
            <w:tcW w:w="10351" w:type="dxa"/>
            <w:gridSpan w:val="9"/>
            <w:shd w:val="clear" w:color="auto" w:fill="F7CAAC"/>
            <w:tcPrChange w:id="387" w:author="Milan Navrátil" w:date="2018-10-31T19:42:00Z">
              <w:tcPr>
                <w:tcW w:w="4002" w:type="dxa"/>
                <w:gridSpan w:val="7"/>
                <w:shd w:val="clear" w:color="auto" w:fill="F7CAAC"/>
              </w:tcPr>
            </w:tcPrChange>
          </w:tcPr>
          <w:p w14:paraId="6665B119" w14:textId="77777777" w:rsidR="00F81D1B" w:rsidRPr="00E27C4D" w:rsidRDefault="00F81D1B" w:rsidP="0085754D">
            <w:r w:rsidRPr="00E27C4D">
              <w:rPr>
                <w:b/>
              </w:rPr>
              <w:t xml:space="preserve"> Součásti SRZ a jejich obsah</w:t>
            </w:r>
          </w:p>
        </w:tc>
        <w:tc>
          <w:tcPr>
            <w:tcW w:w="172" w:type="dxa"/>
            <w:tcBorders>
              <w:bottom w:val="nil"/>
            </w:tcBorders>
            <w:shd w:val="clear" w:color="auto" w:fill="FFFFFF"/>
            <w:tcPrChange w:id="388" w:author="Milan Navrátil" w:date="2018-10-31T19:42:00Z">
              <w:tcPr>
                <w:tcW w:w="6521" w:type="dxa"/>
                <w:gridSpan w:val="15"/>
                <w:tcBorders>
                  <w:bottom w:val="nil"/>
                </w:tcBorders>
                <w:shd w:val="clear" w:color="auto" w:fill="FFFFFF"/>
              </w:tcPr>
            </w:tcPrChange>
          </w:tcPr>
          <w:p w14:paraId="66480431" w14:textId="77777777" w:rsidR="00F81D1B" w:rsidRPr="00E27C4D" w:rsidRDefault="00F81D1B" w:rsidP="0085754D">
            <w:pPr>
              <w:jc w:val="center"/>
            </w:pPr>
          </w:p>
        </w:tc>
      </w:tr>
      <w:tr w:rsidR="00F81D1B" w:rsidRPr="00E27C4D" w14:paraId="4727AB34" w14:textId="77777777" w:rsidTr="00186EB2">
        <w:trPr>
          <w:gridBefore w:val="1"/>
          <w:wBefore w:w="9" w:type="dxa"/>
          <w:trHeight w:val="594"/>
          <w:trPrChange w:id="389" w:author="Milan Navrátil" w:date="2018-10-30T13:02:00Z">
            <w:trPr>
              <w:gridBefore w:val="3"/>
              <w:wBefore w:w="75" w:type="dxa"/>
              <w:trHeight w:val="594"/>
            </w:trPr>
          </w:trPrChange>
        </w:trPr>
        <w:tc>
          <w:tcPr>
            <w:tcW w:w="10523" w:type="dxa"/>
            <w:gridSpan w:val="10"/>
            <w:tcBorders>
              <w:top w:val="nil"/>
            </w:tcBorders>
            <w:tcPrChange w:id="390" w:author="Milan Navrátil" w:date="2018-10-30T13:02:00Z">
              <w:tcPr>
                <w:tcW w:w="10523" w:type="dxa"/>
                <w:gridSpan w:val="22"/>
                <w:tcBorders>
                  <w:top w:val="nil"/>
                </w:tcBorders>
              </w:tcPr>
            </w:tcPrChange>
          </w:tcPr>
          <w:p w14:paraId="673A6AFF" w14:textId="77777777" w:rsidR="00F81D1B" w:rsidRPr="00E27C4D" w:rsidRDefault="00F81D1B" w:rsidP="0085754D">
            <w:r w:rsidRPr="00E27C4D">
              <w:t>nejsou</w:t>
            </w:r>
          </w:p>
        </w:tc>
      </w:tr>
    </w:tbl>
    <w:p w14:paraId="57DFB950" w14:textId="760A23C6" w:rsidR="00F81D1B" w:rsidRDefault="00F81D1B" w:rsidP="00F81D1B">
      <w:pPr>
        <w:spacing w:after="160" w:line="259" w:lineRule="auto"/>
        <w:rPr>
          <w:ins w:id="391" w:author="Jiří Vojtěšek" w:date="2018-11-20T22:35:00Z"/>
          <w:sz w:val="24"/>
          <w:szCs w:val="24"/>
        </w:rPr>
      </w:pPr>
    </w:p>
    <w:p w14:paraId="7E0B6B12" w14:textId="11B696DC" w:rsidR="006B265C" w:rsidRDefault="006B265C" w:rsidP="00F81D1B">
      <w:pPr>
        <w:spacing w:after="160" w:line="259" w:lineRule="auto"/>
        <w:rPr>
          <w:sz w:val="24"/>
          <w:szCs w:val="24"/>
        </w:rPr>
      </w:pPr>
      <w:ins w:id="392" w:author="Jiří Vojtěšek" w:date="2018-11-20T22:35:00Z">
        <w:r>
          <w:t>†) Jedná se o předměty dané specializace. Předměty bez této značky jsou předměty společné pro celý st</w:t>
        </w:r>
      </w:ins>
      <w:ins w:id="393" w:author="Jiří Vojtěšek" w:date="2018-11-20T22:36:00Z">
        <w:r>
          <w:t>udijní program.</w:t>
        </w:r>
      </w:ins>
    </w:p>
    <w:p w14:paraId="3CD52095" w14:textId="77777777" w:rsidR="00F81D1B" w:rsidRDefault="00F81D1B" w:rsidP="00F81D1B">
      <w:r>
        <w:br w:type="page"/>
      </w:r>
    </w:p>
    <w:tbl>
      <w:tblPr>
        <w:tblpPr w:leftFromText="141" w:rightFromText="141" w:vertAnchor="text" w:horzAnchor="margin" w:tblpY="201"/>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3"/>
        <w:gridCol w:w="739"/>
        <w:gridCol w:w="852"/>
        <w:gridCol w:w="708"/>
        <w:gridCol w:w="4252"/>
        <w:gridCol w:w="567"/>
        <w:gridCol w:w="709"/>
      </w:tblGrid>
      <w:tr w:rsidR="00F81D1B" w:rsidRPr="00E27C4D" w14:paraId="2B279A12" w14:textId="77777777" w:rsidTr="0085754D">
        <w:tc>
          <w:tcPr>
            <w:tcW w:w="10485" w:type="dxa"/>
            <w:gridSpan w:val="8"/>
            <w:tcBorders>
              <w:bottom w:val="double" w:sz="4" w:space="0" w:color="auto"/>
            </w:tcBorders>
            <w:shd w:val="clear" w:color="auto" w:fill="BDD6EE"/>
          </w:tcPr>
          <w:p w14:paraId="574FCAE5" w14:textId="77777777" w:rsidR="00F81D1B" w:rsidRPr="00E27C4D" w:rsidRDefault="00F81D1B" w:rsidP="0085754D">
            <w:pPr>
              <w:rPr>
                <w:b/>
                <w:sz w:val="28"/>
              </w:rPr>
            </w:pPr>
            <w:r w:rsidRPr="00E27C4D">
              <w:rPr>
                <w:b/>
                <w:sz w:val="28"/>
              </w:rPr>
              <w:lastRenderedPageBreak/>
              <w:t>B-IIa – Studijní plány a návrh témat prací (bakalářské a magisterské studijní programy)</w:t>
            </w:r>
          </w:p>
        </w:tc>
      </w:tr>
      <w:tr w:rsidR="00F81D1B" w:rsidRPr="00E27C4D" w14:paraId="6F97C009" w14:textId="77777777" w:rsidTr="0085754D">
        <w:tc>
          <w:tcPr>
            <w:tcW w:w="2658" w:type="dxa"/>
            <w:gridSpan w:val="2"/>
            <w:shd w:val="clear" w:color="auto" w:fill="F7CAAC"/>
          </w:tcPr>
          <w:p w14:paraId="294E6714" w14:textId="77777777" w:rsidR="00F81D1B" w:rsidRPr="00E27C4D" w:rsidRDefault="00F81D1B" w:rsidP="0085754D">
            <w:pPr>
              <w:rPr>
                <w:b/>
                <w:sz w:val="22"/>
              </w:rPr>
            </w:pPr>
            <w:r w:rsidRPr="00E27C4D">
              <w:rPr>
                <w:b/>
                <w:sz w:val="22"/>
              </w:rPr>
              <w:t>Označení studijního plánu</w:t>
            </w:r>
          </w:p>
        </w:tc>
        <w:tc>
          <w:tcPr>
            <w:tcW w:w="7827" w:type="dxa"/>
            <w:gridSpan w:val="6"/>
          </w:tcPr>
          <w:p w14:paraId="3FD52921" w14:textId="77777777" w:rsidR="00F81D1B" w:rsidRPr="00E27C4D" w:rsidRDefault="00F81D1B" w:rsidP="0085754D">
            <w:pPr>
              <w:jc w:val="center"/>
              <w:rPr>
                <w:b/>
                <w:sz w:val="22"/>
              </w:rPr>
            </w:pPr>
            <w:r w:rsidRPr="00E27C4D">
              <w:rPr>
                <w:b/>
                <w:sz w:val="22"/>
              </w:rPr>
              <w:t xml:space="preserve">Bezpečnostní technologie, systémy a management </w:t>
            </w:r>
            <w:r>
              <w:rPr>
                <w:b/>
                <w:sz w:val="22"/>
              </w:rPr>
              <w:br/>
            </w:r>
            <w:r w:rsidRPr="00E27C4D">
              <w:rPr>
                <w:b/>
                <w:sz w:val="22"/>
              </w:rPr>
              <w:t>specializace Bezpečnostní technologie</w:t>
            </w:r>
            <w:r>
              <w:rPr>
                <w:b/>
                <w:sz w:val="22"/>
              </w:rPr>
              <w:t xml:space="preserve"> – prezenční forma v jazyce českém</w:t>
            </w:r>
          </w:p>
        </w:tc>
      </w:tr>
      <w:tr w:rsidR="00F81D1B" w:rsidRPr="00E27C4D" w14:paraId="757CDF34" w14:textId="77777777" w:rsidTr="0085754D">
        <w:tc>
          <w:tcPr>
            <w:tcW w:w="10485" w:type="dxa"/>
            <w:gridSpan w:val="8"/>
            <w:shd w:val="clear" w:color="auto" w:fill="F7CAAC"/>
          </w:tcPr>
          <w:p w14:paraId="2BAF0C70" w14:textId="77777777" w:rsidR="00F81D1B" w:rsidRPr="00E27C4D" w:rsidRDefault="00F81D1B" w:rsidP="0085754D">
            <w:pPr>
              <w:jc w:val="center"/>
              <w:rPr>
                <w:b/>
                <w:sz w:val="22"/>
              </w:rPr>
            </w:pPr>
            <w:r w:rsidRPr="00E27C4D">
              <w:rPr>
                <w:b/>
                <w:sz w:val="22"/>
              </w:rPr>
              <w:t>Povinné předměty</w:t>
            </w:r>
          </w:p>
        </w:tc>
      </w:tr>
      <w:tr w:rsidR="00F81D1B" w:rsidRPr="00E27C4D" w14:paraId="151F4403" w14:textId="77777777" w:rsidTr="0085754D">
        <w:tc>
          <w:tcPr>
            <w:tcW w:w="2375" w:type="dxa"/>
            <w:shd w:val="clear" w:color="auto" w:fill="F7CAAC"/>
          </w:tcPr>
          <w:p w14:paraId="528BC8C6" w14:textId="77777777" w:rsidR="00F81D1B" w:rsidRPr="00080E01" w:rsidRDefault="00F81D1B" w:rsidP="0085754D">
            <w:pPr>
              <w:rPr>
                <w:b/>
              </w:rPr>
            </w:pPr>
            <w:r w:rsidRPr="00080E01">
              <w:rPr>
                <w:b/>
              </w:rPr>
              <w:t>Název předmětu</w:t>
            </w:r>
          </w:p>
        </w:tc>
        <w:tc>
          <w:tcPr>
            <w:tcW w:w="1022" w:type="dxa"/>
            <w:gridSpan w:val="2"/>
            <w:shd w:val="clear" w:color="auto" w:fill="F7CAAC"/>
          </w:tcPr>
          <w:p w14:paraId="57A22992" w14:textId="77777777" w:rsidR="00F81D1B" w:rsidRPr="00080E01" w:rsidRDefault="00F81D1B" w:rsidP="0085754D">
            <w:pPr>
              <w:rPr>
                <w:b/>
              </w:rPr>
            </w:pPr>
            <w:r w:rsidRPr="00080E01">
              <w:rPr>
                <w:b/>
              </w:rPr>
              <w:t>rozsah</w:t>
            </w:r>
          </w:p>
        </w:tc>
        <w:tc>
          <w:tcPr>
            <w:tcW w:w="852" w:type="dxa"/>
            <w:shd w:val="clear" w:color="auto" w:fill="F7CAAC"/>
          </w:tcPr>
          <w:p w14:paraId="0321B77C" w14:textId="77777777" w:rsidR="00F81D1B" w:rsidRPr="00080E01" w:rsidRDefault="00F81D1B" w:rsidP="0085754D">
            <w:pPr>
              <w:rPr>
                <w:b/>
              </w:rPr>
            </w:pPr>
            <w:r w:rsidRPr="00080E01">
              <w:rPr>
                <w:b/>
              </w:rPr>
              <w:t>způsob  ověř.</w:t>
            </w:r>
          </w:p>
        </w:tc>
        <w:tc>
          <w:tcPr>
            <w:tcW w:w="708" w:type="dxa"/>
            <w:shd w:val="clear" w:color="auto" w:fill="F7CAAC"/>
          </w:tcPr>
          <w:p w14:paraId="3F88C3AC" w14:textId="77777777" w:rsidR="00F81D1B" w:rsidRPr="00080E01" w:rsidRDefault="00F81D1B" w:rsidP="0085754D">
            <w:pPr>
              <w:rPr>
                <w:b/>
              </w:rPr>
            </w:pPr>
            <w:r w:rsidRPr="00080E01">
              <w:rPr>
                <w:b/>
              </w:rPr>
              <w:t>počet kred.</w:t>
            </w:r>
          </w:p>
        </w:tc>
        <w:tc>
          <w:tcPr>
            <w:tcW w:w="4252" w:type="dxa"/>
            <w:shd w:val="clear" w:color="auto" w:fill="F7CAAC"/>
          </w:tcPr>
          <w:p w14:paraId="7CC77D18" w14:textId="77777777" w:rsidR="00F81D1B" w:rsidRPr="00080E01" w:rsidRDefault="00F81D1B" w:rsidP="0085754D">
            <w:pPr>
              <w:rPr>
                <w:b/>
              </w:rPr>
            </w:pPr>
            <w:r w:rsidRPr="00080E01">
              <w:rPr>
                <w:b/>
              </w:rPr>
              <w:t>vyučující</w:t>
            </w:r>
          </w:p>
        </w:tc>
        <w:tc>
          <w:tcPr>
            <w:tcW w:w="567" w:type="dxa"/>
            <w:shd w:val="clear" w:color="auto" w:fill="F7CAAC"/>
          </w:tcPr>
          <w:p w14:paraId="0C16E9DF" w14:textId="77777777" w:rsidR="00F81D1B" w:rsidRPr="00080E01" w:rsidRDefault="00F81D1B" w:rsidP="0085754D">
            <w:pPr>
              <w:rPr>
                <w:b/>
              </w:rPr>
            </w:pPr>
            <w:r w:rsidRPr="00080E01">
              <w:rPr>
                <w:b/>
              </w:rPr>
              <w:t>dop. roč./ sem.</w:t>
            </w:r>
          </w:p>
        </w:tc>
        <w:tc>
          <w:tcPr>
            <w:tcW w:w="709" w:type="dxa"/>
            <w:shd w:val="clear" w:color="auto" w:fill="F7CAAC"/>
          </w:tcPr>
          <w:p w14:paraId="6616D611" w14:textId="77777777" w:rsidR="00F81D1B" w:rsidRPr="00080E01" w:rsidRDefault="00F81D1B" w:rsidP="0085754D">
            <w:pPr>
              <w:rPr>
                <w:b/>
              </w:rPr>
            </w:pPr>
            <w:r w:rsidRPr="00080E01">
              <w:rPr>
                <w:b/>
              </w:rPr>
              <w:t xml:space="preserve">profil. </w:t>
            </w:r>
            <w:proofErr w:type="gramStart"/>
            <w:r w:rsidRPr="00080E01">
              <w:rPr>
                <w:b/>
              </w:rPr>
              <w:t>základ</w:t>
            </w:r>
            <w:proofErr w:type="gramEnd"/>
          </w:p>
        </w:tc>
      </w:tr>
      <w:tr w:rsidR="00F81D1B" w:rsidRPr="00E27C4D" w14:paraId="27F3B705" w14:textId="77777777" w:rsidTr="0085754D">
        <w:tc>
          <w:tcPr>
            <w:tcW w:w="2375" w:type="dxa"/>
          </w:tcPr>
          <w:p w14:paraId="6B80E7E7" w14:textId="77777777" w:rsidR="00F81D1B" w:rsidRPr="00E27C4D" w:rsidRDefault="00F81D1B" w:rsidP="0085754D">
            <w:r w:rsidRPr="00E27C4D">
              <w:t>Požární ochrana</w:t>
            </w:r>
          </w:p>
        </w:tc>
        <w:tc>
          <w:tcPr>
            <w:tcW w:w="1022" w:type="dxa"/>
            <w:gridSpan w:val="2"/>
          </w:tcPr>
          <w:p w14:paraId="4B4D6754" w14:textId="77777777" w:rsidR="00F81D1B" w:rsidRPr="00E27C4D" w:rsidRDefault="00F81D1B" w:rsidP="0085754D">
            <w:r w:rsidRPr="00E27C4D">
              <w:t>28p + 14s</w:t>
            </w:r>
          </w:p>
        </w:tc>
        <w:tc>
          <w:tcPr>
            <w:tcW w:w="852" w:type="dxa"/>
          </w:tcPr>
          <w:p w14:paraId="7381D642" w14:textId="77777777" w:rsidR="00F81D1B" w:rsidRPr="00E27C4D" w:rsidRDefault="00F81D1B" w:rsidP="0085754D">
            <w:r w:rsidRPr="00E27C4D">
              <w:t>klz</w:t>
            </w:r>
          </w:p>
        </w:tc>
        <w:tc>
          <w:tcPr>
            <w:tcW w:w="708" w:type="dxa"/>
          </w:tcPr>
          <w:p w14:paraId="57058C86" w14:textId="77777777" w:rsidR="00F81D1B" w:rsidRPr="00E27C4D" w:rsidRDefault="00F81D1B" w:rsidP="0085754D">
            <w:r w:rsidRPr="00E27C4D">
              <w:t>3</w:t>
            </w:r>
          </w:p>
        </w:tc>
        <w:tc>
          <w:tcPr>
            <w:tcW w:w="4252" w:type="dxa"/>
          </w:tcPr>
          <w:p w14:paraId="0AECD5E9" w14:textId="77777777" w:rsidR="00F81D1B" w:rsidRPr="00E27C4D" w:rsidRDefault="00F81D1B" w:rsidP="0085754D">
            <w:r w:rsidRPr="004065BD">
              <w:rPr>
                <w:b/>
              </w:rPr>
              <w:t>doc. Ing. Martin Hromada, Ph.D.</w:t>
            </w:r>
            <w:r w:rsidRPr="00E27C4D">
              <w:t xml:space="preserve"> (100</w:t>
            </w:r>
            <w:r>
              <w:t xml:space="preserve"> </w:t>
            </w:r>
            <w:r w:rsidRPr="00E27C4D">
              <w:t>%</w:t>
            </w:r>
            <w:r>
              <w:t xml:space="preserve"> p</w:t>
            </w:r>
            <w:r w:rsidRPr="00E27C4D">
              <w:t>)</w:t>
            </w:r>
          </w:p>
        </w:tc>
        <w:tc>
          <w:tcPr>
            <w:tcW w:w="567" w:type="dxa"/>
          </w:tcPr>
          <w:p w14:paraId="3AD70E55" w14:textId="77777777" w:rsidR="00F81D1B" w:rsidRPr="00E27C4D" w:rsidRDefault="00F81D1B" w:rsidP="0085754D">
            <w:r w:rsidRPr="00E27C4D">
              <w:t>1/ZS</w:t>
            </w:r>
          </w:p>
        </w:tc>
        <w:tc>
          <w:tcPr>
            <w:tcW w:w="709" w:type="dxa"/>
          </w:tcPr>
          <w:p w14:paraId="674D9FAE" w14:textId="77777777" w:rsidR="00F81D1B" w:rsidRPr="00E27C4D" w:rsidRDefault="00F81D1B" w:rsidP="0085754D">
            <w:r w:rsidRPr="00E27C4D">
              <w:t>PZ</w:t>
            </w:r>
          </w:p>
        </w:tc>
      </w:tr>
      <w:tr w:rsidR="00F81D1B" w:rsidRPr="00E27C4D" w14:paraId="3A6259B1" w14:textId="77777777" w:rsidTr="0085754D">
        <w:tc>
          <w:tcPr>
            <w:tcW w:w="2375" w:type="dxa"/>
          </w:tcPr>
          <w:p w14:paraId="4BC1085E" w14:textId="77777777" w:rsidR="00F81D1B" w:rsidRPr="00E27C4D" w:rsidRDefault="00F81D1B" w:rsidP="0085754D">
            <w:r w:rsidRPr="00E27C4D">
              <w:t>Provoz počítačových sítí</w:t>
            </w:r>
          </w:p>
        </w:tc>
        <w:tc>
          <w:tcPr>
            <w:tcW w:w="1022" w:type="dxa"/>
            <w:gridSpan w:val="2"/>
          </w:tcPr>
          <w:p w14:paraId="476AD7EA" w14:textId="77777777" w:rsidR="00F81D1B" w:rsidRPr="00E27C4D" w:rsidRDefault="00F81D1B" w:rsidP="0085754D">
            <w:r w:rsidRPr="00E27C4D">
              <w:t>28p + 28c</w:t>
            </w:r>
          </w:p>
        </w:tc>
        <w:tc>
          <w:tcPr>
            <w:tcW w:w="852" w:type="dxa"/>
          </w:tcPr>
          <w:p w14:paraId="68E9F6B6" w14:textId="77777777" w:rsidR="00F81D1B" w:rsidRPr="00E27C4D" w:rsidRDefault="00F81D1B" w:rsidP="0085754D">
            <w:r w:rsidRPr="00E27C4D">
              <w:t>z, zk</w:t>
            </w:r>
          </w:p>
        </w:tc>
        <w:tc>
          <w:tcPr>
            <w:tcW w:w="708" w:type="dxa"/>
          </w:tcPr>
          <w:p w14:paraId="72AA81A0" w14:textId="77777777" w:rsidR="00F81D1B" w:rsidRPr="00E27C4D" w:rsidRDefault="00F81D1B" w:rsidP="0085754D">
            <w:r w:rsidRPr="00E27C4D">
              <w:t>4</w:t>
            </w:r>
          </w:p>
        </w:tc>
        <w:tc>
          <w:tcPr>
            <w:tcW w:w="4252" w:type="dxa"/>
          </w:tcPr>
          <w:p w14:paraId="123BCB58" w14:textId="77777777" w:rsidR="00F81D1B" w:rsidRPr="00E27C4D" w:rsidRDefault="00F81D1B" w:rsidP="0085754D">
            <w:r w:rsidRPr="00E05EA5">
              <w:rPr>
                <w:b/>
              </w:rPr>
              <w:t xml:space="preserve">doc. Ing. Jiří Vojtěšek, Ph.D. </w:t>
            </w:r>
            <w:r w:rsidRPr="00E27C4D">
              <w:t>(</w:t>
            </w:r>
            <w:r>
              <w:t>100 % p</w:t>
            </w:r>
            <w:r w:rsidRPr="00E27C4D">
              <w:t>)</w:t>
            </w:r>
          </w:p>
        </w:tc>
        <w:tc>
          <w:tcPr>
            <w:tcW w:w="567" w:type="dxa"/>
          </w:tcPr>
          <w:p w14:paraId="1AF497F5" w14:textId="77777777" w:rsidR="00F81D1B" w:rsidRPr="00E27C4D" w:rsidRDefault="00F81D1B" w:rsidP="0085754D">
            <w:r w:rsidRPr="00E27C4D">
              <w:t>1/ZS</w:t>
            </w:r>
          </w:p>
        </w:tc>
        <w:tc>
          <w:tcPr>
            <w:tcW w:w="709" w:type="dxa"/>
          </w:tcPr>
          <w:p w14:paraId="34765331" w14:textId="77777777" w:rsidR="00F81D1B" w:rsidRPr="00E27C4D" w:rsidRDefault="00F81D1B" w:rsidP="0085754D">
            <w:r w:rsidRPr="00E27C4D">
              <w:t>ZT</w:t>
            </w:r>
          </w:p>
        </w:tc>
      </w:tr>
      <w:tr w:rsidR="00F81D1B" w:rsidRPr="00E27C4D" w14:paraId="22CA549B" w14:textId="77777777" w:rsidTr="0085754D">
        <w:tc>
          <w:tcPr>
            <w:tcW w:w="2375" w:type="dxa"/>
          </w:tcPr>
          <w:p w14:paraId="6A179B70" w14:textId="77777777" w:rsidR="00F81D1B" w:rsidRPr="00E27C4D" w:rsidRDefault="00F81D1B" w:rsidP="0085754D">
            <w:r w:rsidRPr="00E27C4D">
              <w:t>Teorie bezpečnosti</w:t>
            </w:r>
          </w:p>
        </w:tc>
        <w:tc>
          <w:tcPr>
            <w:tcW w:w="1022" w:type="dxa"/>
            <w:gridSpan w:val="2"/>
          </w:tcPr>
          <w:p w14:paraId="26B3041C" w14:textId="77777777" w:rsidR="00F81D1B" w:rsidRPr="00E27C4D" w:rsidRDefault="00F81D1B" w:rsidP="0085754D">
            <w:r w:rsidRPr="00E27C4D">
              <w:t>28p + 14s</w:t>
            </w:r>
          </w:p>
        </w:tc>
        <w:tc>
          <w:tcPr>
            <w:tcW w:w="852" w:type="dxa"/>
          </w:tcPr>
          <w:p w14:paraId="3CB179A4" w14:textId="77777777" w:rsidR="00F81D1B" w:rsidRPr="00E27C4D" w:rsidRDefault="00F81D1B" w:rsidP="0085754D">
            <w:r w:rsidRPr="00E27C4D">
              <w:t>z, zk</w:t>
            </w:r>
          </w:p>
        </w:tc>
        <w:tc>
          <w:tcPr>
            <w:tcW w:w="708" w:type="dxa"/>
          </w:tcPr>
          <w:p w14:paraId="7F946FC0" w14:textId="77777777" w:rsidR="00F81D1B" w:rsidRPr="00E27C4D" w:rsidRDefault="00F81D1B" w:rsidP="0085754D">
            <w:r w:rsidRPr="00E27C4D">
              <w:t>4</w:t>
            </w:r>
          </w:p>
        </w:tc>
        <w:tc>
          <w:tcPr>
            <w:tcW w:w="4252" w:type="dxa"/>
          </w:tcPr>
          <w:p w14:paraId="7C901D85" w14:textId="77777777" w:rsidR="00F81D1B" w:rsidRPr="00E27C4D" w:rsidRDefault="00F81D1B" w:rsidP="0085754D">
            <w:r w:rsidRPr="00E05EA5">
              <w:rPr>
                <w:b/>
              </w:rPr>
              <w:t>doc. Ing. Luděk Lukáš, CSc.</w:t>
            </w:r>
            <w:r w:rsidRPr="00E27C4D">
              <w:t xml:space="preserve"> (</w:t>
            </w:r>
            <w:r>
              <w:t>100 % p</w:t>
            </w:r>
            <w:r w:rsidRPr="00E27C4D">
              <w:t>)</w:t>
            </w:r>
          </w:p>
        </w:tc>
        <w:tc>
          <w:tcPr>
            <w:tcW w:w="567" w:type="dxa"/>
          </w:tcPr>
          <w:p w14:paraId="3FC9726D" w14:textId="77777777" w:rsidR="00F81D1B" w:rsidRPr="00E27C4D" w:rsidRDefault="00F81D1B" w:rsidP="0085754D">
            <w:r w:rsidRPr="00E27C4D">
              <w:t>1/ZS</w:t>
            </w:r>
          </w:p>
        </w:tc>
        <w:tc>
          <w:tcPr>
            <w:tcW w:w="709" w:type="dxa"/>
          </w:tcPr>
          <w:p w14:paraId="2E3783DC" w14:textId="77777777" w:rsidR="00F81D1B" w:rsidRPr="00E27C4D" w:rsidRDefault="00F81D1B" w:rsidP="0085754D">
            <w:r w:rsidRPr="00E27C4D">
              <w:t>ZT</w:t>
            </w:r>
          </w:p>
        </w:tc>
      </w:tr>
      <w:tr w:rsidR="00F81D1B" w:rsidRPr="00E27C4D" w14:paraId="06E8B774" w14:textId="77777777" w:rsidTr="0085754D">
        <w:tc>
          <w:tcPr>
            <w:tcW w:w="2375" w:type="dxa"/>
          </w:tcPr>
          <w:p w14:paraId="471C954D" w14:textId="77777777" w:rsidR="00F81D1B" w:rsidRPr="00E27C4D" w:rsidRDefault="00F81D1B" w:rsidP="0085754D">
            <w:r w:rsidRPr="00E27C4D">
              <w:t>Komunikační systémy</w:t>
            </w:r>
          </w:p>
        </w:tc>
        <w:tc>
          <w:tcPr>
            <w:tcW w:w="1022" w:type="dxa"/>
            <w:gridSpan w:val="2"/>
          </w:tcPr>
          <w:p w14:paraId="2E988064" w14:textId="77777777" w:rsidR="00F81D1B" w:rsidRPr="00E27C4D" w:rsidRDefault="00F81D1B" w:rsidP="0085754D">
            <w:r w:rsidRPr="00E27C4D">
              <w:t>28p + 28c</w:t>
            </w:r>
          </w:p>
        </w:tc>
        <w:tc>
          <w:tcPr>
            <w:tcW w:w="852" w:type="dxa"/>
          </w:tcPr>
          <w:p w14:paraId="2B8258DE" w14:textId="77777777" w:rsidR="00F81D1B" w:rsidRPr="00E27C4D" w:rsidRDefault="00F81D1B" w:rsidP="0085754D">
            <w:r w:rsidRPr="00E27C4D">
              <w:t>z, zk</w:t>
            </w:r>
          </w:p>
        </w:tc>
        <w:tc>
          <w:tcPr>
            <w:tcW w:w="708" w:type="dxa"/>
          </w:tcPr>
          <w:p w14:paraId="4297FCA3" w14:textId="77777777" w:rsidR="00F81D1B" w:rsidRPr="00E27C4D" w:rsidRDefault="00F81D1B" w:rsidP="0085754D">
            <w:r w:rsidRPr="00E27C4D">
              <w:t>4</w:t>
            </w:r>
          </w:p>
        </w:tc>
        <w:tc>
          <w:tcPr>
            <w:tcW w:w="4252" w:type="dxa"/>
          </w:tcPr>
          <w:p w14:paraId="5BC3D7B3" w14:textId="77777777" w:rsidR="00F81D1B" w:rsidRPr="00E27C4D" w:rsidRDefault="00F81D1B" w:rsidP="0085754D">
            <w:r w:rsidRPr="00E05EA5">
              <w:rPr>
                <w:b/>
              </w:rPr>
              <w:t>prof. Ing. Karel Vlček, CSc.</w:t>
            </w:r>
            <w:r w:rsidRPr="00E27C4D">
              <w:t xml:space="preserve"> (</w:t>
            </w:r>
            <w:r>
              <w:t>100 % p)</w:t>
            </w:r>
          </w:p>
        </w:tc>
        <w:tc>
          <w:tcPr>
            <w:tcW w:w="567" w:type="dxa"/>
          </w:tcPr>
          <w:p w14:paraId="0336C9BE" w14:textId="77777777" w:rsidR="00F81D1B" w:rsidRPr="00E27C4D" w:rsidRDefault="00F81D1B" w:rsidP="0085754D">
            <w:r w:rsidRPr="00E27C4D">
              <w:t>1/ZS</w:t>
            </w:r>
          </w:p>
        </w:tc>
        <w:tc>
          <w:tcPr>
            <w:tcW w:w="709" w:type="dxa"/>
          </w:tcPr>
          <w:p w14:paraId="67E63E16" w14:textId="5CEB8C04" w:rsidR="00F81D1B" w:rsidRPr="00E27C4D" w:rsidRDefault="00E13596" w:rsidP="0085754D">
            <w:r>
              <w:t>ZT</w:t>
            </w:r>
          </w:p>
        </w:tc>
      </w:tr>
      <w:tr w:rsidR="00F81D1B" w:rsidRPr="00E27C4D" w14:paraId="63730F70" w14:textId="77777777" w:rsidTr="0085754D">
        <w:tc>
          <w:tcPr>
            <w:tcW w:w="2375" w:type="dxa"/>
          </w:tcPr>
          <w:p w14:paraId="28D27F03" w14:textId="5C45488B" w:rsidR="00F81D1B" w:rsidRPr="00E27C4D" w:rsidRDefault="00F81D1B" w:rsidP="0085754D">
            <w:r w:rsidRPr="00E27C4D">
              <w:t>Forenzní vědy</w:t>
            </w:r>
            <w:ins w:id="394" w:author="Jiří Vojtěšek" w:date="2018-11-20T22:39:00Z">
              <w:r w:rsidR="005B12C4">
                <w:t xml:space="preserve"> †</w:t>
              </w:r>
            </w:ins>
          </w:p>
        </w:tc>
        <w:tc>
          <w:tcPr>
            <w:tcW w:w="1022" w:type="dxa"/>
            <w:gridSpan w:val="2"/>
          </w:tcPr>
          <w:p w14:paraId="2E5F4D77" w14:textId="77777777" w:rsidR="00F81D1B" w:rsidRPr="00E27C4D" w:rsidRDefault="00F81D1B" w:rsidP="0085754D">
            <w:r w:rsidRPr="00E27C4D">
              <w:t>28p + 28s</w:t>
            </w:r>
          </w:p>
        </w:tc>
        <w:tc>
          <w:tcPr>
            <w:tcW w:w="852" w:type="dxa"/>
          </w:tcPr>
          <w:p w14:paraId="192B8AA0" w14:textId="77777777" w:rsidR="00F81D1B" w:rsidRPr="00E27C4D" w:rsidRDefault="00F81D1B" w:rsidP="0085754D">
            <w:r w:rsidRPr="00E27C4D">
              <w:t>z, zk</w:t>
            </w:r>
          </w:p>
        </w:tc>
        <w:tc>
          <w:tcPr>
            <w:tcW w:w="708" w:type="dxa"/>
          </w:tcPr>
          <w:p w14:paraId="3671DF09" w14:textId="77777777" w:rsidR="00F81D1B" w:rsidRPr="00E27C4D" w:rsidRDefault="00F81D1B" w:rsidP="0085754D">
            <w:r w:rsidRPr="00E27C4D">
              <w:t>4</w:t>
            </w:r>
          </w:p>
        </w:tc>
        <w:tc>
          <w:tcPr>
            <w:tcW w:w="4252" w:type="dxa"/>
          </w:tcPr>
          <w:p w14:paraId="49863DFA" w14:textId="77777777" w:rsidR="00F81D1B" w:rsidRPr="00E27C4D" w:rsidRDefault="00F81D1B" w:rsidP="0085754D">
            <w:r w:rsidRPr="00E05EA5">
              <w:rPr>
                <w:b/>
              </w:rPr>
              <w:t>doc. RNDr. Vojtěch Křesálek, CSc.</w:t>
            </w:r>
            <w:r>
              <w:t xml:space="preserve"> </w:t>
            </w:r>
            <w:r w:rsidRPr="00E27C4D">
              <w:t>(100</w:t>
            </w:r>
            <w:r>
              <w:t xml:space="preserve"> </w:t>
            </w:r>
            <w:r w:rsidRPr="00E27C4D">
              <w:t>%</w:t>
            </w:r>
            <w:r>
              <w:t xml:space="preserve"> p</w:t>
            </w:r>
            <w:r w:rsidRPr="00E27C4D">
              <w:t>)</w:t>
            </w:r>
          </w:p>
        </w:tc>
        <w:tc>
          <w:tcPr>
            <w:tcW w:w="567" w:type="dxa"/>
          </w:tcPr>
          <w:p w14:paraId="3E047444" w14:textId="77777777" w:rsidR="00F81D1B" w:rsidRPr="00E27C4D" w:rsidRDefault="00F81D1B" w:rsidP="0085754D">
            <w:r w:rsidRPr="00E27C4D">
              <w:t>1/ZS</w:t>
            </w:r>
          </w:p>
        </w:tc>
        <w:tc>
          <w:tcPr>
            <w:tcW w:w="709" w:type="dxa"/>
          </w:tcPr>
          <w:p w14:paraId="4BED2361" w14:textId="53675B0E" w:rsidR="00F81D1B" w:rsidRPr="00E27C4D" w:rsidRDefault="00E17EA9" w:rsidP="0085754D">
            <w:r>
              <w:t>PZ</w:t>
            </w:r>
          </w:p>
        </w:tc>
      </w:tr>
      <w:tr w:rsidR="00F81D1B" w:rsidRPr="00E27C4D" w14:paraId="10DB93B7" w14:textId="77777777" w:rsidTr="0085754D">
        <w:tc>
          <w:tcPr>
            <w:tcW w:w="2375" w:type="dxa"/>
          </w:tcPr>
          <w:p w14:paraId="5024154D" w14:textId="77777777" w:rsidR="00F81D1B" w:rsidRPr="00E27C4D" w:rsidRDefault="00F81D1B" w:rsidP="0085754D">
            <w:r w:rsidRPr="00E27C4D">
              <w:t>Bezpečnost veřejných akcí</w:t>
            </w:r>
          </w:p>
        </w:tc>
        <w:tc>
          <w:tcPr>
            <w:tcW w:w="1022" w:type="dxa"/>
            <w:gridSpan w:val="2"/>
          </w:tcPr>
          <w:p w14:paraId="13520E1B" w14:textId="77777777" w:rsidR="00F81D1B" w:rsidRPr="00E27C4D" w:rsidRDefault="00F81D1B" w:rsidP="0085754D">
            <w:r w:rsidRPr="00E27C4D">
              <w:t>28p + 28c</w:t>
            </w:r>
          </w:p>
        </w:tc>
        <w:tc>
          <w:tcPr>
            <w:tcW w:w="852" w:type="dxa"/>
          </w:tcPr>
          <w:p w14:paraId="4DF3E133" w14:textId="77777777" w:rsidR="00F81D1B" w:rsidRPr="00E27C4D" w:rsidRDefault="00F81D1B" w:rsidP="0085754D">
            <w:r w:rsidRPr="00E27C4D">
              <w:t>z, zk</w:t>
            </w:r>
          </w:p>
        </w:tc>
        <w:tc>
          <w:tcPr>
            <w:tcW w:w="708" w:type="dxa"/>
          </w:tcPr>
          <w:p w14:paraId="20132EA1" w14:textId="77777777" w:rsidR="00F81D1B" w:rsidRPr="00E27C4D" w:rsidRDefault="00F81D1B" w:rsidP="0085754D">
            <w:r w:rsidRPr="00E27C4D">
              <w:t>5</w:t>
            </w:r>
          </w:p>
        </w:tc>
        <w:tc>
          <w:tcPr>
            <w:tcW w:w="4252" w:type="dxa"/>
          </w:tcPr>
          <w:p w14:paraId="1AF0ACCF" w14:textId="0C5E4184" w:rsidR="00F81D1B" w:rsidRPr="00E27C4D" w:rsidRDefault="003E2A1F" w:rsidP="0085754D">
            <w:r w:rsidRPr="00E05EA5">
              <w:rPr>
                <w:b/>
              </w:rPr>
              <w:t xml:space="preserve">doc. Ing. </w:t>
            </w:r>
            <w:r>
              <w:rPr>
                <w:b/>
              </w:rPr>
              <w:t>Luděk Lukáš</w:t>
            </w:r>
            <w:r w:rsidRPr="00E05EA5">
              <w:rPr>
                <w:b/>
              </w:rPr>
              <w:t>, Ph.D.</w:t>
            </w:r>
            <w:r w:rsidRPr="00E27C4D">
              <w:t xml:space="preserve"> (100</w:t>
            </w:r>
            <w:r>
              <w:t xml:space="preserve"> % p)</w:t>
            </w:r>
          </w:p>
        </w:tc>
        <w:tc>
          <w:tcPr>
            <w:tcW w:w="567" w:type="dxa"/>
          </w:tcPr>
          <w:p w14:paraId="1E223E45" w14:textId="77777777" w:rsidR="00F81D1B" w:rsidRPr="00E27C4D" w:rsidRDefault="00F81D1B" w:rsidP="0085754D">
            <w:r w:rsidRPr="00E27C4D">
              <w:t>1/ZS</w:t>
            </w:r>
          </w:p>
        </w:tc>
        <w:tc>
          <w:tcPr>
            <w:tcW w:w="709" w:type="dxa"/>
          </w:tcPr>
          <w:p w14:paraId="22BB91F8" w14:textId="77777777" w:rsidR="00F81D1B" w:rsidRPr="00E27C4D" w:rsidRDefault="00F81D1B" w:rsidP="0085754D">
            <w:r w:rsidRPr="00E27C4D">
              <w:t>PZ</w:t>
            </w:r>
          </w:p>
        </w:tc>
      </w:tr>
      <w:tr w:rsidR="00F81D1B" w:rsidRPr="00E27C4D" w14:paraId="49542C30" w14:textId="77777777" w:rsidTr="0085754D">
        <w:tc>
          <w:tcPr>
            <w:tcW w:w="2375" w:type="dxa"/>
          </w:tcPr>
          <w:p w14:paraId="52BE84EF" w14:textId="238EDAB8" w:rsidR="00F81D1B" w:rsidRPr="00E27C4D" w:rsidRDefault="00F81D1B" w:rsidP="0085754D">
            <w:r w:rsidRPr="00E27C4D">
              <w:t>Počítačové viry a bezpečnost</w:t>
            </w:r>
            <w:ins w:id="395" w:author="Jiří Vojtěšek" w:date="2018-11-20T22:40:00Z">
              <w:r w:rsidR="005B12C4">
                <w:t xml:space="preserve"> †</w:t>
              </w:r>
            </w:ins>
          </w:p>
        </w:tc>
        <w:tc>
          <w:tcPr>
            <w:tcW w:w="1022" w:type="dxa"/>
            <w:gridSpan w:val="2"/>
          </w:tcPr>
          <w:p w14:paraId="71FE9A2A" w14:textId="77777777" w:rsidR="00F81D1B" w:rsidRPr="00E27C4D" w:rsidRDefault="00F81D1B" w:rsidP="0085754D">
            <w:r>
              <w:t>14p + 28</w:t>
            </w:r>
            <w:r w:rsidRPr="00E27C4D">
              <w:t>c</w:t>
            </w:r>
          </w:p>
        </w:tc>
        <w:tc>
          <w:tcPr>
            <w:tcW w:w="852" w:type="dxa"/>
          </w:tcPr>
          <w:p w14:paraId="4F6D3930" w14:textId="77777777" w:rsidR="00F81D1B" w:rsidRPr="00E27C4D" w:rsidRDefault="00F81D1B" w:rsidP="0085754D">
            <w:r w:rsidRPr="00E27C4D">
              <w:t>kl</w:t>
            </w:r>
            <w:r>
              <w:t>z</w:t>
            </w:r>
          </w:p>
        </w:tc>
        <w:tc>
          <w:tcPr>
            <w:tcW w:w="708" w:type="dxa"/>
          </w:tcPr>
          <w:p w14:paraId="2C37D110" w14:textId="77777777" w:rsidR="00F81D1B" w:rsidRPr="00E27C4D" w:rsidRDefault="00F81D1B" w:rsidP="0085754D">
            <w:r w:rsidRPr="00E27C4D">
              <w:t>4</w:t>
            </w:r>
          </w:p>
        </w:tc>
        <w:tc>
          <w:tcPr>
            <w:tcW w:w="4252" w:type="dxa"/>
          </w:tcPr>
          <w:p w14:paraId="745C187E" w14:textId="77777777" w:rsidR="00F81D1B" w:rsidRPr="00E27C4D" w:rsidRDefault="00F81D1B" w:rsidP="0085754D">
            <w:r w:rsidRPr="00E05EA5">
              <w:rPr>
                <w:b/>
              </w:rPr>
              <w:t>prof. Mgr. Roman Jašek,</w:t>
            </w:r>
            <w:r>
              <w:rPr>
                <w:b/>
              </w:rPr>
              <w:t xml:space="preserve"> </w:t>
            </w:r>
            <w:r w:rsidRPr="00E05EA5">
              <w:rPr>
                <w:b/>
              </w:rPr>
              <w:t>Ph. D.</w:t>
            </w:r>
            <w:r w:rsidRPr="00E27C4D">
              <w:t xml:space="preserve"> (100</w:t>
            </w:r>
            <w:r>
              <w:t xml:space="preserve"> </w:t>
            </w:r>
            <w:r w:rsidRPr="00E27C4D">
              <w:t>%</w:t>
            </w:r>
            <w:r>
              <w:t xml:space="preserve"> p</w:t>
            </w:r>
            <w:r w:rsidRPr="00E27C4D">
              <w:t>)</w:t>
            </w:r>
          </w:p>
        </w:tc>
        <w:tc>
          <w:tcPr>
            <w:tcW w:w="567" w:type="dxa"/>
          </w:tcPr>
          <w:p w14:paraId="0C249722" w14:textId="77777777" w:rsidR="00F81D1B" w:rsidRPr="00E27C4D" w:rsidRDefault="00F81D1B" w:rsidP="0085754D">
            <w:r w:rsidRPr="00E27C4D">
              <w:t>1/ZS</w:t>
            </w:r>
          </w:p>
        </w:tc>
        <w:tc>
          <w:tcPr>
            <w:tcW w:w="709" w:type="dxa"/>
          </w:tcPr>
          <w:p w14:paraId="72C6A27B" w14:textId="6AFC0285" w:rsidR="00F81D1B" w:rsidRPr="00E27C4D" w:rsidRDefault="00E13596" w:rsidP="0085754D">
            <w:r>
              <w:t>PZ</w:t>
            </w:r>
          </w:p>
        </w:tc>
      </w:tr>
      <w:tr w:rsidR="00F81D1B" w:rsidRPr="00E27C4D" w14:paraId="111C44FE" w14:textId="77777777" w:rsidTr="0085754D">
        <w:tc>
          <w:tcPr>
            <w:tcW w:w="2375" w:type="dxa"/>
          </w:tcPr>
          <w:p w14:paraId="3D300FAB" w14:textId="77777777" w:rsidR="00F81D1B" w:rsidRPr="00E27C4D" w:rsidRDefault="00F81D1B" w:rsidP="0085754D">
            <w:r w:rsidRPr="00E27C4D">
              <w:t>Odborná angličtina 1</w:t>
            </w:r>
          </w:p>
        </w:tc>
        <w:tc>
          <w:tcPr>
            <w:tcW w:w="1022" w:type="dxa"/>
            <w:gridSpan w:val="2"/>
          </w:tcPr>
          <w:p w14:paraId="77D5F1FA" w14:textId="77777777" w:rsidR="00F81D1B" w:rsidRPr="00E27C4D" w:rsidRDefault="00F81D1B" w:rsidP="0085754D">
            <w:r w:rsidRPr="00E27C4D">
              <w:t>28s</w:t>
            </w:r>
          </w:p>
        </w:tc>
        <w:tc>
          <w:tcPr>
            <w:tcW w:w="852" w:type="dxa"/>
          </w:tcPr>
          <w:p w14:paraId="65B1025F" w14:textId="77777777" w:rsidR="00F81D1B" w:rsidRPr="00E27C4D" w:rsidRDefault="00F81D1B" w:rsidP="0085754D">
            <w:r w:rsidRPr="00E27C4D">
              <w:t>klz</w:t>
            </w:r>
          </w:p>
        </w:tc>
        <w:tc>
          <w:tcPr>
            <w:tcW w:w="708" w:type="dxa"/>
          </w:tcPr>
          <w:p w14:paraId="52B4EEC5" w14:textId="77777777" w:rsidR="00F81D1B" w:rsidRPr="00E27C4D" w:rsidRDefault="00F81D1B" w:rsidP="0085754D">
            <w:r w:rsidRPr="00E27C4D">
              <w:t>3</w:t>
            </w:r>
          </w:p>
        </w:tc>
        <w:tc>
          <w:tcPr>
            <w:tcW w:w="4252" w:type="dxa"/>
          </w:tcPr>
          <w:p w14:paraId="0238E9DD" w14:textId="77777777" w:rsidR="00F81D1B" w:rsidRPr="00E27C4D" w:rsidRDefault="00F81D1B" w:rsidP="0085754D">
            <w:pPr>
              <w:rPr>
                <w:b/>
              </w:rPr>
            </w:pPr>
            <w:r w:rsidRPr="00E27C4D">
              <w:t>Mgr. Tereza Outěřická (</w:t>
            </w:r>
            <w:r>
              <w:t>100 % s)</w:t>
            </w:r>
          </w:p>
        </w:tc>
        <w:tc>
          <w:tcPr>
            <w:tcW w:w="567" w:type="dxa"/>
          </w:tcPr>
          <w:p w14:paraId="5C708525" w14:textId="77777777" w:rsidR="00F81D1B" w:rsidRPr="00E27C4D" w:rsidRDefault="00F81D1B" w:rsidP="0085754D">
            <w:r w:rsidRPr="00E27C4D">
              <w:t>1/ZS</w:t>
            </w:r>
          </w:p>
        </w:tc>
        <w:tc>
          <w:tcPr>
            <w:tcW w:w="709" w:type="dxa"/>
          </w:tcPr>
          <w:p w14:paraId="63B0CFAE" w14:textId="13A36605" w:rsidR="00F81D1B" w:rsidRPr="00E27C4D" w:rsidRDefault="00822F6E" w:rsidP="0085754D">
            <w:ins w:id="396" w:author="Milan Navrátil" w:date="2018-11-15T12:59:00Z">
              <w:r w:rsidRPr="00300A0A">
                <w:t>-</w:t>
              </w:r>
            </w:ins>
          </w:p>
        </w:tc>
      </w:tr>
      <w:tr w:rsidR="00F81D1B" w:rsidRPr="00E27C4D" w14:paraId="7C77D8D1" w14:textId="77777777" w:rsidTr="0085754D">
        <w:tc>
          <w:tcPr>
            <w:tcW w:w="2375" w:type="dxa"/>
          </w:tcPr>
          <w:p w14:paraId="048F84A4" w14:textId="77777777" w:rsidR="00F81D1B" w:rsidRPr="00E27C4D" w:rsidRDefault="00F81D1B" w:rsidP="0085754D">
            <w:r w:rsidRPr="00E27C4D">
              <w:t>Informační podpora bezpečnostních systémů</w:t>
            </w:r>
          </w:p>
        </w:tc>
        <w:tc>
          <w:tcPr>
            <w:tcW w:w="1022" w:type="dxa"/>
            <w:gridSpan w:val="2"/>
          </w:tcPr>
          <w:p w14:paraId="10E03C2E" w14:textId="77777777" w:rsidR="00F81D1B" w:rsidRPr="00E27C4D" w:rsidRDefault="00F81D1B" w:rsidP="0085754D">
            <w:r w:rsidRPr="00E27C4D">
              <w:t>14p + 28c</w:t>
            </w:r>
          </w:p>
        </w:tc>
        <w:tc>
          <w:tcPr>
            <w:tcW w:w="852" w:type="dxa"/>
          </w:tcPr>
          <w:p w14:paraId="057177D2" w14:textId="77777777" w:rsidR="00F81D1B" w:rsidRPr="00E27C4D" w:rsidRDefault="00F81D1B" w:rsidP="0085754D">
            <w:r w:rsidRPr="00E27C4D">
              <w:t>z, zk</w:t>
            </w:r>
          </w:p>
        </w:tc>
        <w:tc>
          <w:tcPr>
            <w:tcW w:w="708" w:type="dxa"/>
          </w:tcPr>
          <w:p w14:paraId="6D0E7539" w14:textId="77777777" w:rsidR="00F81D1B" w:rsidRPr="00E27C4D" w:rsidRDefault="00F81D1B" w:rsidP="0085754D">
            <w:r w:rsidRPr="00E27C4D">
              <w:t>3</w:t>
            </w:r>
          </w:p>
        </w:tc>
        <w:tc>
          <w:tcPr>
            <w:tcW w:w="4252" w:type="dxa"/>
          </w:tcPr>
          <w:p w14:paraId="5EB405EA" w14:textId="77777777" w:rsidR="00F81D1B" w:rsidRPr="00E27C4D" w:rsidRDefault="00F81D1B" w:rsidP="0085754D">
            <w:r w:rsidRPr="00E05EA5">
              <w:rPr>
                <w:b/>
              </w:rPr>
              <w:t>doc. Ing. Lubomír Vašek,  CSc</w:t>
            </w:r>
            <w:r w:rsidRPr="00E27C4D">
              <w:t>. (</w:t>
            </w:r>
            <w:r>
              <w:t>100 % p</w:t>
            </w:r>
            <w:r w:rsidRPr="00E27C4D">
              <w:t>)</w:t>
            </w:r>
          </w:p>
        </w:tc>
        <w:tc>
          <w:tcPr>
            <w:tcW w:w="567" w:type="dxa"/>
          </w:tcPr>
          <w:p w14:paraId="3B53C5BD" w14:textId="77777777" w:rsidR="00F81D1B" w:rsidRPr="00E27C4D" w:rsidRDefault="00F81D1B" w:rsidP="0085754D">
            <w:r w:rsidRPr="00E27C4D">
              <w:t>1/LS</w:t>
            </w:r>
          </w:p>
        </w:tc>
        <w:tc>
          <w:tcPr>
            <w:tcW w:w="709" w:type="dxa"/>
          </w:tcPr>
          <w:p w14:paraId="17D5B470" w14:textId="77777777" w:rsidR="00F81D1B" w:rsidRPr="00E27C4D" w:rsidRDefault="00F81D1B" w:rsidP="0085754D">
            <w:r w:rsidRPr="00E27C4D">
              <w:t>ZT</w:t>
            </w:r>
          </w:p>
        </w:tc>
      </w:tr>
      <w:tr w:rsidR="00F81D1B" w:rsidRPr="00E27C4D" w14:paraId="756D990A" w14:textId="77777777" w:rsidTr="0085754D">
        <w:tc>
          <w:tcPr>
            <w:tcW w:w="2375" w:type="dxa"/>
          </w:tcPr>
          <w:p w14:paraId="1CC5C99B" w14:textId="77777777" w:rsidR="00F81D1B" w:rsidRPr="00E27C4D" w:rsidRDefault="00F81D1B" w:rsidP="0085754D">
            <w:r w:rsidRPr="00E27C4D">
              <w:t>Technologie průmyslových informačních systémů</w:t>
            </w:r>
          </w:p>
        </w:tc>
        <w:tc>
          <w:tcPr>
            <w:tcW w:w="1022" w:type="dxa"/>
            <w:gridSpan w:val="2"/>
          </w:tcPr>
          <w:p w14:paraId="6AD40690" w14:textId="77777777" w:rsidR="00F81D1B" w:rsidRPr="00E27C4D" w:rsidRDefault="00F81D1B" w:rsidP="0085754D">
            <w:r w:rsidRPr="00E27C4D">
              <w:t>28p + 28c</w:t>
            </w:r>
          </w:p>
        </w:tc>
        <w:tc>
          <w:tcPr>
            <w:tcW w:w="852" w:type="dxa"/>
          </w:tcPr>
          <w:p w14:paraId="630CB88C" w14:textId="77777777" w:rsidR="00F81D1B" w:rsidRPr="00E27C4D" w:rsidRDefault="00F81D1B" w:rsidP="0085754D">
            <w:r w:rsidRPr="00E27C4D">
              <w:t>z, zk</w:t>
            </w:r>
          </w:p>
        </w:tc>
        <w:tc>
          <w:tcPr>
            <w:tcW w:w="708" w:type="dxa"/>
          </w:tcPr>
          <w:p w14:paraId="7A10C4F9" w14:textId="77777777" w:rsidR="00F81D1B" w:rsidRPr="00E27C4D" w:rsidRDefault="00F81D1B" w:rsidP="0085754D">
            <w:r w:rsidRPr="00E27C4D">
              <w:t>4</w:t>
            </w:r>
          </w:p>
        </w:tc>
        <w:tc>
          <w:tcPr>
            <w:tcW w:w="4252" w:type="dxa"/>
          </w:tcPr>
          <w:p w14:paraId="706176CC" w14:textId="29BA6090" w:rsidR="00F81D1B" w:rsidRPr="00E27C4D" w:rsidRDefault="00F81D1B" w:rsidP="0085754D">
            <w:r w:rsidRPr="00E27C4D">
              <w:t>Ing. Petr Neumann,</w:t>
            </w:r>
            <w:r w:rsidR="001F1036">
              <w:t xml:space="preserve"> </w:t>
            </w:r>
            <w:r w:rsidRPr="00E27C4D">
              <w:t>Ph.D. (</w:t>
            </w:r>
            <w:r>
              <w:t>100 % p</w:t>
            </w:r>
            <w:r w:rsidRPr="00E27C4D">
              <w:t>)</w:t>
            </w:r>
          </w:p>
        </w:tc>
        <w:tc>
          <w:tcPr>
            <w:tcW w:w="567" w:type="dxa"/>
          </w:tcPr>
          <w:p w14:paraId="66175124" w14:textId="77777777" w:rsidR="00F81D1B" w:rsidRPr="00E27C4D" w:rsidRDefault="00F81D1B" w:rsidP="0085754D">
            <w:r w:rsidRPr="00E27C4D">
              <w:t>1/LS</w:t>
            </w:r>
          </w:p>
        </w:tc>
        <w:tc>
          <w:tcPr>
            <w:tcW w:w="709" w:type="dxa"/>
          </w:tcPr>
          <w:p w14:paraId="2790B49C" w14:textId="22AA0235" w:rsidR="00F81D1B" w:rsidRPr="00E27C4D" w:rsidRDefault="00822F6E" w:rsidP="0085754D">
            <w:ins w:id="397" w:author="Milan Navrátil" w:date="2018-11-15T12:59:00Z">
              <w:r w:rsidRPr="00300A0A">
                <w:t>-</w:t>
              </w:r>
            </w:ins>
          </w:p>
        </w:tc>
      </w:tr>
      <w:tr w:rsidR="00F81D1B" w:rsidRPr="00E27C4D" w14:paraId="236BE961" w14:textId="77777777" w:rsidTr="0085754D">
        <w:tc>
          <w:tcPr>
            <w:tcW w:w="2375" w:type="dxa"/>
          </w:tcPr>
          <w:p w14:paraId="089502B5" w14:textId="4F01EDE4" w:rsidR="00F81D1B" w:rsidRPr="00E27C4D" w:rsidRDefault="00F81D1B" w:rsidP="0085754D">
            <w:r w:rsidRPr="00E27C4D">
              <w:t>Bezpečnostní technologie ochrany informačních systémů</w:t>
            </w:r>
            <w:ins w:id="398" w:author="Jiří Vojtěšek" w:date="2018-11-20T22:39:00Z">
              <w:r w:rsidR="005B12C4">
                <w:t xml:space="preserve"> †</w:t>
              </w:r>
            </w:ins>
          </w:p>
        </w:tc>
        <w:tc>
          <w:tcPr>
            <w:tcW w:w="1022" w:type="dxa"/>
            <w:gridSpan w:val="2"/>
          </w:tcPr>
          <w:p w14:paraId="579586C9" w14:textId="77777777" w:rsidR="00F81D1B" w:rsidRPr="00E27C4D" w:rsidRDefault="00F81D1B" w:rsidP="0085754D">
            <w:r w:rsidRPr="00E27C4D">
              <w:t>28p + 28c</w:t>
            </w:r>
          </w:p>
        </w:tc>
        <w:tc>
          <w:tcPr>
            <w:tcW w:w="852" w:type="dxa"/>
          </w:tcPr>
          <w:p w14:paraId="1E60AD3B" w14:textId="77777777" w:rsidR="00F81D1B" w:rsidRPr="00E27C4D" w:rsidRDefault="00F81D1B" w:rsidP="0085754D">
            <w:r w:rsidRPr="00E27C4D">
              <w:t>z, zk</w:t>
            </w:r>
          </w:p>
        </w:tc>
        <w:tc>
          <w:tcPr>
            <w:tcW w:w="708" w:type="dxa"/>
          </w:tcPr>
          <w:p w14:paraId="7DE26C99" w14:textId="77777777" w:rsidR="00F81D1B" w:rsidRPr="00E27C4D" w:rsidRDefault="00F81D1B" w:rsidP="0085754D">
            <w:r w:rsidRPr="00E27C4D">
              <w:t>3</w:t>
            </w:r>
          </w:p>
        </w:tc>
        <w:tc>
          <w:tcPr>
            <w:tcW w:w="4252" w:type="dxa"/>
          </w:tcPr>
          <w:p w14:paraId="726D2450" w14:textId="77777777" w:rsidR="00F81D1B" w:rsidRPr="00E27C4D" w:rsidRDefault="00F81D1B" w:rsidP="0085754D">
            <w:pPr>
              <w:rPr>
                <w:b/>
              </w:rPr>
            </w:pPr>
            <w:r w:rsidRPr="00340D81">
              <w:rPr>
                <w:b/>
              </w:rPr>
              <w:t>doc. Ing. Jiří Gajdošík, CSc.</w:t>
            </w:r>
            <w:r w:rsidRPr="00E27C4D">
              <w:t xml:space="preserve"> (</w:t>
            </w:r>
            <w:r>
              <w:t>100 % p</w:t>
            </w:r>
            <w:r w:rsidRPr="00E27C4D">
              <w:t>)</w:t>
            </w:r>
          </w:p>
        </w:tc>
        <w:tc>
          <w:tcPr>
            <w:tcW w:w="567" w:type="dxa"/>
          </w:tcPr>
          <w:p w14:paraId="6016FF48" w14:textId="77777777" w:rsidR="00F81D1B" w:rsidRPr="00E27C4D" w:rsidRDefault="00F81D1B" w:rsidP="0085754D">
            <w:r w:rsidRPr="00E27C4D">
              <w:t>1/LS</w:t>
            </w:r>
          </w:p>
        </w:tc>
        <w:tc>
          <w:tcPr>
            <w:tcW w:w="709" w:type="dxa"/>
          </w:tcPr>
          <w:p w14:paraId="6D4C4E7C" w14:textId="5B8B3E12" w:rsidR="00F81D1B" w:rsidRPr="00E27C4D" w:rsidRDefault="00340D81" w:rsidP="0085754D">
            <w:r>
              <w:t>PZ</w:t>
            </w:r>
          </w:p>
        </w:tc>
      </w:tr>
      <w:tr w:rsidR="00F81D1B" w:rsidRPr="00E27C4D" w14:paraId="12812664" w14:textId="77777777" w:rsidTr="0085754D">
        <w:tc>
          <w:tcPr>
            <w:tcW w:w="2375" w:type="dxa"/>
          </w:tcPr>
          <w:p w14:paraId="7DE4EB4D" w14:textId="7FFE1703" w:rsidR="00F81D1B" w:rsidRPr="00E27C4D" w:rsidRDefault="00F81D1B" w:rsidP="0085754D">
            <w:r w:rsidRPr="00E27C4D">
              <w:t>Technologie budov</w:t>
            </w:r>
            <w:ins w:id="399" w:author="Jiří Vojtěšek" w:date="2018-11-20T22:40:00Z">
              <w:r w:rsidR="00216579">
                <w:t xml:space="preserve"> †</w:t>
              </w:r>
            </w:ins>
          </w:p>
        </w:tc>
        <w:tc>
          <w:tcPr>
            <w:tcW w:w="1022" w:type="dxa"/>
            <w:gridSpan w:val="2"/>
          </w:tcPr>
          <w:p w14:paraId="5223EA99" w14:textId="77777777" w:rsidR="00F81D1B" w:rsidRPr="00E27C4D" w:rsidRDefault="00F81D1B" w:rsidP="0085754D">
            <w:r w:rsidRPr="00E27C4D">
              <w:t>28p + 28c</w:t>
            </w:r>
          </w:p>
        </w:tc>
        <w:tc>
          <w:tcPr>
            <w:tcW w:w="852" w:type="dxa"/>
          </w:tcPr>
          <w:p w14:paraId="46EBD2B6" w14:textId="77777777" w:rsidR="00F81D1B" w:rsidRPr="00E27C4D" w:rsidRDefault="00F81D1B" w:rsidP="0085754D">
            <w:r w:rsidRPr="00E27C4D">
              <w:t>z, zk</w:t>
            </w:r>
          </w:p>
        </w:tc>
        <w:tc>
          <w:tcPr>
            <w:tcW w:w="708" w:type="dxa"/>
          </w:tcPr>
          <w:p w14:paraId="5FFF75DE" w14:textId="77777777" w:rsidR="00F81D1B" w:rsidRPr="00E27C4D" w:rsidRDefault="00F81D1B" w:rsidP="0085754D">
            <w:r w:rsidRPr="00E27C4D">
              <w:t>4</w:t>
            </w:r>
          </w:p>
        </w:tc>
        <w:tc>
          <w:tcPr>
            <w:tcW w:w="4252" w:type="dxa"/>
          </w:tcPr>
          <w:p w14:paraId="6659B91C" w14:textId="77777777" w:rsidR="00F81D1B" w:rsidRPr="00E27C4D" w:rsidRDefault="00F81D1B" w:rsidP="0085754D">
            <w:r w:rsidRPr="00E27C4D">
              <w:t>Ing. Martin Zálešák, CSc. (</w:t>
            </w:r>
            <w:r>
              <w:t>100 % p</w:t>
            </w:r>
            <w:r w:rsidRPr="00E27C4D">
              <w:t>)</w:t>
            </w:r>
          </w:p>
        </w:tc>
        <w:tc>
          <w:tcPr>
            <w:tcW w:w="567" w:type="dxa"/>
          </w:tcPr>
          <w:p w14:paraId="1B1F63DB" w14:textId="77777777" w:rsidR="00F81D1B" w:rsidRPr="00E27C4D" w:rsidRDefault="00F81D1B" w:rsidP="0085754D">
            <w:r w:rsidRPr="00E27C4D">
              <w:t>1/LS</w:t>
            </w:r>
          </w:p>
        </w:tc>
        <w:tc>
          <w:tcPr>
            <w:tcW w:w="709" w:type="dxa"/>
          </w:tcPr>
          <w:p w14:paraId="1E4685A1" w14:textId="386CAECF" w:rsidR="00F81D1B" w:rsidRPr="00E27C4D" w:rsidRDefault="00822F6E" w:rsidP="0085754D">
            <w:ins w:id="400" w:author="Milan Navrátil" w:date="2018-11-15T12:59:00Z">
              <w:r w:rsidRPr="00300A0A">
                <w:t>-</w:t>
              </w:r>
            </w:ins>
          </w:p>
        </w:tc>
      </w:tr>
      <w:tr w:rsidR="00F81D1B" w:rsidRPr="00E27C4D" w14:paraId="087DE3D1" w14:textId="77777777" w:rsidTr="0085754D">
        <w:tc>
          <w:tcPr>
            <w:tcW w:w="2375" w:type="dxa"/>
          </w:tcPr>
          <w:p w14:paraId="7FAA86F1" w14:textId="77777777" w:rsidR="00F81D1B" w:rsidRPr="00E27C4D" w:rsidRDefault="00F81D1B" w:rsidP="0085754D">
            <w:r w:rsidRPr="00E27C4D">
              <w:t>Elektronické zabezpečovací a přístupové systémy</w:t>
            </w:r>
          </w:p>
        </w:tc>
        <w:tc>
          <w:tcPr>
            <w:tcW w:w="1022" w:type="dxa"/>
            <w:gridSpan w:val="2"/>
          </w:tcPr>
          <w:p w14:paraId="4C07C9BB" w14:textId="77777777" w:rsidR="00F81D1B" w:rsidRPr="00E27C4D" w:rsidRDefault="00F81D1B" w:rsidP="0085754D">
            <w:r w:rsidRPr="00E27C4D">
              <w:t>28p + 28c</w:t>
            </w:r>
          </w:p>
        </w:tc>
        <w:tc>
          <w:tcPr>
            <w:tcW w:w="852" w:type="dxa"/>
          </w:tcPr>
          <w:p w14:paraId="61D2E046" w14:textId="77777777" w:rsidR="00F81D1B" w:rsidRPr="00E27C4D" w:rsidRDefault="00F81D1B" w:rsidP="0085754D">
            <w:r w:rsidRPr="00E27C4D">
              <w:t>z, zk</w:t>
            </w:r>
          </w:p>
        </w:tc>
        <w:tc>
          <w:tcPr>
            <w:tcW w:w="708" w:type="dxa"/>
          </w:tcPr>
          <w:p w14:paraId="71F2D95C" w14:textId="77777777" w:rsidR="00F81D1B" w:rsidRPr="00E27C4D" w:rsidRDefault="00F81D1B" w:rsidP="0085754D">
            <w:r w:rsidRPr="00E27C4D">
              <w:t>4</w:t>
            </w:r>
          </w:p>
        </w:tc>
        <w:tc>
          <w:tcPr>
            <w:tcW w:w="4252" w:type="dxa"/>
          </w:tcPr>
          <w:p w14:paraId="0C8988E6" w14:textId="46A4C0BB" w:rsidR="00F81D1B" w:rsidRPr="00E27C4D" w:rsidRDefault="005E563E" w:rsidP="0085754D">
            <w:ins w:id="401" w:author="Milan Navrátil" w:date="2018-11-20T14:10:00Z">
              <w:r w:rsidRPr="005E563E">
                <w:rPr>
                  <w:b/>
                </w:rPr>
                <w:t>Ing. Rudolf Drga, Ph.D.</w:t>
              </w:r>
              <w:r>
                <w:t xml:space="preserve"> </w:t>
              </w:r>
              <w:r w:rsidRPr="00E27C4D">
                <w:t>(100</w:t>
              </w:r>
              <w:r>
                <w:t xml:space="preserve"> </w:t>
              </w:r>
              <w:r w:rsidRPr="00E27C4D">
                <w:t>%</w:t>
              </w:r>
              <w:r>
                <w:t xml:space="preserve"> p</w:t>
              </w:r>
              <w:r w:rsidRPr="00E27C4D">
                <w:t>)</w:t>
              </w:r>
            </w:ins>
            <w:del w:id="402" w:author="Milan Navrátil" w:date="2018-11-20T14:10:00Z">
              <w:r w:rsidR="00F81D1B" w:rsidRPr="00E05EA5" w:rsidDel="005E563E">
                <w:rPr>
                  <w:b/>
                </w:rPr>
                <w:delText>doc. RNDr. Vojtěch Křesálek, CSc.</w:delText>
              </w:r>
              <w:r w:rsidR="00F81D1B" w:rsidDel="005E563E">
                <w:delText xml:space="preserve"> </w:delText>
              </w:r>
              <w:r w:rsidR="00F81D1B" w:rsidRPr="00E27C4D" w:rsidDel="005E563E">
                <w:delText>(100</w:delText>
              </w:r>
              <w:r w:rsidR="00F81D1B" w:rsidDel="005E563E">
                <w:delText xml:space="preserve"> </w:delText>
              </w:r>
              <w:r w:rsidR="00F81D1B" w:rsidRPr="00E27C4D" w:rsidDel="005E563E">
                <w:delText>%</w:delText>
              </w:r>
              <w:r w:rsidR="00F81D1B" w:rsidDel="005E563E">
                <w:delText xml:space="preserve"> p</w:delText>
              </w:r>
              <w:r w:rsidR="00F81D1B" w:rsidRPr="00E27C4D" w:rsidDel="005E563E">
                <w:delText>)</w:delText>
              </w:r>
            </w:del>
          </w:p>
        </w:tc>
        <w:tc>
          <w:tcPr>
            <w:tcW w:w="567" w:type="dxa"/>
          </w:tcPr>
          <w:p w14:paraId="13559761" w14:textId="77777777" w:rsidR="00F81D1B" w:rsidRPr="00E27C4D" w:rsidRDefault="00F81D1B" w:rsidP="0085754D">
            <w:r w:rsidRPr="00E27C4D">
              <w:t>1/LS</w:t>
            </w:r>
          </w:p>
        </w:tc>
        <w:tc>
          <w:tcPr>
            <w:tcW w:w="709" w:type="dxa"/>
          </w:tcPr>
          <w:p w14:paraId="559D2414" w14:textId="77777777" w:rsidR="00F81D1B" w:rsidRPr="00E27C4D" w:rsidRDefault="00F81D1B" w:rsidP="0085754D">
            <w:r w:rsidRPr="00E27C4D">
              <w:t>PZ</w:t>
            </w:r>
          </w:p>
        </w:tc>
      </w:tr>
      <w:tr w:rsidR="00F81D1B" w:rsidRPr="00E27C4D" w14:paraId="40E95221" w14:textId="77777777" w:rsidTr="0085754D">
        <w:tc>
          <w:tcPr>
            <w:tcW w:w="2375" w:type="dxa"/>
          </w:tcPr>
          <w:p w14:paraId="60998684" w14:textId="77777777" w:rsidR="00F81D1B" w:rsidRPr="00E27C4D" w:rsidRDefault="00F81D1B" w:rsidP="0085754D">
            <w:pPr>
              <w:rPr>
                <w:rFonts w:ascii="Calibri" w:hAnsi="Calibri"/>
                <w:sz w:val="22"/>
                <w:szCs w:val="22"/>
              </w:rPr>
            </w:pPr>
            <w:r w:rsidRPr="00E27C4D">
              <w:t>Kriminologie</w:t>
            </w:r>
          </w:p>
        </w:tc>
        <w:tc>
          <w:tcPr>
            <w:tcW w:w="1022" w:type="dxa"/>
            <w:gridSpan w:val="2"/>
          </w:tcPr>
          <w:p w14:paraId="7CCA5BA1" w14:textId="77777777" w:rsidR="00F81D1B" w:rsidRPr="00E27C4D" w:rsidRDefault="00F81D1B" w:rsidP="0085754D">
            <w:r w:rsidRPr="00E27C4D">
              <w:t>28p + 14s</w:t>
            </w:r>
          </w:p>
        </w:tc>
        <w:tc>
          <w:tcPr>
            <w:tcW w:w="852" w:type="dxa"/>
          </w:tcPr>
          <w:p w14:paraId="7A2A1BFB" w14:textId="77777777" w:rsidR="00F81D1B" w:rsidRPr="00E27C4D" w:rsidRDefault="00F81D1B" w:rsidP="0085754D">
            <w:r w:rsidRPr="00E27C4D">
              <w:t>klz</w:t>
            </w:r>
          </w:p>
        </w:tc>
        <w:tc>
          <w:tcPr>
            <w:tcW w:w="708" w:type="dxa"/>
            <w:vAlign w:val="bottom"/>
          </w:tcPr>
          <w:p w14:paraId="3C806CFC" w14:textId="77777777" w:rsidR="00F81D1B" w:rsidRPr="00E27C4D" w:rsidRDefault="00F81D1B" w:rsidP="0085754D">
            <w:r w:rsidRPr="00E27C4D">
              <w:t>3</w:t>
            </w:r>
          </w:p>
          <w:p w14:paraId="25E1E2AE" w14:textId="77777777" w:rsidR="00F81D1B" w:rsidRPr="00E27C4D" w:rsidRDefault="00F81D1B" w:rsidP="0085754D"/>
          <w:p w14:paraId="65C1EC99" w14:textId="77777777" w:rsidR="00F81D1B" w:rsidRPr="00E27C4D" w:rsidRDefault="00F81D1B" w:rsidP="0085754D"/>
        </w:tc>
        <w:tc>
          <w:tcPr>
            <w:tcW w:w="4252" w:type="dxa"/>
          </w:tcPr>
          <w:p w14:paraId="5B9E9D0C" w14:textId="04FA5F8C" w:rsidR="00F81D1B" w:rsidRPr="00E27C4D" w:rsidRDefault="00F81D1B" w:rsidP="00911B74">
            <w:r w:rsidRPr="00911B74">
              <w:rPr>
                <w:rPrChange w:id="403" w:author="Jiří Vojtěšek" w:date="2018-11-18T19:01:00Z">
                  <w:rPr>
                    <w:b/>
                  </w:rPr>
                </w:rPrChange>
              </w:rPr>
              <w:t>PhDr. Mgr. Bc. Stanislav Zelinka</w:t>
            </w:r>
            <w:del w:id="404" w:author="Jiří Vojtěšek" w:date="2018-11-18T19:02:00Z">
              <w:r w:rsidRPr="00911B74" w:rsidDel="00911B74">
                <w:delText>,</w:delText>
              </w:r>
              <w:r w:rsidRPr="00E27C4D" w:rsidDel="00911B74">
                <w:delText xml:space="preserve"> ext.</w:delText>
              </w:r>
            </w:del>
            <w:r w:rsidRPr="00E27C4D">
              <w:t xml:space="preserve"> (</w:t>
            </w:r>
            <w:r>
              <w:t>100 % p</w:t>
            </w:r>
            <w:r w:rsidRPr="00E27C4D">
              <w:t>)</w:t>
            </w:r>
          </w:p>
        </w:tc>
        <w:tc>
          <w:tcPr>
            <w:tcW w:w="567" w:type="dxa"/>
          </w:tcPr>
          <w:p w14:paraId="6EFBABAD" w14:textId="77777777" w:rsidR="00F81D1B" w:rsidRPr="00E27C4D" w:rsidRDefault="00F81D1B" w:rsidP="0085754D">
            <w:r w:rsidRPr="00E27C4D">
              <w:t>1/LS</w:t>
            </w:r>
          </w:p>
        </w:tc>
        <w:tc>
          <w:tcPr>
            <w:tcW w:w="709" w:type="dxa"/>
          </w:tcPr>
          <w:p w14:paraId="47F5EF47" w14:textId="5137AC33" w:rsidR="00F81D1B" w:rsidRPr="00E27C4D" w:rsidRDefault="00822F6E" w:rsidP="0085754D">
            <w:ins w:id="405" w:author="Milan Navrátil" w:date="2018-11-15T12:59:00Z">
              <w:r w:rsidRPr="00300A0A">
                <w:t>-</w:t>
              </w:r>
            </w:ins>
            <w:del w:id="406" w:author="Milan Navrátil" w:date="2018-10-31T10:31:00Z">
              <w:r w:rsidR="00F81D1B" w:rsidRPr="00E27C4D" w:rsidDel="00056B77">
                <w:delText>PZ</w:delText>
              </w:r>
            </w:del>
          </w:p>
        </w:tc>
      </w:tr>
      <w:tr w:rsidR="00F81D1B" w:rsidRPr="00E27C4D" w14:paraId="2A631E44" w14:textId="77777777" w:rsidTr="0085754D">
        <w:tc>
          <w:tcPr>
            <w:tcW w:w="2375" w:type="dxa"/>
          </w:tcPr>
          <w:p w14:paraId="5200A5F0" w14:textId="77777777" w:rsidR="00F81D1B" w:rsidRPr="00E27C4D" w:rsidRDefault="00F81D1B" w:rsidP="0085754D">
            <w:r>
              <w:t>Pokročilé</w:t>
            </w:r>
            <w:r w:rsidRPr="00E27C4D">
              <w:t xml:space="preserve"> bezpečnostní technologie</w:t>
            </w:r>
          </w:p>
        </w:tc>
        <w:tc>
          <w:tcPr>
            <w:tcW w:w="1022" w:type="dxa"/>
            <w:gridSpan w:val="2"/>
          </w:tcPr>
          <w:p w14:paraId="7DEABBE1" w14:textId="77777777" w:rsidR="00F81D1B" w:rsidRPr="00E27C4D" w:rsidRDefault="00F81D1B" w:rsidP="0085754D">
            <w:r w:rsidRPr="00E27C4D">
              <w:t>28p + 28c</w:t>
            </w:r>
          </w:p>
        </w:tc>
        <w:tc>
          <w:tcPr>
            <w:tcW w:w="852" w:type="dxa"/>
          </w:tcPr>
          <w:p w14:paraId="3136A2D2" w14:textId="77777777" w:rsidR="00F81D1B" w:rsidRPr="00E27C4D" w:rsidRDefault="00F81D1B" w:rsidP="0085754D">
            <w:r w:rsidRPr="00E27C4D">
              <w:t>z, zk</w:t>
            </w:r>
          </w:p>
        </w:tc>
        <w:tc>
          <w:tcPr>
            <w:tcW w:w="708" w:type="dxa"/>
          </w:tcPr>
          <w:p w14:paraId="18112457" w14:textId="77777777" w:rsidR="00F81D1B" w:rsidRPr="00E27C4D" w:rsidRDefault="00F81D1B" w:rsidP="0085754D">
            <w:r w:rsidRPr="00E27C4D">
              <w:t>4</w:t>
            </w:r>
          </w:p>
        </w:tc>
        <w:tc>
          <w:tcPr>
            <w:tcW w:w="4252" w:type="dxa"/>
          </w:tcPr>
          <w:p w14:paraId="64ABCD1C" w14:textId="77777777" w:rsidR="00F81D1B" w:rsidRPr="00E27C4D" w:rsidRDefault="00F81D1B" w:rsidP="0085754D">
            <w:r w:rsidRPr="00E05EA5">
              <w:rPr>
                <w:b/>
              </w:rPr>
              <w:t>doc. RNDr. Vojtěch Křesálek, CSc</w:t>
            </w:r>
            <w:r w:rsidRPr="00E27C4D">
              <w:t>.</w:t>
            </w:r>
            <w:r>
              <w:t xml:space="preserve"> </w:t>
            </w:r>
            <w:r w:rsidRPr="00E27C4D">
              <w:t>(100</w:t>
            </w:r>
            <w:r>
              <w:t xml:space="preserve"> </w:t>
            </w:r>
            <w:r w:rsidRPr="00E27C4D">
              <w:t>%</w:t>
            </w:r>
            <w:r>
              <w:t xml:space="preserve"> p</w:t>
            </w:r>
            <w:r w:rsidRPr="00E27C4D">
              <w:t>)</w:t>
            </w:r>
          </w:p>
        </w:tc>
        <w:tc>
          <w:tcPr>
            <w:tcW w:w="567" w:type="dxa"/>
          </w:tcPr>
          <w:p w14:paraId="2DE88B28" w14:textId="77777777" w:rsidR="00F81D1B" w:rsidRPr="00E27C4D" w:rsidRDefault="00F81D1B" w:rsidP="0085754D">
            <w:r w:rsidRPr="00E27C4D">
              <w:t>1/LS</w:t>
            </w:r>
          </w:p>
        </w:tc>
        <w:tc>
          <w:tcPr>
            <w:tcW w:w="709" w:type="dxa"/>
          </w:tcPr>
          <w:p w14:paraId="4D2F4B28" w14:textId="77777777" w:rsidR="00F81D1B" w:rsidRPr="00E27C4D" w:rsidRDefault="00F81D1B" w:rsidP="0085754D">
            <w:r w:rsidRPr="00E27C4D">
              <w:t>PZ</w:t>
            </w:r>
          </w:p>
        </w:tc>
      </w:tr>
      <w:tr w:rsidR="00F81D1B" w:rsidRPr="00E27C4D" w14:paraId="0610EEAB" w14:textId="77777777" w:rsidTr="0085754D">
        <w:tc>
          <w:tcPr>
            <w:tcW w:w="2375" w:type="dxa"/>
          </w:tcPr>
          <w:p w14:paraId="378CDD49" w14:textId="77777777" w:rsidR="00F81D1B" w:rsidRPr="00E27C4D" w:rsidRDefault="00F81D1B" w:rsidP="0085754D">
            <w:r w:rsidRPr="00E27C4D">
              <w:t>Odborná angličtina 2</w:t>
            </w:r>
          </w:p>
        </w:tc>
        <w:tc>
          <w:tcPr>
            <w:tcW w:w="1022" w:type="dxa"/>
            <w:gridSpan w:val="2"/>
          </w:tcPr>
          <w:p w14:paraId="32121768" w14:textId="77777777" w:rsidR="00F81D1B" w:rsidRPr="00E27C4D" w:rsidRDefault="00F81D1B" w:rsidP="0085754D">
            <w:r w:rsidRPr="00E27C4D">
              <w:t>28s</w:t>
            </w:r>
          </w:p>
        </w:tc>
        <w:tc>
          <w:tcPr>
            <w:tcW w:w="852" w:type="dxa"/>
          </w:tcPr>
          <w:p w14:paraId="7B18BB1B" w14:textId="77777777" w:rsidR="00F81D1B" w:rsidRPr="00E27C4D" w:rsidRDefault="00F81D1B" w:rsidP="0085754D">
            <w:r w:rsidRPr="00E27C4D">
              <w:t>z, zk</w:t>
            </w:r>
          </w:p>
        </w:tc>
        <w:tc>
          <w:tcPr>
            <w:tcW w:w="708" w:type="dxa"/>
          </w:tcPr>
          <w:p w14:paraId="7ECF0233" w14:textId="77777777" w:rsidR="00F81D1B" w:rsidRPr="00E27C4D" w:rsidRDefault="00F81D1B" w:rsidP="0085754D">
            <w:r w:rsidRPr="00E27C4D">
              <w:t>4</w:t>
            </w:r>
          </w:p>
        </w:tc>
        <w:tc>
          <w:tcPr>
            <w:tcW w:w="4252" w:type="dxa"/>
          </w:tcPr>
          <w:p w14:paraId="6694676B" w14:textId="77777777" w:rsidR="00F81D1B" w:rsidRPr="00E27C4D" w:rsidRDefault="00F81D1B" w:rsidP="0085754D">
            <w:pPr>
              <w:rPr>
                <w:b/>
              </w:rPr>
            </w:pPr>
            <w:r w:rsidRPr="00E27C4D">
              <w:t>Mgr. Tereza Outěřická (</w:t>
            </w:r>
            <w:r>
              <w:t>100 % s)</w:t>
            </w:r>
          </w:p>
        </w:tc>
        <w:tc>
          <w:tcPr>
            <w:tcW w:w="567" w:type="dxa"/>
          </w:tcPr>
          <w:p w14:paraId="66506EAD" w14:textId="77777777" w:rsidR="00F81D1B" w:rsidRPr="00E27C4D" w:rsidRDefault="00F81D1B" w:rsidP="0085754D">
            <w:r w:rsidRPr="00E27C4D">
              <w:t>1/LS</w:t>
            </w:r>
          </w:p>
        </w:tc>
        <w:tc>
          <w:tcPr>
            <w:tcW w:w="709" w:type="dxa"/>
          </w:tcPr>
          <w:p w14:paraId="36B2D7E3" w14:textId="26786EDC" w:rsidR="00F81D1B" w:rsidRPr="00E27C4D" w:rsidRDefault="00822F6E" w:rsidP="0085754D">
            <w:ins w:id="407" w:author="Milan Navrátil" w:date="2018-11-15T12:59:00Z">
              <w:r w:rsidRPr="00300A0A">
                <w:t>-</w:t>
              </w:r>
            </w:ins>
          </w:p>
        </w:tc>
      </w:tr>
      <w:tr w:rsidR="00F81D1B" w:rsidRPr="00E27C4D" w14:paraId="38E995ED" w14:textId="77777777" w:rsidTr="0085754D">
        <w:tc>
          <w:tcPr>
            <w:tcW w:w="2375" w:type="dxa"/>
          </w:tcPr>
          <w:p w14:paraId="52A0C95F" w14:textId="77777777" w:rsidR="00F81D1B" w:rsidRPr="00E27C4D" w:rsidRDefault="00F81D1B" w:rsidP="0085754D">
            <w:r w:rsidRPr="00E27C4D">
              <w:t>Odborná praxe</w:t>
            </w:r>
          </w:p>
        </w:tc>
        <w:tc>
          <w:tcPr>
            <w:tcW w:w="1022" w:type="dxa"/>
            <w:gridSpan w:val="2"/>
          </w:tcPr>
          <w:p w14:paraId="7D5A24A3" w14:textId="77777777" w:rsidR="00F81D1B" w:rsidRPr="00E27C4D" w:rsidRDefault="00F81D1B" w:rsidP="0085754D">
            <w:r>
              <w:t>120h</w:t>
            </w:r>
          </w:p>
        </w:tc>
        <w:tc>
          <w:tcPr>
            <w:tcW w:w="852" w:type="dxa"/>
          </w:tcPr>
          <w:p w14:paraId="063C8D56" w14:textId="77777777" w:rsidR="00F81D1B" w:rsidRPr="00E27C4D" w:rsidRDefault="00F81D1B" w:rsidP="0085754D">
            <w:r w:rsidRPr="00E27C4D">
              <w:t>z</w:t>
            </w:r>
          </w:p>
        </w:tc>
        <w:tc>
          <w:tcPr>
            <w:tcW w:w="708" w:type="dxa"/>
          </w:tcPr>
          <w:p w14:paraId="5C06C321" w14:textId="77777777" w:rsidR="00F81D1B" w:rsidRPr="00E27C4D" w:rsidRDefault="00F81D1B" w:rsidP="0085754D">
            <w:r w:rsidRPr="00E27C4D">
              <w:t>5</w:t>
            </w:r>
          </w:p>
        </w:tc>
        <w:tc>
          <w:tcPr>
            <w:tcW w:w="4252" w:type="dxa"/>
          </w:tcPr>
          <w:p w14:paraId="0A78AD3F" w14:textId="77777777" w:rsidR="00F81D1B" w:rsidRPr="00E27C4D" w:rsidRDefault="00F81D1B" w:rsidP="0085754D">
            <w:r w:rsidRPr="00E27C4D">
              <w:t>doc. RNDr. Vojtěch Křesálek, CSc.</w:t>
            </w:r>
            <w:r>
              <w:t xml:space="preserve"> </w:t>
            </w:r>
            <w:r w:rsidRPr="00E27C4D">
              <w:t>(100</w:t>
            </w:r>
            <w:r>
              <w:t xml:space="preserve"> </w:t>
            </w:r>
            <w:r w:rsidRPr="00E27C4D">
              <w:t>%</w:t>
            </w:r>
            <w:r>
              <w:t xml:space="preserve"> h</w:t>
            </w:r>
            <w:r w:rsidRPr="00E27C4D">
              <w:t>)</w:t>
            </w:r>
          </w:p>
        </w:tc>
        <w:tc>
          <w:tcPr>
            <w:tcW w:w="567" w:type="dxa"/>
          </w:tcPr>
          <w:p w14:paraId="529AFEB6" w14:textId="77777777" w:rsidR="00F81D1B" w:rsidRPr="00E27C4D" w:rsidRDefault="00F81D1B" w:rsidP="0085754D">
            <w:r>
              <w:t>průb.</w:t>
            </w:r>
          </w:p>
        </w:tc>
        <w:tc>
          <w:tcPr>
            <w:tcW w:w="709" w:type="dxa"/>
          </w:tcPr>
          <w:p w14:paraId="1F2A6822" w14:textId="317C60D6" w:rsidR="00F81D1B" w:rsidRPr="00E27C4D" w:rsidRDefault="00822F6E" w:rsidP="0085754D">
            <w:ins w:id="408" w:author="Milan Navrátil" w:date="2018-11-15T12:59:00Z">
              <w:r w:rsidRPr="00300A0A">
                <w:t>-</w:t>
              </w:r>
            </w:ins>
          </w:p>
        </w:tc>
      </w:tr>
      <w:tr w:rsidR="00F81D1B" w:rsidRPr="00E27C4D" w14:paraId="578FD95E" w14:textId="77777777" w:rsidTr="0085754D">
        <w:tc>
          <w:tcPr>
            <w:tcW w:w="2375" w:type="dxa"/>
          </w:tcPr>
          <w:p w14:paraId="74297A10" w14:textId="01DFE159" w:rsidR="00F81D1B" w:rsidRPr="00E27C4D" w:rsidRDefault="00F81D1B" w:rsidP="0085754D">
            <w:r w:rsidRPr="00E27C4D">
              <w:t>Návrh elektrických obvodů</w:t>
            </w:r>
            <w:ins w:id="409" w:author="Jiří Vojtěšek" w:date="2018-11-20T22:39:00Z">
              <w:r w:rsidR="005B12C4">
                <w:t xml:space="preserve"> †</w:t>
              </w:r>
            </w:ins>
          </w:p>
        </w:tc>
        <w:tc>
          <w:tcPr>
            <w:tcW w:w="1022" w:type="dxa"/>
            <w:gridSpan w:val="2"/>
          </w:tcPr>
          <w:p w14:paraId="763CB743" w14:textId="77777777" w:rsidR="00F81D1B" w:rsidRPr="00E27C4D" w:rsidRDefault="00F81D1B" w:rsidP="0085754D">
            <w:r>
              <w:t>28p + 14</w:t>
            </w:r>
            <w:r w:rsidRPr="00E27C4D">
              <w:t>c</w:t>
            </w:r>
          </w:p>
        </w:tc>
        <w:tc>
          <w:tcPr>
            <w:tcW w:w="852" w:type="dxa"/>
          </w:tcPr>
          <w:p w14:paraId="124F847F" w14:textId="77777777" w:rsidR="00F81D1B" w:rsidRPr="00E27C4D" w:rsidRDefault="00F81D1B" w:rsidP="0085754D">
            <w:r w:rsidRPr="00E27C4D">
              <w:t>kl</w:t>
            </w:r>
            <w:r>
              <w:t>z</w:t>
            </w:r>
          </w:p>
        </w:tc>
        <w:tc>
          <w:tcPr>
            <w:tcW w:w="708" w:type="dxa"/>
          </w:tcPr>
          <w:p w14:paraId="0F9AB90F" w14:textId="77777777" w:rsidR="00F81D1B" w:rsidRPr="00E27C4D" w:rsidRDefault="00F81D1B" w:rsidP="0085754D">
            <w:r w:rsidRPr="00E27C4D">
              <w:t>3</w:t>
            </w:r>
          </w:p>
        </w:tc>
        <w:tc>
          <w:tcPr>
            <w:tcW w:w="4252" w:type="dxa"/>
          </w:tcPr>
          <w:p w14:paraId="3DBA1B6A" w14:textId="77777777" w:rsidR="00F81D1B" w:rsidRPr="00E27C4D" w:rsidRDefault="00F81D1B" w:rsidP="0085754D">
            <w:r w:rsidRPr="00E27C4D">
              <w:t>doc. Mgr. Milan Adámek, Ph.D. (</w:t>
            </w:r>
            <w:r>
              <w:t>100 % p</w:t>
            </w:r>
            <w:r w:rsidRPr="00E27C4D">
              <w:t>)</w:t>
            </w:r>
          </w:p>
        </w:tc>
        <w:tc>
          <w:tcPr>
            <w:tcW w:w="567" w:type="dxa"/>
          </w:tcPr>
          <w:p w14:paraId="27BA765E" w14:textId="77777777" w:rsidR="00F81D1B" w:rsidRPr="00E27C4D" w:rsidRDefault="00F81D1B" w:rsidP="0085754D">
            <w:r w:rsidRPr="00E27C4D">
              <w:t>2/ZS</w:t>
            </w:r>
          </w:p>
        </w:tc>
        <w:tc>
          <w:tcPr>
            <w:tcW w:w="709" w:type="dxa"/>
          </w:tcPr>
          <w:p w14:paraId="375BCB37" w14:textId="0C2D9C26" w:rsidR="00F81D1B" w:rsidRPr="00E27C4D" w:rsidRDefault="00822F6E" w:rsidP="0085754D">
            <w:ins w:id="410" w:author="Milan Navrátil" w:date="2018-11-15T12:59:00Z">
              <w:r w:rsidRPr="00300A0A">
                <w:t>-</w:t>
              </w:r>
            </w:ins>
          </w:p>
        </w:tc>
      </w:tr>
      <w:tr w:rsidR="00F81D1B" w:rsidRPr="00E27C4D" w14:paraId="361A9F16" w14:textId="77777777" w:rsidTr="0085754D">
        <w:tc>
          <w:tcPr>
            <w:tcW w:w="2375" w:type="dxa"/>
          </w:tcPr>
          <w:p w14:paraId="4492C390" w14:textId="77777777" w:rsidR="00F81D1B" w:rsidRPr="00E27C4D" w:rsidRDefault="00F81D1B" w:rsidP="0085754D">
            <w:r w:rsidRPr="00E27C4D">
              <w:t>Bezpečnost informačních systémů</w:t>
            </w:r>
          </w:p>
        </w:tc>
        <w:tc>
          <w:tcPr>
            <w:tcW w:w="1022" w:type="dxa"/>
            <w:gridSpan w:val="2"/>
          </w:tcPr>
          <w:p w14:paraId="4D65520A" w14:textId="77777777" w:rsidR="00F81D1B" w:rsidRPr="00E27C4D" w:rsidRDefault="00F81D1B" w:rsidP="0085754D">
            <w:r>
              <w:t>28p + 28</w:t>
            </w:r>
            <w:r w:rsidRPr="00E27C4D">
              <w:t>c</w:t>
            </w:r>
          </w:p>
        </w:tc>
        <w:tc>
          <w:tcPr>
            <w:tcW w:w="852" w:type="dxa"/>
          </w:tcPr>
          <w:p w14:paraId="43092499" w14:textId="77777777" w:rsidR="00F81D1B" w:rsidRPr="00E27C4D" w:rsidRDefault="00F81D1B" w:rsidP="0085754D">
            <w:r w:rsidRPr="00E27C4D">
              <w:t>z, zk</w:t>
            </w:r>
          </w:p>
        </w:tc>
        <w:tc>
          <w:tcPr>
            <w:tcW w:w="708" w:type="dxa"/>
          </w:tcPr>
          <w:p w14:paraId="50CDC8B0" w14:textId="77777777" w:rsidR="00F81D1B" w:rsidRPr="00E27C4D" w:rsidRDefault="00F81D1B" w:rsidP="0085754D">
            <w:r w:rsidRPr="00E27C4D">
              <w:t>5</w:t>
            </w:r>
          </w:p>
        </w:tc>
        <w:tc>
          <w:tcPr>
            <w:tcW w:w="4252" w:type="dxa"/>
          </w:tcPr>
          <w:p w14:paraId="0198F03E" w14:textId="4BD5F5A2" w:rsidR="00F81D1B" w:rsidRPr="00E27C4D" w:rsidRDefault="00F81D1B" w:rsidP="0085754D">
            <w:pPr>
              <w:rPr>
                <w:b/>
              </w:rPr>
            </w:pPr>
            <w:r w:rsidRPr="00E05EA5">
              <w:rPr>
                <w:b/>
              </w:rPr>
              <w:t>prof. Mgr. Roman Jašek,</w:t>
            </w:r>
            <w:r w:rsidR="00340D81">
              <w:rPr>
                <w:b/>
              </w:rPr>
              <w:t xml:space="preserve"> </w:t>
            </w:r>
            <w:r w:rsidRPr="00E05EA5">
              <w:rPr>
                <w:b/>
              </w:rPr>
              <w:t>Ph. D.</w:t>
            </w:r>
            <w:r w:rsidRPr="00E27C4D">
              <w:t xml:space="preserve"> (100</w:t>
            </w:r>
            <w:r>
              <w:t xml:space="preserve"> </w:t>
            </w:r>
            <w:r w:rsidRPr="00E27C4D">
              <w:t>%</w:t>
            </w:r>
            <w:r>
              <w:t xml:space="preserve"> p</w:t>
            </w:r>
            <w:r w:rsidRPr="00E27C4D">
              <w:t>)</w:t>
            </w:r>
          </w:p>
        </w:tc>
        <w:tc>
          <w:tcPr>
            <w:tcW w:w="567" w:type="dxa"/>
          </w:tcPr>
          <w:p w14:paraId="63452801" w14:textId="77777777" w:rsidR="00F81D1B" w:rsidRPr="00E27C4D" w:rsidRDefault="00F81D1B" w:rsidP="0085754D">
            <w:r w:rsidRPr="00E27C4D">
              <w:t>2/ZS</w:t>
            </w:r>
          </w:p>
        </w:tc>
        <w:tc>
          <w:tcPr>
            <w:tcW w:w="709" w:type="dxa"/>
          </w:tcPr>
          <w:p w14:paraId="6F1C9204" w14:textId="3F1D0D9D" w:rsidR="00F81D1B" w:rsidRPr="00E27C4D" w:rsidRDefault="00A23767" w:rsidP="0085754D">
            <w:r>
              <w:t>PZ</w:t>
            </w:r>
          </w:p>
        </w:tc>
      </w:tr>
      <w:tr w:rsidR="00F81D1B" w:rsidRPr="00E27C4D" w14:paraId="628C7326" w14:textId="77777777" w:rsidTr="0085754D">
        <w:tc>
          <w:tcPr>
            <w:tcW w:w="2375" w:type="dxa"/>
          </w:tcPr>
          <w:p w14:paraId="3655DDBE" w14:textId="77777777" w:rsidR="00F81D1B" w:rsidRPr="00E27C4D" w:rsidRDefault="00F81D1B" w:rsidP="0085754D">
            <w:r w:rsidRPr="00E27C4D">
              <w:t>Kamerové systémy</w:t>
            </w:r>
          </w:p>
        </w:tc>
        <w:tc>
          <w:tcPr>
            <w:tcW w:w="1022" w:type="dxa"/>
            <w:gridSpan w:val="2"/>
          </w:tcPr>
          <w:p w14:paraId="17289832" w14:textId="77777777" w:rsidR="00F81D1B" w:rsidRPr="00E27C4D" w:rsidRDefault="00F81D1B" w:rsidP="0085754D">
            <w:r>
              <w:t>28p + 28</w:t>
            </w:r>
            <w:r w:rsidRPr="00E27C4D">
              <w:t>c</w:t>
            </w:r>
          </w:p>
        </w:tc>
        <w:tc>
          <w:tcPr>
            <w:tcW w:w="852" w:type="dxa"/>
          </w:tcPr>
          <w:p w14:paraId="0B63654C" w14:textId="77777777" w:rsidR="00F81D1B" w:rsidRPr="00E27C4D" w:rsidRDefault="00F81D1B" w:rsidP="0085754D">
            <w:r w:rsidRPr="00E27C4D">
              <w:t>kl</w:t>
            </w:r>
            <w:r>
              <w:t>z</w:t>
            </w:r>
          </w:p>
        </w:tc>
        <w:tc>
          <w:tcPr>
            <w:tcW w:w="708" w:type="dxa"/>
          </w:tcPr>
          <w:p w14:paraId="7F31D1BF" w14:textId="77777777" w:rsidR="00F81D1B" w:rsidRPr="00E27C4D" w:rsidRDefault="00F81D1B" w:rsidP="0085754D">
            <w:r w:rsidRPr="00E27C4D">
              <w:t>4</w:t>
            </w:r>
          </w:p>
        </w:tc>
        <w:tc>
          <w:tcPr>
            <w:tcW w:w="4252" w:type="dxa"/>
          </w:tcPr>
          <w:p w14:paraId="354894FB" w14:textId="77777777" w:rsidR="00F81D1B" w:rsidRPr="00E27C4D" w:rsidRDefault="00F81D1B" w:rsidP="0085754D">
            <w:r w:rsidRPr="00E05EA5">
              <w:rPr>
                <w:b/>
              </w:rPr>
              <w:t>doc. Mgr. Milan Adámek, Ph.D.</w:t>
            </w:r>
            <w:r w:rsidRPr="00E27C4D">
              <w:t xml:space="preserve"> (</w:t>
            </w:r>
            <w:r>
              <w:t>100 % p</w:t>
            </w:r>
            <w:r w:rsidRPr="00E27C4D">
              <w:t>)</w:t>
            </w:r>
          </w:p>
        </w:tc>
        <w:tc>
          <w:tcPr>
            <w:tcW w:w="567" w:type="dxa"/>
          </w:tcPr>
          <w:p w14:paraId="3C88401E" w14:textId="77777777" w:rsidR="00F81D1B" w:rsidRPr="00E27C4D" w:rsidRDefault="00F81D1B" w:rsidP="0085754D">
            <w:r w:rsidRPr="00E27C4D">
              <w:t>2/ZS</w:t>
            </w:r>
          </w:p>
        </w:tc>
        <w:tc>
          <w:tcPr>
            <w:tcW w:w="709" w:type="dxa"/>
          </w:tcPr>
          <w:p w14:paraId="52109E0E" w14:textId="77777777" w:rsidR="00F81D1B" w:rsidRPr="00E27C4D" w:rsidRDefault="00F81D1B" w:rsidP="0085754D">
            <w:r w:rsidRPr="00E27C4D">
              <w:t>PZ</w:t>
            </w:r>
          </w:p>
        </w:tc>
      </w:tr>
      <w:tr w:rsidR="00F81D1B" w:rsidRPr="00E27C4D" w14:paraId="3FBDD6B7" w14:textId="77777777" w:rsidTr="0085754D">
        <w:tc>
          <w:tcPr>
            <w:tcW w:w="2375" w:type="dxa"/>
          </w:tcPr>
          <w:p w14:paraId="412A6081" w14:textId="77777777" w:rsidR="00F81D1B" w:rsidRPr="00E27C4D" w:rsidRDefault="00F81D1B" w:rsidP="0085754D">
            <w:r w:rsidRPr="00E27C4D">
              <w:t>Projektování integrovaných systémů</w:t>
            </w:r>
          </w:p>
        </w:tc>
        <w:tc>
          <w:tcPr>
            <w:tcW w:w="1022" w:type="dxa"/>
            <w:gridSpan w:val="2"/>
          </w:tcPr>
          <w:p w14:paraId="11C51DB1" w14:textId="77777777" w:rsidR="00F81D1B" w:rsidRPr="00E27C4D" w:rsidRDefault="00F81D1B" w:rsidP="0085754D">
            <w:r>
              <w:t>28p + 28</w:t>
            </w:r>
            <w:r w:rsidRPr="00E27C4D">
              <w:t>c</w:t>
            </w:r>
          </w:p>
        </w:tc>
        <w:tc>
          <w:tcPr>
            <w:tcW w:w="852" w:type="dxa"/>
          </w:tcPr>
          <w:p w14:paraId="5210C732" w14:textId="77777777" w:rsidR="00F81D1B" w:rsidRPr="00E27C4D" w:rsidRDefault="00F81D1B" w:rsidP="0085754D">
            <w:r w:rsidRPr="00E27C4D">
              <w:t>z, zk</w:t>
            </w:r>
          </w:p>
        </w:tc>
        <w:tc>
          <w:tcPr>
            <w:tcW w:w="708" w:type="dxa"/>
          </w:tcPr>
          <w:p w14:paraId="68B6B655" w14:textId="77777777" w:rsidR="00F81D1B" w:rsidRPr="00E27C4D" w:rsidRDefault="00F81D1B" w:rsidP="0085754D">
            <w:r w:rsidRPr="00E27C4D">
              <w:t>5</w:t>
            </w:r>
          </w:p>
        </w:tc>
        <w:tc>
          <w:tcPr>
            <w:tcW w:w="4252" w:type="dxa"/>
          </w:tcPr>
          <w:p w14:paraId="447DCDAB" w14:textId="77777777" w:rsidR="00F81D1B" w:rsidRPr="00E27C4D" w:rsidRDefault="00F81D1B" w:rsidP="0085754D">
            <w:r w:rsidRPr="00E05EA5">
              <w:rPr>
                <w:b/>
              </w:rPr>
              <w:t>Ing. Rudolf Drga, Ph.D.</w:t>
            </w:r>
            <w:r w:rsidRPr="00E27C4D">
              <w:t xml:space="preserve"> (100</w:t>
            </w:r>
            <w:r>
              <w:t xml:space="preserve"> </w:t>
            </w:r>
            <w:r w:rsidRPr="00E27C4D">
              <w:t>%</w:t>
            </w:r>
            <w:r>
              <w:t xml:space="preserve"> p</w:t>
            </w:r>
            <w:r w:rsidRPr="00E27C4D">
              <w:t>)</w:t>
            </w:r>
          </w:p>
        </w:tc>
        <w:tc>
          <w:tcPr>
            <w:tcW w:w="567" w:type="dxa"/>
          </w:tcPr>
          <w:p w14:paraId="2947FD74" w14:textId="77777777" w:rsidR="00F81D1B" w:rsidRPr="00E27C4D" w:rsidRDefault="00F81D1B" w:rsidP="0085754D">
            <w:r w:rsidRPr="00E27C4D">
              <w:t>2/ZS</w:t>
            </w:r>
          </w:p>
        </w:tc>
        <w:tc>
          <w:tcPr>
            <w:tcW w:w="709" w:type="dxa"/>
          </w:tcPr>
          <w:p w14:paraId="49D306EF" w14:textId="77777777" w:rsidR="00F81D1B" w:rsidRPr="00E27C4D" w:rsidRDefault="00F81D1B" w:rsidP="0085754D">
            <w:r w:rsidRPr="00E27C4D">
              <w:t>PZ</w:t>
            </w:r>
          </w:p>
        </w:tc>
      </w:tr>
      <w:tr w:rsidR="00F81D1B" w:rsidRPr="00E27C4D" w14:paraId="6B506380" w14:textId="77777777" w:rsidTr="0085754D">
        <w:tc>
          <w:tcPr>
            <w:tcW w:w="2375" w:type="dxa"/>
          </w:tcPr>
          <w:p w14:paraId="70E306CA" w14:textId="77777777" w:rsidR="00F81D1B" w:rsidRPr="00E27C4D" w:rsidRDefault="00F81D1B" w:rsidP="0085754D">
            <w:r w:rsidRPr="00E27C4D">
              <w:t>Ochrana obyvatelstva</w:t>
            </w:r>
          </w:p>
        </w:tc>
        <w:tc>
          <w:tcPr>
            <w:tcW w:w="1022" w:type="dxa"/>
            <w:gridSpan w:val="2"/>
          </w:tcPr>
          <w:p w14:paraId="50886B31" w14:textId="77777777" w:rsidR="00F81D1B" w:rsidRPr="00E27C4D" w:rsidRDefault="00F81D1B" w:rsidP="0085754D">
            <w:r>
              <w:t>28p + 14s + 28</w:t>
            </w:r>
            <w:r w:rsidRPr="00E27C4D">
              <w:t>c</w:t>
            </w:r>
          </w:p>
        </w:tc>
        <w:tc>
          <w:tcPr>
            <w:tcW w:w="852" w:type="dxa"/>
          </w:tcPr>
          <w:p w14:paraId="1C8521BA" w14:textId="77777777" w:rsidR="00F81D1B" w:rsidRPr="00E27C4D" w:rsidRDefault="00F81D1B" w:rsidP="0085754D">
            <w:r w:rsidRPr="00E27C4D">
              <w:t>z, zk</w:t>
            </w:r>
          </w:p>
        </w:tc>
        <w:tc>
          <w:tcPr>
            <w:tcW w:w="708" w:type="dxa"/>
          </w:tcPr>
          <w:p w14:paraId="3A6B97C4" w14:textId="77777777" w:rsidR="00F81D1B" w:rsidRPr="00E27C4D" w:rsidRDefault="00F81D1B" w:rsidP="0085754D">
            <w:r w:rsidRPr="00E27C4D">
              <w:t>5</w:t>
            </w:r>
          </w:p>
        </w:tc>
        <w:tc>
          <w:tcPr>
            <w:tcW w:w="4252" w:type="dxa"/>
          </w:tcPr>
          <w:p w14:paraId="4CAA00B6" w14:textId="28F693B1" w:rsidR="00F81D1B" w:rsidRPr="00E27C4D" w:rsidRDefault="00F708B7" w:rsidP="0085754D">
            <w:r w:rsidRPr="00E05EA5">
              <w:rPr>
                <w:b/>
              </w:rPr>
              <w:t xml:space="preserve">doc. Ing. </w:t>
            </w:r>
            <w:r>
              <w:rPr>
                <w:b/>
              </w:rPr>
              <w:t>Luděk Lukáš</w:t>
            </w:r>
            <w:r w:rsidRPr="00E05EA5">
              <w:rPr>
                <w:b/>
              </w:rPr>
              <w:t>, Ph.D.</w:t>
            </w:r>
            <w:r w:rsidRPr="00E27C4D">
              <w:t xml:space="preserve"> (100</w:t>
            </w:r>
            <w:r>
              <w:t xml:space="preserve"> % p)</w:t>
            </w:r>
          </w:p>
        </w:tc>
        <w:tc>
          <w:tcPr>
            <w:tcW w:w="567" w:type="dxa"/>
          </w:tcPr>
          <w:p w14:paraId="30EA1D09" w14:textId="77777777" w:rsidR="00F81D1B" w:rsidRPr="00E27C4D" w:rsidRDefault="00F81D1B" w:rsidP="0085754D">
            <w:r w:rsidRPr="00E27C4D">
              <w:t>2/ZS</w:t>
            </w:r>
          </w:p>
        </w:tc>
        <w:tc>
          <w:tcPr>
            <w:tcW w:w="709" w:type="dxa"/>
          </w:tcPr>
          <w:p w14:paraId="2068B0B9" w14:textId="77777777" w:rsidR="00F81D1B" w:rsidRPr="00E27C4D" w:rsidRDefault="00F81D1B" w:rsidP="0085754D">
            <w:r w:rsidRPr="00E27C4D">
              <w:t>PZ</w:t>
            </w:r>
          </w:p>
        </w:tc>
      </w:tr>
      <w:tr w:rsidR="00F81D1B" w:rsidRPr="00E27C4D" w14:paraId="4B067671" w14:textId="77777777" w:rsidTr="0085754D">
        <w:trPr>
          <w:trHeight w:val="200"/>
        </w:trPr>
        <w:tc>
          <w:tcPr>
            <w:tcW w:w="2375" w:type="dxa"/>
          </w:tcPr>
          <w:p w14:paraId="06060B7B" w14:textId="64030C02" w:rsidR="00F81D1B" w:rsidRPr="00E27C4D" w:rsidRDefault="00F81D1B" w:rsidP="0085754D">
            <w:r w:rsidRPr="00E27C4D">
              <w:t>Elektromagnetická kompatibilita</w:t>
            </w:r>
            <w:ins w:id="411" w:author="Jiří Vojtěšek" w:date="2018-11-20T22:39:00Z">
              <w:r w:rsidR="005B12C4">
                <w:t xml:space="preserve"> †</w:t>
              </w:r>
            </w:ins>
          </w:p>
        </w:tc>
        <w:tc>
          <w:tcPr>
            <w:tcW w:w="1022" w:type="dxa"/>
            <w:gridSpan w:val="2"/>
          </w:tcPr>
          <w:p w14:paraId="30F32967" w14:textId="77777777" w:rsidR="00F81D1B" w:rsidRPr="00E27C4D" w:rsidRDefault="00F81D1B" w:rsidP="0085754D">
            <w:r>
              <w:t>28p + 14</w:t>
            </w:r>
            <w:r w:rsidRPr="00E27C4D">
              <w:t>c</w:t>
            </w:r>
          </w:p>
        </w:tc>
        <w:tc>
          <w:tcPr>
            <w:tcW w:w="852" w:type="dxa"/>
          </w:tcPr>
          <w:p w14:paraId="7B882556" w14:textId="77777777" w:rsidR="00F81D1B" w:rsidRPr="00E27C4D" w:rsidRDefault="00F81D1B" w:rsidP="0085754D">
            <w:r w:rsidRPr="00E27C4D">
              <w:t>z, zk</w:t>
            </w:r>
          </w:p>
        </w:tc>
        <w:tc>
          <w:tcPr>
            <w:tcW w:w="708" w:type="dxa"/>
          </w:tcPr>
          <w:p w14:paraId="310D5B0A" w14:textId="77777777" w:rsidR="00F81D1B" w:rsidRPr="00E27C4D" w:rsidRDefault="00F81D1B" w:rsidP="0085754D">
            <w:r w:rsidRPr="00E27C4D">
              <w:t>3</w:t>
            </w:r>
          </w:p>
        </w:tc>
        <w:tc>
          <w:tcPr>
            <w:tcW w:w="4252" w:type="dxa"/>
          </w:tcPr>
          <w:p w14:paraId="686A5FC7" w14:textId="77777777" w:rsidR="00F81D1B" w:rsidRPr="00E27C4D" w:rsidRDefault="00F81D1B" w:rsidP="0085754D">
            <w:r w:rsidRPr="00340D81">
              <w:rPr>
                <w:b/>
              </w:rPr>
              <w:t>doc. RNDr. Vojtěch Křesálek, CSc.</w:t>
            </w:r>
            <w:r>
              <w:t xml:space="preserve"> </w:t>
            </w:r>
            <w:r w:rsidRPr="00E27C4D">
              <w:t>(100</w:t>
            </w:r>
            <w:r>
              <w:t xml:space="preserve"> </w:t>
            </w:r>
            <w:r w:rsidRPr="00E27C4D">
              <w:t>%</w:t>
            </w:r>
            <w:r>
              <w:t xml:space="preserve"> p</w:t>
            </w:r>
            <w:r w:rsidRPr="00E27C4D">
              <w:t>)</w:t>
            </w:r>
          </w:p>
        </w:tc>
        <w:tc>
          <w:tcPr>
            <w:tcW w:w="567" w:type="dxa"/>
          </w:tcPr>
          <w:p w14:paraId="53E94AA1" w14:textId="77777777" w:rsidR="00F81D1B" w:rsidRPr="00E27C4D" w:rsidRDefault="00F81D1B" w:rsidP="0085754D">
            <w:r w:rsidRPr="00E27C4D">
              <w:t>2/ZS</w:t>
            </w:r>
          </w:p>
        </w:tc>
        <w:tc>
          <w:tcPr>
            <w:tcW w:w="709" w:type="dxa"/>
          </w:tcPr>
          <w:p w14:paraId="37E0ED90" w14:textId="55CAC121" w:rsidR="00F81D1B" w:rsidRPr="00E27C4D" w:rsidRDefault="00340D81" w:rsidP="0085754D">
            <w:r>
              <w:t>PZ</w:t>
            </w:r>
          </w:p>
        </w:tc>
      </w:tr>
      <w:tr w:rsidR="00F81D1B" w:rsidRPr="00E27C4D" w14:paraId="1BD17F0A" w14:textId="77777777" w:rsidTr="0085754D">
        <w:tc>
          <w:tcPr>
            <w:tcW w:w="2375" w:type="dxa"/>
          </w:tcPr>
          <w:p w14:paraId="51FAB1AE" w14:textId="6827B2D3" w:rsidR="00F81D1B" w:rsidRPr="00E27C4D" w:rsidRDefault="00F81D1B" w:rsidP="0085754D">
            <w:r w:rsidRPr="00E27C4D">
              <w:t>Facility management</w:t>
            </w:r>
            <w:ins w:id="412" w:author="Jiří Vojtěšek" w:date="2018-11-20T22:39:00Z">
              <w:r w:rsidR="005B12C4">
                <w:t xml:space="preserve"> †</w:t>
              </w:r>
            </w:ins>
          </w:p>
        </w:tc>
        <w:tc>
          <w:tcPr>
            <w:tcW w:w="1022" w:type="dxa"/>
            <w:gridSpan w:val="2"/>
          </w:tcPr>
          <w:p w14:paraId="197F37E1" w14:textId="77777777" w:rsidR="00F81D1B" w:rsidRPr="00E27C4D" w:rsidRDefault="00F81D1B" w:rsidP="0085754D">
            <w:r>
              <w:t>28p + 28</w:t>
            </w:r>
            <w:r w:rsidRPr="00E27C4D">
              <w:t>c</w:t>
            </w:r>
          </w:p>
        </w:tc>
        <w:tc>
          <w:tcPr>
            <w:tcW w:w="852" w:type="dxa"/>
          </w:tcPr>
          <w:p w14:paraId="408F7A25" w14:textId="77777777" w:rsidR="00F81D1B" w:rsidRPr="00E27C4D" w:rsidRDefault="00F81D1B" w:rsidP="0085754D">
            <w:r w:rsidRPr="00E27C4D">
              <w:t>klz</w:t>
            </w:r>
          </w:p>
        </w:tc>
        <w:tc>
          <w:tcPr>
            <w:tcW w:w="708" w:type="dxa"/>
          </w:tcPr>
          <w:p w14:paraId="5B4DBB40" w14:textId="77777777" w:rsidR="00F81D1B" w:rsidRPr="00E27C4D" w:rsidRDefault="00F81D1B" w:rsidP="0085754D">
            <w:r w:rsidRPr="00E27C4D">
              <w:t>3</w:t>
            </w:r>
          </w:p>
        </w:tc>
        <w:tc>
          <w:tcPr>
            <w:tcW w:w="4252" w:type="dxa"/>
          </w:tcPr>
          <w:p w14:paraId="50156FF9" w14:textId="5FD7194D" w:rsidR="00F81D1B" w:rsidRPr="00340D81" w:rsidRDefault="00F81D1B" w:rsidP="0085754D">
            <w:r w:rsidRPr="00340D81">
              <w:t>prof. Ing.</w:t>
            </w:r>
            <w:r w:rsidR="00340D81" w:rsidRPr="00340D81">
              <w:t xml:space="preserve"> </w:t>
            </w:r>
            <w:r w:rsidRPr="00340D81">
              <w:t>Dagmar Janáčová, CSc. (100 % p)</w:t>
            </w:r>
          </w:p>
        </w:tc>
        <w:tc>
          <w:tcPr>
            <w:tcW w:w="567" w:type="dxa"/>
          </w:tcPr>
          <w:p w14:paraId="6175889C" w14:textId="77777777" w:rsidR="00F81D1B" w:rsidRPr="00E27C4D" w:rsidRDefault="00F81D1B" w:rsidP="0085754D">
            <w:r w:rsidRPr="00E27C4D">
              <w:t>2/ZS</w:t>
            </w:r>
          </w:p>
        </w:tc>
        <w:tc>
          <w:tcPr>
            <w:tcW w:w="709" w:type="dxa"/>
          </w:tcPr>
          <w:p w14:paraId="7506AAC0" w14:textId="47E745DA" w:rsidR="00F81D1B" w:rsidRPr="00E27C4D" w:rsidRDefault="00F81D1B" w:rsidP="0085754D"/>
        </w:tc>
      </w:tr>
      <w:tr w:rsidR="00F81D1B" w:rsidRPr="00E27C4D" w14:paraId="342C5303" w14:textId="77777777" w:rsidTr="0085754D">
        <w:tc>
          <w:tcPr>
            <w:tcW w:w="2375" w:type="dxa"/>
          </w:tcPr>
          <w:p w14:paraId="4F035CB4" w14:textId="77777777" w:rsidR="00F81D1B" w:rsidRPr="00E27C4D" w:rsidRDefault="00F81D1B" w:rsidP="0085754D">
            <w:r w:rsidRPr="00D55F1A">
              <w:t>Management bezpečnostního</w:t>
            </w:r>
            <w:r w:rsidRPr="00E27C4D">
              <w:t xml:space="preserve"> inženýrství</w:t>
            </w:r>
          </w:p>
        </w:tc>
        <w:tc>
          <w:tcPr>
            <w:tcW w:w="1022" w:type="dxa"/>
            <w:gridSpan w:val="2"/>
          </w:tcPr>
          <w:p w14:paraId="4F083676" w14:textId="77777777" w:rsidR="00F81D1B" w:rsidRPr="00E27C4D" w:rsidRDefault="00F81D1B" w:rsidP="0085754D">
            <w:r w:rsidRPr="00E27C4D">
              <w:t>24p + 12s</w:t>
            </w:r>
          </w:p>
        </w:tc>
        <w:tc>
          <w:tcPr>
            <w:tcW w:w="852" w:type="dxa"/>
          </w:tcPr>
          <w:p w14:paraId="091E3B3E" w14:textId="77777777" w:rsidR="00F81D1B" w:rsidRPr="00E27C4D" w:rsidRDefault="00F81D1B" w:rsidP="0085754D">
            <w:r w:rsidRPr="00E27C4D">
              <w:t>z, zk</w:t>
            </w:r>
          </w:p>
        </w:tc>
        <w:tc>
          <w:tcPr>
            <w:tcW w:w="708" w:type="dxa"/>
          </w:tcPr>
          <w:p w14:paraId="67D35BFD" w14:textId="77777777" w:rsidR="00F81D1B" w:rsidRPr="00E27C4D" w:rsidRDefault="00F81D1B" w:rsidP="0085754D">
            <w:r w:rsidRPr="00E27C4D">
              <w:t>5</w:t>
            </w:r>
          </w:p>
        </w:tc>
        <w:tc>
          <w:tcPr>
            <w:tcW w:w="4252" w:type="dxa"/>
          </w:tcPr>
          <w:p w14:paraId="327CE808" w14:textId="77777777" w:rsidR="00F81D1B" w:rsidRPr="00E27C4D" w:rsidRDefault="00F81D1B" w:rsidP="0085754D">
            <w:r w:rsidRPr="00E05EA5">
              <w:rPr>
                <w:b/>
              </w:rPr>
              <w:t>doc. Ing. Hromada, Ph.D.</w:t>
            </w:r>
            <w:r w:rsidRPr="00E27C4D">
              <w:t xml:space="preserve"> (100</w:t>
            </w:r>
            <w:r>
              <w:t xml:space="preserve"> % p)</w:t>
            </w:r>
          </w:p>
        </w:tc>
        <w:tc>
          <w:tcPr>
            <w:tcW w:w="567" w:type="dxa"/>
          </w:tcPr>
          <w:p w14:paraId="7CDE3CB1" w14:textId="77777777" w:rsidR="00F81D1B" w:rsidRPr="00E27C4D" w:rsidRDefault="00F81D1B" w:rsidP="0085754D">
            <w:r w:rsidRPr="00E27C4D">
              <w:t>2/LS</w:t>
            </w:r>
          </w:p>
        </w:tc>
        <w:tc>
          <w:tcPr>
            <w:tcW w:w="709" w:type="dxa"/>
          </w:tcPr>
          <w:p w14:paraId="74CB3E92" w14:textId="77777777" w:rsidR="00F81D1B" w:rsidRPr="00E27C4D" w:rsidRDefault="00F81D1B" w:rsidP="0085754D">
            <w:r w:rsidRPr="00E27C4D">
              <w:t>PZ</w:t>
            </w:r>
          </w:p>
        </w:tc>
      </w:tr>
      <w:tr w:rsidR="00F81D1B" w:rsidRPr="00E27C4D" w14:paraId="29965C39" w14:textId="77777777" w:rsidTr="0085754D">
        <w:tc>
          <w:tcPr>
            <w:tcW w:w="2375" w:type="dxa"/>
          </w:tcPr>
          <w:p w14:paraId="23796A31" w14:textId="77777777" w:rsidR="00F81D1B" w:rsidRPr="00E27C4D" w:rsidRDefault="00F81D1B" w:rsidP="0085754D">
            <w:r w:rsidRPr="00E27C4D">
              <w:t>Základy podnikatelství</w:t>
            </w:r>
          </w:p>
        </w:tc>
        <w:tc>
          <w:tcPr>
            <w:tcW w:w="1022" w:type="dxa"/>
            <w:gridSpan w:val="2"/>
          </w:tcPr>
          <w:p w14:paraId="03EB93F3" w14:textId="77777777" w:rsidR="00F81D1B" w:rsidRPr="00E27C4D" w:rsidRDefault="00F81D1B" w:rsidP="0085754D">
            <w:r w:rsidRPr="00E27C4D">
              <w:t>24p + 12s</w:t>
            </w:r>
          </w:p>
        </w:tc>
        <w:tc>
          <w:tcPr>
            <w:tcW w:w="852" w:type="dxa"/>
          </w:tcPr>
          <w:p w14:paraId="7F9782F4" w14:textId="77777777" w:rsidR="00F81D1B" w:rsidRPr="00E27C4D" w:rsidRDefault="00F81D1B" w:rsidP="0085754D">
            <w:r w:rsidRPr="00E27C4D">
              <w:t>kl</w:t>
            </w:r>
            <w:r>
              <w:t>z</w:t>
            </w:r>
          </w:p>
        </w:tc>
        <w:tc>
          <w:tcPr>
            <w:tcW w:w="708" w:type="dxa"/>
          </w:tcPr>
          <w:p w14:paraId="7287B4E3" w14:textId="77777777" w:rsidR="00F81D1B" w:rsidRPr="00E27C4D" w:rsidRDefault="00F81D1B" w:rsidP="0085754D">
            <w:r w:rsidRPr="00E27C4D">
              <w:t>2</w:t>
            </w:r>
          </w:p>
        </w:tc>
        <w:tc>
          <w:tcPr>
            <w:tcW w:w="4252" w:type="dxa"/>
          </w:tcPr>
          <w:p w14:paraId="5B33582E" w14:textId="77777777" w:rsidR="00F81D1B" w:rsidRPr="00E27C4D" w:rsidRDefault="00F81D1B" w:rsidP="0085754D">
            <w:r w:rsidRPr="00E27C4D">
              <w:t>Ing. Petr Novák, Ph.D. (</w:t>
            </w:r>
            <w:r>
              <w:t>100 % p</w:t>
            </w:r>
            <w:r w:rsidRPr="00E27C4D">
              <w:t>)</w:t>
            </w:r>
          </w:p>
        </w:tc>
        <w:tc>
          <w:tcPr>
            <w:tcW w:w="567" w:type="dxa"/>
          </w:tcPr>
          <w:p w14:paraId="5BCAD651" w14:textId="77777777" w:rsidR="00F81D1B" w:rsidRPr="00E27C4D" w:rsidRDefault="00F81D1B" w:rsidP="0085754D">
            <w:r w:rsidRPr="00E27C4D">
              <w:t>2/LS</w:t>
            </w:r>
          </w:p>
        </w:tc>
        <w:tc>
          <w:tcPr>
            <w:tcW w:w="709" w:type="dxa"/>
          </w:tcPr>
          <w:p w14:paraId="0F8CDA10" w14:textId="67A55308" w:rsidR="00F81D1B" w:rsidRPr="00E27C4D" w:rsidRDefault="00822F6E" w:rsidP="0085754D">
            <w:ins w:id="413" w:author="Milan Navrátil" w:date="2018-11-15T13:00:00Z">
              <w:r w:rsidRPr="00300A0A">
                <w:t>-</w:t>
              </w:r>
            </w:ins>
          </w:p>
        </w:tc>
      </w:tr>
      <w:tr w:rsidR="00F81D1B" w:rsidRPr="00E27C4D" w14:paraId="4BE48604" w14:textId="77777777" w:rsidTr="0085754D">
        <w:tc>
          <w:tcPr>
            <w:tcW w:w="2375" w:type="dxa"/>
          </w:tcPr>
          <w:p w14:paraId="085CCA55" w14:textId="77777777" w:rsidR="00F81D1B" w:rsidRPr="00E27C4D" w:rsidRDefault="00F81D1B" w:rsidP="0085754D">
            <w:r w:rsidRPr="00E27C4D">
              <w:t>Základy první pomoci</w:t>
            </w:r>
          </w:p>
        </w:tc>
        <w:tc>
          <w:tcPr>
            <w:tcW w:w="1022" w:type="dxa"/>
            <w:gridSpan w:val="2"/>
          </w:tcPr>
          <w:p w14:paraId="6ACAC743" w14:textId="77777777" w:rsidR="00F81D1B" w:rsidRPr="00E27C4D" w:rsidRDefault="00F81D1B" w:rsidP="0085754D">
            <w:r>
              <w:t>3p+4c</w:t>
            </w:r>
          </w:p>
        </w:tc>
        <w:tc>
          <w:tcPr>
            <w:tcW w:w="852" w:type="dxa"/>
          </w:tcPr>
          <w:p w14:paraId="004B51E0" w14:textId="77777777" w:rsidR="00F81D1B" w:rsidRPr="00E27C4D" w:rsidRDefault="00F81D1B" w:rsidP="0085754D">
            <w:r w:rsidRPr="00E27C4D">
              <w:t>z</w:t>
            </w:r>
          </w:p>
        </w:tc>
        <w:tc>
          <w:tcPr>
            <w:tcW w:w="708" w:type="dxa"/>
          </w:tcPr>
          <w:p w14:paraId="6490ADA7" w14:textId="77777777" w:rsidR="00F81D1B" w:rsidRPr="00E27C4D" w:rsidRDefault="00F81D1B" w:rsidP="0085754D">
            <w:r w:rsidRPr="00E27C4D">
              <w:t>1</w:t>
            </w:r>
          </w:p>
        </w:tc>
        <w:tc>
          <w:tcPr>
            <w:tcW w:w="4252" w:type="dxa"/>
          </w:tcPr>
          <w:p w14:paraId="1D62D11D" w14:textId="77777777" w:rsidR="00F81D1B" w:rsidRPr="00E27C4D" w:rsidRDefault="00F81D1B" w:rsidP="0085754D">
            <w:r w:rsidRPr="00E27C4D">
              <w:t>MUDr. Burget, (</w:t>
            </w:r>
            <w:r>
              <w:t>100 % p</w:t>
            </w:r>
            <w:r w:rsidRPr="00E27C4D">
              <w:t>)</w:t>
            </w:r>
          </w:p>
        </w:tc>
        <w:tc>
          <w:tcPr>
            <w:tcW w:w="567" w:type="dxa"/>
          </w:tcPr>
          <w:p w14:paraId="72FD078B" w14:textId="77777777" w:rsidR="00F81D1B" w:rsidRPr="00E27C4D" w:rsidRDefault="00F81D1B" w:rsidP="0085754D">
            <w:r w:rsidRPr="00E27C4D">
              <w:t>2/LS</w:t>
            </w:r>
          </w:p>
        </w:tc>
        <w:tc>
          <w:tcPr>
            <w:tcW w:w="709" w:type="dxa"/>
          </w:tcPr>
          <w:p w14:paraId="701760AB" w14:textId="61816F61" w:rsidR="00F81D1B" w:rsidRPr="00E27C4D" w:rsidRDefault="00822F6E" w:rsidP="0085754D">
            <w:ins w:id="414" w:author="Milan Navrátil" w:date="2018-11-15T13:00:00Z">
              <w:r w:rsidRPr="00300A0A">
                <w:t>-</w:t>
              </w:r>
            </w:ins>
          </w:p>
        </w:tc>
      </w:tr>
      <w:tr w:rsidR="00F81D1B" w:rsidRPr="00E27C4D" w14:paraId="13CAD013" w14:textId="77777777" w:rsidTr="0085754D">
        <w:tc>
          <w:tcPr>
            <w:tcW w:w="2375" w:type="dxa"/>
          </w:tcPr>
          <w:p w14:paraId="18F63813" w14:textId="77777777" w:rsidR="00F81D1B" w:rsidRPr="00E27C4D" w:rsidRDefault="00F81D1B" w:rsidP="0085754D">
            <w:r w:rsidRPr="00E27C4D">
              <w:t>Diplomová práce</w:t>
            </w:r>
          </w:p>
        </w:tc>
        <w:tc>
          <w:tcPr>
            <w:tcW w:w="1022" w:type="dxa"/>
            <w:gridSpan w:val="2"/>
          </w:tcPr>
          <w:p w14:paraId="38D1E49B" w14:textId="77777777" w:rsidR="00F81D1B" w:rsidRPr="00E27C4D" w:rsidRDefault="00F81D1B" w:rsidP="0085754D">
            <w:r>
              <w:t>25</w:t>
            </w:r>
            <w:r w:rsidRPr="00E27C4D">
              <w:t>c</w:t>
            </w:r>
          </w:p>
        </w:tc>
        <w:tc>
          <w:tcPr>
            <w:tcW w:w="852" w:type="dxa"/>
          </w:tcPr>
          <w:p w14:paraId="673BCE85" w14:textId="77777777" w:rsidR="00F81D1B" w:rsidRPr="00E27C4D" w:rsidRDefault="00F81D1B" w:rsidP="0085754D">
            <w:r w:rsidRPr="00E27C4D">
              <w:t>z</w:t>
            </w:r>
          </w:p>
        </w:tc>
        <w:tc>
          <w:tcPr>
            <w:tcW w:w="708" w:type="dxa"/>
          </w:tcPr>
          <w:p w14:paraId="7C6EB7B4" w14:textId="77777777" w:rsidR="00F81D1B" w:rsidRPr="00E27C4D" w:rsidRDefault="00F81D1B" w:rsidP="0085754D">
            <w:r w:rsidRPr="00E27C4D">
              <w:t>24</w:t>
            </w:r>
          </w:p>
        </w:tc>
        <w:tc>
          <w:tcPr>
            <w:tcW w:w="4252" w:type="dxa"/>
          </w:tcPr>
          <w:p w14:paraId="3E8A6A1A" w14:textId="77777777" w:rsidR="00F81D1B" w:rsidRPr="00E27C4D" w:rsidRDefault="00F81D1B" w:rsidP="0085754D">
            <w:r w:rsidRPr="00E27C4D">
              <w:t>doc. RNDr. Vojtěch Křesálek, CSc.</w:t>
            </w:r>
            <w:r>
              <w:t xml:space="preserve"> </w:t>
            </w:r>
            <w:r w:rsidRPr="00E27C4D">
              <w:t>(100</w:t>
            </w:r>
            <w:r>
              <w:t xml:space="preserve"> </w:t>
            </w:r>
            <w:r w:rsidRPr="00E27C4D">
              <w:t>%</w:t>
            </w:r>
            <w:r>
              <w:t xml:space="preserve"> c</w:t>
            </w:r>
            <w:r w:rsidRPr="00E27C4D">
              <w:t>)</w:t>
            </w:r>
          </w:p>
        </w:tc>
        <w:tc>
          <w:tcPr>
            <w:tcW w:w="567" w:type="dxa"/>
          </w:tcPr>
          <w:p w14:paraId="5F154F12" w14:textId="77777777" w:rsidR="00F81D1B" w:rsidRPr="00E27C4D" w:rsidRDefault="00F81D1B" w:rsidP="0085754D">
            <w:r w:rsidRPr="00E27C4D">
              <w:t>2/LS</w:t>
            </w:r>
          </w:p>
        </w:tc>
        <w:tc>
          <w:tcPr>
            <w:tcW w:w="709" w:type="dxa"/>
          </w:tcPr>
          <w:p w14:paraId="4F874765" w14:textId="19D7E4E1" w:rsidR="00F81D1B" w:rsidRPr="00E27C4D" w:rsidRDefault="00822F6E" w:rsidP="0085754D">
            <w:ins w:id="415" w:author="Milan Navrátil" w:date="2018-11-15T13:00:00Z">
              <w:r w:rsidRPr="00300A0A">
                <w:t>-</w:t>
              </w:r>
            </w:ins>
          </w:p>
        </w:tc>
      </w:tr>
      <w:tr w:rsidR="004B5E18" w:rsidRPr="00E27C4D" w14:paraId="0FDFBB4F" w14:textId="77777777" w:rsidTr="00050410">
        <w:trPr>
          <w:ins w:id="416" w:author="Jiří Vojtěšek" w:date="2018-11-26T12:17:00Z"/>
        </w:trPr>
        <w:tc>
          <w:tcPr>
            <w:tcW w:w="10485" w:type="dxa"/>
            <w:gridSpan w:val="8"/>
            <w:shd w:val="clear" w:color="auto" w:fill="F7CAAC"/>
          </w:tcPr>
          <w:p w14:paraId="3DA8CD7B" w14:textId="05B559A3" w:rsidR="004B5E18" w:rsidRPr="00E27C4D" w:rsidRDefault="004B5E18" w:rsidP="004B5E18">
            <w:pPr>
              <w:jc w:val="center"/>
              <w:rPr>
                <w:ins w:id="417" w:author="Jiří Vojtěšek" w:date="2018-11-26T12:17:00Z"/>
                <w:b/>
                <w:sz w:val="22"/>
              </w:rPr>
            </w:pPr>
            <w:ins w:id="418" w:author="Jiří Vojtěšek" w:date="2018-11-26T12:17:00Z">
              <w:r>
                <w:rPr>
                  <w:b/>
                  <w:sz w:val="22"/>
                </w:rPr>
                <w:t>Povinně volitelné</w:t>
              </w:r>
              <w:r w:rsidRPr="00E27C4D">
                <w:rPr>
                  <w:b/>
                  <w:sz w:val="22"/>
                </w:rPr>
                <w:t xml:space="preserve"> předměty</w:t>
              </w:r>
            </w:ins>
          </w:p>
        </w:tc>
      </w:tr>
      <w:tr w:rsidR="004B5E18" w:rsidRPr="00E27C4D" w14:paraId="5FB2BBBB" w14:textId="77777777" w:rsidTr="0085754D">
        <w:trPr>
          <w:ins w:id="419" w:author="Jiří Vojtěšek" w:date="2018-11-26T12:16:00Z"/>
        </w:trPr>
        <w:tc>
          <w:tcPr>
            <w:tcW w:w="2375" w:type="dxa"/>
          </w:tcPr>
          <w:p w14:paraId="041B1ECE" w14:textId="2B883191" w:rsidR="004B5E18" w:rsidRPr="00E27C4D" w:rsidRDefault="004B5E18" w:rsidP="0085754D">
            <w:pPr>
              <w:rPr>
                <w:ins w:id="420" w:author="Jiří Vojtěšek" w:date="2018-11-26T12:16:00Z"/>
              </w:rPr>
            </w:pPr>
            <w:ins w:id="421" w:author="Jiří Vojtěšek" w:date="2018-11-26T12:17:00Z">
              <w:r>
                <w:t>nejsou</w:t>
              </w:r>
            </w:ins>
          </w:p>
        </w:tc>
        <w:tc>
          <w:tcPr>
            <w:tcW w:w="1022" w:type="dxa"/>
            <w:gridSpan w:val="2"/>
          </w:tcPr>
          <w:p w14:paraId="1F796D99" w14:textId="77777777" w:rsidR="004B5E18" w:rsidRDefault="004B5E18" w:rsidP="0085754D">
            <w:pPr>
              <w:rPr>
                <w:ins w:id="422" w:author="Jiří Vojtěšek" w:date="2018-11-26T12:16:00Z"/>
              </w:rPr>
            </w:pPr>
          </w:p>
        </w:tc>
        <w:tc>
          <w:tcPr>
            <w:tcW w:w="852" w:type="dxa"/>
          </w:tcPr>
          <w:p w14:paraId="106E593B" w14:textId="77777777" w:rsidR="004B5E18" w:rsidRPr="00E27C4D" w:rsidRDefault="004B5E18" w:rsidP="0085754D">
            <w:pPr>
              <w:rPr>
                <w:ins w:id="423" w:author="Jiří Vojtěšek" w:date="2018-11-26T12:16:00Z"/>
              </w:rPr>
            </w:pPr>
          </w:p>
        </w:tc>
        <w:tc>
          <w:tcPr>
            <w:tcW w:w="708" w:type="dxa"/>
          </w:tcPr>
          <w:p w14:paraId="7461ED52" w14:textId="77777777" w:rsidR="004B5E18" w:rsidRPr="00E27C4D" w:rsidRDefault="004B5E18" w:rsidP="0085754D">
            <w:pPr>
              <w:rPr>
                <w:ins w:id="424" w:author="Jiří Vojtěšek" w:date="2018-11-26T12:16:00Z"/>
              </w:rPr>
            </w:pPr>
          </w:p>
        </w:tc>
        <w:tc>
          <w:tcPr>
            <w:tcW w:w="4252" w:type="dxa"/>
          </w:tcPr>
          <w:p w14:paraId="6BDA482A" w14:textId="77777777" w:rsidR="004B5E18" w:rsidRPr="00E27C4D" w:rsidRDefault="004B5E18" w:rsidP="0085754D">
            <w:pPr>
              <w:rPr>
                <w:ins w:id="425" w:author="Jiří Vojtěšek" w:date="2018-11-26T12:16:00Z"/>
              </w:rPr>
            </w:pPr>
          </w:p>
        </w:tc>
        <w:tc>
          <w:tcPr>
            <w:tcW w:w="567" w:type="dxa"/>
          </w:tcPr>
          <w:p w14:paraId="300F6A52" w14:textId="77777777" w:rsidR="004B5E18" w:rsidRPr="00E27C4D" w:rsidRDefault="004B5E18" w:rsidP="0085754D">
            <w:pPr>
              <w:rPr>
                <w:ins w:id="426" w:author="Jiří Vojtěšek" w:date="2018-11-26T12:16:00Z"/>
              </w:rPr>
            </w:pPr>
          </w:p>
        </w:tc>
        <w:tc>
          <w:tcPr>
            <w:tcW w:w="709" w:type="dxa"/>
          </w:tcPr>
          <w:p w14:paraId="5A6E9764" w14:textId="77777777" w:rsidR="004B5E18" w:rsidRPr="00300A0A" w:rsidRDefault="004B5E18" w:rsidP="0085754D">
            <w:pPr>
              <w:rPr>
                <w:ins w:id="427" w:author="Jiří Vojtěšek" w:date="2018-11-26T12:16:00Z"/>
              </w:rPr>
            </w:pPr>
          </w:p>
        </w:tc>
      </w:tr>
      <w:tr w:rsidR="004B5E18" w:rsidRPr="00E27C4D" w14:paraId="1C00F5F2" w14:textId="77777777" w:rsidTr="00050410">
        <w:trPr>
          <w:ins w:id="428" w:author="Jiří Vojtěšek" w:date="2018-11-26T12:17:00Z"/>
        </w:trPr>
        <w:tc>
          <w:tcPr>
            <w:tcW w:w="10485" w:type="dxa"/>
            <w:gridSpan w:val="8"/>
            <w:shd w:val="clear" w:color="auto" w:fill="F7CAAC"/>
          </w:tcPr>
          <w:p w14:paraId="3CC9925E" w14:textId="5CC2BB20" w:rsidR="004B5E18" w:rsidRPr="00E27C4D" w:rsidRDefault="004B5E18" w:rsidP="004B5E18">
            <w:pPr>
              <w:jc w:val="center"/>
              <w:rPr>
                <w:ins w:id="429" w:author="Jiří Vojtěšek" w:date="2018-11-26T12:17:00Z"/>
                <w:b/>
                <w:sz w:val="22"/>
              </w:rPr>
            </w:pPr>
            <w:ins w:id="430" w:author="Jiří Vojtěšek" w:date="2018-11-26T12:17:00Z">
              <w:r>
                <w:rPr>
                  <w:b/>
                  <w:sz w:val="22"/>
                </w:rPr>
                <w:t>Volitel</w:t>
              </w:r>
              <w:r w:rsidRPr="00E27C4D">
                <w:rPr>
                  <w:b/>
                  <w:sz w:val="22"/>
                </w:rPr>
                <w:t>né předměty</w:t>
              </w:r>
            </w:ins>
          </w:p>
        </w:tc>
      </w:tr>
      <w:tr w:rsidR="004B5E18" w:rsidRPr="00E27C4D" w14:paraId="2794D83B" w14:textId="77777777" w:rsidTr="0085754D">
        <w:trPr>
          <w:ins w:id="431" w:author="Jiří Vojtěšek" w:date="2018-11-26T12:16:00Z"/>
        </w:trPr>
        <w:tc>
          <w:tcPr>
            <w:tcW w:w="2375" w:type="dxa"/>
          </w:tcPr>
          <w:p w14:paraId="62AFB123" w14:textId="33840FA7" w:rsidR="004B5E18" w:rsidRPr="00E27C4D" w:rsidRDefault="004B5E18" w:rsidP="0085754D">
            <w:pPr>
              <w:rPr>
                <w:ins w:id="432" w:author="Jiří Vojtěšek" w:date="2018-11-26T12:16:00Z"/>
              </w:rPr>
            </w:pPr>
            <w:ins w:id="433" w:author="Jiří Vojtěšek" w:date="2018-11-26T12:17:00Z">
              <w:r>
                <w:t>nejsou</w:t>
              </w:r>
            </w:ins>
          </w:p>
        </w:tc>
        <w:tc>
          <w:tcPr>
            <w:tcW w:w="1022" w:type="dxa"/>
            <w:gridSpan w:val="2"/>
          </w:tcPr>
          <w:p w14:paraId="092B870D" w14:textId="77777777" w:rsidR="004B5E18" w:rsidRDefault="004B5E18" w:rsidP="0085754D">
            <w:pPr>
              <w:rPr>
                <w:ins w:id="434" w:author="Jiří Vojtěšek" w:date="2018-11-26T12:16:00Z"/>
              </w:rPr>
            </w:pPr>
          </w:p>
        </w:tc>
        <w:tc>
          <w:tcPr>
            <w:tcW w:w="852" w:type="dxa"/>
          </w:tcPr>
          <w:p w14:paraId="65E8B072" w14:textId="77777777" w:rsidR="004B5E18" w:rsidRPr="00E27C4D" w:rsidRDefault="004B5E18" w:rsidP="0085754D">
            <w:pPr>
              <w:rPr>
                <w:ins w:id="435" w:author="Jiří Vojtěšek" w:date="2018-11-26T12:16:00Z"/>
              </w:rPr>
            </w:pPr>
          </w:p>
        </w:tc>
        <w:tc>
          <w:tcPr>
            <w:tcW w:w="708" w:type="dxa"/>
          </w:tcPr>
          <w:p w14:paraId="2AC6047E" w14:textId="77777777" w:rsidR="004B5E18" w:rsidRPr="00E27C4D" w:rsidRDefault="004B5E18" w:rsidP="0085754D">
            <w:pPr>
              <w:rPr>
                <w:ins w:id="436" w:author="Jiří Vojtěšek" w:date="2018-11-26T12:16:00Z"/>
              </w:rPr>
            </w:pPr>
          </w:p>
        </w:tc>
        <w:tc>
          <w:tcPr>
            <w:tcW w:w="4252" w:type="dxa"/>
          </w:tcPr>
          <w:p w14:paraId="09A73204" w14:textId="77777777" w:rsidR="004B5E18" w:rsidRPr="00E27C4D" w:rsidRDefault="004B5E18" w:rsidP="0085754D">
            <w:pPr>
              <w:rPr>
                <w:ins w:id="437" w:author="Jiří Vojtěšek" w:date="2018-11-26T12:16:00Z"/>
              </w:rPr>
            </w:pPr>
          </w:p>
        </w:tc>
        <w:tc>
          <w:tcPr>
            <w:tcW w:w="567" w:type="dxa"/>
          </w:tcPr>
          <w:p w14:paraId="6E366791" w14:textId="77777777" w:rsidR="004B5E18" w:rsidRPr="00E27C4D" w:rsidRDefault="004B5E18" w:rsidP="0085754D">
            <w:pPr>
              <w:rPr>
                <w:ins w:id="438" w:author="Jiří Vojtěšek" w:date="2018-11-26T12:16:00Z"/>
              </w:rPr>
            </w:pPr>
          </w:p>
        </w:tc>
        <w:tc>
          <w:tcPr>
            <w:tcW w:w="709" w:type="dxa"/>
          </w:tcPr>
          <w:p w14:paraId="383014A5" w14:textId="77777777" w:rsidR="004B5E18" w:rsidRPr="00300A0A" w:rsidRDefault="004B5E18" w:rsidP="0085754D">
            <w:pPr>
              <w:rPr>
                <w:ins w:id="439" w:author="Jiří Vojtěšek" w:date="2018-11-26T12:16:00Z"/>
              </w:rPr>
            </w:pPr>
          </w:p>
        </w:tc>
      </w:tr>
    </w:tbl>
    <w:p w14:paraId="669D2F55" w14:textId="37690936" w:rsidR="00F81D1B" w:rsidDel="00C35FFF" w:rsidRDefault="00F81D1B" w:rsidP="00F81D1B">
      <w:pPr>
        <w:rPr>
          <w:del w:id="440" w:author="Milan Navrátil" w:date="2018-10-30T13:06:00Z"/>
        </w:rPr>
      </w:pPr>
    </w:p>
    <w:tbl>
      <w:tblPr>
        <w:tblpPr w:leftFromText="141" w:rightFromText="141" w:vertAnchor="text" w:horzAnchor="margin" w:tblpY="15"/>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97"/>
        <w:gridCol w:w="7088"/>
      </w:tblGrid>
      <w:tr w:rsidR="00C35FFF" w:rsidRPr="00E27C4D" w14:paraId="1C1FAEFB" w14:textId="77777777" w:rsidTr="00C35FFF">
        <w:trPr>
          <w:ins w:id="441" w:author="Milan Navrátil" w:date="2018-10-30T13:08:00Z"/>
        </w:trPr>
        <w:tc>
          <w:tcPr>
            <w:tcW w:w="3397" w:type="dxa"/>
            <w:shd w:val="clear" w:color="auto" w:fill="F7CAAC"/>
          </w:tcPr>
          <w:p w14:paraId="0FA39D04" w14:textId="77777777" w:rsidR="00C35FFF" w:rsidRPr="00E27C4D" w:rsidRDefault="00C35FFF" w:rsidP="00C35FFF">
            <w:pPr>
              <w:rPr>
                <w:ins w:id="442" w:author="Milan Navrátil" w:date="2018-10-30T13:08:00Z"/>
                <w:b/>
              </w:rPr>
            </w:pPr>
            <w:ins w:id="443" w:author="Milan Navrátil" w:date="2018-10-30T13:08:00Z">
              <w:r w:rsidRPr="00E27C4D">
                <w:rPr>
                  <w:b/>
                </w:rPr>
                <w:t>Součásti SZZ a jejich obsah</w:t>
              </w:r>
            </w:ins>
          </w:p>
        </w:tc>
        <w:tc>
          <w:tcPr>
            <w:tcW w:w="7088" w:type="dxa"/>
            <w:tcBorders>
              <w:bottom w:val="nil"/>
            </w:tcBorders>
          </w:tcPr>
          <w:p w14:paraId="12CB4B98" w14:textId="77777777" w:rsidR="00C35FFF" w:rsidRPr="00E27C4D" w:rsidRDefault="00C35FFF" w:rsidP="00C35FFF">
            <w:pPr>
              <w:rPr>
                <w:ins w:id="444" w:author="Milan Navrátil" w:date="2018-10-30T13:08:00Z"/>
              </w:rPr>
            </w:pPr>
          </w:p>
        </w:tc>
      </w:tr>
      <w:tr w:rsidR="00C35FFF" w:rsidRPr="00E27C4D" w14:paraId="1A2404AC" w14:textId="77777777" w:rsidTr="00C35FFF">
        <w:trPr>
          <w:trHeight w:val="1370"/>
          <w:ins w:id="445" w:author="Milan Navrátil" w:date="2018-10-30T13:08:00Z"/>
        </w:trPr>
        <w:tc>
          <w:tcPr>
            <w:tcW w:w="10485" w:type="dxa"/>
            <w:gridSpan w:val="2"/>
            <w:tcBorders>
              <w:top w:val="nil"/>
            </w:tcBorders>
          </w:tcPr>
          <w:p w14:paraId="0D3E9A34" w14:textId="77777777" w:rsidR="004F2D69" w:rsidRDefault="004F2D69" w:rsidP="004F2D69">
            <w:pPr>
              <w:rPr>
                <w:ins w:id="446" w:author="Milan Navrátil" w:date="2018-11-13T13:48:00Z"/>
              </w:rPr>
            </w:pPr>
            <w:ins w:id="447" w:author="Milan Navrátil" w:date="2018-11-13T13:48:00Z">
              <w:r w:rsidRPr="00E05EA5">
                <w:t>SZZ se skládá z obhajoby diplomové práce a ze státní zkoušky,  skládající se ze dvou</w:t>
              </w:r>
              <w:r>
                <w:t xml:space="preserve"> povinných</w:t>
              </w:r>
              <w:r w:rsidRPr="00E05EA5">
                <w:t xml:space="preserve"> </w:t>
              </w:r>
              <w:r>
                <w:t>tematických okruhů</w:t>
              </w:r>
              <w:r w:rsidRPr="00E05EA5">
                <w:t xml:space="preserve"> a jednoho povinně volitelného</w:t>
              </w:r>
              <w:r>
                <w:t xml:space="preserve"> tematického okruhu</w:t>
              </w:r>
              <w:r w:rsidRPr="00E05EA5">
                <w:t>.</w:t>
              </w:r>
            </w:ins>
          </w:p>
          <w:p w14:paraId="35AE73BD" w14:textId="77777777" w:rsidR="004F2D69" w:rsidRPr="00E27C4D" w:rsidRDefault="004F2D69" w:rsidP="004F2D69">
            <w:pPr>
              <w:rPr>
                <w:ins w:id="448" w:author="Milan Navrátil" w:date="2018-11-13T13:48:00Z"/>
                <w:u w:val="single"/>
              </w:rPr>
            </w:pPr>
          </w:p>
          <w:p w14:paraId="009AF201" w14:textId="77777777" w:rsidR="004F2D69" w:rsidRPr="009611C6" w:rsidRDefault="004F2D69" w:rsidP="004F2D69">
            <w:pPr>
              <w:rPr>
                <w:ins w:id="449" w:author="Milan Navrátil" w:date="2018-11-13T13:48:00Z"/>
                <w:u w:val="single"/>
              </w:rPr>
            </w:pPr>
            <w:ins w:id="450" w:author="Milan Navrátil" w:date="2018-11-13T13:48:00Z">
              <w:r w:rsidRPr="009611C6">
                <w:rPr>
                  <w:u w:val="single"/>
                </w:rPr>
                <w:t>Povinné tematické okruhy</w:t>
              </w:r>
            </w:ins>
          </w:p>
          <w:p w14:paraId="5342C9C2" w14:textId="77777777" w:rsidR="004F2D69" w:rsidRPr="009611C6" w:rsidRDefault="004F2D69" w:rsidP="004F2D69">
            <w:pPr>
              <w:rPr>
                <w:ins w:id="451" w:author="Milan Navrátil" w:date="2018-11-13T13:48:00Z"/>
                <w:u w:val="single"/>
              </w:rPr>
            </w:pPr>
          </w:p>
          <w:p w14:paraId="4442F690" w14:textId="0EC3D86A" w:rsidR="004F2D69" w:rsidRPr="009611C6" w:rsidRDefault="004F2D69" w:rsidP="004F2D69">
            <w:pPr>
              <w:rPr>
                <w:ins w:id="452" w:author="Milan Navrátil" w:date="2018-11-13T13:48:00Z"/>
              </w:rPr>
            </w:pPr>
            <w:ins w:id="453" w:author="Milan Navrátil" w:date="2018-11-13T13:48:00Z">
              <w:r w:rsidRPr="009611C6">
                <w:rPr>
                  <w:b/>
                </w:rPr>
                <w:t xml:space="preserve">Technické prostředky bezpečnostních systémů </w:t>
              </w:r>
              <w:r w:rsidRPr="009611C6">
                <w:t>(Požární ochrana,  Elektronické zabezpečovací a přístupové systémy, Kamerové systémy, Projektování integrovaných systémů, Elektromagnetická kompatibilita, Forenzní vědy).</w:t>
              </w:r>
            </w:ins>
          </w:p>
          <w:p w14:paraId="57F9C482" w14:textId="77777777" w:rsidR="004F2D69" w:rsidRPr="009611C6" w:rsidRDefault="004F2D69" w:rsidP="004F2D69">
            <w:pPr>
              <w:rPr>
                <w:ins w:id="454" w:author="Milan Navrátil" w:date="2018-11-13T13:48:00Z"/>
              </w:rPr>
            </w:pPr>
          </w:p>
          <w:p w14:paraId="78B971A5" w14:textId="2579DC79" w:rsidR="004F2D69" w:rsidRDefault="004F2D69" w:rsidP="004F2D69">
            <w:pPr>
              <w:rPr>
                <w:ins w:id="455" w:author="Milan Navrátil" w:date="2018-11-15T12:45:00Z"/>
              </w:rPr>
            </w:pPr>
            <w:ins w:id="456" w:author="Milan Navrátil" w:date="2018-11-13T13:48:00Z">
              <w:r w:rsidRPr="009611C6">
                <w:rPr>
                  <w:b/>
                </w:rPr>
                <w:t xml:space="preserve">Management bezpečnostního inženýrství </w:t>
              </w:r>
              <w:r w:rsidRPr="009611C6">
                <w:t>(Bezpečnost veřejných akcí, Ochrana obyvatelstva, Management bezpečnostního inženýrství</w:t>
              </w:r>
              <w:r w:rsidRPr="009611C6" w:rsidDel="00005F0D">
                <w:t xml:space="preserve">).  </w:t>
              </w:r>
            </w:ins>
          </w:p>
          <w:p w14:paraId="3EDC6310" w14:textId="51E7B3BB" w:rsidR="005D6272" w:rsidRPr="009611C6" w:rsidRDefault="005D6272" w:rsidP="005D6272">
            <w:pPr>
              <w:rPr>
                <w:ins w:id="457" w:author="Milan Navrátil" w:date="2018-11-15T12:45:00Z"/>
              </w:rPr>
            </w:pPr>
            <w:ins w:id="458" w:author="Milan Navrátil" w:date="2018-11-15T12:45:00Z">
              <w:r w:rsidRPr="009611C6" w:rsidDel="00005F0D">
                <w:t>Pozn.</w:t>
              </w:r>
              <w:r>
                <w:t>: U</w:t>
              </w:r>
              <w:r w:rsidRPr="009611C6">
                <w:t xml:space="preserve"> tohoto </w:t>
              </w:r>
            </w:ins>
            <w:ins w:id="459" w:author="Milan Navrátil" w:date="2018-11-15T12:47:00Z">
              <w:r w:rsidR="0003741D">
                <w:t>o</w:t>
              </w:r>
            </w:ins>
            <w:ins w:id="460" w:author="Milan Navrátil" w:date="2018-11-15T12:48:00Z">
              <w:r w:rsidR="0003741D">
                <w:t>kruhu</w:t>
              </w:r>
            </w:ins>
            <w:ins w:id="461" w:author="Milan Navrátil" w:date="2018-11-15T12:45:00Z">
              <w:r w:rsidRPr="009611C6">
                <w:t xml:space="preserve"> se liší okruhy pro jednotlivé specializace Bezpečnostní management a Bezpečnostní technologie.</w:t>
              </w:r>
            </w:ins>
          </w:p>
          <w:p w14:paraId="7D49BBAD" w14:textId="77777777" w:rsidR="004F2D69" w:rsidRPr="009611C6" w:rsidRDefault="004F2D69" w:rsidP="004F2D69">
            <w:pPr>
              <w:rPr>
                <w:ins w:id="462" w:author="Milan Navrátil" w:date="2018-11-13T13:48:00Z"/>
              </w:rPr>
            </w:pPr>
          </w:p>
          <w:p w14:paraId="10B1DC0E" w14:textId="77777777" w:rsidR="004F2D69" w:rsidRPr="009611C6" w:rsidRDefault="004F2D69" w:rsidP="004F2D69">
            <w:pPr>
              <w:rPr>
                <w:ins w:id="463" w:author="Milan Navrátil" w:date="2018-11-13T13:48:00Z"/>
              </w:rPr>
            </w:pPr>
            <w:ins w:id="464" w:author="Milan Navrátil" w:date="2018-11-13T13:48:00Z">
              <w:r w:rsidRPr="009611C6">
                <w:rPr>
                  <w:u w:val="single"/>
                </w:rPr>
                <w:t xml:space="preserve">Povinné volitelné tematické okruhy </w:t>
              </w:r>
              <w:r w:rsidRPr="009611C6">
                <w:t>(studenti si volí jeden z níže uvedených tematických okruhů)</w:t>
              </w:r>
            </w:ins>
          </w:p>
          <w:p w14:paraId="1253B079" w14:textId="77777777" w:rsidR="004F2D69" w:rsidRPr="009611C6" w:rsidRDefault="004F2D69" w:rsidP="004F2D69">
            <w:pPr>
              <w:rPr>
                <w:ins w:id="465" w:author="Milan Navrátil" w:date="2018-11-13T13:48:00Z"/>
                <w:u w:val="single"/>
              </w:rPr>
            </w:pPr>
          </w:p>
          <w:p w14:paraId="2FA5CBF4" w14:textId="06978F7F" w:rsidR="004F2D69" w:rsidRPr="009611C6" w:rsidRDefault="004F2D69" w:rsidP="004F2D69">
            <w:pPr>
              <w:rPr>
                <w:ins w:id="466" w:author="Milan Navrátil" w:date="2018-11-13T13:48:00Z"/>
              </w:rPr>
            </w:pPr>
            <w:ins w:id="467" w:author="Milan Navrátil" w:date="2018-11-13T13:48:00Z">
              <w:r w:rsidRPr="009611C6">
                <w:rPr>
                  <w:b/>
                </w:rPr>
                <w:t>Ochrana informačních systémů</w:t>
              </w:r>
              <w:r w:rsidRPr="009611C6">
                <w:t xml:space="preserve"> (Bezpečnost informačních systémů, Počítačové viry a bezpečnost, Bezpečnostní technologie ochrany informačních systémů</w:t>
              </w:r>
            </w:ins>
            <w:ins w:id="468" w:author="Milan Navrátil" w:date="2018-11-15T11:57:00Z">
              <w:r w:rsidR="001A23A8">
                <w:t xml:space="preserve">, </w:t>
              </w:r>
              <w:r w:rsidR="001A23A8" w:rsidRPr="009611C6">
                <w:t xml:space="preserve"> Elektromagnetická kompatibilita</w:t>
              </w:r>
            </w:ins>
            <w:ins w:id="469" w:author="Milan Navrátil" w:date="2018-11-13T13:48:00Z">
              <w:r w:rsidRPr="009611C6">
                <w:t>).</w:t>
              </w:r>
            </w:ins>
          </w:p>
          <w:p w14:paraId="068E19C0" w14:textId="77777777" w:rsidR="004F2D69" w:rsidRPr="009611C6" w:rsidRDefault="004F2D69" w:rsidP="004F2D69">
            <w:pPr>
              <w:rPr>
                <w:ins w:id="470" w:author="Milan Navrátil" w:date="2018-11-13T13:48:00Z"/>
                <w:b/>
              </w:rPr>
            </w:pPr>
          </w:p>
          <w:p w14:paraId="147E8084" w14:textId="57EDBB29" w:rsidR="004F2D69" w:rsidRDefault="004F2D69" w:rsidP="004F2D69">
            <w:pPr>
              <w:rPr>
                <w:ins w:id="471" w:author="Milan Navrátil" w:date="2018-11-15T10:50:00Z"/>
              </w:rPr>
            </w:pPr>
            <w:ins w:id="472" w:author="Milan Navrátil" w:date="2018-11-13T13:48:00Z">
              <w:r w:rsidRPr="009611C6">
                <w:rPr>
                  <w:b/>
                </w:rPr>
                <w:t xml:space="preserve">Technologie komerční bezpečnosti </w:t>
              </w:r>
              <w:r w:rsidRPr="009611C6">
                <w:t>(</w:t>
              </w:r>
            </w:ins>
            <w:ins w:id="473" w:author="Milan Navrátil" w:date="2018-11-15T12:02:00Z">
              <w:r w:rsidR="001A23A8" w:rsidRPr="00E27C4D">
                <w:t>Ochrana obyvatelstva</w:t>
              </w:r>
              <w:r w:rsidR="001A23A8">
                <w:t xml:space="preserve">, </w:t>
              </w:r>
            </w:ins>
            <w:ins w:id="474" w:author="Milan Navrátil" w:date="2018-11-15T12:03:00Z">
              <w:r w:rsidR="001A23A8" w:rsidRPr="009611C6">
                <w:t xml:space="preserve"> Pokročilé bezpečnostní technologie</w:t>
              </w:r>
            </w:ins>
            <w:ins w:id="475" w:author="Milan Navrátil" w:date="2018-11-15T12:04:00Z">
              <w:r w:rsidR="001A23A8">
                <w:t xml:space="preserve">, </w:t>
              </w:r>
            </w:ins>
            <w:ins w:id="476" w:author="Milan Navrátil" w:date="2018-11-15T12:05:00Z">
              <w:r w:rsidR="00C61767" w:rsidRPr="009611C6">
                <w:t xml:space="preserve"> Bezpečnost veřejných akcí</w:t>
              </w:r>
            </w:ins>
            <w:ins w:id="477" w:author="Milan Navrátil" w:date="2018-11-13T13:48:00Z">
              <w:r w:rsidRPr="009611C6">
                <w:t>).</w:t>
              </w:r>
            </w:ins>
          </w:p>
          <w:p w14:paraId="5D0BCFE5" w14:textId="0C55D3A6" w:rsidR="00910BB6" w:rsidRDefault="00910BB6" w:rsidP="004F2D69">
            <w:pPr>
              <w:rPr>
                <w:ins w:id="478" w:author="Milan Navrátil" w:date="2018-11-15T10:50:00Z"/>
              </w:rPr>
            </w:pPr>
          </w:p>
          <w:p w14:paraId="43750271" w14:textId="77777777" w:rsidR="00910BB6" w:rsidRPr="00300A0A" w:rsidRDefault="00910BB6" w:rsidP="00910BB6">
            <w:pPr>
              <w:rPr>
                <w:ins w:id="479" w:author="Milan Navrátil" w:date="2018-11-15T10:50:00Z"/>
                <w:u w:val="single"/>
              </w:rPr>
            </w:pPr>
            <w:ins w:id="480" w:author="Milan Navrátil" w:date="2018-11-15T10:50:00Z">
              <w:r>
                <w:rPr>
                  <w:u w:val="single"/>
                </w:rPr>
                <w:t>V rámci vymezených tematických okruhů a stanovených předmětů profilujícího základu budou ověřováné vybrané integrující otázky.</w:t>
              </w:r>
            </w:ins>
          </w:p>
          <w:p w14:paraId="7AEB7B8B" w14:textId="77777777" w:rsidR="00910BB6" w:rsidRDefault="00910BB6" w:rsidP="00910BB6">
            <w:pPr>
              <w:rPr>
                <w:ins w:id="481" w:author="Milan Navrátil" w:date="2018-11-15T10:50:00Z"/>
              </w:rPr>
            </w:pPr>
          </w:p>
          <w:p w14:paraId="36EF832D" w14:textId="77777777" w:rsidR="00910BB6" w:rsidRPr="00300A0A" w:rsidRDefault="00910BB6" w:rsidP="00910BB6">
            <w:pPr>
              <w:rPr>
                <w:ins w:id="482" w:author="Milan Navrátil" w:date="2018-11-15T10:50:00Z"/>
              </w:rPr>
            </w:pPr>
          </w:p>
          <w:p w14:paraId="53A53A2E" w14:textId="1D881C9B" w:rsidR="00910BB6" w:rsidRPr="00E27C4D" w:rsidRDefault="00910BB6" w:rsidP="00910BB6">
            <w:pPr>
              <w:rPr>
                <w:ins w:id="483" w:author="Milan Navrátil" w:date="2018-11-13T13:48:00Z"/>
              </w:rPr>
            </w:pPr>
            <w:ins w:id="484" w:author="Milan Navrátil" w:date="2018-11-15T10:50:00Z">
              <w:r w:rsidRPr="00300A0A">
                <w:t>Studentům jsou předem oznámeny okruhy témat,</w:t>
              </w:r>
              <w:r>
                <w:t xml:space="preserve"> </w:t>
              </w:r>
              <w:r w:rsidRPr="00300A0A">
                <w:t>kter</w:t>
              </w:r>
              <w:r>
                <w:t xml:space="preserve">é </w:t>
              </w:r>
              <w:r w:rsidRPr="00300A0A">
                <w:t>jsou každoročně aktualizován</w:t>
              </w:r>
              <w:r>
                <w:t>y</w:t>
              </w:r>
              <w:r w:rsidRPr="00300A0A">
                <w:t xml:space="preserve"> schvalován</w:t>
              </w:r>
              <w:r>
                <w:t>y</w:t>
              </w:r>
              <w:r w:rsidRPr="00300A0A">
                <w:t xml:space="preserve"> Radou studijních programů.</w:t>
              </w:r>
            </w:ins>
          </w:p>
          <w:p w14:paraId="11EBB24E" w14:textId="77777777" w:rsidR="00C35FFF" w:rsidRPr="00E27C4D" w:rsidRDefault="00C35FFF" w:rsidP="00C35FFF">
            <w:pPr>
              <w:rPr>
                <w:ins w:id="485" w:author="Milan Navrátil" w:date="2018-10-30T13:08:00Z"/>
              </w:rPr>
            </w:pPr>
          </w:p>
        </w:tc>
      </w:tr>
      <w:tr w:rsidR="00C35FFF" w:rsidRPr="00E27C4D" w14:paraId="13BDC801" w14:textId="77777777" w:rsidTr="00C35FFF">
        <w:trPr>
          <w:ins w:id="486" w:author="Milan Navrátil" w:date="2018-10-30T13:08:00Z"/>
        </w:trPr>
        <w:tc>
          <w:tcPr>
            <w:tcW w:w="3397" w:type="dxa"/>
            <w:shd w:val="clear" w:color="auto" w:fill="F7CAAC"/>
          </w:tcPr>
          <w:p w14:paraId="72D40602" w14:textId="77777777" w:rsidR="00C35FFF" w:rsidRPr="00E27C4D" w:rsidRDefault="00C35FFF" w:rsidP="00C35FFF">
            <w:pPr>
              <w:rPr>
                <w:ins w:id="487" w:author="Milan Navrátil" w:date="2018-10-30T13:08:00Z"/>
                <w:b/>
              </w:rPr>
            </w:pPr>
            <w:ins w:id="488" w:author="Milan Navrátil" w:date="2018-10-30T13:08:00Z">
              <w:r w:rsidRPr="00E27C4D">
                <w:rPr>
                  <w:b/>
                </w:rPr>
                <w:t>Další studijní povinnosti</w:t>
              </w:r>
            </w:ins>
          </w:p>
        </w:tc>
        <w:tc>
          <w:tcPr>
            <w:tcW w:w="7088" w:type="dxa"/>
            <w:tcBorders>
              <w:bottom w:val="nil"/>
            </w:tcBorders>
          </w:tcPr>
          <w:p w14:paraId="4AF77E86" w14:textId="77777777" w:rsidR="00C35FFF" w:rsidRPr="00E27C4D" w:rsidRDefault="00C35FFF" w:rsidP="00C35FFF">
            <w:pPr>
              <w:rPr>
                <w:ins w:id="489" w:author="Milan Navrátil" w:date="2018-10-30T13:08:00Z"/>
              </w:rPr>
            </w:pPr>
          </w:p>
        </w:tc>
      </w:tr>
      <w:tr w:rsidR="00C35FFF" w:rsidRPr="00E27C4D" w14:paraId="057E3199" w14:textId="77777777" w:rsidTr="00C35FFF">
        <w:trPr>
          <w:trHeight w:val="592"/>
          <w:ins w:id="490" w:author="Milan Navrátil" w:date="2018-10-30T13:08:00Z"/>
        </w:trPr>
        <w:tc>
          <w:tcPr>
            <w:tcW w:w="10485" w:type="dxa"/>
            <w:gridSpan w:val="2"/>
            <w:tcBorders>
              <w:top w:val="nil"/>
            </w:tcBorders>
          </w:tcPr>
          <w:p w14:paraId="72AE825C" w14:textId="77777777" w:rsidR="00C35FFF" w:rsidRDefault="00C35FFF" w:rsidP="00C35FFF">
            <w:pPr>
              <w:rPr>
                <w:ins w:id="491" w:author="Milan Navrátil" w:date="2018-10-30T13:08:00Z"/>
              </w:rPr>
            </w:pPr>
            <w:ins w:id="492" w:author="Milan Navrátil" w:date="2018-10-30T13:08:00Z">
              <w:r w:rsidRPr="00E27C4D">
                <w:t>Nejsou definovány</w:t>
              </w:r>
            </w:ins>
          </w:p>
          <w:p w14:paraId="2BCC05E0" w14:textId="77777777" w:rsidR="00C35FFF" w:rsidRDefault="00C35FFF" w:rsidP="00C35FFF">
            <w:pPr>
              <w:rPr>
                <w:ins w:id="493" w:author="Milan Navrátil" w:date="2018-10-30T13:08:00Z"/>
              </w:rPr>
            </w:pPr>
          </w:p>
          <w:p w14:paraId="4D0A1EFE" w14:textId="77777777" w:rsidR="00C35FFF" w:rsidRDefault="00C35FFF" w:rsidP="00C35FFF">
            <w:pPr>
              <w:rPr>
                <w:ins w:id="494" w:author="Milan Navrátil" w:date="2018-10-30T13:08:00Z"/>
              </w:rPr>
            </w:pPr>
          </w:p>
          <w:p w14:paraId="1853CE18" w14:textId="77777777" w:rsidR="00C35FFF" w:rsidRDefault="00C35FFF" w:rsidP="00C35FFF">
            <w:pPr>
              <w:rPr>
                <w:ins w:id="495" w:author="Milan Navrátil" w:date="2018-10-30T13:08:00Z"/>
              </w:rPr>
            </w:pPr>
          </w:p>
          <w:p w14:paraId="62161DB2" w14:textId="77777777" w:rsidR="00C35FFF" w:rsidRPr="00E27C4D" w:rsidRDefault="00C35FFF" w:rsidP="00C35FFF">
            <w:pPr>
              <w:rPr>
                <w:ins w:id="496" w:author="Milan Navrátil" w:date="2018-10-30T13:08:00Z"/>
              </w:rPr>
            </w:pPr>
          </w:p>
        </w:tc>
      </w:tr>
      <w:tr w:rsidR="00C35FFF" w:rsidRPr="00E27C4D" w14:paraId="1DB5DD61" w14:textId="77777777" w:rsidTr="00C35FFF">
        <w:trPr>
          <w:ins w:id="497" w:author="Milan Navrátil" w:date="2018-10-30T13:08:00Z"/>
        </w:trPr>
        <w:tc>
          <w:tcPr>
            <w:tcW w:w="3397" w:type="dxa"/>
            <w:shd w:val="clear" w:color="auto" w:fill="F7CAAC"/>
          </w:tcPr>
          <w:p w14:paraId="55417EB1" w14:textId="77777777" w:rsidR="00C35FFF" w:rsidRPr="00E27C4D" w:rsidRDefault="00C35FFF" w:rsidP="00C35FFF">
            <w:pPr>
              <w:rPr>
                <w:ins w:id="498" w:author="Milan Navrátil" w:date="2018-10-30T13:08:00Z"/>
                <w:b/>
              </w:rPr>
            </w:pPr>
            <w:ins w:id="499" w:author="Milan Navrátil" w:date="2018-10-30T13:08:00Z">
              <w:r w:rsidRPr="00E27C4D">
                <w:rPr>
                  <w:b/>
                </w:rPr>
                <w:t>Návrh témat kvalifikačních prací a témata obhájených prací</w:t>
              </w:r>
            </w:ins>
          </w:p>
        </w:tc>
        <w:tc>
          <w:tcPr>
            <w:tcW w:w="7088" w:type="dxa"/>
            <w:tcBorders>
              <w:bottom w:val="nil"/>
            </w:tcBorders>
          </w:tcPr>
          <w:p w14:paraId="4CA62A69" w14:textId="77777777" w:rsidR="00C35FFF" w:rsidRPr="00E27C4D" w:rsidRDefault="00C35FFF" w:rsidP="00C35FFF">
            <w:pPr>
              <w:rPr>
                <w:ins w:id="500" w:author="Milan Navrátil" w:date="2018-10-30T13:08:00Z"/>
              </w:rPr>
            </w:pPr>
          </w:p>
        </w:tc>
      </w:tr>
      <w:tr w:rsidR="00C35FFF" w:rsidRPr="00E27C4D" w14:paraId="750FB339" w14:textId="77777777" w:rsidTr="00C35FFF">
        <w:trPr>
          <w:trHeight w:val="842"/>
          <w:ins w:id="501" w:author="Milan Navrátil" w:date="2018-10-30T13:08:00Z"/>
        </w:trPr>
        <w:tc>
          <w:tcPr>
            <w:tcW w:w="10485" w:type="dxa"/>
            <w:gridSpan w:val="2"/>
            <w:tcBorders>
              <w:top w:val="nil"/>
            </w:tcBorders>
          </w:tcPr>
          <w:p w14:paraId="64FAA6E8" w14:textId="77777777" w:rsidR="00C35FFF" w:rsidRDefault="00C35FFF" w:rsidP="00C35FFF">
            <w:pPr>
              <w:rPr>
                <w:ins w:id="502" w:author="Milan Navrátil" w:date="2018-10-30T13:08:00Z"/>
              </w:rPr>
            </w:pPr>
            <w:ins w:id="503" w:author="Milan Navrátil" w:date="2018-10-30T13:08:00Z">
              <w:r>
                <w:t>Návrhy témat kvalifikačních prací:</w:t>
              </w:r>
            </w:ins>
          </w:p>
          <w:p w14:paraId="7EE1F5DC" w14:textId="77777777" w:rsidR="00C35FFF" w:rsidRPr="00E27C4D" w:rsidRDefault="00C35FFF" w:rsidP="00C35FFF">
            <w:pPr>
              <w:ind w:left="360"/>
              <w:rPr>
                <w:ins w:id="504" w:author="Milan Navrátil" w:date="2018-10-30T13:08:00Z"/>
              </w:rPr>
            </w:pPr>
            <w:ins w:id="505" w:author="Milan Navrátil" w:date="2018-10-30T13:08:00Z">
              <w:r w:rsidRPr="00E27C4D">
                <w:t>Certifikace a zkušebnictví v oblasti poplachových systémů.</w:t>
              </w:r>
            </w:ins>
          </w:p>
          <w:p w14:paraId="3DA1E21F" w14:textId="77777777" w:rsidR="00C35FFF" w:rsidRPr="00E27C4D" w:rsidRDefault="00C35FFF" w:rsidP="00C35FFF">
            <w:pPr>
              <w:ind w:left="360"/>
              <w:rPr>
                <w:ins w:id="506" w:author="Milan Navrátil" w:date="2018-10-30T13:08:00Z"/>
              </w:rPr>
            </w:pPr>
            <w:ins w:id="507" w:author="Milan Navrátil" w:date="2018-10-30T13:08:00Z">
              <w:r w:rsidRPr="00E27C4D">
                <w:t>Návrh systému elektrické požární signalizace nevýrobního objektu.</w:t>
              </w:r>
            </w:ins>
          </w:p>
          <w:p w14:paraId="066C9A01" w14:textId="77777777" w:rsidR="00C35FFF" w:rsidRPr="00E27C4D" w:rsidRDefault="00C35FFF" w:rsidP="00C35FFF">
            <w:pPr>
              <w:ind w:left="360"/>
              <w:rPr>
                <w:ins w:id="508" w:author="Milan Navrátil" w:date="2018-10-30T13:08:00Z"/>
              </w:rPr>
            </w:pPr>
            <w:ins w:id="509" w:author="Milan Navrátil" w:date="2018-10-30T13:08:00Z">
              <w:r w:rsidRPr="00E27C4D">
                <w:t>Integrace systémů elektrické požární signalizace-</w:t>
              </w:r>
            </w:ins>
          </w:p>
          <w:p w14:paraId="0F5CCA92" w14:textId="77777777" w:rsidR="00C35FFF" w:rsidRPr="00E27C4D" w:rsidRDefault="00C35FFF" w:rsidP="00C35FFF">
            <w:pPr>
              <w:ind w:left="360"/>
              <w:rPr>
                <w:ins w:id="510" w:author="Milan Navrátil" w:date="2018-10-30T13:08:00Z"/>
              </w:rPr>
            </w:pPr>
            <w:ins w:id="511" w:author="Milan Navrátil" w:date="2018-10-30T13:08:00Z">
              <w:r w:rsidRPr="00E27C4D">
                <w:t>Návrh zabezpečení objektu výrobního podniku.</w:t>
              </w:r>
            </w:ins>
          </w:p>
          <w:p w14:paraId="75D3EAF9" w14:textId="77777777" w:rsidR="00C35FFF" w:rsidRPr="00E27C4D" w:rsidRDefault="00C35FFF" w:rsidP="00C35FFF">
            <w:pPr>
              <w:ind w:left="360"/>
              <w:rPr>
                <w:ins w:id="512" w:author="Milan Navrátil" w:date="2018-10-30T13:08:00Z"/>
              </w:rPr>
            </w:pPr>
            <w:ins w:id="513" w:author="Milan Navrátil" w:date="2018-10-30T13:08:00Z">
              <w:r w:rsidRPr="00E27C4D">
                <w:t>Aplikace telekomunikačních zařízení v poplachových systémech.</w:t>
              </w:r>
            </w:ins>
          </w:p>
          <w:p w14:paraId="5DEA4B8A" w14:textId="77777777" w:rsidR="00C35FFF" w:rsidRPr="00E27C4D" w:rsidRDefault="00C35FFF" w:rsidP="00C35FFF">
            <w:pPr>
              <w:ind w:left="360"/>
              <w:rPr>
                <w:ins w:id="514" w:author="Milan Navrátil" w:date="2018-10-30T13:08:00Z"/>
              </w:rPr>
            </w:pPr>
            <w:ins w:id="515" w:author="Milan Navrátil" w:date="2018-10-30T13:08:00Z">
              <w:r w:rsidRPr="00E27C4D">
                <w:t>Návrh a instalace poplachových systémů z hlediska negativních vlivů atmosférického přepětí.</w:t>
              </w:r>
            </w:ins>
          </w:p>
          <w:p w14:paraId="0060DB5B" w14:textId="77777777" w:rsidR="00C35FFF" w:rsidRPr="00E27C4D" w:rsidRDefault="00C35FFF" w:rsidP="00C35FFF">
            <w:pPr>
              <w:ind w:left="360"/>
              <w:rPr>
                <w:ins w:id="516" w:author="Milan Navrátil" w:date="2018-10-30T13:08:00Z"/>
              </w:rPr>
            </w:pPr>
            <w:ins w:id="517" w:author="Milan Navrátil" w:date="2018-10-30T13:08:00Z">
              <w:r>
                <w:fldChar w:fldCharType="begin"/>
              </w:r>
              <w:r>
                <w:instrText xml:space="preserve"> HYPERLINK "https://www.stag.utb.cz/portal/studium/prohlizeni.html?pc_mode=view&amp;pc_windowid=5396&amp;pc_phase=action&amp;pc_pagenavigationalstate=H4sIAAAAAAAAAGNgYGBkYDE1tjQTZmQAsTmKSxJLUr1TK8E8EV1LIyNjY3MjA2MzC1MTc3NjI0szoAwDACdkZtI4AAAA&amp;pc_type=portlet&amp;pc_interactionstate=JBPNS_rO0ABXesAAlwcmFjZUlkbm8AAAABAAUzMTI4NAAQcHJvaGxpemVuaUFjdGlvbgAAAAEAOmN6LnpjdS5zdGFnLnBvcnRsZXRzMTY4LnByb2hsaXplbmkucHJhY2UuUHJhY2VEZXRhaWxBY3Rpb24ABmRldGFpbAAAAAEACXByYWNlSW5mbwAIc3RhdGVLZXkAAAABABQtOTIyMzM3MjAzNjg1NDc3MzI5NgAHX19FT0ZfXw**&amp;pc_windowstate=normal&amp;pc_navigationalstate=JBPNS_rO0ABXctAAhzdGF0ZUtleQAAAAEAFC05MjIzMzcyMDM2ODU0NzczMjk2AAdfX0VPRl9f" </w:instrText>
              </w:r>
              <w:r>
                <w:fldChar w:fldCharType="separate"/>
              </w:r>
              <w:r w:rsidRPr="00E27C4D">
                <w:t>Integrace poplachových systémů s využitím prvků informačních technologií.</w:t>
              </w:r>
              <w:r>
                <w:fldChar w:fldCharType="end"/>
              </w:r>
            </w:ins>
          </w:p>
          <w:p w14:paraId="1ECBECF4" w14:textId="77777777" w:rsidR="00C35FFF" w:rsidRPr="00E27C4D" w:rsidRDefault="00C35FFF" w:rsidP="00C35FFF">
            <w:pPr>
              <w:ind w:left="360"/>
              <w:rPr>
                <w:ins w:id="518" w:author="Milan Navrátil" w:date="2018-10-30T13:08:00Z"/>
              </w:rPr>
            </w:pPr>
            <w:ins w:id="519" w:author="Milan Navrátil" w:date="2018-10-30T13:08:00Z">
              <w:r w:rsidRPr="00E27C4D">
                <w:t>Poplachové přenosové systémy a zařízení.</w:t>
              </w:r>
            </w:ins>
          </w:p>
          <w:p w14:paraId="104E1DA5" w14:textId="77777777" w:rsidR="00C35FFF" w:rsidRPr="00E27C4D" w:rsidRDefault="00C35FFF" w:rsidP="00C35FFF">
            <w:pPr>
              <w:ind w:left="360"/>
              <w:rPr>
                <w:ins w:id="520" w:author="Milan Navrátil" w:date="2018-10-30T13:08:00Z"/>
              </w:rPr>
            </w:pPr>
            <w:ins w:id="521" w:author="Milan Navrátil" w:date="2018-10-30T13:08:00Z">
              <w:r w:rsidRPr="00E27C4D">
                <w:t>Radiové spektrum poplachových systémů.</w:t>
              </w:r>
            </w:ins>
          </w:p>
          <w:p w14:paraId="1FD3EC01" w14:textId="77777777" w:rsidR="00C35FFF" w:rsidRPr="00E27C4D" w:rsidRDefault="00C35FFF" w:rsidP="00C35FFF">
            <w:pPr>
              <w:ind w:left="360"/>
              <w:rPr>
                <w:ins w:id="522" w:author="Milan Navrátil" w:date="2018-10-30T13:08:00Z"/>
              </w:rPr>
            </w:pPr>
            <w:ins w:id="523" w:author="Milan Navrátil" w:date="2018-10-30T13:08:00Z">
              <w:r w:rsidRPr="00E27C4D">
                <w:t>Rozpočtování v rámci projektování poplachových systémů.</w:t>
              </w:r>
            </w:ins>
          </w:p>
          <w:p w14:paraId="2011AA86" w14:textId="77777777" w:rsidR="00C35FFF" w:rsidRPr="00E27C4D" w:rsidRDefault="00C35FFF" w:rsidP="00C35FFF">
            <w:pPr>
              <w:ind w:left="360"/>
              <w:rPr>
                <w:ins w:id="524" w:author="Milan Navrátil" w:date="2018-10-30T13:08:00Z"/>
              </w:rPr>
            </w:pPr>
            <w:ins w:id="525" w:author="Milan Navrátil" w:date="2018-10-30T13:08:00Z">
              <w:r w:rsidRPr="00E27C4D">
                <w:t>Zbraně s řízenou energií jako potencionální hrozba elektronických systémů.</w:t>
              </w:r>
            </w:ins>
          </w:p>
          <w:p w14:paraId="60C78715" w14:textId="77777777" w:rsidR="00C35FFF" w:rsidRPr="00E27C4D" w:rsidRDefault="00C35FFF" w:rsidP="00C35FFF">
            <w:pPr>
              <w:ind w:left="360"/>
              <w:rPr>
                <w:ins w:id="526" w:author="Milan Navrátil" w:date="2018-10-30T13:08:00Z"/>
              </w:rPr>
            </w:pPr>
            <w:ins w:id="527" w:author="Milan Navrátil" w:date="2018-10-30T13:08:00Z">
              <w:r w:rsidRPr="00E27C4D">
                <w:t>Testování elektromagnetické odolnosti poplachových systémů s využitím vlnovodů s příčným elektromagnetickým polem.</w:t>
              </w:r>
            </w:ins>
          </w:p>
          <w:p w14:paraId="61961781" w14:textId="77777777" w:rsidR="00C35FFF" w:rsidRPr="00E27C4D" w:rsidRDefault="00C35FFF" w:rsidP="00C35FFF">
            <w:pPr>
              <w:rPr>
                <w:ins w:id="528" w:author="Milan Navrátil" w:date="2018-10-30T13:08:00Z"/>
              </w:rPr>
            </w:pPr>
          </w:p>
          <w:p w14:paraId="72F68A23" w14:textId="77777777" w:rsidR="004B5E18" w:rsidRPr="00300A0A" w:rsidRDefault="004B5E18" w:rsidP="004B5E18">
            <w:pPr>
              <w:rPr>
                <w:ins w:id="529" w:author="Jiří Vojtěšek" w:date="2018-11-26T12:13:00Z"/>
              </w:rPr>
            </w:pPr>
            <w:ins w:id="530" w:author="Jiří Vojtěšek" w:date="2018-11-26T12:13:00Z">
              <w:r>
                <w:rPr>
                  <w:rFonts w:ascii="TimesNewRomanPSMT,Calibri" w:eastAsia="TimesNewRomanPSMT,Calibri" w:hAnsi="TimesNewRomanPSMT,Calibri" w:cs="TimesNewRomanPSMT,Calibri"/>
                </w:rPr>
                <w:t xml:space="preserve">Kompletní seznam dosud obhájených prací (včetně plného znění a posudků) je k nahlédnutí na adrese </w:t>
              </w:r>
              <w:r>
                <w:rPr>
                  <w:rFonts w:ascii="TimesNewRomanPSMT,Calibri" w:eastAsia="TimesNewRomanPSMT,Calibri" w:hAnsi="TimesNewRomanPSMT,Calibri" w:cs="TimesNewRomanPSMT,Calibri"/>
                </w:rPr>
                <w:fldChar w:fldCharType="begin"/>
              </w:r>
              <w:r>
                <w:rPr>
                  <w:rFonts w:ascii="TimesNewRomanPSMT,Calibri" w:eastAsia="TimesNewRomanPSMT,Calibri" w:hAnsi="TimesNewRomanPSMT,Calibri" w:cs="TimesNewRomanPSMT,Calibri"/>
                </w:rPr>
                <w:instrText xml:space="preserve"> HYPERLINK "</w:instrText>
              </w:r>
              <w:r w:rsidRPr="004B5E18">
                <w:rPr>
                  <w:rFonts w:ascii="TimesNewRomanPSMT,Calibri" w:eastAsia="TimesNewRomanPSMT,Calibri" w:hAnsi="TimesNewRomanPSMT,Calibri" w:cs="TimesNewRomanPSMT,Calibri"/>
                </w:rPr>
                <w:instrText>http://digilib.k.utb.cz/handle/10563/153</w:instrText>
              </w:r>
              <w:r>
                <w:rPr>
                  <w:rFonts w:ascii="TimesNewRomanPSMT,Calibri" w:eastAsia="TimesNewRomanPSMT,Calibri" w:hAnsi="TimesNewRomanPSMT,Calibri" w:cs="TimesNewRomanPSMT,Calibri"/>
                </w:rPr>
                <w:instrText xml:space="preserve">" </w:instrText>
              </w:r>
              <w:r>
                <w:rPr>
                  <w:rFonts w:ascii="TimesNewRomanPSMT,Calibri" w:eastAsia="TimesNewRomanPSMT,Calibri" w:hAnsi="TimesNewRomanPSMT,Calibri" w:cs="TimesNewRomanPSMT,Calibri"/>
                </w:rPr>
                <w:fldChar w:fldCharType="separate"/>
              </w:r>
              <w:r w:rsidRPr="00C1145F">
                <w:rPr>
                  <w:rStyle w:val="Hypertextovodkaz"/>
                  <w:rFonts w:ascii="TimesNewRomanPSMT,Calibri" w:eastAsia="TimesNewRomanPSMT,Calibri" w:hAnsi="TimesNewRomanPSMT,Calibri" w:cs="TimesNewRomanPSMT,Calibri"/>
                </w:rPr>
                <w:t>http://digilib.k.utb.cz/handle/10563/153</w:t>
              </w:r>
              <w:r>
                <w:rPr>
                  <w:rFonts w:ascii="TimesNewRomanPSMT,Calibri" w:eastAsia="TimesNewRomanPSMT,Calibri" w:hAnsi="TimesNewRomanPSMT,Calibri" w:cs="TimesNewRomanPSMT,Calibri"/>
                </w:rPr>
                <w:fldChar w:fldCharType="end"/>
              </w:r>
              <w:r>
                <w:rPr>
                  <w:rFonts w:ascii="TimesNewRomanPSMT,Calibri" w:eastAsia="TimesNewRomanPSMT,Calibri" w:hAnsi="TimesNewRomanPSMT,Calibri" w:cs="TimesNewRomanPSMT,Calibri"/>
                </w:rPr>
                <w:t xml:space="preserve"> </w:t>
              </w:r>
            </w:ins>
          </w:p>
          <w:p w14:paraId="561098C3" w14:textId="641ACB4F" w:rsidR="00C35FFF" w:rsidRPr="00E27C4D" w:rsidDel="004B5E18" w:rsidRDefault="00C35FFF" w:rsidP="00C35FFF">
            <w:pPr>
              <w:rPr>
                <w:ins w:id="531" w:author="Milan Navrátil" w:date="2018-10-30T13:08:00Z"/>
                <w:del w:id="532" w:author="Jiří Vojtěšek" w:date="2018-11-26T12:13:00Z"/>
              </w:rPr>
            </w:pPr>
            <w:ins w:id="533" w:author="Milan Navrátil" w:date="2018-10-30T13:08:00Z">
              <w:del w:id="534" w:author="Jiří Vojtěšek" w:date="2018-11-26T12:13:00Z">
                <w:r w:rsidRPr="00E27C4D" w:rsidDel="004B5E18">
                  <w:delText xml:space="preserve">Obhájené diplomové práce jsou dostupné na </w:delText>
                </w:r>
                <w:r w:rsidDel="004B5E18">
                  <w:rPr>
                    <w:rStyle w:val="Hypertextovodkaz"/>
                  </w:rPr>
                  <w:fldChar w:fldCharType="begin"/>
                </w:r>
                <w:r w:rsidDel="004B5E18">
                  <w:rPr>
                    <w:rStyle w:val="Hypertextovodkaz"/>
                  </w:rPr>
                  <w:delInstrText xml:space="preserve"> HYPERLINK "https://stag.utb.cz/portal/studium/prohlizeni.html" </w:delInstrText>
                </w:r>
                <w:r w:rsidDel="004B5E18">
                  <w:rPr>
                    <w:rStyle w:val="Hypertextovodkaz"/>
                  </w:rPr>
                  <w:fldChar w:fldCharType="separate"/>
                </w:r>
                <w:r w:rsidRPr="00E27C4D" w:rsidDel="004B5E18">
                  <w:rPr>
                    <w:rStyle w:val="Hypertextovodkaz"/>
                  </w:rPr>
                  <w:delText>https://stag.utb.cz/portal/studium/prohlizeni.html</w:delText>
                </w:r>
                <w:r w:rsidDel="004B5E18">
                  <w:rPr>
                    <w:rStyle w:val="Hypertextovodkaz"/>
                  </w:rPr>
                  <w:fldChar w:fldCharType="end"/>
                </w:r>
              </w:del>
            </w:ins>
          </w:p>
          <w:p w14:paraId="55C15611" w14:textId="77777777" w:rsidR="00C35FFF" w:rsidRPr="00E27C4D" w:rsidRDefault="00C35FFF" w:rsidP="00C35FFF">
            <w:pPr>
              <w:pStyle w:val="Odstavecseseznamem"/>
              <w:rPr>
                <w:ins w:id="535" w:author="Milan Navrátil" w:date="2018-10-30T13:08:00Z"/>
              </w:rPr>
            </w:pPr>
          </w:p>
        </w:tc>
      </w:tr>
      <w:tr w:rsidR="00C35FFF" w:rsidRPr="00E27C4D" w14:paraId="547108C9" w14:textId="77777777" w:rsidTr="00C35FFF">
        <w:trPr>
          <w:ins w:id="536" w:author="Milan Navrátil" w:date="2018-10-30T13:08:00Z"/>
        </w:trPr>
        <w:tc>
          <w:tcPr>
            <w:tcW w:w="3397" w:type="dxa"/>
            <w:shd w:val="clear" w:color="auto" w:fill="F7CAAC"/>
          </w:tcPr>
          <w:p w14:paraId="765B84DE" w14:textId="77777777" w:rsidR="00C35FFF" w:rsidRPr="00E27C4D" w:rsidRDefault="00C35FFF" w:rsidP="00C35FFF">
            <w:pPr>
              <w:rPr>
                <w:ins w:id="537" w:author="Milan Navrátil" w:date="2018-10-30T13:08:00Z"/>
              </w:rPr>
            </w:pPr>
            <w:ins w:id="538" w:author="Milan Navrátil" w:date="2018-10-30T13:08:00Z">
              <w:r w:rsidRPr="00E27C4D">
                <w:rPr>
                  <w:b/>
                </w:rPr>
                <w:t>Návrh témat rigorózních prací a témata obhájených prací</w:t>
              </w:r>
            </w:ins>
          </w:p>
        </w:tc>
        <w:tc>
          <w:tcPr>
            <w:tcW w:w="7088" w:type="dxa"/>
            <w:tcBorders>
              <w:bottom w:val="nil"/>
            </w:tcBorders>
            <w:shd w:val="clear" w:color="auto" w:fill="FFFFFF"/>
          </w:tcPr>
          <w:p w14:paraId="30053FE5" w14:textId="77777777" w:rsidR="00C35FFF" w:rsidRPr="00E27C4D" w:rsidRDefault="00C35FFF" w:rsidP="00C35FFF">
            <w:pPr>
              <w:jc w:val="center"/>
              <w:rPr>
                <w:ins w:id="539" w:author="Milan Navrátil" w:date="2018-10-30T13:08:00Z"/>
              </w:rPr>
            </w:pPr>
          </w:p>
        </w:tc>
      </w:tr>
      <w:tr w:rsidR="00C35FFF" w:rsidRPr="00E27C4D" w14:paraId="12AB84D0" w14:textId="77777777" w:rsidTr="00C35FFF">
        <w:trPr>
          <w:trHeight w:val="680"/>
          <w:ins w:id="540" w:author="Milan Navrátil" w:date="2018-10-30T13:08:00Z"/>
        </w:trPr>
        <w:tc>
          <w:tcPr>
            <w:tcW w:w="10485" w:type="dxa"/>
            <w:gridSpan w:val="2"/>
            <w:tcBorders>
              <w:top w:val="nil"/>
            </w:tcBorders>
          </w:tcPr>
          <w:p w14:paraId="0F6AE3A2" w14:textId="77777777" w:rsidR="00C35FFF" w:rsidRPr="00E27C4D" w:rsidRDefault="00C35FFF" w:rsidP="00C35FFF">
            <w:pPr>
              <w:rPr>
                <w:ins w:id="541" w:author="Milan Navrátil" w:date="2018-10-30T13:08:00Z"/>
              </w:rPr>
            </w:pPr>
            <w:ins w:id="542" w:author="Milan Navrátil" w:date="2018-10-30T13:08:00Z">
              <w:r w:rsidRPr="00E27C4D">
                <w:t>nejsou</w:t>
              </w:r>
            </w:ins>
          </w:p>
        </w:tc>
      </w:tr>
      <w:tr w:rsidR="00C35FFF" w:rsidRPr="00E27C4D" w14:paraId="55CD86F6" w14:textId="77777777" w:rsidTr="00C35FFF">
        <w:trPr>
          <w:ins w:id="543" w:author="Milan Navrátil" w:date="2018-10-30T13:08:00Z"/>
        </w:trPr>
        <w:tc>
          <w:tcPr>
            <w:tcW w:w="3397" w:type="dxa"/>
            <w:shd w:val="clear" w:color="auto" w:fill="F7CAAC"/>
          </w:tcPr>
          <w:p w14:paraId="5912D390" w14:textId="77777777" w:rsidR="00C35FFF" w:rsidRPr="00E27C4D" w:rsidRDefault="00C35FFF" w:rsidP="00C35FFF">
            <w:pPr>
              <w:rPr>
                <w:ins w:id="544" w:author="Milan Navrátil" w:date="2018-10-30T13:08:00Z"/>
              </w:rPr>
            </w:pPr>
            <w:ins w:id="545" w:author="Milan Navrátil" w:date="2018-10-30T13:08:00Z">
              <w:r w:rsidRPr="00E27C4D">
                <w:rPr>
                  <w:b/>
                </w:rPr>
                <w:t xml:space="preserve"> Součásti SRZ a jejich obsah</w:t>
              </w:r>
            </w:ins>
          </w:p>
        </w:tc>
        <w:tc>
          <w:tcPr>
            <w:tcW w:w="7088" w:type="dxa"/>
            <w:tcBorders>
              <w:bottom w:val="nil"/>
            </w:tcBorders>
            <w:shd w:val="clear" w:color="auto" w:fill="FFFFFF"/>
          </w:tcPr>
          <w:p w14:paraId="424B1766" w14:textId="77777777" w:rsidR="00C35FFF" w:rsidRPr="00E27C4D" w:rsidRDefault="00C35FFF" w:rsidP="00C35FFF">
            <w:pPr>
              <w:jc w:val="center"/>
              <w:rPr>
                <w:ins w:id="546" w:author="Milan Navrátil" w:date="2018-10-30T13:08:00Z"/>
              </w:rPr>
            </w:pPr>
          </w:p>
        </w:tc>
      </w:tr>
      <w:tr w:rsidR="00C35FFF" w:rsidRPr="00E27C4D" w14:paraId="70418371" w14:textId="77777777" w:rsidTr="00C35FFF">
        <w:trPr>
          <w:trHeight w:val="594"/>
          <w:ins w:id="547" w:author="Milan Navrátil" w:date="2018-10-30T13:08:00Z"/>
        </w:trPr>
        <w:tc>
          <w:tcPr>
            <w:tcW w:w="10485" w:type="dxa"/>
            <w:gridSpan w:val="2"/>
            <w:tcBorders>
              <w:top w:val="nil"/>
            </w:tcBorders>
          </w:tcPr>
          <w:p w14:paraId="48BF5C37" w14:textId="77777777" w:rsidR="00C35FFF" w:rsidRPr="00E27C4D" w:rsidRDefault="00C35FFF" w:rsidP="00C35FFF">
            <w:pPr>
              <w:rPr>
                <w:ins w:id="548" w:author="Milan Navrátil" w:date="2018-10-30T13:08:00Z"/>
              </w:rPr>
            </w:pPr>
            <w:ins w:id="549" w:author="Milan Navrátil" w:date="2018-10-30T13:08:00Z">
              <w:r w:rsidRPr="00E27C4D">
                <w:t>nejsou</w:t>
              </w:r>
            </w:ins>
          </w:p>
        </w:tc>
      </w:tr>
    </w:tbl>
    <w:p w14:paraId="2BA6B22B" w14:textId="77777777" w:rsidR="00A124FE" w:rsidRDefault="00A124FE">
      <w:pPr>
        <w:rPr>
          <w:ins w:id="550" w:author="Jiří Vojtěšek" w:date="2018-11-20T22:36:00Z"/>
        </w:rPr>
      </w:pPr>
    </w:p>
    <w:p w14:paraId="2F376B54" w14:textId="77777777" w:rsidR="00A124FE" w:rsidRDefault="00A124FE" w:rsidP="00A124FE">
      <w:pPr>
        <w:spacing w:after="160" w:line="259" w:lineRule="auto"/>
        <w:rPr>
          <w:ins w:id="551" w:author="Jiří Vojtěšek" w:date="2018-11-20T22:36:00Z"/>
          <w:sz w:val="24"/>
          <w:szCs w:val="24"/>
        </w:rPr>
      </w:pPr>
      <w:ins w:id="552" w:author="Jiří Vojtěšek" w:date="2018-11-20T22:36:00Z">
        <w:r>
          <w:t>†) Jedná se o předměty dané specializace. Předměty bez této značky jsou předměty společné pro celý studijní program.</w:t>
        </w:r>
      </w:ins>
    </w:p>
    <w:p w14:paraId="6D87DFEE" w14:textId="69DDCFC6" w:rsidR="00A124FE" w:rsidRDefault="00A124FE"/>
    <w:p w14:paraId="356B6643" w14:textId="77777777" w:rsidR="00F81D1B" w:rsidRDefault="00F81D1B" w:rsidP="00F81D1B">
      <w:r>
        <w:br w:type="page"/>
      </w:r>
    </w:p>
    <w:tbl>
      <w:tblPr>
        <w:tblW w:w="1056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553" w:author="Milan Navrátil" w:date="2018-10-30T13:09:00Z">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409"/>
        <w:gridCol w:w="284"/>
        <w:gridCol w:w="638"/>
        <w:gridCol w:w="852"/>
        <w:gridCol w:w="709"/>
        <w:gridCol w:w="4250"/>
        <w:gridCol w:w="567"/>
        <w:gridCol w:w="851"/>
        <w:tblGridChange w:id="554">
          <w:tblGrid>
            <w:gridCol w:w="75"/>
            <w:gridCol w:w="37"/>
            <w:gridCol w:w="33"/>
            <w:gridCol w:w="2264"/>
            <w:gridCol w:w="78"/>
            <w:gridCol w:w="67"/>
            <w:gridCol w:w="217"/>
            <w:gridCol w:w="560"/>
            <w:gridCol w:w="75"/>
            <w:gridCol w:w="140"/>
            <w:gridCol w:w="637"/>
            <w:gridCol w:w="74"/>
            <w:gridCol w:w="1"/>
            <w:gridCol w:w="634"/>
            <w:gridCol w:w="73"/>
            <w:gridCol w:w="1"/>
            <w:gridCol w:w="4176"/>
            <w:gridCol w:w="75"/>
            <w:gridCol w:w="492"/>
            <w:gridCol w:w="75"/>
            <w:gridCol w:w="776"/>
            <w:gridCol w:w="75"/>
          </w:tblGrid>
        </w:tblGridChange>
      </w:tblGrid>
      <w:tr w:rsidR="00F81D1B" w:rsidRPr="00E27C4D" w14:paraId="2B231FD0" w14:textId="77777777" w:rsidTr="0048569D">
        <w:trPr>
          <w:trPrChange w:id="555" w:author="Milan Navrátil" w:date="2018-10-30T13:09:00Z">
            <w:trPr>
              <w:gridBefore w:val="2"/>
            </w:trPr>
          </w:trPrChange>
        </w:trPr>
        <w:tc>
          <w:tcPr>
            <w:tcW w:w="10560" w:type="dxa"/>
            <w:gridSpan w:val="8"/>
            <w:tcBorders>
              <w:bottom w:val="double" w:sz="4" w:space="0" w:color="auto"/>
            </w:tcBorders>
            <w:shd w:val="clear" w:color="auto" w:fill="BDD6EE"/>
            <w:tcPrChange w:id="556" w:author="Milan Navrátil" w:date="2018-10-30T13:09:00Z">
              <w:tcPr>
                <w:tcW w:w="10523" w:type="dxa"/>
                <w:gridSpan w:val="20"/>
                <w:tcBorders>
                  <w:bottom w:val="double" w:sz="4" w:space="0" w:color="auto"/>
                </w:tcBorders>
                <w:shd w:val="clear" w:color="auto" w:fill="BDD6EE"/>
              </w:tcPr>
            </w:tcPrChange>
          </w:tcPr>
          <w:p w14:paraId="743EDFF8" w14:textId="77777777" w:rsidR="00F81D1B" w:rsidRPr="00E27C4D" w:rsidRDefault="00F81D1B" w:rsidP="0085754D">
            <w:pPr>
              <w:rPr>
                <w:b/>
                <w:sz w:val="28"/>
              </w:rPr>
            </w:pPr>
            <w:r w:rsidRPr="00E27C4D">
              <w:rPr>
                <w:b/>
                <w:sz w:val="28"/>
              </w:rPr>
              <w:lastRenderedPageBreak/>
              <w:t>B-IIa – Studijní plány a návrh témat prací (bakalářské a magisterské studijní programy)</w:t>
            </w:r>
          </w:p>
        </w:tc>
      </w:tr>
      <w:tr w:rsidR="00F81D1B" w:rsidRPr="00E27C4D" w14:paraId="2B8283A1" w14:textId="77777777" w:rsidTr="002D2789">
        <w:trPr>
          <w:trPrChange w:id="557" w:author="Jiří Vojtěšek" w:date="2018-11-18T18:58:00Z">
            <w:trPr>
              <w:gridBefore w:val="2"/>
            </w:trPr>
          </w:trPrChange>
        </w:trPr>
        <w:tc>
          <w:tcPr>
            <w:tcW w:w="2693" w:type="dxa"/>
            <w:gridSpan w:val="2"/>
            <w:shd w:val="clear" w:color="auto" w:fill="F7CAAC"/>
            <w:tcPrChange w:id="558" w:author="Jiří Vojtěšek" w:date="2018-11-18T18:58:00Z">
              <w:tcPr>
                <w:tcW w:w="2659" w:type="dxa"/>
                <w:gridSpan w:val="5"/>
                <w:shd w:val="clear" w:color="auto" w:fill="F7CAAC"/>
              </w:tcPr>
            </w:tcPrChange>
          </w:tcPr>
          <w:p w14:paraId="7D8825A2" w14:textId="77777777" w:rsidR="00F81D1B" w:rsidRPr="00E27C4D" w:rsidRDefault="00F81D1B" w:rsidP="0085754D">
            <w:pPr>
              <w:rPr>
                <w:b/>
                <w:sz w:val="22"/>
              </w:rPr>
            </w:pPr>
            <w:r w:rsidRPr="00E27C4D">
              <w:rPr>
                <w:b/>
                <w:sz w:val="22"/>
              </w:rPr>
              <w:t>Označení studijního plánu</w:t>
            </w:r>
          </w:p>
        </w:tc>
        <w:tc>
          <w:tcPr>
            <w:tcW w:w="7867" w:type="dxa"/>
            <w:gridSpan w:val="6"/>
            <w:tcPrChange w:id="559" w:author="Jiří Vojtěšek" w:date="2018-11-18T18:58:00Z">
              <w:tcPr>
                <w:tcW w:w="7864" w:type="dxa"/>
                <w:gridSpan w:val="15"/>
              </w:tcPr>
            </w:tcPrChange>
          </w:tcPr>
          <w:p w14:paraId="6B18A518" w14:textId="77777777" w:rsidR="00F81D1B" w:rsidRPr="00E27C4D" w:rsidRDefault="00F81D1B" w:rsidP="0085754D">
            <w:pPr>
              <w:jc w:val="center"/>
              <w:rPr>
                <w:b/>
                <w:sz w:val="22"/>
              </w:rPr>
            </w:pPr>
            <w:r w:rsidRPr="00E27C4D">
              <w:rPr>
                <w:b/>
                <w:sz w:val="22"/>
              </w:rPr>
              <w:t xml:space="preserve">Bezpečnostní technologie, systémy a management </w:t>
            </w:r>
            <w:r>
              <w:rPr>
                <w:b/>
                <w:sz w:val="22"/>
              </w:rPr>
              <w:br/>
            </w:r>
            <w:r w:rsidRPr="00E27C4D">
              <w:rPr>
                <w:b/>
                <w:sz w:val="22"/>
              </w:rPr>
              <w:t>specializace Bezpečnostní management</w:t>
            </w:r>
            <w:r>
              <w:rPr>
                <w:b/>
                <w:sz w:val="22"/>
              </w:rPr>
              <w:t xml:space="preserve"> – kombinovaná forma v jazyce českém</w:t>
            </w:r>
          </w:p>
        </w:tc>
      </w:tr>
      <w:tr w:rsidR="00F81D1B" w:rsidRPr="00E27C4D" w14:paraId="3322343A" w14:textId="77777777" w:rsidTr="0048569D">
        <w:trPr>
          <w:trPrChange w:id="560" w:author="Milan Navrátil" w:date="2018-10-30T13:09:00Z">
            <w:trPr>
              <w:gridBefore w:val="2"/>
            </w:trPr>
          </w:trPrChange>
        </w:trPr>
        <w:tc>
          <w:tcPr>
            <w:tcW w:w="10560" w:type="dxa"/>
            <w:gridSpan w:val="8"/>
            <w:shd w:val="clear" w:color="auto" w:fill="F7CAAC"/>
            <w:tcPrChange w:id="561" w:author="Milan Navrátil" w:date="2018-10-30T13:09:00Z">
              <w:tcPr>
                <w:tcW w:w="10523" w:type="dxa"/>
                <w:gridSpan w:val="20"/>
                <w:shd w:val="clear" w:color="auto" w:fill="F7CAAC"/>
              </w:tcPr>
            </w:tcPrChange>
          </w:tcPr>
          <w:p w14:paraId="49007F58" w14:textId="77777777" w:rsidR="00F81D1B" w:rsidRPr="00E27C4D" w:rsidRDefault="00F81D1B" w:rsidP="0085754D">
            <w:pPr>
              <w:jc w:val="center"/>
              <w:rPr>
                <w:b/>
                <w:sz w:val="22"/>
              </w:rPr>
            </w:pPr>
            <w:r w:rsidRPr="00E27C4D">
              <w:rPr>
                <w:b/>
                <w:sz w:val="22"/>
              </w:rPr>
              <w:t>Povinné předměty</w:t>
            </w:r>
          </w:p>
        </w:tc>
      </w:tr>
      <w:tr w:rsidR="00F81D1B" w:rsidRPr="00E27C4D" w14:paraId="03D41901" w14:textId="77777777" w:rsidTr="002D2789">
        <w:trPr>
          <w:trPrChange w:id="562" w:author="Jiří Vojtěšek" w:date="2018-11-18T18:58:00Z">
            <w:trPr>
              <w:gridBefore w:val="2"/>
            </w:trPr>
          </w:trPrChange>
        </w:trPr>
        <w:tc>
          <w:tcPr>
            <w:tcW w:w="2409" w:type="dxa"/>
            <w:shd w:val="clear" w:color="auto" w:fill="F7CAAC"/>
            <w:tcPrChange w:id="563" w:author="Jiří Vojtěšek" w:date="2018-11-18T18:58:00Z">
              <w:tcPr>
                <w:tcW w:w="2375" w:type="dxa"/>
                <w:gridSpan w:val="3"/>
                <w:shd w:val="clear" w:color="auto" w:fill="F7CAAC"/>
              </w:tcPr>
            </w:tcPrChange>
          </w:tcPr>
          <w:p w14:paraId="423A6611" w14:textId="77777777" w:rsidR="00F81D1B" w:rsidRPr="00672C41" w:rsidRDefault="00F81D1B" w:rsidP="0085754D">
            <w:pPr>
              <w:rPr>
                <w:b/>
              </w:rPr>
            </w:pPr>
            <w:r w:rsidRPr="00672C41">
              <w:rPr>
                <w:b/>
              </w:rPr>
              <w:t>Název předmětu</w:t>
            </w:r>
          </w:p>
        </w:tc>
        <w:tc>
          <w:tcPr>
            <w:tcW w:w="922" w:type="dxa"/>
            <w:gridSpan w:val="2"/>
            <w:shd w:val="clear" w:color="auto" w:fill="F7CAAC"/>
            <w:tcPrChange w:id="564" w:author="Jiří Vojtěšek" w:date="2018-11-18T18:58:00Z">
              <w:tcPr>
                <w:tcW w:w="919" w:type="dxa"/>
                <w:gridSpan w:val="4"/>
                <w:shd w:val="clear" w:color="auto" w:fill="F7CAAC"/>
              </w:tcPr>
            </w:tcPrChange>
          </w:tcPr>
          <w:p w14:paraId="556A8193" w14:textId="77777777" w:rsidR="00F81D1B" w:rsidRPr="00672C41" w:rsidRDefault="00F81D1B" w:rsidP="0085754D">
            <w:pPr>
              <w:rPr>
                <w:b/>
              </w:rPr>
            </w:pPr>
            <w:r w:rsidRPr="00672C41">
              <w:rPr>
                <w:b/>
              </w:rPr>
              <w:t>rozsah konz. *</w:t>
            </w:r>
          </w:p>
        </w:tc>
        <w:tc>
          <w:tcPr>
            <w:tcW w:w="852" w:type="dxa"/>
            <w:shd w:val="clear" w:color="auto" w:fill="F7CAAC"/>
            <w:tcPrChange w:id="565" w:author="Jiří Vojtěšek" w:date="2018-11-18T18:58:00Z">
              <w:tcPr>
                <w:tcW w:w="852" w:type="dxa"/>
                <w:gridSpan w:val="4"/>
                <w:shd w:val="clear" w:color="auto" w:fill="F7CAAC"/>
              </w:tcPr>
            </w:tcPrChange>
          </w:tcPr>
          <w:p w14:paraId="71F9D7B7" w14:textId="77777777" w:rsidR="00F81D1B" w:rsidRPr="00672C41" w:rsidRDefault="00F81D1B" w:rsidP="0085754D">
            <w:pPr>
              <w:rPr>
                <w:b/>
              </w:rPr>
            </w:pPr>
            <w:r w:rsidRPr="00672C41">
              <w:rPr>
                <w:b/>
              </w:rPr>
              <w:t>způsob  ověř.</w:t>
            </w:r>
          </w:p>
        </w:tc>
        <w:tc>
          <w:tcPr>
            <w:tcW w:w="709" w:type="dxa"/>
            <w:shd w:val="clear" w:color="auto" w:fill="F7CAAC"/>
            <w:tcPrChange w:id="566" w:author="Jiří Vojtěšek" w:date="2018-11-18T18:58:00Z">
              <w:tcPr>
                <w:tcW w:w="707" w:type="dxa"/>
                <w:gridSpan w:val="2"/>
                <w:shd w:val="clear" w:color="auto" w:fill="F7CAAC"/>
              </w:tcPr>
            </w:tcPrChange>
          </w:tcPr>
          <w:p w14:paraId="18D5763A" w14:textId="77777777" w:rsidR="00F81D1B" w:rsidRPr="00672C41" w:rsidRDefault="00F81D1B" w:rsidP="0085754D">
            <w:pPr>
              <w:rPr>
                <w:b/>
              </w:rPr>
            </w:pPr>
            <w:r w:rsidRPr="00672C41">
              <w:rPr>
                <w:b/>
              </w:rPr>
              <w:t>počet kred.</w:t>
            </w:r>
          </w:p>
        </w:tc>
        <w:tc>
          <w:tcPr>
            <w:tcW w:w="4250" w:type="dxa"/>
            <w:shd w:val="clear" w:color="auto" w:fill="F7CAAC"/>
            <w:tcPrChange w:id="567" w:author="Jiří Vojtěšek" w:date="2018-11-18T18:58:00Z">
              <w:tcPr>
                <w:tcW w:w="4252" w:type="dxa"/>
                <w:gridSpan w:val="3"/>
                <w:shd w:val="clear" w:color="auto" w:fill="F7CAAC"/>
              </w:tcPr>
            </w:tcPrChange>
          </w:tcPr>
          <w:p w14:paraId="50255487" w14:textId="77777777" w:rsidR="00F81D1B" w:rsidRPr="00672C41" w:rsidRDefault="00F81D1B" w:rsidP="0085754D">
            <w:pPr>
              <w:rPr>
                <w:b/>
              </w:rPr>
            </w:pPr>
            <w:r w:rsidRPr="00672C41">
              <w:rPr>
                <w:b/>
              </w:rPr>
              <w:t>vyučující</w:t>
            </w:r>
          </w:p>
        </w:tc>
        <w:tc>
          <w:tcPr>
            <w:tcW w:w="567" w:type="dxa"/>
            <w:shd w:val="clear" w:color="auto" w:fill="F7CAAC"/>
            <w:tcPrChange w:id="568" w:author="Jiří Vojtěšek" w:date="2018-11-18T18:58:00Z">
              <w:tcPr>
                <w:tcW w:w="567" w:type="dxa"/>
                <w:gridSpan w:val="2"/>
                <w:shd w:val="clear" w:color="auto" w:fill="F7CAAC"/>
              </w:tcPr>
            </w:tcPrChange>
          </w:tcPr>
          <w:p w14:paraId="4328A77E" w14:textId="77777777" w:rsidR="00F81D1B" w:rsidRPr="00672C41" w:rsidRDefault="00F81D1B" w:rsidP="0085754D">
            <w:pPr>
              <w:rPr>
                <w:b/>
              </w:rPr>
            </w:pPr>
            <w:r w:rsidRPr="00672C41">
              <w:rPr>
                <w:b/>
              </w:rPr>
              <w:t>dop. roč./ sem.</w:t>
            </w:r>
          </w:p>
        </w:tc>
        <w:tc>
          <w:tcPr>
            <w:tcW w:w="851" w:type="dxa"/>
            <w:shd w:val="clear" w:color="auto" w:fill="F7CAAC"/>
            <w:tcPrChange w:id="569" w:author="Jiří Vojtěšek" w:date="2018-11-18T18:58:00Z">
              <w:tcPr>
                <w:tcW w:w="851" w:type="dxa"/>
                <w:gridSpan w:val="2"/>
                <w:shd w:val="clear" w:color="auto" w:fill="F7CAAC"/>
              </w:tcPr>
            </w:tcPrChange>
          </w:tcPr>
          <w:p w14:paraId="09AE6E8F" w14:textId="77777777" w:rsidR="00F81D1B" w:rsidRPr="00672C41" w:rsidRDefault="00F81D1B" w:rsidP="0085754D">
            <w:pPr>
              <w:rPr>
                <w:b/>
              </w:rPr>
            </w:pPr>
            <w:r w:rsidRPr="00672C41">
              <w:rPr>
                <w:b/>
              </w:rPr>
              <w:t xml:space="preserve">profil. </w:t>
            </w:r>
            <w:proofErr w:type="gramStart"/>
            <w:r w:rsidRPr="00672C41">
              <w:rPr>
                <w:b/>
              </w:rPr>
              <w:t>základ</w:t>
            </w:r>
            <w:proofErr w:type="gramEnd"/>
          </w:p>
        </w:tc>
      </w:tr>
      <w:tr w:rsidR="00F81D1B" w:rsidRPr="00E27C4D" w14:paraId="20C8416F" w14:textId="77777777" w:rsidTr="002D2789">
        <w:trPr>
          <w:trPrChange w:id="570" w:author="Jiří Vojtěšek" w:date="2018-11-18T18:58:00Z">
            <w:trPr>
              <w:gridBefore w:val="2"/>
            </w:trPr>
          </w:trPrChange>
        </w:trPr>
        <w:tc>
          <w:tcPr>
            <w:tcW w:w="2409" w:type="dxa"/>
            <w:tcPrChange w:id="571" w:author="Jiří Vojtěšek" w:date="2018-11-18T18:58:00Z">
              <w:tcPr>
                <w:tcW w:w="2375" w:type="dxa"/>
                <w:gridSpan w:val="3"/>
              </w:tcPr>
            </w:tcPrChange>
          </w:tcPr>
          <w:p w14:paraId="7ACFDF8D" w14:textId="77777777" w:rsidR="00F81D1B" w:rsidRPr="00E27C4D" w:rsidRDefault="00F81D1B" w:rsidP="0085754D">
            <w:r w:rsidRPr="00E27C4D">
              <w:t>Požární ochrana</w:t>
            </w:r>
          </w:p>
        </w:tc>
        <w:tc>
          <w:tcPr>
            <w:tcW w:w="922" w:type="dxa"/>
            <w:gridSpan w:val="2"/>
            <w:tcPrChange w:id="572" w:author="Jiří Vojtěšek" w:date="2018-11-18T18:58:00Z">
              <w:tcPr>
                <w:tcW w:w="919" w:type="dxa"/>
                <w:gridSpan w:val="4"/>
              </w:tcPr>
            </w:tcPrChange>
          </w:tcPr>
          <w:p w14:paraId="13C01A2A" w14:textId="77777777" w:rsidR="00F81D1B" w:rsidRPr="00E27C4D" w:rsidRDefault="00F81D1B" w:rsidP="0085754D">
            <w:r w:rsidRPr="00E27C4D">
              <w:t>15k</w:t>
            </w:r>
          </w:p>
        </w:tc>
        <w:tc>
          <w:tcPr>
            <w:tcW w:w="852" w:type="dxa"/>
            <w:tcPrChange w:id="573" w:author="Jiří Vojtěšek" w:date="2018-11-18T18:58:00Z">
              <w:tcPr>
                <w:tcW w:w="852" w:type="dxa"/>
                <w:gridSpan w:val="4"/>
              </w:tcPr>
            </w:tcPrChange>
          </w:tcPr>
          <w:p w14:paraId="4BB86D23" w14:textId="77777777" w:rsidR="00F81D1B" w:rsidRPr="00E27C4D" w:rsidRDefault="00F81D1B" w:rsidP="0085754D">
            <w:r w:rsidRPr="00E27C4D">
              <w:t>klz</w:t>
            </w:r>
          </w:p>
        </w:tc>
        <w:tc>
          <w:tcPr>
            <w:tcW w:w="709" w:type="dxa"/>
            <w:tcPrChange w:id="574" w:author="Jiří Vojtěšek" w:date="2018-11-18T18:58:00Z">
              <w:tcPr>
                <w:tcW w:w="707" w:type="dxa"/>
                <w:gridSpan w:val="2"/>
              </w:tcPr>
            </w:tcPrChange>
          </w:tcPr>
          <w:p w14:paraId="7D3FB42C" w14:textId="77777777" w:rsidR="00F81D1B" w:rsidRPr="00E27C4D" w:rsidRDefault="00F81D1B" w:rsidP="0085754D">
            <w:r w:rsidRPr="00E27C4D">
              <w:t>4</w:t>
            </w:r>
          </w:p>
        </w:tc>
        <w:tc>
          <w:tcPr>
            <w:tcW w:w="4250" w:type="dxa"/>
            <w:tcPrChange w:id="575" w:author="Jiří Vojtěšek" w:date="2018-11-18T18:58:00Z">
              <w:tcPr>
                <w:tcW w:w="4252" w:type="dxa"/>
                <w:gridSpan w:val="3"/>
              </w:tcPr>
            </w:tcPrChange>
          </w:tcPr>
          <w:p w14:paraId="0FF001BC" w14:textId="77777777" w:rsidR="00F81D1B" w:rsidRPr="00E27C4D" w:rsidRDefault="00F81D1B" w:rsidP="0085754D">
            <w:r w:rsidRPr="004065BD">
              <w:rPr>
                <w:b/>
              </w:rPr>
              <w:t>doc. Ing. Martin Hromada, Ph.D.</w:t>
            </w:r>
            <w:r w:rsidRPr="00E27C4D">
              <w:t xml:space="preserve"> (100</w:t>
            </w:r>
            <w:r>
              <w:t xml:space="preserve"> </w:t>
            </w:r>
            <w:r w:rsidRPr="00E27C4D">
              <w:t>%</w:t>
            </w:r>
            <w:r>
              <w:t xml:space="preserve"> k</w:t>
            </w:r>
            <w:r w:rsidRPr="00E27C4D">
              <w:t>)</w:t>
            </w:r>
          </w:p>
        </w:tc>
        <w:tc>
          <w:tcPr>
            <w:tcW w:w="567" w:type="dxa"/>
            <w:tcPrChange w:id="576" w:author="Jiří Vojtěšek" w:date="2018-11-18T18:58:00Z">
              <w:tcPr>
                <w:tcW w:w="567" w:type="dxa"/>
                <w:gridSpan w:val="2"/>
              </w:tcPr>
            </w:tcPrChange>
          </w:tcPr>
          <w:p w14:paraId="057F459E" w14:textId="77777777" w:rsidR="00F81D1B" w:rsidRPr="00E27C4D" w:rsidRDefault="00F81D1B" w:rsidP="0085754D">
            <w:r w:rsidRPr="00E27C4D">
              <w:t>1/ZS</w:t>
            </w:r>
          </w:p>
        </w:tc>
        <w:tc>
          <w:tcPr>
            <w:tcW w:w="851" w:type="dxa"/>
            <w:tcPrChange w:id="577" w:author="Jiří Vojtěšek" w:date="2018-11-18T18:58:00Z">
              <w:tcPr>
                <w:tcW w:w="851" w:type="dxa"/>
                <w:gridSpan w:val="2"/>
              </w:tcPr>
            </w:tcPrChange>
          </w:tcPr>
          <w:p w14:paraId="7E9E7A56" w14:textId="77777777" w:rsidR="00F81D1B" w:rsidRPr="00E27C4D" w:rsidRDefault="00F81D1B" w:rsidP="0085754D">
            <w:r w:rsidRPr="00E27C4D">
              <w:t>PZ</w:t>
            </w:r>
          </w:p>
        </w:tc>
      </w:tr>
      <w:tr w:rsidR="00F81D1B" w:rsidRPr="00E27C4D" w14:paraId="60CDDDB2" w14:textId="77777777" w:rsidTr="002D2789">
        <w:trPr>
          <w:trPrChange w:id="578" w:author="Jiří Vojtěšek" w:date="2018-11-18T18:58:00Z">
            <w:trPr>
              <w:gridBefore w:val="2"/>
            </w:trPr>
          </w:trPrChange>
        </w:trPr>
        <w:tc>
          <w:tcPr>
            <w:tcW w:w="2409" w:type="dxa"/>
            <w:tcPrChange w:id="579" w:author="Jiří Vojtěšek" w:date="2018-11-18T18:58:00Z">
              <w:tcPr>
                <w:tcW w:w="2375" w:type="dxa"/>
                <w:gridSpan w:val="3"/>
              </w:tcPr>
            </w:tcPrChange>
          </w:tcPr>
          <w:p w14:paraId="3D831378" w14:textId="77777777" w:rsidR="00F81D1B" w:rsidRPr="00E27C4D" w:rsidRDefault="00F81D1B" w:rsidP="0085754D">
            <w:r w:rsidRPr="00E27C4D">
              <w:t>Provoz počítačových sítí</w:t>
            </w:r>
          </w:p>
        </w:tc>
        <w:tc>
          <w:tcPr>
            <w:tcW w:w="922" w:type="dxa"/>
            <w:gridSpan w:val="2"/>
            <w:tcPrChange w:id="580" w:author="Jiří Vojtěšek" w:date="2018-11-18T18:58:00Z">
              <w:tcPr>
                <w:tcW w:w="919" w:type="dxa"/>
                <w:gridSpan w:val="4"/>
              </w:tcPr>
            </w:tcPrChange>
          </w:tcPr>
          <w:p w14:paraId="688EBBC2" w14:textId="77777777" w:rsidR="00F81D1B" w:rsidRPr="00E27C4D" w:rsidRDefault="00F81D1B" w:rsidP="0085754D">
            <w:r w:rsidRPr="00E27C4D">
              <w:t>15k</w:t>
            </w:r>
          </w:p>
        </w:tc>
        <w:tc>
          <w:tcPr>
            <w:tcW w:w="852" w:type="dxa"/>
            <w:tcPrChange w:id="581" w:author="Jiří Vojtěšek" w:date="2018-11-18T18:58:00Z">
              <w:tcPr>
                <w:tcW w:w="852" w:type="dxa"/>
                <w:gridSpan w:val="4"/>
              </w:tcPr>
            </w:tcPrChange>
          </w:tcPr>
          <w:p w14:paraId="46C5E129" w14:textId="77777777" w:rsidR="00F81D1B" w:rsidRPr="00E27C4D" w:rsidRDefault="00F81D1B" w:rsidP="0085754D">
            <w:r w:rsidRPr="00E27C4D">
              <w:t>z, zk</w:t>
            </w:r>
          </w:p>
        </w:tc>
        <w:tc>
          <w:tcPr>
            <w:tcW w:w="709" w:type="dxa"/>
            <w:tcPrChange w:id="582" w:author="Jiří Vojtěšek" w:date="2018-11-18T18:58:00Z">
              <w:tcPr>
                <w:tcW w:w="707" w:type="dxa"/>
                <w:gridSpan w:val="2"/>
              </w:tcPr>
            </w:tcPrChange>
          </w:tcPr>
          <w:p w14:paraId="305BBA03" w14:textId="77777777" w:rsidR="00F81D1B" w:rsidRPr="00E27C4D" w:rsidRDefault="00F81D1B" w:rsidP="0085754D">
            <w:r w:rsidRPr="00E27C4D">
              <w:t>4</w:t>
            </w:r>
          </w:p>
        </w:tc>
        <w:tc>
          <w:tcPr>
            <w:tcW w:w="4250" w:type="dxa"/>
            <w:tcPrChange w:id="583" w:author="Jiří Vojtěšek" w:date="2018-11-18T18:58:00Z">
              <w:tcPr>
                <w:tcW w:w="4252" w:type="dxa"/>
                <w:gridSpan w:val="3"/>
              </w:tcPr>
            </w:tcPrChange>
          </w:tcPr>
          <w:p w14:paraId="49FBCFF1" w14:textId="77777777" w:rsidR="00F81D1B" w:rsidRPr="00E27C4D" w:rsidRDefault="00F81D1B" w:rsidP="0085754D">
            <w:r w:rsidRPr="00E05EA5">
              <w:rPr>
                <w:b/>
              </w:rPr>
              <w:t>doc. Ing. Jiří Vojtěšek, Ph.D.</w:t>
            </w:r>
            <w:r w:rsidRPr="00E27C4D">
              <w:t xml:space="preserve"> (</w:t>
            </w:r>
            <w:r>
              <w:t>100 % k</w:t>
            </w:r>
            <w:r w:rsidRPr="00E27C4D">
              <w:t>)</w:t>
            </w:r>
          </w:p>
        </w:tc>
        <w:tc>
          <w:tcPr>
            <w:tcW w:w="567" w:type="dxa"/>
            <w:tcPrChange w:id="584" w:author="Jiří Vojtěšek" w:date="2018-11-18T18:58:00Z">
              <w:tcPr>
                <w:tcW w:w="567" w:type="dxa"/>
                <w:gridSpan w:val="2"/>
              </w:tcPr>
            </w:tcPrChange>
          </w:tcPr>
          <w:p w14:paraId="5C653BFF" w14:textId="77777777" w:rsidR="00F81D1B" w:rsidRPr="00E27C4D" w:rsidRDefault="00F81D1B" w:rsidP="0085754D">
            <w:r w:rsidRPr="00E27C4D">
              <w:t>1/ZS</w:t>
            </w:r>
          </w:p>
        </w:tc>
        <w:tc>
          <w:tcPr>
            <w:tcW w:w="851" w:type="dxa"/>
            <w:tcPrChange w:id="585" w:author="Jiří Vojtěšek" w:date="2018-11-18T18:58:00Z">
              <w:tcPr>
                <w:tcW w:w="851" w:type="dxa"/>
                <w:gridSpan w:val="2"/>
              </w:tcPr>
            </w:tcPrChange>
          </w:tcPr>
          <w:p w14:paraId="32BB919C" w14:textId="77777777" w:rsidR="00F81D1B" w:rsidRPr="00E27C4D" w:rsidRDefault="00F81D1B" w:rsidP="0085754D">
            <w:r w:rsidRPr="00E27C4D">
              <w:t>ZT</w:t>
            </w:r>
          </w:p>
        </w:tc>
      </w:tr>
      <w:tr w:rsidR="00F81D1B" w:rsidRPr="00E27C4D" w14:paraId="6CE14E4B" w14:textId="77777777" w:rsidTr="002D2789">
        <w:trPr>
          <w:trPrChange w:id="586" w:author="Jiří Vojtěšek" w:date="2018-11-18T18:58:00Z">
            <w:trPr>
              <w:gridBefore w:val="2"/>
            </w:trPr>
          </w:trPrChange>
        </w:trPr>
        <w:tc>
          <w:tcPr>
            <w:tcW w:w="2409" w:type="dxa"/>
            <w:tcPrChange w:id="587" w:author="Jiří Vojtěšek" w:date="2018-11-18T18:58:00Z">
              <w:tcPr>
                <w:tcW w:w="2375" w:type="dxa"/>
                <w:gridSpan w:val="3"/>
              </w:tcPr>
            </w:tcPrChange>
          </w:tcPr>
          <w:p w14:paraId="54BECF34" w14:textId="77777777" w:rsidR="00F81D1B" w:rsidRPr="00E27C4D" w:rsidRDefault="00F81D1B" w:rsidP="0085754D">
            <w:r w:rsidRPr="00E27C4D">
              <w:t>Teorie bezpečnosti</w:t>
            </w:r>
          </w:p>
        </w:tc>
        <w:tc>
          <w:tcPr>
            <w:tcW w:w="922" w:type="dxa"/>
            <w:gridSpan w:val="2"/>
            <w:tcPrChange w:id="588" w:author="Jiří Vojtěšek" w:date="2018-11-18T18:58:00Z">
              <w:tcPr>
                <w:tcW w:w="919" w:type="dxa"/>
                <w:gridSpan w:val="4"/>
              </w:tcPr>
            </w:tcPrChange>
          </w:tcPr>
          <w:p w14:paraId="371FDA0E" w14:textId="77777777" w:rsidR="00F81D1B" w:rsidRPr="00E27C4D" w:rsidRDefault="00F81D1B" w:rsidP="0085754D">
            <w:r w:rsidRPr="00E27C4D">
              <w:t>14k</w:t>
            </w:r>
          </w:p>
        </w:tc>
        <w:tc>
          <w:tcPr>
            <w:tcW w:w="852" w:type="dxa"/>
            <w:tcPrChange w:id="589" w:author="Jiří Vojtěšek" w:date="2018-11-18T18:58:00Z">
              <w:tcPr>
                <w:tcW w:w="852" w:type="dxa"/>
                <w:gridSpan w:val="4"/>
              </w:tcPr>
            </w:tcPrChange>
          </w:tcPr>
          <w:p w14:paraId="5BFD0E98" w14:textId="77777777" w:rsidR="00F81D1B" w:rsidRPr="00E27C4D" w:rsidRDefault="00F81D1B" w:rsidP="0085754D">
            <w:r w:rsidRPr="00E27C4D">
              <w:t>z, zk</w:t>
            </w:r>
          </w:p>
        </w:tc>
        <w:tc>
          <w:tcPr>
            <w:tcW w:w="709" w:type="dxa"/>
            <w:tcPrChange w:id="590" w:author="Jiří Vojtěšek" w:date="2018-11-18T18:58:00Z">
              <w:tcPr>
                <w:tcW w:w="707" w:type="dxa"/>
                <w:gridSpan w:val="2"/>
              </w:tcPr>
            </w:tcPrChange>
          </w:tcPr>
          <w:p w14:paraId="1625D050" w14:textId="77777777" w:rsidR="00F81D1B" w:rsidRPr="00E27C4D" w:rsidRDefault="00F81D1B" w:rsidP="0085754D">
            <w:r w:rsidRPr="00E27C4D">
              <w:t>4</w:t>
            </w:r>
          </w:p>
        </w:tc>
        <w:tc>
          <w:tcPr>
            <w:tcW w:w="4250" w:type="dxa"/>
            <w:tcPrChange w:id="591" w:author="Jiří Vojtěšek" w:date="2018-11-18T18:58:00Z">
              <w:tcPr>
                <w:tcW w:w="4252" w:type="dxa"/>
                <w:gridSpan w:val="3"/>
              </w:tcPr>
            </w:tcPrChange>
          </w:tcPr>
          <w:p w14:paraId="43B5408A" w14:textId="77777777" w:rsidR="00F81D1B" w:rsidRPr="00E27C4D" w:rsidRDefault="00F81D1B" w:rsidP="0085754D">
            <w:r w:rsidRPr="00E05EA5">
              <w:rPr>
                <w:b/>
              </w:rPr>
              <w:t>doc. Ing. Luděk Lukáš, CSc.</w:t>
            </w:r>
            <w:r w:rsidRPr="00E27C4D">
              <w:t xml:space="preserve"> (</w:t>
            </w:r>
            <w:r>
              <w:t>100 % k</w:t>
            </w:r>
            <w:r w:rsidRPr="00E27C4D">
              <w:t>)</w:t>
            </w:r>
          </w:p>
        </w:tc>
        <w:tc>
          <w:tcPr>
            <w:tcW w:w="567" w:type="dxa"/>
            <w:tcPrChange w:id="592" w:author="Jiří Vojtěšek" w:date="2018-11-18T18:58:00Z">
              <w:tcPr>
                <w:tcW w:w="567" w:type="dxa"/>
                <w:gridSpan w:val="2"/>
              </w:tcPr>
            </w:tcPrChange>
          </w:tcPr>
          <w:p w14:paraId="1B79BFCF" w14:textId="77777777" w:rsidR="00F81D1B" w:rsidRPr="00E27C4D" w:rsidRDefault="00F81D1B" w:rsidP="0085754D">
            <w:r w:rsidRPr="00E27C4D">
              <w:t>1/ZS</w:t>
            </w:r>
          </w:p>
        </w:tc>
        <w:tc>
          <w:tcPr>
            <w:tcW w:w="851" w:type="dxa"/>
            <w:tcPrChange w:id="593" w:author="Jiří Vojtěšek" w:date="2018-11-18T18:58:00Z">
              <w:tcPr>
                <w:tcW w:w="851" w:type="dxa"/>
                <w:gridSpan w:val="2"/>
              </w:tcPr>
            </w:tcPrChange>
          </w:tcPr>
          <w:p w14:paraId="28C01B3A" w14:textId="77777777" w:rsidR="00F81D1B" w:rsidRPr="00E27C4D" w:rsidRDefault="00F81D1B" w:rsidP="0085754D">
            <w:r w:rsidRPr="00E27C4D">
              <w:t>ZT</w:t>
            </w:r>
          </w:p>
        </w:tc>
      </w:tr>
      <w:tr w:rsidR="00F81D1B" w:rsidRPr="00E27C4D" w14:paraId="3F778573" w14:textId="77777777" w:rsidTr="002D2789">
        <w:trPr>
          <w:trPrChange w:id="594" w:author="Jiří Vojtěšek" w:date="2018-11-18T18:58:00Z">
            <w:trPr>
              <w:gridBefore w:val="2"/>
            </w:trPr>
          </w:trPrChange>
        </w:trPr>
        <w:tc>
          <w:tcPr>
            <w:tcW w:w="2409" w:type="dxa"/>
            <w:tcPrChange w:id="595" w:author="Jiří Vojtěšek" w:date="2018-11-18T18:58:00Z">
              <w:tcPr>
                <w:tcW w:w="2375" w:type="dxa"/>
                <w:gridSpan w:val="3"/>
              </w:tcPr>
            </w:tcPrChange>
          </w:tcPr>
          <w:p w14:paraId="1A85855D" w14:textId="77777777" w:rsidR="00F81D1B" w:rsidRPr="00E27C4D" w:rsidRDefault="00F81D1B" w:rsidP="0085754D">
            <w:r w:rsidRPr="00E27C4D">
              <w:t>Komunikační systémy</w:t>
            </w:r>
          </w:p>
        </w:tc>
        <w:tc>
          <w:tcPr>
            <w:tcW w:w="922" w:type="dxa"/>
            <w:gridSpan w:val="2"/>
            <w:tcPrChange w:id="596" w:author="Jiří Vojtěšek" w:date="2018-11-18T18:58:00Z">
              <w:tcPr>
                <w:tcW w:w="919" w:type="dxa"/>
                <w:gridSpan w:val="4"/>
              </w:tcPr>
            </w:tcPrChange>
          </w:tcPr>
          <w:p w14:paraId="0F5A0CD7" w14:textId="77777777" w:rsidR="00F81D1B" w:rsidRPr="00E27C4D" w:rsidRDefault="00F81D1B" w:rsidP="0085754D">
            <w:r w:rsidRPr="00E27C4D">
              <w:t>15k</w:t>
            </w:r>
          </w:p>
        </w:tc>
        <w:tc>
          <w:tcPr>
            <w:tcW w:w="852" w:type="dxa"/>
            <w:tcPrChange w:id="597" w:author="Jiří Vojtěšek" w:date="2018-11-18T18:58:00Z">
              <w:tcPr>
                <w:tcW w:w="852" w:type="dxa"/>
                <w:gridSpan w:val="4"/>
              </w:tcPr>
            </w:tcPrChange>
          </w:tcPr>
          <w:p w14:paraId="0CAB5599" w14:textId="77777777" w:rsidR="00F81D1B" w:rsidRPr="00E27C4D" w:rsidRDefault="00F81D1B" w:rsidP="0085754D">
            <w:r w:rsidRPr="00E27C4D">
              <w:t>z, zk</w:t>
            </w:r>
          </w:p>
        </w:tc>
        <w:tc>
          <w:tcPr>
            <w:tcW w:w="709" w:type="dxa"/>
            <w:tcPrChange w:id="598" w:author="Jiří Vojtěšek" w:date="2018-11-18T18:58:00Z">
              <w:tcPr>
                <w:tcW w:w="707" w:type="dxa"/>
                <w:gridSpan w:val="2"/>
              </w:tcPr>
            </w:tcPrChange>
          </w:tcPr>
          <w:p w14:paraId="23FF789E" w14:textId="77777777" w:rsidR="00F81D1B" w:rsidRPr="00E27C4D" w:rsidRDefault="00F81D1B" w:rsidP="0085754D">
            <w:r w:rsidRPr="00E27C4D">
              <w:t>4</w:t>
            </w:r>
          </w:p>
        </w:tc>
        <w:tc>
          <w:tcPr>
            <w:tcW w:w="4250" w:type="dxa"/>
            <w:tcPrChange w:id="599" w:author="Jiří Vojtěšek" w:date="2018-11-18T18:58:00Z">
              <w:tcPr>
                <w:tcW w:w="4252" w:type="dxa"/>
                <w:gridSpan w:val="3"/>
              </w:tcPr>
            </w:tcPrChange>
          </w:tcPr>
          <w:p w14:paraId="1AC31B6B" w14:textId="77777777" w:rsidR="00F81D1B" w:rsidRPr="00E27C4D" w:rsidRDefault="00F81D1B" w:rsidP="0085754D">
            <w:r w:rsidRPr="00E05EA5">
              <w:rPr>
                <w:b/>
              </w:rPr>
              <w:t>prof. Ing. Karel Vlček, CSc.</w:t>
            </w:r>
            <w:r w:rsidRPr="00E27C4D">
              <w:t xml:space="preserve"> (</w:t>
            </w:r>
            <w:r>
              <w:t>100 % k)</w:t>
            </w:r>
          </w:p>
        </w:tc>
        <w:tc>
          <w:tcPr>
            <w:tcW w:w="567" w:type="dxa"/>
            <w:tcPrChange w:id="600" w:author="Jiří Vojtěšek" w:date="2018-11-18T18:58:00Z">
              <w:tcPr>
                <w:tcW w:w="567" w:type="dxa"/>
                <w:gridSpan w:val="2"/>
              </w:tcPr>
            </w:tcPrChange>
          </w:tcPr>
          <w:p w14:paraId="49FF9F6D" w14:textId="77777777" w:rsidR="00F81D1B" w:rsidRPr="00E27C4D" w:rsidRDefault="00F81D1B" w:rsidP="0085754D">
            <w:r w:rsidRPr="00E27C4D">
              <w:t>1/ZS</w:t>
            </w:r>
          </w:p>
        </w:tc>
        <w:tc>
          <w:tcPr>
            <w:tcW w:w="851" w:type="dxa"/>
            <w:tcPrChange w:id="601" w:author="Jiří Vojtěšek" w:date="2018-11-18T18:58:00Z">
              <w:tcPr>
                <w:tcW w:w="851" w:type="dxa"/>
                <w:gridSpan w:val="2"/>
              </w:tcPr>
            </w:tcPrChange>
          </w:tcPr>
          <w:p w14:paraId="6E940458" w14:textId="77777777" w:rsidR="00F81D1B" w:rsidRPr="00E27C4D" w:rsidRDefault="00F81D1B" w:rsidP="0085754D">
            <w:r w:rsidRPr="00E27C4D">
              <w:t>ZT</w:t>
            </w:r>
          </w:p>
        </w:tc>
      </w:tr>
      <w:tr w:rsidR="00F81D1B" w:rsidRPr="00E27C4D" w14:paraId="7861C7E8" w14:textId="77777777" w:rsidTr="002D2789">
        <w:trPr>
          <w:trPrChange w:id="602" w:author="Jiří Vojtěšek" w:date="2018-11-18T18:58:00Z">
            <w:trPr>
              <w:gridBefore w:val="2"/>
            </w:trPr>
          </w:trPrChange>
        </w:trPr>
        <w:tc>
          <w:tcPr>
            <w:tcW w:w="2409" w:type="dxa"/>
            <w:tcPrChange w:id="603" w:author="Jiří Vojtěšek" w:date="2018-11-18T18:58:00Z">
              <w:tcPr>
                <w:tcW w:w="2375" w:type="dxa"/>
                <w:gridSpan w:val="3"/>
              </w:tcPr>
            </w:tcPrChange>
          </w:tcPr>
          <w:p w14:paraId="674772C1" w14:textId="77EF18AC" w:rsidR="00F81D1B" w:rsidRPr="00E27C4D" w:rsidRDefault="00F81D1B" w:rsidP="0085754D">
            <w:r w:rsidRPr="00E27C4D">
              <w:t>Bezpečnost a ochrana zdraví při práci</w:t>
            </w:r>
            <w:ins w:id="604" w:author="Jiří Vojtěšek" w:date="2018-11-20T22:38:00Z">
              <w:r w:rsidR="00A124FE">
                <w:t xml:space="preserve"> †</w:t>
              </w:r>
            </w:ins>
          </w:p>
        </w:tc>
        <w:tc>
          <w:tcPr>
            <w:tcW w:w="922" w:type="dxa"/>
            <w:gridSpan w:val="2"/>
            <w:tcPrChange w:id="605" w:author="Jiří Vojtěšek" w:date="2018-11-18T18:58:00Z">
              <w:tcPr>
                <w:tcW w:w="919" w:type="dxa"/>
                <w:gridSpan w:val="4"/>
              </w:tcPr>
            </w:tcPrChange>
          </w:tcPr>
          <w:p w14:paraId="3B0A381F" w14:textId="77777777" w:rsidR="00F81D1B" w:rsidRPr="00E27C4D" w:rsidRDefault="00F81D1B" w:rsidP="0085754D">
            <w:r w:rsidRPr="00E27C4D">
              <w:t>16k</w:t>
            </w:r>
          </w:p>
        </w:tc>
        <w:tc>
          <w:tcPr>
            <w:tcW w:w="852" w:type="dxa"/>
            <w:tcPrChange w:id="606" w:author="Jiří Vojtěšek" w:date="2018-11-18T18:58:00Z">
              <w:tcPr>
                <w:tcW w:w="852" w:type="dxa"/>
                <w:gridSpan w:val="4"/>
              </w:tcPr>
            </w:tcPrChange>
          </w:tcPr>
          <w:p w14:paraId="1217C738" w14:textId="77777777" w:rsidR="00F81D1B" w:rsidRPr="00E27C4D" w:rsidRDefault="00F81D1B" w:rsidP="0085754D">
            <w:r w:rsidRPr="00E27C4D">
              <w:t>z, zk</w:t>
            </w:r>
          </w:p>
        </w:tc>
        <w:tc>
          <w:tcPr>
            <w:tcW w:w="709" w:type="dxa"/>
            <w:tcPrChange w:id="607" w:author="Jiří Vojtěšek" w:date="2018-11-18T18:58:00Z">
              <w:tcPr>
                <w:tcW w:w="707" w:type="dxa"/>
                <w:gridSpan w:val="2"/>
              </w:tcPr>
            </w:tcPrChange>
          </w:tcPr>
          <w:p w14:paraId="35426D89" w14:textId="77777777" w:rsidR="00F81D1B" w:rsidRPr="00E27C4D" w:rsidRDefault="00F81D1B" w:rsidP="0085754D">
            <w:r w:rsidRPr="00E27C4D">
              <w:t>5</w:t>
            </w:r>
          </w:p>
        </w:tc>
        <w:tc>
          <w:tcPr>
            <w:tcW w:w="4250" w:type="dxa"/>
            <w:tcPrChange w:id="608" w:author="Jiří Vojtěšek" w:date="2018-11-18T18:58:00Z">
              <w:tcPr>
                <w:tcW w:w="4252" w:type="dxa"/>
                <w:gridSpan w:val="3"/>
              </w:tcPr>
            </w:tcPrChange>
          </w:tcPr>
          <w:p w14:paraId="5070F177" w14:textId="77777777" w:rsidR="00F81D1B" w:rsidRPr="00E27C4D" w:rsidRDefault="00F81D1B" w:rsidP="0085754D">
            <w:r w:rsidRPr="00E05EA5">
              <w:rPr>
                <w:b/>
              </w:rPr>
              <w:t>doc. Ing. Jiří Gajdošík, CSc.</w:t>
            </w:r>
            <w:r w:rsidRPr="00E27C4D">
              <w:t xml:space="preserve"> (</w:t>
            </w:r>
            <w:r>
              <w:t>100 % k</w:t>
            </w:r>
            <w:r w:rsidRPr="00E27C4D">
              <w:t>)</w:t>
            </w:r>
          </w:p>
        </w:tc>
        <w:tc>
          <w:tcPr>
            <w:tcW w:w="567" w:type="dxa"/>
            <w:tcPrChange w:id="609" w:author="Jiří Vojtěšek" w:date="2018-11-18T18:58:00Z">
              <w:tcPr>
                <w:tcW w:w="567" w:type="dxa"/>
                <w:gridSpan w:val="2"/>
              </w:tcPr>
            </w:tcPrChange>
          </w:tcPr>
          <w:p w14:paraId="17EC5420" w14:textId="77777777" w:rsidR="00F81D1B" w:rsidRPr="00E27C4D" w:rsidRDefault="00F81D1B" w:rsidP="0085754D">
            <w:r w:rsidRPr="00E27C4D">
              <w:t>1/ZS</w:t>
            </w:r>
          </w:p>
        </w:tc>
        <w:tc>
          <w:tcPr>
            <w:tcW w:w="851" w:type="dxa"/>
            <w:tcPrChange w:id="610" w:author="Jiří Vojtěšek" w:date="2018-11-18T18:58:00Z">
              <w:tcPr>
                <w:tcW w:w="851" w:type="dxa"/>
                <w:gridSpan w:val="2"/>
              </w:tcPr>
            </w:tcPrChange>
          </w:tcPr>
          <w:p w14:paraId="606406B2" w14:textId="77777777" w:rsidR="00F81D1B" w:rsidRPr="00E27C4D" w:rsidRDefault="00F81D1B" w:rsidP="0085754D">
            <w:r w:rsidRPr="00E27C4D">
              <w:t>PZ</w:t>
            </w:r>
          </w:p>
        </w:tc>
      </w:tr>
      <w:tr w:rsidR="00F81D1B" w:rsidRPr="00E27C4D" w14:paraId="14B45F59" w14:textId="77777777" w:rsidTr="002D2789">
        <w:trPr>
          <w:trPrChange w:id="611" w:author="Jiří Vojtěšek" w:date="2018-11-18T18:58:00Z">
            <w:trPr>
              <w:gridBefore w:val="2"/>
            </w:trPr>
          </w:trPrChange>
        </w:trPr>
        <w:tc>
          <w:tcPr>
            <w:tcW w:w="2409" w:type="dxa"/>
            <w:tcPrChange w:id="612" w:author="Jiří Vojtěšek" w:date="2018-11-18T18:58:00Z">
              <w:tcPr>
                <w:tcW w:w="2375" w:type="dxa"/>
                <w:gridSpan w:val="3"/>
              </w:tcPr>
            </w:tcPrChange>
          </w:tcPr>
          <w:p w14:paraId="5A3F090A" w14:textId="77777777" w:rsidR="00F81D1B" w:rsidRPr="00E27C4D" w:rsidRDefault="00F81D1B" w:rsidP="0085754D">
            <w:r w:rsidRPr="00E27C4D">
              <w:t>Bezpečnost veřejných akcí</w:t>
            </w:r>
          </w:p>
        </w:tc>
        <w:tc>
          <w:tcPr>
            <w:tcW w:w="922" w:type="dxa"/>
            <w:gridSpan w:val="2"/>
            <w:tcPrChange w:id="613" w:author="Jiří Vojtěšek" w:date="2018-11-18T18:58:00Z">
              <w:tcPr>
                <w:tcW w:w="919" w:type="dxa"/>
                <w:gridSpan w:val="4"/>
              </w:tcPr>
            </w:tcPrChange>
          </w:tcPr>
          <w:p w14:paraId="3F4AA4EB" w14:textId="77777777" w:rsidR="00F81D1B" w:rsidRPr="00E27C4D" w:rsidRDefault="00F81D1B" w:rsidP="0085754D">
            <w:r w:rsidRPr="00E27C4D">
              <w:t>16k</w:t>
            </w:r>
          </w:p>
        </w:tc>
        <w:tc>
          <w:tcPr>
            <w:tcW w:w="852" w:type="dxa"/>
            <w:tcPrChange w:id="614" w:author="Jiří Vojtěšek" w:date="2018-11-18T18:58:00Z">
              <w:tcPr>
                <w:tcW w:w="852" w:type="dxa"/>
                <w:gridSpan w:val="4"/>
              </w:tcPr>
            </w:tcPrChange>
          </w:tcPr>
          <w:p w14:paraId="2DA58E82" w14:textId="77777777" w:rsidR="00F81D1B" w:rsidRPr="00E27C4D" w:rsidRDefault="00F81D1B" w:rsidP="0085754D">
            <w:r w:rsidRPr="00E27C4D">
              <w:t>z, zk</w:t>
            </w:r>
          </w:p>
        </w:tc>
        <w:tc>
          <w:tcPr>
            <w:tcW w:w="709" w:type="dxa"/>
            <w:tcPrChange w:id="615" w:author="Jiří Vojtěšek" w:date="2018-11-18T18:58:00Z">
              <w:tcPr>
                <w:tcW w:w="707" w:type="dxa"/>
                <w:gridSpan w:val="2"/>
              </w:tcPr>
            </w:tcPrChange>
          </w:tcPr>
          <w:p w14:paraId="4358E17A" w14:textId="77777777" w:rsidR="00F81D1B" w:rsidRPr="00E27C4D" w:rsidRDefault="00F81D1B" w:rsidP="0085754D">
            <w:r w:rsidRPr="00E27C4D">
              <w:t>4</w:t>
            </w:r>
          </w:p>
        </w:tc>
        <w:tc>
          <w:tcPr>
            <w:tcW w:w="4250" w:type="dxa"/>
            <w:tcPrChange w:id="616" w:author="Jiří Vojtěšek" w:date="2018-11-18T18:58:00Z">
              <w:tcPr>
                <w:tcW w:w="4252" w:type="dxa"/>
                <w:gridSpan w:val="3"/>
              </w:tcPr>
            </w:tcPrChange>
          </w:tcPr>
          <w:p w14:paraId="43CECD67" w14:textId="73C96D43" w:rsidR="00F81D1B" w:rsidRPr="00E27C4D" w:rsidRDefault="003E2A1F" w:rsidP="00772DF6">
            <w:r w:rsidRPr="00E05EA5">
              <w:rPr>
                <w:b/>
              </w:rPr>
              <w:t xml:space="preserve">doc. Ing. </w:t>
            </w:r>
            <w:r>
              <w:rPr>
                <w:b/>
              </w:rPr>
              <w:t>Luděk Lukáš</w:t>
            </w:r>
            <w:r w:rsidRPr="00E05EA5">
              <w:rPr>
                <w:b/>
              </w:rPr>
              <w:t>, Ph.D.</w:t>
            </w:r>
            <w:r w:rsidRPr="00E27C4D">
              <w:t xml:space="preserve"> (100</w:t>
            </w:r>
            <w:r>
              <w:t xml:space="preserve"> % </w:t>
            </w:r>
            <w:r w:rsidR="00772DF6">
              <w:t>k</w:t>
            </w:r>
            <w:r>
              <w:t>)</w:t>
            </w:r>
          </w:p>
        </w:tc>
        <w:tc>
          <w:tcPr>
            <w:tcW w:w="567" w:type="dxa"/>
            <w:tcPrChange w:id="617" w:author="Jiří Vojtěšek" w:date="2018-11-18T18:58:00Z">
              <w:tcPr>
                <w:tcW w:w="567" w:type="dxa"/>
                <w:gridSpan w:val="2"/>
              </w:tcPr>
            </w:tcPrChange>
          </w:tcPr>
          <w:p w14:paraId="6FAAB837" w14:textId="77777777" w:rsidR="00F81D1B" w:rsidRPr="00E27C4D" w:rsidRDefault="00F81D1B" w:rsidP="0085754D">
            <w:r w:rsidRPr="00E27C4D">
              <w:t>1/ZS</w:t>
            </w:r>
          </w:p>
        </w:tc>
        <w:tc>
          <w:tcPr>
            <w:tcW w:w="851" w:type="dxa"/>
            <w:tcPrChange w:id="618" w:author="Jiří Vojtěšek" w:date="2018-11-18T18:58:00Z">
              <w:tcPr>
                <w:tcW w:w="851" w:type="dxa"/>
                <w:gridSpan w:val="2"/>
              </w:tcPr>
            </w:tcPrChange>
          </w:tcPr>
          <w:p w14:paraId="036A00FB" w14:textId="77777777" w:rsidR="00F81D1B" w:rsidRPr="00E27C4D" w:rsidRDefault="00F81D1B" w:rsidP="0085754D">
            <w:r w:rsidRPr="00E27C4D">
              <w:t>PZ</w:t>
            </w:r>
          </w:p>
        </w:tc>
      </w:tr>
      <w:tr w:rsidR="00F81D1B" w:rsidRPr="00E27C4D" w14:paraId="40610716" w14:textId="77777777" w:rsidTr="002D2789">
        <w:trPr>
          <w:trPrChange w:id="619" w:author="Jiří Vojtěšek" w:date="2018-11-18T18:58:00Z">
            <w:trPr>
              <w:gridBefore w:val="2"/>
            </w:trPr>
          </w:trPrChange>
        </w:trPr>
        <w:tc>
          <w:tcPr>
            <w:tcW w:w="2409" w:type="dxa"/>
            <w:tcPrChange w:id="620" w:author="Jiří Vojtěšek" w:date="2018-11-18T18:58:00Z">
              <w:tcPr>
                <w:tcW w:w="2375" w:type="dxa"/>
                <w:gridSpan w:val="3"/>
              </w:tcPr>
            </w:tcPrChange>
          </w:tcPr>
          <w:p w14:paraId="66BA9BB7" w14:textId="4E5521E2" w:rsidR="00F81D1B" w:rsidRPr="00E27C4D" w:rsidRDefault="00F81D1B" w:rsidP="0085754D">
            <w:r w:rsidRPr="00E27C4D">
              <w:t>Řízení projektů</w:t>
            </w:r>
            <w:ins w:id="621" w:author="Jiří Vojtěšek" w:date="2018-11-20T22:38:00Z">
              <w:r w:rsidR="00A124FE">
                <w:t xml:space="preserve"> †</w:t>
              </w:r>
            </w:ins>
          </w:p>
        </w:tc>
        <w:tc>
          <w:tcPr>
            <w:tcW w:w="922" w:type="dxa"/>
            <w:gridSpan w:val="2"/>
            <w:tcPrChange w:id="622" w:author="Jiří Vojtěšek" w:date="2018-11-18T18:58:00Z">
              <w:tcPr>
                <w:tcW w:w="919" w:type="dxa"/>
                <w:gridSpan w:val="4"/>
              </w:tcPr>
            </w:tcPrChange>
          </w:tcPr>
          <w:p w14:paraId="1FF4B923" w14:textId="77777777" w:rsidR="00F81D1B" w:rsidRPr="00E27C4D" w:rsidRDefault="00F81D1B" w:rsidP="0085754D">
            <w:r w:rsidRPr="00E27C4D">
              <w:t>15k</w:t>
            </w:r>
          </w:p>
        </w:tc>
        <w:tc>
          <w:tcPr>
            <w:tcW w:w="852" w:type="dxa"/>
            <w:tcPrChange w:id="623" w:author="Jiří Vojtěšek" w:date="2018-11-18T18:58:00Z">
              <w:tcPr>
                <w:tcW w:w="852" w:type="dxa"/>
                <w:gridSpan w:val="4"/>
              </w:tcPr>
            </w:tcPrChange>
          </w:tcPr>
          <w:p w14:paraId="0A6F3EA6" w14:textId="77777777" w:rsidR="00F81D1B" w:rsidRPr="00E27C4D" w:rsidRDefault="00F81D1B" w:rsidP="0085754D">
            <w:r w:rsidRPr="00E27C4D">
              <w:t>klz</w:t>
            </w:r>
          </w:p>
        </w:tc>
        <w:tc>
          <w:tcPr>
            <w:tcW w:w="709" w:type="dxa"/>
            <w:tcPrChange w:id="624" w:author="Jiří Vojtěšek" w:date="2018-11-18T18:58:00Z">
              <w:tcPr>
                <w:tcW w:w="707" w:type="dxa"/>
                <w:gridSpan w:val="2"/>
              </w:tcPr>
            </w:tcPrChange>
          </w:tcPr>
          <w:p w14:paraId="68C30BFE" w14:textId="77777777" w:rsidR="00F81D1B" w:rsidRPr="00E27C4D" w:rsidRDefault="00F81D1B" w:rsidP="0085754D">
            <w:r w:rsidRPr="00E27C4D">
              <w:t>4</w:t>
            </w:r>
          </w:p>
        </w:tc>
        <w:tc>
          <w:tcPr>
            <w:tcW w:w="4250" w:type="dxa"/>
            <w:tcPrChange w:id="625" w:author="Jiří Vojtěšek" w:date="2018-11-18T18:58:00Z">
              <w:tcPr>
                <w:tcW w:w="4252" w:type="dxa"/>
                <w:gridSpan w:val="3"/>
              </w:tcPr>
            </w:tcPrChange>
          </w:tcPr>
          <w:p w14:paraId="1DAFF720" w14:textId="77777777" w:rsidR="00F81D1B" w:rsidRPr="00E27C4D" w:rsidRDefault="00F81D1B" w:rsidP="0085754D">
            <w:r w:rsidRPr="00E27C4D">
              <w:t>doc. Ing. Jiří Gajdošík, CSc. (</w:t>
            </w:r>
            <w:r>
              <w:t>100 % k</w:t>
            </w:r>
            <w:r w:rsidRPr="00E27C4D">
              <w:t>)</w:t>
            </w:r>
          </w:p>
        </w:tc>
        <w:tc>
          <w:tcPr>
            <w:tcW w:w="567" w:type="dxa"/>
            <w:tcPrChange w:id="626" w:author="Jiří Vojtěšek" w:date="2018-11-18T18:58:00Z">
              <w:tcPr>
                <w:tcW w:w="567" w:type="dxa"/>
                <w:gridSpan w:val="2"/>
              </w:tcPr>
            </w:tcPrChange>
          </w:tcPr>
          <w:p w14:paraId="02A85707" w14:textId="77777777" w:rsidR="00F81D1B" w:rsidRPr="00E27C4D" w:rsidRDefault="00F81D1B" w:rsidP="0085754D">
            <w:r w:rsidRPr="00E27C4D">
              <w:t>1/ZS</w:t>
            </w:r>
          </w:p>
        </w:tc>
        <w:tc>
          <w:tcPr>
            <w:tcW w:w="851" w:type="dxa"/>
            <w:tcPrChange w:id="627" w:author="Jiří Vojtěšek" w:date="2018-11-18T18:58:00Z">
              <w:tcPr>
                <w:tcW w:w="851" w:type="dxa"/>
                <w:gridSpan w:val="2"/>
              </w:tcPr>
            </w:tcPrChange>
          </w:tcPr>
          <w:p w14:paraId="0F1F5733" w14:textId="55CB5D82" w:rsidR="00F81D1B" w:rsidRPr="00E27C4D" w:rsidRDefault="00822F6E" w:rsidP="0085754D">
            <w:ins w:id="628" w:author="Milan Navrátil" w:date="2018-11-15T13:00:00Z">
              <w:r w:rsidRPr="00300A0A">
                <w:t>-</w:t>
              </w:r>
            </w:ins>
            <w:del w:id="629" w:author="Milan Navrátil" w:date="2018-11-13T12:37:00Z">
              <w:r w:rsidR="00F81D1B" w:rsidRPr="00E27C4D" w:rsidDel="005B49A0">
                <w:delText>-</w:delText>
              </w:r>
            </w:del>
          </w:p>
        </w:tc>
      </w:tr>
      <w:tr w:rsidR="00F81D1B" w:rsidRPr="00E27C4D" w14:paraId="57726156" w14:textId="77777777" w:rsidTr="002D2789">
        <w:trPr>
          <w:trPrChange w:id="630" w:author="Jiří Vojtěšek" w:date="2018-11-18T18:58:00Z">
            <w:trPr>
              <w:gridBefore w:val="2"/>
            </w:trPr>
          </w:trPrChange>
        </w:trPr>
        <w:tc>
          <w:tcPr>
            <w:tcW w:w="2409" w:type="dxa"/>
            <w:tcPrChange w:id="631" w:author="Jiří Vojtěšek" w:date="2018-11-18T18:58:00Z">
              <w:tcPr>
                <w:tcW w:w="2375" w:type="dxa"/>
                <w:gridSpan w:val="3"/>
              </w:tcPr>
            </w:tcPrChange>
          </w:tcPr>
          <w:p w14:paraId="6559B360" w14:textId="77777777" w:rsidR="00F81D1B" w:rsidRPr="00E27C4D" w:rsidRDefault="00F81D1B" w:rsidP="0085754D">
            <w:r w:rsidRPr="00E27C4D">
              <w:t>Odborná angličtina 1</w:t>
            </w:r>
          </w:p>
        </w:tc>
        <w:tc>
          <w:tcPr>
            <w:tcW w:w="922" w:type="dxa"/>
            <w:gridSpan w:val="2"/>
            <w:tcPrChange w:id="632" w:author="Jiří Vojtěšek" w:date="2018-11-18T18:58:00Z">
              <w:tcPr>
                <w:tcW w:w="919" w:type="dxa"/>
                <w:gridSpan w:val="4"/>
              </w:tcPr>
            </w:tcPrChange>
          </w:tcPr>
          <w:p w14:paraId="3D4368A7" w14:textId="77777777" w:rsidR="00F81D1B" w:rsidRPr="00E27C4D" w:rsidRDefault="00F81D1B" w:rsidP="0085754D">
            <w:r w:rsidRPr="00E27C4D">
              <w:t>6k</w:t>
            </w:r>
          </w:p>
        </w:tc>
        <w:tc>
          <w:tcPr>
            <w:tcW w:w="852" w:type="dxa"/>
            <w:tcPrChange w:id="633" w:author="Jiří Vojtěšek" w:date="2018-11-18T18:58:00Z">
              <w:tcPr>
                <w:tcW w:w="852" w:type="dxa"/>
                <w:gridSpan w:val="4"/>
              </w:tcPr>
            </w:tcPrChange>
          </w:tcPr>
          <w:p w14:paraId="5E12B565" w14:textId="77777777" w:rsidR="00F81D1B" w:rsidRPr="00E27C4D" w:rsidRDefault="00F81D1B" w:rsidP="0085754D">
            <w:r w:rsidRPr="00E27C4D">
              <w:t>klz</w:t>
            </w:r>
          </w:p>
        </w:tc>
        <w:tc>
          <w:tcPr>
            <w:tcW w:w="709" w:type="dxa"/>
            <w:tcPrChange w:id="634" w:author="Jiří Vojtěšek" w:date="2018-11-18T18:58:00Z">
              <w:tcPr>
                <w:tcW w:w="707" w:type="dxa"/>
                <w:gridSpan w:val="2"/>
              </w:tcPr>
            </w:tcPrChange>
          </w:tcPr>
          <w:p w14:paraId="0EC5BEA8" w14:textId="77777777" w:rsidR="00F81D1B" w:rsidRPr="00E27C4D" w:rsidRDefault="00F81D1B" w:rsidP="0085754D">
            <w:r w:rsidRPr="00E27C4D">
              <w:t>3</w:t>
            </w:r>
          </w:p>
        </w:tc>
        <w:tc>
          <w:tcPr>
            <w:tcW w:w="4250" w:type="dxa"/>
            <w:tcPrChange w:id="635" w:author="Jiří Vojtěšek" w:date="2018-11-18T18:58:00Z">
              <w:tcPr>
                <w:tcW w:w="4252" w:type="dxa"/>
                <w:gridSpan w:val="3"/>
              </w:tcPr>
            </w:tcPrChange>
          </w:tcPr>
          <w:p w14:paraId="532FFA23" w14:textId="77777777" w:rsidR="00F81D1B" w:rsidRPr="00E27C4D" w:rsidRDefault="00F81D1B" w:rsidP="0085754D">
            <w:pPr>
              <w:rPr>
                <w:b/>
              </w:rPr>
            </w:pPr>
            <w:r w:rsidRPr="00E27C4D">
              <w:t>Mgr. Tereza Outěřická (</w:t>
            </w:r>
            <w:r>
              <w:t>100 % k)</w:t>
            </w:r>
          </w:p>
        </w:tc>
        <w:tc>
          <w:tcPr>
            <w:tcW w:w="567" w:type="dxa"/>
            <w:tcPrChange w:id="636" w:author="Jiří Vojtěšek" w:date="2018-11-18T18:58:00Z">
              <w:tcPr>
                <w:tcW w:w="567" w:type="dxa"/>
                <w:gridSpan w:val="2"/>
              </w:tcPr>
            </w:tcPrChange>
          </w:tcPr>
          <w:p w14:paraId="729BF903" w14:textId="77777777" w:rsidR="00F81D1B" w:rsidRPr="00E27C4D" w:rsidRDefault="00F81D1B" w:rsidP="0085754D">
            <w:r w:rsidRPr="00E27C4D">
              <w:t>1/ZS</w:t>
            </w:r>
          </w:p>
        </w:tc>
        <w:tc>
          <w:tcPr>
            <w:tcW w:w="851" w:type="dxa"/>
            <w:tcPrChange w:id="637" w:author="Jiří Vojtěšek" w:date="2018-11-18T18:58:00Z">
              <w:tcPr>
                <w:tcW w:w="851" w:type="dxa"/>
                <w:gridSpan w:val="2"/>
              </w:tcPr>
            </w:tcPrChange>
          </w:tcPr>
          <w:p w14:paraId="64ACE24C" w14:textId="4CF11B37" w:rsidR="00F81D1B" w:rsidRPr="00E27C4D" w:rsidRDefault="00822F6E" w:rsidP="0085754D">
            <w:ins w:id="638" w:author="Milan Navrátil" w:date="2018-11-15T13:00:00Z">
              <w:r w:rsidRPr="00300A0A">
                <w:t>-</w:t>
              </w:r>
            </w:ins>
            <w:del w:id="639" w:author="Milan Navrátil" w:date="2018-11-13T12:38:00Z">
              <w:r w:rsidR="00F81D1B" w:rsidRPr="00E27C4D" w:rsidDel="005B49A0">
                <w:delText>.</w:delText>
              </w:r>
            </w:del>
          </w:p>
        </w:tc>
      </w:tr>
      <w:tr w:rsidR="00F81D1B" w:rsidRPr="00E27C4D" w14:paraId="4A9E4910" w14:textId="77777777" w:rsidTr="002D2789">
        <w:trPr>
          <w:trPrChange w:id="640" w:author="Jiří Vojtěšek" w:date="2018-11-18T18:58:00Z">
            <w:trPr>
              <w:gridBefore w:val="2"/>
            </w:trPr>
          </w:trPrChange>
        </w:trPr>
        <w:tc>
          <w:tcPr>
            <w:tcW w:w="2409" w:type="dxa"/>
            <w:tcPrChange w:id="641" w:author="Jiří Vojtěšek" w:date="2018-11-18T18:58:00Z">
              <w:tcPr>
                <w:tcW w:w="2375" w:type="dxa"/>
                <w:gridSpan w:val="3"/>
              </w:tcPr>
            </w:tcPrChange>
          </w:tcPr>
          <w:p w14:paraId="5A0D1760" w14:textId="77777777" w:rsidR="00F81D1B" w:rsidRPr="00E27C4D" w:rsidRDefault="00F81D1B" w:rsidP="0085754D">
            <w:r w:rsidRPr="00E27C4D">
              <w:t>Informační podpora bezpečnostních systémů</w:t>
            </w:r>
          </w:p>
        </w:tc>
        <w:tc>
          <w:tcPr>
            <w:tcW w:w="922" w:type="dxa"/>
            <w:gridSpan w:val="2"/>
            <w:tcPrChange w:id="642" w:author="Jiří Vojtěšek" w:date="2018-11-18T18:58:00Z">
              <w:tcPr>
                <w:tcW w:w="919" w:type="dxa"/>
                <w:gridSpan w:val="4"/>
              </w:tcPr>
            </w:tcPrChange>
          </w:tcPr>
          <w:p w14:paraId="4346B6BC" w14:textId="77777777" w:rsidR="00F81D1B" w:rsidRPr="00E27C4D" w:rsidRDefault="00F81D1B" w:rsidP="0085754D">
            <w:r w:rsidRPr="00E27C4D">
              <w:t>15k</w:t>
            </w:r>
          </w:p>
        </w:tc>
        <w:tc>
          <w:tcPr>
            <w:tcW w:w="852" w:type="dxa"/>
            <w:tcPrChange w:id="643" w:author="Jiří Vojtěšek" w:date="2018-11-18T18:58:00Z">
              <w:tcPr>
                <w:tcW w:w="852" w:type="dxa"/>
                <w:gridSpan w:val="4"/>
              </w:tcPr>
            </w:tcPrChange>
          </w:tcPr>
          <w:p w14:paraId="0ADD239D" w14:textId="77777777" w:rsidR="00F81D1B" w:rsidRPr="00E27C4D" w:rsidRDefault="00F81D1B" w:rsidP="0085754D">
            <w:r w:rsidRPr="00E27C4D">
              <w:t>z, zk</w:t>
            </w:r>
          </w:p>
        </w:tc>
        <w:tc>
          <w:tcPr>
            <w:tcW w:w="709" w:type="dxa"/>
            <w:tcPrChange w:id="644" w:author="Jiří Vojtěšek" w:date="2018-11-18T18:58:00Z">
              <w:tcPr>
                <w:tcW w:w="707" w:type="dxa"/>
                <w:gridSpan w:val="2"/>
              </w:tcPr>
            </w:tcPrChange>
          </w:tcPr>
          <w:p w14:paraId="60AC054A" w14:textId="77777777" w:rsidR="00F81D1B" w:rsidRPr="00E27C4D" w:rsidRDefault="00F81D1B" w:rsidP="0085754D">
            <w:r w:rsidRPr="00E27C4D">
              <w:t>3</w:t>
            </w:r>
          </w:p>
        </w:tc>
        <w:tc>
          <w:tcPr>
            <w:tcW w:w="4250" w:type="dxa"/>
            <w:tcPrChange w:id="645" w:author="Jiří Vojtěšek" w:date="2018-11-18T18:58:00Z">
              <w:tcPr>
                <w:tcW w:w="4252" w:type="dxa"/>
                <w:gridSpan w:val="3"/>
              </w:tcPr>
            </w:tcPrChange>
          </w:tcPr>
          <w:p w14:paraId="4253DE1F" w14:textId="77777777" w:rsidR="00F81D1B" w:rsidRPr="00E27C4D" w:rsidRDefault="00F81D1B" w:rsidP="0085754D">
            <w:r w:rsidRPr="00E05EA5">
              <w:rPr>
                <w:b/>
              </w:rPr>
              <w:t>doc. Ing. Lubomír Vašek,  CSc.</w:t>
            </w:r>
            <w:r w:rsidRPr="00E27C4D">
              <w:t xml:space="preserve"> (</w:t>
            </w:r>
            <w:r>
              <w:t>100 % k</w:t>
            </w:r>
            <w:r w:rsidRPr="00E27C4D">
              <w:t>)</w:t>
            </w:r>
          </w:p>
        </w:tc>
        <w:tc>
          <w:tcPr>
            <w:tcW w:w="567" w:type="dxa"/>
            <w:tcPrChange w:id="646" w:author="Jiří Vojtěšek" w:date="2018-11-18T18:58:00Z">
              <w:tcPr>
                <w:tcW w:w="567" w:type="dxa"/>
                <w:gridSpan w:val="2"/>
              </w:tcPr>
            </w:tcPrChange>
          </w:tcPr>
          <w:p w14:paraId="267D16DE" w14:textId="77777777" w:rsidR="00F81D1B" w:rsidRPr="00E27C4D" w:rsidRDefault="00F81D1B" w:rsidP="0085754D">
            <w:r w:rsidRPr="00E27C4D">
              <w:t>1/LS</w:t>
            </w:r>
          </w:p>
        </w:tc>
        <w:tc>
          <w:tcPr>
            <w:tcW w:w="851" w:type="dxa"/>
            <w:tcPrChange w:id="647" w:author="Jiří Vojtěšek" w:date="2018-11-18T18:58:00Z">
              <w:tcPr>
                <w:tcW w:w="851" w:type="dxa"/>
                <w:gridSpan w:val="2"/>
              </w:tcPr>
            </w:tcPrChange>
          </w:tcPr>
          <w:p w14:paraId="27E300B1" w14:textId="77777777" w:rsidR="00F81D1B" w:rsidRPr="00E27C4D" w:rsidRDefault="00F81D1B" w:rsidP="0085754D">
            <w:r w:rsidRPr="00E27C4D">
              <w:t>ZT</w:t>
            </w:r>
          </w:p>
        </w:tc>
      </w:tr>
      <w:tr w:rsidR="00F81D1B" w:rsidRPr="00E27C4D" w14:paraId="78CF7189" w14:textId="77777777" w:rsidTr="002D2789">
        <w:trPr>
          <w:trPrChange w:id="648" w:author="Jiří Vojtěšek" w:date="2018-11-18T18:58:00Z">
            <w:trPr>
              <w:gridBefore w:val="2"/>
            </w:trPr>
          </w:trPrChange>
        </w:trPr>
        <w:tc>
          <w:tcPr>
            <w:tcW w:w="2409" w:type="dxa"/>
            <w:tcPrChange w:id="649" w:author="Jiří Vojtěšek" w:date="2018-11-18T18:58:00Z">
              <w:tcPr>
                <w:tcW w:w="2375" w:type="dxa"/>
                <w:gridSpan w:val="3"/>
              </w:tcPr>
            </w:tcPrChange>
          </w:tcPr>
          <w:p w14:paraId="3565BE95" w14:textId="77777777" w:rsidR="00F81D1B" w:rsidRPr="00E27C4D" w:rsidRDefault="00F81D1B" w:rsidP="0085754D">
            <w:r w:rsidRPr="00E27C4D">
              <w:t>Technologie průmyslových informačních systémů</w:t>
            </w:r>
          </w:p>
        </w:tc>
        <w:tc>
          <w:tcPr>
            <w:tcW w:w="922" w:type="dxa"/>
            <w:gridSpan w:val="2"/>
            <w:tcPrChange w:id="650" w:author="Jiří Vojtěšek" w:date="2018-11-18T18:58:00Z">
              <w:tcPr>
                <w:tcW w:w="919" w:type="dxa"/>
                <w:gridSpan w:val="4"/>
              </w:tcPr>
            </w:tcPrChange>
          </w:tcPr>
          <w:p w14:paraId="1B4D36D1" w14:textId="77777777" w:rsidR="00F81D1B" w:rsidRPr="00E27C4D" w:rsidRDefault="00F81D1B" w:rsidP="0085754D">
            <w:r w:rsidRPr="00E27C4D">
              <w:t>15k</w:t>
            </w:r>
          </w:p>
        </w:tc>
        <w:tc>
          <w:tcPr>
            <w:tcW w:w="852" w:type="dxa"/>
            <w:tcPrChange w:id="651" w:author="Jiří Vojtěšek" w:date="2018-11-18T18:58:00Z">
              <w:tcPr>
                <w:tcW w:w="852" w:type="dxa"/>
                <w:gridSpan w:val="4"/>
              </w:tcPr>
            </w:tcPrChange>
          </w:tcPr>
          <w:p w14:paraId="7C3CBDD9" w14:textId="77777777" w:rsidR="00F81D1B" w:rsidRPr="00E27C4D" w:rsidRDefault="00F81D1B" w:rsidP="0085754D">
            <w:r w:rsidRPr="00E27C4D">
              <w:t>z, zk</w:t>
            </w:r>
          </w:p>
        </w:tc>
        <w:tc>
          <w:tcPr>
            <w:tcW w:w="709" w:type="dxa"/>
            <w:tcPrChange w:id="652" w:author="Jiří Vojtěšek" w:date="2018-11-18T18:58:00Z">
              <w:tcPr>
                <w:tcW w:w="707" w:type="dxa"/>
                <w:gridSpan w:val="2"/>
              </w:tcPr>
            </w:tcPrChange>
          </w:tcPr>
          <w:p w14:paraId="414C2A70" w14:textId="77777777" w:rsidR="00F81D1B" w:rsidRPr="00E27C4D" w:rsidRDefault="00F81D1B" w:rsidP="0085754D">
            <w:r w:rsidRPr="00E27C4D">
              <w:t>4</w:t>
            </w:r>
          </w:p>
        </w:tc>
        <w:tc>
          <w:tcPr>
            <w:tcW w:w="4250" w:type="dxa"/>
            <w:tcPrChange w:id="653" w:author="Jiří Vojtěšek" w:date="2018-11-18T18:58:00Z">
              <w:tcPr>
                <w:tcW w:w="4252" w:type="dxa"/>
                <w:gridSpan w:val="3"/>
              </w:tcPr>
            </w:tcPrChange>
          </w:tcPr>
          <w:p w14:paraId="2204E73A" w14:textId="77777777" w:rsidR="00F81D1B" w:rsidRPr="00E27C4D" w:rsidRDefault="00F81D1B" w:rsidP="0085754D">
            <w:r w:rsidRPr="00E27C4D">
              <w:t>Ing. Petr Neumann,</w:t>
            </w:r>
            <w:r>
              <w:t xml:space="preserve"> </w:t>
            </w:r>
            <w:r w:rsidRPr="00E27C4D">
              <w:t>Ph.D. (</w:t>
            </w:r>
            <w:r>
              <w:t>100 % k</w:t>
            </w:r>
            <w:r w:rsidRPr="00E27C4D">
              <w:t>)</w:t>
            </w:r>
          </w:p>
        </w:tc>
        <w:tc>
          <w:tcPr>
            <w:tcW w:w="567" w:type="dxa"/>
            <w:tcPrChange w:id="654" w:author="Jiří Vojtěšek" w:date="2018-11-18T18:58:00Z">
              <w:tcPr>
                <w:tcW w:w="567" w:type="dxa"/>
                <w:gridSpan w:val="2"/>
              </w:tcPr>
            </w:tcPrChange>
          </w:tcPr>
          <w:p w14:paraId="31275C0F" w14:textId="77777777" w:rsidR="00F81D1B" w:rsidRPr="00E27C4D" w:rsidRDefault="00F81D1B" w:rsidP="0085754D">
            <w:r w:rsidRPr="00E27C4D">
              <w:t>1/LS</w:t>
            </w:r>
          </w:p>
        </w:tc>
        <w:tc>
          <w:tcPr>
            <w:tcW w:w="851" w:type="dxa"/>
            <w:tcPrChange w:id="655" w:author="Jiří Vojtěšek" w:date="2018-11-18T18:58:00Z">
              <w:tcPr>
                <w:tcW w:w="851" w:type="dxa"/>
                <w:gridSpan w:val="2"/>
              </w:tcPr>
            </w:tcPrChange>
          </w:tcPr>
          <w:p w14:paraId="4E0389EF" w14:textId="6D0D34F4" w:rsidR="00F81D1B" w:rsidRPr="00E27C4D" w:rsidRDefault="00822F6E" w:rsidP="0085754D">
            <w:ins w:id="656" w:author="Milan Navrátil" w:date="2018-11-15T13:00:00Z">
              <w:r w:rsidRPr="00300A0A">
                <w:t>-</w:t>
              </w:r>
            </w:ins>
            <w:del w:id="657" w:author="Milan Navrátil" w:date="2018-11-13T12:37:00Z">
              <w:r w:rsidR="00F81D1B" w:rsidRPr="00E27C4D" w:rsidDel="005B49A0">
                <w:delText>.</w:delText>
              </w:r>
            </w:del>
          </w:p>
        </w:tc>
      </w:tr>
      <w:tr w:rsidR="00F81D1B" w:rsidRPr="00E27C4D" w14:paraId="32F89F71" w14:textId="77777777" w:rsidTr="002D2789">
        <w:trPr>
          <w:trPrChange w:id="658" w:author="Jiří Vojtěšek" w:date="2018-11-18T18:58:00Z">
            <w:trPr>
              <w:gridBefore w:val="2"/>
            </w:trPr>
          </w:trPrChange>
        </w:trPr>
        <w:tc>
          <w:tcPr>
            <w:tcW w:w="2409" w:type="dxa"/>
            <w:tcPrChange w:id="659" w:author="Jiří Vojtěšek" w:date="2018-11-18T18:58:00Z">
              <w:tcPr>
                <w:tcW w:w="2375" w:type="dxa"/>
                <w:gridSpan w:val="3"/>
              </w:tcPr>
            </w:tcPrChange>
          </w:tcPr>
          <w:p w14:paraId="49437B32" w14:textId="0A6A5F84" w:rsidR="00F81D1B" w:rsidRPr="00E27C4D" w:rsidRDefault="00F81D1B" w:rsidP="0085754D">
            <w:del w:id="660" w:author="Milan Navrátil" w:date="2018-11-14T10:29:00Z">
              <w:r w:rsidRPr="00E27C4D" w:rsidDel="008B0165">
                <w:delText>Speciální bezpečnostní technologie</w:delText>
              </w:r>
            </w:del>
            <w:ins w:id="661" w:author="Milan Navrátil" w:date="2018-11-14T10:29:00Z">
              <w:r w:rsidR="008B0165">
                <w:t>Pokročilé bezpečnostní technologie</w:t>
              </w:r>
            </w:ins>
          </w:p>
        </w:tc>
        <w:tc>
          <w:tcPr>
            <w:tcW w:w="922" w:type="dxa"/>
            <w:gridSpan w:val="2"/>
            <w:tcPrChange w:id="662" w:author="Jiří Vojtěšek" w:date="2018-11-18T18:58:00Z">
              <w:tcPr>
                <w:tcW w:w="919" w:type="dxa"/>
                <w:gridSpan w:val="4"/>
              </w:tcPr>
            </w:tcPrChange>
          </w:tcPr>
          <w:p w14:paraId="3CDA12B1" w14:textId="77777777" w:rsidR="00F81D1B" w:rsidRPr="00E27C4D" w:rsidRDefault="00F81D1B" w:rsidP="0085754D">
            <w:r w:rsidRPr="00E27C4D">
              <w:t>16k</w:t>
            </w:r>
          </w:p>
        </w:tc>
        <w:tc>
          <w:tcPr>
            <w:tcW w:w="852" w:type="dxa"/>
            <w:tcPrChange w:id="663" w:author="Jiří Vojtěšek" w:date="2018-11-18T18:58:00Z">
              <w:tcPr>
                <w:tcW w:w="852" w:type="dxa"/>
                <w:gridSpan w:val="4"/>
              </w:tcPr>
            </w:tcPrChange>
          </w:tcPr>
          <w:p w14:paraId="150BEEDD" w14:textId="77777777" w:rsidR="00F81D1B" w:rsidRPr="00E27C4D" w:rsidRDefault="00F81D1B" w:rsidP="0085754D">
            <w:r w:rsidRPr="00E27C4D">
              <w:t>z, zk</w:t>
            </w:r>
          </w:p>
        </w:tc>
        <w:tc>
          <w:tcPr>
            <w:tcW w:w="709" w:type="dxa"/>
            <w:tcPrChange w:id="664" w:author="Jiří Vojtěšek" w:date="2018-11-18T18:58:00Z">
              <w:tcPr>
                <w:tcW w:w="707" w:type="dxa"/>
                <w:gridSpan w:val="2"/>
              </w:tcPr>
            </w:tcPrChange>
          </w:tcPr>
          <w:p w14:paraId="05D7509B" w14:textId="77777777" w:rsidR="00F81D1B" w:rsidRPr="00E27C4D" w:rsidRDefault="00F81D1B" w:rsidP="0085754D">
            <w:r w:rsidRPr="00E27C4D">
              <w:t>4</w:t>
            </w:r>
          </w:p>
        </w:tc>
        <w:tc>
          <w:tcPr>
            <w:tcW w:w="4250" w:type="dxa"/>
            <w:tcPrChange w:id="665" w:author="Jiří Vojtěšek" w:date="2018-11-18T18:58:00Z">
              <w:tcPr>
                <w:tcW w:w="4252" w:type="dxa"/>
                <w:gridSpan w:val="3"/>
              </w:tcPr>
            </w:tcPrChange>
          </w:tcPr>
          <w:p w14:paraId="303C0641" w14:textId="77777777" w:rsidR="00F81D1B" w:rsidRPr="00E27C4D" w:rsidRDefault="00F81D1B" w:rsidP="0085754D">
            <w:r w:rsidRPr="00E05EA5">
              <w:rPr>
                <w:b/>
              </w:rPr>
              <w:t>doc. RNDr. Vojtěch Křesálek, CSc.</w:t>
            </w:r>
            <w:r>
              <w:t xml:space="preserve"> </w:t>
            </w:r>
            <w:r w:rsidRPr="00E27C4D">
              <w:t>(100</w:t>
            </w:r>
            <w:r>
              <w:t xml:space="preserve"> </w:t>
            </w:r>
            <w:r w:rsidRPr="00E27C4D">
              <w:t>%</w:t>
            </w:r>
            <w:r>
              <w:t xml:space="preserve"> k</w:t>
            </w:r>
            <w:r w:rsidRPr="00E27C4D">
              <w:t>)</w:t>
            </w:r>
          </w:p>
        </w:tc>
        <w:tc>
          <w:tcPr>
            <w:tcW w:w="567" w:type="dxa"/>
            <w:tcPrChange w:id="666" w:author="Jiří Vojtěšek" w:date="2018-11-18T18:58:00Z">
              <w:tcPr>
                <w:tcW w:w="567" w:type="dxa"/>
                <w:gridSpan w:val="2"/>
              </w:tcPr>
            </w:tcPrChange>
          </w:tcPr>
          <w:p w14:paraId="09C8AB15" w14:textId="77777777" w:rsidR="00F81D1B" w:rsidRPr="00E27C4D" w:rsidRDefault="00F81D1B" w:rsidP="0085754D">
            <w:r w:rsidRPr="00E27C4D">
              <w:t>1/LS</w:t>
            </w:r>
          </w:p>
        </w:tc>
        <w:tc>
          <w:tcPr>
            <w:tcW w:w="851" w:type="dxa"/>
            <w:tcPrChange w:id="667" w:author="Jiří Vojtěšek" w:date="2018-11-18T18:58:00Z">
              <w:tcPr>
                <w:tcW w:w="851" w:type="dxa"/>
                <w:gridSpan w:val="2"/>
              </w:tcPr>
            </w:tcPrChange>
          </w:tcPr>
          <w:p w14:paraId="7257F255" w14:textId="77777777" w:rsidR="00F81D1B" w:rsidRPr="00E27C4D" w:rsidRDefault="00F81D1B" w:rsidP="0085754D">
            <w:r w:rsidRPr="00E27C4D">
              <w:t>PZ</w:t>
            </w:r>
          </w:p>
        </w:tc>
      </w:tr>
      <w:tr w:rsidR="00F81D1B" w:rsidRPr="00E27C4D" w14:paraId="00BEAE41" w14:textId="77777777" w:rsidTr="002D2789">
        <w:trPr>
          <w:trPrChange w:id="668" w:author="Jiří Vojtěšek" w:date="2018-11-18T18:58:00Z">
            <w:trPr>
              <w:gridBefore w:val="2"/>
            </w:trPr>
          </w:trPrChange>
        </w:trPr>
        <w:tc>
          <w:tcPr>
            <w:tcW w:w="2409" w:type="dxa"/>
            <w:tcPrChange w:id="669" w:author="Jiří Vojtěšek" w:date="2018-11-18T18:58:00Z">
              <w:tcPr>
                <w:tcW w:w="2375" w:type="dxa"/>
                <w:gridSpan w:val="3"/>
              </w:tcPr>
            </w:tcPrChange>
          </w:tcPr>
          <w:p w14:paraId="07096F92" w14:textId="065A1C9F" w:rsidR="00F81D1B" w:rsidRPr="00E27C4D" w:rsidRDefault="00F81D1B" w:rsidP="0085754D">
            <w:r w:rsidRPr="00E27C4D">
              <w:t>Systém bezpečnosti a veřejná správa</w:t>
            </w:r>
            <w:ins w:id="670" w:author="Jiří Vojtěšek" w:date="2018-11-20T22:38:00Z">
              <w:r w:rsidR="00A124FE">
                <w:t xml:space="preserve"> †</w:t>
              </w:r>
            </w:ins>
          </w:p>
        </w:tc>
        <w:tc>
          <w:tcPr>
            <w:tcW w:w="922" w:type="dxa"/>
            <w:gridSpan w:val="2"/>
            <w:tcPrChange w:id="671" w:author="Jiří Vojtěšek" w:date="2018-11-18T18:58:00Z">
              <w:tcPr>
                <w:tcW w:w="919" w:type="dxa"/>
                <w:gridSpan w:val="4"/>
              </w:tcPr>
            </w:tcPrChange>
          </w:tcPr>
          <w:p w14:paraId="1009EC63" w14:textId="77777777" w:rsidR="00F81D1B" w:rsidRPr="00E27C4D" w:rsidRDefault="00F81D1B" w:rsidP="0085754D">
            <w:r w:rsidRPr="00E27C4D">
              <w:t>16k</w:t>
            </w:r>
          </w:p>
        </w:tc>
        <w:tc>
          <w:tcPr>
            <w:tcW w:w="852" w:type="dxa"/>
            <w:tcPrChange w:id="672" w:author="Jiří Vojtěšek" w:date="2018-11-18T18:58:00Z">
              <w:tcPr>
                <w:tcW w:w="852" w:type="dxa"/>
                <w:gridSpan w:val="4"/>
              </w:tcPr>
            </w:tcPrChange>
          </w:tcPr>
          <w:p w14:paraId="67BE5C37" w14:textId="77777777" w:rsidR="00F81D1B" w:rsidRPr="00E27C4D" w:rsidRDefault="00F81D1B" w:rsidP="0085754D">
            <w:r w:rsidRPr="00E27C4D">
              <w:t>z, zk</w:t>
            </w:r>
          </w:p>
        </w:tc>
        <w:tc>
          <w:tcPr>
            <w:tcW w:w="709" w:type="dxa"/>
            <w:tcPrChange w:id="673" w:author="Jiří Vojtěšek" w:date="2018-11-18T18:58:00Z">
              <w:tcPr>
                <w:tcW w:w="707" w:type="dxa"/>
                <w:gridSpan w:val="2"/>
              </w:tcPr>
            </w:tcPrChange>
          </w:tcPr>
          <w:p w14:paraId="0CE4AA69" w14:textId="77777777" w:rsidR="00F81D1B" w:rsidRPr="00E27C4D" w:rsidRDefault="00F81D1B" w:rsidP="0085754D">
            <w:r w:rsidRPr="00E27C4D">
              <w:t>4</w:t>
            </w:r>
          </w:p>
        </w:tc>
        <w:tc>
          <w:tcPr>
            <w:tcW w:w="4250" w:type="dxa"/>
            <w:tcPrChange w:id="674" w:author="Jiří Vojtěšek" w:date="2018-11-18T18:58:00Z">
              <w:tcPr>
                <w:tcW w:w="4252" w:type="dxa"/>
                <w:gridSpan w:val="3"/>
              </w:tcPr>
            </w:tcPrChange>
          </w:tcPr>
          <w:p w14:paraId="3B6A3E5C" w14:textId="77777777" w:rsidR="00F81D1B" w:rsidRPr="00E27C4D" w:rsidRDefault="00F81D1B" w:rsidP="0085754D">
            <w:r w:rsidRPr="00E05EA5">
              <w:rPr>
                <w:b/>
              </w:rPr>
              <w:t>doc. Ing. Luděk Lukáš, CSc.</w:t>
            </w:r>
            <w:r w:rsidRPr="00E27C4D">
              <w:t xml:space="preserve"> (</w:t>
            </w:r>
            <w:r>
              <w:t>100 % k</w:t>
            </w:r>
            <w:r w:rsidRPr="00E27C4D">
              <w:t>)</w:t>
            </w:r>
          </w:p>
        </w:tc>
        <w:tc>
          <w:tcPr>
            <w:tcW w:w="567" w:type="dxa"/>
            <w:tcPrChange w:id="675" w:author="Jiří Vojtěšek" w:date="2018-11-18T18:58:00Z">
              <w:tcPr>
                <w:tcW w:w="567" w:type="dxa"/>
                <w:gridSpan w:val="2"/>
              </w:tcPr>
            </w:tcPrChange>
          </w:tcPr>
          <w:p w14:paraId="75E71C72" w14:textId="77777777" w:rsidR="00F81D1B" w:rsidRPr="00E27C4D" w:rsidRDefault="00F81D1B" w:rsidP="0085754D">
            <w:r w:rsidRPr="00E27C4D">
              <w:t>1/LS</w:t>
            </w:r>
          </w:p>
        </w:tc>
        <w:tc>
          <w:tcPr>
            <w:tcW w:w="851" w:type="dxa"/>
            <w:tcPrChange w:id="676" w:author="Jiří Vojtěšek" w:date="2018-11-18T18:58:00Z">
              <w:tcPr>
                <w:tcW w:w="851" w:type="dxa"/>
                <w:gridSpan w:val="2"/>
              </w:tcPr>
            </w:tcPrChange>
          </w:tcPr>
          <w:p w14:paraId="3E3B3720" w14:textId="77777777" w:rsidR="00F81D1B" w:rsidRPr="00E27C4D" w:rsidRDefault="00F81D1B" w:rsidP="0085754D">
            <w:r w:rsidRPr="00E27C4D">
              <w:t>ZT</w:t>
            </w:r>
          </w:p>
        </w:tc>
      </w:tr>
      <w:tr w:rsidR="00F81D1B" w:rsidRPr="00E27C4D" w14:paraId="6269DBD5" w14:textId="77777777" w:rsidTr="002D2789">
        <w:trPr>
          <w:trHeight w:val="272"/>
          <w:trPrChange w:id="677" w:author="Jiří Vojtěšek" w:date="2018-11-18T18:58:00Z">
            <w:trPr>
              <w:gridBefore w:val="2"/>
              <w:trHeight w:val="272"/>
            </w:trPr>
          </w:trPrChange>
        </w:trPr>
        <w:tc>
          <w:tcPr>
            <w:tcW w:w="2409" w:type="dxa"/>
            <w:tcPrChange w:id="678" w:author="Jiří Vojtěšek" w:date="2018-11-18T18:58:00Z">
              <w:tcPr>
                <w:tcW w:w="2375" w:type="dxa"/>
                <w:gridSpan w:val="3"/>
              </w:tcPr>
            </w:tcPrChange>
          </w:tcPr>
          <w:p w14:paraId="2E2FAF1C" w14:textId="77777777" w:rsidR="00F81D1B" w:rsidRPr="00E27C4D" w:rsidRDefault="00F81D1B" w:rsidP="0085754D">
            <w:r w:rsidRPr="00E27C4D">
              <w:t>Elektronické zabezpečovací a přístupové systémy</w:t>
            </w:r>
          </w:p>
        </w:tc>
        <w:tc>
          <w:tcPr>
            <w:tcW w:w="922" w:type="dxa"/>
            <w:gridSpan w:val="2"/>
            <w:tcPrChange w:id="679" w:author="Jiří Vojtěšek" w:date="2018-11-18T18:58:00Z">
              <w:tcPr>
                <w:tcW w:w="919" w:type="dxa"/>
                <w:gridSpan w:val="4"/>
              </w:tcPr>
            </w:tcPrChange>
          </w:tcPr>
          <w:p w14:paraId="765D8130" w14:textId="77777777" w:rsidR="00F81D1B" w:rsidRPr="00E27C4D" w:rsidRDefault="00F81D1B" w:rsidP="0085754D">
            <w:r w:rsidRPr="00E27C4D">
              <w:t>15k</w:t>
            </w:r>
          </w:p>
        </w:tc>
        <w:tc>
          <w:tcPr>
            <w:tcW w:w="852" w:type="dxa"/>
            <w:tcPrChange w:id="680" w:author="Jiří Vojtěšek" w:date="2018-11-18T18:58:00Z">
              <w:tcPr>
                <w:tcW w:w="852" w:type="dxa"/>
                <w:gridSpan w:val="4"/>
              </w:tcPr>
            </w:tcPrChange>
          </w:tcPr>
          <w:p w14:paraId="7C3206BB" w14:textId="77777777" w:rsidR="00F81D1B" w:rsidRPr="00E27C4D" w:rsidRDefault="00F81D1B" w:rsidP="0085754D">
            <w:r w:rsidRPr="00E27C4D">
              <w:t>z, zk</w:t>
            </w:r>
          </w:p>
        </w:tc>
        <w:tc>
          <w:tcPr>
            <w:tcW w:w="709" w:type="dxa"/>
            <w:tcPrChange w:id="681" w:author="Jiří Vojtěšek" w:date="2018-11-18T18:58:00Z">
              <w:tcPr>
                <w:tcW w:w="707" w:type="dxa"/>
                <w:gridSpan w:val="2"/>
              </w:tcPr>
            </w:tcPrChange>
          </w:tcPr>
          <w:p w14:paraId="263938EF" w14:textId="77777777" w:rsidR="00F81D1B" w:rsidRPr="00E27C4D" w:rsidRDefault="00F81D1B" w:rsidP="0085754D">
            <w:r w:rsidRPr="00E27C4D">
              <w:t>4</w:t>
            </w:r>
          </w:p>
        </w:tc>
        <w:tc>
          <w:tcPr>
            <w:tcW w:w="4250" w:type="dxa"/>
            <w:tcPrChange w:id="682" w:author="Jiří Vojtěšek" w:date="2018-11-18T18:58:00Z">
              <w:tcPr>
                <w:tcW w:w="4252" w:type="dxa"/>
                <w:gridSpan w:val="3"/>
              </w:tcPr>
            </w:tcPrChange>
          </w:tcPr>
          <w:p w14:paraId="7C49EC2E" w14:textId="0E386B29" w:rsidR="00F81D1B" w:rsidRPr="00E27C4D" w:rsidRDefault="005E563E" w:rsidP="005E563E">
            <w:ins w:id="683" w:author="Milan Navrátil" w:date="2018-11-20T14:10:00Z">
              <w:r w:rsidRPr="005E563E">
                <w:rPr>
                  <w:b/>
                </w:rPr>
                <w:t>Ing. Rudolf Drga, Ph.D.</w:t>
              </w:r>
              <w:r>
                <w:rPr>
                  <w:b/>
                </w:rPr>
                <w:t xml:space="preserve"> </w:t>
              </w:r>
            </w:ins>
            <w:del w:id="684" w:author="Milan Navrátil" w:date="2018-11-20T14:10:00Z">
              <w:r w:rsidR="00F81D1B" w:rsidRPr="00E05EA5" w:rsidDel="005E563E">
                <w:rPr>
                  <w:b/>
                </w:rPr>
                <w:delText>doc. RNDr. Vojtěch Křesálek, CSc.</w:delText>
              </w:r>
            </w:del>
            <w:r w:rsidR="00F81D1B" w:rsidRPr="00E27C4D">
              <w:t>(100</w:t>
            </w:r>
            <w:r w:rsidR="00F81D1B">
              <w:t xml:space="preserve"> </w:t>
            </w:r>
            <w:r w:rsidR="00F81D1B" w:rsidRPr="00E27C4D">
              <w:t>%</w:t>
            </w:r>
            <w:r w:rsidR="00F81D1B">
              <w:t xml:space="preserve"> k</w:t>
            </w:r>
            <w:r w:rsidR="00F81D1B" w:rsidRPr="00E27C4D">
              <w:t>)</w:t>
            </w:r>
          </w:p>
        </w:tc>
        <w:tc>
          <w:tcPr>
            <w:tcW w:w="567" w:type="dxa"/>
            <w:tcPrChange w:id="685" w:author="Jiří Vojtěšek" w:date="2018-11-18T18:58:00Z">
              <w:tcPr>
                <w:tcW w:w="567" w:type="dxa"/>
                <w:gridSpan w:val="2"/>
              </w:tcPr>
            </w:tcPrChange>
          </w:tcPr>
          <w:p w14:paraId="3AF6AC3A" w14:textId="77777777" w:rsidR="00F81D1B" w:rsidRPr="00E27C4D" w:rsidRDefault="00F81D1B" w:rsidP="0085754D">
            <w:r w:rsidRPr="00E27C4D">
              <w:t>1/LS</w:t>
            </w:r>
          </w:p>
        </w:tc>
        <w:tc>
          <w:tcPr>
            <w:tcW w:w="851" w:type="dxa"/>
            <w:tcPrChange w:id="686" w:author="Jiří Vojtěšek" w:date="2018-11-18T18:58:00Z">
              <w:tcPr>
                <w:tcW w:w="851" w:type="dxa"/>
                <w:gridSpan w:val="2"/>
              </w:tcPr>
            </w:tcPrChange>
          </w:tcPr>
          <w:p w14:paraId="243A0F4E" w14:textId="77777777" w:rsidR="00F81D1B" w:rsidRPr="00E27C4D" w:rsidRDefault="00F81D1B" w:rsidP="0085754D">
            <w:r w:rsidRPr="00E27C4D">
              <w:t>PZ</w:t>
            </w:r>
          </w:p>
        </w:tc>
      </w:tr>
      <w:tr w:rsidR="00F81D1B" w:rsidRPr="00E27C4D" w14:paraId="2D4531EB" w14:textId="77777777" w:rsidTr="002D2789">
        <w:trPr>
          <w:trHeight w:val="311"/>
          <w:trPrChange w:id="687" w:author="Jiří Vojtěšek" w:date="2018-11-18T18:58:00Z">
            <w:trPr>
              <w:gridBefore w:val="2"/>
            </w:trPr>
          </w:trPrChange>
        </w:trPr>
        <w:tc>
          <w:tcPr>
            <w:tcW w:w="2409" w:type="dxa"/>
            <w:tcPrChange w:id="688" w:author="Jiří Vojtěšek" w:date="2018-11-18T18:58:00Z">
              <w:tcPr>
                <w:tcW w:w="2375" w:type="dxa"/>
                <w:gridSpan w:val="3"/>
              </w:tcPr>
            </w:tcPrChange>
          </w:tcPr>
          <w:p w14:paraId="12235293" w14:textId="77777777" w:rsidR="00F81D1B" w:rsidRPr="00E27C4D" w:rsidRDefault="00F81D1B" w:rsidP="0085754D">
            <w:pPr>
              <w:rPr>
                <w:rFonts w:ascii="Calibri" w:hAnsi="Calibri"/>
                <w:sz w:val="22"/>
                <w:szCs w:val="22"/>
              </w:rPr>
            </w:pPr>
            <w:r w:rsidRPr="00E27C4D">
              <w:t>Kriminologie</w:t>
            </w:r>
          </w:p>
        </w:tc>
        <w:tc>
          <w:tcPr>
            <w:tcW w:w="922" w:type="dxa"/>
            <w:gridSpan w:val="2"/>
            <w:tcPrChange w:id="689" w:author="Jiří Vojtěšek" w:date="2018-11-18T18:58:00Z">
              <w:tcPr>
                <w:tcW w:w="919" w:type="dxa"/>
                <w:gridSpan w:val="4"/>
              </w:tcPr>
            </w:tcPrChange>
          </w:tcPr>
          <w:p w14:paraId="70237CDC" w14:textId="77777777" w:rsidR="00F81D1B" w:rsidRPr="00E27C4D" w:rsidRDefault="00F81D1B" w:rsidP="0085754D">
            <w:r w:rsidRPr="00E27C4D">
              <w:t>15k</w:t>
            </w:r>
          </w:p>
        </w:tc>
        <w:tc>
          <w:tcPr>
            <w:tcW w:w="852" w:type="dxa"/>
            <w:tcPrChange w:id="690" w:author="Jiří Vojtěšek" w:date="2018-11-18T18:58:00Z">
              <w:tcPr>
                <w:tcW w:w="852" w:type="dxa"/>
                <w:gridSpan w:val="4"/>
              </w:tcPr>
            </w:tcPrChange>
          </w:tcPr>
          <w:p w14:paraId="1C79EB40" w14:textId="77777777" w:rsidR="00F81D1B" w:rsidRPr="00E27C4D" w:rsidRDefault="00F81D1B" w:rsidP="0085754D">
            <w:r w:rsidRPr="00E27C4D">
              <w:t>klz</w:t>
            </w:r>
          </w:p>
        </w:tc>
        <w:tc>
          <w:tcPr>
            <w:tcW w:w="709" w:type="dxa"/>
            <w:vAlign w:val="bottom"/>
            <w:tcPrChange w:id="691" w:author="Jiří Vojtěšek" w:date="2018-11-18T18:58:00Z">
              <w:tcPr>
                <w:tcW w:w="707" w:type="dxa"/>
                <w:gridSpan w:val="2"/>
                <w:vAlign w:val="bottom"/>
              </w:tcPr>
            </w:tcPrChange>
          </w:tcPr>
          <w:p w14:paraId="0C42BC50" w14:textId="77777777" w:rsidR="00F81D1B" w:rsidRPr="00E27C4D" w:rsidRDefault="00F81D1B" w:rsidP="0085754D">
            <w:r w:rsidRPr="00E27C4D">
              <w:t>3</w:t>
            </w:r>
          </w:p>
          <w:p w14:paraId="773EF62B" w14:textId="77777777" w:rsidR="00F81D1B" w:rsidRPr="00E27C4D" w:rsidRDefault="00F81D1B" w:rsidP="0085754D"/>
          <w:p w14:paraId="4576B6CC" w14:textId="77777777" w:rsidR="00F81D1B" w:rsidRPr="00E27C4D" w:rsidRDefault="00F81D1B" w:rsidP="0085754D"/>
        </w:tc>
        <w:tc>
          <w:tcPr>
            <w:tcW w:w="4250" w:type="dxa"/>
            <w:tcPrChange w:id="692" w:author="Jiří Vojtěšek" w:date="2018-11-18T18:58:00Z">
              <w:tcPr>
                <w:tcW w:w="4252" w:type="dxa"/>
                <w:gridSpan w:val="3"/>
              </w:tcPr>
            </w:tcPrChange>
          </w:tcPr>
          <w:p w14:paraId="764F8E97" w14:textId="77777777" w:rsidR="00F81D1B" w:rsidRPr="00F97B90" w:rsidRDefault="00F81D1B" w:rsidP="0085754D">
            <w:r w:rsidRPr="00911B74">
              <w:rPr>
                <w:rPrChange w:id="693" w:author="Jiří Vojtěšek" w:date="2018-11-18T19:02:00Z">
                  <w:rPr>
                    <w:b/>
                  </w:rPr>
                </w:rPrChange>
              </w:rPr>
              <w:t>PhDr. Mgr. Bc. Stanislav Zelinka</w:t>
            </w:r>
            <w:r w:rsidRPr="00911B74">
              <w:t xml:space="preserve"> (100 % k</w:t>
            </w:r>
            <w:r w:rsidRPr="00F97B90">
              <w:t>)</w:t>
            </w:r>
          </w:p>
        </w:tc>
        <w:tc>
          <w:tcPr>
            <w:tcW w:w="567" w:type="dxa"/>
            <w:tcPrChange w:id="694" w:author="Jiří Vojtěšek" w:date="2018-11-18T18:58:00Z">
              <w:tcPr>
                <w:tcW w:w="567" w:type="dxa"/>
                <w:gridSpan w:val="2"/>
              </w:tcPr>
            </w:tcPrChange>
          </w:tcPr>
          <w:p w14:paraId="651E38EE" w14:textId="77777777" w:rsidR="00F81D1B" w:rsidRPr="00E27C4D" w:rsidRDefault="00F81D1B" w:rsidP="0085754D">
            <w:r w:rsidRPr="00E27C4D">
              <w:t>1/LS</w:t>
            </w:r>
          </w:p>
        </w:tc>
        <w:tc>
          <w:tcPr>
            <w:tcW w:w="851" w:type="dxa"/>
            <w:tcPrChange w:id="695" w:author="Jiří Vojtěšek" w:date="2018-11-18T18:58:00Z">
              <w:tcPr>
                <w:tcW w:w="851" w:type="dxa"/>
                <w:gridSpan w:val="2"/>
              </w:tcPr>
            </w:tcPrChange>
          </w:tcPr>
          <w:p w14:paraId="537AE8E3" w14:textId="25830EB7" w:rsidR="00F81D1B" w:rsidRPr="00E27C4D" w:rsidRDefault="00822F6E" w:rsidP="0085754D">
            <w:ins w:id="696" w:author="Milan Navrátil" w:date="2018-11-15T13:00:00Z">
              <w:r w:rsidRPr="00300A0A">
                <w:t>-</w:t>
              </w:r>
            </w:ins>
            <w:del w:id="697" w:author="Milan Navrátil" w:date="2018-10-31T10:31:00Z">
              <w:r w:rsidR="00F81D1B" w:rsidRPr="00E27C4D" w:rsidDel="00056B77">
                <w:delText>PZ</w:delText>
              </w:r>
            </w:del>
          </w:p>
        </w:tc>
      </w:tr>
      <w:tr w:rsidR="00F81D1B" w:rsidRPr="00E27C4D" w14:paraId="48CF6E8C" w14:textId="77777777" w:rsidTr="002D2789">
        <w:trPr>
          <w:trPrChange w:id="698" w:author="Jiří Vojtěšek" w:date="2018-11-18T18:58:00Z">
            <w:trPr>
              <w:gridBefore w:val="2"/>
            </w:trPr>
          </w:trPrChange>
        </w:trPr>
        <w:tc>
          <w:tcPr>
            <w:tcW w:w="2409" w:type="dxa"/>
            <w:tcPrChange w:id="699" w:author="Jiří Vojtěšek" w:date="2018-11-18T18:58:00Z">
              <w:tcPr>
                <w:tcW w:w="2375" w:type="dxa"/>
                <w:gridSpan w:val="3"/>
              </w:tcPr>
            </w:tcPrChange>
          </w:tcPr>
          <w:p w14:paraId="5298DBF6" w14:textId="3D8ADC27" w:rsidR="00F81D1B" w:rsidRPr="00E27C4D" w:rsidRDefault="00F81D1B" w:rsidP="0085754D">
            <w:r w:rsidRPr="00E27C4D">
              <w:t>Ergonomie a psychologie bezpečnosti</w:t>
            </w:r>
            <w:ins w:id="700" w:author="Jiří Vojtěšek" w:date="2018-11-20T22:38:00Z">
              <w:r w:rsidR="00A124FE">
                <w:t xml:space="preserve"> †</w:t>
              </w:r>
            </w:ins>
          </w:p>
        </w:tc>
        <w:tc>
          <w:tcPr>
            <w:tcW w:w="922" w:type="dxa"/>
            <w:gridSpan w:val="2"/>
            <w:tcPrChange w:id="701" w:author="Jiří Vojtěšek" w:date="2018-11-18T18:58:00Z">
              <w:tcPr>
                <w:tcW w:w="919" w:type="dxa"/>
                <w:gridSpan w:val="4"/>
              </w:tcPr>
            </w:tcPrChange>
          </w:tcPr>
          <w:p w14:paraId="4D3B532B" w14:textId="77777777" w:rsidR="00F81D1B" w:rsidRPr="00E27C4D" w:rsidRDefault="00F81D1B" w:rsidP="0085754D">
            <w:r w:rsidRPr="00E27C4D">
              <w:t>14k</w:t>
            </w:r>
          </w:p>
        </w:tc>
        <w:tc>
          <w:tcPr>
            <w:tcW w:w="852" w:type="dxa"/>
            <w:tcPrChange w:id="702" w:author="Jiří Vojtěšek" w:date="2018-11-18T18:58:00Z">
              <w:tcPr>
                <w:tcW w:w="852" w:type="dxa"/>
                <w:gridSpan w:val="4"/>
              </w:tcPr>
            </w:tcPrChange>
          </w:tcPr>
          <w:p w14:paraId="77F27A8D" w14:textId="77777777" w:rsidR="00F81D1B" w:rsidRPr="00E27C4D" w:rsidRDefault="00F81D1B" w:rsidP="0085754D">
            <w:r w:rsidRPr="00E27C4D">
              <w:t>klz</w:t>
            </w:r>
          </w:p>
        </w:tc>
        <w:tc>
          <w:tcPr>
            <w:tcW w:w="709" w:type="dxa"/>
            <w:vAlign w:val="bottom"/>
            <w:tcPrChange w:id="703" w:author="Jiří Vojtěšek" w:date="2018-11-18T18:58:00Z">
              <w:tcPr>
                <w:tcW w:w="707" w:type="dxa"/>
                <w:gridSpan w:val="2"/>
                <w:vAlign w:val="bottom"/>
              </w:tcPr>
            </w:tcPrChange>
          </w:tcPr>
          <w:p w14:paraId="2C545C93" w14:textId="77777777" w:rsidR="00F81D1B" w:rsidRPr="00E27C4D" w:rsidRDefault="00F81D1B" w:rsidP="0085754D">
            <w:r w:rsidRPr="00E27C4D">
              <w:t>2</w:t>
            </w:r>
          </w:p>
        </w:tc>
        <w:tc>
          <w:tcPr>
            <w:tcW w:w="4250" w:type="dxa"/>
            <w:tcPrChange w:id="704" w:author="Jiří Vojtěšek" w:date="2018-11-18T18:58:00Z">
              <w:tcPr>
                <w:tcW w:w="4252" w:type="dxa"/>
                <w:gridSpan w:val="3"/>
              </w:tcPr>
            </w:tcPrChange>
          </w:tcPr>
          <w:p w14:paraId="3B7035DD" w14:textId="77777777" w:rsidR="00F81D1B" w:rsidRPr="00E27C4D" w:rsidRDefault="00F81D1B" w:rsidP="0085754D">
            <w:pPr>
              <w:rPr>
                <w:b/>
              </w:rPr>
            </w:pPr>
            <w:r w:rsidRPr="00E27C4D">
              <w:t>PhDr.</w:t>
            </w:r>
            <w:r>
              <w:t xml:space="preserve"> Mgr. Bc. Stanislav Zelinka</w:t>
            </w:r>
            <w:r w:rsidRPr="00E27C4D">
              <w:t xml:space="preserve"> (</w:t>
            </w:r>
            <w:r>
              <w:t>100 % k</w:t>
            </w:r>
            <w:r w:rsidRPr="00E27C4D">
              <w:t>)</w:t>
            </w:r>
          </w:p>
        </w:tc>
        <w:tc>
          <w:tcPr>
            <w:tcW w:w="567" w:type="dxa"/>
            <w:tcPrChange w:id="705" w:author="Jiří Vojtěšek" w:date="2018-11-18T18:58:00Z">
              <w:tcPr>
                <w:tcW w:w="567" w:type="dxa"/>
                <w:gridSpan w:val="2"/>
              </w:tcPr>
            </w:tcPrChange>
          </w:tcPr>
          <w:p w14:paraId="5ACF3D8B" w14:textId="77777777" w:rsidR="00F81D1B" w:rsidRPr="00E27C4D" w:rsidRDefault="00F81D1B" w:rsidP="0085754D">
            <w:r w:rsidRPr="00E27C4D">
              <w:t>1/LS</w:t>
            </w:r>
          </w:p>
        </w:tc>
        <w:tc>
          <w:tcPr>
            <w:tcW w:w="851" w:type="dxa"/>
            <w:tcPrChange w:id="706" w:author="Jiří Vojtěšek" w:date="2018-11-18T18:58:00Z">
              <w:tcPr>
                <w:tcW w:w="851" w:type="dxa"/>
                <w:gridSpan w:val="2"/>
              </w:tcPr>
            </w:tcPrChange>
          </w:tcPr>
          <w:p w14:paraId="5B78EAAA" w14:textId="54BE1282" w:rsidR="00F81D1B" w:rsidRPr="00E27C4D" w:rsidRDefault="00822F6E" w:rsidP="0085754D">
            <w:ins w:id="707" w:author="Milan Navrátil" w:date="2018-11-15T13:00:00Z">
              <w:r w:rsidRPr="00300A0A">
                <w:t>-</w:t>
              </w:r>
            </w:ins>
            <w:del w:id="708" w:author="Milan Navrátil" w:date="2018-11-13T12:38:00Z">
              <w:r w:rsidR="00F81D1B" w:rsidRPr="00E27C4D" w:rsidDel="005B49A0">
                <w:delText>.</w:delText>
              </w:r>
            </w:del>
          </w:p>
        </w:tc>
      </w:tr>
      <w:tr w:rsidR="00F81D1B" w:rsidRPr="00E27C4D" w14:paraId="10F70638" w14:textId="77777777" w:rsidTr="002D2789">
        <w:trPr>
          <w:trPrChange w:id="709" w:author="Jiří Vojtěšek" w:date="2018-11-18T18:58:00Z">
            <w:trPr>
              <w:gridBefore w:val="2"/>
            </w:trPr>
          </w:trPrChange>
        </w:trPr>
        <w:tc>
          <w:tcPr>
            <w:tcW w:w="2409" w:type="dxa"/>
            <w:tcPrChange w:id="710" w:author="Jiří Vojtěšek" w:date="2018-11-18T18:58:00Z">
              <w:tcPr>
                <w:tcW w:w="2375" w:type="dxa"/>
                <w:gridSpan w:val="3"/>
              </w:tcPr>
            </w:tcPrChange>
          </w:tcPr>
          <w:p w14:paraId="58D0D530" w14:textId="77777777" w:rsidR="00F81D1B" w:rsidRPr="00E27C4D" w:rsidRDefault="00F81D1B" w:rsidP="0085754D">
            <w:r w:rsidRPr="00E27C4D">
              <w:t>Odborná angličtina 2</w:t>
            </w:r>
          </w:p>
        </w:tc>
        <w:tc>
          <w:tcPr>
            <w:tcW w:w="922" w:type="dxa"/>
            <w:gridSpan w:val="2"/>
            <w:tcPrChange w:id="711" w:author="Jiří Vojtěšek" w:date="2018-11-18T18:58:00Z">
              <w:tcPr>
                <w:tcW w:w="919" w:type="dxa"/>
                <w:gridSpan w:val="4"/>
              </w:tcPr>
            </w:tcPrChange>
          </w:tcPr>
          <w:p w14:paraId="5E8F7498" w14:textId="77777777" w:rsidR="00F81D1B" w:rsidRPr="00E27C4D" w:rsidRDefault="00F81D1B" w:rsidP="0085754D">
            <w:r w:rsidRPr="00E27C4D">
              <w:t>6k</w:t>
            </w:r>
          </w:p>
        </w:tc>
        <w:tc>
          <w:tcPr>
            <w:tcW w:w="852" w:type="dxa"/>
            <w:tcPrChange w:id="712" w:author="Jiří Vojtěšek" w:date="2018-11-18T18:58:00Z">
              <w:tcPr>
                <w:tcW w:w="852" w:type="dxa"/>
                <w:gridSpan w:val="4"/>
              </w:tcPr>
            </w:tcPrChange>
          </w:tcPr>
          <w:p w14:paraId="4078C31C" w14:textId="77777777" w:rsidR="00F81D1B" w:rsidRPr="00E27C4D" w:rsidRDefault="00F81D1B" w:rsidP="0085754D">
            <w:r w:rsidRPr="00E27C4D">
              <w:t>z, zk</w:t>
            </w:r>
          </w:p>
        </w:tc>
        <w:tc>
          <w:tcPr>
            <w:tcW w:w="709" w:type="dxa"/>
            <w:tcPrChange w:id="713" w:author="Jiří Vojtěšek" w:date="2018-11-18T18:58:00Z">
              <w:tcPr>
                <w:tcW w:w="707" w:type="dxa"/>
                <w:gridSpan w:val="2"/>
              </w:tcPr>
            </w:tcPrChange>
          </w:tcPr>
          <w:p w14:paraId="73E1E57B" w14:textId="77777777" w:rsidR="00F81D1B" w:rsidRPr="00E27C4D" w:rsidRDefault="00F81D1B" w:rsidP="0085754D">
            <w:r w:rsidRPr="00E27C4D">
              <w:t>4</w:t>
            </w:r>
          </w:p>
        </w:tc>
        <w:tc>
          <w:tcPr>
            <w:tcW w:w="4250" w:type="dxa"/>
            <w:tcPrChange w:id="714" w:author="Jiří Vojtěšek" w:date="2018-11-18T18:58:00Z">
              <w:tcPr>
                <w:tcW w:w="4252" w:type="dxa"/>
                <w:gridSpan w:val="3"/>
              </w:tcPr>
            </w:tcPrChange>
          </w:tcPr>
          <w:p w14:paraId="3C2D977F" w14:textId="77777777" w:rsidR="00F81D1B" w:rsidRPr="00E27C4D" w:rsidRDefault="00F81D1B" w:rsidP="0085754D">
            <w:pPr>
              <w:rPr>
                <w:b/>
              </w:rPr>
            </w:pPr>
            <w:r w:rsidRPr="00E27C4D">
              <w:t>Mgr. Tereza Outěřická (</w:t>
            </w:r>
            <w:r>
              <w:t>100 % k)</w:t>
            </w:r>
          </w:p>
        </w:tc>
        <w:tc>
          <w:tcPr>
            <w:tcW w:w="567" w:type="dxa"/>
            <w:tcPrChange w:id="715" w:author="Jiří Vojtěšek" w:date="2018-11-18T18:58:00Z">
              <w:tcPr>
                <w:tcW w:w="567" w:type="dxa"/>
                <w:gridSpan w:val="2"/>
              </w:tcPr>
            </w:tcPrChange>
          </w:tcPr>
          <w:p w14:paraId="3C19A7B2" w14:textId="77777777" w:rsidR="00F81D1B" w:rsidRPr="00E27C4D" w:rsidRDefault="00F81D1B" w:rsidP="0085754D">
            <w:r w:rsidRPr="00E27C4D">
              <w:t>1/LS</w:t>
            </w:r>
          </w:p>
        </w:tc>
        <w:tc>
          <w:tcPr>
            <w:tcW w:w="851" w:type="dxa"/>
            <w:tcPrChange w:id="716" w:author="Jiří Vojtěšek" w:date="2018-11-18T18:58:00Z">
              <w:tcPr>
                <w:tcW w:w="851" w:type="dxa"/>
                <w:gridSpan w:val="2"/>
              </w:tcPr>
            </w:tcPrChange>
          </w:tcPr>
          <w:p w14:paraId="3F433939" w14:textId="28D10F9C" w:rsidR="00F81D1B" w:rsidRPr="00E27C4D" w:rsidRDefault="00822F6E" w:rsidP="0085754D">
            <w:ins w:id="717" w:author="Milan Navrátil" w:date="2018-11-15T13:00:00Z">
              <w:r w:rsidRPr="00300A0A">
                <w:t>-</w:t>
              </w:r>
            </w:ins>
            <w:del w:id="718" w:author="Milan Navrátil" w:date="2018-11-13T12:38:00Z">
              <w:r w:rsidR="00F81D1B" w:rsidRPr="00E27C4D" w:rsidDel="005B49A0">
                <w:delText>-</w:delText>
              </w:r>
            </w:del>
          </w:p>
        </w:tc>
      </w:tr>
      <w:tr w:rsidR="00F81D1B" w:rsidRPr="00E27C4D" w14:paraId="65E39CF8" w14:textId="77777777" w:rsidTr="002D2789">
        <w:trPr>
          <w:trPrChange w:id="719" w:author="Jiří Vojtěšek" w:date="2018-11-18T18:58:00Z">
            <w:trPr>
              <w:gridBefore w:val="2"/>
            </w:trPr>
          </w:trPrChange>
        </w:trPr>
        <w:tc>
          <w:tcPr>
            <w:tcW w:w="2409" w:type="dxa"/>
            <w:tcPrChange w:id="720" w:author="Jiří Vojtěšek" w:date="2018-11-18T18:58:00Z">
              <w:tcPr>
                <w:tcW w:w="2375" w:type="dxa"/>
                <w:gridSpan w:val="3"/>
              </w:tcPr>
            </w:tcPrChange>
          </w:tcPr>
          <w:p w14:paraId="6FB642E5" w14:textId="692EEEF7" w:rsidR="00F81D1B" w:rsidRPr="00E27C4D" w:rsidRDefault="00F81D1B" w:rsidP="0085754D">
            <w:r w:rsidRPr="00E27C4D">
              <w:t>Měkké dovednosti</w:t>
            </w:r>
            <w:ins w:id="721" w:author="Jiří Vojtěšek" w:date="2018-11-20T22:38:00Z">
              <w:r w:rsidR="00A124FE">
                <w:t xml:space="preserve"> †</w:t>
              </w:r>
            </w:ins>
          </w:p>
        </w:tc>
        <w:tc>
          <w:tcPr>
            <w:tcW w:w="922" w:type="dxa"/>
            <w:gridSpan w:val="2"/>
            <w:tcPrChange w:id="722" w:author="Jiří Vojtěšek" w:date="2018-11-18T18:58:00Z">
              <w:tcPr>
                <w:tcW w:w="919" w:type="dxa"/>
                <w:gridSpan w:val="4"/>
              </w:tcPr>
            </w:tcPrChange>
          </w:tcPr>
          <w:p w14:paraId="3E314001" w14:textId="77777777" w:rsidR="00F81D1B" w:rsidRPr="00E27C4D" w:rsidRDefault="00F81D1B" w:rsidP="0085754D">
            <w:r w:rsidRPr="00E27C4D">
              <w:t>15k</w:t>
            </w:r>
          </w:p>
        </w:tc>
        <w:tc>
          <w:tcPr>
            <w:tcW w:w="852" w:type="dxa"/>
            <w:tcPrChange w:id="723" w:author="Jiří Vojtěšek" w:date="2018-11-18T18:58:00Z">
              <w:tcPr>
                <w:tcW w:w="852" w:type="dxa"/>
                <w:gridSpan w:val="4"/>
              </w:tcPr>
            </w:tcPrChange>
          </w:tcPr>
          <w:p w14:paraId="0271471A" w14:textId="77777777" w:rsidR="00F81D1B" w:rsidRPr="00E27C4D" w:rsidRDefault="00F81D1B" w:rsidP="0085754D">
            <w:r w:rsidRPr="00E27C4D">
              <w:t>kl</w:t>
            </w:r>
            <w:r>
              <w:t>z</w:t>
            </w:r>
          </w:p>
        </w:tc>
        <w:tc>
          <w:tcPr>
            <w:tcW w:w="709" w:type="dxa"/>
            <w:tcPrChange w:id="724" w:author="Jiří Vojtěšek" w:date="2018-11-18T18:58:00Z">
              <w:tcPr>
                <w:tcW w:w="707" w:type="dxa"/>
                <w:gridSpan w:val="2"/>
              </w:tcPr>
            </w:tcPrChange>
          </w:tcPr>
          <w:p w14:paraId="4EC150AA" w14:textId="77777777" w:rsidR="00F81D1B" w:rsidRPr="00E27C4D" w:rsidRDefault="00F81D1B" w:rsidP="0085754D">
            <w:r w:rsidRPr="00E27C4D">
              <w:t>3</w:t>
            </w:r>
          </w:p>
        </w:tc>
        <w:tc>
          <w:tcPr>
            <w:tcW w:w="4250" w:type="dxa"/>
            <w:tcPrChange w:id="725" w:author="Jiří Vojtěšek" w:date="2018-11-18T18:58:00Z">
              <w:tcPr>
                <w:tcW w:w="4252" w:type="dxa"/>
                <w:gridSpan w:val="3"/>
              </w:tcPr>
            </w:tcPrChange>
          </w:tcPr>
          <w:p w14:paraId="694067A5" w14:textId="378EF111" w:rsidR="00F81D1B" w:rsidRPr="00E27C4D" w:rsidRDefault="005E563E" w:rsidP="0085754D">
            <w:ins w:id="726" w:author="Milan Navrátil" w:date="2018-11-20T14:12:00Z">
              <w:r w:rsidRPr="005E563E">
                <w:t>Ing. Dora Lapková, Ph.D.</w:t>
              </w:r>
              <w:r w:rsidRPr="00E27C4D" w:rsidDel="005E563E">
                <w:t xml:space="preserve"> </w:t>
              </w:r>
            </w:ins>
            <w:del w:id="727" w:author="Milan Navrátil" w:date="2018-11-20T14:12:00Z">
              <w:r w:rsidR="00F81D1B" w:rsidRPr="00E27C4D" w:rsidDel="005E563E">
                <w:delText xml:space="preserve">doc. Ing. Hromada, Ph.D. </w:delText>
              </w:r>
            </w:del>
            <w:r w:rsidR="00F81D1B" w:rsidRPr="00E27C4D">
              <w:t>(100</w:t>
            </w:r>
            <w:r w:rsidR="00F81D1B">
              <w:t xml:space="preserve"> % k)</w:t>
            </w:r>
          </w:p>
        </w:tc>
        <w:tc>
          <w:tcPr>
            <w:tcW w:w="567" w:type="dxa"/>
            <w:tcPrChange w:id="728" w:author="Jiří Vojtěšek" w:date="2018-11-18T18:58:00Z">
              <w:tcPr>
                <w:tcW w:w="567" w:type="dxa"/>
                <w:gridSpan w:val="2"/>
              </w:tcPr>
            </w:tcPrChange>
          </w:tcPr>
          <w:p w14:paraId="66D50645" w14:textId="77777777" w:rsidR="00F81D1B" w:rsidRPr="00E27C4D" w:rsidRDefault="00F81D1B" w:rsidP="0085754D">
            <w:r w:rsidRPr="00E27C4D">
              <w:t>2/ZS</w:t>
            </w:r>
          </w:p>
        </w:tc>
        <w:tc>
          <w:tcPr>
            <w:tcW w:w="851" w:type="dxa"/>
            <w:tcPrChange w:id="729" w:author="Jiří Vojtěšek" w:date="2018-11-18T18:58:00Z">
              <w:tcPr>
                <w:tcW w:w="851" w:type="dxa"/>
                <w:gridSpan w:val="2"/>
              </w:tcPr>
            </w:tcPrChange>
          </w:tcPr>
          <w:p w14:paraId="155E8366" w14:textId="6007B902" w:rsidR="00F81D1B" w:rsidRPr="00E27C4D" w:rsidRDefault="00822F6E" w:rsidP="0085754D">
            <w:ins w:id="730" w:author="Milan Navrátil" w:date="2018-11-15T13:00:00Z">
              <w:r w:rsidRPr="00300A0A">
                <w:t>-</w:t>
              </w:r>
            </w:ins>
            <w:del w:id="731" w:author="Milan Navrátil" w:date="2018-11-13T12:38:00Z">
              <w:r w:rsidR="00F81D1B" w:rsidRPr="00E27C4D" w:rsidDel="005B49A0">
                <w:delText>-</w:delText>
              </w:r>
            </w:del>
          </w:p>
        </w:tc>
      </w:tr>
      <w:tr w:rsidR="00F81D1B" w:rsidRPr="00E27C4D" w14:paraId="46A6677B" w14:textId="77777777" w:rsidTr="002D2789">
        <w:trPr>
          <w:trPrChange w:id="732" w:author="Jiří Vojtěšek" w:date="2018-11-18T18:58:00Z">
            <w:trPr>
              <w:gridBefore w:val="2"/>
            </w:trPr>
          </w:trPrChange>
        </w:trPr>
        <w:tc>
          <w:tcPr>
            <w:tcW w:w="2409" w:type="dxa"/>
            <w:tcPrChange w:id="733" w:author="Jiří Vojtěšek" w:date="2018-11-18T18:58:00Z">
              <w:tcPr>
                <w:tcW w:w="2375" w:type="dxa"/>
                <w:gridSpan w:val="3"/>
              </w:tcPr>
            </w:tcPrChange>
          </w:tcPr>
          <w:p w14:paraId="6809C9C8" w14:textId="77777777" w:rsidR="00F81D1B" w:rsidRPr="00E27C4D" w:rsidRDefault="00F81D1B" w:rsidP="0085754D">
            <w:r w:rsidRPr="00E27C4D">
              <w:t>Bezpečnost informačních systémů</w:t>
            </w:r>
          </w:p>
        </w:tc>
        <w:tc>
          <w:tcPr>
            <w:tcW w:w="922" w:type="dxa"/>
            <w:gridSpan w:val="2"/>
            <w:tcPrChange w:id="734" w:author="Jiří Vojtěšek" w:date="2018-11-18T18:58:00Z">
              <w:tcPr>
                <w:tcW w:w="919" w:type="dxa"/>
                <w:gridSpan w:val="4"/>
              </w:tcPr>
            </w:tcPrChange>
          </w:tcPr>
          <w:p w14:paraId="5A8EE8E1" w14:textId="77777777" w:rsidR="00F81D1B" w:rsidRPr="00E27C4D" w:rsidRDefault="00F81D1B" w:rsidP="0085754D">
            <w:r w:rsidRPr="00E27C4D">
              <w:t>16k</w:t>
            </w:r>
          </w:p>
        </w:tc>
        <w:tc>
          <w:tcPr>
            <w:tcW w:w="852" w:type="dxa"/>
            <w:tcPrChange w:id="735" w:author="Jiří Vojtěšek" w:date="2018-11-18T18:58:00Z">
              <w:tcPr>
                <w:tcW w:w="852" w:type="dxa"/>
                <w:gridSpan w:val="4"/>
              </w:tcPr>
            </w:tcPrChange>
          </w:tcPr>
          <w:p w14:paraId="3788D6CE" w14:textId="77777777" w:rsidR="00F81D1B" w:rsidRPr="00E27C4D" w:rsidRDefault="00F81D1B" w:rsidP="0085754D">
            <w:r w:rsidRPr="00E27C4D">
              <w:t>z, zk</w:t>
            </w:r>
          </w:p>
        </w:tc>
        <w:tc>
          <w:tcPr>
            <w:tcW w:w="709" w:type="dxa"/>
            <w:tcPrChange w:id="736" w:author="Jiří Vojtěšek" w:date="2018-11-18T18:58:00Z">
              <w:tcPr>
                <w:tcW w:w="707" w:type="dxa"/>
                <w:gridSpan w:val="2"/>
              </w:tcPr>
            </w:tcPrChange>
          </w:tcPr>
          <w:p w14:paraId="17A5793A" w14:textId="77777777" w:rsidR="00F81D1B" w:rsidRPr="00E27C4D" w:rsidRDefault="00F81D1B" w:rsidP="0085754D">
            <w:r w:rsidRPr="00E27C4D">
              <w:t>5</w:t>
            </w:r>
          </w:p>
        </w:tc>
        <w:tc>
          <w:tcPr>
            <w:tcW w:w="4250" w:type="dxa"/>
            <w:tcPrChange w:id="737" w:author="Jiří Vojtěšek" w:date="2018-11-18T18:58:00Z">
              <w:tcPr>
                <w:tcW w:w="4252" w:type="dxa"/>
                <w:gridSpan w:val="3"/>
              </w:tcPr>
            </w:tcPrChange>
          </w:tcPr>
          <w:p w14:paraId="4228581F" w14:textId="77777777" w:rsidR="00F81D1B" w:rsidRPr="00E27C4D" w:rsidRDefault="00F81D1B" w:rsidP="0085754D">
            <w:pPr>
              <w:rPr>
                <w:b/>
              </w:rPr>
            </w:pPr>
            <w:r w:rsidRPr="00E05EA5">
              <w:rPr>
                <w:b/>
              </w:rPr>
              <w:t>prof. Mgr. Roman Jašek,</w:t>
            </w:r>
            <w:r>
              <w:rPr>
                <w:b/>
              </w:rPr>
              <w:t xml:space="preserve"> </w:t>
            </w:r>
            <w:r w:rsidRPr="00E05EA5">
              <w:rPr>
                <w:b/>
              </w:rPr>
              <w:t>PhD.</w:t>
            </w:r>
            <w:r w:rsidRPr="00E27C4D">
              <w:t xml:space="preserve"> (100</w:t>
            </w:r>
            <w:r>
              <w:t xml:space="preserve"> </w:t>
            </w:r>
            <w:r w:rsidRPr="00E27C4D">
              <w:t>%</w:t>
            </w:r>
            <w:r>
              <w:t xml:space="preserve"> k</w:t>
            </w:r>
            <w:r w:rsidRPr="00E27C4D">
              <w:t>)</w:t>
            </w:r>
          </w:p>
        </w:tc>
        <w:tc>
          <w:tcPr>
            <w:tcW w:w="567" w:type="dxa"/>
            <w:tcPrChange w:id="738" w:author="Jiří Vojtěšek" w:date="2018-11-18T18:58:00Z">
              <w:tcPr>
                <w:tcW w:w="567" w:type="dxa"/>
                <w:gridSpan w:val="2"/>
              </w:tcPr>
            </w:tcPrChange>
          </w:tcPr>
          <w:p w14:paraId="20C983FE" w14:textId="77777777" w:rsidR="00F81D1B" w:rsidRPr="00E27C4D" w:rsidRDefault="00F81D1B" w:rsidP="0085754D">
            <w:r w:rsidRPr="00E27C4D">
              <w:t>2/ZS</w:t>
            </w:r>
          </w:p>
        </w:tc>
        <w:tc>
          <w:tcPr>
            <w:tcW w:w="851" w:type="dxa"/>
            <w:tcPrChange w:id="739" w:author="Jiří Vojtěšek" w:date="2018-11-18T18:58:00Z">
              <w:tcPr>
                <w:tcW w:w="851" w:type="dxa"/>
                <w:gridSpan w:val="2"/>
              </w:tcPr>
            </w:tcPrChange>
          </w:tcPr>
          <w:p w14:paraId="6DD95BDF" w14:textId="77777777" w:rsidR="00F81D1B" w:rsidRPr="00E27C4D" w:rsidRDefault="00F81D1B" w:rsidP="0085754D">
            <w:r w:rsidRPr="00E27C4D">
              <w:t>ZT</w:t>
            </w:r>
          </w:p>
        </w:tc>
      </w:tr>
      <w:tr w:rsidR="00F81D1B" w:rsidRPr="00E27C4D" w14:paraId="7A524C7A" w14:textId="77777777" w:rsidTr="002D2789">
        <w:trPr>
          <w:trPrChange w:id="740" w:author="Jiří Vojtěšek" w:date="2018-11-18T18:58:00Z">
            <w:trPr>
              <w:gridBefore w:val="2"/>
            </w:trPr>
          </w:trPrChange>
        </w:trPr>
        <w:tc>
          <w:tcPr>
            <w:tcW w:w="2409" w:type="dxa"/>
            <w:tcPrChange w:id="741" w:author="Jiří Vojtěšek" w:date="2018-11-18T18:58:00Z">
              <w:tcPr>
                <w:tcW w:w="2375" w:type="dxa"/>
                <w:gridSpan w:val="3"/>
              </w:tcPr>
            </w:tcPrChange>
          </w:tcPr>
          <w:p w14:paraId="78DCC20E" w14:textId="77777777" w:rsidR="00F81D1B" w:rsidRPr="00E27C4D" w:rsidRDefault="00F81D1B" w:rsidP="0085754D">
            <w:r w:rsidRPr="00E27C4D">
              <w:t>Kamerové systémy</w:t>
            </w:r>
          </w:p>
        </w:tc>
        <w:tc>
          <w:tcPr>
            <w:tcW w:w="922" w:type="dxa"/>
            <w:gridSpan w:val="2"/>
            <w:tcPrChange w:id="742" w:author="Jiří Vojtěšek" w:date="2018-11-18T18:58:00Z">
              <w:tcPr>
                <w:tcW w:w="919" w:type="dxa"/>
                <w:gridSpan w:val="4"/>
              </w:tcPr>
            </w:tcPrChange>
          </w:tcPr>
          <w:p w14:paraId="480D9443" w14:textId="77777777" w:rsidR="00F81D1B" w:rsidRPr="00E27C4D" w:rsidRDefault="00F81D1B" w:rsidP="0085754D">
            <w:r w:rsidRPr="00E27C4D">
              <w:t>16k</w:t>
            </w:r>
          </w:p>
        </w:tc>
        <w:tc>
          <w:tcPr>
            <w:tcW w:w="852" w:type="dxa"/>
            <w:tcPrChange w:id="743" w:author="Jiří Vojtěšek" w:date="2018-11-18T18:58:00Z">
              <w:tcPr>
                <w:tcW w:w="852" w:type="dxa"/>
                <w:gridSpan w:val="4"/>
              </w:tcPr>
            </w:tcPrChange>
          </w:tcPr>
          <w:p w14:paraId="4BFDADDF" w14:textId="77777777" w:rsidR="00F81D1B" w:rsidRPr="00E27C4D" w:rsidRDefault="00F81D1B" w:rsidP="0085754D">
            <w:r w:rsidRPr="00E27C4D">
              <w:t>kl</w:t>
            </w:r>
            <w:r>
              <w:t>z</w:t>
            </w:r>
          </w:p>
        </w:tc>
        <w:tc>
          <w:tcPr>
            <w:tcW w:w="709" w:type="dxa"/>
            <w:tcPrChange w:id="744" w:author="Jiří Vojtěšek" w:date="2018-11-18T18:58:00Z">
              <w:tcPr>
                <w:tcW w:w="707" w:type="dxa"/>
                <w:gridSpan w:val="2"/>
              </w:tcPr>
            </w:tcPrChange>
          </w:tcPr>
          <w:p w14:paraId="5E04348D" w14:textId="77777777" w:rsidR="00F81D1B" w:rsidRPr="00E27C4D" w:rsidRDefault="00F81D1B" w:rsidP="0085754D">
            <w:r w:rsidRPr="00E27C4D">
              <w:t>4</w:t>
            </w:r>
          </w:p>
        </w:tc>
        <w:tc>
          <w:tcPr>
            <w:tcW w:w="4250" w:type="dxa"/>
            <w:tcPrChange w:id="745" w:author="Jiří Vojtěšek" w:date="2018-11-18T18:58:00Z">
              <w:tcPr>
                <w:tcW w:w="4252" w:type="dxa"/>
                <w:gridSpan w:val="3"/>
              </w:tcPr>
            </w:tcPrChange>
          </w:tcPr>
          <w:p w14:paraId="6260FEAE" w14:textId="77777777" w:rsidR="00F81D1B" w:rsidRPr="00E27C4D" w:rsidRDefault="00F81D1B" w:rsidP="0085754D">
            <w:r w:rsidRPr="00E05EA5">
              <w:rPr>
                <w:b/>
              </w:rPr>
              <w:t>doc. Mgr. Milan Adámek, Ph.D.</w:t>
            </w:r>
            <w:r w:rsidRPr="00E27C4D">
              <w:t xml:space="preserve"> (</w:t>
            </w:r>
            <w:r>
              <w:t>100 % k</w:t>
            </w:r>
            <w:r w:rsidRPr="00E27C4D">
              <w:t>)</w:t>
            </w:r>
          </w:p>
        </w:tc>
        <w:tc>
          <w:tcPr>
            <w:tcW w:w="567" w:type="dxa"/>
            <w:tcPrChange w:id="746" w:author="Jiří Vojtěšek" w:date="2018-11-18T18:58:00Z">
              <w:tcPr>
                <w:tcW w:w="567" w:type="dxa"/>
                <w:gridSpan w:val="2"/>
              </w:tcPr>
            </w:tcPrChange>
          </w:tcPr>
          <w:p w14:paraId="3E1743E9" w14:textId="77777777" w:rsidR="00F81D1B" w:rsidRPr="00E27C4D" w:rsidRDefault="00F81D1B" w:rsidP="0085754D">
            <w:r w:rsidRPr="00E27C4D">
              <w:t>2/ZS</w:t>
            </w:r>
          </w:p>
        </w:tc>
        <w:tc>
          <w:tcPr>
            <w:tcW w:w="851" w:type="dxa"/>
            <w:tcPrChange w:id="747" w:author="Jiří Vojtěšek" w:date="2018-11-18T18:58:00Z">
              <w:tcPr>
                <w:tcW w:w="851" w:type="dxa"/>
                <w:gridSpan w:val="2"/>
              </w:tcPr>
            </w:tcPrChange>
          </w:tcPr>
          <w:p w14:paraId="1D950E4C" w14:textId="77777777" w:rsidR="00F81D1B" w:rsidRPr="00E27C4D" w:rsidRDefault="00F81D1B" w:rsidP="0085754D">
            <w:r w:rsidRPr="00E27C4D">
              <w:t>PZ</w:t>
            </w:r>
          </w:p>
        </w:tc>
      </w:tr>
      <w:tr w:rsidR="00F81D1B" w:rsidRPr="00E27C4D" w14:paraId="638A8CB4" w14:textId="77777777" w:rsidTr="002D2789">
        <w:trPr>
          <w:trHeight w:val="200"/>
          <w:trPrChange w:id="748" w:author="Jiří Vojtěšek" w:date="2018-11-18T18:58:00Z">
            <w:trPr>
              <w:gridBefore w:val="2"/>
              <w:trHeight w:val="200"/>
            </w:trPr>
          </w:trPrChange>
        </w:trPr>
        <w:tc>
          <w:tcPr>
            <w:tcW w:w="2409" w:type="dxa"/>
            <w:tcPrChange w:id="749" w:author="Jiří Vojtěšek" w:date="2018-11-18T18:58:00Z">
              <w:tcPr>
                <w:tcW w:w="2375" w:type="dxa"/>
                <w:gridSpan w:val="3"/>
              </w:tcPr>
            </w:tcPrChange>
          </w:tcPr>
          <w:p w14:paraId="424CE07A" w14:textId="77777777" w:rsidR="00F81D1B" w:rsidRPr="00E27C4D" w:rsidRDefault="00F81D1B" w:rsidP="0085754D">
            <w:r w:rsidRPr="00E27C4D">
              <w:t>Projektování integrovaných systémů</w:t>
            </w:r>
          </w:p>
        </w:tc>
        <w:tc>
          <w:tcPr>
            <w:tcW w:w="922" w:type="dxa"/>
            <w:gridSpan w:val="2"/>
            <w:tcPrChange w:id="750" w:author="Jiří Vojtěšek" w:date="2018-11-18T18:58:00Z">
              <w:tcPr>
                <w:tcW w:w="919" w:type="dxa"/>
                <w:gridSpan w:val="4"/>
              </w:tcPr>
            </w:tcPrChange>
          </w:tcPr>
          <w:p w14:paraId="1A4C816A" w14:textId="77777777" w:rsidR="00F81D1B" w:rsidRPr="00E27C4D" w:rsidRDefault="00F81D1B" w:rsidP="0085754D">
            <w:r w:rsidRPr="00E27C4D">
              <w:t>16k</w:t>
            </w:r>
          </w:p>
        </w:tc>
        <w:tc>
          <w:tcPr>
            <w:tcW w:w="852" w:type="dxa"/>
            <w:tcPrChange w:id="751" w:author="Jiří Vojtěšek" w:date="2018-11-18T18:58:00Z">
              <w:tcPr>
                <w:tcW w:w="852" w:type="dxa"/>
                <w:gridSpan w:val="4"/>
              </w:tcPr>
            </w:tcPrChange>
          </w:tcPr>
          <w:p w14:paraId="040D71DD" w14:textId="77777777" w:rsidR="00F81D1B" w:rsidRPr="00E27C4D" w:rsidRDefault="00F81D1B" w:rsidP="0085754D">
            <w:r w:rsidRPr="00E27C4D">
              <w:t>z, zk</w:t>
            </w:r>
          </w:p>
        </w:tc>
        <w:tc>
          <w:tcPr>
            <w:tcW w:w="709" w:type="dxa"/>
            <w:tcPrChange w:id="752" w:author="Jiří Vojtěšek" w:date="2018-11-18T18:58:00Z">
              <w:tcPr>
                <w:tcW w:w="707" w:type="dxa"/>
                <w:gridSpan w:val="2"/>
              </w:tcPr>
            </w:tcPrChange>
          </w:tcPr>
          <w:p w14:paraId="12D5E129" w14:textId="77777777" w:rsidR="00F81D1B" w:rsidRPr="00E27C4D" w:rsidRDefault="00F81D1B" w:rsidP="0085754D">
            <w:r w:rsidRPr="00E27C4D">
              <w:t>4</w:t>
            </w:r>
          </w:p>
        </w:tc>
        <w:tc>
          <w:tcPr>
            <w:tcW w:w="4250" w:type="dxa"/>
            <w:tcPrChange w:id="753" w:author="Jiří Vojtěšek" w:date="2018-11-18T18:58:00Z">
              <w:tcPr>
                <w:tcW w:w="4252" w:type="dxa"/>
                <w:gridSpan w:val="3"/>
              </w:tcPr>
            </w:tcPrChange>
          </w:tcPr>
          <w:p w14:paraId="322BAC60" w14:textId="77777777" w:rsidR="00F81D1B" w:rsidRPr="00E27C4D" w:rsidRDefault="00F81D1B" w:rsidP="0085754D">
            <w:r w:rsidRPr="00E05EA5">
              <w:rPr>
                <w:b/>
              </w:rPr>
              <w:t>Ing. Jan Valouch, Ph.D</w:t>
            </w:r>
            <w:r w:rsidRPr="00E27C4D">
              <w:t>, (100</w:t>
            </w:r>
            <w:r>
              <w:t xml:space="preserve"> </w:t>
            </w:r>
            <w:r w:rsidRPr="00E27C4D">
              <w:t>%</w:t>
            </w:r>
            <w:r>
              <w:t xml:space="preserve"> k</w:t>
            </w:r>
            <w:r w:rsidRPr="00E27C4D">
              <w:t>)</w:t>
            </w:r>
          </w:p>
        </w:tc>
        <w:tc>
          <w:tcPr>
            <w:tcW w:w="567" w:type="dxa"/>
            <w:tcPrChange w:id="754" w:author="Jiří Vojtěšek" w:date="2018-11-18T18:58:00Z">
              <w:tcPr>
                <w:tcW w:w="567" w:type="dxa"/>
                <w:gridSpan w:val="2"/>
              </w:tcPr>
            </w:tcPrChange>
          </w:tcPr>
          <w:p w14:paraId="5080A77B" w14:textId="77777777" w:rsidR="00F81D1B" w:rsidRPr="00E27C4D" w:rsidRDefault="00F81D1B" w:rsidP="0085754D">
            <w:r w:rsidRPr="00E27C4D">
              <w:t>2/ZS</w:t>
            </w:r>
          </w:p>
        </w:tc>
        <w:tc>
          <w:tcPr>
            <w:tcW w:w="851" w:type="dxa"/>
            <w:tcPrChange w:id="755" w:author="Jiří Vojtěšek" w:date="2018-11-18T18:58:00Z">
              <w:tcPr>
                <w:tcW w:w="851" w:type="dxa"/>
                <w:gridSpan w:val="2"/>
              </w:tcPr>
            </w:tcPrChange>
          </w:tcPr>
          <w:p w14:paraId="72A5F3E5" w14:textId="77777777" w:rsidR="00F81D1B" w:rsidRPr="00E27C4D" w:rsidRDefault="00F81D1B" w:rsidP="0085754D">
            <w:r w:rsidRPr="00E27C4D">
              <w:t>PZ</w:t>
            </w:r>
          </w:p>
        </w:tc>
      </w:tr>
      <w:tr w:rsidR="00F81D1B" w:rsidRPr="00E27C4D" w14:paraId="21603839" w14:textId="77777777" w:rsidTr="002D2789">
        <w:trPr>
          <w:trPrChange w:id="756" w:author="Jiří Vojtěšek" w:date="2018-11-18T18:58:00Z">
            <w:trPr>
              <w:gridBefore w:val="2"/>
            </w:trPr>
          </w:trPrChange>
        </w:trPr>
        <w:tc>
          <w:tcPr>
            <w:tcW w:w="2409" w:type="dxa"/>
            <w:tcPrChange w:id="757" w:author="Jiří Vojtěšek" w:date="2018-11-18T18:58:00Z">
              <w:tcPr>
                <w:tcW w:w="2375" w:type="dxa"/>
                <w:gridSpan w:val="3"/>
              </w:tcPr>
            </w:tcPrChange>
          </w:tcPr>
          <w:p w14:paraId="5544C09D" w14:textId="77777777" w:rsidR="00F81D1B" w:rsidRPr="00E27C4D" w:rsidRDefault="00F81D1B" w:rsidP="0085754D">
            <w:r w:rsidRPr="00E27C4D">
              <w:t>Ochrana obyvatelstva</w:t>
            </w:r>
          </w:p>
        </w:tc>
        <w:tc>
          <w:tcPr>
            <w:tcW w:w="922" w:type="dxa"/>
            <w:gridSpan w:val="2"/>
            <w:tcPrChange w:id="758" w:author="Jiří Vojtěšek" w:date="2018-11-18T18:58:00Z">
              <w:tcPr>
                <w:tcW w:w="919" w:type="dxa"/>
                <w:gridSpan w:val="4"/>
              </w:tcPr>
            </w:tcPrChange>
          </w:tcPr>
          <w:p w14:paraId="499E1E1A" w14:textId="77777777" w:rsidR="00F81D1B" w:rsidRPr="00E27C4D" w:rsidRDefault="00F81D1B" w:rsidP="0085754D">
            <w:r w:rsidRPr="00E27C4D">
              <w:t>15k</w:t>
            </w:r>
          </w:p>
        </w:tc>
        <w:tc>
          <w:tcPr>
            <w:tcW w:w="852" w:type="dxa"/>
            <w:tcPrChange w:id="759" w:author="Jiří Vojtěšek" w:date="2018-11-18T18:58:00Z">
              <w:tcPr>
                <w:tcW w:w="852" w:type="dxa"/>
                <w:gridSpan w:val="4"/>
              </w:tcPr>
            </w:tcPrChange>
          </w:tcPr>
          <w:p w14:paraId="51F5A7D5" w14:textId="77777777" w:rsidR="00F81D1B" w:rsidRPr="00E27C4D" w:rsidRDefault="00F81D1B" w:rsidP="0085754D">
            <w:r w:rsidRPr="00E27C4D">
              <w:t>z, zk</w:t>
            </w:r>
          </w:p>
        </w:tc>
        <w:tc>
          <w:tcPr>
            <w:tcW w:w="709" w:type="dxa"/>
            <w:tcPrChange w:id="760" w:author="Jiří Vojtěšek" w:date="2018-11-18T18:58:00Z">
              <w:tcPr>
                <w:tcW w:w="707" w:type="dxa"/>
                <w:gridSpan w:val="2"/>
              </w:tcPr>
            </w:tcPrChange>
          </w:tcPr>
          <w:p w14:paraId="58346ECB" w14:textId="77777777" w:rsidR="00F81D1B" w:rsidRPr="00E27C4D" w:rsidRDefault="00F81D1B" w:rsidP="0085754D">
            <w:r w:rsidRPr="00E27C4D">
              <w:t>5</w:t>
            </w:r>
          </w:p>
        </w:tc>
        <w:tc>
          <w:tcPr>
            <w:tcW w:w="4250" w:type="dxa"/>
            <w:tcPrChange w:id="761" w:author="Jiří Vojtěšek" w:date="2018-11-18T18:58:00Z">
              <w:tcPr>
                <w:tcW w:w="4252" w:type="dxa"/>
                <w:gridSpan w:val="3"/>
              </w:tcPr>
            </w:tcPrChange>
          </w:tcPr>
          <w:p w14:paraId="6E8B4878" w14:textId="11718B0B" w:rsidR="00F81D1B" w:rsidRPr="00E27C4D" w:rsidRDefault="00F708B7" w:rsidP="00772DF6">
            <w:r w:rsidRPr="00E05EA5">
              <w:rPr>
                <w:b/>
              </w:rPr>
              <w:t xml:space="preserve">doc. Ing. </w:t>
            </w:r>
            <w:r>
              <w:rPr>
                <w:b/>
              </w:rPr>
              <w:t>Luděk Lukáš</w:t>
            </w:r>
            <w:r w:rsidRPr="00E05EA5">
              <w:rPr>
                <w:b/>
              </w:rPr>
              <w:t>, Ph.D.</w:t>
            </w:r>
            <w:r w:rsidRPr="00E27C4D">
              <w:t xml:space="preserve"> (100</w:t>
            </w:r>
            <w:r>
              <w:t xml:space="preserve"> % </w:t>
            </w:r>
            <w:r w:rsidR="00772DF6">
              <w:t>k</w:t>
            </w:r>
            <w:r>
              <w:t>)</w:t>
            </w:r>
          </w:p>
        </w:tc>
        <w:tc>
          <w:tcPr>
            <w:tcW w:w="567" w:type="dxa"/>
            <w:tcPrChange w:id="762" w:author="Jiří Vojtěšek" w:date="2018-11-18T18:58:00Z">
              <w:tcPr>
                <w:tcW w:w="567" w:type="dxa"/>
                <w:gridSpan w:val="2"/>
              </w:tcPr>
            </w:tcPrChange>
          </w:tcPr>
          <w:p w14:paraId="706824EB" w14:textId="77777777" w:rsidR="00F81D1B" w:rsidRPr="00E27C4D" w:rsidRDefault="00F81D1B" w:rsidP="0085754D">
            <w:r w:rsidRPr="00E27C4D">
              <w:t>2/ZS</w:t>
            </w:r>
          </w:p>
        </w:tc>
        <w:tc>
          <w:tcPr>
            <w:tcW w:w="851" w:type="dxa"/>
            <w:tcPrChange w:id="763" w:author="Jiří Vojtěšek" w:date="2018-11-18T18:58:00Z">
              <w:tcPr>
                <w:tcW w:w="851" w:type="dxa"/>
                <w:gridSpan w:val="2"/>
              </w:tcPr>
            </w:tcPrChange>
          </w:tcPr>
          <w:p w14:paraId="665D38FD" w14:textId="77777777" w:rsidR="00F81D1B" w:rsidRPr="00E27C4D" w:rsidRDefault="00F81D1B" w:rsidP="0085754D">
            <w:r w:rsidRPr="00E27C4D">
              <w:t>PZ</w:t>
            </w:r>
          </w:p>
        </w:tc>
      </w:tr>
      <w:tr w:rsidR="00F81D1B" w:rsidRPr="00E27C4D" w14:paraId="128E3339" w14:textId="77777777" w:rsidTr="002D2789">
        <w:trPr>
          <w:trPrChange w:id="764" w:author="Jiří Vojtěšek" w:date="2018-11-18T18:58:00Z">
            <w:trPr>
              <w:gridBefore w:val="2"/>
            </w:trPr>
          </w:trPrChange>
        </w:trPr>
        <w:tc>
          <w:tcPr>
            <w:tcW w:w="2409" w:type="dxa"/>
            <w:tcPrChange w:id="765" w:author="Jiří Vojtěšek" w:date="2018-11-18T18:58:00Z">
              <w:tcPr>
                <w:tcW w:w="2375" w:type="dxa"/>
                <w:gridSpan w:val="3"/>
              </w:tcPr>
            </w:tcPrChange>
          </w:tcPr>
          <w:p w14:paraId="0359B548" w14:textId="60809433" w:rsidR="00F81D1B" w:rsidRPr="00E27C4D" w:rsidRDefault="00F81D1B" w:rsidP="0085754D">
            <w:r w:rsidRPr="00E27C4D">
              <w:t>Bezpečnostní futurologie</w:t>
            </w:r>
            <w:ins w:id="766" w:author="Jiří Vojtěšek" w:date="2018-11-20T22:38:00Z">
              <w:r w:rsidR="00A124FE">
                <w:t xml:space="preserve"> †</w:t>
              </w:r>
            </w:ins>
          </w:p>
        </w:tc>
        <w:tc>
          <w:tcPr>
            <w:tcW w:w="922" w:type="dxa"/>
            <w:gridSpan w:val="2"/>
            <w:tcPrChange w:id="767" w:author="Jiří Vojtěšek" w:date="2018-11-18T18:58:00Z">
              <w:tcPr>
                <w:tcW w:w="919" w:type="dxa"/>
                <w:gridSpan w:val="4"/>
              </w:tcPr>
            </w:tcPrChange>
          </w:tcPr>
          <w:p w14:paraId="238C4514" w14:textId="77777777" w:rsidR="00F81D1B" w:rsidRPr="00E27C4D" w:rsidRDefault="00F81D1B" w:rsidP="0085754D">
            <w:r w:rsidRPr="00E27C4D">
              <w:t>17k</w:t>
            </w:r>
          </w:p>
        </w:tc>
        <w:tc>
          <w:tcPr>
            <w:tcW w:w="852" w:type="dxa"/>
            <w:tcPrChange w:id="768" w:author="Jiří Vojtěšek" w:date="2018-11-18T18:58:00Z">
              <w:tcPr>
                <w:tcW w:w="852" w:type="dxa"/>
                <w:gridSpan w:val="4"/>
              </w:tcPr>
            </w:tcPrChange>
          </w:tcPr>
          <w:p w14:paraId="5742D366" w14:textId="77777777" w:rsidR="00F81D1B" w:rsidRPr="00E27C4D" w:rsidRDefault="00F81D1B" w:rsidP="0085754D">
            <w:r w:rsidRPr="00E27C4D">
              <w:t>z, zk</w:t>
            </w:r>
          </w:p>
        </w:tc>
        <w:tc>
          <w:tcPr>
            <w:tcW w:w="709" w:type="dxa"/>
            <w:tcPrChange w:id="769" w:author="Jiří Vojtěšek" w:date="2018-11-18T18:58:00Z">
              <w:tcPr>
                <w:tcW w:w="707" w:type="dxa"/>
                <w:gridSpan w:val="2"/>
              </w:tcPr>
            </w:tcPrChange>
          </w:tcPr>
          <w:p w14:paraId="39B4E6AB" w14:textId="77777777" w:rsidR="00F81D1B" w:rsidRPr="00E27C4D" w:rsidRDefault="00F81D1B" w:rsidP="0085754D">
            <w:r w:rsidRPr="00E27C4D">
              <w:t>4</w:t>
            </w:r>
          </w:p>
        </w:tc>
        <w:tc>
          <w:tcPr>
            <w:tcW w:w="4250" w:type="dxa"/>
            <w:tcPrChange w:id="770" w:author="Jiří Vojtěšek" w:date="2018-11-18T18:58:00Z">
              <w:tcPr>
                <w:tcW w:w="4252" w:type="dxa"/>
                <w:gridSpan w:val="3"/>
              </w:tcPr>
            </w:tcPrChange>
          </w:tcPr>
          <w:p w14:paraId="6C01F633" w14:textId="77777777" w:rsidR="00F81D1B" w:rsidRPr="00E27C4D" w:rsidRDefault="00F81D1B" w:rsidP="0085754D">
            <w:r w:rsidRPr="00E05EA5">
              <w:rPr>
                <w:b/>
              </w:rPr>
              <w:t>Ing. Jan Valouch, Ph.D</w:t>
            </w:r>
            <w:r w:rsidRPr="00E27C4D">
              <w:t>, (100</w:t>
            </w:r>
            <w:r>
              <w:t xml:space="preserve"> </w:t>
            </w:r>
            <w:r w:rsidRPr="00E27C4D">
              <w:t>%</w:t>
            </w:r>
            <w:r>
              <w:t xml:space="preserve"> k</w:t>
            </w:r>
            <w:r w:rsidRPr="00E27C4D">
              <w:t>)</w:t>
            </w:r>
          </w:p>
        </w:tc>
        <w:tc>
          <w:tcPr>
            <w:tcW w:w="567" w:type="dxa"/>
            <w:tcPrChange w:id="771" w:author="Jiří Vojtěšek" w:date="2018-11-18T18:58:00Z">
              <w:tcPr>
                <w:tcW w:w="567" w:type="dxa"/>
                <w:gridSpan w:val="2"/>
              </w:tcPr>
            </w:tcPrChange>
          </w:tcPr>
          <w:p w14:paraId="224EF8B1" w14:textId="77777777" w:rsidR="00F81D1B" w:rsidRPr="00E27C4D" w:rsidRDefault="00F81D1B" w:rsidP="0085754D">
            <w:r w:rsidRPr="00E27C4D">
              <w:t>2/ZS</w:t>
            </w:r>
          </w:p>
        </w:tc>
        <w:tc>
          <w:tcPr>
            <w:tcW w:w="851" w:type="dxa"/>
            <w:tcPrChange w:id="772" w:author="Jiří Vojtěšek" w:date="2018-11-18T18:58:00Z">
              <w:tcPr>
                <w:tcW w:w="851" w:type="dxa"/>
                <w:gridSpan w:val="2"/>
              </w:tcPr>
            </w:tcPrChange>
          </w:tcPr>
          <w:p w14:paraId="4AA76302" w14:textId="77777777" w:rsidR="00F81D1B" w:rsidRPr="00E27C4D" w:rsidRDefault="00F81D1B" w:rsidP="0085754D">
            <w:r w:rsidRPr="00E27C4D">
              <w:t>ZT</w:t>
            </w:r>
          </w:p>
        </w:tc>
      </w:tr>
      <w:tr w:rsidR="00F81D1B" w:rsidRPr="00E27C4D" w14:paraId="6DE51E4C" w14:textId="77777777" w:rsidTr="002D2789">
        <w:trPr>
          <w:trPrChange w:id="773" w:author="Jiří Vojtěšek" w:date="2018-11-18T18:58:00Z">
            <w:trPr>
              <w:gridBefore w:val="2"/>
            </w:trPr>
          </w:trPrChange>
        </w:trPr>
        <w:tc>
          <w:tcPr>
            <w:tcW w:w="2409" w:type="dxa"/>
            <w:tcPrChange w:id="774" w:author="Jiří Vojtěšek" w:date="2018-11-18T18:58:00Z">
              <w:tcPr>
                <w:tcW w:w="2375" w:type="dxa"/>
                <w:gridSpan w:val="3"/>
              </w:tcPr>
            </w:tcPrChange>
          </w:tcPr>
          <w:p w14:paraId="744FCFF8" w14:textId="153EE7C2" w:rsidR="00F81D1B" w:rsidRPr="00E27C4D" w:rsidRDefault="00F81D1B" w:rsidP="0085754D">
            <w:r w:rsidRPr="00E27C4D">
              <w:t>Technologie krizového řízení</w:t>
            </w:r>
            <w:ins w:id="775" w:author="Jiří Vojtěšek" w:date="2018-11-20T22:38:00Z">
              <w:r w:rsidR="00A124FE">
                <w:t xml:space="preserve"> †</w:t>
              </w:r>
            </w:ins>
          </w:p>
        </w:tc>
        <w:tc>
          <w:tcPr>
            <w:tcW w:w="922" w:type="dxa"/>
            <w:gridSpan w:val="2"/>
            <w:tcPrChange w:id="776" w:author="Jiří Vojtěšek" w:date="2018-11-18T18:58:00Z">
              <w:tcPr>
                <w:tcW w:w="919" w:type="dxa"/>
                <w:gridSpan w:val="4"/>
              </w:tcPr>
            </w:tcPrChange>
          </w:tcPr>
          <w:p w14:paraId="34EA5B20" w14:textId="77777777" w:rsidR="00F81D1B" w:rsidRPr="00E27C4D" w:rsidRDefault="00F81D1B" w:rsidP="0085754D">
            <w:r w:rsidRPr="00E27C4D">
              <w:t>17k</w:t>
            </w:r>
          </w:p>
        </w:tc>
        <w:tc>
          <w:tcPr>
            <w:tcW w:w="852" w:type="dxa"/>
            <w:tcPrChange w:id="777" w:author="Jiří Vojtěšek" w:date="2018-11-18T18:58:00Z">
              <w:tcPr>
                <w:tcW w:w="852" w:type="dxa"/>
                <w:gridSpan w:val="4"/>
              </w:tcPr>
            </w:tcPrChange>
          </w:tcPr>
          <w:p w14:paraId="1DB6A22F" w14:textId="77777777" w:rsidR="00F81D1B" w:rsidRPr="00E27C4D" w:rsidRDefault="00F81D1B" w:rsidP="0085754D">
            <w:r w:rsidRPr="00E27C4D">
              <w:t>z, zk</w:t>
            </w:r>
          </w:p>
        </w:tc>
        <w:tc>
          <w:tcPr>
            <w:tcW w:w="709" w:type="dxa"/>
            <w:tcPrChange w:id="778" w:author="Jiří Vojtěšek" w:date="2018-11-18T18:58:00Z">
              <w:tcPr>
                <w:tcW w:w="707" w:type="dxa"/>
                <w:gridSpan w:val="2"/>
              </w:tcPr>
            </w:tcPrChange>
          </w:tcPr>
          <w:p w14:paraId="0278AA76" w14:textId="77777777" w:rsidR="00F81D1B" w:rsidRPr="00E27C4D" w:rsidRDefault="00F81D1B" w:rsidP="0085754D">
            <w:r w:rsidRPr="00E27C4D">
              <w:t>3</w:t>
            </w:r>
          </w:p>
        </w:tc>
        <w:tc>
          <w:tcPr>
            <w:tcW w:w="4250" w:type="dxa"/>
            <w:tcPrChange w:id="779" w:author="Jiří Vojtěšek" w:date="2018-11-18T18:58:00Z">
              <w:tcPr>
                <w:tcW w:w="4252" w:type="dxa"/>
                <w:gridSpan w:val="3"/>
              </w:tcPr>
            </w:tcPrChange>
          </w:tcPr>
          <w:p w14:paraId="6A302BFC" w14:textId="77777777" w:rsidR="00F81D1B" w:rsidRPr="00E27C4D" w:rsidRDefault="00F81D1B" w:rsidP="0085754D">
            <w:r w:rsidRPr="00E05EA5">
              <w:rPr>
                <w:b/>
              </w:rPr>
              <w:t>doc. Ing. Hromada, Ph.D.</w:t>
            </w:r>
            <w:r w:rsidRPr="00E27C4D">
              <w:t xml:space="preserve"> (100</w:t>
            </w:r>
            <w:r>
              <w:t xml:space="preserve"> % k)</w:t>
            </w:r>
          </w:p>
        </w:tc>
        <w:tc>
          <w:tcPr>
            <w:tcW w:w="567" w:type="dxa"/>
            <w:tcPrChange w:id="780" w:author="Jiří Vojtěšek" w:date="2018-11-18T18:58:00Z">
              <w:tcPr>
                <w:tcW w:w="567" w:type="dxa"/>
                <w:gridSpan w:val="2"/>
              </w:tcPr>
            </w:tcPrChange>
          </w:tcPr>
          <w:p w14:paraId="55144873" w14:textId="77777777" w:rsidR="00F81D1B" w:rsidRPr="00E27C4D" w:rsidRDefault="00F81D1B" w:rsidP="0085754D">
            <w:r w:rsidRPr="00E27C4D">
              <w:t>2/ZS</w:t>
            </w:r>
          </w:p>
        </w:tc>
        <w:tc>
          <w:tcPr>
            <w:tcW w:w="851" w:type="dxa"/>
            <w:tcPrChange w:id="781" w:author="Jiří Vojtěšek" w:date="2018-11-18T18:58:00Z">
              <w:tcPr>
                <w:tcW w:w="851" w:type="dxa"/>
                <w:gridSpan w:val="2"/>
              </w:tcPr>
            </w:tcPrChange>
          </w:tcPr>
          <w:p w14:paraId="062C55D2" w14:textId="77777777" w:rsidR="00F81D1B" w:rsidRPr="00E27C4D" w:rsidRDefault="00F81D1B" w:rsidP="0085754D">
            <w:r w:rsidRPr="00E27C4D">
              <w:t>PZ</w:t>
            </w:r>
          </w:p>
        </w:tc>
      </w:tr>
      <w:tr w:rsidR="00F81D1B" w:rsidRPr="00E27C4D" w14:paraId="3EEE1841" w14:textId="77777777" w:rsidTr="002D2789">
        <w:trPr>
          <w:trPrChange w:id="782" w:author="Jiří Vojtěšek" w:date="2018-11-18T18:58:00Z">
            <w:trPr>
              <w:gridBefore w:val="2"/>
            </w:trPr>
          </w:trPrChange>
        </w:trPr>
        <w:tc>
          <w:tcPr>
            <w:tcW w:w="2409" w:type="dxa"/>
            <w:tcPrChange w:id="783" w:author="Jiří Vojtěšek" w:date="2018-11-18T18:58:00Z">
              <w:tcPr>
                <w:tcW w:w="2375" w:type="dxa"/>
                <w:gridSpan w:val="3"/>
              </w:tcPr>
            </w:tcPrChange>
          </w:tcPr>
          <w:p w14:paraId="09C82E9E" w14:textId="77777777" w:rsidR="00F81D1B" w:rsidRPr="00E27C4D" w:rsidRDefault="00F81D1B" w:rsidP="0085754D">
            <w:r w:rsidRPr="00E27C4D">
              <w:t>Management bezpečnostního inženýrství</w:t>
            </w:r>
          </w:p>
        </w:tc>
        <w:tc>
          <w:tcPr>
            <w:tcW w:w="922" w:type="dxa"/>
            <w:gridSpan w:val="2"/>
            <w:tcPrChange w:id="784" w:author="Jiří Vojtěšek" w:date="2018-11-18T18:58:00Z">
              <w:tcPr>
                <w:tcW w:w="919" w:type="dxa"/>
                <w:gridSpan w:val="4"/>
              </w:tcPr>
            </w:tcPrChange>
          </w:tcPr>
          <w:p w14:paraId="5FB1112E" w14:textId="77777777" w:rsidR="00F81D1B" w:rsidRPr="00E27C4D" w:rsidRDefault="00F81D1B" w:rsidP="0085754D">
            <w:r w:rsidRPr="00E27C4D">
              <w:t>18k</w:t>
            </w:r>
          </w:p>
        </w:tc>
        <w:tc>
          <w:tcPr>
            <w:tcW w:w="852" w:type="dxa"/>
            <w:tcPrChange w:id="785" w:author="Jiří Vojtěšek" w:date="2018-11-18T18:58:00Z">
              <w:tcPr>
                <w:tcW w:w="852" w:type="dxa"/>
                <w:gridSpan w:val="4"/>
              </w:tcPr>
            </w:tcPrChange>
          </w:tcPr>
          <w:p w14:paraId="26ECEAE1" w14:textId="77777777" w:rsidR="00F81D1B" w:rsidRPr="00E27C4D" w:rsidRDefault="00F81D1B" w:rsidP="0085754D">
            <w:r w:rsidRPr="00E27C4D">
              <w:t>z, zk</w:t>
            </w:r>
          </w:p>
        </w:tc>
        <w:tc>
          <w:tcPr>
            <w:tcW w:w="709" w:type="dxa"/>
            <w:tcPrChange w:id="786" w:author="Jiří Vojtěšek" w:date="2018-11-18T18:58:00Z">
              <w:tcPr>
                <w:tcW w:w="707" w:type="dxa"/>
                <w:gridSpan w:val="2"/>
              </w:tcPr>
            </w:tcPrChange>
          </w:tcPr>
          <w:p w14:paraId="69FB730E" w14:textId="77777777" w:rsidR="00F81D1B" w:rsidRPr="00E27C4D" w:rsidRDefault="00F81D1B" w:rsidP="0085754D">
            <w:r w:rsidRPr="00E27C4D">
              <w:t>4</w:t>
            </w:r>
          </w:p>
        </w:tc>
        <w:tc>
          <w:tcPr>
            <w:tcW w:w="4250" w:type="dxa"/>
            <w:tcPrChange w:id="787" w:author="Jiří Vojtěšek" w:date="2018-11-18T18:58:00Z">
              <w:tcPr>
                <w:tcW w:w="4252" w:type="dxa"/>
                <w:gridSpan w:val="3"/>
              </w:tcPr>
            </w:tcPrChange>
          </w:tcPr>
          <w:p w14:paraId="6E79DE90" w14:textId="77777777" w:rsidR="00F81D1B" w:rsidRPr="00E27C4D" w:rsidRDefault="00F81D1B" w:rsidP="0085754D">
            <w:r w:rsidRPr="00E05EA5">
              <w:rPr>
                <w:b/>
              </w:rPr>
              <w:t>doc. Ing. Hromada, Ph.D.</w:t>
            </w:r>
            <w:r w:rsidRPr="00E27C4D">
              <w:t xml:space="preserve"> (100</w:t>
            </w:r>
            <w:r>
              <w:t xml:space="preserve"> % k)</w:t>
            </w:r>
          </w:p>
        </w:tc>
        <w:tc>
          <w:tcPr>
            <w:tcW w:w="567" w:type="dxa"/>
            <w:tcPrChange w:id="788" w:author="Jiří Vojtěšek" w:date="2018-11-18T18:58:00Z">
              <w:tcPr>
                <w:tcW w:w="567" w:type="dxa"/>
                <w:gridSpan w:val="2"/>
              </w:tcPr>
            </w:tcPrChange>
          </w:tcPr>
          <w:p w14:paraId="545C2B87" w14:textId="77777777" w:rsidR="00F81D1B" w:rsidRPr="00E27C4D" w:rsidRDefault="00F81D1B" w:rsidP="0085754D">
            <w:r w:rsidRPr="00E27C4D">
              <w:t>2/LS</w:t>
            </w:r>
          </w:p>
        </w:tc>
        <w:tc>
          <w:tcPr>
            <w:tcW w:w="851" w:type="dxa"/>
            <w:tcPrChange w:id="789" w:author="Jiří Vojtěšek" w:date="2018-11-18T18:58:00Z">
              <w:tcPr>
                <w:tcW w:w="851" w:type="dxa"/>
                <w:gridSpan w:val="2"/>
              </w:tcPr>
            </w:tcPrChange>
          </w:tcPr>
          <w:p w14:paraId="6EFEC590" w14:textId="77777777" w:rsidR="00F81D1B" w:rsidRPr="00E27C4D" w:rsidRDefault="00F81D1B" w:rsidP="0085754D">
            <w:r w:rsidRPr="00E27C4D">
              <w:t>PZ</w:t>
            </w:r>
          </w:p>
        </w:tc>
      </w:tr>
      <w:tr w:rsidR="00F81D1B" w:rsidRPr="00E27C4D" w14:paraId="36403425" w14:textId="77777777" w:rsidTr="002D2789">
        <w:trPr>
          <w:trPrChange w:id="790" w:author="Jiří Vojtěšek" w:date="2018-11-18T18:58:00Z">
            <w:trPr>
              <w:gridBefore w:val="2"/>
            </w:trPr>
          </w:trPrChange>
        </w:trPr>
        <w:tc>
          <w:tcPr>
            <w:tcW w:w="2409" w:type="dxa"/>
            <w:tcPrChange w:id="791" w:author="Jiří Vojtěšek" w:date="2018-11-18T18:58:00Z">
              <w:tcPr>
                <w:tcW w:w="2375" w:type="dxa"/>
                <w:gridSpan w:val="3"/>
              </w:tcPr>
            </w:tcPrChange>
          </w:tcPr>
          <w:p w14:paraId="4F2541AA" w14:textId="77777777" w:rsidR="00F81D1B" w:rsidRPr="00E27C4D" w:rsidRDefault="00F81D1B" w:rsidP="0085754D">
            <w:r w:rsidRPr="00E27C4D">
              <w:t>Základy podnikatelství</w:t>
            </w:r>
          </w:p>
        </w:tc>
        <w:tc>
          <w:tcPr>
            <w:tcW w:w="922" w:type="dxa"/>
            <w:gridSpan w:val="2"/>
            <w:tcPrChange w:id="792" w:author="Jiří Vojtěšek" w:date="2018-11-18T18:58:00Z">
              <w:tcPr>
                <w:tcW w:w="919" w:type="dxa"/>
                <w:gridSpan w:val="4"/>
              </w:tcPr>
            </w:tcPrChange>
          </w:tcPr>
          <w:p w14:paraId="6354FE9B" w14:textId="77777777" w:rsidR="00F81D1B" w:rsidRPr="00E27C4D" w:rsidRDefault="00F81D1B" w:rsidP="0085754D">
            <w:r w:rsidRPr="00E27C4D">
              <w:t>12k</w:t>
            </w:r>
          </w:p>
        </w:tc>
        <w:tc>
          <w:tcPr>
            <w:tcW w:w="852" w:type="dxa"/>
            <w:tcPrChange w:id="793" w:author="Jiří Vojtěšek" w:date="2018-11-18T18:58:00Z">
              <w:tcPr>
                <w:tcW w:w="852" w:type="dxa"/>
                <w:gridSpan w:val="4"/>
              </w:tcPr>
            </w:tcPrChange>
          </w:tcPr>
          <w:p w14:paraId="4EB87712" w14:textId="77777777" w:rsidR="00F81D1B" w:rsidRPr="00E27C4D" w:rsidRDefault="00F81D1B" w:rsidP="0085754D">
            <w:r w:rsidRPr="00E27C4D">
              <w:t>kl</w:t>
            </w:r>
            <w:r>
              <w:t>z</w:t>
            </w:r>
          </w:p>
        </w:tc>
        <w:tc>
          <w:tcPr>
            <w:tcW w:w="709" w:type="dxa"/>
            <w:tcPrChange w:id="794" w:author="Jiří Vojtěšek" w:date="2018-11-18T18:58:00Z">
              <w:tcPr>
                <w:tcW w:w="707" w:type="dxa"/>
                <w:gridSpan w:val="2"/>
              </w:tcPr>
            </w:tcPrChange>
          </w:tcPr>
          <w:p w14:paraId="15BCC38F" w14:textId="77777777" w:rsidR="00F81D1B" w:rsidRPr="00E27C4D" w:rsidRDefault="00F81D1B" w:rsidP="0085754D">
            <w:r w:rsidRPr="00E27C4D">
              <w:t>2</w:t>
            </w:r>
          </w:p>
        </w:tc>
        <w:tc>
          <w:tcPr>
            <w:tcW w:w="4250" w:type="dxa"/>
            <w:tcPrChange w:id="795" w:author="Jiří Vojtěšek" w:date="2018-11-18T18:58:00Z">
              <w:tcPr>
                <w:tcW w:w="4252" w:type="dxa"/>
                <w:gridSpan w:val="3"/>
              </w:tcPr>
            </w:tcPrChange>
          </w:tcPr>
          <w:p w14:paraId="05A70C82" w14:textId="77777777" w:rsidR="00F81D1B" w:rsidRPr="00E27C4D" w:rsidRDefault="00F81D1B" w:rsidP="0085754D">
            <w:r w:rsidRPr="00E27C4D">
              <w:t>Ing. Petr Novák, Ph.D. (</w:t>
            </w:r>
            <w:r>
              <w:t>100 % k</w:t>
            </w:r>
            <w:r w:rsidRPr="00E27C4D">
              <w:t>)</w:t>
            </w:r>
          </w:p>
        </w:tc>
        <w:tc>
          <w:tcPr>
            <w:tcW w:w="567" w:type="dxa"/>
            <w:tcPrChange w:id="796" w:author="Jiří Vojtěšek" w:date="2018-11-18T18:58:00Z">
              <w:tcPr>
                <w:tcW w:w="567" w:type="dxa"/>
                <w:gridSpan w:val="2"/>
              </w:tcPr>
            </w:tcPrChange>
          </w:tcPr>
          <w:p w14:paraId="74979C9B" w14:textId="77777777" w:rsidR="00F81D1B" w:rsidRPr="00E27C4D" w:rsidRDefault="00F81D1B" w:rsidP="0085754D">
            <w:r w:rsidRPr="00E27C4D">
              <w:t>2/LS</w:t>
            </w:r>
          </w:p>
        </w:tc>
        <w:tc>
          <w:tcPr>
            <w:tcW w:w="851" w:type="dxa"/>
            <w:tcPrChange w:id="797" w:author="Jiří Vojtěšek" w:date="2018-11-18T18:58:00Z">
              <w:tcPr>
                <w:tcW w:w="851" w:type="dxa"/>
                <w:gridSpan w:val="2"/>
              </w:tcPr>
            </w:tcPrChange>
          </w:tcPr>
          <w:p w14:paraId="775FEE27" w14:textId="352BB9B8" w:rsidR="00F81D1B" w:rsidRPr="00E27C4D" w:rsidRDefault="00822F6E" w:rsidP="0085754D">
            <w:ins w:id="798" w:author="Milan Navrátil" w:date="2018-11-15T13:00:00Z">
              <w:r w:rsidRPr="00300A0A">
                <w:t>-</w:t>
              </w:r>
            </w:ins>
            <w:del w:id="799" w:author="Milan Navrátil" w:date="2018-11-13T12:38:00Z">
              <w:r w:rsidR="00F81D1B" w:rsidRPr="00E27C4D" w:rsidDel="005B49A0">
                <w:delText>-</w:delText>
              </w:r>
            </w:del>
          </w:p>
        </w:tc>
      </w:tr>
      <w:tr w:rsidR="00F81D1B" w:rsidRPr="00E27C4D" w14:paraId="11518D3A" w14:textId="77777777" w:rsidTr="002D2789">
        <w:trPr>
          <w:trPrChange w:id="800" w:author="Jiří Vojtěšek" w:date="2018-11-18T18:58:00Z">
            <w:trPr>
              <w:gridBefore w:val="2"/>
            </w:trPr>
          </w:trPrChange>
        </w:trPr>
        <w:tc>
          <w:tcPr>
            <w:tcW w:w="2409" w:type="dxa"/>
            <w:tcPrChange w:id="801" w:author="Jiří Vojtěšek" w:date="2018-11-18T18:58:00Z">
              <w:tcPr>
                <w:tcW w:w="2375" w:type="dxa"/>
                <w:gridSpan w:val="3"/>
              </w:tcPr>
            </w:tcPrChange>
          </w:tcPr>
          <w:p w14:paraId="581D5185" w14:textId="77777777" w:rsidR="00F81D1B" w:rsidRPr="00E27C4D" w:rsidRDefault="00F81D1B" w:rsidP="0085754D">
            <w:r w:rsidRPr="00E27C4D">
              <w:t>Základy první pomoci</w:t>
            </w:r>
          </w:p>
        </w:tc>
        <w:tc>
          <w:tcPr>
            <w:tcW w:w="922" w:type="dxa"/>
            <w:gridSpan w:val="2"/>
            <w:tcPrChange w:id="802" w:author="Jiří Vojtěšek" w:date="2018-11-18T18:58:00Z">
              <w:tcPr>
                <w:tcW w:w="919" w:type="dxa"/>
                <w:gridSpan w:val="4"/>
              </w:tcPr>
            </w:tcPrChange>
          </w:tcPr>
          <w:p w14:paraId="77CD5299" w14:textId="77777777" w:rsidR="00F81D1B" w:rsidRPr="00E27C4D" w:rsidRDefault="00F81D1B" w:rsidP="0085754D">
            <w:r w:rsidRPr="00E27C4D">
              <w:t>7k</w:t>
            </w:r>
          </w:p>
        </w:tc>
        <w:tc>
          <w:tcPr>
            <w:tcW w:w="852" w:type="dxa"/>
            <w:tcPrChange w:id="803" w:author="Jiří Vojtěšek" w:date="2018-11-18T18:58:00Z">
              <w:tcPr>
                <w:tcW w:w="852" w:type="dxa"/>
                <w:gridSpan w:val="4"/>
              </w:tcPr>
            </w:tcPrChange>
          </w:tcPr>
          <w:p w14:paraId="1AE6BE61" w14:textId="77777777" w:rsidR="00F81D1B" w:rsidRPr="00E27C4D" w:rsidRDefault="00F81D1B" w:rsidP="0085754D">
            <w:r w:rsidRPr="00E27C4D">
              <w:t>z</w:t>
            </w:r>
          </w:p>
        </w:tc>
        <w:tc>
          <w:tcPr>
            <w:tcW w:w="709" w:type="dxa"/>
            <w:tcPrChange w:id="804" w:author="Jiří Vojtěšek" w:date="2018-11-18T18:58:00Z">
              <w:tcPr>
                <w:tcW w:w="707" w:type="dxa"/>
                <w:gridSpan w:val="2"/>
              </w:tcPr>
            </w:tcPrChange>
          </w:tcPr>
          <w:p w14:paraId="21226063" w14:textId="77777777" w:rsidR="00F81D1B" w:rsidRPr="00E27C4D" w:rsidRDefault="00F81D1B" w:rsidP="0085754D">
            <w:r w:rsidRPr="00E27C4D">
              <w:t>1</w:t>
            </w:r>
          </w:p>
        </w:tc>
        <w:tc>
          <w:tcPr>
            <w:tcW w:w="4250" w:type="dxa"/>
            <w:tcPrChange w:id="805" w:author="Jiří Vojtěšek" w:date="2018-11-18T18:58:00Z">
              <w:tcPr>
                <w:tcW w:w="4252" w:type="dxa"/>
                <w:gridSpan w:val="3"/>
              </w:tcPr>
            </w:tcPrChange>
          </w:tcPr>
          <w:p w14:paraId="3ED884F1" w14:textId="77777777" w:rsidR="00F81D1B" w:rsidRPr="00E27C4D" w:rsidRDefault="00F81D1B" w:rsidP="0085754D">
            <w:r>
              <w:t>MUDr. Burget</w:t>
            </w:r>
            <w:r w:rsidRPr="00E27C4D">
              <w:t xml:space="preserve"> (</w:t>
            </w:r>
            <w:r>
              <w:t>100 % k</w:t>
            </w:r>
            <w:r w:rsidRPr="00E27C4D">
              <w:t>)</w:t>
            </w:r>
          </w:p>
        </w:tc>
        <w:tc>
          <w:tcPr>
            <w:tcW w:w="567" w:type="dxa"/>
            <w:tcPrChange w:id="806" w:author="Jiří Vojtěšek" w:date="2018-11-18T18:58:00Z">
              <w:tcPr>
                <w:tcW w:w="567" w:type="dxa"/>
                <w:gridSpan w:val="2"/>
              </w:tcPr>
            </w:tcPrChange>
          </w:tcPr>
          <w:p w14:paraId="1370D643" w14:textId="77777777" w:rsidR="00F81D1B" w:rsidRPr="00E27C4D" w:rsidRDefault="00F81D1B" w:rsidP="0085754D">
            <w:r w:rsidRPr="00E27C4D">
              <w:t>2/LS</w:t>
            </w:r>
          </w:p>
        </w:tc>
        <w:tc>
          <w:tcPr>
            <w:tcW w:w="851" w:type="dxa"/>
            <w:tcPrChange w:id="807" w:author="Jiří Vojtěšek" w:date="2018-11-18T18:58:00Z">
              <w:tcPr>
                <w:tcW w:w="851" w:type="dxa"/>
                <w:gridSpan w:val="2"/>
              </w:tcPr>
            </w:tcPrChange>
          </w:tcPr>
          <w:p w14:paraId="6AD89178" w14:textId="20BCB62C" w:rsidR="00F81D1B" w:rsidRPr="00E27C4D" w:rsidRDefault="00822F6E" w:rsidP="0085754D">
            <w:ins w:id="808" w:author="Milan Navrátil" w:date="2018-11-15T13:00:00Z">
              <w:r w:rsidRPr="00300A0A">
                <w:t>-</w:t>
              </w:r>
            </w:ins>
            <w:del w:id="809" w:author="Milan Navrátil" w:date="2018-11-13T12:38:00Z">
              <w:r w:rsidR="00F81D1B" w:rsidRPr="00E27C4D" w:rsidDel="005B49A0">
                <w:delText>-</w:delText>
              </w:r>
            </w:del>
          </w:p>
        </w:tc>
      </w:tr>
      <w:tr w:rsidR="00F81D1B" w:rsidRPr="00E27C4D" w14:paraId="190E5F16" w14:textId="77777777" w:rsidTr="002D2789">
        <w:trPr>
          <w:trPrChange w:id="810" w:author="Jiří Vojtěšek" w:date="2018-11-18T18:58:00Z">
            <w:trPr>
              <w:gridBefore w:val="2"/>
            </w:trPr>
          </w:trPrChange>
        </w:trPr>
        <w:tc>
          <w:tcPr>
            <w:tcW w:w="2409" w:type="dxa"/>
            <w:tcPrChange w:id="811" w:author="Jiří Vojtěšek" w:date="2018-11-18T18:58:00Z">
              <w:tcPr>
                <w:tcW w:w="2375" w:type="dxa"/>
                <w:gridSpan w:val="3"/>
              </w:tcPr>
            </w:tcPrChange>
          </w:tcPr>
          <w:p w14:paraId="00A39B74" w14:textId="77777777" w:rsidR="00F81D1B" w:rsidRPr="00E27C4D" w:rsidRDefault="00F81D1B" w:rsidP="0085754D">
            <w:r w:rsidRPr="00E27C4D">
              <w:t>Diplomová práce</w:t>
            </w:r>
          </w:p>
        </w:tc>
        <w:tc>
          <w:tcPr>
            <w:tcW w:w="922" w:type="dxa"/>
            <w:gridSpan w:val="2"/>
            <w:tcPrChange w:id="812" w:author="Jiří Vojtěšek" w:date="2018-11-18T18:58:00Z">
              <w:tcPr>
                <w:tcW w:w="919" w:type="dxa"/>
                <w:gridSpan w:val="4"/>
              </w:tcPr>
            </w:tcPrChange>
          </w:tcPr>
          <w:p w14:paraId="1F8F5928" w14:textId="77777777" w:rsidR="00F81D1B" w:rsidRPr="00E27C4D" w:rsidRDefault="00F81D1B" w:rsidP="0085754D">
            <w:r w:rsidRPr="00E27C4D">
              <w:t>75k</w:t>
            </w:r>
          </w:p>
        </w:tc>
        <w:tc>
          <w:tcPr>
            <w:tcW w:w="852" w:type="dxa"/>
            <w:tcPrChange w:id="813" w:author="Jiří Vojtěšek" w:date="2018-11-18T18:58:00Z">
              <w:tcPr>
                <w:tcW w:w="852" w:type="dxa"/>
                <w:gridSpan w:val="4"/>
              </w:tcPr>
            </w:tcPrChange>
          </w:tcPr>
          <w:p w14:paraId="595C06DB" w14:textId="77777777" w:rsidR="00F81D1B" w:rsidRPr="00E27C4D" w:rsidRDefault="00F81D1B" w:rsidP="0085754D">
            <w:r w:rsidRPr="00E27C4D">
              <w:t>z</w:t>
            </w:r>
          </w:p>
        </w:tc>
        <w:tc>
          <w:tcPr>
            <w:tcW w:w="709" w:type="dxa"/>
            <w:tcPrChange w:id="814" w:author="Jiří Vojtěšek" w:date="2018-11-18T18:58:00Z">
              <w:tcPr>
                <w:tcW w:w="707" w:type="dxa"/>
                <w:gridSpan w:val="2"/>
              </w:tcPr>
            </w:tcPrChange>
          </w:tcPr>
          <w:p w14:paraId="3A7FF529" w14:textId="77777777" w:rsidR="00F81D1B" w:rsidRPr="00E27C4D" w:rsidRDefault="00F81D1B" w:rsidP="0085754D">
            <w:r w:rsidRPr="00E27C4D">
              <w:t>25</w:t>
            </w:r>
          </w:p>
        </w:tc>
        <w:tc>
          <w:tcPr>
            <w:tcW w:w="4250" w:type="dxa"/>
            <w:tcPrChange w:id="815" w:author="Jiří Vojtěšek" w:date="2018-11-18T18:58:00Z">
              <w:tcPr>
                <w:tcW w:w="4252" w:type="dxa"/>
                <w:gridSpan w:val="3"/>
              </w:tcPr>
            </w:tcPrChange>
          </w:tcPr>
          <w:p w14:paraId="59ECEFC6" w14:textId="77777777" w:rsidR="00F81D1B" w:rsidRPr="00E27C4D" w:rsidRDefault="00F81D1B" w:rsidP="0085754D">
            <w:r w:rsidRPr="00E27C4D">
              <w:t>doc. RNDr. Vojtěch Křesálek, CSc.</w:t>
            </w:r>
            <w:r>
              <w:t xml:space="preserve"> </w:t>
            </w:r>
            <w:r w:rsidRPr="00E27C4D">
              <w:t>(100</w:t>
            </w:r>
            <w:r>
              <w:t xml:space="preserve"> </w:t>
            </w:r>
            <w:r w:rsidRPr="00E27C4D">
              <w:t>%</w:t>
            </w:r>
            <w:r>
              <w:t xml:space="preserve"> k</w:t>
            </w:r>
            <w:r w:rsidRPr="00E27C4D">
              <w:t>)</w:t>
            </w:r>
          </w:p>
        </w:tc>
        <w:tc>
          <w:tcPr>
            <w:tcW w:w="567" w:type="dxa"/>
            <w:tcPrChange w:id="816" w:author="Jiří Vojtěšek" w:date="2018-11-18T18:58:00Z">
              <w:tcPr>
                <w:tcW w:w="567" w:type="dxa"/>
                <w:gridSpan w:val="2"/>
              </w:tcPr>
            </w:tcPrChange>
          </w:tcPr>
          <w:p w14:paraId="71B75C83" w14:textId="77777777" w:rsidR="00F81D1B" w:rsidRPr="00E27C4D" w:rsidRDefault="00F81D1B" w:rsidP="0085754D">
            <w:r w:rsidRPr="00E27C4D">
              <w:t>2/LS</w:t>
            </w:r>
          </w:p>
        </w:tc>
        <w:tc>
          <w:tcPr>
            <w:tcW w:w="851" w:type="dxa"/>
            <w:tcPrChange w:id="817" w:author="Jiří Vojtěšek" w:date="2018-11-18T18:58:00Z">
              <w:tcPr>
                <w:tcW w:w="851" w:type="dxa"/>
                <w:gridSpan w:val="2"/>
              </w:tcPr>
            </w:tcPrChange>
          </w:tcPr>
          <w:p w14:paraId="226508C6" w14:textId="37F0C75C" w:rsidR="00F81D1B" w:rsidRPr="00E27C4D" w:rsidRDefault="00822F6E" w:rsidP="0085754D">
            <w:ins w:id="818" w:author="Milan Navrátil" w:date="2018-11-15T13:00:00Z">
              <w:r w:rsidRPr="00300A0A">
                <w:t>-</w:t>
              </w:r>
            </w:ins>
            <w:del w:id="819" w:author="Milan Navrátil" w:date="2018-11-13T12:38:00Z">
              <w:r w:rsidR="00F81D1B" w:rsidRPr="00E27C4D" w:rsidDel="005B49A0">
                <w:delText>-</w:delText>
              </w:r>
            </w:del>
          </w:p>
        </w:tc>
      </w:tr>
      <w:tr w:rsidR="0048569D" w14:paraId="1FEBB405" w14:textId="77777777" w:rsidTr="0048569D">
        <w:trPr>
          <w:ins w:id="820" w:author="Milan Navrátil" w:date="2018-10-30T13:09:00Z"/>
          <w:trPrChange w:id="821" w:author="Milan Navrátil" w:date="2018-10-30T13:09:00Z">
            <w:trPr>
              <w:gridBefore w:val="3"/>
              <w:wBefore w:w="33" w:type="dxa"/>
            </w:trPr>
          </w:trPrChange>
        </w:trPr>
        <w:tc>
          <w:tcPr>
            <w:tcW w:w="10560" w:type="dxa"/>
            <w:gridSpan w:val="8"/>
            <w:shd w:val="clear" w:color="auto" w:fill="F7CAAC"/>
            <w:tcPrChange w:id="822" w:author="Milan Navrátil" w:date="2018-10-30T13:09:00Z">
              <w:tcPr>
                <w:tcW w:w="10490" w:type="dxa"/>
                <w:gridSpan w:val="19"/>
                <w:shd w:val="clear" w:color="auto" w:fill="F7CAAC"/>
              </w:tcPr>
            </w:tcPrChange>
          </w:tcPr>
          <w:p w14:paraId="40BCA3FB" w14:textId="5F5728D7" w:rsidR="0048569D" w:rsidRDefault="0048569D" w:rsidP="004B5E18">
            <w:pPr>
              <w:jc w:val="center"/>
              <w:rPr>
                <w:ins w:id="823" w:author="Milan Navrátil" w:date="2018-10-30T13:09:00Z"/>
                <w:b/>
                <w:sz w:val="22"/>
              </w:rPr>
            </w:pPr>
            <w:ins w:id="824" w:author="Milan Navrátil" w:date="2018-10-30T13:09:00Z">
              <w:r>
                <w:rPr>
                  <w:b/>
                  <w:sz w:val="22"/>
                </w:rPr>
                <w:t>Povinně volitelné předměty</w:t>
              </w:r>
              <w:del w:id="825" w:author="Jiří Vojtěšek" w:date="2018-11-26T12:16:00Z">
                <w:r w:rsidDel="004B5E18">
                  <w:rPr>
                    <w:b/>
                    <w:sz w:val="22"/>
                  </w:rPr>
                  <w:delText xml:space="preserve"> - skupina 1</w:delText>
                </w:r>
              </w:del>
            </w:ins>
          </w:p>
        </w:tc>
      </w:tr>
      <w:tr w:rsidR="0048569D" w14:paraId="3338F5F9" w14:textId="77777777" w:rsidTr="002D2789">
        <w:tblPrEx>
          <w:tblPrExChange w:id="826" w:author="Jiří Vojtěšek" w:date="2018-11-18T18:58:00Z">
            <w:tblPrEx>
              <w:tblW w:w="10560" w:type="dxa"/>
              <w:tblInd w:w="-75" w:type="dxa"/>
            </w:tblPrEx>
          </w:tblPrExChange>
        </w:tblPrEx>
        <w:trPr>
          <w:ins w:id="827" w:author="Milan Navrátil" w:date="2018-10-30T13:09:00Z"/>
          <w:trPrChange w:id="828" w:author="Jiří Vojtěšek" w:date="2018-11-18T18:58:00Z">
            <w:trPr>
              <w:gridBefore w:val="1"/>
            </w:trPr>
          </w:trPrChange>
        </w:trPr>
        <w:tc>
          <w:tcPr>
            <w:tcW w:w="2409" w:type="dxa"/>
            <w:tcPrChange w:id="829" w:author="Jiří Vojtěšek" w:date="2018-11-18T18:58:00Z">
              <w:tcPr>
                <w:tcW w:w="2480" w:type="dxa"/>
                <w:gridSpan w:val="5"/>
              </w:tcPr>
            </w:tcPrChange>
          </w:tcPr>
          <w:p w14:paraId="3065E382" w14:textId="7E0F2090" w:rsidR="0048569D" w:rsidRDefault="00197F45" w:rsidP="004819EB">
            <w:pPr>
              <w:rPr>
                <w:ins w:id="830" w:author="Milan Navrátil" w:date="2018-10-30T13:09:00Z"/>
              </w:rPr>
            </w:pPr>
            <w:ins w:id="831" w:author="Milan Navrátil" w:date="2018-10-31T19:47:00Z">
              <w:r>
                <w:t>nejsou</w:t>
              </w:r>
            </w:ins>
          </w:p>
        </w:tc>
        <w:tc>
          <w:tcPr>
            <w:tcW w:w="922" w:type="dxa"/>
            <w:gridSpan w:val="2"/>
            <w:tcPrChange w:id="832" w:author="Jiří Vojtěšek" w:date="2018-11-18T18:58:00Z">
              <w:tcPr>
                <w:tcW w:w="992" w:type="dxa"/>
                <w:gridSpan w:val="4"/>
              </w:tcPr>
            </w:tcPrChange>
          </w:tcPr>
          <w:p w14:paraId="4FD5B4D6" w14:textId="77777777" w:rsidR="0048569D" w:rsidRDefault="0048569D" w:rsidP="004819EB">
            <w:pPr>
              <w:rPr>
                <w:ins w:id="833" w:author="Milan Navrátil" w:date="2018-10-30T13:09:00Z"/>
              </w:rPr>
            </w:pPr>
          </w:p>
        </w:tc>
        <w:tc>
          <w:tcPr>
            <w:tcW w:w="852" w:type="dxa"/>
            <w:tcPrChange w:id="834" w:author="Jiří Vojtěšek" w:date="2018-11-18T18:58:00Z">
              <w:tcPr>
                <w:tcW w:w="709" w:type="dxa"/>
                <w:gridSpan w:val="2"/>
              </w:tcPr>
            </w:tcPrChange>
          </w:tcPr>
          <w:p w14:paraId="548761F0" w14:textId="77777777" w:rsidR="0048569D" w:rsidRDefault="0048569D" w:rsidP="004819EB">
            <w:pPr>
              <w:rPr>
                <w:ins w:id="835" w:author="Milan Navrátil" w:date="2018-10-30T13:09:00Z"/>
              </w:rPr>
            </w:pPr>
          </w:p>
        </w:tc>
        <w:tc>
          <w:tcPr>
            <w:tcW w:w="709" w:type="dxa"/>
            <w:tcPrChange w:id="836" w:author="Jiří Vojtěšek" w:date="2018-11-18T18:58:00Z">
              <w:tcPr>
                <w:tcW w:w="709" w:type="dxa"/>
                <w:gridSpan w:val="4"/>
              </w:tcPr>
            </w:tcPrChange>
          </w:tcPr>
          <w:p w14:paraId="68C5191D" w14:textId="77777777" w:rsidR="0048569D" w:rsidRDefault="0048569D" w:rsidP="004819EB">
            <w:pPr>
              <w:rPr>
                <w:ins w:id="837" w:author="Milan Navrátil" w:date="2018-10-30T13:09:00Z"/>
              </w:rPr>
            </w:pPr>
          </w:p>
        </w:tc>
        <w:tc>
          <w:tcPr>
            <w:tcW w:w="4250" w:type="dxa"/>
            <w:tcPrChange w:id="838" w:author="Jiří Vojtěšek" w:date="2018-11-18T18:58:00Z">
              <w:tcPr>
                <w:tcW w:w="4252" w:type="dxa"/>
                <w:gridSpan w:val="2"/>
              </w:tcPr>
            </w:tcPrChange>
          </w:tcPr>
          <w:p w14:paraId="6C616112" w14:textId="77777777" w:rsidR="0048569D" w:rsidRDefault="0048569D" w:rsidP="004819EB">
            <w:pPr>
              <w:rPr>
                <w:ins w:id="839" w:author="Milan Navrátil" w:date="2018-10-30T13:09:00Z"/>
              </w:rPr>
            </w:pPr>
          </w:p>
        </w:tc>
        <w:tc>
          <w:tcPr>
            <w:tcW w:w="567" w:type="dxa"/>
            <w:tcPrChange w:id="840" w:author="Jiří Vojtěšek" w:date="2018-11-18T18:58:00Z">
              <w:tcPr>
                <w:tcW w:w="567" w:type="dxa"/>
                <w:gridSpan w:val="2"/>
              </w:tcPr>
            </w:tcPrChange>
          </w:tcPr>
          <w:p w14:paraId="6ED5F32F" w14:textId="77777777" w:rsidR="0048569D" w:rsidRDefault="0048569D" w:rsidP="004819EB">
            <w:pPr>
              <w:rPr>
                <w:ins w:id="841" w:author="Milan Navrátil" w:date="2018-10-30T13:09:00Z"/>
              </w:rPr>
            </w:pPr>
          </w:p>
        </w:tc>
        <w:tc>
          <w:tcPr>
            <w:tcW w:w="851" w:type="dxa"/>
            <w:tcPrChange w:id="842" w:author="Jiří Vojtěšek" w:date="2018-11-18T18:58:00Z">
              <w:tcPr>
                <w:tcW w:w="851" w:type="dxa"/>
                <w:gridSpan w:val="2"/>
              </w:tcPr>
            </w:tcPrChange>
          </w:tcPr>
          <w:p w14:paraId="20DF57D3" w14:textId="77777777" w:rsidR="0048569D" w:rsidRDefault="0048569D" w:rsidP="004819EB">
            <w:pPr>
              <w:rPr>
                <w:ins w:id="843" w:author="Milan Navrátil" w:date="2018-10-30T13:09:00Z"/>
              </w:rPr>
            </w:pPr>
          </w:p>
        </w:tc>
      </w:tr>
      <w:tr w:rsidR="004B5E18" w:rsidRPr="00E27C4D" w14:paraId="31C0823E" w14:textId="77777777" w:rsidTr="00050410">
        <w:trPr>
          <w:ins w:id="844" w:author="Jiří Vojtěšek" w:date="2018-11-26T12:16:00Z"/>
        </w:trPr>
        <w:tc>
          <w:tcPr>
            <w:tcW w:w="10560" w:type="dxa"/>
            <w:gridSpan w:val="8"/>
            <w:shd w:val="clear" w:color="auto" w:fill="F7CAAC"/>
          </w:tcPr>
          <w:p w14:paraId="21CC32AB" w14:textId="12B82C3F" w:rsidR="004B5E18" w:rsidRPr="00E27C4D" w:rsidRDefault="004B5E18" w:rsidP="00050410">
            <w:pPr>
              <w:jc w:val="center"/>
              <w:rPr>
                <w:ins w:id="845" w:author="Jiří Vojtěšek" w:date="2018-11-26T12:16:00Z"/>
                <w:b/>
                <w:sz w:val="22"/>
              </w:rPr>
            </w:pPr>
            <w:ins w:id="846" w:author="Jiří Vojtěšek" w:date="2018-11-26T12:16:00Z">
              <w:r>
                <w:rPr>
                  <w:b/>
                  <w:sz w:val="22"/>
                </w:rPr>
                <w:t>Volitel</w:t>
              </w:r>
              <w:r w:rsidRPr="00E27C4D">
                <w:rPr>
                  <w:b/>
                  <w:sz w:val="22"/>
                </w:rPr>
                <w:t>né předměty</w:t>
              </w:r>
            </w:ins>
          </w:p>
        </w:tc>
      </w:tr>
      <w:tr w:rsidR="004B5E18" w14:paraId="1035F69D" w14:textId="77777777" w:rsidTr="002D2789">
        <w:trPr>
          <w:ins w:id="847" w:author="Jiří Vojtěšek" w:date="2018-11-26T12:16:00Z"/>
        </w:trPr>
        <w:tc>
          <w:tcPr>
            <w:tcW w:w="2409" w:type="dxa"/>
          </w:tcPr>
          <w:p w14:paraId="2332B6AC" w14:textId="02E738F9" w:rsidR="004B5E18" w:rsidRDefault="004B5E18" w:rsidP="004819EB">
            <w:pPr>
              <w:rPr>
                <w:ins w:id="848" w:author="Jiří Vojtěšek" w:date="2018-11-26T12:16:00Z"/>
              </w:rPr>
            </w:pPr>
            <w:ins w:id="849" w:author="Jiří Vojtěšek" w:date="2018-11-26T12:16:00Z">
              <w:r>
                <w:t>nejsou</w:t>
              </w:r>
            </w:ins>
          </w:p>
        </w:tc>
        <w:tc>
          <w:tcPr>
            <w:tcW w:w="922" w:type="dxa"/>
            <w:gridSpan w:val="2"/>
          </w:tcPr>
          <w:p w14:paraId="6B96A778" w14:textId="77777777" w:rsidR="004B5E18" w:rsidRDefault="004B5E18" w:rsidP="004819EB">
            <w:pPr>
              <w:rPr>
                <w:ins w:id="850" w:author="Jiří Vojtěšek" w:date="2018-11-26T12:16:00Z"/>
              </w:rPr>
            </w:pPr>
          </w:p>
        </w:tc>
        <w:tc>
          <w:tcPr>
            <w:tcW w:w="852" w:type="dxa"/>
          </w:tcPr>
          <w:p w14:paraId="0DA38F46" w14:textId="77777777" w:rsidR="004B5E18" w:rsidRDefault="004B5E18" w:rsidP="004819EB">
            <w:pPr>
              <w:rPr>
                <w:ins w:id="851" w:author="Jiří Vojtěšek" w:date="2018-11-26T12:16:00Z"/>
              </w:rPr>
            </w:pPr>
          </w:p>
        </w:tc>
        <w:tc>
          <w:tcPr>
            <w:tcW w:w="709" w:type="dxa"/>
          </w:tcPr>
          <w:p w14:paraId="56BC1A77" w14:textId="77777777" w:rsidR="004B5E18" w:rsidRDefault="004B5E18" w:rsidP="004819EB">
            <w:pPr>
              <w:rPr>
                <w:ins w:id="852" w:author="Jiří Vojtěšek" w:date="2018-11-26T12:16:00Z"/>
              </w:rPr>
            </w:pPr>
          </w:p>
        </w:tc>
        <w:tc>
          <w:tcPr>
            <w:tcW w:w="4250" w:type="dxa"/>
          </w:tcPr>
          <w:p w14:paraId="09501D40" w14:textId="77777777" w:rsidR="004B5E18" w:rsidRDefault="004B5E18" w:rsidP="004819EB">
            <w:pPr>
              <w:rPr>
                <w:ins w:id="853" w:author="Jiří Vojtěšek" w:date="2018-11-26T12:16:00Z"/>
              </w:rPr>
            </w:pPr>
          </w:p>
        </w:tc>
        <w:tc>
          <w:tcPr>
            <w:tcW w:w="567" w:type="dxa"/>
          </w:tcPr>
          <w:p w14:paraId="617EE7CE" w14:textId="77777777" w:rsidR="004B5E18" w:rsidRDefault="004B5E18" w:rsidP="004819EB">
            <w:pPr>
              <w:rPr>
                <w:ins w:id="854" w:author="Jiří Vojtěšek" w:date="2018-11-26T12:16:00Z"/>
              </w:rPr>
            </w:pPr>
          </w:p>
        </w:tc>
        <w:tc>
          <w:tcPr>
            <w:tcW w:w="851" w:type="dxa"/>
          </w:tcPr>
          <w:p w14:paraId="5C8FB595" w14:textId="77777777" w:rsidR="004B5E18" w:rsidRDefault="004B5E18" w:rsidP="004819EB">
            <w:pPr>
              <w:rPr>
                <w:ins w:id="855" w:author="Jiří Vojtěšek" w:date="2018-11-26T12:16:00Z"/>
              </w:rPr>
            </w:pPr>
          </w:p>
        </w:tc>
      </w:tr>
    </w:tbl>
    <w:p w14:paraId="57628996" w14:textId="75674977" w:rsidR="00F81D1B" w:rsidRDefault="00F81D1B">
      <w:del w:id="856" w:author="Milan Navrátil" w:date="2018-10-30T13:10:00Z">
        <w:r w:rsidDel="004819EB">
          <w:br w:type="page"/>
        </w:r>
      </w:del>
    </w:p>
    <w:tbl>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857" w:author="Milan Navrátil" w:date="2018-10-31T19:47:00Z">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10351"/>
        <w:gridCol w:w="172"/>
        <w:tblGridChange w:id="858">
          <w:tblGrid>
            <w:gridCol w:w="798"/>
            <w:gridCol w:w="3294"/>
            <w:gridCol w:w="6431"/>
            <w:gridCol w:w="798"/>
          </w:tblGrid>
        </w:tblGridChange>
      </w:tblGrid>
      <w:tr w:rsidR="00F81D1B" w:rsidRPr="00E27C4D" w14:paraId="63414B34" w14:textId="77777777" w:rsidTr="00197F45">
        <w:trPr>
          <w:trPrChange w:id="859" w:author="Milan Navrátil" w:date="2018-10-31T19:47:00Z">
            <w:trPr>
              <w:gridBefore w:val="1"/>
            </w:trPr>
          </w:trPrChange>
        </w:trPr>
        <w:tc>
          <w:tcPr>
            <w:tcW w:w="10351" w:type="dxa"/>
            <w:shd w:val="clear" w:color="auto" w:fill="F7CAAC"/>
            <w:tcPrChange w:id="860" w:author="Milan Navrátil" w:date="2018-10-31T19:47:00Z">
              <w:tcPr>
                <w:tcW w:w="3294" w:type="dxa"/>
                <w:shd w:val="clear" w:color="auto" w:fill="F7CAAC"/>
              </w:tcPr>
            </w:tcPrChange>
          </w:tcPr>
          <w:p w14:paraId="7A451AFA" w14:textId="77777777" w:rsidR="00F81D1B" w:rsidRPr="00E27C4D" w:rsidRDefault="00F81D1B" w:rsidP="0085754D">
            <w:pPr>
              <w:rPr>
                <w:b/>
              </w:rPr>
            </w:pPr>
            <w:r w:rsidRPr="00E27C4D">
              <w:rPr>
                <w:b/>
              </w:rPr>
              <w:t xml:space="preserve"> Součásti SZZ a jejich obsah</w:t>
            </w:r>
          </w:p>
        </w:tc>
        <w:tc>
          <w:tcPr>
            <w:tcW w:w="172" w:type="dxa"/>
            <w:tcBorders>
              <w:bottom w:val="nil"/>
            </w:tcBorders>
            <w:tcPrChange w:id="861" w:author="Milan Navrátil" w:date="2018-10-31T19:47:00Z">
              <w:tcPr>
                <w:tcW w:w="7229" w:type="dxa"/>
                <w:gridSpan w:val="2"/>
                <w:tcBorders>
                  <w:bottom w:val="nil"/>
                </w:tcBorders>
              </w:tcPr>
            </w:tcPrChange>
          </w:tcPr>
          <w:p w14:paraId="4828E0B5" w14:textId="77777777" w:rsidR="00F81D1B" w:rsidRPr="00E27C4D" w:rsidRDefault="00F81D1B" w:rsidP="0085754D"/>
        </w:tc>
      </w:tr>
      <w:tr w:rsidR="00695D26" w:rsidRPr="00E27C4D" w14:paraId="006166C6" w14:textId="77777777" w:rsidTr="0085754D">
        <w:trPr>
          <w:trHeight w:val="5886"/>
        </w:trPr>
        <w:tc>
          <w:tcPr>
            <w:tcW w:w="10523" w:type="dxa"/>
            <w:gridSpan w:val="2"/>
            <w:tcBorders>
              <w:top w:val="nil"/>
            </w:tcBorders>
          </w:tcPr>
          <w:p w14:paraId="29D1D99B" w14:textId="77777777" w:rsidR="00EA306E" w:rsidRDefault="00EA306E" w:rsidP="00EA306E">
            <w:pPr>
              <w:rPr>
                <w:ins w:id="862" w:author="Milan Navrátil" w:date="2018-11-15T12:23:00Z"/>
                <w:u w:val="single"/>
              </w:rPr>
            </w:pPr>
            <w:ins w:id="863" w:author="Milan Navrátil" w:date="2018-11-15T12:23:00Z">
              <w:r w:rsidRPr="00E05EA5">
                <w:lastRenderedPageBreak/>
                <w:t>SZZ se skládá z obhajoby diplomové práce a ze státní zkoušky, skládající se ze dvou</w:t>
              </w:r>
              <w:r>
                <w:t xml:space="preserve"> povinných</w:t>
              </w:r>
              <w:r w:rsidRPr="00E05EA5">
                <w:t xml:space="preserve"> </w:t>
              </w:r>
              <w:r>
                <w:t>tematických okruhů</w:t>
              </w:r>
              <w:r w:rsidRPr="00E05EA5">
                <w:t xml:space="preserve"> a jednoho povinně volitelného</w:t>
              </w:r>
              <w:r>
                <w:t xml:space="preserve"> tematického okruhu</w:t>
              </w:r>
              <w:r w:rsidRPr="00E05EA5">
                <w:t>.</w:t>
              </w:r>
            </w:ins>
          </w:p>
          <w:p w14:paraId="7295E71F" w14:textId="77777777" w:rsidR="00EA306E" w:rsidRPr="00E27C4D" w:rsidRDefault="00EA306E" w:rsidP="00EA306E">
            <w:pPr>
              <w:rPr>
                <w:ins w:id="864" w:author="Milan Navrátil" w:date="2018-11-15T12:23:00Z"/>
                <w:u w:val="single"/>
              </w:rPr>
            </w:pPr>
          </w:p>
          <w:p w14:paraId="7BD08BF7" w14:textId="77777777" w:rsidR="00EA306E" w:rsidRPr="00E27C4D" w:rsidRDefault="00EA306E" w:rsidP="00EA306E">
            <w:pPr>
              <w:rPr>
                <w:ins w:id="865" w:author="Milan Navrátil" w:date="2018-11-15T12:23:00Z"/>
                <w:u w:val="single"/>
              </w:rPr>
            </w:pPr>
            <w:ins w:id="866" w:author="Milan Navrátil" w:date="2018-11-15T12:23:00Z">
              <w:r w:rsidRPr="00E27C4D">
                <w:rPr>
                  <w:u w:val="single"/>
                </w:rPr>
                <w:t xml:space="preserve">Povinné </w:t>
              </w:r>
              <w:r>
                <w:rPr>
                  <w:u w:val="single"/>
                </w:rPr>
                <w:t>tematické okruhy</w:t>
              </w:r>
            </w:ins>
          </w:p>
          <w:p w14:paraId="0A967EBE" w14:textId="77777777" w:rsidR="00EA306E" w:rsidRPr="00E27C4D" w:rsidRDefault="00EA306E" w:rsidP="00EA306E">
            <w:pPr>
              <w:rPr>
                <w:ins w:id="867" w:author="Milan Navrátil" w:date="2018-11-15T12:23:00Z"/>
                <w:u w:val="single"/>
              </w:rPr>
            </w:pPr>
          </w:p>
          <w:p w14:paraId="4A88E3D0" w14:textId="77777777" w:rsidR="00EA306E" w:rsidRPr="00E27C4D" w:rsidRDefault="00EA306E" w:rsidP="00EA306E">
            <w:pPr>
              <w:rPr>
                <w:ins w:id="868" w:author="Milan Navrátil" w:date="2018-11-15T12:23:00Z"/>
              </w:rPr>
            </w:pPr>
            <w:ins w:id="869" w:author="Milan Navrátil" w:date="2018-11-15T12:23:00Z">
              <w:r w:rsidRPr="00E27C4D">
                <w:rPr>
                  <w:b/>
                </w:rPr>
                <w:t xml:space="preserve">Technické prostředky bezpečnostních systémů </w:t>
              </w:r>
              <w:r w:rsidRPr="00E27C4D">
                <w:t>(Požární ochrana</w:t>
              </w:r>
              <w:r>
                <w:t>, Pokročilé</w:t>
              </w:r>
              <w:r w:rsidRPr="00E27C4D">
                <w:t xml:space="preserve"> bezpečnostní technologie</w:t>
              </w:r>
              <w:r>
                <w:t xml:space="preserve">, </w:t>
              </w:r>
              <w:r w:rsidRPr="00E27C4D">
                <w:t>Elektronické zabezpečovací a přístupové systémy</w:t>
              </w:r>
              <w:r>
                <w:t xml:space="preserve">, </w:t>
              </w:r>
              <w:r w:rsidRPr="00E27C4D">
                <w:t>Kamerové systémy</w:t>
              </w:r>
              <w:r>
                <w:t xml:space="preserve">, </w:t>
              </w:r>
              <w:r w:rsidRPr="00E27C4D">
                <w:t>Projektování integrovaných systémů).</w:t>
              </w:r>
            </w:ins>
          </w:p>
          <w:p w14:paraId="00988386" w14:textId="77777777" w:rsidR="00EA306E" w:rsidRPr="00E27C4D" w:rsidRDefault="00EA306E" w:rsidP="00EA306E">
            <w:pPr>
              <w:rPr>
                <w:ins w:id="870" w:author="Milan Navrátil" w:date="2018-11-15T12:23:00Z"/>
              </w:rPr>
            </w:pPr>
          </w:p>
          <w:p w14:paraId="75FA60CD" w14:textId="77777777" w:rsidR="00EA306E" w:rsidRDefault="00EA306E" w:rsidP="00EA306E">
            <w:pPr>
              <w:rPr>
                <w:ins w:id="871" w:author="Milan Navrátil" w:date="2018-11-15T12:23:00Z"/>
              </w:rPr>
            </w:pPr>
            <w:ins w:id="872" w:author="Milan Navrátil" w:date="2018-11-15T12:23:00Z">
              <w:r w:rsidRPr="00E27C4D">
                <w:rPr>
                  <w:b/>
                </w:rPr>
                <w:t xml:space="preserve">Management bezpečnostního inženýrství </w:t>
              </w:r>
              <w:r w:rsidRPr="00E27C4D">
                <w:t>(Bezpečnost veřejných akcí</w:t>
              </w:r>
              <w:r>
                <w:t xml:space="preserve">, </w:t>
              </w:r>
              <w:r w:rsidRPr="00E27C4D">
                <w:t>Ochrana obyvatelstva</w:t>
              </w:r>
              <w:r>
                <w:t xml:space="preserve">, </w:t>
              </w:r>
              <w:r w:rsidRPr="00E27C4D">
                <w:t>Bezpečnostní futurologie</w:t>
              </w:r>
              <w:r>
                <w:t>,</w:t>
              </w:r>
              <w:r w:rsidRPr="00E27C4D">
                <w:t xml:space="preserve"> Management bezpečnostního inženýrství</w:t>
              </w:r>
              <w:r w:rsidRPr="00E27C4D" w:rsidDel="00005F0D">
                <w:t>).</w:t>
              </w:r>
            </w:ins>
          </w:p>
          <w:p w14:paraId="2160905C" w14:textId="42280A95" w:rsidR="00EA306E" w:rsidRDefault="00EA306E" w:rsidP="00EA306E">
            <w:pPr>
              <w:rPr>
                <w:ins w:id="873" w:author="Milan Navrátil" w:date="2018-11-15T12:23:00Z"/>
              </w:rPr>
            </w:pPr>
            <w:ins w:id="874" w:author="Milan Navrátil" w:date="2018-11-15T12:23:00Z">
              <w:r w:rsidRPr="00E27C4D" w:rsidDel="00005F0D">
                <w:t>Pozn.</w:t>
              </w:r>
              <w:r>
                <w:t>:</w:t>
              </w:r>
              <w:r w:rsidRPr="00E27C4D">
                <w:t xml:space="preserve"> </w:t>
              </w:r>
            </w:ins>
            <w:ins w:id="875" w:author="Milan Navrátil" w:date="2018-11-15T12:45:00Z">
              <w:r w:rsidR="005D6272">
                <w:t>U</w:t>
              </w:r>
            </w:ins>
            <w:ins w:id="876" w:author="Milan Navrátil" w:date="2018-11-15T12:23:00Z">
              <w:r w:rsidRPr="00E27C4D">
                <w:t xml:space="preserve"> tohoto </w:t>
              </w:r>
              <w:r>
                <w:t>okruhu</w:t>
              </w:r>
              <w:r w:rsidRPr="00E27C4D">
                <w:t xml:space="preserve"> se liší okruhy pro jednotlivé specializace Bezpečnostní management a Bezpečnostní technologie.</w:t>
              </w:r>
            </w:ins>
          </w:p>
          <w:p w14:paraId="108EF06B" w14:textId="77777777" w:rsidR="00EA306E" w:rsidRDefault="00EA306E" w:rsidP="00EA306E">
            <w:pPr>
              <w:rPr>
                <w:ins w:id="877" w:author="Milan Navrátil" w:date="2018-11-15T12:23:00Z"/>
              </w:rPr>
            </w:pPr>
          </w:p>
          <w:p w14:paraId="56A9E7ED" w14:textId="77777777" w:rsidR="00EA306E" w:rsidRPr="00E27C4D" w:rsidRDefault="00EA306E" w:rsidP="00EA306E">
            <w:pPr>
              <w:rPr>
                <w:ins w:id="878" w:author="Milan Navrátil" w:date="2018-11-15T12:23:00Z"/>
              </w:rPr>
            </w:pPr>
          </w:p>
          <w:p w14:paraId="4F334BA2" w14:textId="77777777" w:rsidR="00EA306E" w:rsidRPr="00E27C4D" w:rsidRDefault="00EA306E" w:rsidP="00EA306E">
            <w:pPr>
              <w:rPr>
                <w:ins w:id="879" w:author="Milan Navrátil" w:date="2018-11-15T12:23:00Z"/>
              </w:rPr>
            </w:pPr>
            <w:ins w:id="880" w:author="Milan Navrátil" w:date="2018-11-15T12:23:00Z">
              <w:r w:rsidRPr="00E27C4D">
                <w:rPr>
                  <w:u w:val="single"/>
                </w:rPr>
                <w:t xml:space="preserve">Povinné volitelné </w:t>
              </w:r>
              <w:r>
                <w:rPr>
                  <w:u w:val="single"/>
                </w:rPr>
                <w:t>tematické okruhy</w:t>
              </w:r>
              <w:r w:rsidRPr="00E27C4D" w:rsidDel="00D82EB0">
                <w:rPr>
                  <w:u w:val="single"/>
                </w:rPr>
                <w:t xml:space="preserve"> </w:t>
              </w:r>
              <w:r w:rsidRPr="00E27C4D">
                <w:t xml:space="preserve">(studenti </w:t>
              </w:r>
              <w:r>
                <w:t>s</w:t>
              </w:r>
              <w:r w:rsidRPr="00E27C4D">
                <w:t xml:space="preserve">i volí jeden z níže uvedených </w:t>
              </w:r>
              <w:r>
                <w:t>tematických okruhů</w:t>
              </w:r>
              <w:r w:rsidRPr="00E27C4D">
                <w:t>)</w:t>
              </w:r>
            </w:ins>
          </w:p>
          <w:p w14:paraId="7DE96C33" w14:textId="77777777" w:rsidR="00EA306E" w:rsidRPr="00E27C4D" w:rsidRDefault="00EA306E" w:rsidP="00EA306E">
            <w:pPr>
              <w:rPr>
                <w:ins w:id="881" w:author="Milan Navrátil" w:date="2018-11-15T12:23:00Z"/>
                <w:u w:val="single"/>
              </w:rPr>
            </w:pPr>
          </w:p>
          <w:p w14:paraId="7EE8E55F" w14:textId="77777777" w:rsidR="00EA306E" w:rsidRPr="00E27C4D" w:rsidRDefault="00EA306E" w:rsidP="00EA306E">
            <w:pPr>
              <w:rPr>
                <w:ins w:id="882" w:author="Milan Navrátil" w:date="2018-11-15T12:23:00Z"/>
              </w:rPr>
            </w:pPr>
            <w:ins w:id="883" w:author="Milan Navrátil" w:date="2018-11-15T12:23:00Z">
              <w:r w:rsidRPr="00E27C4D">
                <w:rPr>
                  <w:b/>
                </w:rPr>
                <w:t>Ochrana informačních systémů</w:t>
              </w:r>
              <w:r w:rsidRPr="00E27C4D">
                <w:t xml:space="preserve"> (Bezpečnost informačních systémů</w:t>
              </w:r>
              <w:r>
                <w:t xml:space="preserve">, </w:t>
              </w:r>
              <w:r w:rsidRPr="00E27C4D">
                <w:t>Informační podpora bezpečnostních systémů</w:t>
              </w:r>
              <w:r>
                <w:t xml:space="preserve">, </w:t>
              </w:r>
              <w:r w:rsidRPr="00E27C4D">
                <w:t>Bezpečnost informačních systémů).</w:t>
              </w:r>
            </w:ins>
          </w:p>
          <w:p w14:paraId="47B46FA9" w14:textId="77777777" w:rsidR="00EA306E" w:rsidRPr="00E27C4D" w:rsidRDefault="00EA306E" w:rsidP="00EA306E">
            <w:pPr>
              <w:rPr>
                <w:ins w:id="884" w:author="Milan Navrátil" w:date="2018-11-15T12:23:00Z"/>
                <w:b/>
              </w:rPr>
            </w:pPr>
          </w:p>
          <w:p w14:paraId="702C93DD" w14:textId="77777777" w:rsidR="00EA306E" w:rsidRPr="00E27C4D" w:rsidRDefault="00EA306E" w:rsidP="00EA306E">
            <w:pPr>
              <w:rPr>
                <w:ins w:id="885" w:author="Milan Navrátil" w:date="2018-11-15T12:23:00Z"/>
              </w:rPr>
            </w:pPr>
            <w:ins w:id="886" w:author="Milan Navrátil" w:date="2018-11-15T12:23:00Z">
              <w:r w:rsidRPr="00E27C4D">
                <w:rPr>
                  <w:b/>
                </w:rPr>
                <w:t xml:space="preserve">Technologie komerční bezpečnosti </w:t>
              </w:r>
              <w:r w:rsidRPr="00E27C4D">
                <w:t>(Bezpečnost a ochrana zdraví při práci</w:t>
              </w:r>
              <w:r>
                <w:t xml:space="preserve">, </w:t>
              </w:r>
              <w:r w:rsidRPr="00E27C4D">
                <w:t>Systém bezpečnosti a veřejná správa</w:t>
              </w:r>
              <w:r>
                <w:t xml:space="preserve">, </w:t>
              </w:r>
              <w:r w:rsidRPr="00E27C4D">
                <w:t>Technologie krizového řízení).</w:t>
              </w:r>
            </w:ins>
          </w:p>
          <w:p w14:paraId="79316D95" w14:textId="77777777" w:rsidR="00EA306E" w:rsidRDefault="00EA306E" w:rsidP="00EA306E">
            <w:pPr>
              <w:rPr>
                <w:ins w:id="887" w:author="Milan Navrátil" w:date="2018-11-15T12:23:00Z"/>
              </w:rPr>
            </w:pPr>
          </w:p>
          <w:p w14:paraId="7845E755" w14:textId="77777777" w:rsidR="00EA306E" w:rsidRPr="00300A0A" w:rsidRDefault="00EA306E" w:rsidP="00EA306E">
            <w:pPr>
              <w:rPr>
                <w:ins w:id="888" w:author="Milan Navrátil" w:date="2018-11-15T12:23:00Z"/>
                <w:u w:val="single"/>
              </w:rPr>
            </w:pPr>
            <w:ins w:id="889" w:author="Milan Navrátil" w:date="2018-11-15T12:23:00Z">
              <w:r>
                <w:rPr>
                  <w:u w:val="single"/>
                </w:rPr>
                <w:t>V rámci vymezených tematických okruhů a stanovených předmětů profilujícího základu budou ověřováné vybrané integrující otázky.</w:t>
              </w:r>
            </w:ins>
          </w:p>
          <w:p w14:paraId="2A606E4E" w14:textId="77777777" w:rsidR="00EA306E" w:rsidRPr="00300A0A" w:rsidRDefault="00EA306E" w:rsidP="00EA306E">
            <w:pPr>
              <w:rPr>
                <w:ins w:id="890" w:author="Milan Navrátil" w:date="2018-11-15T12:23:00Z"/>
              </w:rPr>
            </w:pPr>
          </w:p>
          <w:p w14:paraId="768E5FC4" w14:textId="50747FCD" w:rsidR="00695D26" w:rsidRPr="00E05EA5" w:rsidDel="006E215F" w:rsidRDefault="00EA306E" w:rsidP="00EA306E">
            <w:pPr>
              <w:rPr>
                <w:del w:id="891" w:author="Milan Navrátil" w:date="2018-11-13T13:55:00Z"/>
              </w:rPr>
            </w:pPr>
            <w:ins w:id="892" w:author="Milan Navrátil" w:date="2018-11-15T12:23:00Z">
              <w:r w:rsidRPr="00300A0A">
                <w:t>Studentům jsou předem oznámeny okruhy témat,</w:t>
              </w:r>
              <w:r>
                <w:t xml:space="preserve"> </w:t>
              </w:r>
              <w:r w:rsidRPr="00300A0A">
                <w:t>kter</w:t>
              </w:r>
              <w:r>
                <w:t xml:space="preserve">é </w:t>
              </w:r>
              <w:r w:rsidRPr="00300A0A">
                <w:t>jsou každoročně aktualizován</w:t>
              </w:r>
              <w:r>
                <w:t>y</w:t>
              </w:r>
              <w:r w:rsidRPr="00300A0A">
                <w:t xml:space="preserve"> schvalován</w:t>
              </w:r>
              <w:r>
                <w:t>y</w:t>
              </w:r>
              <w:r w:rsidRPr="00300A0A">
                <w:t xml:space="preserve"> Radou studijních programů.</w:t>
              </w:r>
            </w:ins>
            <w:del w:id="893" w:author="Milan Navrátil" w:date="2018-11-13T13:55:00Z">
              <w:r w:rsidR="00695D26" w:rsidRPr="00E05EA5" w:rsidDel="006E215F">
                <w:delText xml:space="preserve">SZZ se skládá z obhajoby diplomové práce a ze státní zkoušky, </w:delText>
              </w:r>
            </w:del>
            <w:del w:id="894" w:author="Milan Navrátil" w:date="2018-11-12T13:46:00Z">
              <w:r w:rsidR="00695D26" w:rsidRPr="00E05EA5" w:rsidDel="001F7655">
                <w:delText>skládající se ze dvou povinných předmětů a jednoho povinně volitelného předmětu.</w:delText>
              </w:r>
            </w:del>
          </w:p>
          <w:p w14:paraId="4EFCCFAC" w14:textId="5B3D9B81" w:rsidR="00695D26" w:rsidRPr="00E27C4D" w:rsidDel="006E215F" w:rsidRDefault="00695D26" w:rsidP="00695D26">
            <w:pPr>
              <w:rPr>
                <w:del w:id="895" w:author="Milan Navrátil" w:date="2018-11-13T13:55:00Z"/>
                <w:u w:val="single"/>
              </w:rPr>
            </w:pPr>
          </w:p>
          <w:p w14:paraId="53B7E1DC" w14:textId="0F763FF9" w:rsidR="00695D26" w:rsidRPr="00E27C4D" w:rsidDel="006E215F" w:rsidRDefault="00695D26" w:rsidP="00695D26">
            <w:pPr>
              <w:rPr>
                <w:del w:id="896" w:author="Milan Navrátil" w:date="2018-11-13T13:55:00Z"/>
                <w:u w:val="single"/>
              </w:rPr>
            </w:pPr>
            <w:del w:id="897" w:author="Milan Navrátil" w:date="2018-11-13T13:55:00Z">
              <w:r w:rsidRPr="00E27C4D" w:rsidDel="006E215F">
                <w:rPr>
                  <w:u w:val="single"/>
                </w:rPr>
                <w:delText xml:space="preserve">Povinné </w:delText>
              </w:r>
            </w:del>
            <w:del w:id="898" w:author="Milan Navrátil" w:date="2018-11-13T12:33:00Z">
              <w:r w:rsidRPr="00E27C4D" w:rsidDel="00D82EB0">
                <w:rPr>
                  <w:u w:val="single"/>
                </w:rPr>
                <w:delText>předměty</w:delText>
              </w:r>
            </w:del>
          </w:p>
          <w:p w14:paraId="50608FBC" w14:textId="4680ED14" w:rsidR="00695D26" w:rsidRPr="00E27C4D" w:rsidDel="006E215F" w:rsidRDefault="00695D26" w:rsidP="00695D26">
            <w:pPr>
              <w:rPr>
                <w:del w:id="899" w:author="Milan Navrátil" w:date="2018-11-13T13:55:00Z"/>
                <w:u w:val="single"/>
              </w:rPr>
            </w:pPr>
          </w:p>
          <w:p w14:paraId="2376FED5" w14:textId="2811625F" w:rsidR="00695D26" w:rsidRPr="00E27C4D" w:rsidDel="006E215F" w:rsidRDefault="00695D26" w:rsidP="00695D26">
            <w:pPr>
              <w:rPr>
                <w:del w:id="900" w:author="Milan Navrátil" w:date="2018-11-13T13:55:00Z"/>
              </w:rPr>
            </w:pPr>
            <w:del w:id="901" w:author="Milan Navrátil" w:date="2018-11-13T13:55:00Z">
              <w:r w:rsidRPr="00E27C4D" w:rsidDel="006E215F">
                <w:rPr>
                  <w:b/>
                </w:rPr>
                <w:delText xml:space="preserve">Technické prostředky bezpečnostních systémů </w:delText>
              </w:r>
              <w:r w:rsidRPr="00E27C4D" w:rsidDel="006E215F">
                <w:delText>(Požární ochrana</w:delText>
              </w:r>
              <w:r w:rsidDel="006E215F">
                <w:delText>, Pokročilé</w:delText>
              </w:r>
              <w:r w:rsidRPr="00E27C4D" w:rsidDel="006E215F">
                <w:delText xml:space="preserve"> bezpečnostní technologie</w:delText>
              </w:r>
              <w:r w:rsidDel="006E215F">
                <w:delText xml:space="preserve">, </w:delText>
              </w:r>
              <w:r w:rsidRPr="00E27C4D" w:rsidDel="006E215F">
                <w:delText>Elektronické zabezpečovací a přístupové systémy</w:delText>
              </w:r>
              <w:r w:rsidDel="006E215F">
                <w:delText xml:space="preserve">, </w:delText>
              </w:r>
              <w:r w:rsidRPr="00E27C4D" w:rsidDel="006E215F">
                <w:delText>Kamerové systémy</w:delText>
              </w:r>
              <w:r w:rsidDel="006E215F">
                <w:delText xml:space="preserve">, </w:delText>
              </w:r>
              <w:r w:rsidRPr="00E27C4D" w:rsidDel="006E215F">
                <w:delText>Projektování integrovaných systémů).</w:delText>
              </w:r>
            </w:del>
          </w:p>
          <w:p w14:paraId="271AFB8F" w14:textId="3DF78CFC" w:rsidR="00695D26" w:rsidRPr="00E27C4D" w:rsidDel="006E215F" w:rsidRDefault="00695D26" w:rsidP="00695D26">
            <w:pPr>
              <w:rPr>
                <w:del w:id="902" w:author="Milan Navrátil" w:date="2018-11-13T13:55:00Z"/>
              </w:rPr>
            </w:pPr>
          </w:p>
          <w:p w14:paraId="5131700B" w14:textId="4AB4DB3A" w:rsidR="00695D26" w:rsidRPr="00E27C4D" w:rsidDel="006E215F" w:rsidRDefault="00695D26" w:rsidP="00695D26">
            <w:pPr>
              <w:rPr>
                <w:del w:id="903" w:author="Milan Navrátil" w:date="2018-11-13T13:55:00Z"/>
              </w:rPr>
            </w:pPr>
            <w:del w:id="904" w:author="Milan Navrátil" w:date="2018-11-13T13:55:00Z">
              <w:r w:rsidRPr="00E27C4D" w:rsidDel="006E215F">
                <w:rPr>
                  <w:b/>
                </w:rPr>
                <w:delText xml:space="preserve">Management bezpečnostního inženýrství </w:delText>
              </w:r>
              <w:r w:rsidRPr="00E27C4D" w:rsidDel="006E215F">
                <w:delText>(Bezpečnost veřejných akcí</w:delText>
              </w:r>
              <w:r w:rsidDel="006E215F">
                <w:delText xml:space="preserve">, </w:delText>
              </w:r>
              <w:r w:rsidRPr="00E27C4D" w:rsidDel="006E215F">
                <w:delText>Ochrana obyvatelstva</w:delText>
              </w:r>
              <w:r w:rsidDel="006E215F">
                <w:delText xml:space="preserve">, </w:delText>
              </w:r>
              <w:r w:rsidRPr="00E27C4D" w:rsidDel="006E215F">
                <w:delText>Bezpečnostní futurologie</w:delText>
              </w:r>
              <w:r w:rsidDel="006E215F">
                <w:delText>,</w:delText>
              </w:r>
              <w:r w:rsidRPr="00E27C4D" w:rsidDel="006E215F">
                <w:delText xml:space="preserve"> Management bezpečnostního inženýrství).  Pozn. u tohoto předmětu se liší okruhy pro jednotlivé specializace Bezpečnostní management a Bezpečnostní technologie</w:delText>
              </w:r>
            </w:del>
            <w:del w:id="905" w:author="Milan Navrátil" w:date="2018-11-13T12:41:00Z">
              <w:r w:rsidRPr="00E27C4D" w:rsidDel="00AC7035">
                <w:delText>)</w:delText>
              </w:r>
            </w:del>
            <w:del w:id="906" w:author="Milan Navrátil" w:date="2018-11-13T13:55:00Z">
              <w:r w:rsidRPr="00E27C4D" w:rsidDel="006E215F">
                <w:delText>.</w:delText>
              </w:r>
            </w:del>
          </w:p>
          <w:p w14:paraId="2F1164C9" w14:textId="174B0FA6" w:rsidR="00695D26" w:rsidRPr="00E27C4D" w:rsidDel="006E215F" w:rsidRDefault="00695D26" w:rsidP="00695D26">
            <w:pPr>
              <w:rPr>
                <w:del w:id="907" w:author="Milan Navrátil" w:date="2018-11-13T13:55:00Z"/>
              </w:rPr>
            </w:pPr>
          </w:p>
          <w:p w14:paraId="6852B950" w14:textId="30560097" w:rsidR="00695D26" w:rsidRPr="00E27C4D" w:rsidDel="006E215F" w:rsidRDefault="00695D26" w:rsidP="00695D26">
            <w:pPr>
              <w:rPr>
                <w:del w:id="908" w:author="Milan Navrátil" w:date="2018-11-13T13:55:00Z"/>
              </w:rPr>
            </w:pPr>
            <w:del w:id="909" w:author="Milan Navrátil" w:date="2018-11-13T13:55:00Z">
              <w:r w:rsidRPr="00E27C4D" w:rsidDel="006E215F">
                <w:rPr>
                  <w:u w:val="single"/>
                </w:rPr>
                <w:delText xml:space="preserve">Povinné volitelné </w:delText>
              </w:r>
            </w:del>
            <w:del w:id="910" w:author="Milan Navrátil" w:date="2018-11-13T12:33:00Z">
              <w:r w:rsidRPr="00E27C4D" w:rsidDel="00D82EB0">
                <w:rPr>
                  <w:u w:val="single"/>
                </w:rPr>
                <w:delText xml:space="preserve">předměty </w:delText>
              </w:r>
            </w:del>
            <w:del w:id="911" w:author="Milan Navrátil" w:date="2018-11-13T13:55:00Z">
              <w:r w:rsidRPr="00E27C4D" w:rsidDel="006E215F">
                <w:delText xml:space="preserve">(studenti </w:delText>
              </w:r>
              <w:r w:rsidDel="006E215F">
                <w:delText>s</w:delText>
              </w:r>
              <w:r w:rsidRPr="00E27C4D" w:rsidDel="006E215F">
                <w:delText xml:space="preserve">i volí jeden z níže uvedených </w:delText>
              </w:r>
            </w:del>
            <w:del w:id="912" w:author="Milan Navrátil" w:date="2018-11-13T12:32:00Z">
              <w:r w:rsidRPr="00E27C4D" w:rsidDel="00D82EB0">
                <w:delText>předmětů</w:delText>
              </w:r>
            </w:del>
            <w:del w:id="913" w:author="Milan Navrátil" w:date="2018-11-13T13:55:00Z">
              <w:r w:rsidRPr="00E27C4D" w:rsidDel="006E215F">
                <w:delText>)</w:delText>
              </w:r>
            </w:del>
          </w:p>
          <w:p w14:paraId="489C2B5F" w14:textId="6E61779F" w:rsidR="00695D26" w:rsidRPr="00E27C4D" w:rsidDel="006E215F" w:rsidRDefault="00695D26" w:rsidP="00695D26">
            <w:pPr>
              <w:rPr>
                <w:del w:id="914" w:author="Milan Navrátil" w:date="2018-11-13T13:55:00Z"/>
                <w:u w:val="single"/>
              </w:rPr>
            </w:pPr>
          </w:p>
          <w:p w14:paraId="2A38B846" w14:textId="18252B9F" w:rsidR="00695D26" w:rsidRPr="00E27C4D" w:rsidDel="006E215F" w:rsidRDefault="00695D26" w:rsidP="00695D26">
            <w:pPr>
              <w:rPr>
                <w:del w:id="915" w:author="Milan Navrátil" w:date="2018-11-13T13:55:00Z"/>
              </w:rPr>
            </w:pPr>
            <w:del w:id="916" w:author="Milan Navrátil" w:date="2018-11-13T13:55:00Z">
              <w:r w:rsidRPr="00E27C4D" w:rsidDel="006E215F">
                <w:rPr>
                  <w:b/>
                </w:rPr>
                <w:delText>Ochrana informačních systémů</w:delText>
              </w:r>
              <w:r w:rsidRPr="00E27C4D" w:rsidDel="006E215F">
                <w:delText xml:space="preserve"> (Provoz počítačových sítí</w:delText>
              </w:r>
              <w:r w:rsidDel="006E215F">
                <w:delText xml:space="preserve">, </w:delText>
              </w:r>
              <w:r w:rsidRPr="00E27C4D" w:rsidDel="006E215F">
                <w:delText>Komunikační systémy</w:delText>
              </w:r>
              <w:r w:rsidDel="006E215F">
                <w:delText xml:space="preserve">, </w:delText>
              </w:r>
              <w:r w:rsidRPr="00E27C4D" w:rsidDel="006E215F">
                <w:delText>Informační podpora bezpečnostních systémů</w:delText>
              </w:r>
              <w:r w:rsidDel="006E215F">
                <w:delText xml:space="preserve">, </w:delText>
              </w:r>
              <w:r w:rsidRPr="00E27C4D" w:rsidDel="006E215F">
                <w:delText>Bezpečnost informačních systémů</w:delText>
              </w:r>
              <w:r w:rsidDel="006E215F">
                <w:delText xml:space="preserve">, </w:delText>
              </w:r>
              <w:r w:rsidRPr="00E27C4D" w:rsidDel="006E215F">
                <w:delText>Počítačové viry a bezpečnost).</w:delText>
              </w:r>
            </w:del>
          </w:p>
          <w:p w14:paraId="5D022A52" w14:textId="65073DB0" w:rsidR="00695D26" w:rsidRPr="00E27C4D" w:rsidDel="006E215F" w:rsidRDefault="00695D26" w:rsidP="00695D26">
            <w:pPr>
              <w:rPr>
                <w:del w:id="917" w:author="Milan Navrátil" w:date="2018-11-13T13:55:00Z"/>
                <w:b/>
              </w:rPr>
            </w:pPr>
          </w:p>
          <w:p w14:paraId="3E092872" w14:textId="2B96C5D1" w:rsidR="00910BB6" w:rsidRPr="00E27C4D" w:rsidRDefault="00695D26" w:rsidP="00704B92">
            <w:del w:id="918" w:author="Milan Navrátil" w:date="2018-11-13T13:55:00Z">
              <w:r w:rsidRPr="00E27C4D" w:rsidDel="006E215F">
                <w:rPr>
                  <w:b/>
                </w:rPr>
                <w:delText xml:space="preserve">Technologie komerční bezpečnosti </w:delText>
              </w:r>
              <w:r w:rsidRPr="00E27C4D" w:rsidDel="006E215F">
                <w:delText>(Teorie bezpečnosti</w:delText>
              </w:r>
              <w:r w:rsidDel="006E215F">
                <w:delText xml:space="preserve">, </w:delText>
              </w:r>
              <w:r w:rsidRPr="00E27C4D" w:rsidDel="006E215F">
                <w:delText>Bezpečnost a ochrana zdraví při práci</w:delText>
              </w:r>
              <w:r w:rsidDel="006E215F">
                <w:delText xml:space="preserve">, </w:delText>
              </w:r>
              <w:r w:rsidRPr="00E27C4D" w:rsidDel="006E215F">
                <w:delText>Systém bezpečnosti a veřejná správa</w:delText>
              </w:r>
            </w:del>
            <w:del w:id="919" w:author="Milan Navrátil" w:date="2018-11-13T12:38:00Z">
              <w:r w:rsidDel="005B49A0">
                <w:delText xml:space="preserve">, </w:delText>
              </w:r>
              <w:r w:rsidRPr="00E27C4D" w:rsidDel="005B49A0">
                <w:delText>Kriminologie</w:delText>
              </w:r>
            </w:del>
            <w:del w:id="920" w:author="Milan Navrátil" w:date="2018-11-13T13:55:00Z">
              <w:r w:rsidDel="006E215F">
                <w:delText xml:space="preserve">, </w:delText>
              </w:r>
              <w:r w:rsidRPr="00E27C4D" w:rsidDel="006E215F">
                <w:delText>Technologie krizového řízení).</w:delText>
              </w:r>
            </w:del>
          </w:p>
        </w:tc>
      </w:tr>
      <w:tr w:rsidR="00F81D1B" w:rsidRPr="00E27C4D" w14:paraId="7E3D79A5" w14:textId="77777777" w:rsidTr="00197F45">
        <w:trPr>
          <w:trPrChange w:id="921" w:author="Milan Navrátil" w:date="2018-10-31T19:47:00Z">
            <w:trPr>
              <w:gridBefore w:val="1"/>
            </w:trPr>
          </w:trPrChange>
        </w:trPr>
        <w:tc>
          <w:tcPr>
            <w:tcW w:w="10351" w:type="dxa"/>
            <w:shd w:val="clear" w:color="auto" w:fill="F7CAAC"/>
            <w:tcPrChange w:id="922" w:author="Milan Navrátil" w:date="2018-10-31T19:47:00Z">
              <w:tcPr>
                <w:tcW w:w="3294" w:type="dxa"/>
                <w:shd w:val="clear" w:color="auto" w:fill="F7CAAC"/>
              </w:tcPr>
            </w:tcPrChange>
          </w:tcPr>
          <w:p w14:paraId="33B066BD" w14:textId="77777777" w:rsidR="00F81D1B" w:rsidRPr="00E27C4D" w:rsidRDefault="00F81D1B" w:rsidP="0085754D">
            <w:pPr>
              <w:rPr>
                <w:b/>
              </w:rPr>
            </w:pPr>
            <w:r w:rsidRPr="00E27C4D">
              <w:rPr>
                <w:b/>
              </w:rPr>
              <w:t>Další studijní povinnosti</w:t>
            </w:r>
          </w:p>
        </w:tc>
        <w:tc>
          <w:tcPr>
            <w:tcW w:w="172" w:type="dxa"/>
            <w:tcBorders>
              <w:bottom w:val="nil"/>
            </w:tcBorders>
            <w:tcPrChange w:id="923" w:author="Milan Navrátil" w:date="2018-10-31T19:47:00Z">
              <w:tcPr>
                <w:tcW w:w="7229" w:type="dxa"/>
                <w:gridSpan w:val="2"/>
                <w:tcBorders>
                  <w:bottom w:val="nil"/>
                </w:tcBorders>
              </w:tcPr>
            </w:tcPrChange>
          </w:tcPr>
          <w:p w14:paraId="11622BF8" w14:textId="77777777" w:rsidR="00F81D1B" w:rsidRPr="00E27C4D" w:rsidRDefault="00F81D1B" w:rsidP="0085754D"/>
        </w:tc>
      </w:tr>
      <w:tr w:rsidR="00F81D1B" w:rsidRPr="00E27C4D" w14:paraId="75810A48" w14:textId="77777777" w:rsidTr="0085754D">
        <w:trPr>
          <w:trHeight w:val="592"/>
        </w:trPr>
        <w:tc>
          <w:tcPr>
            <w:tcW w:w="10523" w:type="dxa"/>
            <w:gridSpan w:val="2"/>
            <w:tcBorders>
              <w:top w:val="nil"/>
            </w:tcBorders>
          </w:tcPr>
          <w:p w14:paraId="1770A3C2" w14:textId="77777777" w:rsidR="00F81D1B" w:rsidRDefault="00F81D1B" w:rsidP="0085754D">
            <w:r w:rsidRPr="00E27C4D">
              <w:t>Nejsou definovány</w:t>
            </w:r>
          </w:p>
          <w:p w14:paraId="574703D8" w14:textId="77777777" w:rsidR="00F81D1B" w:rsidRDefault="00F81D1B" w:rsidP="0085754D"/>
          <w:p w14:paraId="5A6B626A" w14:textId="77777777" w:rsidR="00F81D1B" w:rsidRDefault="00F81D1B" w:rsidP="0085754D"/>
          <w:p w14:paraId="64AB5A64" w14:textId="77777777" w:rsidR="00F81D1B" w:rsidRDefault="00F81D1B" w:rsidP="0085754D"/>
          <w:p w14:paraId="1CB79F06" w14:textId="77777777" w:rsidR="00F81D1B" w:rsidRDefault="00F81D1B" w:rsidP="0085754D"/>
          <w:p w14:paraId="4B5C63D9" w14:textId="77777777" w:rsidR="00F81D1B" w:rsidRDefault="00F81D1B" w:rsidP="0085754D"/>
          <w:p w14:paraId="326F5E4A" w14:textId="77777777" w:rsidR="00F81D1B" w:rsidRPr="00E27C4D" w:rsidRDefault="00F81D1B" w:rsidP="0085754D"/>
        </w:tc>
      </w:tr>
      <w:tr w:rsidR="00F81D1B" w:rsidRPr="00E27C4D" w14:paraId="3E7233A1" w14:textId="77777777" w:rsidTr="00197F45">
        <w:trPr>
          <w:trPrChange w:id="924" w:author="Milan Navrátil" w:date="2018-10-31T19:47:00Z">
            <w:trPr>
              <w:gridBefore w:val="1"/>
            </w:trPr>
          </w:trPrChange>
        </w:trPr>
        <w:tc>
          <w:tcPr>
            <w:tcW w:w="10351" w:type="dxa"/>
            <w:shd w:val="clear" w:color="auto" w:fill="F7CAAC"/>
            <w:tcPrChange w:id="925" w:author="Milan Navrátil" w:date="2018-10-31T19:47:00Z">
              <w:tcPr>
                <w:tcW w:w="3294" w:type="dxa"/>
                <w:shd w:val="clear" w:color="auto" w:fill="F7CAAC"/>
              </w:tcPr>
            </w:tcPrChange>
          </w:tcPr>
          <w:p w14:paraId="72745E58" w14:textId="77777777" w:rsidR="00F81D1B" w:rsidRPr="00E27C4D" w:rsidRDefault="00F81D1B" w:rsidP="0085754D">
            <w:pPr>
              <w:rPr>
                <w:b/>
              </w:rPr>
            </w:pPr>
            <w:r w:rsidRPr="00E27C4D">
              <w:rPr>
                <w:b/>
              </w:rPr>
              <w:t>Návrh témat kvalifikačních prací a témata obhájených prací</w:t>
            </w:r>
          </w:p>
        </w:tc>
        <w:tc>
          <w:tcPr>
            <w:tcW w:w="172" w:type="dxa"/>
            <w:tcBorders>
              <w:bottom w:val="nil"/>
            </w:tcBorders>
            <w:tcPrChange w:id="926" w:author="Milan Navrátil" w:date="2018-10-31T19:47:00Z">
              <w:tcPr>
                <w:tcW w:w="7229" w:type="dxa"/>
                <w:gridSpan w:val="2"/>
                <w:tcBorders>
                  <w:bottom w:val="nil"/>
                </w:tcBorders>
              </w:tcPr>
            </w:tcPrChange>
          </w:tcPr>
          <w:p w14:paraId="75544F46" w14:textId="77777777" w:rsidR="00F81D1B" w:rsidRPr="00E27C4D" w:rsidRDefault="00F81D1B" w:rsidP="0085754D"/>
        </w:tc>
      </w:tr>
      <w:tr w:rsidR="00F81D1B" w:rsidRPr="00E27C4D" w14:paraId="70570C1A" w14:textId="77777777" w:rsidTr="0085754D">
        <w:trPr>
          <w:trHeight w:val="842"/>
        </w:trPr>
        <w:tc>
          <w:tcPr>
            <w:tcW w:w="10523" w:type="dxa"/>
            <w:gridSpan w:val="2"/>
            <w:tcBorders>
              <w:top w:val="nil"/>
            </w:tcBorders>
          </w:tcPr>
          <w:p w14:paraId="3E33836D" w14:textId="77777777" w:rsidR="00F81D1B" w:rsidRDefault="00F81D1B" w:rsidP="0085754D">
            <w:r>
              <w:t>Návrhy témat kvalifikačních prací:</w:t>
            </w:r>
          </w:p>
          <w:p w14:paraId="5945C191" w14:textId="77777777" w:rsidR="00F81D1B" w:rsidRPr="00E27C4D" w:rsidRDefault="00F81D1B" w:rsidP="0085754D">
            <w:pPr>
              <w:ind w:left="360"/>
            </w:pPr>
            <w:r w:rsidRPr="00E27C4D">
              <w:t>Analýza rizik a havarijní plánování ve vybrané společnosti.</w:t>
            </w:r>
          </w:p>
          <w:p w14:paraId="641FB0C3" w14:textId="77777777" w:rsidR="00F81D1B" w:rsidRPr="00E27C4D" w:rsidRDefault="00F81D1B" w:rsidP="0085754D">
            <w:pPr>
              <w:ind w:left="360"/>
            </w:pPr>
            <w:r w:rsidRPr="00E27C4D">
              <w:t>Využití asistenčních služeb v rámci likvidací lehkých havárií.</w:t>
            </w:r>
          </w:p>
          <w:p w14:paraId="2ECD27EB" w14:textId="77777777" w:rsidR="00F81D1B" w:rsidRPr="00E27C4D" w:rsidRDefault="00F81D1B" w:rsidP="0085754D">
            <w:pPr>
              <w:ind w:left="360"/>
            </w:pPr>
            <w:r w:rsidRPr="00E27C4D">
              <w:t>Návrh plánu krizové připravenosti pro vybraný farmaceutický objekt.</w:t>
            </w:r>
          </w:p>
          <w:p w14:paraId="0F813E9C" w14:textId="77777777" w:rsidR="00F81D1B" w:rsidRPr="00E27C4D" w:rsidRDefault="00F81D1B" w:rsidP="0085754D">
            <w:pPr>
              <w:ind w:left="360"/>
            </w:pPr>
            <w:r w:rsidRPr="00E27C4D">
              <w:t>Optimalizace krizového řízení v rámci vybraného subjektu ve vztahu k plánům krizové připravenosti.</w:t>
            </w:r>
          </w:p>
          <w:p w14:paraId="6C4BB126" w14:textId="77777777" w:rsidR="00F81D1B" w:rsidRPr="00E27C4D" w:rsidRDefault="00F81D1B" w:rsidP="0085754D">
            <w:pPr>
              <w:ind w:left="360"/>
            </w:pPr>
            <w:r w:rsidRPr="00E27C4D">
              <w:t>Návrh vybraných typových činností HZS ve vztahu ke krizovému řízení vybrané municipalit.</w:t>
            </w:r>
          </w:p>
          <w:p w14:paraId="2ED7EDC6" w14:textId="77777777" w:rsidR="00F81D1B" w:rsidRPr="00E27C4D" w:rsidRDefault="00F81D1B" w:rsidP="0085754D">
            <w:pPr>
              <w:ind w:left="360"/>
            </w:pPr>
            <w:r w:rsidRPr="00E27C4D">
              <w:t>Multi-kriteriální hodnocení a optimalizace systému fyzické ochrany objektu nemocnice.</w:t>
            </w:r>
          </w:p>
          <w:p w14:paraId="2CC99F38" w14:textId="41C0A990" w:rsidR="00F81D1B" w:rsidRPr="00E27C4D" w:rsidRDefault="00050410" w:rsidP="0085754D">
            <w:pPr>
              <w:ind w:left="360"/>
            </w:pPr>
            <w:hyperlink r:id="rId15" w:history="1">
              <w:r w:rsidR="00F81D1B" w:rsidRPr="00E27C4D">
                <w:t>Návrh bezpečnostní politiky ve ve vybrané společnosti</w:t>
              </w:r>
            </w:hyperlink>
            <w:r w:rsidR="00F81D1B" w:rsidRPr="00E27C4D">
              <w:t>.</w:t>
            </w:r>
          </w:p>
          <w:p w14:paraId="4DEDFC76" w14:textId="77777777" w:rsidR="00F81D1B" w:rsidRPr="00E27C4D" w:rsidRDefault="00F81D1B" w:rsidP="0085754D">
            <w:pPr>
              <w:ind w:left="360"/>
            </w:pPr>
            <w:r w:rsidRPr="00E27C4D">
              <w:t>Návrh plánu ochrany pod vybraným vodním dílem.</w:t>
            </w:r>
          </w:p>
          <w:p w14:paraId="3DFB21E5" w14:textId="77777777" w:rsidR="00F81D1B" w:rsidRPr="00E27C4D" w:rsidRDefault="00F81D1B" w:rsidP="0085754D">
            <w:pPr>
              <w:ind w:left="360"/>
            </w:pPr>
            <w:r w:rsidRPr="00E27C4D">
              <w:t>Řešení krizových situací v působnosti HZS pro vybranou oblast ochrany obyvatelstva.</w:t>
            </w:r>
          </w:p>
          <w:p w14:paraId="66501EAA" w14:textId="77777777" w:rsidR="00F81D1B" w:rsidRPr="00E27C4D" w:rsidRDefault="00F81D1B" w:rsidP="0085754D">
            <w:pPr>
              <w:ind w:left="360"/>
            </w:pPr>
            <w:r w:rsidRPr="00E27C4D">
              <w:t>Postavení simulace a modelování v rámci záchranných a likvidačních prací.</w:t>
            </w:r>
          </w:p>
          <w:p w14:paraId="2AB53CBF" w14:textId="77777777" w:rsidR="00F81D1B" w:rsidRPr="00E27C4D" w:rsidRDefault="00F81D1B" w:rsidP="0085754D">
            <w:pPr>
              <w:ind w:left="360"/>
            </w:pPr>
            <w:r w:rsidRPr="00E27C4D">
              <w:t xml:space="preserve">Tvorba nástroje pro multikriteriální hodnocení odolnosti kritické infrastruktury. </w:t>
            </w:r>
          </w:p>
          <w:p w14:paraId="05E82ED3" w14:textId="29C12126" w:rsidR="00F81D1B" w:rsidDel="004B5E18" w:rsidRDefault="00F81D1B" w:rsidP="0085754D">
            <w:pPr>
              <w:rPr>
                <w:del w:id="927" w:author="Jiří Vojtěšek" w:date="2018-11-26T12:14:00Z"/>
                <w:rStyle w:val="Hypertextovodkaz"/>
              </w:rPr>
            </w:pPr>
            <w:del w:id="928" w:author="Jiří Vojtěšek" w:date="2018-11-26T12:14:00Z">
              <w:r w:rsidRPr="00E27C4D" w:rsidDel="004B5E18">
                <w:delText xml:space="preserve">Obhájené diplomové práce jsou dostupné na </w:delText>
              </w:r>
              <w:r w:rsidR="00050410" w:rsidDel="004B5E18">
                <w:fldChar w:fldCharType="begin"/>
              </w:r>
              <w:r w:rsidR="00050410" w:rsidDel="004B5E18">
                <w:delInstrText xml:space="preserve"> HYPERLINK "https://stag.utb.cz/portal/studium/prohlizeni.html" </w:delInstrText>
              </w:r>
              <w:r w:rsidR="00050410" w:rsidDel="004B5E18">
                <w:fldChar w:fldCharType="separate"/>
              </w:r>
              <w:r w:rsidRPr="00E27C4D" w:rsidDel="004B5E18">
                <w:rPr>
                  <w:rStyle w:val="Hypertextovodkaz"/>
                </w:rPr>
                <w:delText>https://stag.utb.cz/portal/studium/prohlizeni.html</w:delText>
              </w:r>
              <w:r w:rsidR="00050410" w:rsidDel="004B5E18">
                <w:rPr>
                  <w:rStyle w:val="Hypertextovodkaz"/>
                </w:rPr>
                <w:fldChar w:fldCharType="end"/>
              </w:r>
            </w:del>
          </w:p>
          <w:p w14:paraId="4D6FD2FB" w14:textId="77777777" w:rsidR="00F81D1B" w:rsidRDefault="00F81D1B" w:rsidP="0085754D">
            <w:pPr>
              <w:rPr>
                <w:ins w:id="929" w:author="Jiří Vojtěšek" w:date="2018-11-26T12:14:00Z"/>
              </w:rPr>
            </w:pPr>
          </w:p>
          <w:p w14:paraId="787D46FC" w14:textId="77777777" w:rsidR="004B5E18" w:rsidRPr="00300A0A" w:rsidRDefault="004B5E18" w:rsidP="004B5E18">
            <w:pPr>
              <w:rPr>
                <w:ins w:id="930" w:author="Jiří Vojtěšek" w:date="2018-11-26T12:14:00Z"/>
              </w:rPr>
            </w:pPr>
            <w:ins w:id="931" w:author="Jiří Vojtěšek" w:date="2018-11-26T12:14:00Z">
              <w:r>
                <w:rPr>
                  <w:rFonts w:ascii="TimesNewRomanPSMT,Calibri" w:eastAsia="TimesNewRomanPSMT,Calibri" w:hAnsi="TimesNewRomanPSMT,Calibri" w:cs="TimesNewRomanPSMT,Calibri"/>
                </w:rPr>
                <w:t xml:space="preserve">Kompletní seznam dosud obhájených prací (včetně plného znění a posudků) je k nahlédnutí na adrese </w:t>
              </w:r>
              <w:r>
                <w:rPr>
                  <w:rFonts w:ascii="TimesNewRomanPSMT,Calibri" w:eastAsia="TimesNewRomanPSMT,Calibri" w:hAnsi="TimesNewRomanPSMT,Calibri" w:cs="TimesNewRomanPSMT,Calibri"/>
                </w:rPr>
                <w:fldChar w:fldCharType="begin"/>
              </w:r>
              <w:r>
                <w:rPr>
                  <w:rFonts w:ascii="TimesNewRomanPSMT,Calibri" w:eastAsia="TimesNewRomanPSMT,Calibri" w:hAnsi="TimesNewRomanPSMT,Calibri" w:cs="TimesNewRomanPSMT,Calibri"/>
                </w:rPr>
                <w:instrText xml:space="preserve"> HYPERLINK "</w:instrText>
              </w:r>
              <w:r w:rsidRPr="004B5E18">
                <w:rPr>
                  <w:rFonts w:ascii="TimesNewRomanPSMT,Calibri" w:eastAsia="TimesNewRomanPSMT,Calibri" w:hAnsi="TimesNewRomanPSMT,Calibri" w:cs="TimesNewRomanPSMT,Calibri"/>
                </w:rPr>
                <w:instrText>http://digilib.k.utb.cz/handle/10563/153</w:instrText>
              </w:r>
              <w:r>
                <w:rPr>
                  <w:rFonts w:ascii="TimesNewRomanPSMT,Calibri" w:eastAsia="TimesNewRomanPSMT,Calibri" w:hAnsi="TimesNewRomanPSMT,Calibri" w:cs="TimesNewRomanPSMT,Calibri"/>
                </w:rPr>
                <w:instrText xml:space="preserve">" </w:instrText>
              </w:r>
              <w:r>
                <w:rPr>
                  <w:rFonts w:ascii="TimesNewRomanPSMT,Calibri" w:eastAsia="TimesNewRomanPSMT,Calibri" w:hAnsi="TimesNewRomanPSMT,Calibri" w:cs="TimesNewRomanPSMT,Calibri"/>
                </w:rPr>
                <w:fldChar w:fldCharType="separate"/>
              </w:r>
              <w:r w:rsidRPr="00C1145F">
                <w:rPr>
                  <w:rStyle w:val="Hypertextovodkaz"/>
                  <w:rFonts w:ascii="TimesNewRomanPSMT,Calibri" w:eastAsia="TimesNewRomanPSMT,Calibri" w:hAnsi="TimesNewRomanPSMT,Calibri" w:cs="TimesNewRomanPSMT,Calibri"/>
                </w:rPr>
                <w:t>http://digilib.k.utb.cz/handle/10563/153</w:t>
              </w:r>
              <w:r>
                <w:rPr>
                  <w:rFonts w:ascii="TimesNewRomanPSMT,Calibri" w:eastAsia="TimesNewRomanPSMT,Calibri" w:hAnsi="TimesNewRomanPSMT,Calibri" w:cs="TimesNewRomanPSMT,Calibri"/>
                </w:rPr>
                <w:fldChar w:fldCharType="end"/>
              </w:r>
              <w:r>
                <w:rPr>
                  <w:rFonts w:ascii="TimesNewRomanPSMT,Calibri" w:eastAsia="TimesNewRomanPSMT,Calibri" w:hAnsi="TimesNewRomanPSMT,Calibri" w:cs="TimesNewRomanPSMT,Calibri"/>
                </w:rPr>
                <w:t xml:space="preserve"> </w:t>
              </w:r>
            </w:ins>
          </w:p>
          <w:p w14:paraId="37591A69" w14:textId="488FBDC4" w:rsidR="004B5E18" w:rsidRPr="00E27C4D" w:rsidRDefault="004B5E18" w:rsidP="0085754D"/>
        </w:tc>
      </w:tr>
      <w:tr w:rsidR="00F81D1B" w:rsidRPr="00E27C4D" w14:paraId="20395E8C" w14:textId="77777777" w:rsidTr="00197F45">
        <w:trPr>
          <w:trPrChange w:id="932" w:author="Milan Navrátil" w:date="2018-10-31T19:47:00Z">
            <w:trPr>
              <w:gridBefore w:val="1"/>
            </w:trPr>
          </w:trPrChange>
        </w:trPr>
        <w:tc>
          <w:tcPr>
            <w:tcW w:w="10351" w:type="dxa"/>
            <w:shd w:val="clear" w:color="auto" w:fill="F7CAAC"/>
            <w:tcPrChange w:id="933" w:author="Milan Navrátil" w:date="2018-10-31T19:47:00Z">
              <w:tcPr>
                <w:tcW w:w="3294" w:type="dxa"/>
                <w:shd w:val="clear" w:color="auto" w:fill="F7CAAC"/>
              </w:tcPr>
            </w:tcPrChange>
          </w:tcPr>
          <w:p w14:paraId="5678391B" w14:textId="77777777" w:rsidR="00F81D1B" w:rsidRPr="00E27C4D" w:rsidRDefault="00F81D1B" w:rsidP="0085754D">
            <w:r w:rsidRPr="00E27C4D">
              <w:rPr>
                <w:b/>
              </w:rPr>
              <w:t>Návrh témat rigorózních prací a témata obhájených prací</w:t>
            </w:r>
          </w:p>
        </w:tc>
        <w:tc>
          <w:tcPr>
            <w:tcW w:w="172" w:type="dxa"/>
            <w:tcBorders>
              <w:bottom w:val="nil"/>
            </w:tcBorders>
            <w:shd w:val="clear" w:color="auto" w:fill="FFFFFF"/>
            <w:tcPrChange w:id="934" w:author="Milan Navrátil" w:date="2018-10-31T19:47:00Z">
              <w:tcPr>
                <w:tcW w:w="7229" w:type="dxa"/>
                <w:gridSpan w:val="2"/>
                <w:tcBorders>
                  <w:bottom w:val="nil"/>
                </w:tcBorders>
                <w:shd w:val="clear" w:color="auto" w:fill="FFFFFF"/>
              </w:tcPr>
            </w:tcPrChange>
          </w:tcPr>
          <w:p w14:paraId="5D339DCB" w14:textId="77777777" w:rsidR="00F81D1B" w:rsidRPr="00E27C4D" w:rsidRDefault="00F81D1B" w:rsidP="0085754D">
            <w:pPr>
              <w:jc w:val="center"/>
            </w:pPr>
          </w:p>
        </w:tc>
      </w:tr>
      <w:tr w:rsidR="00F81D1B" w:rsidRPr="00E27C4D" w14:paraId="4258195C" w14:textId="77777777" w:rsidTr="0085754D">
        <w:trPr>
          <w:trHeight w:val="350"/>
        </w:trPr>
        <w:tc>
          <w:tcPr>
            <w:tcW w:w="10523" w:type="dxa"/>
            <w:gridSpan w:val="2"/>
            <w:tcBorders>
              <w:top w:val="nil"/>
            </w:tcBorders>
          </w:tcPr>
          <w:p w14:paraId="53ECE69E" w14:textId="77777777" w:rsidR="00F81D1B" w:rsidRPr="00E27C4D" w:rsidRDefault="00F81D1B" w:rsidP="0085754D">
            <w:r w:rsidRPr="00E27C4D">
              <w:t>nejsou</w:t>
            </w:r>
          </w:p>
        </w:tc>
      </w:tr>
      <w:tr w:rsidR="00F81D1B" w:rsidRPr="00E27C4D" w14:paraId="052988F3" w14:textId="77777777" w:rsidTr="00197F45">
        <w:trPr>
          <w:trPrChange w:id="935" w:author="Milan Navrátil" w:date="2018-10-31T19:47:00Z">
            <w:trPr>
              <w:gridBefore w:val="1"/>
            </w:trPr>
          </w:trPrChange>
        </w:trPr>
        <w:tc>
          <w:tcPr>
            <w:tcW w:w="10351" w:type="dxa"/>
            <w:shd w:val="clear" w:color="auto" w:fill="F7CAAC"/>
            <w:tcPrChange w:id="936" w:author="Milan Navrátil" w:date="2018-10-31T19:47:00Z">
              <w:tcPr>
                <w:tcW w:w="3294" w:type="dxa"/>
                <w:shd w:val="clear" w:color="auto" w:fill="F7CAAC"/>
              </w:tcPr>
            </w:tcPrChange>
          </w:tcPr>
          <w:p w14:paraId="48D1AFB8" w14:textId="77777777" w:rsidR="00F81D1B" w:rsidRPr="00E27C4D" w:rsidRDefault="00F81D1B" w:rsidP="0085754D">
            <w:r w:rsidRPr="00E27C4D">
              <w:rPr>
                <w:b/>
              </w:rPr>
              <w:t xml:space="preserve"> Součásti SRZ a jejich obsah</w:t>
            </w:r>
          </w:p>
        </w:tc>
        <w:tc>
          <w:tcPr>
            <w:tcW w:w="172" w:type="dxa"/>
            <w:tcBorders>
              <w:bottom w:val="nil"/>
            </w:tcBorders>
            <w:shd w:val="clear" w:color="auto" w:fill="FFFFFF"/>
            <w:tcPrChange w:id="937" w:author="Milan Navrátil" w:date="2018-10-31T19:47:00Z">
              <w:tcPr>
                <w:tcW w:w="7229" w:type="dxa"/>
                <w:gridSpan w:val="2"/>
                <w:tcBorders>
                  <w:bottom w:val="nil"/>
                </w:tcBorders>
                <w:shd w:val="clear" w:color="auto" w:fill="FFFFFF"/>
              </w:tcPr>
            </w:tcPrChange>
          </w:tcPr>
          <w:p w14:paraId="2F4F02C2" w14:textId="77777777" w:rsidR="00F81D1B" w:rsidRPr="00E27C4D" w:rsidRDefault="00F81D1B" w:rsidP="0085754D">
            <w:pPr>
              <w:jc w:val="center"/>
            </w:pPr>
          </w:p>
        </w:tc>
      </w:tr>
      <w:tr w:rsidR="00F81D1B" w:rsidRPr="00E27C4D" w14:paraId="72EECA54" w14:textId="77777777" w:rsidTr="0085754D">
        <w:trPr>
          <w:trHeight w:val="315"/>
        </w:trPr>
        <w:tc>
          <w:tcPr>
            <w:tcW w:w="10523" w:type="dxa"/>
            <w:gridSpan w:val="2"/>
            <w:tcBorders>
              <w:top w:val="nil"/>
            </w:tcBorders>
          </w:tcPr>
          <w:p w14:paraId="257775CC" w14:textId="77777777" w:rsidR="00F81D1B" w:rsidRPr="00E27C4D" w:rsidRDefault="00F81D1B" w:rsidP="0085754D">
            <w:r w:rsidRPr="00E27C4D">
              <w:t>nejsou</w:t>
            </w:r>
          </w:p>
        </w:tc>
      </w:tr>
    </w:tbl>
    <w:p w14:paraId="4DD4F3B2" w14:textId="77777777" w:rsidR="00F81D1B" w:rsidRPr="00E27C4D" w:rsidRDefault="00F81D1B" w:rsidP="00F81D1B">
      <w:pPr>
        <w:spacing w:after="160" w:line="259" w:lineRule="auto"/>
      </w:pPr>
    </w:p>
    <w:p w14:paraId="7D95E52D" w14:textId="77777777" w:rsidR="00F81D1B" w:rsidRPr="00E27C4D" w:rsidRDefault="00F81D1B" w:rsidP="00F81D1B">
      <w:r w:rsidRPr="00E27C4D">
        <w:t>*) Rozsah udává počet prezenčních konzultací za přítomnosti studenta.</w:t>
      </w:r>
    </w:p>
    <w:p w14:paraId="3AEB2251" w14:textId="77777777" w:rsidR="00A124FE" w:rsidRDefault="00A124FE" w:rsidP="00A124FE">
      <w:pPr>
        <w:spacing w:after="160" w:line="259" w:lineRule="auto"/>
        <w:rPr>
          <w:ins w:id="938" w:author="Jiří Vojtěšek" w:date="2018-11-20T22:37:00Z"/>
          <w:sz w:val="24"/>
          <w:szCs w:val="24"/>
        </w:rPr>
      </w:pPr>
      <w:ins w:id="939" w:author="Jiří Vojtěšek" w:date="2018-11-20T22:37:00Z">
        <w:r>
          <w:t>†) Jedná se o předměty dané specializace. Předměty bez této značky jsou předměty společné pro celý studijní program.</w:t>
        </w:r>
      </w:ins>
    </w:p>
    <w:p w14:paraId="7A85F6AA" w14:textId="77777777" w:rsidR="00F81D1B" w:rsidRDefault="00F81D1B" w:rsidP="00F81D1B">
      <w:r>
        <w:br w:type="page"/>
      </w:r>
    </w:p>
    <w:tbl>
      <w:tblPr>
        <w:tblpPr w:leftFromText="141" w:rightFromText="141" w:vertAnchor="text" w:horzAnchor="margin" w:tblpY="201"/>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1"/>
        <w:gridCol w:w="283"/>
        <w:gridCol w:w="460"/>
        <w:gridCol w:w="850"/>
        <w:gridCol w:w="709"/>
        <w:gridCol w:w="3969"/>
        <w:gridCol w:w="992"/>
        <w:gridCol w:w="679"/>
        <w:gridCol w:w="172"/>
        <w:tblGridChange w:id="940">
          <w:tblGrid>
            <w:gridCol w:w="2371"/>
            <w:gridCol w:w="283"/>
            <w:gridCol w:w="460"/>
            <w:gridCol w:w="850"/>
            <w:gridCol w:w="709"/>
            <w:gridCol w:w="3969"/>
            <w:gridCol w:w="992"/>
            <w:gridCol w:w="851"/>
          </w:tblGrid>
        </w:tblGridChange>
      </w:tblGrid>
      <w:tr w:rsidR="00F81D1B" w:rsidRPr="00E27C4D" w14:paraId="5232C702" w14:textId="77777777" w:rsidTr="0085754D">
        <w:tc>
          <w:tcPr>
            <w:tcW w:w="10485" w:type="dxa"/>
            <w:gridSpan w:val="9"/>
            <w:tcBorders>
              <w:bottom w:val="double" w:sz="4" w:space="0" w:color="auto"/>
            </w:tcBorders>
            <w:shd w:val="clear" w:color="auto" w:fill="BDD6EE"/>
          </w:tcPr>
          <w:p w14:paraId="0054D9C3" w14:textId="77777777" w:rsidR="00F81D1B" w:rsidRPr="00E27C4D" w:rsidRDefault="00F81D1B" w:rsidP="0085754D">
            <w:pPr>
              <w:rPr>
                <w:b/>
                <w:sz w:val="28"/>
              </w:rPr>
            </w:pPr>
            <w:r w:rsidRPr="00E27C4D">
              <w:rPr>
                <w:b/>
                <w:sz w:val="28"/>
              </w:rPr>
              <w:lastRenderedPageBreak/>
              <w:t>B-IIa – Studijní plány a návrh témat prací (bakalářské a magisterské studijní programy)</w:t>
            </w:r>
          </w:p>
        </w:tc>
      </w:tr>
      <w:tr w:rsidR="00F81D1B" w:rsidRPr="00E27C4D" w14:paraId="36C500C4" w14:textId="77777777" w:rsidTr="0085754D">
        <w:tc>
          <w:tcPr>
            <w:tcW w:w="2654" w:type="dxa"/>
            <w:gridSpan w:val="2"/>
            <w:shd w:val="clear" w:color="auto" w:fill="F7CAAC"/>
          </w:tcPr>
          <w:p w14:paraId="01098846" w14:textId="77777777" w:rsidR="00F81D1B" w:rsidRPr="00E27C4D" w:rsidRDefault="00F81D1B" w:rsidP="0085754D">
            <w:pPr>
              <w:rPr>
                <w:b/>
                <w:sz w:val="22"/>
              </w:rPr>
            </w:pPr>
            <w:r w:rsidRPr="00E27C4D">
              <w:rPr>
                <w:b/>
                <w:sz w:val="22"/>
              </w:rPr>
              <w:t>Označení studijního plánu</w:t>
            </w:r>
          </w:p>
        </w:tc>
        <w:tc>
          <w:tcPr>
            <w:tcW w:w="7831" w:type="dxa"/>
            <w:gridSpan w:val="7"/>
          </w:tcPr>
          <w:p w14:paraId="65BDA08C" w14:textId="77777777" w:rsidR="00F81D1B" w:rsidRPr="00E27C4D" w:rsidRDefault="00F81D1B" w:rsidP="0085754D">
            <w:pPr>
              <w:jc w:val="center"/>
              <w:rPr>
                <w:b/>
                <w:sz w:val="22"/>
              </w:rPr>
            </w:pPr>
            <w:r w:rsidRPr="00E27C4D">
              <w:rPr>
                <w:b/>
                <w:sz w:val="22"/>
              </w:rPr>
              <w:t>Bezpečnostní technologie, systémy a management</w:t>
            </w:r>
            <w:r>
              <w:rPr>
                <w:b/>
                <w:sz w:val="22"/>
              </w:rPr>
              <w:br/>
            </w:r>
            <w:r w:rsidRPr="00E27C4D">
              <w:rPr>
                <w:b/>
                <w:sz w:val="22"/>
              </w:rPr>
              <w:t>specializace Bezpečnostní technologie</w:t>
            </w:r>
            <w:r>
              <w:rPr>
                <w:b/>
                <w:sz w:val="22"/>
              </w:rPr>
              <w:t xml:space="preserve"> – kombinovaná forma v jazyce českém</w:t>
            </w:r>
          </w:p>
        </w:tc>
      </w:tr>
      <w:tr w:rsidR="00F81D1B" w:rsidRPr="00E27C4D" w14:paraId="2BAE3907" w14:textId="77777777" w:rsidTr="0085754D">
        <w:tc>
          <w:tcPr>
            <w:tcW w:w="10485" w:type="dxa"/>
            <w:gridSpan w:val="9"/>
            <w:shd w:val="clear" w:color="auto" w:fill="F7CAAC"/>
          </w:tcPr>
          <w:p w14:paraId="3EBB1F58" w14:textId="77777777" w:rsidR="00F81D1B" w:rsidRPr="00E27C4D" w:rsidRDefault="00F81D1B" w:rsidP="0085754D">
            <w:pPr>
              <w:jc w:val="center"/>
              <w:rPr>
                <w:b/>
                <w:sz w:val="22"/>
              </w:rPr>
            </w:pPr>
            <w:r w:rsidRPr="00E27C4D">
              <w:rPr>
                <w:b/>
                <w:sz w:val="22"/>
              </w:rPr>
              <w:t>Povinné předměty</w:t>
            </w:r>
          </w:p>
        </w:tc>
      </w:tr>
      <w:tr w:rsidR="00F81D1B" w:rsidRPr="00E27C4D" w14:paraId="0E347A3A" w14:textId="77777777" w:rsidTr="0085754D">
        <w:tc>
          <w:tcPr>
            <w:tcW w:w="2371" w:type="dxa"/>
            <w:shd w:val="clear" w:color="auto" w:fill="F7CAAC"/>
          </w:tcPr>
          <w:p w14:paraId="55CE9503" w14:textId="77777777" w:rsidR="00F81D1B" w:rsidRPr="002321B1" w:rsidRDefault="00F81D1B" w:rsidP="0085754D">
            <w:pPr>
              <w:rPr>
                <w:b/>
              </w:rPr>
            </w:pPr>
            <w:r w:rsidRPr="002321B1">
              <w:rPr>
                <w:b/>
              </w:rPr>
              <w:t>Název předmětu</w:t>
            </w:r>
          </w:p>
        </w:tc>
        <w:tc>
          <w:tcPr>
            <w:tcW w:w="743" w:type="dxa"/>
            <w:gridSpan w:val="2"/>
            <w:shd w:val="clear" w:color="auto" w:fill="F7CAAC"/>
          </w:tcPr>
          <w:p w14:paraId="71377B43" w14:textId="77777777" w:rsidR="00F81D1B" w:rsidRPr="002321B1" w:rsidRDefault="00F81D1B" w:rsidP="0085754D">
            <w:pPr>
              <w:rPr>
                <w:b/>
              </w:rPr>
            </w:pPr>
            <w:r w:rsidRPr="002321B1">
              <w:rPr>
                <w:b/>
              </w:rPr>
              <w:t>rozsah konz. *</w:t>
            </w:r>
          </w:p>
        </w:tc>
        <w:tc>
          <w:tcPr>
            <w:tcW w:w="850" w:type="dxa"/>
            <w:shd w:val="clear" w:color="auto" w:fill="F7CAAC"/>
          </w:tcPr>
          <w:p w14:paraId="7880BE1C" w14:textId="77777777" w:rsidR="00F81D1B" w:rsidRPr="002321B1" w:rsidRDefault="00F81D1B" w:rsidP="0085754D">
            <w:pPr>
              <w:rPr>
                <w:b/>
              </w:rPr>
            </w:pPr>
            <w:r w:rsidRPr="002321B1">
              <w:rPr>
                <w:b/>
              </w:rPr>
              <w:t>způsob  ověř.</w:t>
            </w:r>
          </w:p>
        </w:tc>
        <w:tc>
          <w:tcPr>
            <w:tcW w:w="709" w:type="dxa"/>
            <w:shd w:val="clear" w:color="auto" w:fill="F7CAAC"/>
          </w:tcPr>
          <w:p w14:paraId="7E0A3347" w14:textId="77777777" w:rsidR="00F81D1B" w:rsidRPr="002321B1" w:rsidRDefault="00F81D1B" w:rsidP="0085754D">
            <w:pPr>
              <w:rPr>
                <w:b/>
              </w:rPr>
            </w:pPr>
            <w:r w:rsidRPr="002321B1">
              <w:rPr>
                <w:b/>
              </w:rPr>
              <w:t>počet kred.</w:t>
            </w:r>
          </w:p>
        </w:tc>
        <w:tc>
          <w:tcPr>
            <w:tcW w:w="3969" w:type="dxa"/>
            <w:shd w:val="clear" w:color="auto" w:fill="F7CAAC"/>
          </w:tcPr>
          <w:p w14:paraId="685E156A" w14:textId="77777777" w:rsidR="00F81D1B" w:rsidRPr="002321B1" w:rsidRDefault="00F81D1B" w:rsidP="0085754D">
            <w:pPr>
              <w:rPr>
                <w:b/>
              </w:rPr>
            </w:pPr>
            <w:r w:rsidRPr="002321B1">
              <w:rPr>
                <w:b/>
              </w:rPr>
              <w:t>vyučující</w:t>
            </w:r>
          </w:p>
        </w:tc>
        <w:tc>
          <w:tcPr>
            <w:tcW w:w="992" w:type="dxa"/>
            <w:shd w:val="clear" w:color="auto" w:fill="F7CAAC"/>
          </w:tcPr>
          <w:p w14:paraId="7C686FA0" w14:textId="77777777" w:rsidR="00F81D1B" w:rsidRPr="002321B1" w:rsidRDefault="00F81D1B" w:rsidP="0085754D">
            <w:pPr>
              <w:rPr>
                <w:b/>
              </w:rPr>
            </w:pPr>
            <w:r w:rsidRPr="002321B1">
              <w:rPr>
                <w:b/>
              </w:rPr>
              <w:t>dop. roč./sem.</w:t>
            </w:r>
          </w:p>
        </w:tc>
        <w:tc>
          <w:tcPr>
            <w:tcW w:w="851" w:type="dxa"/>
            <w:gridSpan w:val="2"/>
            <w:shd w:val="clear" w:color="auto" w:fill="F7CAAC"/>
          </w:tcPr>
          <w:p w14:paraId="4D8F5173" w14:textId="77777777" w:rsidR="00F81D1B" w:rsidRPr="002321B1" w:rsidRDefault="00F81D1B" w:rsidP="0085754D">
            <w:pPr>
              <w:rPr>
                <w:b/>
              </w:rPr>
            </w:pPr>
            <w:r w:rsidRPr="002321B1">
              <w:rPr>
                <w:b/>
              </w:rPr>
              <w:t xml:space="preserve">profil. </w:t>
            </w:r>
            <w:proofErr w:type="gramStart"/>
            <w:r w:rsidRPr="002321B1">
              <w:rPr>
                <w:b/>
              </w:rPr>
              <w:t>základ</w:t>
            </w:r>
            <w:proofErr w:type="gramEnd"/>
          </w:p>
        </w:tc>
      </w:tr>
      <w:tr w:rsidR="00F81D1B" w:rsidRPr="00E27C4D" w14:paraId="0D8FB070" w14:textId="77777777" w:rsidTr="0085754D">
        <w:tc>
          <w:tcPr>
            <w:tcW w:w="2371" w:type="dxa"/>
          </w:tcPr>
          <w:p w14:paraId="0E41C78F" w14:textId="77777777" w:rsidR="00F81D1B" w:rsidRPr="00E27C4D" w:rsidRDefault="00F81D1B" w:rsidP="0085754D">
            <w:r w:rsidRPr="00E27C4D">
              <w:t>Požární ochrana</w:t>
            </w:r>
          </w:p>
        </w:tc>
        <w:tc>
          <w:tcPr>
            <w:tcW w:w="743" w:type="dxa"/>
            <w:gridSpan w:val="2"/>
          </w:tcPr>
          <w:p w14:paraId="0C916D2D" w14:textId="77777777" w:rsidR="00F81D1B" w:rsidRPr="00E27C4D" w:rsidRDefault="00F81D1B" w:rsidP="0085754D">
            <w:r w:rsidRPr="00E27C4D">
              <w:t>15k</w:t>
            </w:r>
          </w:p>
        </w:tc>
        <w:tc>
          <w:tcPr>
            <w:tcW w:w="850" w:type="dxa"/>
          </w:tcPr>
          <w:p w14:paraId="421621FA" w14:textId="77777777" w:rsidR="00F81D1B" w:rsidRPr="00E27C4D" w:rsidRDefault="00F81D1B" w:rsidP="0085754D">
            <w:r w:rsidRPr="00E27C4D">
              <w:t>klz</w:t>
            </w:r>
          </w:p>
        </w:tc>
        <w:tc>
          <w:tcPr>
            <w:tcW w:w="709" w:type="dxa"/>
          </w:tcPr>
          <w:p w14:paraId="66224A5C" w14:textId="77777777" w:rsidR="00F81D1B" w:rsidRPr="00E27C4D" w:rsidRDefault="00F81D1B" w:rsidP="0085754D">
            <w:r w:rsidRPr="00E27C4D">
              <w:t>4</w:t>
            </w:r>
          </w:p>
        </w:tc>
        <w:tc>
          <w:tcPr>
            <w:tcW w:w="3969" w:type="dxa"/>
          </w:tcPr>
          <w:p w14:paraId="4C8BA3C2" w14:textId="77777777" w:rsidR="00F81D1B" w:rsidRPr="00E27C4D" w:rsidRDefault="00F81D1B" w:rsidP="0085754D">
            <w:r w:rsidRPr="004065BD">
              <w:rPr>
                <w:b/>
              </w:rPr>
              <w:t>doc. Ing. Martin Hromada, Ph.D.</w:t>
            </w:r>
            <w:r w:rsidRPr="00E27C4D">
              <w:t>(100</w:t>
            </w:r>
            <w:r>
              <w:t xml:space="preserve"> </w:t>
            </w:r>
            <w:r w:rsidRPr="00E27C4D">
              <w:t>%</w:t>
            </w:r>
            <w:r>
              <w:t xml:space="preserve"> p</w:t>
            </w:r>
            <w:r w:rsidRPr="00E27C4D">
              <w:t>)</w:t>
            </w:r>
          </w:p>
        </w:tc>
        <w:tc>
          <w:tcPr>
            <w:tcW w:w="992" w:type="dxa"/>
          </w:tcPr>
          <w:p w14:paraId="24161861" w14:textId="77777777" w:rsidR="00F81D1B" w:rsidRPr="00E27C4D" w:rsidRDefault="00F81D1B" w:rsidP="0085754D">
            <w:r w:rsidRPr="00E27C4D">
              <w:t>1/ZS</w:t>
            </w:r>
          </w:p>
        </w:tc>
        <w:tc>
          <w:tcPr>
            <w:tcW w:w="851" w:type="dxa"/>
            <w:gridSpan w:val="2"/>
          </w:tcPr>
          <w:p w14:paraId="7EB1FEFA" w14:textId="77777777" w:rsidR="00F81D1B" w:rsidRPr="00E27C4D" w:rsidRDefault="00F81D1B" w:rsidP="0085754D">
            <w:r w:rsidRPr="00E27C4D">
              <w:t>PZ</w:t>
            </w:r>
          </w:p>
        </w:tc>
      </w:tr>
      <w:tr w:rsidR="00F81D1B" w:rsidRPr="00E27C4D" w14:paraId="7C2253D3" w14:textId="77777777" w:rsidTr="0085754D">
        <w:tc>
          <w:tcPr>
            <w:tcW w:w="2371" w:type="dxa"/>
          </w:tcPr>
          <w:p w14:paraId="5C7076A7" w14:textId="77777777" w:rsidR="00F81D1B" w:rsidRPr="00E27C4D" w:rsidRDefault="00F81D1B" w:rsidP="0085754D">
            <w:r w:rsidRPr="00E27C4D">
              <w:t>Provoz počítačových sítí</w:t>
            </w:r>
          </w:p>
        </w:tc>
        <w:tc>
          <w:tcPr>
            <w:tcW w:w="743" w:type="dxa"/>
            <w:gridSpan w:val="2"/>
          </w:tcPr>
          <w:p w14:paraId="6184C6D3" w14:textId="77777777" w:rsidR="00F81D1B" w:rsidRPr="00E27C4D" w:rsidRDefault="00F81D1B" w:rsidP="0085754D">
            <w:r w:rsidRPr="00E27C4D">
              <w:t>15k</w:t>
            </w:r>
          </w:p>
        </w:tc>
        <w:tc>
          <w:tcPr>
            <w:tcW w:w="850" w:type="dxa"/>
          </w:tcPr>
          <w:p w14:paraId="3DCC648B" w14:textId="77777777" w:rsidR="00F81D1B" w:rsidRPr="00E27C4D" w:rsidRDefault="00F81D1B" w:rsidP="0085754D">
            <w:r w:rsidRPr="00E27C4D">
              <w:t>z, zk</w:t>
            </w:r>
          </w:p>
        </w:tc>
        <w:tc>
          <w:tcPr>
            <w:tcW w:w="709" w:type="dxa"/>
          </w:tcPr>
          <w:p w14:paraId="653A04CE" w14:textId="77777777" w:rsidR="00F81D1B" w:rsidRPr="00E27C4D" w:rsidRDefault="00F81D1B" w:rsidP="0085754D">
            <w:r w:rsidRPr="00E27C4D">
              <w:t>4</w:t>
            </w:r>
          </w:p>
        </w:tc>
        <w:tc>
          <w:tcPr>
            <w:tcW w:w="3969" w:type="dxa"/>
          </w:tcPr>
          <w:p w14:paraId="7DD74AA5" w14:textId="77777777" w:rsidR="00F81D1B" w:rsidRPr="00E27C4D" w:rsidRDefault="00F81D1B" w:rsidP="0085754D">
            <w:r w:rsidRPr="00E05EA5">
              <w:rPr>
                <w:b/>
              </w:rPr>
              <w:t>doc. Ing. Jiří Vojtěšek, Ph.D.</w:t>
            </w:r>
            <w:r w:rsidRPr="00E27C4D">
              <w:t xml:space="preserve"> (</w:t>
            </w:r>
            <w:r>
              <w:t>100 % k</w:t>
            </w:r>
            <w:r w:rsidRPr="00E27C4D">
              <w:t>)</w:t>
            </w:r>
          </w:p>
        </w:tc>
        <w:tc>
          <w:tcPr>
            <w:tcW w:w="992" w:type="dxa"/>
          </w:tcPr>
          <w:p w14:paraId="475786CA" w14:textId="77777777" w:rsidR="00F81D1B" w:rsidRPr="00E27C4D" w:rsidRDefault="00F81D1B" w:rsidP="0085754D">
            <w:r w:rsidRPr="00E27C4D">
              <w:t>1/ZS</w:t>
            </w:r>
          </w:p>
        </w:tc>
        <w:tc>
          <w:tcPr>
            <w:tcW w:w="851" w:type="dxa"/>
            <w:gridSpan w:val="2"/>
          </w:tcPr>
          <w:p w14:paraId="03DACE20" w14:textId="77777777" w:rsidR="00F81D1B" w:rsidRPr="00E27C4D" w:rsidRDefault="00F81D1B" w:rsidP="0085754D">
            <w:r w:rsidRPr="00E27C4D">
              <w:t>ZT</w:t>
            </w:r>
          </w:p>
        </w:tc>
      </w:tr>
      <w:tr w:rsidR="00F81D1B" w:rsidRPr="00E27C4D" w14:paraId="1063B75F" w14:textId="77777777" w:rsidTr="0085754D">
        <w:tc>
          <w:tcPr>
            <w:tcW w:w="2371" w:type="dxa"/>
          </w:tcPr>
          <w:p w14:paraId="4BF6BA51" w14:textId="77777777" w:rsidR="00F81D1B" w:rsidRPr="00E27C4D" w:rsidRDefault="00F81D1B" w:rsidP="0085754D">
            <w:r w:rsidRPr="00E27C4D">
              <w:t>Teorie bezpečnosti</w:t>
            </w:r>
          </w:p>
        </w:tc>
        <w:tc>
          <w:tcPr>
            <w:tcW w:w="743" w:type="dxa"/>
            <w:gridSpan w:val="2"/>
          </w:tcPr>
          <w:p w14:paraId="53568838" w14:textId="77777777" w:rsidR="00F81D1B" w:rsidRPr="00E27C4D" w:rsidRDefault="00F81D1B" w:rsidP="0085754D">
            <w:r w:rsidRPr="00E27C4D">
              <w:t>14k</w:t>
            </w:r>
          </w:p>
        </w:tc>
        <w:tc>
          <w:tcPr>
            <w:tcW w:w="850" w:type="dxa"/>
          </w:tcPr>
          <w:p w14:paraId="39B4C188" w14:textId="77777777" w:rsidR="00F81D1B" w:rsidRPr="00E27C4D" w:rsidRDefault="00F81D1B" w:rsidP="0085754D">
            <w:r w:rsidRPr="00E27C4D">
              <w:t>z, zk</w:t>
            </w:r>
          </w:p>
        </w:tc>
        <w:tc>
          <w:tcPr>
            <w:tcW w:w="709" w:type="dxa"/>
          </w:tcPr>
          <w:p w14:paraId="66715B8A" w14:textId="77777777" w:rsidR="00F81D1B" w:rsidRPr="00E27C4D" w:rsidRDefault="00F81D1B" w:rsidP="0085754D">
            <w:r w:rsidRPr="00E27C4D">
              <w:t>4</w:t>
            </w:r>
          </w:p>
        </w:tc>
        <w:tc>
          <w:tcPr>
            <w:tcW w:w="3969" w:type="dxa"/>
          </w:tcPr>
          <w:p w14:paraId="25D1B4DF" w14:textId="77777777" w:rsidR="00F81D1B" w:rsidRPr="00E27C4D" w:rsidRDefault="00F81D1B" w:rsidP="0085754D">
            <w:r w:rsidRPr="00E05EA5">
              <w:rPr>
                <w:b/>
              </w:rPr>
              <w:t>doc. Ing. Luděk Lukáš, CSc.</w:t>
            </w:r>
            <w:r w:rsidRPr="00E27C4D">
              <w:t xml:space="preserve"> (</w:t>
            </w:r>
            <w:r>
              <w:t>100 % k</w:t>
            </w:r>
            <w:r w:rsidRPr="00E27C4D">
              <w:t>)</w:t>
            </w:r>
          </w:p>
        </w:tc>
        <w:tc>
          <w:tcPr>
            <w:tcW w:w="992" w:type="dxa"/>
          </w:tcPr>
          <w:p w14:paraId="79148C86" w14:textId="77777777" w:rsidR="00F81D1B" w:rsidRPr="00E27C4D" w:rsidRDefault="00F81D1B" w:rsidP="0085754D">
            <w:r w:rsidRPr="00E27C4D">
              <w:t>1/ZS</w:t>
            </w:r>
          </w:p>
        </w:tc>
        <w:tc>
          <w:tcPr>
            <w:tcW w:w="851" w:type="dxa"/>
            <w:gridSpan w:val="2"/>
          </w:tcPr>
          <w:p w14:paraId="245FF5C1" w14:textId="77777777" w:rsidR="00F81D1B" w:rsidRPr="00E27C4D" w:rsidRDefault="00F81D1B" w:rsidP="0085754D">
            <w:r w:rsidRPr="00E27C4D">
              <w:t>ZT</w:t>
            </w:r>
          </w:p>
        </w:tc>
      </w:tr>
      <w:tr w:rsidR="00F81D1B" w:rsidRPr="00E27C4D" w14:paraId="348EE1B6" w14:textId="77777777" w:rsidTr="0085754D">
        <w:tc>
          <w:tcPr>
            <w:tcW w:w="2371" w:type="dxa"/>
          </w:tcPr>
          <w:p w14:paraId="5C7E6B36" w14:textId="77777777" w:rsidR="00F81D1B" w:rsidRPr="00E27C4D" w:rsidRDefault="00F81D1B" w:rsidP="0085754D">
            <w:r w:rsidRPr="00E27C4D">
              <w:t>Komunikační systémy</w:t>
            </w:r>
          </w:p>
        </w:tc>
        <w:tc>
          <w:tcPr>
            <w:tcW w:w="743" w:type="dxa"/>
            <w:gridSpan w:val="2"/>
          </w:tcPr>
          <w:p w14:paraId="78E3DD31" w14:textId="77777777" w:rsidR="00F81D1B" w:rsidRPr="00E27C4D" w:rsidRDefault="00F81D1B" w:rsidP="0085754D">
            <w:r w:rsidRPr="00E27C4D">
              <w:t>15k</w:t>
            </w:r>
          </w:p>
        </w:tc>
        <w:tc>
          <w:tcPr>
            <w:tcW w:w="850" w:type="dxa"/>
          </w:tcPr>
          <w:p w14:paraId="58A99430" w14:textId="77777777" w:rsidR="00F81D1B" w:rsidRPr="00E27C4D" w:rsidRDefault="00F81D1B" w:rsidP="0085754D">
            <w:r w:rsidRPr="00E27C4D">
              <w:t>z, zk</w:t>
            </w:r>
          </w:p>
        </w:tc>
        <w:tc>
          <w:tcPr>
            <w:tcW w:w="709" w:type="dxa"/>
          </w:tcPr>
          <w:p w14:paraId="7CA6EB25" w14:textId="77777777" w:rsidR="00F81D1B" w:rsidRPr="00E27C4D" w:rsidRDefault="00F81D1B" w:rsidP="0085754D">
            <w:r w:rsidRPr="00E27C4D">
              <w:t>4</w:t>
            </w:r>
          </w:p>
        </w:tc>
        <w:tc>
          <w:tcPr>
            <w:tcW w:w="3969" w:type="dxa"/>
          </w:tcPr>
          <w:p w14:paraId="2A97F85B" w14:textId="77777777" w:rsidR="00F81D1B" w:rsidRPr="00E27C4D" w:rsidRDefault="00F81D1B" w:rsidP="0085754D">
            <w:r w:rsidRPr="00E05EA5">
              <w:rPr>
                <w:b/>
              </w:rPr>
              <w:t>prof. Ing. Karel Vlček, CSc.</w:t>
            </w:r>
            <w:r w:rsidRPr="00E27C4D">
              <w:t xml:space="preserve"> (</w:t>
            </w:r>
            <w:r>
              <w:t>100 % k)</w:t>
            </w:r>
          </w:p>
        </w:tc>
        <w:tc>
          <w:tcPr>
            <w:tcW w:w="992" w:type="dxa"/>
          </w:tcPr>
          <w:p w14:paraId="231F9619" w14:textId="77777777" w:rsidR="00F81D1B" w:rsidRPr="00E27C4D" w:rsidRDefault="00F81D1B" w:rsidP="0085754D">
            <w:r w:rsidRPr="00E27C4D">
              <w:t>1/ZS</w:t>
            </w:r>
          </w:p>
        </w:tc>
        <w:tc>
          <w:tcPr>
            <w:tcW w:w="851" w:type="dxa"/>
            <w:gridSpan w:val="2"/>
          </w:tcPr>
          <w:p w14:paraId="0DCE0B29" w14:textId="77777777" w:rsidR="00F81D1B" w:rsidRPr="00E27C4D" w:rsidRDefault="00F81D1B" w:rsidP="0085754D">
            <w:r w:rsidRPr="00E27C4D">
              <w:t>ZT</w:t>
            </w:r>
          </w:p>
        </w:tc>
      </w:tr>
      <w:tr w:rsidR="00F81D1B" w:rsidRPr="00E27C4D" w14:paraId="04B61F25" w14:textId="77777777" w:rsidTr="0085754D">
        <w:tc>
          <w:tcPr>
            <w:tcW w:w="2371" w:type="dxa"/>
          </w:tcPr>
          <w:p w14:paraId="6875D756" w14:textId="6F2A805F" w:rsidR="00F81D1B" w:rsidRPr="00E27C4D" w:rsidRDefault="00F81D1B" w:rsidP="0085754D">
            <w:r w:rsidRPr="00E27C4D">
              <w:t>Forenzní vědy</w:t>
            </w:r>
            <w:ins w:id="941" w:author="Jiří Vojtěšek" w:date="2018-11-20T22:41:00Z">
              <w:r w:rsidR="00700F51">
                <w:t xml:space="preserve"> †</w:t>
              </w:r>
            </w:ins>
          </w:p>
        </w:tc>
        <w:tc>
          <w:tcPr>
            <w:tcW w:w="743" w:type="dxa"/>
            <w:gridSpan w:val="2"/>
          </w:tcPr>
          <w:p w14:paraId="0BD2DE61" w14:textId="77777777" w:rsidR="00F81D1B" w:rsidRPr="00E27C4D" w:rsidRDefault="00F81D1B" w:rsidP="0085754D">
            <w:r w:rsidRPr="00E27C4D">
              <w:t>16k</w:t>
            </w:r>
          </w:p>
        </w:tc>
        <w:tc>
          <w:tcPr>
            <w:tcW w:w="850" w:type="dxa"/>
          </w:tcPr>
          <w:p w14:paraId="33A9E470" w14:textId="77777777" w:rsidR="00F81D1B" w:rsidRPr="00E27C4D" w:rsidRDefault="00F81D1B" w:rsidP="0085754D">
            <w:r w:rsidRPr="00E27C4D">
              <w:t>z, zk</w:t>
            </w:r>
          </w:p>
        </w:tc>
        <w:tc>
          <w:tcPr>
            <w:tcW w:w="709" w:type="dxa"/>
          </w:tcPr>
          <w:p w14:paraId="17AD752E" w14:textId="77777777" w:rsidR="00F81D1B" w:rsidRPr="00E27C4D" w:rsidRDefault="00F81D1B" w:rsidP="0085754D">
            <w:r w:rsidRPr="00E27C4D">
              <w:t>4</w:t>
            </w:r>
          </w:p>
        </w:tc>
        <w:tc>
          <w:tcPr>
            <w:tcW w:w="3969" w:type="dxa"/>
          </w:tcPr>
          <w:p w14:paraId="74752D0A" w14:textId="77777777" w:rsidR="00F81D1B" w:rsidRPr="00E27C4D" w:rsidRDefault="00F81D1B" w:rsidP="0085754D">
            <w:r w:rsidRPr="00E05EA5">
              <w:rPr>
                <w:b/>
              </w:rPr>
              <w:t xml:space="preserve">doc. RNDr. Vojtěch Křesálek, </w:t>
            </w:r>
            <w:proofErr w:type="gramStart"/>
            <w:r w:rsidRPr="00E05EA5">
              <w:rPr>
                <w:b/>
              </w:rPr>
              <w:t>CSc.</w:t>
            </w:r>
            <w:r w:rsidRPr="00E27C4D">
              <w:t>(100</w:t>
            </w:r>
            <w:proofErr w:type="gramEnd"/>
            <w:r>
              <w:t xml:space="preserve"> </w:t>
            </w:r>
            <w:r w:rsidRPr="00E27C4D">
              <w:t>%</w:t>
            </w:r>
            <w:r>
              <w:t xml:space="preserve"> k</w:t>
            </w:r>
            <w:r w:rsidRPr="00E27C4D">
              <w:t>)</w:t>
            </w:r>
          </w:p>
        </w:tc>
        <w:tc>
          <w:tcPr>
            <w:tcW w:w="992" w:type="dxa"/>
          </w:tcPr>
          <w:p w14:paraId="4E4DD5D6" w14:textId="77777777" w:rsidR="00F81D1B" w:rsidRPr="00E27C4D" w:rsidRDefault="00F81D1B" w:rsidP="0085754D">
            <w:r w:rsidRPr="00E27C4D">
              <w:t>1/ZS</w:t>
            </w:r>
          </w:p>
        </w:tc>
        <w:tc>
          <w:tcPr>
            <w:tcW w:w="851" w:type="dxa"/>
            <w:gridSpan w:val="2"/>
          </w:tcPr>
          <w:p w14:paraId="1B1160AA" w14:textId="77777777" w:rsidR="00F81D1B" w:rsidRPr="00E27C4D" w:rsidRDefault="00F81D1B" w:rsidP="0085754D">
            <w:r w:rsidRPr="00E27C4D">
              <w:t>ZT</w:t>
            </w:r>
          </w:p>
        </w:tc>
      </w:tr>
      <w:tr w:rsidR="00F81D1B" w:rsidRPr="00E27C4D" w14:paraId="2637686A" w14:textId="77777777" w:rsidTr="0085754D">
        <w:tc>
          <w:tcPr>
            <w:tcW w:w="2371" w:type="dxa"/>
          </w:tcPr>
          <w:p w14:paraId="59D5898F" w14:textId="77777777" w:rsidR="00F81D1B" w:rsidRPr="00E27C4D" w:rsidRDefault="00F81D1B" w:rsidP="0085754D">
            <w:r w:rsidRPr="00E27C4D">
              <w:t>Bezpečnost veřejných akcí</w:t>
            </w:r>
          </w:p>
        </w:tc>
        <w:tc>
          <w:tcPr>
            <w:tcW w:w="743" w:type="dxa"/>
            <w:gridSpan w:val="2"/>
          </w:tcPr>
          <w:p w14:paraId="700B18D9" w14:textId="77777777" w:rsidR="00F81D1B" w:rsidRPr="00E27C4D" w:rsidRDefault="00F81D1B" w:rsidP="0085754D">
            <w:r w:rsidRPr="00E27C4D">
              <w:t>16k</w:t>
            </w:r>
          </w:p>
        </w:tc>
        <w:tc>
          <w:tcPr>
            <w:tcW w:w="850" w:type="dxa"/>
          </w:tcPr>
          <w:p w14:paraId="74C53E3B" w14:textId="77777777" w:rsidR="00F81D1B" w:rsidRPr="00E27C4D" w:rsidRDefault="00F81D1B" w:rsidP="0085754D">
            <w:r w:rsidRPr="00E27C4D">
              <w:t>z, zk</w:t>
            </w:r>
          </w:p>
        </w:tc>
        <w:tc>
          <w:tcPr>
            <w:tcW w:w="709" w:type="dxa"/>
          </w:tcPr>
          <w:p w14:paraId="4DF151F2" w14:textId="77777777" w:rsidR="00F81D1B" w:rsidRPr="00E27C4D" w:rsidRDefault="00F81D1B" w:rsidP="0085754D">
            <w:r w:rsidRPr="00E27C4D">
              <w:t>4</w:t>
            </w:r>
          </w:p>
        </w:tc>
        <w:tc>
          <w:tcPr>
            <w:tcW w:w="3969" w:type="dxa"/>
          </w:tcPr>
          <w:p w14:paraId="3DE19C23" w14:textId="4BEFE775" w:rsidR="00F81D1B" w:rsidRPr="00E27C4D" w:rsidRDefault="003E2A1F" w:rsidP="00772DF6">
            <w:r w:rsidRPr="00E05EA5">
              <w:rPr>
                <w:b/>
              </w:rPr>
              <w:t xml:space="preserve">doc. Ing. </w:t>
            </w:r>
            <w:r>
              <w:rPr>
                <w:b/>
              </w:rPr>
              <w:t>Luděk Lukáš</w:t>
            </w:r>
            <w:r w:rsidRPr="00E05EA5">
              <w:rPr>
                <w:b/>
              </w:rPr>
              <w:t>, Ph.D.</w:t>
            </w:r>
            <w:r w:rsidRPr="00E27C4D">
              <w:t xml:space="preserve"> (100</w:t>
            </w:r>
            <w:r>
              <w:t xml:space="preserve"> % </w:t>
            </w:r>
            <w:r w:rsidR="00772DF6">
              <w:t>k</w:t>
            </w:r>
            <w:r>
              <w:t>)</w:t>
            </w:r>
          </w:p>
        </w:tc>
        <w:tc>
          <w:tcPr>
            <w:tcW w:w="992" w:type="dxa"/>
          </w:tcPr>
          <w:p w14:paraId="132FC1C9" w14:textId="77777777" w:rsidR="00F81D1B" w:rsidRPr="00E27C4D" w:rsidRDefault="00F81D1B" w:rsidP="0085754D">
            <w:r w:rsidRPr="00E27C4D">
              <w:t>1/ZS</w:t>
            </w:r>
          </w:p>
        </w:tc>
        <w:tc>
          <w:tcPr>
            <w:tcW w:w="851" w:type="dxa"/>
            <w:gridSpan w:val="2"/>
          </w:tcPr>
          <w:p w14:paraId="2A29F20B" w14:textId="77777777" w:rsidR="00F81D1B" w:rsidRPr="00E27C4D" w:rsidRDefault="00F81D1B" w:rsidP="0085754D">
            <w:r w:rsidRPr="00E27C4D">
              <w:t>PZ</w:t>
            </w:r>
          </w:p>
        </w:tc>
      </w:tr>
      <w:tr w:rsidR="00F81D1B" w:rsidRPr="00E27C4D" w14:paraId="1EB1D5DB" w14:textId="77777777" w:rsidTr="0085754D">
        <w:tc>
          <w:tcPr>
            <w:tcW w:w="2371" w:type="dxa"/>
          </w:tcPr>
          <w:p w14:paraId="36AD6ADF" w14:textId="78AFE504" w:rsidR="00F81D1B" w:rsidRPr="00E27C4D" w:rsidRDefault="00F81D1B" w:rsidP="0085754D">
            <w:r w:rsidRPr="00E27C4D">
              <w:t>Počítačové viry a bezpečnost</w:t>
            </w:r>
            <w:ins w:id="942" w:author="Jiří Vojtěšek" w:date="2018-11-20T22:41:00Z">
              <w:r w:rsidR="00700F51">
                <w:t xml:space="preserve"> †</w:t>
              </w:r>
            </w:ins>
          </w:p>
        </w:tc>
        <w:tc>
          <w:tcPr>
            <w:tcW w:w="743" w:type="dxa"/>
            <w:gridSpan w:val="2"/>
          </w:tcPr>
          <w:p w14:paraId="35E9C7FA" w14:textId="77777777" w:rsidR="00F81D1B" w:rsidRPr="00E27C4D" w:rsidRDefault="00F81D1B" w:rsidP="0085754D">
            <w:r w:rsidRPr="00E27C4D">
              <w:t>15k</w:t>
            </w:r>
          </w:p>
        </w:tc>
        <w:tc>
          <w:tcPr>
            <w:tcW w:w="850" w:type="dxa"/>
          </w:tcPr>
          <w:p w14:paraId="64A988ED" w14:textId="77777777" w:rsidR="00F81D1B" w:rsidRPr="00E27C4D" w:rsidRDefault="00F81D1B" w:rsidP="0085754D">
            <w:r w:rsidRPr="00E27C4D">
              <w:t>klz</w:t>
            </w:r>
          </w:p>
        </w:tc>
        <w:tc>
          <w:tcPr>
            <w:tcW w:w="709" w:type="dxa"/>
          </w:tcPr>
          <w:p w14:paraId="56F6D466" w14:textId="77777777" w:rsidR="00F81D1B" w:rsidRPr="00E27C4D" w:rsidRDefault="00F81D1B" w:rsidP="0085754D">
            <w:r w:rsidRPr="00E27C4D">
              <w:t>3</w:t>
            </w:r>
          </w:p>
        </w:tc>
        <w:tc>
          <w:tcPr>
            <w:tcW w:w="3969" w:type="dxa"/>
          </w:tcPr>
          <w:p w14:paraId="563F20E6" w14:textId="3B5758E7" w:rsidR="00F81D1B" w:rsidRPr="00E27C4D" w:rsidRDefault="00F81D1B" w:rsidP="0085754D">
            <w:r w:rsidRPr="00E05EA5">
              <w:rPr>
                <w:b/>
              </w:rPr>
              <w:t>Ing.</w:t>
            </w:r>
            <w:r w:rsidR="003F41E4">
              <w:rPr>
                <w:b/>
              </w:rPr>
              <w:t xml:space="preserve"> </w:t>
            </w:r>
            <w:r w:rsidRPr="00E05EA5">
              <w:rPr>
                <w:b/>
              </w:rPr>
              <w:t>David Malaník, Ph.D.</w:t>
            </w:r>
            <w:r>
              <w:t xml:space="preserve"> </w:t>
            </w:r>
            <w:r w:rsidRPr="00E27C4D">
              <w:t>(100</w:t>
            </w:r>
            <w:r>
              <w:t xml:space="preserve"> </w:t>
            </w:r>
            <w:r w:rsidRPr="00E27C4D">
              <w:t>%</w:t>
            </w:r>
            <w:r>
              <w:t xml:space="preserve"> k</w:t>
            </w:r>
            <w:r w:rsidRPr="00E27C4D">
              <w:t>)</w:t>
            </w:r>
          </w:p>
        </w:tc>
        <w:tc>
          <w:tcPr>
            <w:tcW w:w="992" w:type="dxa"/>
          </w:tcPr>
          <w:p w14:paraId="4EDDFB35" w14:textId="77777777" w:rsidR="00F81D1B" w:rsidRPr="00E27C4D" w:rsidRDefault="00F81D1B" w:rsidP="0085754D">
            <w:r w:rsidRPr="00E27C4D">
              <w:t>1/ZS</w:t>
            </w:r>
          </w:p>
        </w:tc>
        <w:tc>
          <w:tcPr>
            <w:tcW w:w="851" w:type="dxa"/>
            <w:gridSpan w:val="2"/>
          </w:tcPr>
          <w:p w14:paraId="34FB106C" w14:textId="77777777" w:rsidR="00F81D1B" w:rsidRPr="00E27C4D" w:rsidRDefault="00F81D1B" w:rsidP="0085754D">
            <w:r w:rsidRPr="00E27C4D">
              <w:t>ZT</w:t>
            </w:r>
          </w:p>
        </w:tc>
      </w:tr>
      <w:tr w:rsidR="00F81D1B" w:rsidRPr="00E27C4D" w14:paraId="780CB810" w14:textId="77777777" w:rsidTr="0085754D">
        <w:tc>
          <w:tcPr>
            <w:tcW w:w="2371" w:type="dxa"/>
          </w:tcPr>
          <w:p w14:paraId="2765E523" w14:textId="77777777" w:rsidR="00F81D1B" w:rsidRPr="00E27C4D" w:rsidRDefault="00F81D1B" w:rsidP="0085754D">
            <w:r w:rsidRPr="00E27C4D">
              <w:t>Odborná angličtina 1</w:t>
            </w:r>
          </w:p>
        </w:tc>
        <w:tc>
          <w:tcPr>
            <w:tcW w:w="743" w:type="dxa"/>
            <w:gridSpan w:val="2"/>
          </w:tcPr>
          <w:p w14:paraId="0B143A7F" w14:textId="77777777" w:rsidR="00F81D1B" w:rsidRPr="00E27C4D" w:rsidRDefault="00F81D1B" w:rsidP="0085754D">
            <w:r w:rsidRPr="00E27C4D">
              <w:t>6k</w:t>
            </w:r>
          </w:p>
        </w:tc>
        <w:tc>
          <w:tcPr>
            <w:tcW w:w="850" w:type="dxa"/>
          </w:tcPr>
          <w:p w14:paraId="2214D841" w14:textId="77777777" w:rsidR="00F81D1B" w:rsidRPr="00E27C4D" w:rsidRDefault="00F81D1B" w:rsidP="0085754D">
            <w:r w:rsidRPr="00E27C4D">
              <w:t>klz</w:t>
            </w:r>
          </w:p>
        </w:tc>
        <w:tc>
          <w:tcPr>
            <w:tcW w:w="709" w:type="dxa"/>
          </w:tcPr>
          <w:p w14:paraId="14B8FF58" w14:textId="77777777" w:rsidR="00F81D1B" w:rsidRPr="00E27C4D" w:rsidRDefault="00F81D1B" w:rsidP="0085754D">
            <w:r w:rsidRPr="00E27C4D">
              <w:t>3</w:t>
            </w:r>
          </w:p>
        </w:tc>
        <w:tc>
          <w:tcPr>
            <w:tcW w:w="3969" w:type="dxa"/>
          </w:tcPr>
          <w:p w14:paraId="1828A29F" w14:textId="77777777" w:rsidR="00F81D1B" w:rsidRPr="00E27C4D" w:rsidRDefault="00F81D1B" w:rsidP="0085754D">
            <w:pPr>
              <w:rPr>
                <w:b/>
              </w:rPr>
            </w:pPr>
            <w:r w:rsidRPr="00E27C4D">
              <w:t>Mgr. Tereza Outěřická (</w:t>
            </w:r>
            <w:r>
              <w:t>100 % k)</w:t>
            </w:r>
          </w:p>
        </w:tc>
        <w:tc>
          <w:tcPr>
            <w:tcW w:w="992" w:type="dxa"/>
          </w:tcPr>
          <w:p w14:paraId="69F36475" w14:textId="77777777" w:rsidR="00F81D1B" w:rsidRPr="00E27C4D" w:rsidRDefault="00F81D1B" w:rsidP="0085754D">
            <w:r w:rsidRPr="00E27C4D">
              <w:t>1/ZS</w:t>
            </w:r>
          </w:p>
        </w:tc>
        <w:tc>
          <w:tcPr>
            <w:tcW w:w="851" w:type="dxa"/>
            <w:gridSpan w:val="2"/>
          </w:tcPr>
          <w:p w14:paraId="3961CD46" w14:textId="5026FAA0" w:rsidR="00F81D1B" w:rsidRPr="00E27C4D" w:rsidRDefault="00822F6E" w:rsidP="0085754D">
            <w:ins w:id="943" w:author="Milan Navrátil" w:date="2018-11-15T13:00:00Z">
              <w:r w:rsidRPr="00300A0A">
                <w:t>-</w:t>
              </w:r>
            </w:ins>
            <w:del w:id="944" w:author="Milan Navrátil" w:date="2018-11-13T12:38:00Z">
              <w:r w:rsidR="00F81D1B" w:rsidRPr="00E27C4D" w:rsidDel="005B49A0">
                <w:delText>.</w:delText>
              </w:r>
            </w:del>
          </w:p>
        </w:tc>
      </w:tr>
      <w:tr w:rsidR="00F81D1B" w:rsidRPr="00E27C4D" w14:paraId="3042815F" w14:textId="77777777" w:rsidTr="0085754D">
        <w:tc>
          <w:tcPr>
            <w:tcW w:w="2371" w:type="dxa"/>
          </w:tcPr>
          <w:p w14:paraId="1AFE4283" w14:textId="77777777" w:rsidR="00F81D1B" w:rsidRPr="00E27C4D" w:rsidRDefault="00F81D1B" w:rsidP="0085754D">
            <w:r w:rsidRPr="00E27C4D">
              <w:t>Informační podpora bezpečnostních systémů</w:t>
            </w:r>
          </w:p>
        </w:tc>
        <w:tc>
          <w:tcPr>
            <w:tcW w:w="743" w:type="dxa"/>
            <w:gridSpan w:val="2"/>
          </w:tcPr>
          <w:p w14:paraId="274A6971" w14:textId="77777777" w:rsidR="00F81D1B" w:rsidRPr="00E27C4D" w:rsidRDefault="00F81D1B" w:rsidP="0085754D">
            <w:r w:rsidRPr="00E27C4D">
              <w:t>15k</w:t>
            </w:r>
          </w:p>
        </w:tc>
        <w:tc>
          <w:tcPr>
            <w:tcW w:w="850" w:type="dxa"/>
          </w:tcPr>
          <w:p w14:paraId="6CBBE353" w14:textId="77777777" w:rsidR="00F81D1B" w:rsidRPr="00E27C4D" w:rsidRDefault="00F81D1B" w:rsidP="0085754D">
            <w:r w:rsidRPr="00E27C4D">
              <w:t>z, zk</w:t>
            </w:r>
          </w:p>
        </w:tc>
        <w:tc>
          <w:tcPr>
            <w:tcW w:w="709" w:type="dxa"/>
          </w:tcPr>
          <w:p w14:paraId="7F0CC7BB" w14:textId="77777777" w:rsidR="00F81D1B" w:rsidRPr="00E27C4D" w:rsidRDefault="00F81D1B" w:rsidP="0085754D">
            <w:r w:rsidRPr="00E27C4D">
              <w:t>3</w:t>
            </w:r>
          </w:p>
        </w:tc>
        <w:tc>
          <w:tcPr>
            <w:tcW w:w="3969" w:type="dxa"/>
          </w:tcPr>
          <w:p w14:paraId="28575662" w14:textId="77777777" w:rsidR="00F81D1B" w:rsidRPr="00E27C4D" w:rsidRDefault="00F81D1B" w:rsidP="0085754D">
            <w:r w:rsidRPr="00E05EA5">
              <w:rPr>
                <w:b/>
              </w:rPr>
              <w:t>doc. Ing. Lubomír Vašek,  CSc.</w:t>
            </w:r>
            <w:r w:rsidRPr="00E27C4D">
              <w:t xml:space="preserve"> (</w:t>
            </w:r>
            <w:r>
              <w:t>100 % k</w:t>
            </w:r>
            <w:r w:rsidRPr="00E27C4D">
              <w:t>)</w:t>
            </w:r>
          </w:p>
        </w:tc>
        <w:tc>
          <w:tcPr>
            <w:tcW w:w="992" w:type="dxa"/>
          </w:tcPr>
          <w:p w14:paraId="3999B469" w14:textId="77777777" w:rsidR="00F81D1B" w:rsidRPr="00E27C4D" w:rsidRDefault="00F81D1B" w:rsidP="0085754D">
            <w:r w:rsidRPr="00E27C4D">
              <w:t>1/LS</w:t>
            </w:r>
          </w:p>
        </w:tc>
        <w:tc>
          <w:tcPr>
            <w:tcW w:w="851" w:type="dxa"/>
            <w:gridSpan w:val="2"/>
          </w:tcPr>
          <w:p w14:paraId="58AAEC92" w14:textId="77777777" w:rsidR="00F81D1B" w:rsidRPr="00E27C4D" w:rsidRDefault="00F81D1B" w:rsidP="0085754D">
            <w:r w:rsidRPr="00E27C4D">
              <w:t>ZT</w:t>
            </w:r>
          </w:p>
        </w:tc>
      </w:tr>
      <w:tr w:rsidR="00F81D1B" w:rsidRPr="00E27C4D" w14:paraId="350E51FB" w14:textId="77777777" w:rsidTr="0085754D">
        <w:tc>
          <w:tcPr>
            <w:tcW w:w="2371" w:type="dxa"/>
          </w:tcPr>
          <w:p w14:paraId="0269D54F" w14:textId="77777777" w:rsidR="00F81D1B" w:rsidRPr="00E27C4D" w:rsidRDefault="00F81D1B" w:rsidP="0085754D">
            <w:r w:rsidRPr="00E27C4D">
              <w:t>Technologie průmyslových informačních systémů</w:t>
            </w:r>
          </w:p>
        </w:tc>
        <w:tc>
          <w:tcPr>
            <w:tcW w:w="743" w:type="dxa"/>
            <w:gridSpan w:val="2"/>
          </w:tcPr>
          <w:p w14:paraId="3128E93A" w14:textId="77777777" w:rsidR="00F81D1B" w:rsidRPr="00E27C4D" w:rsidRDefault="00F81D1B" w:rsidP="0085754D">
            <w:r w:rsidRPr="00E27C4D">
              <w:t>15k</w:t>
            </w:r>
          </w:p>
        </w:tc>
        <w:tc>
          <w:tcPr>
            <w:tcW w:w="850" w:type="dxa"/>
          </w:tcPr>
          <w:p w14:paraId="09883263" w14:textId="77777777" w:rsidR="00F81D1B" w:rsidRPr="00E27C4D" w:rsidRDefault="00F81D1B" w:rsidP="0085754D">
            <w:r w:rsidRPr="00E27C4D">
              <w:t>z, zk</w:t>
            </w:r>
          </w:p>
        </w:tc>
        <w:tc>
          <w:tcPr>
            <w:tcW w:w="709" w:type="dxa"/>
          </w:tcPr>
          <w:p w14:paraId="4901C20D" w14:textId="77777777" w:rsidR="00F81D1B" w:rsidRPr="00E27C4D" w:rsidRDefault="00F81D1B" w:rsidP="0085754D">
            <w:r w:rsidRPr="00E27C4D">
              <w:t>4</w:t>
            </w:r>
          </w:p>
        </w:tc>
        <w:tc>
          <w:tcPr>
            <w:tcW w:w="3969" w:type="dxa"/>
          </w:tcPr>
          <w:p w14:paraId="637E4E81" w14:textId="265499DE" w:rsidR="00F81D1B" w:rsidRPr="00E27C4D" w:rsidRDefault="00F81D1B" w:rsidP="0085754D">
            <w:r w:rsidRPr="00E27C4D">
              <w:t>Ing. Petr Neumann,</w:t>
            </w:r>
            <w:r w:rsidR="001F1036">
              <w:t xml:space="preserve"> </w:t>
            </w:r>
            <w:r w:rsidRPr="00E27C4D">
              <w:t>Ph.D. (</w:t>
            </w:r>
            <w:r>
              <w:t>100 % k</w:t>
            </w:r>
            <w:r w:rsidRPr="00E27C4D">
              <w:t>)</w:t>
            </w:r>
          </w:p>
        </w:tc>
        <w:tc>
          <w:tcPr>
            <w:tcW w:w="992" w:type="dxa"/>
          </w:tcPr>
          <w:p w14:paraId="7F968646" w14:textId="77777777" w:rsidR="00F81D1B" w:rsidRPr="00E27C4D" w:rsidRDefault="00F81D1B" w:rsidP="0085754D">
            <w:r w:rsidRPr="00E27C4D">
              <w:t>1/LS</w:t>
            </w:r>
          </w:p>
        </w:tc>
        <w:tc>
          <w:tcPr>
            <w:tcW w:w="851" w:type="dxa"/>
            <w:gridSpan w:val="2"/>
          </w:tcPr>
          <w:p w14:paraId="4CAA1C59" w14:textId="39B8CAAB" w:rsidR="00F81D1B" w:rsidRPr="00E27C4D" w:rsidRDefault="00822F6E" w:rsidP="0085754D">
            <w:ins w:id="945" w:author="Milan Navrátil" w:date="2018-11-15T13:00:00Z">
              <w:r w:rsidRPr="00300A0A">
                <w:t>-</w:t>
              </w:r>
            </w:ins>
            <w:del w:id="946" w:author="Milan Navrátil" w:date="2018-11-13T12:38:00Z">
              <w:r w:rsidR="00F81D1B" w:rsidRPr="00E27C4D" w:rsidDel="005B49A0">
                <w:delText>.</w:delText>
              </w:r>
            </w:del>
          </w:p>
        </w:tc>
      </w:tr>
      <w:tr w:rsidR="00F81D1B" w:rsidRPr="00E27C4D" w14:paraId="6F6DE69D" w14:textId="77777777" w:rsidTr="0085754D">
        <w:tc>
          <w:tcPr>
            <w:tcW w:w="2371" w:type="dxa"/>
          </w:tcPr>
          <w:p w14:paraId="016BE740" w14:textId="5FBFC66C" w:rsidR="00F81D1B" w:rsidRPr="00E27C4D" w:rsidRDefault="00F81D1B" w:rsidP="0085754D">
            <w:r w:rsidRPr="00E27C4D">
              <w:t>Bezpečnostní technologie ochrany informačních systémů</w:t>
            </w:r>
            <w:ins w:id="947" w:author="Jiří Vojtěšek" w:date="2018-11-20T22:41:00Z">
              <w:r w:rsidR="00700F51">
                <w:t xml:space="preserve"> †</w:t>
              </w:r>
            </w:ins>
          </w:p>
        </w:tc>
        <w:tc>
          <w:tcPr>
            <w:tcW w:w="743" w:type="dxa"/>
            <w:gridSpan w:val="2"/>
          </w:tcPr>
          <w:p w14:paraId="2393264B" w14:textId="77777777" w:rsidR="00F81D1B" w:rsidRPr="00E27C4D" w:rsidRDefault="00F81D1B" w:rsidP="0085754D">
            <w:r w:rsidRPr="00E27C4D">
              <w:t>15k</w:t>
            </w:r>
          </w:p>
        </w:tc>
        <w:tc>
          <w:tcPr>
            <w:tcW w:w="850" w:type="dxa"/>
          </w:tcPr>
          <w:p w14:paraId="5F30CCE2" w14:textId="77777777" w:rsidR="00F81D1B" w:rsidRPr="00E27C4D" w:rsidRDefault="00F81D1B" w:rsidP="0085754D">
            <w:r w:rsidRPr="00E27C4D">
              <w:t>z, zk</w:t>
            </w:r>
          </w:p>
        </w:tc>
        <w:tc>
          <w:tcPr>
            <w:tcW w:w="709" w:type="dxa"/>
          </w:tcPr>
          <w:p w14:paraId="6E30E3EF" w14:textId="77777777" w:rsidR="00F81D1B" w:rsidRPr="00E27C4D" w:rsidRDefault="00F81D1B" w:rsidP="0085754D">
            <w:r w:rsidRPr="00E27C4D">
              <w:t>4</w:t>
            </w:r>
          </w:p>
        </w:tc>
        <w:tc>
          <w:tcPr>
            <w:tcW w:w="3969" w:type="dxa"/>
          </w:tcPr>
          <w:p w14:paraId="64A54AA6" w14:textId="77777777" w:rsidR="00F81D1B" w:rsidRPr="00E27C4D" w:rsidRDefault="00F81D1B" w:rsidP="0085754D">
            <w:pPr>
              <w:rPr>
                <w:b/>
              </w:rPr>
            </w:pPr>
            <w:r>
              <w:t>doc. Ing. Jiří Gajdošík, CSc</w:t>
            </w:r>
            <w:r w:rsidRPr="00E27C4D">
              <w:t>. (</w:t>
            </w:r>
            <w:r>
              <w:t>100 % k</w:t>
            </w:r>
            <w:r w:rsidRPr="00E27C4D">
              <w:t>)</w:t>
            </w:r>
          </w:p>
        </w:tc>
        <w:tc>
          <w:tcPr>
            <w:tcW w:w="992" w:type="dxa"/>
          </w:tcPr>
          <w:p w14:paraId="342DA1D7" w14:textId="77777777" w:rsidR="00F81D1B" w:rsidRPr="00E27C4D" w:rsidRDefault="00F81D1B" w:rsidP="0085754D">
            <w:r w:rsidRPr="00E27C4D">
              <w:t>1/LS</w:t>
            </w:r>
          </w:p>
        </w:tc>
        <w:tc>
          <w:tcPr>
            <w:tcW w:w="851" w:type="dxa"/>
            <w:gridSpan w:val="2"/>
          </w:tcPr>
          <w:p w14:paraId="55A67F49" w14:textId="32FED798" w:rsidR="00F81D1B" w:rsidRPr="00E27C4D" w:rsidRDefault="00822F6E" w:rsidP="0085754D">
            <w:ins w:id="948" w:author="Milan Navrátil" w:date="2018-11-15T13:00:00Z">
              <w:r w:rsidRPr="00300A0A">
                <w:t>-</w:t>
              </w:r>
            </w:ins>
            <w:del w:id="949" w:author="Milan Navrátil" w:date="2018-11-13T12:38:00Z">
              <w:r w:rsidR="00F81D1B" w:rsidRPr="00E27C4D" w:rsidDel="005B49A0">
                <w:delText>-</w:delText>
              </w:r>
            </w:del>
          </w:p>
        </w:tc>
      </w:tr>
      <w:tr w:rsidR="00F81D1B" w:rsidRPr="00E27C4D" w14:paraId="5AC8C159" w14:textId="77777777" w:rsidTr="0085754D">
        <w:tc>
          <w:tcPr>
            <w:tcW w:w="2371" w:type="dxa"/>
          </w:tcPr>
          <w:p w14:paraId="6634FFBB" w14:textId="1355FC30" w:rsidR="00F81D1B" w:rsidRPr="00E27C4D" w:rsidRDefault="00F81D1B" w:rsidP="0085754D">
            <w:r w:rsidRPr="00E27C4D">
              <w:t>Technologie budov</w:t>
            </w:r>
            <w:ins w:id="950" w:author="Jiří Vojtěšek" w:date="2018-11-20T22:41:00Z">
              <w:r w:rsidR="00700F51">
                <w:t xml:space="preserve"> †</w:t>
              </w:r>
            </w:ins>
          </w:p>
        </w:tc>
        <w:tc>
          <w:tcPr>
            <w:tcW w:w="743" w:type="dxa"/>
            <w:gridSpan w:val="2"/>
          </w:tcPr>
          <w:p w14:paraId="1A439BF3" w14:textId="77777777" w:rsidR="00F81D1B" w:rsidRPr="00E27C4D" w:rsidRDefault="00F81D1B" w:rsidP="0085754D">
            <w:r w:rsidRPr="00E27C4D">
              <w:t>15k</w:t>
            </w:r>
          </w:p>
        </w:tc>
        <w:tc>
          <w:tcPr>
            <w:tcW w:w="850" w:type="dxa"/>
          </w:tcPr>
          <w:p w14:paraId="2EC28C26" w14:textId="77777777" w:rsidR="00F81D1B" w:rsidRPr="00E27C4D" w:rsidRDefault="00F81D1B" w:rsidP="0085754D">
            <w:r w:rsidRPr="00E27C4D">
              <w:t>z, zk</w:t>
            </w:r>
          </w:p>
        </w:tc>
        <w:tc>
          <w:tcPr>
            <w:tcW w:w="709" w:type="dxa"/>
          </w:tcPr>
          <w:p w14:paraId="78876398" w14:textId="77777777" w:rsidR="00F81D1B" w:rsidRPr="00E27C4D" w:rsidRDefault="00F81D1B" w:rsidP="0085754D">
            <w:r w:rsidRPr="00E27C4D">
              <w:t>4</w:t>
            </w:r>
          </w:p>
        </w:tc>
        <w:tc>
          <w:tcPr>
            <w:tcW w:w="3969" w:type="dxa"/>
          </w:tcPr>
          <w:p w14:paraId="7D04BD98" w14:textId="77777777" w:rsidR="00F81D1B" w:rsidRPr="00E27C4D" w:rsidRDefault="00F81D1B" w:rsidP="0085754D">
            <w:r w:rsidRPr="00E27C4D">
              <w:t>Ing. Martin Zálešák, CSc. (</w:t>
            </w:r>
            <w:r>
              <w:t>100 % k</w:t>
            </w:r>
            <w:r w:rsidRPr="00E27C4D">
              <w:t>)</w:t>
            </w:r>
          </w:p>
        </w:tc>
        <w:tc>
          <w:tcPr>
            <w:tcW w:w="992" w:type="dxa"/>
          </w:tcPr>
          <w:p w14:paraId="39EA6854" w14:textId="77777777" w:rsidR="00F81D1B" w:rsidRPr="00E27C4D" w:rsidRDefault="00F81D1B" w:rsidP="0085754D">
            <w:r w:rsidRPr="00E27C4D">
              <w:t>1/LS</w:t>
            </w:r>
          </w:p>
        </w:tc>
        <w:tc>
          <w:tcPr>
            <w:tcW w:w="851" w:type="dxa"/>
            <w:gridSpan w:val="2"/>
          </w:tcPr>
          <w:p w14:paraId="70B13EF2" w14:textId="20862016" w:rsidR="00F81D1B" w:rsidRPr="00E27C4D" w:rsidRDefault="00822F6E" w:rsidP="0085754D">
            <w:ins w:id="951" w:author="Milan Navrátil" w:date="2018-11-15T13:00:00Z">
              <w:r w:rsidRPr="00300A0A">
                <w:t>-</w:t>
              </w:r>
            </w:ins>
            <w:del w:id="952" w:author="Milan Navrátil" w:date="2018-11-13T12:38:00Z">
              <w:r w:rsidR="00F81D1B" w:rsidRPr="00E27C4D" w:rsidDel="005B49A0">
                <w:delText>-</w:delText>
              </w:r>
            </w:del>
          </w:p>
        </w:tc>
      </w:tr>
      <w:tr w:rsidR="00F81D1B" w:rsidRPr="00E27C4D" w14:paraId="4AF384CB" w14:textId="77777777" w:rsidTr="0085754D">
        <w:tc>
          <w:tcPr>
            <w:tcW w:w="2371" w:type="dxa"/>
          </w:tcPr>
          <w:p w14:paraId="62AE61D9" w14:textId="77777777" w:rsidR="00F81D1B" w:rsidRPr="00E27C4D" w:rsidRDefault="00F81D1B" w:rsidP="0085754D">
            <w:r w:rsidRPr="00E27C4D">
              <w:t>Elektronické zabezpečovací a přístupové systémy</w:t>
            </w:r>
          </w:p>
        </w:tc>
        <w:tc>
          <w:tcPr>
            <w:tcW w:w="743" w:type="dxa"/>
            <w:gridSpan w:val="2"/>
          </w:tcPr>
          <w:p w14:paraId="56ECBEF6" w14:textId="77777777" w:rsidR="00F81D1B" w:rsidRPr="00E27C4D" w:rsidRDefault="00F81D1B" w:rsidP="0085754D">
            <w:r w:rsidRPr="00E27C4D">
              <w:t>15k</w:t>
            </w:r>
          </w:p>
        </w:tc>
        <w:tc>
          <w:tcPr>
            <w:tcW w:w="850" w:type="dxa"/>
          </w:tcPr>
          <w:p w14:paraId="5366CA3E" w14:textId="77777777" w:rsidR="00F81D1B" w:rsidRPr="00E27C4D" w:rsidRDefault="00F81D1B" w:rsidP="0085754D">
            <w:r w:rsidRPr="00E27C4D">
              <w:t>z, zk</w:t>
            </w:r>
          </w:p>
        </w:tc>
        <w:tc>
          <w:tcPr>
            <w:tcW w:w="709" w:type="dxa"/>
          </w:tcPr>
          <w:p w14:paraId="2969956D" w14:textId="77777777" w:rsidR="00F81D1B" w:rsidRPr="00E27C4D" w:rsidRDefault="00F81D1B" w:rsidP="0085754D">
            <w:r w:rsidRPr="00E27C4D">
              <w:t>4</w:t>
            </w:r>
          </w:p>
        </w:tc>
        <w:tc>
          <w:tcPr>
            <w:tcW w:w="3969" w:type="dxa"/>
          </w:tcPr>
          <w:p w14:paraId="52963576" w14:textId="43359FFA" w:rsidR="00F81D1B" w:rsidRPr="00E27C4D" w:rsidRDefault="00F81D1B" w:rsidP="005E563E">
            <w:del w:id="953" w:author="Jiří Vojtěšek" w:date="2018-11-20T13:49:00Z">
              <w:r w:rsidRPr="00E05EA5" w:rsidDel="00322C3C">
                <w:rPr>
                  <w:b/>
                </w:rPr>
                <w:delText>doc. RNDr. Vojtěch Křesálek, CSc</w:delText>
              </w:r>
            </w:del>
            <w:ins w:id="954" w:author="Milan Navrátil" w:date="2018-11-20T14:11:00Z">
              <w:r w:rsidR="005E563E" w:rsidRPr="005E563E">
                <w:rPr>
                  <w:b/>
                </w:rPr>
                <w:t xml:space="preserve"> Ing. Rudolf Drga, Ph.D.</w:t>
              </w:r>
              <w:r w:rsidR="005E563E">
                <w:rPr>
                  <w:b/>
                </w:rPr>
                <w:t xml:space="preserve"> </w:t>
              </w:r>
            </w:ins>
            <w:r w:rsidRPr="00E05EA5">
              <w:rPr>
                <w:b/>
              </w:rPr>
              <w:t>(</w:t>
            </w:r>
            <w:r w:rsidRPr="00E27C4D">
              <w:t>100</w:t>
            </w:r>
            <w:r>
              <w:t xml:space="preserve"> </w:t>
            </w:r>
            <w:r w:rsidRPr="00E27C4D">
              <w:t>%</w:t>
            </w:r>
            <w:r>
              <w:t xml:space="preserve"> k</w:t>
            </w:r>
            <w:r w:rsidRPr="00E27C4D">
              <w:t>)</w:t>
            </w:r>
          </w:p>
        </w:tc>
        <w:tc>
          <w:tcPr>
            <w:tcW w:w="992" w:type="dxa"/>
          </w:tcPr>
          <w:p w14:paraId="678DD8EA" w14:textId="77777777" w:rsidR="00F81D1B" w:rsidRPr="00E27C4D" w:rsidRDefault="00F81D1B" w:rsidP="0085754D">
            <w:r w:rsidRPr="00E27C4D">
              <w:t>1/LS</w:t>
            </w:r>
          </w:p>
        </w:tc>
        <w:tc>
          <w:tcPr>
            <w:tcW w:w="851" w:type="dxa"/>
            <w:gridSpan w:val="2"/>
          </w:tcPr>
          <w:p w14:paraId="47C77C2C" w14:textId="77777777" w:rsidR="00F81D1B" w:rsidRPr="00E27C4D" w:rsidRDefault="00F81D1B" w:rsidP="0085754D">
            <w:r w:rsidRPr="00E27C4D">
              <w:t>PZ</w:t>
            </w:r>
          </w:p>
        </w:tc>
      </w:tr>
      <w:tr w:rsidR="00F81D1B" w:rsidRPr="00E27C4D" w14:paraId="6BA21B12" w14:textId="77777777" w:rsidTr="0085754D">
        <w:tc>
          <w:tcPr>
            <w:tcW w:w="2371" w:type="dxa"/>
          </w:tcPr>
          <w:p w14:paraId="7B3A2D4B" w14:textId="77777777" w:rsidR="00F81D1B" w:rsidRPr="00E27C4D" w:rsidRDefault="00F81D1B" w:rsidP="0085754D">
            <w:pPr>
              <w:rPr>
                <w:rFonts w:ascii="Calibri" w:hAnsi="Calibri"/>
                <w:sz w:val="22"/>
                <w:szCs w:val="22"/>
              </w:rPr>
            </w:pPr>
            <w:r w:rsidRPr="00E27C4D">
              <w:t>Kriminologie</w:t>
            </w:r>
          </w:p>
        </w:tc>
        <w:tc>
          <w:tcPr>
            <w:tcW w:w="743" w:type="dxa"/>
            <w:gridSpan w:val="2"/>
          </w:tcPr>
          <w:p w14:paraId="01E89661" w14:textId="77777777" w:rsidR="00F81D1B" w:rsidRPr="00E27C4D" w:rsidRDefault="00F81D1B" w:rsidP="0085754D">
            <w:r w:rsidRPr="00E27C4D">
              <w:t>15k</w:t>
            </w:r>
          </w:p>
        </w:tc>
        <w:tc>
          <w:tcPr>
            <w:tcW w:w="850" w:type="dxa"/>
          </w:tcPr>
          <w:p w14:paraId="52DDABBA" w14:textId="77777777" w:rsidR="00F81D1B" w:rsidRPr="00E27C4D" w:rsidRDefault="00F81D1B" w:rsidP="0085754D">
            <w:r w:rsidRPr="00E27C4D">
              <w:t>klz</w:t>
            </w:r>
          </w:p>
        </w:tc>
        <w:tc>
          <w:tcPr>
            <w:tcW w:w="709" w:type="dxa"/>
            <w:vAlign w:val="bottom"/>
          </w:tcPr>
          <w:p w14:paraId="1D11EA06" w14:textId="77777777" w:rsidR="00F81D1B" w:rsidRPr="00E27C4D" w:rsidRDefault="00F81D1B" w:rsidP="0085754D">
            <w:r w:rsidRPr="00E27C4D">
              <w:t>3</w:t>
            </w:r>
          </w:p>
          <w:p w14:paraId="534B9E6D" w14:textId="77777777" w:rsidR="00F81D1B" w:rsidRPr="00E27C4D" w:rsidRDefault="00F81D1B" w:rsidP="0085754D"/>
          <w:p w14:paraId="1709A8EC" w14:textId="77777777" w:rsidR="00F81D1B" w:rsidRPr="00E27C4D" w:rsidRDefault="00F81D1B" w:rsidP="0085754D"/>
        </w:tc>
        <w:tc>
          <w:tcPr>
            <w:tcW w:w="3969" w:type="dxa"/>
          </w:tcPr>
          <w:p w14:paraId="68A219BC" w14:textId="77777777" w:rsidR="00F81D1B" w:rsidRPr="00911B74" w:rsidRDefault="00F81D1B" w:rsidP="0085754D">
            <w:r w:rsidRPr="007D59FF">
              <w:rPr>
                <w:rPrChange w:id="955" w:author="Jiří Vojtěšek" w:date="2018-11-18T19:01:00Z">
                  <w:rPr>
                    <w:b/>
                  </w:rPr>
                </w:rPrChange>
              </w:rPr>
              <w:t>PhDr. Mgr. Bc. Stanislav Zelinka</w:t>
            </w:r>
            <w:r w:rsidRPr="007D59FF">
              <w:t xml:space="preserve"> (100 % k</w:t>
            </w:r>
            <w:r w:rsidRPr="00911B74">
              <w:t>)</w:t>
            </w:r>
          </w:p>
        </w:tc>
        <w:tc>
          <w:tcPr>
            <w:tcW w:w="992" w:type="dxa"/>
          </w:tcPr>
          <w:p w14:paraId="2DC21D63" w14:textId="77777777" w:rsidR="00F81D1B" w:rsidRPr="00E27C4D" w:rsidRDefault="00F81D1B" w:rsidP="0085754D">
            <w:r w:rsidRPr="00E27C4D">
              <w:t>1/LS</w:t>
            </w:r>
          </w:p>
        </w:tc>
        <w:tc>
          <w:tcPr>
            <w:tcW w:w="851" w:type="dxa"/>
            <w:gridSpan w:val="2"/>
          </w:tcPr>
          <w:p w14:paraId="0AEE1B83" w14:textId="37675DEB" w:rsidR="00F81D1B" w:rsidRPr="00E27C4D" w:rsidRDefault="00822F6E" w:rsidP="0085754D">
            <w:ins w:id="956" w:author="Milan Navrátil" w:date="2018-11-15T13:00:00Z">
              <w:r w:rsidRPr="00300A0A">
                <w:t>-</w:t>
              </w:r>
            </w:ins>
            <w:del w:id="957" w:author="Milan Navrátil" w:date="2018-10-31T10:31:00Z">
              <w:r w:rsidR="00F81D1B" w:rsidRPr="00E27C4D" w:rsidDel="00056B77">
                <w:delText>PZ</w:delText>
              </w:r>
            </w:del>
          </w:p>
        </w:tc>
      </w:tr>
      <w:tr w:rsidR="00F81D1B" w:rsidRPr="00E27C4D" w14:paraId="10F8A20E" w14:textId="77777777" w:rsidTr="0085754D">
        <w:tc>
          <w:tcPr>
            <w:tcW w:w="2371" w:type="dxa"/>
          </w:tcPr>
          <w:p w14:paraId="44F5815E" w14:textId="4C6D749E" w:rsidR="00F81D1B" w:rsidRPr="00E27C4D" w:rsidRDefault="00F81D1B" w:rsidP="0085754D">
            <w:del w:id="958" w:author="Milan Navrátil" w:date="2018-11-14T10:29:00Z">
              <w:r w:rsidRPr="00E27C4D" w:rsidDel="008B0165">
                <w:delText>Speciální bezpečnostní technologie</w:delText>
              </w:r>
            </w:del>
            <w:ins w:id="959" w:author="Milan Navrátil" w:date="2018-11-14T10:29:00Z">
              <w:r w:rsidR="008B0165">
                <w:t>Pokročilé bezpečnostní technologie</w:t>
              </w:r>
            </w:ins>
          </w:p>
        </w:tc>
        <w:tc>
          <w:tcPr>
            <w:tcW w:w="743" w:type="dxa"/>
            <w:gridSpan w:val="2"/>
          </w:tcPr>
          <w:p w14:paraId="1970C87F" w14:textId="77777777" w:rsidR="00F81D1B" w:rsidRPr="00E27C4D" w:rsidRDefault="00F81D1B" w:rsidP="0085754D">
            <w:r w:rsidRPr="00E27C4D">
              <w:t>16k</w:t>
            </w:r>
          </w:p>
        </w:tc>
        <w:tc>
          <w:tcPr>
            <w:tcW w:w="850" w:type="dxa"/>
          </w:tcPr>
          <w:p w14:paraId="16C85F58" w14:textId="77777777" w:rsidR="00F81D1B" w:rsidRPr="00E27C4D" w:rsidRDefault="00F81D1B" w:rsidP="0085754D">
            <w:r w:rsidRPr="00E27C4D">
              <w:t>z, zk</w:t>
            </w:r>
          </w:p>
        </w:tc>
        <w:tc>
          <w:tcPr>
            <w:tcW w:w="709" w:type="dxa"/>
          </w:tcPr>
          <w:p w14:paraId="1FFE7715" w14:textId="77777777" w:rsidR="00F81D1B" w:rsidRPr="00E27C4D" w:rsidRDefault="00F81D1B" w:rsidP="0085754D">
            <w:r w:rsidRPr="00E27C4D">
              <w:t>4</w:t>
            </w:r>
          </w:p>
        </w:tc>
        <w:tc>
          <w:tcPr>
            <w:tcW w:w="3969" w:type="dxa"/>
          </w:tcPr>
          <w:p w14:paraId="002B1861" w14:textId="505B7A88" w:rsidR="00F81D1B" w:rsidRPr="00E27C4D" w:rsidRDefault="00F81D1B" w:rsidP="0085754D">
            <w:r w:rsidRPr="00E05EA5">
              <w:rPr>
                <w:b/>
              </w:rPr>
              <w:t>doc. RNDr. Vojtěch Křesálek, CSc.</w:t>
            </w:r>
            <w:r>
              <w:t xml:space="preserve"> </w:t>
            </w:r>
            <w:r w:rsidR="00084A4D">
              <w:br/>
            </w:r>
            <w:r w:rsidRPr="00E27C4D">
              <w:t>(100</w:t>
            </w:r>
            <w:r>
              <w:t xml:space="preserve"> </w:t>
            </w:r>
            <w:r w:rsidRPr="00E27C4D">
              <w:t>%</w:t>
            </w:r>
            <w:r>
              <w:t xml:space="preserve"> k</w:t>
            </w:r>
            <w:r w:rsidRPr="00E27C4D">
              <w:t>)</w:t>
            </w:r>
          </w:p>
        </w:tc>
        <w:tc>
          <w:tcPr>
            <w:tcW w:w="992" w:type="dxa"/>
          </w:tcPr>
          <w:p w14:paraId="1052FA1D" w14:textId="77777777" w:rsidR="00F81D1B" w:rsidRPr="00E27C4D" w:rsidRDefault="00F81D1B" w:rsidP="0085754D">
            <w:r w:rsidRPr="00E27C4D">
              <w:t>1/LS</w:t>
            </w:r>
          </w:p>
        </w:tc>
        <w:tc>
          <w:tcPr>
            <w:tcW w:w="851" w:type="dxa"/>
            <w:gridSpan w:val="2"/>
          </w:tcPr>
          <w:p w14:paraId="5A51D8D7" w14:textId="77777777" w:rsidR="00F81D1B" w:rsidRPr="00E27C4D" w:rsidRDefault="00F81D1B" w:rsidP="0085754D">
            <w:r w:rsidRPr="00E27C4D">
              <w:t>PZ</w:t>
            </w:r>
          </w:p>
        </w:tc>
      </w:tr>
      <w:tr w:rsidR="00F81D1B" w:rsidRPr="00E27C4D" w14:paraId="21D66EBD" w14:textId="77777777" w:rsidTr="0085754D">
        <w:tc>
          <w:tcPr>
            <w:tcW w:w="2371" w:type="dxa"/>
          </w:tcPr>
          <w:p w14:paraId="2D6DB8FF" w14:textId="77777777" w:rsidR="00F81D1B" w:rsidRPr="00E27C4D" w:rsidRDefault="00F81D1B" w:rsidP="0085754D">
            <w:r w:rsidRPr="00E27C4D">
              <w:t>Odborná angličtina 2</w:t>
            </w:r>
          </w:p>
        </w:tc>
        <w:tc>
          <w:tcPr>
            <w:tcW w:w="743" w:type="dxa"/>
            <w:gridSpan w:val="2"/>
          </w:tcPr>
          <w:p w14:paraId="655ED42B" w14:textId="77777777" w:rsidR="00F81D1B" w:rsidRPr="00E27C4D" w:rsidRDefault="00F81D1B" w:rsidP="0085754D">
            <w:r w:rsidRPr="00E27C4D">
              <w:t>6k</w:t>
            </w:r>
          </w:p>
        </w:tc>
        <w:tc>
          <w:tcPr>
            <w:tcW w:w="850" w:type="dxa"/>
          </w:tcPr>
          <w:p w14:paraId="01FE650B" w14:textId="77777777" w:rsidR="00F81D1B" w:rsidRPr="00E27C4D" w:rsidRDefault="00F81D1B" w:rsidP="0085754D">
            <w:r w:rsidRPr="00E27C4D">
              <w:t>z, zk</w:t>
            </w:r>
          </w:p>
        </w:tc>
        <w:tc>
          <w:tcPr>
            <w:tcW w:w="709" w:type="dxa"/>
          </w:tcPr>
          <w:p w14:paraId="17770E4C" w14:textId="77777777" w:rsidR="00F81D1B" w:rsidRPr="00E27C4D" w:rsidRDefault="00F81D1B" w:rsidP="0085754D">
            <w:r w:rsidRPr="00E27C4D">
              <w:t>4</w:t>
            </w:r>
          </w:p>
        </w:tc>
        <w:tc>
          <w:tcPr>
            <w:tcW w:w="3969" w:type="dxa"/>
          </w:tcPr>
          <w:p w14:paraId="4D6C2F09" w14:textId="77777777" w:rsidR="00F81D1B" w:rsidRPr="00E27C4D" w:rsidRDefault="00F81D1B" w:rsidP="0085754D">
            <w:pPr>
              <w:rPr>
                <w:b/>
              </w:rPr>
            </w:pPr>
            <w:r w:rsidRPr="00E27C4D">
              <w:t>Mgr. Tereza Outěřická (</w:t>
            </w:r>
            <w:r>
              <w:t>100 % k)</w:t>
            </w:r>
          </w:p>
        </w:tc>
        <w:tc>
          <w:tcPr>
            <w:tcW w:w="992" w:type="dxa"/>
          </w:tcPr>
          <w:p w14:paraId="4A554A4E" w14:textId="77777777" w:rsidR="00F81D1B" w:rsidRPr="00E27C4D" w:rsidRDefault="00F81D1B" w:rsidP="0085754D">
            <w:r w:rsidRPr="00E27C4D">
              <w:t>1/LS</w:t>
            </w:r>
          </w:p>
        </w:tc>
        <w:tc>
          <w:tcPr>
            <w:tcW w:w="851" w:type="dxa"/>
            <w:gridSpan w:val="2"/>
          </w:tcPr>
          <w:p w14:paraId="45106A9A" w14:textId="2F5E0FE3" w:rsidR="00F81D1B" w:rsidRPr="00E27C4D" w:rsidRDefault="00822F6E" w:rsidP="0085754D">
            <w:ins w:id="960" w:author="Milan Navrátil" w:date="2018-11-15T13:00:00Z">
              <w:r w:rsidRPr="00300A0A">
                <w:t>-</w:t>
              </w:r>
            </w:ins>
            <w:del w:id="961" w:author="Milan Navrátil" w:date="2018-11-13T12:38:00Z">
              <w:r w:rsidR="00F81D1B" w:rsidRPr="00E27C4D" w:rsidDel="005B49A0">
                <w:delText>-</w:delText>
              </w:r>
            </w:del>
          </w:p>
        </w:tc>
      </w:tr>
      <w:tr w:rsidR="00F81D1B" w:rsidRPr="00E27C4D" w14:paraId="030518AB" w14:textId="77777777" w:rsidTr="0085754D">
        <w:tc>
          <w:tcPr>
            <w:tcW w:w="2371" w:type="dxa"/>
          </w:tcPr>
          <w:p w14:paraId="3A630581" w14:textId="24F704F6" w:rsidR="00F81D1B" w:rsidRPr="00E27C4D" w:rsidRDefault="00F81D1B" w:rsidP="00096C05">
            <w:r w:rsidRPr="00E27C4D">
              <w:t xml:space="preserve">Návrh </w:t>
            </w:r>
            <w:r w:rsidR="00096C05">
              <w:t>elektronických</w:t>
            </w:r>
            <w:r w:rsidR="00096C05" w:rsidRPr="00E27C4D">
              <w:t xml:space="preserve"> </w:t>
            </w:r>
            <w:r w:rsidRPr="00E27C4D">
              <w:t>obvodů</w:t>
            </w:r>
            <w:ins w:id="962" w:author="Jiří Vojtěšek" w:date="2018-11-20T22:41:00Z">
              <w:r w:rsidR="00700F51">
                <w:t xml:space="preserve"> †</w:t>
              </w:r>
            </w:ins>
          </w:p>
        </w:tc>
        <w:tc>
          <w:tcPr>
            <w:tcW w:w="743" w:type="dxa"/>
            <w:gridSpan w:val="2"/>
          </w:tcPr>
          <w:p w14:paraId="03D6EC3A" w14:textId="77777777" w:rsidR="00F81D1B" w:rsidRPr="00E27C4D" w:rsidRDefault="00F81D1B" w:rsidP="0085754D">
            <w:r w:rsidRPr="00E27C4D">
              <w:t>15k</w:t>
            </w:r>
          </w:p>
        </w:tc>
        <w:tc>
          <w:tcPr>
            <w:tcW w:w="850" w:type="dxa"/>
          </w:tcPr>
          <w:p w14:paraId="67310FAF" w14:textId="77777777" w:rsidR="00F81D1B" w:rsidRPr="00E27C4D" w:rsidRDefault="00F81D1B" w:rsidP="0085754D">
            <w:r w:rsidRPr="00E27C4D">
              <w:t>kl</w:t>
            </w:r>
            <w:r>
              <w:t>z</w:t>
            </w:r>
          </w:p>
        </w:tc>
        <w:tc>
          <w:tcPr>
            <w:tcW w:w="709" w:type="dxa"/>
          </w:tcPr>
          <w:p w14:paraId="6033A9A1" w14:textId="77777777" w:rsidR="00F81D1B" w:rsidRPr="00E27C4D" w:rsidRDefault="00F81D1B" w:rsidP="0085754D">
            <w:r w:rsidRPr="00E27C4D">
              <w:t>3</w:t>
            </w:r>
          </w:p>
        </w:tc>
        <w:tc>
          <w:tcPr>
            <w:tcW w:w="3969" w:type="dxa"/>
          </w:tcPr>
          <w:p w14:paraId="38FF6566" w14:textId="77777777" w:rsidR="00F81D1B" w:rsidRPr="00E27C4D" w:rsidRDefault="00F81D1B" w:rsidP="0085754D">
            <w:r w:rsidRPr="00E27C4D">
              <w:t>Ing. Martin Pospíšílík,Ph.D. (</w:t>
            </w:r>
            <w:r>
              <w:t>100 % k</w:t>
            </w:r>
            <w:r w:rsidRPr="00E27C4D">
              <w:t>)</w:t>
            </w:r>
          </w:p>
        </w:tc>
        <w:tc>
          <w:tcPr>
            <w:tcW w:w="992" w:type="dxa"/>
          </w:tcPr>
          <w:p w14:paraId="38E1C0B6" w14:textId="77777777" w:rsidR="00F81D1B" w:rsidRPr="00E27C4D" w:rsidRDefault="00F81D1B" w:rsidP="0085754D">
            <w:r w:rsidRPr="00E27C4D">
              <w:t>2/ZS</w:t>
            </w:r>
          </w:p>
        </w:tc>
        <w:tc>
          <w:tcPr>
            <w:tcW w:w="851" w:type="dxa"/>
            <w:gridSpan w:val="2"/>
          </w:tcPr>
          <w:p w14:paraId="47AAEAF8" w14:textId="5CA52643" w:rsidR="00F81D1B" w:rsidRPr="00E27C4D" w:rsidRDefault="00822F6E" w:rsidP="0085754D">
            <w:ins w:id="963" w:author="Milan Navrátil" w:date="2018-11-15T13:00:00Z">
              <w:r w:rsidRPr="00300A0A">
                <w:t>-</w:t>
              </w:r>
            </w:ins>
            <w:del w:id="964" w:author="Milan Navrátil" w:date="2018-11-13T12:38:00Z">
              <w:r w:rsidR="00F81D1B" w:rsidRPr="00E27C4D" w:rsidDel="005B49A0">
                <w:delText>-</w:delText>
              </w:r>
            </w:del>
          </w:p>
        </w:tc>
      </w:tr>
      <w:tr w:rsidR="00F81D1B" w:rsidRPr="00E27C4D" w14:paraId="2FA6E479" w14:textId="77777777" w:rsidTr="0085754D">
        <w:tc>
          <w:tcPr>
            <w:tcW w:w="2371" w:type="dxa"/>
          </w:tcPr>
          <w:p w14:paraId="75901329" w14:textId="77777777" w:rsidR="00F81D1B" w:rsidRPr="00E27C4D" w:rsidRDefault="00F81D1B" w:rsidP="0085754D">
            <w:r w:rsidRPr="00E27C4D">
              <w:t>Bezpečnost informačních systémů</w:t>
            </w:r>
          </w:p>
        </w:tc>
        <w:tc>
          <w:tcPr>
            <w:tcW w:w="743" w:type="dxa"/>
            <w:gridSpan w:val="2"/>
          </w:tcPr>
          <w:p w14:paraId="333C1132" w14:textId="77777777" w:rsidR="00F81D1B" w:rsidRPr="00E27C4D" w:rsidRDefault="00F81D1B" w:rsidP="0085754D">
            <w:r w:rsidRPr="00E27C4D">
              <w:t>16k</w:t>
            </w:r>
          </w:p>
        </w:tc>
        <w:tc>
          <w:tcPr>
            <w:tcW w:w="850" w:type="dxa"/>
          </w:tcPr>
          <w:p w14:paraId="226C7AF7" w14:textId="77777777" w:rsidR="00F81D1B" w:rsidRPr="00E27C4D" w:rsidRDefault="00F81D1B" w:rsidP="0085754D">
            <w:r w:rsidRPr="00E27C4D">
              <w:t>z, zk</w:t>
            </w:r>
          </w:p>
        </w:tc>
        <w:tc>
          <w:tcPr>
            <w:tcW w:w="709" w:type="dxa"/>
          </w:tcPr>
          <w:p w14:paraId="36B61A5E" w14:textId="77777777" w:rsidR="00F81D1B" w:rsidRPr="00E27C4D" w:rsidRDefault="00F81D1B" w:rsidP="0085754D">
            <w:r w:rsidRPr="00E27C4D">
              <w:t>5</w:t>
            </w:r>
          </w:p>
        </w:tc>
        <w:tc>
          <w:tcPr>
            <w:tcW w:w="3969" w:type="dxa"/>
          </w:tcPr>
          <w:p w14:paraId="031E4A50" w14:textId="77777777" w:rsidR="00F81D1B" w:rsidRPr="00E27C4D" w:rsidRDefault="00F81D1B" w:rsidP="0085754D">
            <w:pPr>
              <w:rPr>
                <w:b/>
              </w:rPr>
            </w:pPr>
            <w:r w:rsidRPr="00E05EA5">
              <w:rPr>
                <w:b/>
              </w:rPr>
              <w:t>prof. Mgr. Roman Jašek, Ph.D.</w:t>
            </w:r>
            <w:r w:rsidRPr="00E27C4D">
              <w:t xml:space="preserve"> (100</w:t>
            </w:r>
            <w:r>
              <w:t xml:space="preserve"> </w:t>
            </w:r>
            <w:r w:rsidRPr="00E27C4D">
              <w:t>%</w:t>
            </w:r>
            <w:r>
              <w:t xml:space="preserve"> k</w:t>
            </w:r>
            <w:r w:rsidRPr="00E27C4D">
              <w:t>)</w:t>
            </w:r>
          </w:p>
        </w:tc>
        <w:tc>
          <w:tcPr>
            <w:tcW w:w="992" w:type="dxa"/>
          </w:tcPr>
          <w:p w14:paraId="3C15A173" w14:textId="77777777" w:rsidR="00F81D1B" w:rsidRPr="00E27C4D" w:rsidRDefault="00F81D1B" w:rsidP="0085754D">
            <w:r w:rsidRPr="00E27C4D">
              <w:t>2/ZS</w:t>
            </w:r>
          </w:p>
        </w:tc>
        <w:tc>
          <w:tcPr>
            <w:tcW w:w="851" w:type="dxa"/>
            <w:gridSpan w:val="2"/>
          </w:tcPr>
          <w:p w14:paraId="24DF9013" w14:textId="77777777" w:rsidR="00F81D1B" w:rsidRPr="00E27C4D" w:rsidRDefault="00F81D1B" w:rsidP="0085754D">
            <w:r w:rsidRPr="00E27C4D">
              <w:t>ZT</w:t>
            </w:r>
          </w:p>
        </w:tc>
      </w:tr>
      <w:tr w:rsidR="00F81D1B" w:rsidRPr="00E27C4D" w14:paraId="53DA0777" w14:textId="77777777" w:rsidTr="0085754D">
        <w:tc>
          <w:tcPr>
            <w:tcW w:w="2371" w:type="dxa"/>
          </w:tcPr>
          <w:p w14:paraId="3097B8F2" w14:textId="77777777" w:rsidR="00F81D1B" w:rsidRPr="00E27C4D" w:rsidRDefault="00F81D1B" w:rsidP="0085754D">
            <w:r w:rsidRPr="00E27C4D">
              <w:t>Kamerové systémy</w:t>
            </w:r>
          </w:p>
        </w:tc>
        <w:tc>
          <w:tcPr>
            <w:tcW w:w="743" w:type="dxa"/>
            <w:gridSpan w:val="2"/>
          </w:tcPr>
          <w:p w14:paraId="479EDE3A" w14:textId="77777777" w:rsidR="00F81D1B" w:rsidRPr="00E27C4D" w:rsidRDefault="00F81D1B" w:rsidP="0085754D">
            <w:r w:rsidRPr="00E27C4D">
              <w:t>16k</w:t>
            </w:r>
          </w:p>
        </w:tc>
        <w:tc>
          <w:tcPr>
            <w:tcW w:w="850" w:type="dxa"/>
          </w:tcPr>
          <w:p w14:paraId="34C02765" w14:textId="77777777" w:rsidR="00F81D1B" w:rsidRPr="00E27C4D" w:rsidRDefault="00F81D1B" w:rsidP="0085754D">
            <w:r w:rsidRPr="00E27C4D">
              <w:t>kl</w:t>
            </w:r>
            <w:r>
              <w:t>z</w:t>
            </w:r>
          </w:p>
        </w:tc>
        <w:tc>
          <w:tcPr>
            <w:tcW w:w="709" w:type="dxa"/>
          </w:tcPr>
          <w:p w14:paraId="4AB41CBE" w14:textId="77777777" w:rsidR="00F81D1B" w:rsidRPr="00E27C4D" w:rsidRDefault="00F81D1B" w:rsidP="0085754D">
            <w:r w:rsidRPr="00E27C4D">
              <w:t>4</w:t>
            </w:r>
          </w:p>
        </w:tc>
        <w:tc>
          <w:tcPr>
            <w:tcW w:w="3969" w:type="dxa"/>
          </w:tcPr>
          <w:p w14:paraId="7ABF70B3" w14:textId="77777777" w:rsidR="00F81D1B" w:rsidRPr="00E27C4D" w:rsidRDefault="00F81D1B" w:rsidP="0085754D">
            <w:r w:rsidRPr="00E05EA5">
              <w:rPr>
                <w:b/>
              </w:rPr>
              <w:t>doc. Mgr. Milan Adámek, Ph.D.</w:t>
            </w:r>
            <w:r w:rsidRPr="00E27C4D">
              <w:t xml:space="preserve"> (</w:t>
            </w:r>
            <w:r>
              <w:t>100 % k</w:t>
            </w:r>
            <w:r w:rsidRPr="00E27C4D">
              <w:t>)</w:t>
            </w:r>
          </w:p>
        </w:tc>
        <w:tc>
          <w:tcPr>
            <w:tcW w:w="992" w:type="dxa"/>
          </w:tcPr>
          <w:p w14:paraId="1D536E67" w14:textId="77777777" w:rsidR="00F81D1B" w:rsidRPr="00E27C4D" w:rsidRDefault="00F81D1B" w:rsidP="0085754D">
            <w:r w:rsidRPr="00E27C4D">
              <w:t>2/ZS</w:t>
            </w:r>
          </w:p>
        </w:tc>
        <w:tc>
          <w:tcPr>
            <w:tcW w:w="851" w:type="dxa"/>
            <w:gridSpan w:val="2"/>
          </w:tcPr>
          <w:p w14:paraId="24BF2423" w14:textId="77777777" w:rsidR="00F81D1B" w:rsidRPr="00E27C4D" w:rsidRDefault="00F81D1B" w:rsidP="0085754D">
            <w:r w:rsidRPr="00E27C4D">
              <w:t>PZ</w:t>
            </w:r>
          </w:p>
        </w:tc>
      </w:tr>
      <w:tr w:rsidR="00F81D1B" w:rsidRPr="00E27C4D" w14:paraId="6B0129D6" w14:textId="77777777" w:rsidTr="0085754D">
        <w:tc>
          <w:tcPr>
            <w:tcW w:w="2371" w:type="dxa"/>
          </w:tcPr>
          <w:p w14:paraId="6E5D3546" w14:textId="77777777" w:rsidR="00F81D1B" w:rsidRPr="00E27C4D" w:rsidRDefault="00F81D1B" w:rsidP="0085754D">
            <w:r w:rsidRPr="00E27C4D">
              <w:t>Projektování integrovaných systémů</w:t>
            </w:r>
          </w:p>
        </w:tc>
        <w:tc>
          <w:tcPr>
            <w:tcW w:w="743" w:type="dxa"/>
            <w:gridSpan w:val="2"/>
          </w:tcPr>
          <w:p w14:paraId="08D19E7E" w14:textId="77777777" w:rsidR="00F81D1B" w:rsidRPr="00E27C4D" w:rsidRDefault="00F81D1B" w:rsidP="0085754D">
            <w:r w:rsidRPr="00E27C4D">
              <w:t>16k</w:t>
            </w:r>
          </w:p>
        </w:tc>
        <w:tc>
          <w:tcPr>
            <w:tcW w:w="850" w:type="dxa"/>
          </w:tcPr>
          <w:p w14:paraId="6CB9F627" w14:textId="77777777" w:rsidR="00F81D1B" w:rsidRPr="00E27C4D" w:rsidRDefault="00F81D1B" w:rsidP="0085754D">
            <w:r w:rsidRPr="00E27C4D">
              <w:t>z, zk</w:t>
            </w:r>
          </w:p>
        </w:tc>
        <w:tc>
          <w:tcPr>
            <w:tcW w:w="709" w:type="dxa"/>
          </w:tcPr>
          <w:p w14:paraId="352520B8" w14:textId="77777777" w:rsidR="00F81D1B" w:rsidRPr="00E27C4D" w:rsidRDefault="00F81D1B" w:rsidP="0085754D">
            <w:r w:rsidRPr="00E27C4D">
              <w:t>4</w:t>
            </w:r>
          </w:p>
        </w:tc>
        <w:tc>
          <w:tcPr>
            <w:tcW w:w="3969" w:type="dxa"/>
          </w:tcPr>
          <w:p w14:paraId="6C64F1B5" w14:textId="77777777" w:rsidR="00F81D1B" w:rsidRPr="00E27C4D" w:rsidRDefault="00F81D1B" w:rsidP="0085754D">
            <w:r w:rsidRPr="00E05EA5">
              <w:rPr>
                <w:b/>
              </w:rPr>
              <w:t>Ing. Jan Valouch, Ph.D,</w:t>
            </w:r>
            <w:r w:rsidRPr="00E27C4D">
              <w:t xml:space="preserve"> (100</w:t>
            </w:r>
            <w:r>
              <w:t xml:space="preserve"> </w:t>
            </w:r>
            <w:r w:rsidRPr="00E27C4D">
              <w:t>%</w:t>
            </w:r>
            <w:r>
              <w:t xml:space="preserve"> k</w:t>
            </w:r>
            <w:r w:rsidRPr="00E27C4D">
              <w:t>).</w:t>
            </w:r>
          </w:p>
        </w:tc>
        <w:tc>
          <w:tcPr>
            <w:tcW w:w="992" w:type="dxa"/>
          </w:tcPr>
          <w:p w14:paraId="779995CD" w14:textId="77777777" w:rsidR="00F81D1B" w:rsidRPr="00E27C4D" w:rsidRDefault="00F81D1B" w:rsidP="0085754D">
            <w:r w:rsidRPr="00E27C4D">
              <w:t>2/ZS</w:t>
            </w:r>
          </w:p>
        </w:tc>
        <w:tc>
          <w:tcPr>
            <w:tcW w:w="851" w:type="dxa"/>
            <w:gridSpan w:val="2"/>
          </w:tcPr>
          <w:p w14:paraId="5A14CCC9" w14:textId="77777777" w:rsidR="00F81D1B" w:rsidRPr="00E27C4D" w:rsidRDefault="00F81D1B" w:rsidP="0085754D">
            <w:r w:rsidRPr="00E27C4D">
              <w:t>PZ</w:t>
            </w:r>
          </w:p>
        </w:tc>
      </w:tr>
      <w:tr w:rsidR="00F81D1B" w:rsidRPr="00E27C4D" w14:paraId="23963A5B" w14:textId="77777777" w:rsidTr="0085754D">
        <w:tc>
          <w:tcPr>
            <w:tcW w:w="2371" w:type="dxa"/>
          </w:tcPr>
          <w:p w14:paraId="26AEE962" w14:textId="77777777" w:rsidR="00F81D1B" w:rsidRPr="00E27C4D" w:rsidRDefault="00F81D1B" w:rsidP="0085754D">
            <w:r w:rsidRPr="00E27C4D">
              <w:t>Ochrana obyvatelstva</w:t>
            </w:r>
          </w:p>
        </w:tc>
        <w:tc>
          <w:tcPr>
            <w:tcW w:w="743" w:type="dxa"/>
            <w:gridSpan w:val="2"/>
          </w:tcPr>
          <w:p w14:paraId="1F3C2B25" w14:textId="77777777" w:rsidR="00F81D1B" w:rsidRPr="00E27C4D" w:rsidRDefault="00F81D1B" w:rsidP="0085754D">
            <w:r w:rsidRPr="00E27C4D">
              <w:t>15k</w:t>
            </w:r>
          </w:p>
        </w:tc>
        <w:tc>
          <w:tcPr>
            <w:tcW w:w="850" w:type="dxa"/>
          </w:tcPr>
          <w:p w14:paraId="624FFC69" w14:textId="77777777" w:rsidR="00F81D1B" w:rsidRPr="00E27C4D" w:rsidRDefault="00F81D1B" w:rsidP="0085754D">
            <w:r w:rsidRPr="00E27C4D">
              <w:t>z, zk</w:t>
            </w:r>
          </w:p>
        </w:tc>
        <w:tc>
          <w:tcPr>
            <w:tcW w:w="709" w:type="dxa"/>
          </w:tcPr>
          <w:p w14:paraId="31933D69" w14:textId="77777777" w:rsidR="00F81D1B" w:rsidRPr="00E27C4D" w:rsidRDefault="00F81D1B" w:rsidP="0085754D">
            <w:r w:rsidRPr="00E27C4D">
              <w:t>5</w:t>
            </w:r>
          </w:p>
        </w:tc>
        <w:tc>
          <w:tcPr>
            <w:tcW w:w="3969" w:type="dxa"/>
          </w:tcPr>
          <w:p w14:paraId="78A7A2E2" w14:textId="38827E50" w:rsidR="00F81D1B" w:rsidRPr="00E27C4D" w:rsidRDefault="00F708B7" w:rsidP="00772DF6">
            <w:r w:rsidRPr="00E05EA5">
              <w:rPr>
                <w:b/>
              </w:rPr>
              <w:t xml:space="preserve">doc. Ing. </w:t>
            </w:r>
            <w:r>
              <w:rPr>
                <w:b/>
              </w:rPr>
              <w:t>Luděk Lukáš</w:t>
            </w:r>
            <w:r w:rsidRPr="00E05EA5">
              <w:rPr>
                <w:b/>
              </w:rPr>
              <w:t>, Ph.D.</w:t>
            </w:r>
            <w:r w:rsidRPr="00E27C4D">
              <w:t xml:space="preserve"> (100</w:t>
            </w:r>
            <w:r>
              <w:t xml:space="preserve"> % </w:t>
            </w:r>
            <w:r w:rsidR="00772DF6">
              <w:t>k</w:t>
            </w:r>
            <w:r>
              <w:t>)</w:t>
            </w:r>
          </w:p>
        </w:tc>
        <w:tc>
          <w:tcPr>
            <w:tcW w:w="992" w:type="dxa"/>
          </w:tcPr>
          <w:p w14:paraId="5220ABB7" w14:textId="77777777" w:rsidR="00F81D1B" w:rsidRPr="00E27C4D" w:rsidRDefault="00F81D1B" w:rsidP="0085754D">
            <w:r w:rsidRPr="00E27C4D">
              <w:t>2/ZS</w:t>
            </w:r>
          </w:p>
        </w:tc>
        <w:tc>
          <w:tcPr>
            <w:tcW w:w="851" w:type="dxa"/>
            <w:gridSpan w:val="2"/>
          </w:tcPr>
          <w:p w14:paraId="4A686FCF" w14:textId="77777777" w:rsidR="00F81D1B" w:rsidRPr="00E27C4D" w:rsidRDefault="00F81D1B" w:rsidP="0085754D">
            <w:r w:rsidRPr="00E27C4D">
              <w:t>PZ</w:t>
            </w:r>
          </w:p>
        </w:tc>
      </w:tr>
      <w:tr w:rsidR="00F81D1B" w:rsidRPr="00E27C4D" w14:paraId="675DC1BB" w14:textId="77777777" w:rsidTr="0085754D">
        <w:trPr>
          <w:trHeight w:val="200"/>
        </w:trPr>
        <w:tc>
          <w:tcPr>
            <w:tcW w:w="2371" w:type="dxa"/>
          </w:tcPr>
          <w:p w14:paraId="55498CF3" w14:textId="1C0B3151" w:rsidR="00F81D1B" w:rsidRPr="00E27C4D" w:rsidRDefault="00F81D1B" w:rsidP="0085754D">
            <w:r w:rsidRPr="00E27C4D">
              <w:t>Elektromagnetická kompatibilita</w:t>
            </w:r>
            <w:ins w:id="965" w:author="Jiří Vojtěšek" w:date="2018-11-20T22:41:00Z">
              <w:r w:rsidR="00700F51">
                <w:t xml:space="preserve"> †</w:t>
              </w:r>
            </w:ins>
          </w:p>
        </w:tc>
        <w:tc>
          <w:tcPr>
            <w:tcW w:w="743" w:type="dxa"/>
            <w:gridSpan w:val="2"/>
          </w:tcPr>
          <w:p w14:paraId="01B12298" w14:textId="77777777" w:rsidR="00F81D1B" w:rsidRPr="00E27C4D" w:rsidRDefault="00F81D1B" w:rsidP="0085754D">
            <w:r w:rsidRPr="00E27C4D">
              <w:t>17k</w:t>
            </w:r>
          </w:p>
        </w:tc>
        <w:tc>
          <w:tcPr>
            <w:tcW w:w="850" w:type="dxa"/>
          </w:tcPr>
          <w:p w14:paraId="0388CC4E" w14:textId="77777777" w:rsidR="00F81D1B" w:rsidRPr="00E27C4D" w:rsidRDefault="00F81D1B" w:rsidP="0085754D">
            <w:r w:rsidRPr="00E27C4D">
              <w:t>z, zk</w:t>
            </w:r>
          </w:p>
        </w:tc>
        <w:tc>
          <w:tcPr>
            <w:tcW w:w="709" w:type="dxa"/>
          </w:tcPr>
          <w:p w14:paraId="321290D3" w14:textId="77777777" w:rsidR="00F81D1B" w:rsidRPr="00E27C4D" w:rsidRDefault="00F81D1B" w:rsidP="0085754D">
            <w:r w:rsidRPr="00E27C4D">
              <w:t>3</w:t>
            </w:r>
          </w:p>
        </w:tc>
        <w:tc>
          <w:tcPr>
            <w:tcW w:w="3969" w:type="dxa"/>
          </w:tcPr>
          <w:p w14:paraId="0D4AB9E0" w14:textId="77777777" w:rsidR="00F81D1B" w:rsidRPr="00E27C4D" w:rsidRDefault="00F81D1B" w:rsidP="0085754D">
            <w:r w:rsidRPr="00E27C4D">
              <w:t>Ing. Martin Pospíšílík,Ph.D. (</w:t>
            </w:r>
            <w:r>
              <w:t>100 % k</w:t>
            </w:r>
            <w:r w:rsidRPr="00E27C4D">
              <w:t>)</w:t>
            </w:r>
          </w:p>
        </w:tc>
        <w:tc>
          <w:tcPr>
            <w:tcW w:w="992" w:type="dxa"/>
          </w:tcPr>
          <w:p w14:paraId="06C978B1" w14:textId="77777777" w:rsidR="00F81D1B" w:rsidRPr="00E27C4D" w:rsidRDefault="00F81D1B" w:rsidP="0085754D">
            <w:r w:rsidRPr="00E27C4D">
              <w:t>2/ZS</w:t>
            </w:r>
          </w:p>
        </w:tc>
        <w:tc>
          <w:tcPr>
            <w:tcW w:w="851" w:type="dxa"/>
            <w:gridSpan w:val="2"/>
          </w:tcPr>
          <w:p w14:paraId="7A27E3DE" w14:textId="79E44DEE" w:rsidR="00F81D1B" w:rsidRPr="00E27C4D" w:rsidRDefault="00822F6E" w:rsidP="0085754D">
            <w:ins w:id="966" w:author="Milan Navrátil" w:date="2018-11-15T13:00:00Z">
              <w:r w:rsidRPr="00300A0A">
                <w:t>-</w:t>
              </w:r>
            </w:ins>
          </w:p>
        </w:tc>
      </w:tr>
      <w:tr w:rsidR="00F81D1B" w:rsidRPr="00E27C4D" w14:paraId="1FECFD7D" w14:textId="77777777" w:rsidTr="0085754D">
        <w:tc>
          <w:tcPr>
            <w:tcW w:w="2371" w:type="dxa"/>
          </w:tcPr>
          <w:p w14:paraId="12DE11C1" w14:textId="3BBEC220" w:rsidR="00F81D1B" w:rsidRPr="00E27C4D" w:rsidRDefault="00F81D1B" w:rsidP="0085754D">
            <w:r w:rsidRPr="00E27C4D">
              <w:t>Facility management</w:t>
            </w:r>
            <w:ins w:id="967" w:author="Jiří Vojtěšek" w:date="2018-11-20T22:41:00Z">
              <w:r w:rsidR="00700F51">
                <w:t xml:space="preserve"> †</w:t>
              </w:r>
            </w:ins>
          </w:p>
        </w:tc>
        <w:tc>
          <w:tcPr>
            <w:tcW w:w="743" w:type="dxa"/>
            <w:gridSpan w:val="2"/>
          </w:tcPr>
          <w:p w14:paraId="6C5BE563" w14:textId="77777777" w:rsidR="00F81D1B" w:rsidRPr="00E27C4D" w:rsidRDefault="00F81D1B" w:rsidP="0085754D">
            <w:r w:rsidRPr="00E27C4D">
              <w:t>17k</w:t>
            </w:r>
          </w:p>
        </w:tc>
        <w:tc>
          <w:tcPr>
            <w:tcW w:w="850" w:type="dxa"/>
          </w:tcPr>
          <w:p w14:paraId="1C7C03B9" w14:textId="77777777" w:rsidR="00F81D1B" w:rsidRPr="00E27C4D" w:rsidRDefault="00F81D1B" w:rsidP="0085754D">
            <w:r w:rsidRPr="00E27C4D">
              <w:t>klz</w:t>
            </w:r>
          </w:p>
        </w:tc>
        <w:tc>
          <w:tcPr>
            <w:tcW w:w="709" w:type="dxa"/>
          </w:tcPr>
          <w:p w14:paraId="5CA79451" w14:textId="77777777" w:rsidR="00F81D1B" w:rsidRPr="00E27C4D" w:rsidRDefault="00F81D1B" w:rsidP="0085754D">
            <w:r w:rsidRPr="00E27C4D">
              <w:t>4</w:t>
            </w:r>
          </w:p>
        </w:tc>
        <w:tc>
          <w:tcPr>
            <w:tcW w:w="3969" w:type="dxa"/>
          </w:tcPr>
          <w:p w14:paraId="23F1C58A" w14:textId="046C2DDB" w:rsidR="00F81D1B" w:rsidRPr="00E27C4D" w:rsidRDefault="00F81D1B" w:rsidP="0085754D">
            <w:r w:rsidRPr="00E27C4D">
              <w:t>prof. Ing.</w:t>
            </w:r>
            <w:r w:rsidR="00D80590">
              <w:t xml:space="preserve"> </w:t>
            </w:r>
            <w:r w:rsidRPr="00E27C4D">
              <w:t>Dagmar Janáčová, CSc. (</w:t>
            </w:r>
            <w:r>
              <w:t>100 % k)</w:t>
            </w:r>
          </w:p>
        </w:tc>
        <w:tc>
          <w:tcPr>
            <w:tcW w:w="992" w:type="dxa"/>
          </w:tcPr>
          <w:p w14:paraId="0D33F802" w14:textId="77777777" w:rsidR="00F81D1B" w:rsidRPr="00E27C4D" w:rsidRDefault="00F81D1B" w:rsidP="0085754D">
            <w:r w:rsidRPr="00E27C4D">
              <w:t>2/ZS</w:t>
            </w:r>
          </w:p>
        </w:tc>
        <w:tc>
          <w:tcPr>
            <w:tcW w:w="851" w:type="dxa"/>
            <w:gridSpan w:val="2"/>
          </w:tcPr>
          <w:p w14:paraId="1DBE1309" w14:textId="16EBB910" w:rsidR="00F81D1B" w:rsidRPr="00E27C4D" w:rsidRDefault="00822F6E" w:rsidP="0085754D">
            <w:ins w:id="968" w:author="Milan Navrátil" w:date="2018-11-15T13:00:00Z">
              <w:r w:rsidRPr="00300A0A">
                <w:t>-</w:t>
              </w:r>
            </w:ins>
          </w:p>
        </w:tc>
      </w:tr>
      <w:tr w:rsidR="00F81D1B" w:rsidRPr="00E27C4D" w14:paraId="3A8E9801" w14:textId="77777777" w:rsidTr="0085754D">
        <w:tc>
          <w:tcPr>
            <w:tcW w:w="2371" w:type="dxa"/>
          </w:tcPr>
          <w:p w14:paraId="61C5673F" w14:textId="77777777" w:rsidR="00F81D1B" w:rsidRPr="00E27C4D" w:rsidRDefault="00F81D1B" w:rsidP="0085754D">
            <w:r w:rsidRPr="00E27C4D">
              <w:t>Management bezpečnostního inženýrství</w:t>
            </w:r>
          </w:p>
        </w:tc>
        <w:tc>
          <w:tcPr>
            <w:tcW w:w="743" w:type="dxa"/>
            <w:gridSpan w:val="2"/>
          </w:tcPr>
          <w:p w14:paraId="6D16B69F" w14:textId="77777777" w:rsidR="00F81D1B" w:rsidRPr="00E27C4D" w:rsidRDefault="00F81D1B" w:rsidP="0085754D">
            <w:r>
              <w:t>18k</w:t>
            </w:r>
          </w:p>
        </w:tc>
        <w:tc>
          <w:tcPr>
            <w:tcW w:w="850" w:type="dxa"/>
          </w:tcPr>
          <w:p w14:paraId="1B68F0B1" w14:textId="77777777" w:rsidR="00F81D1B" w:rsidRPr="00E27C4D" w:rsidRDefault="00F81D1B" w:rsidP="0085754D">
            <w:r w:rsidRPr="00E27C4D">
              <w:t>z, zk</w:t>
            </w:r>
          </w:p>
        </w:tc>
        <w:tc>
          <w:tcPr>
            <w:tcW w:w="709" w:type="dxa"/>
          </w:tcPr>
          <w:p w14:paraId="23E684C1" w14:textId="77777777" w:rsidR="00F81D1B" w:rsidRPr="00E27C4D" w:rsidRDefault="00F81D1B" w:rsidP="0085754D">
            <w:r w:rsidRPr="00E27C4D">
              <w:t>4</w:t>
            </w:r>
          </w:p>
        </w:tc>
        <w:tc>
          <w:tcPr>
            <w:tcW w:w="3969" w:type="dxa"/>
          </w:tcPr>
          <w:p w14:paraId="5D7F9A68" w14:textId="77777777" w:rsidR="00F81D1B" w:rsidRPr="00E27C4D" w:rsidRDefault="00F81D1B" w:rsidP="0085754D">
            <w:r w:rsidRPr="00E05EA5">
              <w:rPr>
                <w:b/>
              </w:rPr>
              <w:t>doc. Ing. Hromada, Ph.D.</w:t>
            </w:r>
            <w:r w:rsidRPr="00E27C4D">
              <w:t xml:space="preserve"> (100</w:t>
            </w:r>
            <w:r>
              <w:t xml:space="preserve"> % k)</w:t>
            </w:r>
          </w:p>
        </w:tc>
        <w:tc>
          <w:tcPr>
            <w:tcW w:w="992" w:type="dxa"/>
          </w:tcPr>
          <w:p w14:paraId="03536DC3" w14:textId="77777777" w:rsidR="00F81D1B" w:rsidRPr="00E27C4D" w:rsidRDefault="00F81D1B" w:rsidP="0085754D">
            <w:r w:rsidRPr="00E27C4D">
              <w:t>2/LS</w:t>
            </w:r>
          </w:p>
        </w:tc>
        <w:tc>
          <w:tcPr>
            <w:tcW w:w="851" w:type="dxa"/>
            <w:gridSpan w:val="2"/>
          </w:tcPr>
          <w:p w14:paraId="32A68D7C" w14:textId="77777777" w:rsidR="00F81D1B" w:rsidRPr="00E27C4D" w:rsidRDefault="00F81D1B" w:rsidP="0085754D">
            <w:r w:rsidRPr="00E27C4D">
              <w:t>PZ</w:t>
            </w:r>
          </w:p>
        </w:tc>
      </w:tr>
      <w:tr w:rsidR="00F81D1B" w:rsidRPr="00E27C4D" w14:paraId="5984D107" w14:textId="77777777" w:rsidTr="0085754D">
        <w:tc>
          <w:tcPr>
            <w:tcW w:w="2371" w:type="dxa"/>
          </w:tcPr>
          <w:p w14:paraId="0B6A338F" w14:textId="77777777" w:rsidR="00F81D1B" w:rsidRPr="00E27C4D" w:rsidRDefault="00F81D1B" w:rsidP="0085754D">
            <w:r w:rsidRPr="00E27C4D">
              <w:t>Základy podnikatelství</w:t>
            </w:r>
          </w:p>
        </w:tc>
        <w:tc>
          <w:tcPr>
            <w:tcW w:w="743" w:type="dxa"/>
            <w:gridSpan w:val="2"/>
          </w:tcPr>
          <w:p w14:paraId="0448BC96" w14:textId="77777777" w:rsidR="00F81D1B" w:rsidRPr="00E27C4D" w:rsidRDefault="00F81D1B" w:rsidP="0085754D">
            <w:r w:rsidRPr="00E27C4D">
              <w:t>12k</w:t>
            </w:r>
          </w:p>
        </w:tc>
        <w:tc>
          <w:tcPr>
            <w:tcW w:w="850" w:type="dxa"/>
          </w:tcPr>
          <w:p w14:paraId="75776C7A" w14:textId="77777777" w:rsidR="00F81D1B" w:rsidRPr="00E27C4D" w:rsidRDefault="00F81D1B" w:rsidP="0085754D">
            <w:r w:rsidRPr="00E27C4D">
              <w:t>kl</w:t>
            </w:r>
            <w:r>
              <w:t>z</w:t>
            </w:r>
          </w:p>
        </w:tc>
        <w:tc>
          <w:tcPr>
            <w:tcW w:w="709" w:type="dxa"/>
          </w:tcPr>
          <w:p w14:paraId="0189880C" w14:textId="77777777" w:rsidR="00F81D1B" w:rsidRPr="00E27C4D" w:rsidRDefault="00F81D1B" w:rsidP="0085754D">
            <w:r w:rsidRPr="00E27C4D">
              <w:t>2</w:t>
            </w:r>
          </w:p>
        </w:tc>
        <w:tc>
          <w:tcPr>
            <w:tcW w:w="3969" w:type="dxa"/>
          </w:tcPr>
          <w:p w14:paraId="1434F46D" w14:textId="77777777" w:rsidR="00F81D1B" w:rsidRPr="00E27C4D" w:rsidRDefault="00F81D1B" w:rsidP="0085754D">
            <w:r w:rsidRPr="00E27C4D">
              <w:t>Ing. Petr Novák, Ph.D. (</w:t>
            </w:r>
            <w:r>
              <w:t>100 % k</w:t>
            </w:r>
            <w:r w:rsidRPr="00E27C4D">
              <w:t>)</w:t>
            </w:r>
          </w:p>
        </w:tc>
        <w:tc>
          <w:tcPr>
            <w:tcW w:w="992" w:type="dxa"/>
          </w:tcPr>
          <w:p w14:paraId="4E91B8B0" w14:textId="77777777" w:rsidR="00F81D1B" w:rsidRPr="00E27C4D" w:rsidRDefault="00F81D1B" w:rsidP="0085754D">
            <w:r w:rsidRPr="00E27C4D">
              <w:t>2/LS</w:t>
            </w:r>
          </w:p>
        </w:tc>
        <w:tc>
          <w:tcPr>
            <w:tcW w:w="851" w:type="dxa"/>
            <w:gridSpan w:val="2"/>
          </w:tcPr>
          <w:p w14:paraId="47671B08" w14:textId="0736F085" w:rsidR="00F81D1B" w:rsidRPr="00E27C4D" w:rsidRDefault="00822F6E" w:rsidP="0085754D">
            <w:ins w:id="969" w:author="Milan Navrátil" w:date="2018-11-15T13:00:00Z">
              <w:r w:rsidRPr="00300A0A">
                <w:t>-</w:t>
              </w:r>
            </w:ins>
            <w:del w:id="970" w:author="Milan Navrátil" w:date="2018-11-13T12:38:00Z">
              <w:r w:rsidR="00F81D1B" w:rsidRPr="00E27C4D" w:rsidDel="005B49A0">
                <w:delText>-</w:delText>
              </w:r>
            </w:del>
          </w:p>
        </w:tc>
      </w:tr>
      <w:tr w:rsidR="00F81D1B" w:rsidRPr="00E27C4D" w14:paraId="3E84C288" w14:textId="77777777" w:rsidTr="0085754D">
        <w:tc>
          <w:tcPr>
            <w:tcW w:w="2371" w:type="dxa"/>
          </w:tcPr>
          <w:p w14:paraId="5753F28D" w14:textId="77777777" w:rsidR="00F81D1B" w:rsidRPr="00E27C4D" w:rsidRDefault="00F81D1B" w:rsidP="0085754D">
            <w:r w:rsidRPr="00E27C4D">
              <w:t>Základy první pomoci</w:t>
            </w:r>
          </w:p>
        </w:tc>
        <w:tc>
          <w:tcPr>
            <w:tcW w:w="743" w:type="dxa"/>
            <w:gridSpan w:val="2"/>
          </w:tcPr>
          <w:p w14:paraId="4A8CF279" w14:textId="77777777" w:rsidR="00F81D1B" w:rsidRPr="00E27C4D" w:rsidRDefault="00F81D1B" w:rsidP="0085754D">
            <w:r w:rsidRPr="00E27C4D">
              <w:t>7k</w:t>
            </w:r>
          </w:p>
        </w:tc>
        <w:tc>
          <w:tcPr>
            <w:tcW w:w="850" w:type="dxa"/>
          </w:tcPr>
          <w:p w14:paraId="1C3EF156" w14:textId="77777777" w:rsidR="00F81D1B" w:rsidRPr="00E27C4D" w:rsidRDefault="00F81D1B" w:rsidP="0085754D">
            <w:r w:rsidRPr="00E27C4D">
              <w:t>z</w:t>
            </w:r>
          </w:p>
        </w:tc>
        <w:tc>
          <w:tcPr>
            <w:tcW w:w="709" w:type="dxa"/>
          </w:tcPr>
          <w:p w14:paraId="35BD40DE" w14:textId="77777777" w:rsidR="00F81D1B" w:rsidRPr="00E27C4D" w:rsidRDefault="00F81D1B" w:rsidP="0085754D">
            <w:r w:rsidRPr="00E27C4D">
              <w:t>1</w:t>
            </w:r>
          </w:p>
        </w:tc>
        <w:tc>
          <w:tcPr>
            <w:tcW w:w="3969" w:type="dxa"/>
          </w:tcPr>
          <w:p w14:paraId="386E4935" w14:textId="77777777" w:rsidR="00F81D1B" w:rsidRPr="00E27C4D" w:rsidRDefault="00F81D1B" w:rsidP="0085754D">
            <w:r>
              <w:t>MUDr. Burget</w:t>
            </w:r>
            <w:r w:rsidRPr="00E27C4D">
              <w:t xml:space="preserve"> (</w:t>
            </w:r>
            <w:r>
              <w:t>100 % k</w:t>
            </w:r>
            <w:r w:rsidRPr="00E27C4D">
              <w:t>)</w:t>
            </w:r>
          </w:p>
        </w:tc>
        <w:tc>
          <w:tcPr>
            <w:tcW w:w="992" w:type="dxa"/>
          </w:tcPr>
          <w:p w14:paraId="79FB57CF" w14:textId="77777777" w:rsidR="00F81D1B" w:rsidRPr="00E27C4D" w:rsidRDefault="00F81D1B" w:rsidP="0085754D">
            <w:r w:rsidRPr="00E27C4D">
              <w:t>2/LS</w:t>
            </w:r>
          </w:p>
        </w:tc>
        <w:tc>
          <w:tcPr>
            <w:tcW w:w="851" w:type="dxa"/>
            <w:gridSpan w:val="2"/>
          </w:tcPr>
          <w:p w14:paraId="3A648D12" w14:textId="26F9771D" w:rsidR="00F81D1B" w:rsidRPr="00E27C4D" w:rsidRDefault="00822F6E" w:rsidP="0085754D">
            <w:ins w:id="971" w:author="Milan Navrátil" w:date="2018-11-15T13:00:00Z">
              <w:r w:rsidRPr="00300A0A">
                <w:t>-</w:t>
              </w:r>
            </w:ins>
            <w:del w:id="972" w:author="Milan Navrátil" w:date="2018-11-13T12:38:00Z">
              <w:r w:rsidR="00F81D1B" w:rsidRPr="00E27C4D" w:rsidDel="005B49A0">
                <w:delText>-</w:delText>
              </w:r>
            </w:del>
          </w:p>
        </w:tc>
      </w:tr>
      <w:tr w:rsidR="00F81D1B" w:rsidRPr="00E27C4D" w14:paraId="0603A21D" w14:textId="77777777" w:rsidTr="0085754D">
        <w:tc>
          <w:tcPr>
            <w:tcW w:w="2371" w:type="dxa"/>
          </w:tcPr>
          <w:p w14:paraId="0627B0D4" w14:textId="77777777" w:rsidR="00F81D1B" w:rsidRPr="00E27C4D" w:rsidRDefault="00F81D1B" w:rsidP="0085754D">
            <w:r w:rsidRPr="00E27C4D">
              <w:t>Diplomová práce</w:t>
            </w:r>
          </w:p>
        </w:tc>
        <w:tc>
          <w:tcPr>
            <w:tcW w:w="743" w:type="dxa"/>
            <w:gridSpan w:val="2"/>
          </w:tcPr>
          <w:p w14:paraId="3BB76B30" w14:textId="77777777" w:rsidR="00F81D1B" w:rsidRPr="00E27C4D" w:rsidRDefault="00F81D1B" w:rsidP="0085754D">
            <w:r w:rsidRPr="00E27C4D">
              <w:t>75k</w:t>
            </w:r>
          </w:p>
        </w:tc>
        <w:tc>
          <w:tcPr>
            <w:tcW w:w="850" w:type="dxa"/>
          </w:tcPr>
          <w:p w14:paraId="0697F6CB" w14:textId="77777777" w:rsidR="00F81D1B" w:rsidRPr="00E27C4D" w:rsidRDefault="00F81D1B" w:rsidP="0085754D">
            <w:r w:rsidRPr="00E27C4D">
              <w:t>z</w:t>
            </w:r>
          </w:p>
        </w:tc>
        <w:tc>
          <w:tcPr>
            <w:tcW w:w="709" w:type="dxa"/>
          </w:tcPr>
          <w:p w14:paraId="0EE381DF" w14:textId="77777777" w:rsidR="00F81D1B" w:rsidRPr="00E27C4D" w:rsidRDefault="00F81D1B" w:rsidP="0085754D">
            <w:r w:rsidRPr="00E27C4D">
              <w:t>25</w:t>
            </w:r>
          </w:p>
        </w:tc>
        <w:tc>
          <w:tcPr>
            <w:tcW w:w="3969" w:type="dxa"/>
          </w:tcPr>
          <w:p w14:paraId="48F9FD5C" w14:textId="77777777" w:rsidR="00F81D1B" w:rsidRPr="00E27C4D" w:rsidRDefault="00F81D1B" w:rsidP="0085754D">
            <w:r w:rsidRPr="00E27C4D">
              <w:t>doc. RNDr. Vojtěch Křesálek, CSc.</w:t>
            </w:r>
            <w:r>
              <w:t xml:space="preserve"> </w:t>
            </w:r>
            <w:r w:rsidRPr="00E27C4D">
              <w:t>(100</w:t>
            </w:r>
            <w:r>
              <w:t xml:space="preserve"> </w:t>
            </w:r>
            <w:r w:rsidRPr="00E27C4D">
              <w:t>%</w:t>
            </w:r>
            <w:r>
              <w:t xml:space="preserve"> k</w:t>
            </w:r>
            <w:r w:rsidRPr="00E27C4D">
              <w:t>)</w:t>
            </w:r>
          </w:p>
        </w:tc>
        <w:tc>
          <w:tcPr>
            <w:tcW w:w="992" w:type="dxa"/>
          </w:tcPr>
          <w:p w14:paraId="397998D9" w14:textId="77777777" w:rsidR="00F81D1B" w:rsidRPr="00E27C4D" w:rsidRDefault="00F81D1B" w:rsidP="0085754D">
            <w:r w:rsidRPr="00E27C4D">
              <w:t>2/LS</w:t>
            </w:r>
          </w:p>
        </w:tc>
        <w:tc>
          <w:tcPr>
            <w:tcW w:w="851" w:type="dxa"/>
            <w:gridSpan w:val="2"/>
          </w:tcPr>
          <w:p w14:paraId="08E9A24A" w14:textId="3126BDE5" w:rsidR="00F81D1B" w:rsidRPr="00E27C4D" w:rsidRDefault="00822F6E" w:rsidP="0085754D">
            <w:ins w:id="973" w:author="Milan Navrátil" w:date="2018-11-15T13:00:00Z">
              <w:r w:rsidRPr="00300A0A">
                <w:t>-</w:t>
              </w:r>
            </w:ins>
            <w:del w:id="974" w:author="Milan Navrátil" w:date="2018-11-13T12:38:00Z">
              <w:r w:rsidR="00F81D1B" w:rsidRPr="00E27C4D" w:rsidDel="005B49A0">
                <w:delText>-</w:delText>
              </w:r>
            </w:del>
          </w:p>
        </w:tc>
      </w:tr>
      <w:tr w:rsidR="004B5E18" w:rsidRPr="00E27C4D" w14:paraId="1E012811" w14:textId="77777777" w:rsidTr="00050410">
        <w:trPr>
          <w:ins w:id="975" w:author="Jiří Vojtěšek" w:date="2018-11-26T12:14:00Z"/>
        </w:trPr>
        <w:tc>
          <w:tcPr>
            <w:tcW w:w="10485" w:type="dxa"/>
            <w:gridSpan w:val="9"/>
            <w:shd w:val="clear" w:color="auto" w:fill="F7CAAC"/>
          </w:tcPr>
          <w:p w14:paraId="67F786F4" w14:textId="64CF9164" w:rsidR="004B5E18" w:rsidRPr="00E27C4D" w:rsidRDefault="004B5E18" w:rsidP="004B5E18">
            <w:pPr>
              <w:jc w:val="center"/>
              <w:rPr>
                <w:ins w:id="976" w:author="Jiří Vojtěšek" w:date="2018-11-26T12:14:00Z"/>
                <w:b/>
                <w:sz w:val="22"/>
              </w:rPr>
            </w:pPr>
            <w:ins w:id="977" w:author="Jiří Vojtěšek" w:date="2018-11-26T12:14:00Z">
              <w:r w:rsidRPr="00E27C4D">
                <w:rPr>
                  <w:b/>
                  <w:sz w:val="22"/>
                </w:rPr>
                <w:t>Povinn</w:t>
              </w:r>
              <w:r>
                <w:rPr>
                  <w:b/>
                  <w:sz w:val="22"/>
                </w:rPr>
                <w:t>ě volitelné</w:t>
              </w:r>
              <w:r w:rsidRPr="00E27C4D">
                <w:rPr>
                  <w:b/>
                  <w:sz w:val="22"/>
                </w:rPr>
                <w:t xml:space="preserve"> předměty</w:t>
              </w:r>
            </w:ins>
          </w:p>
        </w:tc>
      </w:tr>
      <w:tr w:rsidR="004B5E18" w:rsidRPr="00E27C4D" w14:paraId="0E4AA63E" w14:textId="77777777" w:rsidTr="0085754D">
        <w:trPr>
          <w:ins w:id="978" w:author="Jiří Vojtěšek" w:date="2018-11-26T12:14:00Z"/>
        </w:trPr>
        <w:tc>
          <w:tcPr>
            <w:tcW w:w="2371" w:type="dxa"/>
          </w:tcPr>
          <w:p w14:paraId="181A8EE3" w14:textId="5442E4CE" w:rsidR="004B5E18" w:rsidRPr="00E27C4D" w:rsidRDefault="004B5E18" w:rsidP="0085754D">
            <w:pPr>
              <w:rPr>
                <w:ins w:id="979" w:author="Jiří Vojtěšek" w:date="2018-11-26T12:14:00Z"/>
              </w:rPr>
            </w:pPr>
            <w:ins w:id="980" w:author="Jiří Vojtěšek" w:date="2018-11-26T12:15:00Z">
              <w:r>
                <w:t>nejsou</w:t>
              </w:r>
            </w:ins>
          </w:p>
        </w:tc>
        <w:tc>
          <w:tcPr>
            <w:tcW w:w="743" w:type="dxa"/>
            <w:gridSpan w:val="2"/>
          </w:tcPr>
          <w:p w14:paraId="4DE8519D" w14:textId="77777777" w:rsidR="004B5E18" w:rsidRPr="00E27C4D" w:rsidRDefault="004B5E18" w:rsidP="0085754D">
            <w:pPr>
              <w:rPr>
                <w:ins w:id="981" w:author="Jiří Vojtěšek" w:date="2018-11-26T12:14:00Z"/>
              </w:rPr>
            </w:pPr>
          </w:p>
        </w:tc>
        <w:tc>
          <w:tcPr>
            <w:tcW w:w="850" w:type="dxa"/>
          </w:tcPr>
          <w:p w14:paraId="648FC1E2" w14:textId="77777777" w:rsidR="004B5E18" w:rsidRPr="00E27C4D" w:rsidRDefault="004B5E18" w:rsidP="0085754D">
            <w:pPr>
              <w:rPr>
                <w:ins w:id="982" w:author="Jiří Vojtěšek" w:date="2018-11-26T12:14:00Z"/>
              </w:rPr>
            </w:pPr>
          </w:p>
        </w:tc>
        <w:tc>
          <w:tcPr>
            <w:tcW w:w="709" w:type="dxa"/>
          </w:tcPr>
          <w:p w14:paraId="7A0DF0BC" w14:textId="77777777" w:rsidR="004B5E18" w:rsidRPr="00E27C4D" w:rsidRDefault="004B5E18" w:rsidP="0085754D">
            <w:pPr>
              <w:rPr>
                <w:ins w:id="983" w:author="Jiří Vojtěšek" w:date="2018-11-26T12:14:00Z"/>
              </w:rPr>
            </w:pPr>
          </w:p>
        </w:tc>
        <w:tc>
          <w:tcPr>
            <w:tcW w:w="3969" w:type="dxa"/>
          </w:tcPr>
          <w:p w14:paraId="03D9633F" w14:textId="77777777" w:rsidR="004B5E18" w:rsidRPr="00E27C4D" w:rsidRDefault="004B5E18" w:rsidP="0085754D">
            <w:pPr>
              <w:rPr>
                <w:ins w:id="984" w:author="Jiří Vojtěšek" w:date="2018-11-26T12:14:00Z"/>
              </w:rPr>
            </w:pPr>
          </w:p>
        </w:tc>
        <w:tc>
          <w:tcPr>
            <w:tcW w:w="992" w:type="dxa"/>
          </w:tcPr>
          <w:p w14:paraId="45C1209B" w14:textId="77777777" w:rsidR="004B5E18" w:rsidRPr="00E27C4D" w:rsidRDefault="004B5E18" w:rsidP="0085754D">
            <w:pPr>
              <w:rPr>
                <w:ins w:id="985" w:author="Jiří Vojtěšek" w:date="2018-11-26T12:14:00Z"/>
              </w:rPr>
            </w:pPr>
          </w:p>
        </w:tc>
        <w:tc>
          <w:tcPr>
            <w:tcW w:w="851" w:type="dxa"/>
            <w:gridSpan w:val="2"/>
          </w:tcPr>
          <w:p w14:paraId="1D0CC768" w14:textId="77777777" w:rsidR="004B5E18" w:rsidRPr="00300A0A" w:rsidRDefault="004B5E18" w:rsidP="0085754D">
            <w:pPr>
              <w:rPr>
                <w:ins w:id="986" w:author="Jiří Vojtěšek" w:date="2018-11-26T12:14:00Z"/>
              </w:rPr>
            </w:pPr>
          </w:p>
        </w:tc>
      </w:tr>
      <w:tr w:rsidR="004B5E18" w:rsidRPr="00E27C4D" w14:paraId="31C37E6E" w14:textId="77777777" w:rsidTr="00050410">
        <w:trPr>
          <w:ins w:id="987" w:author="Jiří Vojtěšek" w:date="2018-11-26T12:14:00Z"/>
        </w:trPr>
        <w:tc>
          <w:tcPr>
            <w:tcW w:w="10485" w:type="dxa"/>
            <w:gridSpan w:val="9"/>
            <w:shd w:val="clear" w:color="auto" w:fill="F7CAAC"/>
          </w:tcPr>
          <w:p w14:paraId="6AFAC77A" w14:textId="5C418C2E" w:rsidR="004B5E18" w:rsidRPr="00E27C4D" w:rsidRDefault="004B5E18" w:rsidP="004B5E18">
            <w:pPr>
              <w:jc w:val="center"/>
              <w:rPr>
                <w:ins w:id="988" w:author="Jiří Vojtěšek" w:date="2018-11-26T12:14:00Z"/>
                <w:b/>
                <w:sz w:val="22"/>
              </w:rPr>
            </w:pPr>
            <w:ins w:id="989" w:author="Jiří Vojtěšek" w:date="2018-11-26T12:15:00Z">
              <w:r>
                <w:rPr>
                  <w:b/>
                  <w:sz w:val="22"/>
                </w:rPr>
                <w:t>Volitel</w:t>
              </w:r>
            </w:ins>
            <w:ins w:id="990" w:author="Jiří Vojtěšek" w:date="2018-11-26T12:14:00Z">
              <w:r w:rsidRPr="00E27C4D">
                <w:rPr>
                  <w:b/>
                  <w:sz w:val="22"/>
                </w:rPr>
                <w:t>né předměty</w:t>
              </w:r>
            </w:ins>
          </w:p>
        </w:tc>
      </w:tr>
      <w:tr w:rsidR="004B5E18" w:rsidRPr="00E27C4D" w14:paraId="59C193D1" w14:textId="77777777" w:rsidTr="0085754D">
        <w:trPr>
          <w:ins w:id="991" w:author="Jiří Vojtěšek" w:date="2018-11-26T12:14:00Z"/>
        </w:trPr>
        <w:tc>
          <w:tcPr>
            <w:tcW w:w="2371" w:type="dxa"/>
          </w:tcPr>
          <w:p w14:paraId="081E1F54" w14:textId="55107458" w:rsidR="004B5E18" w:rsidRPr="00E27C4D" w:rsidRDefault="004B5E18" w:rsidP="0085754D">
            <w:pPr>
              <w:rPr>
                <w:ins w:id="992" w:author="Jiří Vojtěšek" w:date="2018-11-26T12:14:00Z"/>
              </w:rPr>
            </w:pPr>
            <w:ins w:id="993" w:author="Jiří Vojtěšek" w:date="2018-11-26T12:15:00Z">
              <w:r>
                <w:t>nejsou</w:t>
              </w:r>
            </w:ins>
          </w:p>
        </w:tc>
        <w:tc>
          <w:tcPr>
            <w:tcW w:w="743" w:type="dxa"/>
            <w:gridSpan w:val="2"/>
          </w:tcPr>
          <w:p w14:paraId="06A49FCD" w14:textId="77777777" w:rsidR="004B5E18" w:rsidRPr="00E27C4D" w:rsidRDefault="004B5E18" w:rsidP="0085754D">
            <w:pPr>
              <w:rPr>
                <w:ins w:id="994" w:author="Jiří Vojtěšek" w:date="2018-11-26T12:14:00Z"/>
              </w:rPr>
            </w:pPr>
          </w:p>
        </w:tc>
        <w:tc>
          <w:tcPr>
            <w:tcW w:w="850" w:type="dxa"/>
          </w:tcPr>
          <w:p w14:paraId="74933D7B" w14:textId="77777777" w:rsidR="004B5E18" w:rsidRPr="00E27C4D" w:rsidRDefault="004B5E18" w:rsidP="0085754D">
            <w:pPr>
              <w:rPr>
                <w:ins w:id="995" w:author="Jiří Vojtěšek" w:date="2018-11-26T12:14:00Z"/>
              </w:rPr>
            </w:pPr>
          </w:p>
        </w:tc>
        <w:tc>
          <w:tcPr>
            <w:tcW w:w="709" w:type="dxa"/>
          </w:tcPr>
          <w:p w14:paraId="4FAA98DC" w14:textId="77777777" w:rsidR="004B5E18" w:rsidRPr="00E27C4D" w:rsidRDefault="004B5E18" w:rsidP="0085754D">
            <w:pPr>
              <w:rPr>
                <w:ins w:id="996" w:author="Jiří Vojtěšek" w:date="2018-11-26T12:14:00Z"/>
              </w:rPr>
            </w:pPr>
          </w:p>
        </w:tc>
        <w:tc>
          <w:tcPr>
            <w:tcW w:w="3969" w:type="dxa"/>
          </w:tcPr>
          <w:p w14:paraId="5EB70F74" w14:textId="77777777" w:rsidR="004B5E18" w:rsidRPr="00E27C4D" w:rsidRDefault="004B5E18" w:rsidP="0085754D">
            <w:pPr>
              <w:rPr>
                <w:ins w:id="997" w:author="Jiří Vojtěšek" w:date="2018-11-26T12:14:00Z"/>
              </w:rPr>
            </w:pPr>
          </w:p>
        </w:tc>
        <w:tc>
          <w:tcPr>
            <w:tcW w:w="992" w:type="dxa"/>
          </w:tcPr>
          <w:p w14:paraId="2FD8C5AF" w14:textId="77777777" w:rsidR="004B5E18" w:rsidRPr="00E27C4D" w:rsidRDefault="004B5E18" w:rsidP="0085754D">
            <w:pPr>
              <w:rPr>
                <w:ins w:id="998" w:author="Jiří Vojtěšek" w:date="2018-11-26T12:14:00Z"/>
              </w:rPr>
            </w:pPr>
          </w:p>
        </w:tc>
        <w:tc>
          <w:tcPr>
            <w:tcW w:w="851" w:type="dxa"/>
            <w:gridSpan w:val="2"/>
          </w:tcPr>
          <w:p w14:paraId="2A249DAC" w14:textId="77777777" w:rsidR="004B5E18" w:rsidRPr="00300A0A" w:rsidRDefault="004B5E18" w:rsidP="0085754D">
            <w:pPr>
              <w:rPr>
                <w:ins w:id="999" w:author="Jiří Vojtěšek" w:date="2018-11-26T12:14:00Z"/>
              </w:rPr>
            </w:pPr>
          </w:p>
        </w:tc>
      </w:tr>
      <w:tr w:rsidR="00F81D1B" w:rsidRPr="00E27C4D" w14:paraId="3189EB51" w14:textId="77777777" w:rsidTr="00197F45">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00" w:author="Milan Navrátil" w:date="2018-10-31T19:48:00Z">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10313" w:type="dxa"/>
            <w:gridSpan w:val="8"/>
            <w:shd w:val="clear" w:color="auto" w:fill="F7CAAC"/>
            <w:tcPrChange w:id="1001" w:author="Milan Navrátil" w:date="2018-10-31T19:48:00Z">
              <w:tcPr>
                <w:tcW w:w="3114" w:type="dxa"/>
                <w:gridSpan w:val="3"/>
                <w:shd w:val="clear" w:color="auto" w:fill="F7CAAC"/>
              </w:tcPr>
            </w:tcPrChange>
          </w:tcPr>
          <w:p w14:paraId="546EF2F9" w14:textId="32E80297" w:rsidR="00F81D1B" w:rsidRPr="00E27C4D" w:rsidRDefault="00F81D1B" w:rsidP="0085754D">
            <w:pPr>
              <w:rPr>
                <w:b/>
              </w:rPr>
            </w:pPr>
            <w:r w:rsidRPr="00E27C4D">
              <w:rPr>
                <w:b/>
              </w:rPr>
              <w:t xml:space="preserve"> Součásti SZZ a jejich obsah</w:t>
            </w:r>
          </w:p>
        </w:tc>
        <w:tc>
          <w:tcPr>
            <w:tcW w:w="172" w:type="dxa"/>
            <w:tcBorders>
              <w:bottom w:val="nil"/>
            </w:tcBorders>
            <w:tcPrChange w:id="1002" w:author="Milan Navrátil" w:date="2018-10-31T19:48:00Z">
              <w:tcPr>
                <w:tcW w:w="7371" w:type="dxa"/>
                <w:gridSpan w:val="5"/>
                <w:tcBorders>
                  <w:bottom w:val="nil"/>
                </w:tcBorders>
              </w:tcPr>
            </w:tcPrChange>
          </w:tcPr>
          <w:p w14:paraId="3F6C1C63" w14:textId="77777777" w:rsidR="00F81D1B" w:rsidRPr="00E27C4D" w:rsidRDefault="00F81D1B" w:rsidP="0085754D"/>
        </w:tc>
      </w:tr>
      <w:tr w:rsidR="00F81D1B" w:rsidRPr="00E27C4D" w14:paraId="6D67BD48" w14:textId="77777777" w:rsidTr="0085754D">
        <w:trPr>
          <w:trHeight w:val="1370"/>
        </w:trPr>
        <w:tc>
          <w:tcPr>
            <w:tcW w:w="10485" w:type="dxa"/>
            <w:gridSpan w:val="9"/>
            <w:tcBorders>
              <w:top w:val="nil"/>
            </w:tcBorders>
          </w:tcPr>
          <w:p w14:paraId="630C1CAE" w14:textId="77777777" w:rsidR="00EA306E" w:rsidRDefault="00EA306E" w:rsidP="00EA306E">
            <w:pPr>
              <w:rPr>
                <w:ins w:id="1003" w:author="Milan Navrátil" w:date="2018-11-15T12:22:00Z"/>
              </w:rPr>
            </w:pPr>
            <w:ins w:id="1004" w:author="Milan Navrátil" w:date="2018-11-15T12:22:00Z">
              <w:r w:rsidRPr="00E05EA5">
                <w:t>SZZ se skládá z obhajoby diplomové práce a ze státní zkoušky,  skládající se ze dvou</w:t>
              </w:r>
              <w:r>
                <w:t xml:space="preserve"> povinných</w:t>
              </w:r>
              <w:r w:rsidRPr="00E05EA5">
                <w:t xml:space="preserve"> </w:t>
              </w:r>
              <w:r>
                <w:t>tematických okruhů</w:t>
              </w:r>
              <w:r w:rsidRPr="00E05EA5">
                <w:t xml:space="preserve"> a jednoho povinně volitelného</w:t>
              </w:r>
              <w:r>
                <w:t xml:space="preserve"> tematického okruhu</w:t>
              </w:r>
              <w:r w:rsidRPr="00E05EA5">
                <w:t>.</w:t>
              </w:r>
            </w:ins>
          </w:p>
          <w:p w14:paraId="62B530CD" w14:textId="77777777" w:rsidR="00EA306E" w:rsidRPr="00E27C4D" w:rsidRDefault="00EA306E" w:rsidP="00EA306E">
            <w:pPr>
              <w:rPr>
                <w:ins w:id="1005" w:author="Milan Navrátil" w:date="2018-11-15T12:22:00Z"/>
                <w:u w:val="single"/>
              </w:rPr>
            </w:pPr>
          </w:p>
          <w:p w14:paraId="5C1E1066" w14:textId="77777777" w:rsidR="00EA306E" w:rsidRPr="009611C6" w:rsidRDefault="00EA306E" w:rsidP="00EA306E">
            <w:pPr>
              <w:rPr>
                <w:ins w:id="1006" w:author="Milan Navrátil" w:date="2018-11-15T12:22:00Z"/>
                <w:u w:val="single"/>
              </w:rPr>
            </w:pPr>
            <w:ins w:id="1007" w:author="Milan Navrátil" w:date="2018-11-15T12:22:00Z">
              <w:r w:rsidRPr="009611C6">
                <w:rPr>
                  <w:u w:val="single"/>
                </w:rPr>
                <w:t>Povinné tematické okruhy</w:t>
              </w:r>
            </w:ins>
          </w:p>
          <w:p w14:paraId="0867F06D" w14:textId="77777777" w:rsidR="00EA306E" w:rsidRPr="009611C6" w:rsidRDefault="00EA306E" w:rsidP="00EA306E">
            <w:pPr>
              <w:rPr>
                <w:ins w:id="1008" w:author="Milan Navrátil" w:date="2018-11-15T12:22:00Z"/>
                <w:u w:val="single"/>
              </w:rPr>
            </w:pPr>
          </w:p>
          <w:p w14:paraId="167F3122" w14:textId="77777777" w:rsidR="00EA306E" w:rsidRPr="009611C6" w:rsidRDefault="00EA306E" w:rsidP="00EA306E">
            <w:pPr>
              <w:rPr>
                <w:ins w:id="1009" w:author="Milan Navrátil" w:date="2018-11-15T12:22:00Z"/>
              </w:rPr>
            </w:pPr>
            <w:ins w:id="1010" w:author="Milan Navrátil" w:date="2018-11-15T12:22:00Z">
              <w:r w:rsidRPr="009611C6">
                <w:rPr>
                  <w:b/>
                </w:rPr>
                <w:t xml:space="preserve">Technické prostředky bezpečnostních systémů </w:t>
              </w:r>
              <w:r w:rsidRPr="009611C6">
                <w:t>(Požární ochrana,  Elektronické zabezpečovací a přístupové systémy, Kamerové systémy, Projektování integrovaných systémů, Elektromagnetická kompatibilita, Forenzní vědy).</w:t>
              </w:r>
            </w:ins>
          </w:p>
          <w:p w14:paraId="288CAD49" w14:textId="77777777" w:rsidR="00EA306E" w:rsidRPr="009611C6" w:rsidRDefault="00EA306E" w:rsidP="00EA306E">
            <w:pPr>
              <w:rPr>
                <w:ins w:id="1011" w:author="Milan Navrátil" w:date="2018-11-15T12:22:00Z"/>
              </w:rPr>
            </w:pPr>
          </w:p>
          <w:p w14:paraId="48CDB481" w14:textId="77777777" w:rsidR="005D6272" w:rsidRDefault="00EA306E" w:rsidP="00EA306E">
            <w:pPr>
              <w:rPr>
                <w:ins w:id="1012" w:author="Milan Navrátil" w:date="2018-11-15T12:22:00Z"/>
              </w:rPr>
            </w:pPr>
            <w:ins w:id="1013" w:author="Milan Navrátil" w:date="2018-11-15T12:22:00Z">
              <w:r w:rsidRPr="009611C6">
                <w:rPr>
                  <w:b/>
                </w:rPr>
                <w:lastRenderedPageBreak/>
                <w:t xml:space="preserve">Management bezpečnostního inženýrství </w:t>
              </w:r>
              <w:r w:rsidRPr="009611C6">
                <w:t>(Bezpečnost veřejných akcí, Ochrana obyvatelstva, Management bezpečnostního inženýrství</w:t>
              </w:r>
              <w:r w:rsidR="005D6272">
                <w:t xml:space="preserve">). </w:t>
              </w:r>
            </w:ins>
          </w:p>
          <w:p w14:paraId="37E08B62" w14:textId="4CDD2A3B" w:rsidR="00EA306E" w:rsidRPr="009611C6" w:rsidRDefault="00EA306E" w:rsidP="00EA306E">
            <w:pPr>
              <w:rPr>
                <w:ins w:id="1014" w:author="Milan Navrátil" w:date="2018-11-15T12:22:00Z"/>
              </w:rPr>
            </w:pPr>
            <w:ins w:id="1015" w:author="Milan Navrátil" w:date="2018-11-15T12:22:00Z">
              <w:r w:rsidRPr="009611C6" w:rsidDel="00005F0D">
                <w:t>Pozn.</w:t>
              </w:r>
            </w:ins>
            <w:ins w:id="1016" w:author="Milan Navrátil" w:date="2018-11-15T12:45:00Z">
              <w:r w:rsidR="005D6272">
                <w:t>: U</w:t>
              </w:r>
            </w:ins>
            <w:ins w:id="1017" w:author="Milan Navrátil" w:date="2018-11-15T12:22:00Z">
              <w:r w:rsidRPr="009611C6">
                <w:t xml:space="preserve"> tohoto </w:t>
              </w:r>
            </w:ins>
            <w:ins w:id="1018" w:author="Milan Navrátil" w:date="2018-11-15T12:47:00Z">
              <w:r w:rsidR="0003741D">
                <w:t>okruhu</w:t>
              </w:r>
            </w:ins>
            <w:ins w:id="1019" w:author="Milan Navrátil" w:date="2018-11-15T12:22:00Z">
              <w:r w:rsidRPr="009611C6">
                <w:t xml:space="preserve"> se liší okruhy pro jednotlivé specializace Bezpečnostní management a Bezpečnostní technologie.</w:t>
              </w:r>
            </w:ins>
          </w:p>
          <w:p w14:paraId="3C4FFB7B" w14:textId="77777777" w:rsidR="00EA306E" w:rsidRPr="009611C6" w:rsidRDefault="00EA306E" w:rsidP="00EA306E">
            <w:pPr>
              <w:rPr>
                <w:ins w:id="1020" w:author="Milan Navrátil" w:date="2018-11-15T12:22:00Z"/>
              </w:rPr>
            </w:pPr>
          </w:p>
          <w:p w14:paraId="636F5F18" w14:textId="77777777" w:rsidR="00EA306E" w:rsidRPr="009611C6" w:rsidRDefault="00EA306E" w:rsidP="00EA306E">
            <w:pPr>
              <w:rPr>
                <w:ins w:id="1021" w:author="Milan Navrátil" w:date="2018-11-15T12:22:00Z"/>
              </w:rPr>
            </w:pPr>
          </w:p>
          <w:p w14:paraId="42A00B83" w14:textId="77777777" w:rsidR="00EA306E" w:rsidRPr="009611C6" w:rsidRDefault="00EA306E" w:rsidP="00EA306E">
            <w:pPr>
              <w:rPr>
                <w:ins w:id="1022" w:author="Milan Navrátil" w:date="2018-11-15T12:22:00Z"/>
              </w:rPr>
            </w:pPr>
            <w:ins w:id="1023" w:author="Milan Navrátil" w:date="2018-11-15T12:22:00Z">
              <w:r w:rsidRPr="009611C6">
                <w:rPr>
                  <w:u w:val="single"/>
                </w:rPr>
                <w:t xml:space="preserve">Povinné volitelné tematické okruhy </w:t>
              </w:r>
              <w:r w:rsidRPr="009611C6">
                <w:t>(studenti si volí jeden z níže uvedených tematických okruhů)</w:t>
              </w:r>
            </w:ins>
          </w:p>
          <w:p w14:paraId="10E67ABB" w14:textId="77777777" w:rsidR="00EA306E" w:rsidRPr="009611C6" w:rsidRDefault="00EA306E" w:rsidP="00EA306E">
            <w:pPr>
              <w:rPr>
                <w:ins w:id="1024" w:author="Milan Navrátil" w:date="2018-11-15T12:22:00Z"/>
                <w:u w:val="single"/>
              </w:rPr>
            </w:pPr>
          </w:p>
          <w:p w14:paraId="74FF1F1D" w14:textId="77777777" w:rsidR="00EA306E" w:rsidRPr="009611C6" w:rsidRDefault="00EA306E" w:rsidP="00EA306E">
            <w:pPr>
              <w:rPr>
                <w:ins w:id="1025" w:author="Milan Navrátil" w:date="2018-11-15T12:22:00Z"/>
              </w:rPr>
            </w:pPr>
            <w:ins w:id="1026" w:author="Milan Navrátil" w:date="2018-11-15T12:22:00Z">
              <w:r w:rsidRPr="009611C6">
                <w:rPr>
                  <w:b/>
                </w:rPr>
                <w:t>Ochrana informačních systémů</w:t>
              </w:r>
              <w:r w:rsidRPr="009611C6">
                <w:t xml:space="preserve"> (Bezpečnost informačních systémů, Počítačové viry a bezpečnost, Bezpečnostní technologie ochrany informačních systémů</w:t>
              </w:r>
              <w:r>
                <w:t xml:space="preserve">, </w:t>
              </w:r>
              <w:r w:rsidRPr="009611C6">
                <w:t xml:space="preserve"> Elektromagnetická kompatibilita).</w:t>
              </w:r>
            </w:ins>
          </w:p>
          <w:p w14:paraId="7A598ACD" w14:textId="77777777" w:rsidR="00EA306E" w:rsidRPr="009611C6" w:rsidRDefault="00EA306E" w:rsidP="00EA306E">
            <w:pPr>
              <w:rPr>
                <w:ins w:id="1027" w:author="Milan Navrátil" w:date="2018-11-15T12:22:00Z"/>
                <w:b/>
              </w:rPr>
            </w:pPr>
          </w:p>
          <w:p w14:paraId="582ED0A2" w14:textId="77777777" w:rsidR="00EA306E" w:rsidRDefault="00EA306E" w:rsidP="00EA306E">
            <w:pPr>
              <w:rPr>
                <w:ins w:id="1028" w:author="Milan Navrátil" w:date="2018-11-15T12:22:00Z"/>
              </w:rPr>
            </w:pPr>
            <w:ins w:id="1029" w:author="Milan Navrátil" w:date="2018-11-15T12:22:00Z">
              <w:r w:rsidRPr="009611C6">
                <w:rPr>
                  <w:b/>
                </w:rPr>
                <w:t xml:space="preserve">Technologie komerční bezpečnosti </w:t>
              </w:r>
              <w:r w:rsidRPr="009611C6">
                <w:t>(</w:t>
              </w:r>
              <w:r w:rsidRPr="00E27C4D">
                <w:t>Ochrana obyvatelstva</w:t>
              </w:r>
              <w:r>
                <w:t xml:space="preserve">, </w:t>
              </w:r>
              <w:r w:rsidRPr="009611C6">
                <w:t xml:space="preserve"> Pokročilé bezpečnostní technologie</w:t>
              </w:r>
              <w:r>
                <w:t xml:space="preserve">, </w:t>
              </w:r>
              <w:r w:rsidRPr="009611C6">
                <w:t xml:space="preserve"> Bezpečnost veřejných akcí).</w:t>
              </w:r>
            </w:ins>
          </w:p>
          <w:p w14:paraId="1706C1ED" w14:textId="77777777" w:rsidR="00EA306E" w:rsidRDefault="00EA306E" w:rsidP="00EA306E">
            <w:pPr>
              <w:rPr>
                <w:ins w:id="1030" w:author="Milan Navrátil" w:date="2018-11-15T12:22:00Z"/>
              </w:rPr>
            </w:pPr>
          </w:p>
          <w:p w14:paraId="36DA17B3" w14:textId="2D45D15E" w:rsidR="00EA306E" w:rsidRPr="00EA306E" w:rsidRDefault="00EA306E" w:rsidP="00EA306E">
            <w:pPr>
              <w:rPr>
                <w:ins w:id="1031" w:author="Milan Navrátil" w:date="2018-11-15T12:22:00Z"/>
                <w:u w:val="single"/>
                <w:rPrChange w:id="1032" w:author="Milan Navrátil" w:date="2018-11-15T12:22:00Z">
                  <w:rPr>
                    <w:ins w:id="1033" w:author="Milan Navrátil" w:date="2018-11-15T12:22:00Z"/>
                  </w:rPr>
                </w:rPrChange>
              </w:rPr>
            </w:pPr>
            <w:ins w:id="1034" w:author="Milan Navrátil" w:date="2018-11-15T12:22:00Z">
              <w:r>
                <w:rPr>
                  <w:u w:val="single"/>
                </w:rPr>
                <w:t>V rámci vymezených tematických okruhů a stanovených předmětů profilujícího základu budou ověřováné vybrané integrující otázky.</w:t>
              </w:r>
            </w:ins>
          </w:p>
          <w:p w14:paraId="67CC05C4" w14:textId="77777777" w:rsidR="00EA306E" w:rsidRPr="00300A0A" w:rsidRDefault="00EA306E" w:rsidP="00EA306E">
            <w:pPr>
              <w:rPr>
                <w:ins w:id="1035" w:author="Milan Navrátil" w:date="2018-11-15T12:22:00Z"/>
              </w:rPr>
            </w:pPr>
          </w:p>
          <w:p w14:paraId="190624F2" w14:textId="77777777" w:rsidR="00EA306E" w:rsidRPr="00E27C4D" w:rsidRDefault="00EA306E" w:rsidP="00EA306E">
            <w:pPr>
              <w:rPr>
                <w:ins w:id="1036" w:author="Milan Navrátil" w:date="2018-11-15T12:22:00Z"/>
              </w:rPr>
            </w:pPr>
            <w:ins w:id="1037" w:author="Milan Navrátil" w:date="2018-11-15T12:22:00Z">
              <w:r w:rsidRPr="00300A0A">
                <w:t>Studentům jsou předem oznámeny okruhy témat,</w:t>
              </w:r>
              <w:r>
                <w:t xml:space="preserve"> </w:t>
              </w:r>
              <w:r w:rsidRPr="00300A0A">
                <w:t>kter</w:t>
              </w:r>
              <w:r>
                <w:t xml:space="preserve">é </w:t>
              </w:r>
              <w:r w:rsidRPr="00300A0A">
                <w:t>jsou každoročně aktualizován</w:t>
              </w:r>
              <w:r>
                <w:t>y</w:t>
              </w:r>
              <w:r w:rsidRPr="00300A0A">
                <w:t xml:space="preserve"> schvalován</w:t>
              </w:r>
              <w:r>
                <w:t>y</w:t>
              </w:r>
              <w:r w:rsidRPr="00300A0A">
                <w:t xml:space="preserve"> Radou studijních programů.</w:t>
              </w:r>
            </w:ins>
          </w:p>
          <w:p w14:paraId="1B7880AF" w14:textId="47112DDA" w:rsidR="00E55DE7" w:rsidRPr="00E05EA5" w:rsidDel="00EA306E" w:rsidRDefault="00E55DE7" w:rsidP="00E55DE7">
            <w:pPr>
              <w:rPr>
                <w:del w:id="1038" w:author="Milan Navrátil" w:date="2018-11-15T12:19:00Z"/>
              </w:rPr>
            </w:pPr>
            <w:del w:id="1039" w:author="Milan Navrátil" w:date="2018-11-13T14:26:00Z">
              <w:r w:rsidRPr="00E05EA5" w:rsidDel="009C1B56">
                <w:delText xml:space="preserve">SZZ se skládá z obhajoby diplomové práce a ze státní zkoušky, skládající se ze dvou </w:delText>
              </w:r>
            </w:del>
            <w:del w:id="1040" w:author="Milan Navrátil" w:date="2018-11-12T13:46:00Z">
              <w:r w:rsidRPr="00E05EA5" w:rsidDel="001F7655">
                <w:delText>povinných předmětů</w:delText>
              </w:r>
            </w:del>
            <w:del w:id="1041" w:author="Milan Navrátil" w:date="2018-11-13T14:26:00Z">
              <w:r w:rsidRPr="00E05EA5" w:rsidDel="009C1B56">
                <w:delText xml:space="preserve"> a jednoho povinně volitelného</w:delText>
              </w:r>
            </w:del>
            <w:del w:id="1042" w:author="Milan Navrátil" w:date="2018-11-12T13:46:00Z">
              <w:r w:rsidRPr="00E05EA5" w:rsidDel="001F7655">
                <w:delText xml:space="preserve"> předmětu</w:delText>
              </w:r>
            </w:del>
            <w:del w:id="1043" w:author="Milan Navrátil" w:date="2018-11-13T14:26:00Z">
              <w:r w:rsidRPr="00E05EA5" w:rsidDel="009C1B56">
                <w:delText>.</w:delText>
              </w:r>
            </w:del>
          </w:p>
          <w:p w14:paraId="78ED6CF9" w14:textId="77777777" w:rsidR="00E55DE7" w:rsidRPr="00E27C4D" w:rsidDel="00EA306E" w:rsidRDefault="00E55DE7" w:rsidP="00E55DE7">
            <w:pPr>
              <w:rPr>
                <w:del w:id="1044" w:author="Milan Navrátil" w:date="2018-11-15T12:19:00Z"/>
                <w:u w:val="single"/>
              </w:rPr>
            </w:pPr>
          </w:p>
          <w:p w14:paraId="477A7D86" w14:textId="05EA8935" w:rsidR="00E55DE7" w:rsidRPr="00E27C4D" w:rsidDel="009C1B56" w:rsidRDefault="00E55DE7" w:rsidP="00E55DE7">
            <w:pPr>
              <w:rPr>
                <w:del w:id="1045" w:author="Milan Navrátil" w:date="2018-11-13T14:26:00Z"/>
                <w:u w:val="single"/>
              </w:rPr>
            </w:pPr>
            <w:del w:id="1046" w:author="Milan Navrátil" w:date="2018-11-13T14:26:00Z">
              <w:r w:rsidRPr="00E27C4D" w:rsidDel="009C1B56">
                <w:rPr>
                  <w:u w:val="single"/>
                </w:rPr>
                <w:delText xml:space="preserve">Povinné </w:delText>
              </w:r>
            </w:del>
            <w:del w:id="1047" w:author="Milan Navrátil" w:date="2018-11-13T12:33:00Z">
              <w:r w:rsidRPr="00E27C4D" w:rsidDel="00D82EB0">
                <w:rPr>
                  <w:u w:val="single"/>
                </w:rPr>
                <w:delText>předměty</w:delText>
              </w:r>
            </w:del>
          </w:p>
          <w:p w14:paraId="412E5B44" w14:textId="119E7845" w:rsidR="00E55DE7" w:rsidRPr="00E27C4D" w:rsidDel="009C1B56" w:rsidRDefault="00E55DE7" w:rsidP="00E55DE7">
            <w:pPr>
              <w:rPr>
                <w:del w:id="1048" w:author="Milan Navrátil" w:date="2018-11-13T14:26:00Z"/>
                <w:u w:val="single"/>
              </w:rPr>
            </w:pPr>
          </w:p>
          <w:p w14:paraId="2A701486" w14:textId="1266F2FB" w:rsidR="00E55DE7" w:rsidRPr="00E27C4D" w:rsidDel="009C1B56" w:rsidRDefault="00E55DE7" w:rsidP="00E55DE7">
            <w:pPr>
              <w:rPr>
                <w:del w:id="1049" w:author="Milan Navrátil" w:date="2018-11-13T14:26:00Z"/>
              </w:rPr>
            </w:pPr>
            <w:del w:id="1050" w:author="Milan Navrátil" w:date="2018-11-13T14:26:00Z">
              <w:r w:rsidRPr="00E27C4D" w:rsidDel="009C1B56">
                <w:rPr>
                  <w:b/>
                </w:rPr>
                <w:delText xml:space="preserve">Technické prostředky bezpečnostních systémů </w:delText>
              </w:r>
              <w:r w:rsidRPr="00E27C4D" w:rsidDel="009C1B56">
                <w:delText>(Požární ochrana</w:delText>
              </w:r>
              <w:r w:rsidDel="009C1B56">
                <w:delText>, Pokročilé</w:delText>
              </w:r>
              <w:r w:rsidRPr="00E27C4D" w:rsidDel="009C1B56">
                <w:delText xml:space="preserve"> bezpečnostní technologie</w:delText>
              </w:r>
              <w:r w:rsidDel="009C1B56">
                <w:delText xml:space="preserve">, </w:delText>
              </w:r>
              <w:r w:rsidRPr="00E27C4D" w:rsidDel="009C1B56">
                <w:delText>Elektronické zabezpečovací a přístupové systémy</w:delText>
              </w:r>
              <w:r w:rsidDel="009C1B56">
                <w:delText xml:space="preserve">, </w:delText>
              </w:r>
              <w:r w:rsidRPr="00E27C4D" w:rsidDel="009C1B56">
                <w:delText>Kamerové systémy</w:delText>
              </w:r>
              <w:r w:rsidDel="009C1B56">
                <w:delText xml:space="preserve">, </w:delText>
              </w:r>
              <w:r w:rsidRPr="00E27C4D" w:rsidDel="009C1B56">
                <w:delText>Projektování integrovaných systémů).</w:delText>
              </w:r>
            </w:del>
          </w:p>
          <w:p w14:paraId="28D023D6" w14:textId="5B428CB2" w:rsidR="00E55DE7" w:rsidRPr="00E27C4D" w:rsidDel="00EA306E" w:rsidRDefault="00E55DE7" w:rsidP="00E55DE7">
            <w:pPr>
              <w:rPr>
                <w:del w:id="1051" w:author="Milan Navrátil" w:date="2018-11-15T12:19:00Z"/>
              </w:rPr>
            </w:pPr>
          </w:p>
          <w:p w14:paraId="53FB8356" w14:textId="62C55990" w:rsidR="00E55DE7" w:rsidRPr="00E27C4D" w:rsidDel="009C1B56" w:rsidRDefault="00E55DE7" w:rsidP="00E55DE7">
            <w:pPr>
              <w:rPr>
                <w:del w:id="1052" w:author="Milan Navrátil" w:date="2018-11-13T14:26:00Z"/>
              </w:rPr>
            </w:pPr>
            <w:del w:id="1053" w:author="Milan Navrátil" w:date="2018-11-13T14:26:00Z">
              <w:r w:rsidRPr="00E27C4D" w:rsidDel="009C1B56">
                <w:rPr>
                  <w:b/>
                </w:rPr>
                <w:delText xml:space="preserve">Management bezpečnostního inženýrství </w:delText>
              </w:r>
              <w:r w:rsidRPr="00E27C4D" w:rsidDel="009C1B56">
                <w:delText>(Bezpečnost veřejných akcí</w:delText>
              </w:r>
              <w:r w:rsidDel="009C1B56">
                <w:delText xml:space="preserve">, </w:delText>
              </w:r>
              <w:r w:rsidRPr="00E27C4D" w:rsidDel="009C1B56">
                <w:delText>Ochrana obyvatelstva</w:delText>
              </w:r>
              <w:r w:rsidDel="009C1B56">
                <w:delText xml:space="preserve">, </w:delText>
              </w:r>
              <w:r w:rsidRPr="00E27C4D" w:rsidDel="009C1B56">
                <w:delText>Bezpečnostní futurologie</w:delText>
              </w:r>
              <w:r w:rsidDel="009C1B56">
                <w:delText>,</w:delText>
              </w:r>
              <w:r w:rsidRPr="00E27C4D" w:rsidDel="009C1B56">
                <w:delText xml:space="preserve"> Management bezpečnostního inženýrství).  Pozn. u tohoto předmětu se liší okruhy pro jednotlivé specializace Bezpečnostní management a Bezpečnostní technologie</w:delText>
              </w:r>
            </w:del>
            <w:del w:id="1054" w:author="Milan Navrátil" w:date="2018-11-13T12:42:00Z">
              <w:r w:rsidRPr="00E27C4D" w:rsidDel="00AC7035">
                <w:delText>)</w:delText>
              </w:r>
            </w:del>
            <w:del w:id="1055" w:author="Milan Navrátil" w:date="2018-11-13T14:26:00Z">
              <w:r w:rsidRPr="00E27C4D" w:rsidDel="009C1B56">
                <w:delText>.</w:delText>
              </w:r>
            </w:del>
          </w:p>
          <w:p w14:paraId="72EA55BA" w14:textId="4809CB2B" w:rsidR="00E55DE7" w:rsidDel="009C1B56" w:rsidRDefault="00E55DE7" w:rsidP="00E55DE7">
            <w:pPr>
              <w:rPr>
                <w:del w:id="1056" w:author="Milan Navrátil" w:date="2018-11-13T14:26:00Z"/>
              </w:rPr>
            </w:pPr>
          </w:p>
          <w:p w14:paraId="06E4B580" w14:textId="3AC41301" w:rsidR="00E6107D" w:rsidRPr="00E27C4D" w:rsidDel="009C1B56" w:rsidRDefault="00E6107D" w:rsidP="00E55DE7">
            <w:pPr>
              <w:rPr>
                <w:del w:id="1057" w:author="Milan Navrátil" w:date="2018-11-13T14:26:00Z"/>
              </w:rPr>
            </w:pPr>
          </w:p>
          <w:p w14:paraId="22E7B875" w14:textId="1FCEEC54" w:rsidR="00E55DE7" w:rsidRPr="00E27C4D" w:rsidDel="009C1B56" w:rsidRDefault="00E55DE7" w:rsidP="00E55DE7">
            <w:pPr>
              <w:rPr>
                <w:del w:id="1058" w:author="Milan Navrátil" w:date="2018-11-13T14:26:00Z"/>
              </w:rPr>
            </w:pPr>
            <w:del w:id="1059" w:author="Milan Navrátil" w:date="2018-11-13T14:26:00Z">
              <w:r w:rsidRPr="00E27C4D" w:rsidDel="009C1B56">
                <w:rPr>
                  <w:u w:val="single"/>
                </w:rPr>
                <w:delText xml:space="preserve">Povinné volitelné </w:delText>
              </w:r>
            </w:del>
            <w:del w:id="1060" w:author="Milan Navrátil" w:date="2018-11-13T12:34:00Z">
              <w:r w:rsidRPr="00E27C4D" w:rsidDel="00D82EB0">
                <w:rPr>
                  <w:u w:val="single"/>
                </w:rPr>
                <w:delText xml:space="preserve">předměty </w:delText>
              </w:r>
            </w:del>
            <w:del w:id="1061" w:author="Milan Navrátil" w:date="2018-11-13T14:26:00Z">
              <w:r w:rsidRPr="00E27C4D" w:rsidDel="009C1B56">
                <w:delText xml:space="preserve">(studenti </w:delText>
              </w:r>
              <w:r w:rsidDel="009C1B56">
                <w:delText>s</w:delText>
              </w:r>
              <w:r w:rsidRPr="00E27C4D" w:rsidDel="009C1B56">
                <w:delText xml:space="preserve">i volí jeden z níže uvedených </w:delText>
              </w:r>
            </w:del>
            <w:del w:id="1062" w:author="Milan Navrátil" w:date="2018-11-13T12:32:00Z">
              <w:r w:rsidRPr="00E27C4D" w:rsidDel="00D82EB0">
                <w:delText>předmětů</w:delText>
              </w:r>
            </w:del>
            <w:del w:id="1063" w:author="Milan Navrátil" w:date="2018-11-13T14:26:00Z">
              <w:r w:rsidRPr="00E27C4D" w:rsidDel="009C1B56">
                <w:delText>)</w:delText>
              </w:r>
            </w:del>
          </w:p>
          <w:p w14:paraId="2E9C2BF5" w14:textId="28C062DD" w:rsidR="00E55DE7" w:rsidRPr="00E27C4D" w:rsidDel="00EA306E" w:rsidRDefault="00E55DE7" w:rsidP="00E55DE7">
            <w:pPr>
              <w:rPr>
                <w:del w:id="1064" w:author="Milan Navrátil" w:date="2018-11-15T12:19:00Z"/>
                <w:u w:val="single"/>
              </w:rPr>
            </w:pPr>
          </w:p>
          <w:p w14:paraId="384F2C79" w14:textId="6A810A67" w:rsidR="00E55DE7" w:rsidRPr="00E27C4D" w:rsidDel="009C1B56" w:rsidRDefault="00E55DE7" w:rsidP="00E55DE7">
            <w:pPr>
              <w:rPr>
                <w:del w:id="1065" w:author="Milan Navrátil" w:date="2018-11-13T14:26:00Z"/>
              </w:rPr>
            </w:pPr>
            <w:del w:id="1066" w:author="Milan Navrátil" w:date="2018-11-13T14:26:00Z">
              <w:r w:rsidRPr="00E27C4D" w:rsidDel="009C1B56">
                <w:rPr>
                  <w:b/>
                </w:rPr>
                <w:delText>Ochrana informačních systémů</w:delText>
              </w:r>
              <w:r w:rsidRPr="00E27C4D" w:rsidDel="009C1B56">
                <w:delText xml:space="preserve"> (Provoz počítačových sítí</w:delText>
              </w:r>
              <w:r w:rsidDel="009C1B56">
                <w:delText xml:space="preserve">, </w:delText>
              </w:r>
              <w:r w:rsidRPr="00E27C4D" w:rsidDel="009C1B56">
                <w:delText>Komunikační systémy</w:delText>
              </w:r>
              <w:r w:rsidDel="009C1B56">
                <w:delText xml:space="preserve">, </w:delText>
              </w:r>
              <w:r w:rsidRPr="00E27C4D" w:rsidDel="009C1B56">
                <w:delText>Informační podpora bezpečnostních systémů</w:delText>
              </w:r>
              <w:r w:rsidDel="009C1B56">
                <w:delText xml:space="preserve">, </w:delText>
              </w:r>
              <w:r w:rsidRPr="00E27C4D" w:rsidDel="009C1B56">
                <w:delText>Bezpečnost informačních systémů</w:delText>
              </w:r>
              <w:r w:rsidDel="009C1B56">
                <w:delText xml:space="preserve">, </w:delText>
              </w:r>
              <w:r w:rsidRPr="00E27C4D" w:rsidDel="009C1B56">
                <w:delText>Počítačové viry a bezpečnost).</w:delText>
              </w:r>
            </w:del>
          </w:p>
          <w:p w14:paraId="5069E8F6" w14:textId="1FE931DF" w:rsidR="00E55DE7" w:rsidRPr="00E27C4D" w:rsidDel="009C1B56" w:rsidRDefault="00E55DE7" w:rsidP="00E55DE7">
            <w:pPr>
              <w:rPr>
                <w:del w:id="1067" w:author="Milan Navrátil" w:date="2018-11-13T14:26:00Z"/>
                <w:b/>
              </w:rPr>
            </w:pPr>
          </w:p>
          <w:p w14:paraId="323D2A6F" w14:textId="7941F493" w:rsidR="00F81D1B" w:rsidDel="009C1B56" w:rsidRDefault="00E55DE7" w:rsidP="00E55DE7">
            <w:pPr>
              <w:rPr>
                <w:del w:id="1068" w:author="Milan Navrátil" w:date="2018-11-13T14:26:00Z"/>
              </w:rPr>
            </w:pPr>
            <w:del w:id="1069" w:author="Milan Navrátil" w:date="2018-11-13T14:26:00Z">
              <w:r w:rsidRPr="00E27C4D" w:rsidDel="009C1B56">
                <w:rPr>
                  <w:b/>
                </w:rPr>
                <w:delText xml:space="preserve">Technologie komerční bezpečnosti </w:delText>
              </w:r>
              <w:r w:rsidRPr="00E27C4D" w:rsidDel="009C1B56">
                <w:delText>(Teorie bezpečnosti</w:delText>
              </w:r>
              <w:r w:rsidDel="009C1B56">
                <w:delText xml:space="preserve">, </w:delText>
              </w:r>
              <w:r w:rsidRPr="00E27C4D" w:rsidDel="009C1B56">
                <w:delText>Bezpečnost a ochrana zdraví při práci</w:delText>
              </w:r>
              <w:r w:rsidDel="009C1B56">
                <w:delText xml:space="preserve">, </w:delText>
              </w:r>
              <w:r w:rsidRPr="00E27C4D" w:rsidDel="009C1B56">
                <w:delText>Systém bezpečnosti a veřejná správa</w:delText>
              </w:r>
            </w:del>
            <w:del w:id="1070" w:author="Milan Navrátil" w:date="2018-11-13T12:38:00Z">
              <w:r w:rsidDel="005B49A0">
                <w:delText xml:space="preserve">, </w:delText>
              </w:r>
              <w:r w:rsidRPr="00E27C4D" w:rsidDel="005B49A0">
                <w:delText>Kriminologie</w:delText>
              </w:r>
            </w:del>
            <w:del w:id="1071" w:author="Milan Navrátil" w:date="2018-11-13T14:26:00Z">
              <w:r w:rsidDel="009C1B56">
                <w:delText xml:space="preserve">, </w:delText>
              </w:r>
              <w:r w:rsidRPr="00E27C4D" w:rsidDel="009C1B56">
                <w:delText>Technologie krizového řízení).</w:delText>
              </w:r>
            </w:del>
          </w:p>
          <w:p w14:paraId="32A1347F" w14:textId="6C73D19B" w:rsidR="00E55DE7" w:rsidRPr="00E27C4D" w:rsidRDefault="00E55DE7" w:rsidP="00A711D1"/>
        </w:tc>
      </w:tr>
      <w:tr w:rsidR="00F81D1B" w:rsidRPr="00E27C4D" w14:paraId="725ED1B3" w14:textId="77777777" w:rsidTr="00197F45">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72" w:author="Milan Navrátil" w:date="2018-10-31T19:48:00Z">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10313" w:type="dxa"/>
            <w:gridSpan w:val="8"/>
            <w:shd w:val="clear" w:color="auto" w:fill="F7CAAC"/>
            <w:tcPrChange w:id="1073" w:author="Milan Navrátil" w:date="2018-10-31T19:48:00Z">
              <w:tcPr>
                <w:tcW w:w="3114" w:type="dxa"/>
                <w:gridSpan w:val="3"/>
                <w:shd w:val="clear" w:color="auto" w:fill="F7CAAC"/>
              </w:tcPr>
            </w:tcPrChange>
          </w:tcPr>
          <w:p w14:paraId="3FD5687F" w14:textId="77777777" w:rsidR="00F81D1B" w:rsidRPr="00E27C4D" w:rsidRDefault="00F81D1B" w:rsidP="0085754D">
            <w:pPr>
              <w:rPr>
                <w:b/>
              </w:rPr>
            </w:pPr>
            <w:r w:rsidRPr="00E27C4D">
              <w:rPr>
                <w:b/>
              </w:rPr>
              <w:lastRenderedPageBreak/>
              <w:t>Další studijní povinnosti</w:t>
            </w:r>
          </w:p>
        </w:tc>
        <w:tc>
          <w:tcPr>
            <w:tcW w:w="172" w:type="dxa"/>
            <w:tcBorders>
              <w:bottom w:val="nil"/>
            </w:tcBorders>
            <w:tcPrChange w:id="1074" w:author="Milan Navrátil" w:date="2018-10-31T19:48:00Z">
              <w:tcPr>
                <w:tcW w:w="7371" w:type="dxa"/>
                <w:gridSpan w:val="5"/>
                <w:tcBorders>
                  <w:bottom w:val="nil"/>
                </w:tcBorders>
              </w:tcPr>
            </w:tcPrChange>
          </w:tcPr>
          <w:p w14:paraId="791694FE" w14:textId="77777777" w:rsidR="00F81D1B" w:rsidRPr="00E27C4D" w:rsidRDefault="00F81D1B" w:rsidP="0085754D"/>
        </w:tc>
      </w:tr>
      <w:tr w:rsidR="00F81D1B" w:rsidRPr="00E27C4D" w14:paraId="631CC5F1" w14:textId="77777777" w:rsidTr="0085754D">
        <w:trPr>
          <w:trHeight w:val="592"/>
        </w:trPr>
        <w:tc>
          <w:tcPr>
            <w:tcW w:w="10485" w:type="dxa"/>
            <w:gridSpan w:val="9"/>
            <w:tcBorders>
              <w:top w:val="nil"/>
            </w:tcBorders>
          </w:tcPr>
          <w:p w14:paraId="3A9FC2ED" w14:textId="77777777" w:rsidR="00F81D1B" w:rsidRDefault="00F81D1B" w:rsidP="0085754D">
            <w:r w:rsidRPr="00E27C4D">
              <w:t>Nejsou definovány</w:t>
            </w:r>
          </w:p>
          <w:p w14:paraId="1E05E487" w14:textId="77777777" w:rsidR="00F81D1B" w:rsidRDefault="00F81D1B" w:rsidP="0085754D"/>
          <w:p w14:paraId="631CCE21" w14:textId="77777777" w:rsidR="00F81D1B" w:rsidRPr="00E27C4D" w:rsidRDefault="00F81D1B" w:rsidP="0085754D"/>
        </w:tc>
      </w:tr>
      <w:tr w:rsidR="00F81D1B" w:rsidRPr="00E27C4D" w14:paraId="2B95067A" w14:textId="77777777" w:rsidTr="00197F45">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75" w:author="Milan Navrátil" w:date="2018-10-31T19:48:00Z">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10313" w:type="dxa"/>
            <w:gridSpan w:val="8"/>
            <w:shd w:val="clear" w:color="auto" w:fill="F7CAAC"/>
            <w:tcPrChange w:id="1076" w:author="Milan Navrátil" w:date="2018-10-31T19:48:00Z">
              <w:tcPr>
                <w:tcW w:w="3114" w:type="dxa"/>
                <w:gridSpan w:val="3"/>
                <w:shd w:val="clear" w:color="auto" w:fill="F7CAAC"/>
              </w:tcPr>
            </w:tcPrChange>
          </w:tcPr>
          <w:p w14:paraId="61E2955A" w14:textId="77777777" w:rsidR="00F81D1B" w:rsidRPr="00E27C4D" w:rsidRDefault="00F81D1B" w:rsidP="0085754D">
            <w:pPr>
              <w:rPr>
                <w:b/>
              </w:rPr>
            </w:pPr>
            <w:r w:rsidRPr="00E27C4D">
              <w:rPr>
                <w:b/>
              </w:rPr>
              <w:t>Návrh témat kvalifikačních prací a témata obhájených prací</w:t>
            </w:r>
          </w:p>
        </w:tc>
        <w:tc>
          <w:tcPr>
            <w:tcW w:w="172" w:type="dxa"/>
            <w:tcBorders>
              <w:bottom w:val="nil"/>
            </w:tcBorders>
            <w:tcPrChange w:id="1077" w:author="Milan Navrátil" w:date="2018-10-31T19:48:00Z">
              <w:tcPr>
                <w:tcW w:w="7371" w:type="dxa"/>
                <w:gridSpan w:val="5"/>
                <w:tcBorders>
                  <w:bottom w:val="nil"/>
                </w:tcBorders>
              </w:tcPr>
            </w:tcPrChange>
          </w:tcPr>
          <w:p w14:paraId="4C887FA0" w14:textId="77777777" w:rsidR="00F81D1B" w:rsidRPr="00E27C4D" w:rsidRDefault="00F81D1B" w:rsidP="0085754D"/>
        </w:tc>
      </w:tr>
      <w:tr w:rsidR="00F81D1B" w:rsidRPr="00E27C4D" w14:paraId="26089B6A" w14:textId="77777777" w:rsidTr="0085754D">
        <w:trPr>
          <w:trHeight w:val="842"/>
        </w:trPr>
        <w:tc>
          <w:tcPr>
            <w:tcW w:w="10485" w:type="dxa"/>
            <w:gridSpan w:val="9"/>
            <w:tcBorders>
              <w:top w:val="nil"/>
            </w:tcBorders>
          </w:tcPr>
          <w:p w14:paraId="0F2638A3" w14:textId="77777777" w:rsidR="00F81D1B" w:rsidRDefault="00F81D1B" w:rsidP="0085754D">
            <w:r>
              <w:t>Návrhy témat kvalifikačních prací:</w:t>
            </w:r>
          </w:p>
          <w:p w14:paraId="48576F2D" w14:textId="77777777" w:rsidR="00F81D1B" w:rsidRPr="00E27C4D" w:rsidRDefault="00F81D1B" w:rsidP="0085754D">
            <w:pPr>
              <w:ind w:left="360"/>
            </w:pPr>
            <w:r w:rsidRPr="00E27C4D">
              <w:t>Certifikace a zkušebnictví v oblasti poplachových systémů.</w:t>
            </w:r>
          </w:p>
          <w:p w14:paraId="5D50E065" w14:textId="77777777" w:rsidR="00F81D1B" w:rsidRPr="00E27C4D" w:rsidRDefault="00F81D1B" w:rsidP="0085754D">
            <w:pPr>
              <w:ind w:left="360"/>
            </w:pPr>
            <w:r w:rsidRPr="00E27C4D">
              <w:t>Návrh systému elektrické požární signalizace nevýrobního objektu.</w:t>
            </w:r>
          </w:p>
          <w:p w14:paraId="02BD74BD" w14:textId="77777777" w:rsidR="00F81D1B" w:rsidRPr="00E27C4D" w:rsidRDefault="00F81D1B" w:rsidP="0085754D">
            <w:pPr>
              <w:ind w:left="360"/>
            </w:pPr>
            <w:r w:rsidRPr="00E27C4D">
              <w:t>Integrace systémů elektrické požární signalizace-</w:t>
            </w:r>
          </w:p>
          <w:p w14:paraId="3934154E" w14:textId="77777777" w:rsidR="00F81D1B" w:rsidRPr="00E27C4D" w:rsidRDefault="00F81D1B" w:rsidP="0085754D">
            <w:pPr>
              <w:ind w:left="360"/>
            </w:pPr>
            <w:r w:rsidRPr="00E27C4D">
              <w:t>Návrh zabezpečení objektu výrobního podniku.</w:t>
            </w:r>
          </w:p>
          <w:p w14:paraId="1E223658" w14:textId="77777777" w:rsidR="00F81D1B" w:rsidRPr="00E27C4D" w:rsidRDefault="00F81D1B" w:rsidP="0085754D">
            <w:pPr>
              <w:ind w:left="360"/>
            </w:pPr>
            <w:r w:rsidRPr="00E27C4D">
              <w:t>Aplikace telekomunikačních zařízení v poplachových systémech.</w:t>
            </w:r>
          </w:p>
          <w:p w14:paraId="218B92C1" w14:textId="77777777" w:rsidR="00F81D1B" w:rsidRPr="00E27C4D" w:rsidRDefault="00F81D1B" w:rsidP="0085754D">
            <w:pPr>
              <w:ind w:left="360"/>
            </w:pPr>
            <w:r w:rsidRPr="00E27C4D">
              <w:t>Návrh a instalace poplachových systémů z hlediska negativních vlivů atmosférického přepětí.</w:t>
            </w:r>
          </w:p>
          <w:p w14:paraId="0289C637" w14:textId="04C1D587" w:rsidR="00F81D1B" w:rsidRPr="00E27C4D" w:rsidRDefault="00050410" w:rsidP="0085754D">
            <w:pPr>
              <w:ind w:left="360"/>
            </w:pPr>
            <w:hyperlink r:id="rId16" w:history="1">
              <w:r w:rsidR="00F81D1B" w:rsidRPr="00E27C4D">
                <w:t>Integrace poplachových systémů s využitím prvků informačních technologií.</w:t>
              </w:r>
            </w:hyperlink>
          </w:p>
          <w:p w14:paraId="7A85E61F" w14:textId="77777777" w:rsidR="00F81D1B" w:rsidRPr="00E27C4D" w:rsidRDefault="00F81D1B" w:rsidP="0085754D">
            <w:pPr>
              <w:ind w:left="360"/>
            </w:pPr>
            <w:r w:rsidRPr="00E27C4D">
              <w:t>Poplachové přenosové systémy a zařízení.</w:t>
            </w:r>
          </w:p>
          <w:p w14:paraId="7DDA31AA" w14:textId="77777777" w:rsidR="00F81D1B" w:rsidRPr="00E27C4D" w:rsidRDefault="00F81D1B" w:rsidP="0085754D">
            <w:pPr>
              <w:ind w:left="360"/>
            </w:pPr>
            <w:r w:rsidRPr="00E27C4D">
              <w:t>Radiové spektrum poplachových systémů.</w:t>
            </w:r>
          </w:p>
          <w:p w14:paraId="36B04803" w14:textId="77777777" w:rsidR="00F81D1B" w:rsidRPr="00E27C4D" w:rsidRDefault="00F81D1B" w:rsidP="0085754D">
            <w:pPr>
              <w:ind w:left="360"/>
            </w:pPr>
            <w:r w:rsidRPr="00E27C4D">
              <w:t>Rozpočtování v rámci projektování poplachových systémů.</w:t>
            </w:r>
          </w:p>
          <w:p w14:paraId="23C75B4E" w14:textId="77777777" w:rsidR="00F81D1B" w:rsidRPr="00E27C4D" w:rsidRDefault="00F81D1B" w:rsidP="0085754D">
            <w:pPr>
              <w:ind w:left="360"/>
            </w:pPr>
            <w:r w:rsidRPr="00E27C4D">
              <w:t>Zbraně s řízenou energií jako potencionální hrozba elektronických systémů.</w:t>
            </w:r>
          </w:p>
          <w:p w14:paraId="32068C5D" w14:textId="77777777" w:rsidR="00F81D1B" w:rsidRPr="00E27C4D" w:rsidRDefault="00F81D1B" w:rsidP="0085754D">
            <w:pPr>
              <w:ind w:left="360"/>
            </w:pPr>
            <w:r w:rsidRPr="00E27C4D">
              <w:t>Testování elektromagnetické odolnosti poplachových systémů s využitím vlnovodů s příčným elektromagnetickým polem.</w:t>
            </w:r>
          </w:p>
          <w:p w14:paraId="40439B22" w14:textId="77777777" w:rsidR="00F81D1B" w:rsidRPr="00E27C4D" w:rsidRDefault="00F81D1B" w:rsidP="0085754D"/>
          <w:p w14:paraId="2CC6800E" w14:textId="77777777" w:rsidR="004B5E18" w:rsidRPr="00300A0A" w:rsidRDefault="004B5E18" w:rsidP="004B5E18">
            <w:pPr>
              <w:rPr>
                <w:ins w:id="1078" w:author="Jiří Vojtěšek" w:date="2018-11-26T12:14:00Z"/>
              </w:rPr>
            </w:pPr>
            <w:ins w:id="1079" w:author="Jiří Vojtěšek" w:date="2018-11-26T12:14:00Z">
              <w:r>
                <w:rPr>
                  <w:rFonts w:ascii="TimesNewRomanPSMT,Calibri" w:eastAsia="TimesNewRomanPSMT,Calibri" w:hAnsi="TimesNewRomanPSMT,Calibri" w:cs="TimesNewRomanPSMT,Calibri"/>
                </w:rPr>
                <w:t xml:space="preserve">Kompletní seznam dosud obhájených prací (včetně plného znění a posudků) je k nahlédnutí na adrese </w:t>
              </w:r>
              <w:r>
                <w:rPr>
                  <w:rFonts w:ascii="TimesNewRomanPSMT,Calibri" w:eastAsia="TimesNewRomanPSMT,Calibri" w:hAnsi="TimesNewRomanPSMT,Calibri" w:cs="TimesNewRomanPSMT,Calibri"/>
                </w:rPr>
                <w:fldChar w:fldCharType="begin"/>
              </w:r>
              <w:r>
                <w:rPr>
                  <w:rFonts w:ascii="TimesNewRomanPSMT,Calibri" w:eastAsia="TimesNewRomanPSMT,Calibri" w:hAnsi="TimesNewRomanPSMT,Calibri" w:cs="TimesNewRomanPSMT,Calibri"/>
                </w:rPr>
                <w:instrText xml:space="preserve"> HYPERLINK "</w:instrText>
              </w:r>
              <w:r w:rsidRPr="004B5E18">
                <w:rPr>
                  <w:rFonts w:ascii="TimesNewRomanPSMT,Calibri" w:eastAsia="TimesNewRomanPSMT,Calibri" w:hAnsi="TimesNewRomanPSMT,Calibri" w:cs="TimesNewRomanPSMT,Calibri"/>
                </w:rPr>
                <w:instrText>http://digilib.k.utb.cz/handle/10563/153</w:instrText>
              </w:r>
              <w:r>
                <w:rPr>
                  <w:rFonts w:ascii="TimesNewRomanPSMT,Calibri" w:eastAsia="TimesNewRomanPSMT,Calibri" w:hAnsi="TimesNewRomanPSMT,Calibri" w:cs="TimesNewRomanPSMT,Calibri"/>
                </w:rPr>
                <w:instrText xml:space="preserve">" </w:instrText>
              </w:r>
              <w:r>
                <w:rPr>
                  <w:rFonts w:ascii="TimesNewRomanPSMT,Calibri" w:eastAsia="TimesNewRomanPSMT,Calibri" w:hAnsi="TimesNewRomanPSMT,Calibri" w:cs="TimesNewRomanPSMT,Calibri"/>
                </w:rPr>
                <w:fldChar w:fldCharType="separate"/>
              </w:r>
              <w:r w:rsidRPr="00C1145F">
                <w:rPr>
                  <w:rStyle w:val="Hypertextovodkaz"/>
                  <w:rFonts w:ascii="TimesNewRomanPSMT,Calibri" w:eastAsia="TimesNewRomanPSMT,Calibri" w:hAnsi="TimesNewRomanPSMT,Calibri" w:cs="TimesNewRomanPSMT,Calibri"/>
                </w:rPr>
                <w:t>http://digilib.k.utb.cz/handle/10563/153</w:t>
              </w:r>
              <w:r>
                <w:rPr>
                  <w:rFonts w:ascii="TimesNewRomanPSMT,Calibri" w:eastAsia="TimesNewRomanPSMT,Calibri" w:hAnsi="TimesNewRomanPSMT,Calibri" w:cs="TimesNewRomanPSMT,Calibri"/>
                </w:rPr>
                <w:fldChar w:fldCharType="end"/>
              </w:r>
              <w:r>
                <w:rPr>
                  <w:rFonts w:ascii="TimesNewRomanPSMT,Calibri" w:eastAsia="TimesNewRomanPSMT,Calibri" w:hAnsi="TimesNewRomanPSMT,Calibri" w:cs="TimesNewRomanPSMT,Calibri"/>
                </w:rPr>
                <w:t xml:space="preserve"> </w:t>
              </w:r>
            </w:ins>
          </w:p>
          <w:p w14:paraId="7CA34EE6" w14:textId="3B790520" w:rsidR="00F81D1B" w:rsidRPr="00E27C4D" w:rsidDel="004B5E18" w:rsidRDefault="00F81D1B" w:rsidP="0085754D">
            <w:pPr>
              <w:rPr>
                <w:del w:id="1080" w:author="Jiří Vojtěšek" w:date="2018-11-26T12:14:00Z"/>
              </w:rPr>
            </w:pPr>
            <w:del w:id="1081" w:author="Jiří Vojtěšek" w:date="2018-11-26T12:14:00Z">
              <w:r w:rsidRPr="00E27C4D" w:rsidDel="004B5E18">
                <w:delText xml:space="preserve">Obhájené diplomové práce jsou dostupné na </w:delText>
              </w:r>
              <w:r w:rsidR="00050410" w:rsidDel="004B5E18">
                <w:fldChar w:fldCharType="begin"/>
              </w:r>
              <w:r w:rsidR="00050410" w:rsidDel="004B5E18">
                <w:delInstrText xml:space="preserve"> HYPERLINK "https://stag.utb.cz/portal/studium/prohlizeni.html" </w:delInstrText>
              </w:r>
              <w:r w:rsidR="00050410" w:rsidDel="004B5E18">
                <w:fldChar w:fldCharType="separate"/>
              </w:r>
              <w:r w:rsidRPr="00E27C4D" w:rsidDel="004B5E18">
                <w:rPr>
                  <w:rStyle w:val="Hypertextovodkaz"/>
                </w:rPr>
                <w:delText>https://stag.utb.cz/portal/studium/prohlizeni.html</w:delText>
              </w:r>
              <w:r w:rsidR="00050410" w:rsidDel="004B5E18">
                <w:rPr>
                  <w:rStyle w:val="Hypertextovodkaz"/>
                </w:rPr>
                <w:fldChar w:fldCharType="end"/>
              </w:r>
            </w:del>
          </w:p>
          <w:p w14:paraId="2016CECF" w14:textId="77777777" w:rsidR="00F81D1B" w:rsidRPr="00E27C4D" w:rsidRDefault="00F81D1B" w:rsidP="0085754D">
            <w:pPr>
              <w:pStyle w:val="Odstavecseseznamem"/>
            </w:pPr>
          </w:p>
        </w:tc>
      </w:tr>
      <w:tr w:rsidR="00F81D1B" w:rsidRPr="00E27C4D" w14:paraId="29136F73" w14:textId="77777777" w:rsidTr="00197F45">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82" w:author="Milan Navrátil" w:date="2018-10-31T19:48:00Z">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10313" w:type="dxa"/>
            <w:gridSpan w:val="8"/>
            <w:shd w:val="clear" w:color="auto" w:fill="F7CAAC"/>
            <w:tcPrChange w:id="1083" w:author="Milan Navrátil" w:date="2018-10-31T19:48:00Z">
              <w:tcPr>
                <w:tcW w:w="3114" w:type="dxa"/>
                <w:gridSpan w:val="3"/>
                <w:shd w:val="clear" w:color="auto" w:fill="F7CAAC"/>
              </w:tcPr>
            </w:tcPrChange>
          </w:tcPr>
          <w:p w14:paraId="333EFE89" w14:textId="77777777" w:rsidR="00F81D1B" w:rsidRPr="00E27C4D" w:rsidRDefault="00F81D1B" w:rsidP="0085754D">
            <w:r w:rsidRPr="00E27C4D">
              <w:rPr>
                <w:b/>
              </w:rPr>
              <w:t>Návrh témat rigorózních prací a témata obhájených prací</w:t>
            </w:r>
          </w:p>
        </w:tc>
        <w:tc>
          <w:tcPr>
            <w:tcW w:w="172" w:type="dxa"/>
            <w:tcBorders>
              <w:bottom w:val="nil"/>
            </w:tcBorders>
            <w:shd w:val="clear" w:color="auto" w:fill="FFFFFF"/>
            <w:tcPrChange w:id="1084" w:author="Milan Navrátil" w:date="2018-10-31T19:48:00Z">
              <w:tcPr>
                <w:tcW w:w="7371" w:type="dxa"/>
                <w:gridSpan w:val="5"/>
                <w:tcBorders>
                  <w:bottom w:val="nil"/>
                </w:tcBorders>
                <w:shd w:val="clear" w:color="auto" w:fill="FFFFFF"/>
              </w:tcPr>
            </w:tcPrChange>
          </w:tcPr>
          <w:p w14:paraId="12B79D1F" w14:textId="77777777" w:rsidR="00F81D1B" w:rsidRPr="00E27C4D" w:rsidRDefault="00F81D1B" w:rsidP="0085754D">
            <w:pPr>
              <w:jc w:val="center"/>
            </w:pPr>
          </w:p>
        </w:tc>
      </w:tr>
      <w:tr w:rsidR="00F81D1B" w:rsidRPr="00E27C4D" w14:paraId="568D8542" w14:textId="77777777" w:rsidTr="0085754D">
        <w:trPr>
          <w:trHeight w:val="680"/>
        </w:trPr>
        <w:tc>
          <w:tcPr>
            <w:tcW w:w="10485" w:type="dxa"/>
            <w:gridSpan w:val="9"/>
            <w:tcBorders>
              <w:top w:val="nil"/>
            </w:tcBorders>
          </w:tcPr>
          <w:p w14:paraId="69A769AA" w14:textId="77777777" w:rsidR="00F81D1B" w:rsidRPr="00E27C4D" w:rsidRDefault="00F81D1B" w:rsidP="0085754D">
            <w:r w:rsidRPr="00E27C4D">
              <w:t>nejsou</w:t>
            </w:r>
          </w:p>
        </w:tc>
      </w:tr>
      <w:tr w:rsidR="00F81D1B" w:rsidRPr="00E27C4D" w14:paraId="4CA410DB" w14:textId="77777777" w:rsidTr="00197F45">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85" w:author="Milan Navrátil" w:date="2018-10-31T19:48:00Z">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10313" w:type="dxa"/>
            <w:gridSpan w:val="8"/>
            <w:shd w:val="clear" w:color="auto" w:fill="F7CAAC"/>
            <w:tcPrChange w:id="1086" w:author="Milan Navrátil" w:date="2018-10-31T19:48:00Z">
              <w:tcPr>
                <w:tcW w:w="3114" w:type="dxa"/>
                <w:gridSpan w:val="3"/>
                <w:shd w:val="clear" w:color="auto" w:fill="F7CAAC"/>
              </w:tcPr>
            </w:tcPrChange>
          </w:tcPr>
          <w:p w14:paraId="0E3E2167" w14:textId="77777777" w:rsidR="00F81D1B" w:rsidRPr="00E27C4D" w:rsidRDefault="00F81D1B" w:rsidP="0085754D">
            <w:r w:rsidRPr="00E27C4D">
              <w:rPr>
                <w:b/>
              </w:rPr>
              <w:t xml:space="preserve"> Součásti SRZ a jejich obsah</w:t>
            </w:r>
          </w:p>
        </w:tc>
        <w:tc>
          <w:tcPr>
            <w:tcW w:w="172" w:type="dxa"/>
            <w:tcBorders>
              <w:bottom w:val="nil"/>
            </w:tcBorders>
            <w:shd w:val="clear" w:color="auto" w:fill="FFFFFF"/>
            <w:tcPrChange w:id="1087" w:author="Milan Navrátil" w:date="2018-10-31T19:48:00Z">
              <w:tcPr>
                <w:tcW w:w="7371" w:type="dxa"/>
                <w:gridSpan w:val="5"/>
                <w:tcBorders>
                  <w:bottom w:val="nil"/>
                </w:tcBorders>
                <w:shd w:val="clear" w:color="auto" w:fill="FFFFFF"/>
              </w:tcPr>
            </w:tcPrChange>
          </w:tcPr>
          <w:p w14:paraId="00941987" w14:textId="77777777" w:rsidR="00F81D1B" w:rsidRPr="00E27C4D" w:rsidRDefault="00F81D1B" w:rsidP="0085754D">
            <w:pPr>
              <w:jc w:val="center"/>
            </w:pPr>
          </w:p>
        </w:tc>
      </w:tr>
      <w:tr w:rsidR="00F81D1B" w:rsidRPr="00E27C4D" w14:paraId="7F652D4C" w14:textId="77777777" w:rsidTr="0085754D">
        <w:trPr>
          <w:trHeight w:val="594"/>
        </w:trPr>
        <w:tc>
          <w:tcPr>
            <w:tcW w:w="10485" w:type="dxa"/>
            <w:gridSpan w:val="9"/>
            <w:tcBorders>
              <w:top w:val="nil"/>
            </w:tcBorders>
          </w:tcPr>
          <w:p w14:paraId="4D277FF8" w14:textId="77777777" w:rsidR="00F81D1B" w:rsidRPr="00E27C4D" w:rsidRDefault="00F81D1B" w:rsidP="0085754D">
            <w:r w:rsidRPr="00E27C4D">
              <w:t>nejsou</w:t>
            </w:r>
          </w:p>
        </w:tc>
      </w:tr>
    </w:tbl>
    <w:p w14:paraId="6787C580" w14:textId="77777777" w:rsidR="00F81D1B" w:rsidRPr="00E27C4D" w:rsidRDefault="00F81D1B" w:rsidP="00F81D1B"/>
    <w:p w14:paraId="5EB0BA4E" w14:textId="77777777" w:rsidR="00F81D1B" w:rsidRPr="00E27C4D" w:rsidRDefault="00F81D1B" w:rsidP="00F81D1B"/>
    <w:p w14:paraId="3CE83760" w14:textId="77777777" w:rsidR="00F81D1B" w:rsidRPr="00E27C4D" w:rsidRDefault="00F81D1B" w:rsidP="00F81D1B">
      <w:r w:rsidRPr="00E27C4D">
        <w:t>*) Rozsah udává počet prezenčních konzultací za přítomnosti studenta.</w:t>
      </w:r>
    </w:p>
    <w:p w14:paraId="5F62497D" w14:textId="77777777" w:rsidR="00A124FE" w:rsidRDefault="00A124FE" w:rsidP="00A124FE">
      <w:pPr>
        <w:spacing w:after="160" w:line="259" w:lineRule="auto"/>
        <w:rPr>
          <w:ins w:id="1088" w:author="Jiří Vojtěšek" w:date="2018-11-20T22:37:00Z"/>
          <w:sz w:val="24"/>
          <w:szCs w:val="24"/>
        </w:rPr>
      </w:pPr>
      <w:ins w:id="1089" w:author="Jiří Vojtěšek" w:date="2018-11-20T22:37:00Z">
        <w:r>
          <w:t>†) Jedná se o předměty dané specializace. Předměty bez této značky jsou předměty společné pro celý studijní program.</w:t>
        </w:r>
      </w:ins>
    </w:p>
    <w:p w14:paraId="33A12D13" w14:textId="77777777" w:rsidR="00F81D1B" w:rsidRDefault="00F81D1B" w:rsidP="00F81D1B">
      <w:r>
        <w:br w:type="page"/>
      </w:r>
    </w:p>
    <w:p w14:paraId="490AC0EB" w14:textId="77777777" w:rsidR="006009AB" w:rsidRDefault="006009AB" w:rsidP="00F81D1B">
      <w:pPr>
        <w:spacing w:after="240"/>
        <w:rPr>
          <w:b/>
          <w:sz w:val="28"/>
        </w:rPr>
        <w:sectPr w:rsidR="006009AB" w:rsidSect="000D3CF0">
          <w:pgSz w:w="11906" w:h="16838"/>
          <w:pgMar w:top="737" w:right="737" w:bottom="737" w:left="737" w:header="709" w:footer="709" w:gutter="0"/>
          <w:cols w:space="708"/>
          <w:docGrid w:linePitch="360"/>
        </w:sectPr>
      </w:pPr>
    </w:p>
    <w:tbl>
      <w:tblPr>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53"/>
        <w:gridCol w:w="850"/>
        <w:gridCol w:w="2127"/>
        <w:gridCol w:w="2268"/>
        <w:tblGridChange w:id="1090">
          <w:tblGrid>
            <w:gridCol w:w="4853"/>
            <w:gridCol w:w="850"/>
            <w:gridCol w:w="2127"/>
            <w:gridCol w:w="2268"/>
          </w:tblGrid>
        </w:tblGridChange>
      </w:tblGrid>
      <w:tr w:rsidR="006009AB" w14:paraId="06410E2A" w14:textId="77777777" w:rsidTr="0085754D">
        <w:tc>
          <w:tcPr>
            <w:tcW w:w="10098" w:type="dxa"/>
            <w:gridSpan w:val="4"/>
            <w:tcBorders>
              <w:bottom w:val="double" w:sz="4" w:space="0" w:color="auto"/>
            </w:tcBorders>
            <w:shd w:val="clear" w:color="auto" w:fill="BDD6EE"/>
          </w:tcPr>
          <w:p w14:paraId="05256284" w14:textId="195AD32E" w:rsidR="006009AB" w:rsidRDefault="006009AB" w:rsidP="00531F2D">
            <w:pPr>
              <w:tabs>
                <w:tab w:val="right" w:pos="9680"/>
              </w:tabs>
              <w:rPr>
                <w:b/>
                <w:sz w:val="28"/>
              </w:rPr>
            </w:pPr>
            <w:r>
              <w:lastRenderedPageBreak/>
              <w:br w:type="page"/>
            </w:r>
            <w:bookmarkStart w:id="1091" w:name="BIII"/>
            <w:r>
              <w:rPr>
                <w:b/>
                <w:sz w:val="28"/>
              </w:rPr>
              <w:t>Charakteristika studijního předmětu</w:t>
            </w:r>
            <w:bookmarkEnd w:id="1091"/>
            <w:r>
              <w:rPr>
                <w:b/>
                <w:sz w:val="28"/>
              </w:rPr>
              <w:t xml:space="preserve"> </w:t>
            </w:r>
            <w:r w:rsidR="00531F2D">
              <w:rPr>
                <w:b/>
                <w:sz w:val="28"/>
              </w:rPr>
              <w:t>–</w:t>
            </w:r>
            <w:r>
              <w:rPr>
                <w:b/>
                <w:sz w:val="28"/>
              </w:rPr>
              <w:t xml:space="preserve"> přehled</w:t>
            </w:r>
            <w:r w:rsidR="00531F2D">
              <w:rPr>
                <w:b/>
                <w:sz w:val="28"/>
              </w:rPr>
              <w:tab/>
            </w:r>
            <w:r w:rsidR="00531F2D" w:rsidRPr="00531F2D">
              <w:rPr>
                <w:rStyle w:val="Odkazintenzivn"/>
                <w:sz w:val="22"/>
              </w:rPr>
              <w:fldChar w:fldCharType="begin"/>
            </w:r>
            <w:r w:rsidR="00531F2D" w:rsidRPr="00531F2D">
              <w:rPr>
                <w:rStyle w:val="Odkazintenzivn"/>
                <w:sz w:val="22"/>
              </w:rPr>
              <w:instrText xml:space="preserve"> REF aobsah \h  \* MERGEFORMAT </w:instrText>
            </w:r>
            <w:r w:rsidR="00531F2D" w:rsidRPr="00531F2D">
              <w:rPr>
                <w:rStyle w:val="Odkazintenzivn"/>
                <w:sz w:val="22"/>
              </w:rPr>
            </w:r>
            <w:r w:rsidR="00531F2D" w:rsidRPr="00531F2D">
              <w:rPr>
                <w:rStyle w:val="Odkazintenzivn"/>
                <w:sz w:val="22"/>
              </w:rPr>
              <w:fldChar w:fldCharType="separate"/>
            </w:r>
            <w:r w:rsidR="00FB06C4" w:rsidRPr="00FB06C4">
              <w:rPr>
                <w:rStyle w:val="Odkazintenzivn"/>
                <w:sz w:val="22"/>
              </w:rPr>
              <w:t>Obsah žádosti</w:t>
            </w:r>
            <w:r w:rsidR="00531F2D" w:rsidRPr="00531F2D">
              <w:rPr>
                <w:rStyle w:val="Odkazintenzivn"/>
                <w:sz w:val="22"/>
              </w:rPr>
              <w:fldChar w:fldCharType="end"/>
            </w:r>
          </w:p>
        </w:tc>
      </w:tr>
      <w:tr w:rsidR="006009AB" w14:paraId="5FF03314" w14:textId="77777777" w:rsidTr="0085754D">
        <w:tc>
          <w:tcPr>
            <w:tcW w:w="4853" w:type="dxa"/>
            <w:tcBorders>
              <w:top w:val="double" w:sz="4" w:space="0" w:color="auto"/>
            </w:tcBorders>
            <w:shd w:val="clear" w:color="auto" w:fill="F7CAAC"/>
          </w:tcPr>
          <w:p w14:paraId="08C91B2E" w14:textId="77777777" w:rsidR="006009AB" w:rsidRDefault="006009AB" w:rsidP="0085754D">
            <w:pPr>
              <w:rPr>
                <w:b/>
              </w:rPr>
            </w:pPr>
            <w:r>
              <w:rPr>
                <w:b/>
              </w:rPr>
              <w:t>Vysoká škola</w:t>
            </w:r>
          </w:p>
        </w:tc>
        <w:tc>
          <w:tcPr>
            <w:tcW w:w="5245" w:type="dxa"/>
            <w:gridSpan w:val="3"/>
            <w:tcBorders>
              <w:top w:val="double" w:sz="4" w:space="0" w:color="auto"/>
            </w:tcBorders>
          </w:tcPr>
          <w:p w14:paraId="262476D9" w14:textId="77777777" w:rsidR="006009AB" w:rsidRDefault="006009AB" w:rsidP="0085754D">
            <w:r>
              <w:t>Univerzita Tomáše Bati ve Zlíně</w:t>
            </w:r>
          </w:p>
        </w:tc>
      </w:tr>
      <w:tr w:rsidR="006009AB" w14:paraId="50E0B101" w14:textId="77777777" w:rsidTr="0085754D">
        <w:tc>
          <w:tcPr>
            <w:tcW w:w="4853" w:type="dxa"/>
            <w:shd w:val="clear" w:color="auto" w:fill="F7CAAC"/>
          </w:tcPr>
          <w:p w14:paraId="1CE474B6" w14:textId="77777777" w:rsidR="006009AB" w:rsidRDefault="006009AB" w:rsidP="0085754D">
            <w:pPr>
              <w:rPr>
                <w:b/>
                <w:sz w:val="22"/>
              </w:rPr>
            </w:pPr>
            <w:r>
              <w:rPr>
                <w:b/>
              </w:rPr>
              <w:t>Součást vysoké školy</w:t>
            </w:r>
          </w:p>
        </w:tc>
        <w:tc>
          <w:tcPr>
            <w:tcW w:w="5245" w:type="dxa"/>
            <w:gridSpan w:val="3"/>
          </w:tcPr>
          <w:p w14:paraId="035E39EB" w14:textId="77777777" w:rsidR="006009AB" w:rsidRDefault="006009AB" w:rsidP="0085754D">
            <w:r>
              <w:t>Fakulta aplikované informatiky</w:t>
            </w:r>
          </w:p>
        </w:tc>
      </w:tr>
      <w:tr w:rsidR="006009AB" w14:paraId="4690A146" w14:textId="77777777" w:rsidTr="0085754D">
        <w:tc>
          <w:tcPr>
            <w:tcW w:w="4853" w:type="dxa"/>
            <w:shd w:val="clear" w:color="auto" w:fill="F7CAAC"/>
          </w:tcPr>
          <w:p w14:paraId="56F35BE3" w14:textId="77777777" w:rsidR="006009AB" w:rsidRDefault="006009AB" w:rsidP="0085754D">
            <w:pPr>
              <w:rPr>
                <w:b/>
              </w:rPr>
            </w:pPr>
            <w:r>
              <w:rPr>
                <w:b/>
              </w:rPr>
              <w:t>Název studijního programu</w:t>
            </w:r>
          </w:p>
        </w:tc>
        <w:tc>
          <w:tcPr>
            <w:tcW w:w="5245" w:type="dxa"/>
            <w:gridSpan w:val="3"/>
          </w:tcPr>
          <w:p w14:paraId="5118FC37" w14:textId="77777777" w:rsidR="006009AB" w:rsidRDefault="006009AB" w:rsidP="0085754D">
            <w:r>
              <w:t>Bezpečnostní technologie, systémy a management</w:t>
            </w:r>
          </w:p>
        </w:tc>
      </w:tr>
      <w:tr w:rsidR="006009AB" w14:paraId="24EFD7CF" w14:textId="77777777" w:rsidTr="0085754D">
        <w:tc>
          <w:tcPr>
            <w:tcW w:w="4853" w:type="dxa"/>
            <w:shd w:val="clear" w:color="auto" w:fill="F7CAAC"/>
          </w:tcPr>
          <w:p w14:paraId="3587C55C" w14:textId="77777777" w:rsidR="006009AB" w:rsidRDefault="006009AB" w:rsidP="0085754D">
            <w:pPr>
              <w:rPr>
                <w:b/>
              </w:rPr>
            </w:pPr>
            <w:r>
              <w:rPr>
                <w:b/>
              </w:rPr>
              <w:t>Specializace</w:t>
            </w:r>
          </w:p>
        </w:tc>
        <w:tc>
          <w:tcPr>
            <w:tcW w:w="5245" w:type="dxa"/>
            <w:gridSpan w:val="3"/>
          </w:tcPr>
          <w:p w14:paraId="34AB267A" w14:textId="77777777" w:rsidR="006009AB" w:rsidRDefault="006009AB" w:rsidP="0085754D">
            <w:r>
              <w:t>„Bezpečnostní technologie“ a „Bezpečnostní inženýrství“</w:t>
            </w:r>
          </w:p>
        </w:tc>
      </w:tr>
      <w:tr w:rsidR="006009AB" w14:paraId="76B8F399" w14:textId="77777777" w:rsidTr="0085754D">
        <w:tc>
          <w:tcPr>
            <w:tcW w:w="10098" w:type="dxa"/>
            <w:gridSpan w:val="4"/>
            <w:shd w:val="clear" w:color="auto" w:fill="F7CAAC"/>
            <w:vAlign w:val="center"/>
          </w:tcPr>
          <w:p w14:paraId="2036F099" w14:textId="77777777" w:rsidR="006009AB" w:rsidRPr="003F3B71" w:rsidRDefault="006009AB" w:rsidP="0085754D">
            <w:pPr>
              <w:jc w:val="center"/>
              <w:rPr>
                <w:b/>
              </w:rPr>
            </w:pPr>
            <w:bookmarkStart w:id="1092" w:name="top"/>
            <w:r w:rsidRPr="003F3B71">
              <w:rPr>
                <w:b/>
              </w:rPr>
              <w:t>Abecední seznam</w:t>
            </w:r>
            <w:bookmarkEnd w:id="1092"/>
          </w:p>
        </w:tc>
      </w:tr>
      <w:tr w:rsidR="006009AB" w14:paraId="589E43F1" w14:textId="77777777" w:rsidTr="0085754D">
        <w:tc>
          <w:tcPr>
            <w:tcW w:w="4853" w:type="dxa"/>
            <w:vMerge w:val="restart"/>
            <w:shd w:val="clear" w:color="auto" w:fill="F7CAAC"/>
            <w:vAlign w:val="center"/>
          </w:tcPr>
          <w:p w14:paraId="30662281" w14:textId="77777777" w:rsidR="006009AB" w:rsidRPr="003F3B71" w:rsidRDefault="006009AB" w:rsidP="0085754D">
            <w:pPr>
              <w:jc w:val="center"/>
              <w:rPr>
                <w:b/>
              </w:rPr>
            </w:pPr>
            <w:r>
              <w:rPr>
                <w:b/>
              </w:rPr>
              <w:t>Název předmětu</w:t>
            </w:r>
          </w:p>
        </w:tc>
        <w:tc>
          <w:tcPr>
            <w:tcW w:w="850" w:type="dxa"/>
            <w:vMerge w:val="restart"/>
            <w:shd w:val="clear" w:color="auto" w:fill="F7CAAC"/>
            <w:vAlign w:val="center"/>
          </w:tcPr>
          <w:p w14:paraId="59467452" w14:textId="77777777" w:rsidR="006009AB" w:rsidRPr="003F3B71" w:rsidRDefault="006009AB" w:rsidP="0085754D">
            <w:pPr>
              <w:jc w:val="center"/>
              <w:rPr>
                <w:b/>
              </w:rPr>
            </w:pPr>
            <w:r>
              <w:rPr>
                <w:b/>
              </w:rPr>
              <w:t>Ročník/semestr</w:t>
            </w:r>
          </w:p>
        </w:tc>
        <w:tc>
          <w:tcPr>
            <w:tcW w:w="4395" w:type="dxa"/>
            <w:gridSpan w:val="2"/>
            <w:shd w:val="clear" w:color="auto" w:fill="F7CAAC"/>
            <w:vAlign w:val="center"/>
          </w:tcPr>
          <w:p w14:paraId="7EE9563C" w14:textId="77777777" w:rsidR="006009AB" w:rsidRPr="003F3B71" w:rsidRDefault="006009AB" w:rsidP="0085754D">
            <w:pPr>
              <w:jc w:val="center"/>
              <w:rPr>
                <w:b/>
              </w:rPr>
            </w:pPr>
            <w:r>
              <w:rPr>
                <w:b/>
              </w:rPr>
              <w:t>Specializace</w:t>
            </w:r>
          </w:p>
        </w:tc>
      </w:tr>
      <w:tr w:rsidR="006009AB" w14:paraId="64E20C9B" w14:textId="77777777" w:rsidTr="0085754D">
        <w:tc>
          <w:tcPr>
            <w:tcW w:w="4853" w:type="dxa"/>
            <w:vMerge/>
            <w:shd w:val="clear" w:color="auto" w:fill="F7CAAC"/>
            <w:vAlign w:val="center"/>
          </w:tcPr>
          <w:p w14:paraId="4AA1500A" w14:textId="77777777" w:rsidR="006009AB" w:rsidRPr="003F3B71" w:rsidRDefault="006009AB" w:rsidP="0085754D">
            <w:pPr>
              <w:jc w:val="center"/>
              <w:rPr>
                <w:b/>
              </w:rPr>
            </w:pPr>
          </w:p>
        </w:tc>
        <w:tc>
          <w:tcPr>
            <w:tcW w:w="850" w:type="dxa"/>
            <w:vMerge/>
            <w:shd w:val="clear" w:color="auto" w:fill="F7CAAC"/>
            <w:vAlign w:val="center"/>
          </w:tcPr>
          <w:p w14:paraId="29886128" w14:textId="77777777" w:rsidR="006009AB" w:rsidRPr="003F3B71" w:rsidRDefault="006009AB" w:rsidP="0085754D">
            <w:pPr>
              <w:jc w:val="center"/>
              <w:rPr>
                <w:b/>
              </w:rPr>
            </w:pPr>
          </w:p>
        </w:tc>
        <w:tc>
          <w:tcPr>
            <w:tcW w:w="2127" w:type="dxa"/>
            <w:shd w:val="clear" w:color="auto" w:fill="F7CAAC"/>
            <w:vAlign w:val="center"/>
          </w:tcPr>
          <w:p w14:paraId="700406FB" w14:textId="77777777" w:rsidR="006009AB" w:rsidRPr="00946607" w:rsidRDefault="006009AB" w:rsidP="0085754D">
            <w:pPr>
              <w:jc w:val="center"/>
              <w:rPr>
                <w:b/>
                <w:sz w:val="18"/>
              </w:rPr>
            </w:pPr>
            <w:r w:rsidRPr="00946607">
              <w:rPr>
                <w:b/>
                <w:sz w:val="18"/>
              </w:rPr>
              <w:t>Bezpečnostní technologie</w:t>
            </w:r>
          </w:p>
        </w:tc>
        <w:tc>
          <w:tcPr>
            <w:tcW w:w="2268" w:type="dxa"/>
            <w:shd w:val="clear" w:color="auto" w:fill="F7CAAC"/>
            <w:vAlign w:val="center"/>
          </w:tcPr>
          <w:p w14:paraId="658CC803" w14:textId="77777777" w:rsidR="006009AB" w:rsidRPr="00946607" w:rsidRDefault="006009AB" w:rsidP="0085754D">
            <w:pPr>
              <w:jc w:val="center"/>
              <w:rPr>
                <w:b/>
                <w:sz w:val="18"/>
              </w:rPr>
            </w:pPr>
            <w:r w:rsidRPr="00946607">
              <w:rPr>
                <w:b/>
                <w:sz w:val="18"/>
              </w:rPr>
              <w:t>Bezpečnostní management</w:t>
            </w:r>
          </w:p>
        </w:tc>
      </w:tr>
      <w:tr w:rsidR="006009AB" w14:paraId="786913D9" w14:textId="77777777" w:rsidTr="00050410">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93" w:author="Jiří Vojtěšek" w:date="2018-11-26T12:18: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094" w:author="Jiří Vojtěšek" w:date="2018-11-26T12:18:00Z">
              <w:tcPr>
                <w:tcW w:w="4853" w:type="dxa"/>
                <w:shd w:val="clear" w:color="auto" w:fill="auto"/>
              </w:tcPr>
            </w:tcPrChange>
          </w:tcPr>
          <w:p w14:paraId="4F0A7744" w14:textId="32214AFC" w:rsidR="006009AB" w:rsidRPr="000D0241" w:rsidRDefault="006009AB" w:rsidP="00E6107D">
            <w:pPr>
              <w:spacing w:before="40" w:after="40"/>
              <w:jc w:val="left"/>
              <w:rPr>
                <w:rStyle w:val="Odkazintenzivn"/>
              </w:rPr>
            </w:pPr>
            <w:r w:rsidRPr="000D0241">
              <w:rPr>
                <w:rStyle w:val="Odkazintenzivn"/>
              </w:rPr>
              <w:fldChar w:fldCharType="begin"/>
            </w:r>
            <w:r w:rsidRPr="000D0241">
              <w:rPr>
                <w:rStyle w:val="Odkazintenzivn"/>
              </w:rPr>
              <w:instrText xml:space="preserve"> REF BOZP \h </w:instrText>
            </w:r>
            <w:r>
              <w:rPr>
                <w:rStyle w:val="Odkazintenzivn"/>
              </w:rPr>
              <w:instrText xml:space="preserve"> \* MERGEFORMAT </w:instrText>
            </w:r>
            <w:r w:rsidRPr="000D0241">
              <w:rPr>
                <w:rStyle w:val="Odkazintenzivn"/>
              </w:rPr>
            </w:r>
            <w:r w:rsidRPr="000D0241">
              <w:rPr>
                <w:rStyle w:val="Odkazintenzivn"/>
              </w:rPr>
              <w:fldChar w:fldCharType="separate"/>
            </w:r>
            <w:r w:rsidR="00FB06C4" w:rsidRPr="00FB06C4">
              <w:rPr>
                <w:rStyle w:val="Odkazintenzivn"/>
              </w:rPr>
              <w:t>Bezpečnost a ochrana zdraví při práci</w:t>
            </w:r>
            <w:r w:rsidRPr="000D0241">
              <w:rPr>
                <w:rStyle w:val="Odkazintenzivn"/>
              </w:rPr>
              <w:fldChar w:fldCharType="end"/>
            </w:r>
          </w:p>
        </w:tc>
        <w:tc>
          <w:tcPr>
            <w:tcW w:w="850" w:type="dxa"/>
            <w:shd w:val="clear" w:color="auto" w:fill="auto"/>
            <w:tcPrChange w:id="1095" w:author="Jiří Vojtěšek" w:date="2018-11-26T12:18:00Z">
              <w:tcPr>
                <w:tcW w:w="850" w:type="dxa"/>
                <w:shd w:val="clear" w:color="auto" w:fill="auto"/>
              </w:tcPr>
            </w:tcPrChange>
          </w:tcPr>
          <w:p w14:paraId="5F8E4730" w14:textId="77777777" w:rsidR="006009AB" w:rsidRPr="000D0241" w:rsidRDefault="006009AB" w:rsidP="0085754D">
            <w:pPr>
              <w:spacing w:before="40" w:after="40"/>
              <w:jc w:val="center"/>
              <w:rPr>
                <w:b/>
              </w:rPr>
            </w:pPr>
            <w:r w:rsidRPr="000D0241">
              <w:t>1/Z</w:t>
            </w:r>
          </w:p>
        </w:tc>
        <w:tc>
          <w:tcPr>
            <w:tcW w:w="2127" w:type="dxa"/>
            <w:shd w:val="clear" w:color="auto" w:fill="auto"/>
            <w:vAlign w:val="center"/>
            <w:tcPrChange w:id="1096" w:author="Jiří Vojtěšek" w:date="2018-11-26T12:18:00Z">
              <w:tcPr>
                <w:tcW w:w="2127" w:type="dxa"/>
                <w:shd w:val="clear" w:color="auto" w:fill="auto"/>
                <w:vAlign w:val="center"/>
              </w:tcPr>
            </w:tcPrChange>
          </w:tcPr>
          <w:p w14:paraId="704DF452" w14:textId="77777777" w:rsidR="006009AB" w:rsidRPr="003F3B71" w:rsidRDefault="006009AB" w:rsidP="0085754D">
            <w:pPr>
              <w:spacing w:before="40" w:after="40"/>
              <w:jc w:val="center"/>
              <w:rPr>
                <w:b/>
              </w:rPr>
            </w:pPr>
          </w:p>
        </w:tc>
        <w:tc>
          <w:tcPr>
            <w:tcW w:w="2268" w:type="dxa"/>
            <w:shd w:val="clear" w:color="auto" w:fill="EAF1DD" w:themeFill="accent3" w:themeFillTint="33"/>
            <w:vAlign w:val="center"/>
            <w:tcPrChange w:id="1097" w:author="Jiří Vojtěšek" w:date="2018-11-26T12:18:00Z">
              <w:tcPr>
                <w:tcW w:w="2268" w:type="dxa"/>
                <w:shd w:val="clear" w:color="auto" w:fill="D9D9D9" w:themeFill="background1" w:themeFillShade="D9"/>
                <w:vAlign w:val="center"/>
              </w:tcPr>
            </w:tcPrChange>
          </w:tcPr>
          <w:p w14:paraId="79A2DF9A" w14:textId="4200A598" w:rsidR="006009AB" w:rsidRPr="00050410" w:rsidRDefault="00050410" w:rsidP="00322723">
            <w:pPr>
              <w:spacing w:before="40" w:after="40"/>
              <w:jc w:val="center"/>
              <w:rPr>
                <w:i/>
                <w:rPrChange w:id="1098" w:author="Jiří Vojtěšek" w:date="2018-11-26T12:18:00Z">
                  <w:rPr/>
                </w:rPrChange>
              </w:rPr>
            </w:pPr>
            <w:ins w:id="1099" w:author="Jiří Vojtěšek" w:date="2018-11-26T12:18:00Z">
              <w:r w:rsidRPr="00050410">
                <w:rPr>
                  <w:i/>
                  <w:rPrChange w:id="1100" w:author="Jiří Vojtěšek" w:date="2018-11-26T12:18:00Z">
                    <w:rPr/>
                  </w:rPrChange>
                </w:rPr>
                <w:t>Předmět specializace</w:t>
              </w:r>
            </w:ins>
          </w:p>
        </w:tc>
      </w:tr>
      <w:tr w:rsidR="00050410" w14:paraId="6C1A5CC3"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01"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102" w:author="Jiří Vojtěšek" w:date="2018-11-26T12:20:00Z">
              <w:tcPr>
                <w:tcW w:w="4853" w:type="dxa"/>
                <w:shd w:val="clear" w:color="auto" w:fill="auto"/>
              </w:tcPr>
            </w:tcPrChange>
          </w:tcPr>
          <w:p w14:paraId="722B643D" w14:textId="51B3A809"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bezpecnostIS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Bezpečnost informačních systémů</w:t>
            </w:r>
            <w:r w:rsidRPr="000D0241">
              <w:rPr>
                <w:rStyle w:val="Odkazintenzivn"/>
              </w:rPr>
              <w:fldChar w:fldCharType="end"/>
            </w:r>
          </w:p>
        </w:tc>
        <w:tc>
          <w:tcPr>
            <w:tcW w:w="850" w:type="dxa"/>
            <w:shd w:val="clear" w:color="auto" w:fill="auto"/>
            <w:tcPrChange w:id="1103" w:author="Jiří Vojtěšek" w:date="2018-11-26T12:20:00Z">
              <w:tcPr>
                <w:tcW w:w="850" w:type="dxa"/>
                <w:shd w:val="clear" w:color="auto" w:fill="auto"/>
              </w:tcPr>
            </w:tcPrChange>
          </w:tcPr>
          <w:p w14:paraId="05B17478" w14:textId="77777777" w:rsidR="00050410" w:rsidRPr="000D0241" w:rsidRDefault="00050410" w:rsidP="00050410">
            <w:pPr>
              <w:spacing w:before="40" w:after="40"/>
              <w:jc w:val="center"/>
              <w:rPr>
                <w:b/>
              </w:rPr>
            </w:pPr>
            <w:r w:rsidRPr="000D0241">
              <w:t>2/Z</w:t>
            </w:r>
          </w:p>
        </w:tc>
        <w:tc>
          <w:tcPr>
            <w:tcW w:w="2127" w:type="dxa"/>
            <w:shd w:val="clear" w:color="auto" w:fill="B6DDE8" w:themeFill="accent5" w:themeFillTint="66"/>
            <w:vAlign w:val="center"/>
            <w:tcPrChange w:id="1104" w:author="Jiří Vojtěšek" w:date="2018-11-26T12:20:00Z">
              <w:tcPr>
                <w:tcW w:w="2127" w:type="dxa"/>
                <w:shd w:val="clear" w:color="auto" w:fill="D9D9D9" w:themeFill="background1" w:themeFillShade="D9"/>
                <w:vAlign w:val="center"/>
              </w:tcPr>
            </w:tcPrChange>
          </w:tcPr>
          <w:p w14:paraId="03CDE043" w14:textId="1CDFC0FE" w:rsidR="00050410" w:rsidRPr="00050410" w:rsidRDefault="00050410" w:rsidP="00050410">
            <w:pPr>
              <w:spacing w:before="40" w:after="40"/>
              <w:jc w:val="center"/>
              <w:rPr>
                <w:i/>
                <w:rPrChange w:id="1105" w:author="Jiří Vojtěšek" w:date="2018-11-26T12:20:00Z">
                  <w:rPr>
                    <w:b/>
                  </w:rPr>
                </w:rPrChange>
              </w:rPr>
            </w:pPr>
            <w:ins w:id="1106" w:author="Jiří Vojtěšek" w:date="2018-11-26T12:19:00Z">
              <w:r w:rsidRPr="00050410">
                <w:rPr>
                  <w:i/>
                  <w:rPrChange w:id="1107" w:author="Jiří Vojtěšek" w:date="2018-11-26T12:20:00Z">
                    <w:rPr>
                      <w:b/>
                    </w:rPr>
                  </w:rPrChange>
                </w:rPr>
                <w:t>Předmět spol. základu</w:t>
              </w:r>
            </w:ins>
          </w:p>
        </w:tc>
        <w:tc>
          <w:tcPr>
            <w:tcW w:w="2268" w:type="dxa"/>
            <w:shd w:val="clear" w:color="auto" w:fill="B6DDE8" w:themeFill="accent5" w:themeFillTint="66"/>
            <w:vAlign w:val="center"/>
            <w:tcPrChange w:id="1108" w:author="Jiří Vojtěšek" w:date="2018-11-26T12:20:00Z">
              <w:tcPr>
                <w:tcW w:w="2268" w:type="dxa"/>
                <w:shd w:val="clear" w:color="auto" w:fill="D9D9D9" w:themeFill="background1" w:themeFillShade="D9"/>
                <w:vAlign w:val="center"/>
              </w:tcPr>
            </w:tcPrChange>
          </w:tcPr>
          <w:p w14:paraId="0C211474" w14:textId="2D74F956" w:rsidR="00050410" w:rsidRPr="003F3B71" w:rsidRDefault="00050410" w:rsidP="00050410">
            <w:pPr>
              <w:spacing w:before="40" w:after="40"/>
              <w:jc w:val="center"/>
              <w:rPr>
                <w:b/>
              </w:rPr>
            </w:pPr>
            <w:ins w:id="1109" w:author="Jiří Vojtěšek" w:date="2018-11-26T12:20:00Z">
              <w:r w:rsidRPr="00AF0AC6">
                <w:rPr>
                  <w:i/>
                </w:rPr>
                <w:t>Předmět spol. základu</w:t>
              </w:r>
            </w:ins>
          </w:p>
        </w:tc>
      </w:tr>
      <w:tr w:rsidR="00050410" w14:paraId="33BBEE5A"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10"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111" w:author="Jiří Vojtěšek" w:date="2018-11-26T12:20:00Z">
              <w:tcPr>
                <w:tcW w:w="4853" w:type="dxa"/>
                <w:shd w:val="clear" w:color="auto" w:fill="auto"/>
              </w:tcPr>
            </w:tcPrChange>
          </w:tcPr>
          <w:p w14:paraId="4A658EA3" w14:textId="70CF0B8D"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bezpecnostVerejnychAkci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Bezpečnost veřejných akcí</w:t>
            </w:r>
            <w:r w:rsidRPr="000D0241">
              <w:rPr>
                <w:rStyle w:val="Odkazintenzivn"/>
              </w:rPr>
              <w:fldChar w:fldCharType="end"/>
            </w:r>
          </w:p>
        </w:tc>
        <w:tc>
          <w:tcPr>
            <w:tcW w:w="850" w:type="dxa"/>
            <w:shd w:val="clear" w:color="auto" w:fill="auto"/>
            <w:tcPrChange w:id="1112" w:author="Jiří Vojtěšek" w:date="2018-11-26T12:20:00Z">
              <w:tcPr>
                <w:tcW w:w="850" w:type="dxa"/>
                <w:shd w:val="clear" w:color="auto" w:fill="auto"/>
              </w:tcPr>
            </w:tcPrChange>
          </w:tcPr>
          <w:p w14:paraId="351DEF56" w14:textId="77777777" w:rsidR="00050410" w:rsidRPr="000D0241" w:rsidRDefault="00050410" w:rsidP="00050410">
            <w:pPr>
              <w:spacing w:before="40" w:after="40"/>
              <w:jc w:val="center"/>
              <w:rPr>
                <w:b/>
              </w:rPr>
            </w:pPr>
            <w:r w:rsidRPr="000D0241">
              <w:t>1/Z</w:t>
            </w:r>
          </w:p>
        </w:tc>
        <w:tc>
          <w:tcPr>
            <w:tcW w:w="2127" w:type="dxa"/>
            <w:shd w:val="clear" w:color="auto" w:fill="B6DDE8" w:themeFill="accent5" w:themeFillTint="66"/>
            <w:vAlign w:val="center"/>
            <w:tcPrChange w:id="1113" w:author="Jiří Vojtěšek" w:date="2018-11-26T12:20:00Z">
              <w:tcPr>
                <w:tcW w:w="2127" w:type="dxa"/>
                <w:shd w:val="clear" w:color="auto" w:fill="D9D9D9" w:themeFill="background1" w:themeFillShade="D9"/>
                <w:vAlign w:val="center"/>
              </w:tcPr>
            </w:tcPrChange>
          </w:tcPr>
          <w:p w14:paraId="58739433" w14:textId="43307D72" w:rsidR="00050410" w:rsidRPr="003F3B71" w:rsidRDefault="00050410" w:rsidP="00050410">
            <w:pPr>
              <w:spacing w:before="40" w:after="40"/>
              <w:jc w:val="center"/>
              <w:rPr>
                <w:b/>
              </w:rPr>
            </w:pPr>
            <w:ins w:id="1114" w:author="Jiří Vojtěšek" w:date="2018-11-26T12:20:00Z">
              <w:r w:rsidRPr="00AF0AC6">
                <w:rPr>
                  <w:i/>
                </w:rPr>
                <w:t>Předmět spol. základu</w:t>
              </w:r>
            </w:ins>
          </w:p>
        </w:tc>
        <w:tc>
          <w:tcPr>
            <w:tcW w:w="2268" w:type="dxa"/>
            <w:shd w:val="clear" w:color="auto" w:fill="B6DDE8" w:themeFill="accent5" w:themeFillTint="66"/>
            <w:vAlign w:val="center"/>
            <w:tcPrChange w:id="1115" w:author="Jiří Vojtěšek" w:date="2018-11-26T12:20:00Z">
              <w:tcPr>
                <w:tcW w:w="2268" w:type="dxa"/>
                <w:shd w:val="clear" w:color="auto" w:fill="D9D9D9" w:themeFill="background1" w:themeFillShade="D9"/>
                <w:vAlign w:val="center"/>
              </w:tcPr>
            </w:tcPrChange>
          </w:tcPr>
          <w:p w14:paraId="65096030" w14:textId="7B8E34DA" w:rsidR="00050410" w:rsidRPr="003F3B71" w:rsidRDefault="00050410" w:rsidP="00050410">
            <w:pPr>
              <w:spacing w:before="40" w:after="40"/>
              <w:jc w:val="center"/>
              <w:rPr>
                <w:b/>
              </w:rPr>
            </w:pPr>
            <w:ins w:id="1116" w:author="Jiří Vojtěšek" w:date="2018-11-26T12:20:00Z">
              <w:r w:rsidRPr="00AF0AC6">
                <w:rPr>
                  <w:i/>
                </w:rPr>
                <w:t>Předmět spol. základu</w:t>
              </w:r>
            </w:ins>
          </w:p>
        </w:tc>
      </w:tr>
      <w:tr w:rsidR="00050410" w14:paraId="4CBFA0E6"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17" w:author="Jiří Vojtěšek" w:date="2018-11-26T12:21: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118" w:author="Jiří Vojtěšek" w:date="2018-11-26T12:21:00Z">
              <w:tcPr>
                <w:tcW w:w="4853" w:type="dxa"/>
                <w:shd w:val="clear" w:color="auto" w:fill="auto"/>
              </w:tcPr>
            </w:tcPrChange>
          </w:tcPr>
          <w:p w14:paraId="4BB3AF29" w14:textId="0EB21333"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bezpecnostniFuturologie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Bezpečnostní futurologie</w:t>
            </w:r>
            <w:r w:rsidRPr="000D0241">
              <w:rPr>
                <w:rStyle w:val="Odkazintenzivn"/>
              </w:rPr>
              <w:fldChar w:fldCharType="end"/>
            </w:r>
          </w:p>
        </w:tc>
        <w:tc>
          <w:tcPr>
            <w:tcW w:w="850" w:type="dxa"/>
            <w:shd w:val="clear" w:color="auto" w:fill="auto"/>
            <w:tcPrChange w:id="1119" w:author="Jiří Vojtěšek" w:date="2018-11-26T12:21:00Z">
              <w:tcPr>
                <w:tcW w:w="850" w:type="dxa"/>
                <w:shd w:val="clear" w:color="auto" w:fill="auto"/>
              </w:tcPr>
            </w:tcPrChange>
          </w:tcPr>
          <w:p w14:paraId="4753A823" w14:textId="77777777" w:rsidR="00050410" w:rsidRPr="000D0241" w:rsidRDefault="00050410" w:rsidP="00050410">
            <w:pPr>
              <w:spacing w:before="40" w:after="40"/>
              <w:jc w:val="center"/>
              <w:rPr>
                <w:b/>
              </w:rPr>
            </w:pPr>
            <w:r w:rsidRPr="000D0241">
              <w:t>2/Z</w:t>
            </w:r>
          </w:p>
        </w:tc>
        <w:tc>
          <w:tcPr>
            <w:tcW w:w="2127" w:type="dxa"/>
            <w:shd w:val="clear" w:color="auto" w:fill="auto"/>
            <w:vAlign w:val="center"/>
            <w:tcPrChange w:id="1120" w:author="Jiří Vojtěšek" w:date="2018-11-26T12:21:00Z">
              <w:tcPr>
                <w:tcW w:w="2127" w:type="dxa"/>
                <w:shd w:val="clear" w:color="auto" w:fill="auto"/>
                <w:vAlign w:val="center"/>
              </w:tcPr>
            </w:tcPrChange>
          </w:tcPr>
          <w:p w14:paraId="6F66244C" w14:textId="77777777" w:rsidR="00050410" w:rsidRPr="003F3B71" w:rsidRDefault="00050410" w:rsidP="00050410">
            <w:pPr>
              <w:spacing w:before="40" w:after="40"/>
              <w:jc w:val="center"/>
              <w:rPr>
                <w:b/>
              </w:rPr>
            </w:pPr>
          </w:p>
        </w:tc>
        <w:tc>
          <w:tcPr>
            <w:tcW w:w="2268" w:type="dxa"/>
            <w:shd w:val="clear" w:color="auto" w:fill="EAF1DD" w:themeFill="accent3" w:themeFillTint="33"/>
            <w:vAlign w:val="center"/>
            <w:tcPrChange w:id="1121" w:author="Jiří Vojtěšek" w:date="2018-11-26T12:21:00Z">
              <w:tcPr>
                <w:tcW w:w="2268" w:type="dxa"/>
                <w:shd w:val="clear" w:color="auto" w:fill="D9D9D9" w:themeFill="background1" w:themeFillShade="D9"/>
                <w:vAlign w:val="center"/>
              </w:tcPr>
            </w:tcPrChange>
          </w:tcPr>
          <w:p w14:paraId="3C8B72CB" w14:textId="5528979C" w:rsidR="00050410" w:rsidRPr="003F3B71" w:rsidRDefault="00050410" w:rsidP="00050410">
            <w:pPr>
              <w:spacing w:before="40" w:after="40"/>
              <w:jc w:val="center"/>
              <w:rPr>
                <w:b/>
              </w:rPr>
            </w:pPr>
            <w:ins w:id="1122" w:author="Jiří Vojtěšek" w:date="2018-11-26T12:18:00Z">
              <w:r w:rsidRPr="00AF0AC6">
                <w:rPr>
                  <w:i/>
                </w:rPr>
                <w:t>Předmět specializace</w:t>
              </w:r>
            </w:ins>
          </w:p>
        </w:tc>
      </w:tr>
      <w:tr w:rsidR="00050410" w14:paraId="1DB2DB1A"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23" w:author="Jiří Vojtěšek" w:date="2018-11-26T12:21: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124" w:author="Jiří Vojtěšek" w:date="2018-11-26T12:21:00Z">
              <w:tcPr>
                <w:tcW w:w="4853" w:type="dxa"/>
                <w:shd w:val="clear" w:color="auto" w:fill="auto"/>
              </w:tcPr>
            </w:tcPrChange>
          </w:tcPr>
          <w:p w14:paraId="6E8C7882" w14:textId="58E0EE6A"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BezpecnostniTechnologieOchranyIS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Bezpečnostní technologie ochrany informačních systémů</w:t>
            </w:r>
            <w:r w:rsidRPr="000D0241">
              <w:rPr>
                <w:rStyle w:val="Odkazintenzivn"/>
              </w:rPr>
              <w:fldChar w:fldCharType="end"/>
            </w:r>
          </w:p>
        </w:tc>
        <w:tc>
          <w:tcPr>
            <w:tcW w:w="850" w:type="dxa"/>
            <w:shd w:val="clear" w:color="auto" w:fill="auto"/>
            <w:tcPrChange w:id="1125" w:author="Jiří Vojtěšek" w:date="2018-11-26T12:21:00Z">
              <w:tcPr>
                <w:tcW w:w="850" w:type="dxa"/>
                <w:shd w:val="clear" w:color="auto" w:fill="auto"/>
              </w:tcPr>
            </w:tcPrChange>
          </w:tcPr>
          <w:p w14:paraId="1DF81514" w14:textId="77777777" w:rsidR="00050410" w:rsidRPr="000D0241" w:rsidRDefault="00050410" w:rsidP="00050410">
            <w:pPr>
              <w:spacing w:before="40" w:after="40"/>
              <w:jc w:val="center"/>
              <w:rPr>
                <w:b/>
              </w:rPr>
            </w:pPr>
            <w:r w:rsidRPr="000D0241">
              <w:t>1/L</w:t>
            </w:r>
          </w:p>
        </w:tc>
        <w:tc>
          <w:tcPr>
            <w:tcW w:w="2127" w:type="dxa"/>
            <w:shd w:val="clear" w:color="auto" w:fill="EAF1DD" w:themeFill="accent3" w:themeFillTint="33"/>
            <w:vAlign w:val="center"/>
            <w:tcPrChange w:id="1126" w:author="Jiří Vojtěšek" w:date="2018-11-26T12:21:00Z">
              <w:tcPr>
                <w:tcW w:w="2127" w:type="dxa"/>
                <w:shd w:val="clear" w:color="auto" w:fill="D9D9D9" w:themeFill="background1" w:themeFillShade="D9"/>
                <w:vAlign w:val="center"/>
              </w:tcPr>
            </w:tcPrChange>
          </w:tcPr>
          <w:p w14:paraId="514D71DD" w14:textId="39382713" w:rsidR="00050410" w:rsidRPr="003F3B71" w:rsidRDefault="00050410" w:rsidP="00050410">
            <w:pPr>
              <w:spacing w:before="40" w:after="40"/>
              <w:jc w:val="center"/>
              <w:rPr>
                <w:b/>
              </w:rPr>
            </w:pPr>
            <w:ins w:id="1127" w:author="Jiří Vojtěšek" w:date="2018-11-26T12:18:00Z">
              <w:r w:rsidRPr="00AF0AC6">
                <w:rPr>
                  <w:i/>
                </w:rPr>
                <w:t>Předmět specializace</w:t>
              </w:r>
            </w:ins>
          </w:p>
        </w:tc>
        <w:tc>
          <w:tcPr>
            <w:tcW w:w="2268" w:type="dxa"/>
            <w:shd w:val="clear" w:color="auto" w:fill="auto"/>
            <w:vAlign w:val="center"/>
            <w:tcPrChange w:id="1128" w:author="Jiří Vojtěšek" w:date="2018-11-26T12:21:00Z">
              <w:tcPr>
                <w:tcW w:w="2268" w:type="dxa"/>
                <w:shd w:val="clear" w:color="auto" w:fill="auto"/>
                <w:vAlign w:val="center"/>
              </w:tcPr>
            </w:tcPrChange>
          </w:tcPr>
          <w:p w14:paraId="2315FDB5" w14:textId="77777777" w:rsidR="00050410" w:rsidRPr="003F3B71" w:rsidRDefault="00050410" w:rsidP="00050410">
            <w:pPr>
              <w:spacing w:before="40" w:after="40"/>
              <w:jc w:val="center"/>
              <w:rPr>
                <w:b/>
              </w:rPr>
            </w:pPr>
          </w:p>
        </w:tc>
      </w:tr>
      <w:tr w:rsidR="00050410" w14:paraId="7C03A2F7"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29"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130" w:author="Jiří Vojtěšek" w:date="2018-11-26T12:20:00Z">
              <w:tcPr>
                <w:tcW w:w="4853" w:type="dxa"/>
                <w:shd w:val="clear" w:color="auto" w:fill="auto"/>
              </w:tcPr>
            </w:tcPrChange>
          </w:tcPr>
          <w:p w14:paraId="718C3FD2" w14:textId="54864AC4"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diplomovaPrace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Diplomová práce</w:t>
            </w:r>
            <w:r w:rsidRPr="000D0241">
              <w:rPr>
                <w:rStyle w:val="Odkazintenzivn"/>
              </w:rPr>
              <w:fldChar w:fldCharType="end"/>
            </w:r>
          </w:p>
        </w:tc>
        <w:tc>
          <w:tcPr>
            <w:tcW w:w="850" w:type="dxa"/>
            <w:shd w:val="clear" w:color="auto" w:fill="auto"/>
            <w:tcPrChange w:id="1131" w:author="Jiří Vojtěšek" w:date="2018-11-26T12:20:00Z">
              <w:tcPr>
                <w:tcW w:w="850" w:type="dxa"/>
                <w:shd w:val="clear" w:color="auto" w:fill="auto"/>
              </w:tcPr>
            </w:tcPrChange>
          </w:tcPr>
          <w:p w14:paraId="2C795127" w14:textId="77777777" w:rsidR="00050410" w:rsidRPr="000D0241" w:rsidRDefault="00050410" w:rsidP="00050410">
            <w:pPr>
              <w:spacing w:before="40" w:after="40"/>
              <w:jc w:val="center"/>
              <w:rPr>
                <w:b/>
              </w:rPr>
            </w:pPr>
            <w:r w:rsidRPr="000D0241">
              <w:t>2/L</w:t>
            </w:r>
          </w:p>
        </w:tc>
        <w:tc>
          <w:tcPr>
            <w:tcW w:w="2127" w:type="dxa"/>
            <w:shd w:val="clear" w:color="auto" w:fill="B6DDE8" w:themeFill="accent5" w:themeFillTint="66"/>
            <w:vAlign w:val="center"/>
            <w:tcPrChange w:id="1132" w:author="Jiří Vojtěšek" w:date="2018-11-26T12:20:00Z">
              <w:tcPr>
                <w:tcW w:w="2127" w:type="dxa"/>
                <w:shd w:val="clear" w:color="auto" w:fill="D9D9D9" w:themeFill="background1" w:themeFillShade="D9"/>
                <w:vAlign w:val="center"/>
              </w:tcPr>
            </w:tcPrChange>
          </w:tcPr>
          <w:p w14:paraId="452B145E" w14:textId="01180F33" w:rsidR="00050410" w:rsidRPr="003F3B71" w:rsidRDefault="00050410" w:rsidP="00050410">
            <w:pPr>
              <w:spacing w:before="40" w:after="40"/>
              <w:jc w:val="center"/>
              <w:rPr>
                <w:b/>
              </w:rPr>
            </w:pPr>
            <w:ins w:id="1133" w:author="Jiří Vojtěšek" w:date="2018-11-26T12:20:00Z">
              <w:r w:rsidRPr="00AF0AC6">
                <w:rPr>
                  <w:i/>
                </w:rPr>
                <w:t>Předmět spol. základu</w:t>
              </w:r>
            </w:ins>
          </w:p>
        </w:tc>
        <w:tc>
          <w:tcPr>
            <w:tcW w:w="2268" w:type="dxa"/>
            <w:shd w:val="clear" w:color="auto" w:fill="B6DDE8" w:themeFill="accent5" w:themeFillTint="66"/>
            <w:vAlign w:val="center"/>
            <w:tcPrChange w:id="1134" w:author="Jiří Vojtěšek" w:date="2018-11-26T12:20:00Z">
              <w:tcPr>
                <w:tcW w:w="2268" w:type="dxa"/>
                <w:shd w:val="clear" w:color="auto" w:fill="D9D9D9" w:themeFill="background1" w:themeFillShade="D9"/>
                <w:vAlign w:val="center"/>
              </w:tcPr>
            </w:tcPrChange>
          </w:tcPr>
          <w:p w14:paraId="20B933C4" w14:textId="130BB61A" w:rsidR="00050410" w:rsidRPr="003F3B71" w:rsidRDefault="00050410" w:rsidP="00050410">
            <w:pPr>
              <w:spacing w:before="40" w:after="40"/>
              <w:jc w:val="center"/>
              <w:rPr>
                <w:b/>
              </w:rPr>
            </w:pPr>
            <w:ins w:id="1135" w:author="Jiří Vojtěšek" w:date="2018-11-26T12:20:00Z">
              <w:r w:rsidRPr="00AF0AC6">
                <w:rPr>
                  <w:i/>
                </w:rPr>
                <w:t>Předmět spol. základu</w:t>
              </w:r>
            </w:ins>
          </w:p>
        </w:tc>
      </w:tr>
      <w:tr w:rsidR="00050410" w14:paraId="0BF20BF9"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36" w:author="Jiří Vojtěšek" w:date="2018-11-26T12:21: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137" w:author="Jiří Vojtěšek" w:date="2018-11-26T12:21:00Z">
              <w:tcPr>
                <w:tcW w:w="4853" w:type="dxa"/>
                <w:shd w:val="clear" w:color="auto" w:fill="auto"/>
              </w:tcPr>
            </w:tcPrChange>
          </w:tcPr>
          <w:p w14:paraId="328FE9D9" w14:textId="5DF80D2D"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EMC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Elektromagnetická kompatibilita</w:t>
            </w:r>
            <w:r w:rsidRPr="000D0241">
              <w:rPr>
                <w:rStyle w:val="Odkazintenzivn"/>
              </w:rPr>
              <w:fldChar w:fldCharType="end"/>
            </w:r>
          </w:p>
        </w:tc>
        <w:tc>
          <w:tcPr>
            <w:tcW w:w="850" w:type="dxa"/>
            <w:shd w:val="clear" w:color="auto" w:fill="auto"/>
            <w:tcPrChange w:id="1138" w:author="Jiří Vojtěšek" w:date="2018-11-26T12:21:00Z">
              <w:tcPr>
                <w:tcW w:w="850" w:type="dxa"/>
                <w:shd w:val="clear" w:color="auto" w:fill="auto"/>
              </w:tcPr>
            </w:tcPrChange>
          </w:tcPr>
          <w:p w14:paraId="560AF715" w14:textId="77777777" w:rsidR="00050410" w:rsidRPr="000D0241" w:rsidRDefault="00050410" w:rsidP="00050410">
            <w:pPr>
              <w:spacing w:before="40" w:after="40"/>
              <w:jc w:val="center"/>
              <w:rPr>
                <w:b/>
              </w:rPr>
            </w:pPr>
            <w:r w:rsidRPr="000D0241">
              <w:t>2/Z</w:t>
            </w:r>
          </w:p>
        </w:tc>
        <w:tc>
          <w:tcPr>
            <w:tcW w:w="2127" w:type="dxa"/>
            <w:shd w:val="clear" w:color="auto" w:fill="EAF1DD" w:themeFill="accent3" w:themeFillTint="33"/>
            <w:vAlign w:val="center"/>
            <w:tcPrChange w:id="1139" w:author="Jiří Vojtěšek" w:date="2018-11-26T12:21:00Z">
              <w:tcPr>
                <w:tcW w:w="2127" w:type="dxa"/>
                <w:shd w:val="clear" w:color="auto" w:fill="D9D9D9" w:themeFill="background1" w:themeFillShade="D9"/>
                <w:vAlign w:val="center"/>
              </w:tcPr>
            </w:tcPrChange>
          </w:tcPr>
          <w:p w14:paraId="7DB5C4E1" w14:textId="363B9350" w:rsidR="00050410" w:rsidRPr="003F3B71" w:rsidRDefault="00050410" w:rsidP="00050410">
            <w:pPr>
              <w:spacing w:before="40" w:after="40"/>
              <w:jc w:val="center"/>
              <w:rPr>
                <w:b/>
              </w:rPr>
            </w:pPr>
            <w:ins w:id="1140" w:author="Jiří Vojtěšek" w:date="2018-11-26T12:18:00Z">
              <w:r w:rsidRPr="00AF0AC6">
                <w:rPr>
                  <w:i/>
                </w:rPr>
                <w:t>Předmět specializace</w:t>
              </w:r>
            </w:ins>
          </w:p>
        </w:tc>
        <w:tc>
          <w:tcPr>
            <w:tcW w:w="2268" w:type="dxa"/>
            <w:shd w:val="clear" w:color="auto" w:fill="auto"/>
            <w:vAlign w:val="center"/>
            <w:tcPrChange w:id="1141" w:author="Jiří Vojtěšek" w:date="2018-11-26T12:21:00Z">
              <w:tcPr>
                <w:tcW w:w="2268" w:type="dxa"/>
                <w:shd w:val="clear" w:color="auto" w:fill="auto"/>
                <w:vAlign w:val="center"/>
              </w:tcPr>
            </w:tcPrChange>
          </w:tcPr>
          <w:p w14:paraId="414EED4A" w14:textId="77777777" w:rsidR="00050410" w:rsidRPr="003F3B71" w:rsidRDefault="00050410" w:rsidP="00050410">
            <w:pPr>
              <w:spacing w:before="40" w:after="40"/>
              <w:jc w:val="center"/>
              <w:rPr>
                <w:b/>
              </w:rPr>
            </w:pPr>
          </w:p>
        </w:tc>
      </w:tr>
      <w:tr w:rsidR="00050410" w14:paraId="3C4CA878"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42"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143" w:author="Jiří Vojtěšek" w:date="2018-11-26T12:20:00Z">
              <w:tcPr>
                <w:tcW w:w="4853" w:type="dxa"/>
                <w:shd w:val="clear" w:color="auto" w:fill="auto"/>
              </w:tcPr>
            </w:tcPrChange>
          </w:tcPr>
          <w:p w14:paraId="5FC20BFF" w14:textId="568276E2"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elektron_zabezpecApristupoveSystemy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Elektronické zabezpečovací a přístupové systémy</w:t>
            </w:r>
            <w:r w:rsidRPr="000D0241">
              <w:rPr>
                <w:rStyle w:val="Odkazintenzivn"/>
              </w:rPr>
              <w:fldChar w:fldCharType="end"/>
            </w:r>
          </w:p>
        </w:tc>
        <w:tc>
          <w:tcPr>
            <w:tcW w:w="850" w:type="dxa"/>
            <w:shd w:val="clear" w:color="auto" w:fill="auto"/>
            <w:tcPrChange w:id="1144" w:author="Jiří Vojtěšek" w:date="2018-11-26T12:20:00Z">
              <w:tcPr>
                <w:tcW w:w="850" w:type="dxa"/>
                <w:shd w:val="clear" w:color="auto" w:fill="auto"/>
              </w:tcPr>
            </w:tcPrChange>
          </w:tcPr>
          <w:p w14:paraId="32532CD9" w14:textId="77777777" w:rsidR="00050410" w:rsidRPr="000D0241" w:rsidRDefault="00050410" w:rsidP="00050410">
            <w:pPr>
              <w:spacing w:before="40" w:after="40"/>
              <w:jc w:val="center"/>
              <w:rPr>
                <w:b/>
              </w:rPr>
            </w:pPr>
            <w:r w:rsidRPr="000D0241">
              <w:t>1/L</w:t>
            </w:r>
          </w:p>
        </w:tc>
        <w:tc>
          <w:tcPr>
            <w:tcW w:w="2127" w:type="dxa"/>
            <w:shd w:val="clear" w:color="auto" w:fill="B6DDE8" w:themeFill="accent5" w:themeFillTint="66"/>
            <w:vAlign w:val="center"/>
            <w:tcPrChange w:id="1145" w:author="Jiří Vojtěšek" w:date="2018-11-26T12:20:00Z">
              <w:tcPr>
                <w:tcW w:w="2127" w:type="dxa"/>
                <w:shd w:val="clear" w:color="auto" w:fill="D9D9D9" w:themeFill="background1" w:themeFillShade="D9"/>
                <w:vAlign w:val="center"/>
              </w:tcPr>
            </w:tcPrChange>
          </w:tcPr>
          <w:p w14:paraId="3BEC5A4C" w14:textId="307D4ED1" w:rsidR="00050410" w:rsidRPr="003F3B71" w:rsidRDefault="00050410" w:rsidP="00050410">
            <w:pPr>
              <w:spacing w:before="40" w:after="40"/>
              <w:jc w:val="center"/>
              <w:rPr>
                <w:b/>
              </w:rPr>
            </w:pPr>
            <w:ins w:id="1146" w:author="Jiří Vojtěšek" w:date="2018-11-26T12:20:00Z">
              <w:r w:rsidRPr="00AF0AC6">
                <w:rPr>
                  <w:i/>
                </w:rPr>
                <w:t>Předmět spol. základu</w:t>
              </w:r>
            </w:ins>
          </w:p>
        </w:tc>
        <w:tc>
          <w:tcPr>
            <w:tcW w:w="2268" w:type="dxa"/>
            <w:shd w:val="clear" w:color="auto" w:fill="B6DDE8" w:themeFill="accent5" w:themeFillTint="66"/>
            <w:vAlign w:val="center"/>
            <w:tcPrChange w:id="1147" w:author="Jiří Vojtěšek" w:date="2018-11-26T12:20:00Z">
              <w:tcPr>
                <w:tcW w:w="2268" w:type="dxa"/>
                <w:shd w:val="clear" w:color="auto" w:fill="D9D9D9" w:themeFill="background1" w:themeFillShade="D9"/>
                <w:vAlign w:val="center"/>
              </w:tcPr>
            </w:tcPrChange>
          </w:tcPr>
          <w:p w14:paraId="7550EACD" w14:textId="5245624B" w:rsidR="00050410" w:rsidRPr="003F3B71" w:rsidRDefault="00050410" w:rsidP="00050410">
            <w:pPr>
              <w:spacing w:before="40" w:after="40"/>
              <w:jc w:val="center"/>
              <w:rPr>
                <w:b/>
              </w:rPr>
            </w:pPr>
            <w:ins w:id="1148" w:author="Jiří Vojtěšek" w:date="2018-11-26T12:20:00Z">
              <w:r w:rsidRPr="00AF0AC6">
                <w:rPr>
                  <w:i/>
                </w:rPr>
                <w:t>Předmět spol. základu</w:t>
              </w:r>
            </w:ins>
          </w:p>
        </w:tc>
      </w:tr>
      <w:tr w:rsidR="00050410" w14:paraId="1F0050E7"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49" w:author="Jiří Vojtěšek" w:date="2018-11-26T12:21: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150" w:author="Jiří Vojtěšek" w:date="2018-11-26T12:21:00Z">
              <w:tcPr>
                <w:tcW w:w="4853" w:type="dxa"/>
                <w:shd w:val="clear" w:color="auto" w:fill="auto"/>
              </w:tcPr>
            </w:tcPrChange>
          </w:tcPr>
          <w:p w14:paraId="63E7CFF2" w14:textId="75B30DB6"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ErgonomieApsyhologieBezpecnosti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Ergonomie a psychologie bezpečnosti</w:t>
            </w:r>
            <w:r w:rsidRPr="000D0241">
              <w:rPr>
                <w:rStyle w:val="Odkazintenzivn"/>
              </w:rPr>
              <w:fldChar w:fldCharType="end"/>
            </w:r>
          </w:p>
        </w:tc>
        <w:tc>
          <w:tcPr>
            <w:tcW w:w="850" w:type="dxa"/>
            <w:shd w:val="clear" w:color="auto" w:fill="auto"/>
            <w:tcPrChange w:id="1151" w:author="Jiří Vojtěšek" w:date="2018-11-26T12:21:00Z">
              <w:tcPr>
                <w:tcW w:w="850" w:type="dxa"/>
                <w:shd w:val="clear" w:color="auto" w:fill="auto"/>
              </w:tcPr>
            </w:tcPrChange>
          </w:tcPr>
          <w:p w14:paraId="4F215446" w14:textId="77777777" w:rsidR="00050410" w:rsidRPr="000D0241" w:rsidRDefault="00050410" w:rsidP="00050410">
            <w:pPr>
              <w:spacing w:before="40" w:after="40"/>
              <w:jc w:val="center"/>
              <w:rPr>
                <w:b/>
              </w:rPr>
            </w:pPr>
            <w:r w:rsidRPr="000D0241">
              <w:t>1/L</w:t>
            </w:r>
          </w:p>
        </w:tc>
        <w:tc>
          <w:tcPr>
            <w:tcW w:w="2127" w:type="dxa"/>
            <w:shd w:val="clear" w:color="auto" w:fill="auto"/>
            <w:vAlign w:val="center"/>
            <w:tcPrChange w:id="1152" w:author="Jiří Vojtěšek" w:date="2018-11-26T12:21:00Z">
              <w:tcPr>
                <w:tcW w:w="2127" w:type="dxa"/>
                <w:shd w:val="clear" w:color="auto" w:fill="auto"/>
                <w:vAlign w:val="center"/>
              </w:tcPr>
            </w:tcPrChange>
          </w:tcPr>
          <w:p w14:paraId="4CAAE7B5" w14:textId="77777777" w:rsidR="00050410" w:rsidRPr="003F3B71" w:rsidRDefault="00050410" w:rsidP="00050410">
            <w:pPr>
              <w:spacing w:before="40" w:after="40"/>
              <w:jc w:val="center"/>
              <w:rPr>
                <w:b/>
              </w:rPr>
            </w:pPr>
          </w:p>
        </w:tc>
        <w:tc>
          <w:tcPr>
            <w:tcW w:w="2268" w:type="dxa"/>
            <w:shd w:val="clear" w:color="auto" w:fill="EAF1DD" w:themeFill="accent3" w:themeFillTint="33"/>
            <w:vAlign w:val="center"/>
            <w:tcPrChange w:id="1153" w:author="Jiří Vojtěšek" w:date="2018-11-26T12:21:00Z">
              <w:tcPr>
                <w:tcW w:w="2268" w:type="dxa"/>
                <w:shd w:val="clear" w:color="auto" w:fill="D9D9D9" w:themeFill="background1" w:themeFillShade="D9"/>
                <w:vAlign w:val="center"/>
              </w:tcPr>
            </w:tcPrChange>
          </w:tcPr>
          <w:p w14:paraId="5387E245" w14:textId="0155B366" w:rsidR="00050410" w:rsidRPr="003F3B71" w:rsidRDefault="00050410" w:rsidP="00050410">
            <w:pPr>
              <w:spacing w:before="40" w:after="40"/>
              <w:jc w:val="center"/>
              <w:rPr>
                <w:b/>
              </w:rPr>
            </w:pPr>
            <w:ins w:id="1154" w:author="Jiří Vojtěšek" w:date="2018-11-26T12:18:00Z">
              <w:r w:rsidRPr="00AF0AC6">
                <w:rPr>
                  <w:i/>
                </w:rPr>
                <w:t>Předmět specializace</w:t>
              </w:r>
            </w:ins>
          </w:p>
        </w:tc>
      </w:tr>
      <w:tr w:rsidR="00050410" w14:paraId="3948964D"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55" w:author="Jiří Vojtěšek" w:date="2018-11-26T12:21: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156" w:author="Jiří Vojtěšek" w:date="2018-11-26T12:21:00Z">
              <w:tcPr>
                <w:tcW w:w="4853" w:type="dxa"/>
                <w:shd w:val="clear" w:color="auto" w:fill="auto"/>
              </w:tcPr>
            </w:tcPrChange>
          </w:tcPr>
          <w:p w14:paraId="6A2C6D9B" w14:textId="259D7AFD"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FacilityManagement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Facility management</w:t>
            </w:r>
            <w:r w:rsidRPr="000D0241">
              <w:rPr>
                <w:rStyle w:val="Odkazintenzivn"/>
              </w:rPr>
              <w:fldChar w:fldCharType="end"/>
            </w:r>
          </w:p>
        </w:tc>
        <w:tc>
          <w:tcPr>
            <w:tcW w:w="850" w:type="dxa"/>
            <w:shd w:val="clear" w:color="auto" w:fill="auto"/>
            <w:tcPrChange w:id="1157" w:author="Jiří Vojtěšek" w:date="2018-11-26T12:21:00Z">
              <w:tcPr>
                <w:tcW w:w="850" w:type="dxa"/>
                <w:shd w:val="clear" w:color="auto" w:fill="auto"/>
              </w:tcPr>
            </w:tcPrChange>
          </w:tcPr>
          <w:p w14:paraId="4575BC48" w14:textId="77777777" w:rsidR="00050410" w:rsidRPr="000D0241" w:rsidRDefault="00050410" w:rsidP="00050410">
            <w:pPr>
              <w:spacing w:before="40" w:after="40"/>
              <w:jc w:val="center"/>
              <w:rPr>
                <w:b/>
              </w:rPr>
            </w:pPr>
            <w:r w:rsidRPr="000D0241">
              <w:t>2/Z</w:t>
            </w:r>
          </w:p>
        </w:tc>
        <w:tc>
          <w:tcPr>
            <w:tcW w:w="2127" w:type="dxa"/>
            <w:shd w:val="clear" w:color="auto" w:fill="EAF1DD" w:themeFill="accent3" w:themeFillTint="33"/>
            <w:vAlign w:val="center"/>
            <w:tcPrChange w:id="1158" w:author="Jiří Vojtěšek" w:date="2018-11-26T12:21:00Z">
              <w:tcPr>
                <w:tcW w:w="2127" w:type="dxa"/>
                <w:shd w:val="clear" w:color="auto" w:fill="D9D9D9" w:themeFill="background1" w:themeFillShade="D9"/>
                <w:vAlign w:val="center"/>
              </w:tcPr>
            </w:tcPrChange>
          </w:tcPr>
          <w:p w14:paraId="50C5025A" w14:textId="1EC91455" w:rsidR="00050410" w:rsidRPr="003F3B71" w:rsidRDefault="00050410" w:rsidP="00050410">
            <w:pPr>
              <w:spacing w:before="40" w:after="40"/>
              <w:jc w:val="center"/>
              <w:rPr>
                <w:b/>
              </w:rPr>
            </w:pPr>
            <w:ins w:id="1159" w:author="Jiří Vojtěšek" w:date="2018-11-26T12:18:00Z">
              <w:r w:rsidRPr="00AF0AC6">
                <w:rPr>
                  <w:i/>
                </w:rPr>
                <w:t>Předmět specializace</w:t>
              </w:r>
            </w:ins>
          </w:p>
        </w:tc>
        <w:tc>
          <w:tcPr>
            <w:tcW w:w="2268" w:type="dxa"/>
            <w:shd w:val="clear" w:color="auto" w:fill="auto"/>
            <w:vAlign w:val="center"/>
            <w:tcPrChange w:id="1160" w:author="Jiří Vojtěšek" w:date="2018-11-26T12:21:00Z">
              <w:tcPr>
                <w:tcW w:w="2268" w:type="dxa"/>
                <w:shd w:val="clear" w:color="auto" w:fill="auto"/>
                <w:vAlign w:val="center"/>
              </w:tcPr>
            </w:tcPrChange>
          </w:tcPr>
          <w:p w14:paraId="30F81BA0" w14:textId="77777777" w:rsidR="00050410" w:rsidRPr="003F3B71" w:rsidRDefault="00050410" w:rsidP="00050410">
            <w:pPr>
              <w:spacing w:before="40" w:after="40"/>
              <w:jc w:val="center"/>
              <w:rPr>
                <w:b/>
              </w:rPr>
            </w:pPr>
          </w:p>
        </w:tc>
      </w:tr>
      <w:tr w:rsidR="00050410" w14:paraId="6CA80CA2"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61" w:author="Jiří Vojtěšek" w:date="2018-11-26T12:21: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162" w:author="Jiří Vojtěšek" w:date="2018-11-26T12:21:00Z">
              <w:tcPr>
                <w:tcW w:w="4853" w:type="dxa"/>
                <w:shd w:val="clear" w:color="auto" w:fill="auto"/>
              </w:tcPr>
            </w:tcPrChange>
          </w:tcPr>
          <w:p w14:paraId="30BAE542" w14:textId="7F5265E0"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ForenzniVedy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Forenzní vědy</w:t>
            </w:r>
            <w:r w:rsidRPr="000D0241">
              <w:rPr>
                <w:rStyle w:val="Odkazintenzivn"/>
              </w:rPr>
              <w:fldChar w:fldCharType="end"/>
            </w:r>
          </w:p>
        </w:tc>
        <w:tc>
          <w:tcPr>
            <w:tcW w:w="850" w:type="dxa"/>
            <w:shd w:val="clear" w:color="auto" w:fill="auto"/>
            <w:tcPrChange w:id="1163" w:author="Jiří Vojtěšek" w:date="2018-11-26T12:21:00Z">
              <w:tcPr>
                <w:tcW w:w="850" w:type="dxa"/>
                <w:shd w:val="clear" w:color="auto" w:fill="auto"/>
              </w:tcPr>
            </w:tcPrChange>
          </w:tcPr>
          <w:p w14:paraId="0CF9F44A" w14:textId="77777777" w:rsidR="00050410" w:rsidRPr="000D0241" w:rsidRDefault="00050410" w:rsidP="00050410">
            <w:pPr>
              <w:spacing w:before="40" w:after="40"/>
              <w:jc w:val="center"/>
              <w:rPr>
                <w:b/>
              </w:rPr>
            </w:pPr>
            <w:r w:rsidRPr="000D0241">
              <w:t>1/Z</w:t>
            </w:r>
          </w:p>
        </w:tc>
        <w:tc>
          <w:tcPr>
            <w:tcW w:w="2127" w:type="dxa"/>
            <w:shd w:val="clear" w:color="auto" w:fill="EAF1DD" w:themeFill="accent3" w:themeFillTint="33"/>
            <w:vAlign w:val="center"/>
            <w:tcPrChange w:id="1164" w:author="Jiří Vojtěšek" w:date="2018-11-26T12:21:00Z">
              <w:tcPr>
                <w:tcW w:w="2127" w:type="dxa"/>
                <w:shd w:val="clear" w:color="auto" w:fill="D9D9D9" w:themeFill="background1" w:themeFillShade="D9"/>
                <w:vAlign w:val="center"/>
              </w:tcPr>
            </w:tcPrChange>
          </w:tcPr>
          <w:p w14:paraId="6C1D7028" w14:textId="3485DAA8" w:rsidR="00050410" w:rsidRPr="003F3B71" w:rsidRDefault="00050410" w:rsidP="00050410">
            <w:pPr>
              <w:spacing w:before="40" w:after="40"/>
              <w:jc w:val="center"/>
              <w:rPr>
                <w:b/>
              </w:rPr>
            </w:pPr>
            <w:ins w:id="1165" w:author="Jiří Vojtěšek" w:date="2018-11-26T12:18:00Z">
              <w:r w:rsidRPr="00AF0AC6">
                <w:rPr>
                  <w:i/>
                </w:rPr>
                <w:t>Předmět specializace</w:t>
              </w:r>
            </w:ins>
          </w:p>
        </w:tc>
        <w:tc>
          <w:tcPr>
            <w:tcW w:w="2268" w:type="dxa"/>
            <w:shd w:val="clear" w:color="auto" w:fill="auto"/>
            <w:vAlign w:val="center"/>
            <w:tcPrChange w:id="1166" w:author="Jiří Vojtěšek" w:date="2018-11-26T12:21:00Z">
              <w:tcPr>
                <w:tcW w:w="2268" w:type="dxa"/>
                <w:shd w:val="clear" w:color="auto" w:fill="auto"/>
                <w:vAlign w:val="center"/>
              </w:tcPr>
            </w:tcPrChange>
          </w:tcPr>
          <w:p w14:paraId="40648DFD" w14:textId="77777777" w:rsidR="00050410" w:rsidRPr="003F3B71" w:rsidRDefault="00050410" w:rsidP="00050410">
            <w:pPr>
              <w:spacing w:before="40" w:after="40"/>
              <w:jc w:val="center"/>
              <w:rPr>
                <w:b/>
              </w:rPr>
            </w:pPr>
          </w:p>
        </w:tc>
      </w:tr>
      <w:tr w:rsidR="00050410" w14:paraId="5845FB53"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67"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168" w:author="Jiří Vojtěšek" w:date="2018-11-26T12:20:00Z">
              <w:tcPr>
                <w:tcW w:w="4853" w:type="dxa"/>
                <w:shd w:val="clear" w:color="auto" w:fill="auto"/>
              </w:tcPr>
            </w:tcPrChange>
          </w:tcPr>
          <w:p w14:paraId="05F98802" w14:textId="6659CB1E"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InformacniPodporaBezpecnostnichSystemu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Informační podpora bezpečnostních systémů</w:t>
            </w:r>
            <w:r w:rsidRPr="000D0241">
              <w:rPr>
                <w:rStyle w:val="Odkazintenzivn"/>
              </w:rPr>
              <w:fldChar w:fldCharType="end"/>
            </w:r>
          </w:p>
        </w:tc>
        <w:tc>
          <w:tcPr>
            <w:tcW w:w="850" w:type="dxa"/>
            <w:shd w:val="clear" w:color="auto" w:fill="auto"/>
            <w:tcPrChange w:id="1169" w:author="Jiří Vojtěšek" w:date="2018-11-26T12:20:00Z">
              <w:tcPr>
                <w:tcW w:w="850" w:type="dxa"/>
                <w:shd w:val="clear" w:color="auto" w:fill="auto"/>
              </w:tcPr>
            </w:tcPrChange>
          </w:tcPr>
          <w:p w14:paraId="50E37098" w14:textId="77777777" w:rsidR="00050410" w:rsidRPr="000D0241" w:rsidRDefault="00050410" w:rsidP="00050410">
            <w:pPr>
              <w:spacing w:before="40" w:after="40"/>
              <w:jc w:val="center"/>
              <w:rPr>
                <w:b/>
              </w:rPr>
            </w:pPr>
            <w:r w:rsidRPr="000D0241">
              <w:t>1/L</w:t>
            </w:r>
          </w:p>
        </w:tc>
        <w:tc>
          <w:tcPr>
            <w:tcW w:w="2127" w:type="dxa"/>
            <w:shd w:val="clear" w:color="auto" w:fill="B6DDE8" w:themeFill="accent5" w:themeFillTint="66"/>
            <w:vAlign w:val="center"/>
            <w:tcPrChange w:id="1170" w:author="Jiří Vojtěšek" w:date="2018-11-26T12:20:00Z">
              <w:tcPr>
                <w:tcW w:w="2127" w:type="dxa"/>
                <w:shd w:val="clear" w:color="auto" w:fill="D9D9D9" w:themeFill="background1" w:themeFillShade="D9"/>
                <w:vAlign w:val="center"/>
              </w:tcPr>
            </w:tcPrChange>
          </w:tcPr>
          <w:p w14:paraId="40635614" w14:textId="2A226B43" w:rsidR="00050410" w:rsidRPr="003F3B71" w:rsidRDefault="00050410" w:rsidP="00050410">
            <w:pPr>
              <w:spacing w:before="40" w:after="40"/>
              <w:jc w:val="center"/>
              <w:rPr>
                <w:b/>
              </w:rPr>
            </w:pPr>
            <w:ins w:id="1171" w:author="Jiří Vojtěšek" w:date="2018-11-26T12:20:00Z">
              <w:r w:rsidRPr="00AF0AC6">
                <w:rPr>
                  <w:i/>
                </w:rPr>
                <w:t>Předmět spol. základu</w:t>
              </w:r>
            </w:ins>
          </w:p>
        </w:tc>
        <w:tc>
          <w:tcPr>
            <w:tcW w:w="2268" w:type="dxa"/>
            <w:shd w:val="clear" w:color="auto" w:fill="B6DDE8" w:themeFill="accent5" w:themeFillTint="66"/>
            <w:vAlign w:val="center"/>
            <w:tcPrChange w:id="1172" w:author="Jiří Vojtěšek" w:date="2018-11-26T12:20:00Z">
              <w:tcPr>
                <w:tcW w:w="2268" w:type="dxa"/>
                <w:shd w:val="clear" w:color="auto" w:fill="D9D9D9" w:themeFill="background1" w:themeFillShade="D9"/>
                <w:vAlign w:val="center"/>
              </w:tcPr>
            </w:tcPrChange>
          </w:tcPr>
          <w:p w14:paraId="3DEA1575" w14:textId="7AE2C251" w:rsidR="00050410" w:rsidRPr="003F3B71" w:rsidRDefault="00050410" w:rsidP="00050410">
            <w:pPr>
              <w:spacing w:before="40" w:after="40"/>
              <w:jc w:val="center"/>
              <w:rPr>
                <w:b/>
              </w:rPr>
            </w:pPr>
            <w:ins w:id="1173" w:author="Jiří Vojtěšek" w:date="2018-11-26T12:20:00Z">
              <w:r w:rsidRPr="00AF0AC6">
                <w:rPr>
                  <w:i/>
                </w:rPr>
                <w:t>Předmět spol. základu</w:t>
              </w:r>
            </w:ins>
          </w:p>
        </w:tc>
      </w:tr>
      <w:tr w:rsidR="00050410" w14:paraId="5BB6965B"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74"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175" w:author="Jiří Vojtěšek" w:date="2018-11-26T12:20:00Z">
              <w:tcPr>
                <w:tcW w:w="4853" w:type="dxa"/>
                <w:shd w:val="clear" w:color="auto" w:fill="auto"/>
              </w:tcPr>
            </w:tcPrChange>
          </w:tcPr>
          <w:p w14:paraId="0FC7867B" w14:textId="67457851"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kameroveSystemy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Kamerové systémy</w:t>
            </w:r>
            <w:r w:rsidRPr="000D0241">
              <w:rPr>
                <w:rStyle w:val="Odkazintenzivn"/>
              </w:rPr>
              <w:fldChar w:fldCharType="end"/>
            </w:r>
          </w:p>
        </w:tc>
        <w:tc>
          <w:tcPr>
            <w:tcW w:w="850" w:type="dxa"/>
            <w:shd w:val="clear" w:color="auto" w:fill="auto"/>
            <w:tcPrChange w:id="1176" w:author="Jiří Vojtěšek" w:date="2018-11-26T12:20:00Z">
              <w:tcPr>
                <w:tcW w:w="850" w:type="dxa"/>
                <w:shd w:val="clear" w:color="auto" w:fill="auto"/>
              </w:tcPr>
            </w:tcPrChange>
          </w:tcPr>
          <w:p w14:paraId="747EE2AA" w14:textId="77777777" w:rsidR="00050410" w:rsidRPr="000D0241" w:rsidRDefault="00050410" w:rsidP="00050410">
            <w:pPr>
              <w:spacing w:before="40" w:after="40"/>
              <w:jc w:val="center"/>
              <w:rPr>
                <w:b/>
              </w:rPr>
            </w:pPr>
            <w:r w:rsidRPr="000D0241">
              <w:t>2/Z</w:t>
            </w:r>
          </w:p>
        </w:tc>
        <w:tc>
          <w:tcPr>
            <w:tcW w:w="2127" w:type="dxa"/>
            <w:shd w:val="clear" w:color="auto" w:fill="B6DDE8" w:themeFill="accent5" w:themeFillTint="66"/>
            <w:vAlign w:val="center"/>
            <w:tcPrChange w:id="1177" w:author="Jiří Vojtěšek" w:date="2018-11-26T12:20:00Z">
              <w:tcPr>
                <w:tcW w:w="2127" w:type="dxa"/>
                <w:shd w:val="clear" w:color="auto" w:fill="D9D9D9" w:themeFill="background1" w:themeFillShade="D9"/>
                <w:vAlign w:val="center"/>
              </w:tcPr>
            </w:tcPrChange>
          </w:tcPr>
          <w:p w14:paraId="42CA869F" w14:textId="0579A968" w:rsidR="00050410" w:rsidRPr="003F3B71" w:rsidRDefault="00050410" w:rsidP="00050410">
            <w:pPr>
              <w:spacing w:before="40" w:after="40"/>
              <w:jc w:val="center"/>
              <w:rPr>
                <w:b/>
              </w:rPr>
            </w:pPr>
            <w:ins w:id="1178" w:author="Jiří Vojtěšek" w:date="2018-11-26T12:20:00Z">
              <w:r w:rsidRPr="00AF0AC6">
                <w:rPr>
                  <w:i/>
                </w:rPr>
                <w:t>Předmět spol. základu</w:t>
              </w:r>
            </w:ins>
          </w:p>
        </w:tc>
        <w:tc>
          <w:tcPr>
            <w:tcW w:w="2268" w:type="dxa"/>
            <w:shd w:val="clear" w:color="auto" w:fill="B6DDE8" w:themeFill="accent5" w:themeFillTint="66"/>
            <w:vAlign w:val="center"/>
            <w:tcPrChange w:id="1179" w:author="Jiří Vojtěšek" w:date="2018-11-26T12:20:00Z">
              <w:tcPr>
                <w:tcW w:w="2268" w:type="dxa"/>
                <w:shd w:val="clear" w:color="auto" w:fill="D9D9D9" w:themeFill="background1" w:themeFillShade="D9"/>
                <w:vAlign w:val="center"/>
              </w:tcPr>
            </w:tcPrChange>
          </w:tcPr>
          <w:p w14:paraId="6E9B6D22" w14:textId="684586C6" w:rsidR="00050410" w:rsidRPr="003F3B71" w:rsidRDefault="00050410" w:rsidP="00050410">
            <w:pPr>
              <w:spacing w:before="40" w:after="40"/>
              <w:jc w:val="center"/>
              <w:rPr>
                <w:b/>
              </w:rPr>
            </w:pPr>
            <w:ins w:id="1180" w:author="Jiří Vojtěšek" w:date="2018-11-26T12:20:00Z">
              <w:r w:rsidRPr="00AF0AC6">
                <w:rPr>
                  <w:i/>
                </w:rPr>
                <w:t>Předmět spol. základu</w:t>
              </w:r>
            </w:ins>
          </w:p>
        </w:tc>
      </w:tr>
      <w:tr w:rsidR="00050410" w14:paraId="0365BE6E"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81"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182" w:author="Jiří Vojtěšek" w:date="2018-11-26T12:20:00Z">
              <w:tcPr>
                <w:tcW w:w="4853" w:type="dxa"/>
                <w:shd w:val="clear" w:color="auto" w:fill="auto"/>
              </w:tcPr>
            </w:tcPrChange>
          </w:tcPr>
          <w:p w14:paraId="06B2F535" w14:textId="53E8A853"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komunikacniSystemy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Komunikační systémy</w:t>
            </w:r>
            <w:r w:rsidRPr="000D0241">
              <w:rPr>
                <w:rStyle w:val="Odkazintenzivn"/>
              </w:rPr>
              <w:fldChar w:fldCharType="end"/>
            </w:r>
          </w:p>
        </w:tc>
        <w:tc>
          <w:tcPr>
            <w:tcW w:w="850" w:type="dxa"/>
            <w:shd w:val="clear" w:color="auto" w:fill="auto"/>
            <w:tcPrChange w:id="1183" w:author="Jiří Vojtěšek" w:date="2018-11-26T12:20:00Z">
              <w:tcPr>
                <w:tcW w:w="850" w:type="dxa"/>
                <w:shd w:val="clear" w:color="auto" w:fill="auto"/>
              </w:tcPr>
            </w:tcPrChange>
          </w:tcPr>
          <w:p w14:paraId="1A75A50F" w14:textId="77777777" w:rsidR="00050410" w:rsidRPr="000D0241" w:rsidRDefault="00050410" w:rsidP="00050410">
            <w:pPr>
              <w:spacing w:before="40" w:after="40"/>
              <w:jc w:val="center"/>
              <w:rPr>
                <w:b/>
              </w:rPr>
            </w:pPr>
            <w:r w:rsidRPr="000D0241">
              <w:t>1/Z</w:t>
            </w:r>
          </w:p>
        </w:tc>
        <w:tc>
          <w:tcPr>
            <w:tcW w:w="2127" w:type="dxa"/>
            <w:shd w:val="clear" w:color="auto" w:fill="B6DDE8" w:themeFill="accent5" w:themeFillTint="66"/>
            <w:vAlign w:val="center"/>
            <w:tcPrChange w:id="1184" w:author="Jiří Vojtěšek" w:date="2018-11-26T12:20:00Z">
              <w:tcPr>
                <w:tcW w:w="2127" w:type="dxa"/>
                <w:shd w:val="clear" w:color="auto" w:fill="D9D9D9" w:themeFill="background1" w:themeFillShade="D9"/>
                <w:vAlign w:val="center"/>
              </w:tcPr>
            </w:tcPrChange>
          </w:tcPr>
          <w:p w14:paraId="2E49E9C5" w14:textId="2764B9DF" w:rsidR="00050410" w:rsidRPr="003F3B71" w:rsidRDefault="00050410" w:rsidP="00050410">
            <w:pPr>
              <w:spacing w:before="40" w:after="40"/>
              <w:jc w:val="center"/>
              <w:rPr>
                <w:b/>
              </w:rPr>
            </w:pPr>
            <w:ins w:id="1185" w:author="Jiří Vojtěšek" w:date="2018-11-26T12:20:00Z">
              <w:r w:rsidRPr="00AF0AC6">
                <w:rPr>
                  <w:i/>
                </w:rPr>
                <w:t>Předmět spol. základu</w:t>
              </w:r>
            </w:ins>
          </w:p>
        </w:tc>
        <w:tc>
          <w:tcPr>
            <w:tcW w:w="2268" w:type="dxa"/>
            <w:shd w:val="clear" w:color="auto" w:fill="B6DDE8" w:themeFill="accent5" w:themeFillTint="66"/>
            <w:vAlign w:val="center"/>
            <w:tcPrChange w:id="1186" w:author="Jiří Vojtěšek" w:date="2018-11-26T12:20:00Z">
              <w:tcPr>
                <w:tcW w:w="2268" w:type="dxa"/>
                <w:shd w:val="clear" w:color="auto" w:fill="D9D9D9" w:themeFill="background1" w:themeFillShade="D9"/>
                <w:vAlign w:val="center"/>
              </w:tcPr>
            </w:tcPrChange>
          </w:tcPr>
          <w:p w14:paraId="649A02AE" w14:textId="4E5042C1" w:rsidR="00050410" w:rsidRPr="003F3B71" w:rsidRDefault="00050410" w:rsidP="00050410">
            <w:pPr>
              <w:spacing w:before="40" w:after="40"/>
              <w:jc w:val="center"/>
              <w:rPr>
                <w:b/>
              </w:rPr>
            </w:pPr>
            <w:ins w:id="1187" w:author="Jiří Vojtěšek" w:date="2018-11-26T12:20:00Z">
              <w:r w:rsidRPr="00AF0AC6">
                <w:rPr>
                  <w:i/>
                </w:rPr>
                <w:t>Předmět spol. základu</w:t>
              </w:r>
            </w:ins>
          </w:p>
        </w:tc>
      </w:tr>
      <w:tr w:rsidR="00050410" w14:paraId="2BE31CBE"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88"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189" w:author="Jiří Vojtěšek" w:date="2018-11-26T12:20:00Z">
              <w:tcPr>
                <w:tcW w:w="4853" w:type="dxa"/>
                <w:shd w:val="clear" w:color="auto" w:fill="auto"/>
              </w:tcPr>
            </w:tcPrChange>
          </w:tcPr>
          <w:p w14:paraId="7147470B" w14:textId="35679698"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kriminologie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Kriminologie</w:t>
            </w:r>
            <w:r w:rsidRPr="000D0241">
              <w:rPr>
                <w:rStyle w:val="Odkazintenzivn"/>
              </w:rPr>
              <w:fldChar w:fldCharType="end"/>
            </w:r>
          </w:p>
        </w:tc>
        <w:tc>
          <w:tcPr>
            <w:tcW w:w="850" w:type="dxa"/>
            <w:shd w:val="clear" w:color="auto" w:fill="auto"/>
            <w:tcPrChange w:id="1190" w:author="Jiří Vojtěšek" w:date="2018-11-26T12:20:00Z">
              <w:tcPr>
                <w:tcW w:w="850" w:type="dxa"/>
                <w:shd w:val="clear" w:color="auto" w:fill="auto"/>
              </w:tcPr>
            </w:tcPrChange>
          </w:tcPr>
          <w:p w14:paraId="567D5CF7" w14:textId="77777777" w:rsidR="00050410" w:rsidRPr="000D0241" w:rsidRDefault="00050410" w:rsidP="00050410">
            <w:pPr>
              <w:spacing w:before="40" w:after="40"/>
              <w:jc w:val="center"/>
              <w:rPr>
                <w:b/>
              </w:rPr>
            </w:pPr>
            <w:r w:rsidRPr="000D0241">
              <w:t>1/L</w:t>
            </w:r>
          </w:p>
        </w:tc>
        <w:tc>
          <w:tcPr>
            <w:tcW w:w="2127" w:type="dxa"/>
            <w:shd w:val="clear" w:color="auto" w:fill="B6DDE8" w:themeFill="accent5" w:themeFillTint="66"/>
            <w:vAlign w:val="center"/>
            <w:tcPrChange w:id="1191" w:author="Jiří Vojtěšek" w:date="2018-11-26T12:20:00Z">
              <w:tcPr>
                <w:tcW w:w="2127" w:type="dxa"/>
                <w:shd w:val="clear" w:color="auto" w:fill="D9D9D9" w:themeFill="background1" w:themeFillShade="D9"/>
                <w:vAlign w:val="center"/>
              </w:tcPr>
            </w:tcPrChange>
          </w:tcPr>
          <w:p w14:paraId="22646632" w14:textId="5E3B779A" w:rsidR="00050410" w:rsidRPr="003F3B71" w:rsidRDefault="00050410" w:rsidP="00050410">
            <w:pPr>
              <w:spacing w:before="40" w:after="40"/>
              <w:jc w:val="center"/>
              <w:rPr>
                <w:b/>
              </w:rPr>
            </w:pPr>
            <w:ins w:id="1192" w:author="Jiří Vojtěšek" w:date="2018-11-26T12:20:00Z">
              <w:r w:rsidRPr="00AF0AC6">
                <w:rPr>
                  <w:i/>
                </w:rPr>
                <w:t>Předmět spol. základu</w:t>
              </w:r>
            </w:ins>
          </w:p>
        </w:tc>
        <w:tc>
          <w:tcPr>
            <w:tcW w:w="2268" w:type="dxa"/>
            <w:shd w:val="clear" w:color="auto" w:fill="B6DDE8" w:themeFill="accent5" w:themeFillTint="66"/>
            <w:vAlign w:val="center"/>
            <w:tcPrChange w:id="1193" w:author="Jiří Vojtěšek" w:date="2018-11-26T12:20:00Z">
              <w:tcPr>
                <w:tcW w:w="2268" w:type="dxa"/>
                <w:shd w:val="clear" w:color="auto" w:fill="D9D9D9" w:themeFill="background1" w:themeFillShade="D9"/>
                <w:vAlign w:val="center"/>
              </w:tcPr>
            </w:tcPrChange>
          </w:tcPr>
          <w:p w14:paraId="00B14650" w14:textId="781DC45F" w:rsidR="00050410" w:rsidRPr="003F3B71" w:rsidRDefault="00050410" w:rsidP="00050410">
            <w:pPr>
              <w:spacing w:before="40" w:after="40"/>
              <w:jc w:val="center"/>
              <w:rPr>
                <w:b/>
              </w:rPr>
            </w:pPr>
            <w:ins w:id="1194" w:author="Jiří Vojtěšek" w:date="2018-11-26T12:20:00Z">
              <w:r w:rsidRPr="00AF0AC6">
                <w:rPr>
                  <w:i/>
                </w:rPr>
                <w:t>Předmět spol. základu</w:t>
              </w:r>
            </w:ins>
          </w:p>
        </w:tc>
      </w:tr>
      <w:tr w:rsidR="00050410" w14:paraId="3CA79927"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95"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196" w:author="Jiří Vojtěšek" w:date="2018-11-26T12:20:00Z">
              <w:tcPr>
                <w:tcW w:w="4853" w:type="dxa"/>
                <w:shd w:val="clear" w:color="auto" w:fill="auto"/>
              </w:tcPr>
            </w:tcPrChange>
          </w:tcPr>
          <w:p w14:paraId="42D268E9" w14:textId="1224500F"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managementBezpecnostnihoInzenyrstvi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Management bezpečnostního inženýrství</w:t>
            </w:r>
            <w:r w:rsidRPr="000D0241">
              <w:rPr>
                <w:rStyle w:val="Odkazintenzivn"/>
              </w:rPr>
              <w:fldChar w:fldCharType="end"/>
            </w:r>
          </w:p>
        </w:tc>
        <w:tc>
          <w:tcPr>
            <w:tcW w:w="850" w:type="dxa"/>
            <w:shd w:val="clear" w:color="auto" w:fill="auto"/>
            <w:tcPrChange w:id="1197" w:author="Jiří Vojtěšek" w:date="2018-11-26T12:20:00Z">
              <w:tcPr>
                <w:tcW w:w="850" w:type="dxa"/>
                <w:shd w:val="clear" w:color="auto" w:fill="auto"/>
              </w:tcPr>
            </w:tcPrChange>
          </w:tcPr>
          <w:p w14:paraId="1D0F875A" w14:textId="77777777" w:rsidR="00050410" w:rsidRPr="000D0241" w:rsidRDefault="00050410" w:rsidP="00050410">
            <w:pPr>
              <w:spacing w:before="40" w:after="40"/>
              <w:jc w:val="center"/>
              <w:rPr>
                <w:b/>
              </w:rPr>
            </w:pPr>
            <w:r w:rsidRPr="000D0241">
              <w:t>2/L</w:t>
            </w:r>
          </w:p>
        </w:tc>
        <w:tc>
          <w:tcPr>
            <w:tcW w:w="2127" w:type="dxa"/>
            <w:shd w:val="clear" w:color="auto" w:fill="B6DDE8" w:themeFill="accent5" w:themeFillTint="66"/>
            <w:vAlign w:val="center"/>
            <w:tcPrChange w:id="1198" w:author="Jiří Vojtěšek" w:date="2018-11-26T12:20:00Z">
              <w:tcPr>
                <w:tcW w:w="2127" w:type="dxa"/>
                <w:shd w:val="clear" w:color="auto" w:fill="D9D9D9" w:themeFill="background1" w:themeFillShade="D9"/>
                <w:vAlign w:val="center"/>
              </w:tcPr>
            </w:tcPrChange>
          </w:tcPr>
          <w:p w14:paraId="77C85B9D" w14:textId="2A6835C0" w:rsidR="00050410" w:rsidRPr="003F3B71" w:rsidRDefault="00050410" w:rsidP="00050410">
            <w:pPr>
              <w:spacing w:before="40" w:after="40"/>
              <w:jc w:val="center"/>
              <w:rPr>
                <w:b/>
              </w:rPr>
            </w:pPr>
            <w:ins w:id="1199" w:author="Jiří Vojtěšek" w:date="2018-11-26T12:20:00Z">
              <w:r w:rsidRPr="00AF0AC6">
                <w:rPr>
                  <w:i/>
                </w:rPr>
                <w:t>Předmět spol. základu</w:t>
              </w:r>
            </w:ins>
          </w:p>
        </w:tc>
        <w:tc>
          <w:tcPr>
            <w:tcW w:w="2268" w:type="dxa"/>
            <w:shd w:val="clear" w:color="auto" w:fill="B6DDE8" w:themeFill="accent5" w:themeFillTint="66"/>
            <w:vAlign w:val="center"/>
            <w:tcPrChange w:id="1200" w:author="Jiří Vojtěšek" w:date="2018-11-26T12:20:00Z">
              <w:tcPr>
                <w:tcW w:w="2268" w:type="dxa"/>
                <w:shd w:val="clear" w:color="auto" w:fill="D9D9D9" w:themeFill="background1" w:themeFillShade="D9"/>
                <w:vAlign w:val="center"/>
              </w:tcPr>
            </w:tcPrChange>
          </w:tcPr>
          <w:p w14:paraId="5C6F80A8" w14:textId="29035DAF" w:rsidR="00050410" w:rsidRPr="003F3B71" w:rsidRDefault="00050410" w:rsidP="00050410">
            <w:pPr>
              <w:spacing w:before="40" w:after="40"/>
              <w:jc w:val="center"/>
              <w:rPr>
                <w:b/>
              </w:rPr>
            </w:pPr>
            <w:ins w:id="1201" w:author="Jiří Vojtěšek" w:date="2018-11-26T12:20:00Z">
              <w:r w:rsidRPr="00AF0AC6">
                <w:rPr>
                  <w:i/>
                </w:rPr>
                <w:t>Předmět spol. základu</w:t>
              </w:r>
            </w:ins>
          </w:p>
        </w:tc>
      </w:tr>
      <w:tr w:rsidR="00050410" w14:paraId="57895AA0"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02" w:author="Jiří Vojtěšek" w:date="2018-11-26T12:21: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203" w:author="Jiří Vojtěšek" w:date="2018-11-26T12:21:00Z">
              <w:tcPr>
                <w:tcW w:w="4853" w:type="dxa"/>
                <w:shd w:val="clear" w:color="auto" w:fill="auto"/>
              </w:tcPr>
            </w:tcPrChange>
          </w:tcPr>
          <w:p w14:paraId="04AB4B22" w14:textId="78B92D57"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mekkeDovednosti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Měkké dovednosti</w:t>
            </w:r>
            <w:r w:rsidRPr="000D0241">
              <w:rPr>
                <w:rStyle w:val="Odkazintenzivn"/>
              </w:rPr>
              <w:fldChar w:fldCharType="end"/>
            </w:r>
          </w:p>
        </w:tc>
        <w:tc>
          <w:tcPr>
            <w:tcW w:w="850" w:type="dxa"/>
            <w:shd w:val="clear" w:color="auto" w:fill="auto"/>
            <w:tcPrChange w:id="1204" w:author="Jiří Vojtěšek" w:date="2018-11-26T12:21:00Z">
              <w:tcPr>
                <w:tcW w:w="850" w:type="dxa"/>
                <w:shd w:val="clear" w:color="auto" w:fill="auto"/>
              </w:tcPr>
            </w:tcPrChange>
          </w:tcPr>
          <w:p w14:paraId="3A6E0249" w14:textId="77777777" w:rsidR="00050410" w:rsidRPr="000D0241" w:rsidRDefault="00050410" w:rsidP="00050410">
            <w:pPr>
              <w:spacing w:before="40" w:after="40"/>
              <w:jc w:val="center"/>
              <w:rPr>
                <w:b/>
              </w:rPr>
            </w:pPr>
            <w:r w:rsidRPr="000D0241">
              <w:t>2/Z</w:t>
            </w:r>
          </w:p>
        </w:tc>
        <w:tc>
          <w:tcPr>
            <w:tcW w:w="2127" w:type="dxa"/>
            <w:shd w:val="clear" w:color="auto" w:fill="auto"/>
            <w:vAlign w:val="center"/>
            <w:tcPrChange w:id="1205" w:author="Jiří Vojtěšek" w:date="2018-11-26T12:21:00Z">
              <w:tcPr>
                <w:tcW w:w="2127" w:type="dxa"/>
                <w:shd w:val="clear" w:color="auto" w:fill="auto"/>
                <w:vAlign w:val="center"/>
              </w:tcPr>
            </w:tcPrChange>
          </w:tcPr>
          <w:p w14:paraId="295A876F" w14:textId="77777777" w:rsidR="00050410" w:rsidRPr="003F3B71" w:rsidRDefault="00050410" w:rsidP="00050410">
            <w:pPr>
              <w:spacing w:before="40" w:after="40"/>
              <w:jc w:val="center"/>
              <w:rPr>
                <w:b/>
              </w:rPr>
            </w:pPr>
          </w:p>
        </w:tc>
        <w:tc>
          <w:tcPr>
            <w:tcW w:w="2268" w:type="dxa"/>
            <w:shd w:val="clear" w:color="auto" w:fill="EAF1DD" w:themeFill="accent3" w:themeFillTint="33"/>
            <w:vAlign w:val="center"/>
            <w:tcPrChange w:id="1206" w:author="Jiří Vojtěšek" w:date="2018-11-26T12:21:00Z">
              <w:tcPr>
                <w:tcW w:w="2268" w:type="dxa"/>
                <w:shd w:val="clear" w:color="auto" w:fill="D9D9D9" w:themeFill="background1" w:themeFillShade="D9"/>
                <w:vAlign w:val="center"/>
              </w:tcPr>
            </w:tcPrChange>
          </w:tcPr>
          <w:p w14:paraId="110A69CB" w14:textId="676E53B6" w:rsidR="00050410" w:rsidRPr="003F3B71" w:rsidRDefault="00050410" w:rsidP="00050410">
            <w:pPr>
              <w:spacing w:before="40" w:after="40"/>
              <w:jc w:val="center"/>
              <w:rPr>
                <w:b/>
              </w:rPr>
            </w:pPr>
            <w:ins w:id="1207" w:author="Jiří Vojtěšek" w:date="2018-11-26T12:18:00Z">
              <w:r w:rsidRPr="00AF0AC6">
                <w:rPr>
                  <w:i/>
                </w:rPr>
                <w:t>Předmět specializace</w:t>
              </w:r>
            </w:ins>
          </w:p>
        </w:tc>
      </w:tr>
      <w:tr w:rsidR="00050410" w14:paraId="1CB81ECD"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08" w:author="Jiří Vojtěšek" w:date="2018-11-26T12:21: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209" w:author="Jiří Vojtěšek" w:date="2018-11-26T12:21:00Z">
              <w:tcPr>
                <w:tcW w:w="4853" w:type="dxa"/>
                <w:shd w:val="clear" w:color="auto" w:fill="auto"/>
              </w:tcPr>
            </w:tcPrChange>
          </w:tcPr>
          <w:p w14:paraId="4B6689B6" w14:textId="43ABDAA3"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navrhElektronickychObvodu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Návrh elektronických obvodů</w:t>
            </w:r>
            <w:r w:rsidRPr="000D0241">
              <w:rPr>
                <w:rStyle w:val="Odkazintenzivn"/>
              </w:rPr>
              <w:fldChar w:fldCharType="end"/>
            </w:r>
          </w:p>
        </w:tc>
        <w:tc>
          <w:tcPr>
            <w:tcW w:w="850" w:type="dxa"/>
            <w:shd w:val="clear" w:color="auto" w:fill="auto"/>
            <w:tcPrChange w:id="1210" w:author="Jiří Vojtěšek" w:date="2018-11-26T12:21:00Z">
              <w:tcPr>
                <w:tcW w:w="850" w:type="dxa"/>
                <w:shd w:val="clear" w:color="auto" w:fill="auto"/>
              </w:tcPr>
            </w:tcPrChange>
          </w:tcPr>
          <w:p w14:paraId="37BDDFF0" w14:textId="77777777" w:rsidR="00050410" w:rsidRPr="000D0241" w:rsidRDefault="00050410" w:rsidP="00050410">
            <w:pPr>
              <w:spacing w:before="40" w:after="40"/>
              <w:jc w:val="center"/>
              <w:rPr>
                <w:b/>
              </w:rPr>
            </w:pPr>
            <w:r w:rsidRPr="000D0241">
              <w:t>2/Z</w:t>
            </w:r>
          </w:p>
        </w:tc>
        <w:tc>
          <w:tcPr>
            <w:tcW w:w="2127" w:type="dxa"/>
            <w:shd w:val="clear" w:color="auto" w:fill="EAF1DD" w:themeFill="accent3" w:themeFillTint="33"/>
            <w:vAlign w:val="center"/>
            <w:tcPrChange w:id="1211" w:author="Jiří Vojtěšek" w:date="2018-11-26T12:21:00Z">
              <w:tcPr>
                <w:tcW w:w="2127" w:type="dxa"/>
                <w:shd w:val="clear" w:color="auto" w:fill="D9D9D9" w:themeFill="background1" w:themeFillShade="D9"/>
                <w:vAlign w:val="center"/>
              </w:tcPr>
            </w:tcPrChange>
          </w:tcPr>
          <w:p w14:paraId="0A44C558" w14:textId="7776D9B3" w:rsidR="00050410" w:rsidRPr="003F3B71" w:rsidRDefault="00050410" w:rsidP="00050410">
            <w:pPr>
              <w:spacing w:before="40" w:after="40"/>
              <w:jc w:val="center"/>
              <w:rPr>
                <w:b/>
              </w:rPr>
            </w:pPr>
            <w:ins w:id="1212" w:author="Jiří Vojtěšek" w:date="2018-11-26T12:18:00Z">
              <w:r w:rsidRPr="00AF0AC6">
                <w:rPr>
                  <w:i/>
                </w:rPr>
                <w:t>Předmět specializace</w:t>
              </w:r>
            </w:ins>
          </w:p>
        </w:tc>
        <w:tc>
          <w:tcPr>
            <w:tcW w:w="2268" w:type="dxa"/>
            <w:shd w:val="clear" w:color="auto" w:fill="auto"/>
            <w:vAlign w:val="center"/>
            <w:tcPrChange w:id="1213" w:author="Jiří Vojtěšek" w:date="2018-11-26T12:21:00Z">
              <w:tcPr>
                <w:tcW w:w="2268" w:type="dxa"/>
                <w:shd w:val="clear" w:color="auto" w:fill="auto"/>
                <w:vAlign w:val="center"/>
              </w:tcPr>
            </w:tcPrChange>
          </w:tcPr>
          <w:p w14:paraId="0B537B91" w14:textId="77777777" w:rsidR="00050410" w:rsidRPr="003F3B71" w:rsidRDefault="00050410" w:rsidP="00050410">
            <w:pPr>
              <w:spacing w:before="40" w:after="40"/>
              <w:jc w:val="center"/>
              <w:rPr>
                <w:b/>
              </w:rPr>
            </w:pPr>
          </w:p>
        </w:tc>
      </w:tr>
      <w:tr w:rsidR="00050410" w14:paraId="1983560E"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14"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215" w:author="Jiří Vojtěšek" w:date="2018-11-26T12:20:00Z">
              <w:tcPr>
                <w:tcW w:w="4853" w:type="dxa"/>
                <w:shd w:val="clear" w:color="auto" w:fill="auto"/>
              </w:tcPr>
            </w:tcPrChange>
          </w:tcPr>
          <w:p w14:paraId="5E826FFE" w14:textId="742ED1D4"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oa1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Odborná angličtina 1</w:t>
            </w:r>
            <w:r w:rsidRPr="000D0241">
              <w:rPr>
                <w:rStyle w:val="Odkazintenzivn"/>
              </w:rPr>
              <w:fldChar w:fldCharType="end"/>
            </w:r>
          </w:p>
        </w:tc>
        <w:tc>
          <w:tcPr>
            <w:tcW w:w="850" w:type="dxa"/>
            <w:shd w:val="clear" w:color="auto" w:fill="auto"/>
            <w:tcPrChange w:id="1216" w:author="Jiří Vojtěšek" w:date="2018-11-26T12:20:00Z">
              <w:tcPr>
                <w:tcW w:w="850" w:type="dxa"/>
                <w:shd w:val="clear" w:color="auto" w:fill="auto"/>
              </w:tcPr>
            </w:tcPrChange>
          </w:tcPr>
          <w:p w14:paraId="4D0F5517" w14:textId="77777777" w:rsidR="00050410" w:rsidRPr="000D0241" w:rsidRDefault="00050410" w:rsidP="00050410">
            <w:pPr>
              <w:spacing w:before="40" w:after="40"/>
              <w:jc w:val="center"/>
              <w:rPr>
                <w:b/>
              </w:rPr>
            </w:pPr>
            <w:r w:rsidRPr="000D0241">
              <w:t>1/Z</w:t>
            </w:r>
          </w:p>
        </w:tc>
        <w:tc>
          <w:tcPr>
            <w:tcW w:w="2127" w:type="dxa"/>
            <w:shd w:val="clear" w:color="auto" w:fill="B6DDE8" w:themeFill="accent5" w:themeFillTint="66"/>
            <w:vAlign w:val="center"/>
            <w:tcPrChange w:id="1217" w:author="Jiří Vojtěšek" w:date="2018-11-26T12:20:00Z">
              <w:tcPr>
                <w:tcW w:w="2127" w:type="dxa"/>
                <w:shd w:val="clear" w:color="auto" w:fill="D9D9D9" w:themeFill="background1" w:themeFillShade="D9"/>
                <w:vAlign w:val="center"/>
              </w:tcPr>
            </w:tcPrChange>
          </w:tcPr>
          <w:p w14:paraId="604029D2" w14:textId="147A7332" w:rsidR="00050410" w:rsidRPr="003F3B71" w:rsidRDefault="00050410" w:rsidP="00050410">
            <w:pPr>
              <w:spacing w:before="40" w:after="40"/>
              <w:jc w:val="center"/>
              <w:rPr>
                <w:b/>
              </w:rPr>
            </w:pPr>
            <w:ins w:id="1218" w:author="Jiří Vojtěšek" w:date="2018-11-26T12:20:00Z">
              <w:r w:rsidRPr="00AF0AC6">
                <w:rPr>
                  <w:i/>
                </w:rPr>
                <w:t>Předmět spol. základu</w:t>
              </w:r>
            </w:ins>
          </w:p>
        </w:tc>
        <w:tc>
          <w:tcPr>
            <w:tcW w:w="2268" w:type="dxa"/>
            <w:shd w:val="clear" w:color="auto" w:fill="B6DDE8" w:themeFill="accent5" w:themeFillTint="66"/>
            <w:vAlign w:val="center"/>
            <w:tcPrChange w:id="1219" w:author="Jiří Vojtěšek" w:date="2018-11-26T12:20:00Z">
              <w:tcPr>
                <w:tcW w:w="2268" w:type="dxa"/>
                <w:shd w:val="clear" w:color="auto" w:fill="D9D9D9" w:themeFill="background1" w:themeFillShade="D9"/>
                <w:vAlign w:val="center"/>
              </w:tcPr>
            </w:tcPrChange>
          </w:tcPr>
          <w:p w14:paraId="18914EA9" w14:textId="0A1A6D21" w:rsidR="00050410" w:rsidRPr="003F3B71" w:rsidRDefault="00050410" w:rsidP="00050410">
            <w:pPr>
              <w:spacing w:before="40" w:after="40"/>
              <w:jc w:val="center"/>
              <w:rPr>
                <w:b/>
              </w:rPr>
            </w:pPr>
            <w:ins w:id="1220" w:author="Jiří Vojtěšek" w:date="2018-11-26T12:20:00Z">
              <w:r w:rsidRPr="00AF0AC6">
                <w:rPr>
                  <w:i/>
                </w:rPr>
                <w:t>Předmět spol. základu</w:t>
              </w:r>
            </w:ins>
          </w:p>
        </w:tc>
      </w:tr>
      <w:tr w:rsidR="00050410" w14:paraId="7664EAF7"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21"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222" w:author="Jiří Vojtěšek" w:date="2018-11-26T12:20:00Z">
              <w:tcPr>
                <w:tcW w:w="4853" w:type="dxa"/>
                <w:shd w:val="clear" w:color="auto" w:fill="auto"/>
              </w:tcPr>
            </w:tcPrChange>
          </w:tcPr>
          <w:p w14:paraId="5E891473" w14:textId="5B9549E9"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oa2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Odborná angličtina 2</w:t>
            </w:r>
            <w:r w:rsidRPr="000D0241">
              <w:rPr>
                <w:rStyle w:val="Odkazintenzivn"/>
              </w:rPr>
              <w:fldChar w:fldCharType="end"/>
            </w:r>
          </w:p>
        </w:tc>
        <w:tc>
          <w:tcPr>
            <w:tcW w:w="850" w:type="dxa"/>
            <w:shd w:val="clear" w:color="auto" w:fill="auto"/>
            <w:tcPrChange w:id="1223" w:author="Jiří Vojtěšek" w:date="2018-11-26T12:20:00Z">
              <w:tcPr>
                <w:tcW w:w="850" w:type="dxa"/>
                <w:shd w:val="clear" w:color="auto" w:fill="auto"/>
              </w:tcPr>
            </w:tcPrChange>
          </w:tcPr>
          <w:p w14:paraId="4BE276EA" w14:textId="77777777" w:rsidR="00050410" w:rsidRPr="000D0241" w:rsidRDefault="00050410" w:rsidP="00050410">
            <w:pPr>
              <w:spacing w:before="40" w:after="40"/>
              <w:jc w:val="center"/>
              <w:rPr>
                <w:b/>
              </w:rPr>
            </w:pPr>
            <w:r w:rsidRPr="000D0241">
              <w:t>1/L</w:t>
            </w:r>
          </w:p>
        </w:tc>
        <w:tc>
          <w:tcPr>
            <w:tcW w:w="2127" w:type="dxa"/>
            <w:shd w:val="clear" w:color="auto" w:fill="B6DDE8" w:themeFill="accent5" w:themeFillTint="66"/>
            <w:vAlign w:val="center"/>
            <w:tcPrChange w:id="1224" w:author="Jiří Vojtěšek" w:date="2018-11-26T12:20:00Z">
              <w:tcPr>
                <w:tcW w:w="2127" w:type="dxa"/>
                <w:shd w:val="clear" w:color="auto" w:fill="D9D9D9" w:themeFill="background1" w:themeFillShade="D9"/>
                <w:vAlign w:val="center"/>
              </w:tcPr>
            </w:tcPrChange>
          </w:tcPr>
          <w:p w14:paraId="49F8C181" w14:textId="38A206CD" w:rsidR="00050410" w:rsidRPr="003F3B71" w:rsidRDefault="00050410" w:rsidP="00050410">
            <w:pPr>
              <w:spacing w:before="40" w:after="40"/>
              <w:jc w:val="center"/>
              <w:rPr>
                <w:b/>
              </w:rPr>
            </w:pPr>
            <w:ins w:id="1225" w:author="Jiří Vojtěšek" w:date="2018-11-26T12:20:00Z">
              <w:r w:rsidRPr="00AF0AC6">
                <w:rPr>
                  <w:i/>
                </w:rPr>
                <w:t>Předmět spol. základu</w:t>
              </w:r>
            </w:ins>
          </w:p>
        </w:tc>
        <w:tc>
          <w:tcPr>
            <w:tcW w:w="2268" w:type="dxa"/>
            <w:shd w:val="clear" w:color="auto" w:fill="B6DDE8" w:themeFill="accent5" w:themeFillTint="66"/>
            <w:vAlign w:val="center"/>
            <w:tcPrChange w:id="1226" w:author="Jiří Vojtěšek" w:date="2018-11-26T12:20:00Z">
              <w:tcPr>
                <w:tcW w:w="2268" w:type="dxa"/>
                <w:shd w:val="clear" w:color="auto" w:fill="D9D9D9" w:themeFill="background1" w:themeFillShade="D9"/>
                <w:vAlign w:val="center"/>
              </w:tcPr>
            </w:tcPrChange>
          </w:tcPr>
          <w:p w14:paraId="67244B2D" w14:textId="32D94955" w:rsidR="00050410" w:rsidRPr="003F3B71" w:rsidRDefault="00050410" w:rsidP="00050410">
            <w:pPr>
              <w:spacing w:before="40" w:after="40"/>
              <w:jc w:val="center"/>
              <w:rPr>
                <w:b/>
              </w:rPr>
            </w:pPr>
            <w:ins w:id="1227" w:author="Jiří Vojtěšek" w:date="2018-11-26T12:20:00Z">
              <w:r w:rsidRPr="00AF0AC6">
                <w:rPr>
                  <w:i/>
                </w:rPr>
                <w:t>Předmět spol. základu</w:t>
              </w:r>
            </w:ins>
          </w:p>
        </w:tc>
      </w:tr>
      <w:tr w:rsidR="00050410" w14:paraId="2971CBF7"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28"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229" w:author="Jiří Vojtěšek" w:date="2018-11-26T12:20:00Z">
              <w:tcPr>
                <w:tcW w:w="4853" w:type="dxa"/>
                <w:shd w:val="clear" w:color="auto" w:fill="auto"/>
              </w:tcPr>
            </w:tcPrChange>
          </w:tcPr>
          <w:p w14:paraId="1896FBF8" w14:textId="2C27E69E" w:rsidR="00050410" w:rsidRPr="001432FA" w:rsidRDefault="00050410" w:rsidP="00050410">
            <w:pPr>
              <w:spacing w:before="40" w:after="40"/>
              <w:jc w:val="left"/>
              <w:rPr>
                <w:rStyle w:val="Odkazintenzivn"/>
              </w:rPr>
            </w:pPr>
            <w:r w:rsidRPr="001432FA">
              <w:rPr>
                <w:rStyle w:val="Odkazintenzivn"/>
              </w:rPr>
              <w:fldChar w:fldCharType="begin"/>
            </w:r>
            <w:r w:rsidRPr="001432FA">
              <w:rPr>
                <w:rStyle w:val="Odkazintenzivn"/>
              </w:rPr>
              <w:instrText xml:space="preserve"> REF odbornaPraxe \h </w:instrText>
            </w:r>
            <w:r>
              <w:rPr>
                <w:rStyle w:val="Odkazintenzivn"/>
              </w:rPr>
              <w:instrText xml:space="preserve"> \* MERGEFORMAT </w:instrText>
            </w:r>
            <w:r w:rsidRPr="001432FA">
              <w:rPr>
                <w:rStyle w:val="Odkazintenzivn"/>
              </w:rPr>
            </w:r>
            <w:r w:rsidRPr="001432FA">
              <w:rPr>
                <w:rStyle w:val="Odkazintenzivn"/>
              </w:rPr>
              <w:fldChar w:fldCharType="separate"/>
            </w:r>
            <w:r w:rsidRPr="00FB06C4">
              <w:rPr>
                <w:rStyle w:val="Odkazintenzivn"/>
              </w:rPr>
              <w:t>Odborná praxe</w:t>
            </w:r>
            <w:r w:rsidRPr="001432FA">
              <w:rPr>
                <w:rStyle w:val="Odkazintenzivn"/>
              </w:rPr>
              <w:fldChar w:fldCharType="end"/>
            </w:r>
          </w:p>
        </w:tc>
        <w:tc>
          <w:tcPr>
            <w:tcW w:w="850" w:type="dxa"/>
            <w:shd w:val="clear" w:color="auto" w:fill="auto"/>
            <w:tcPrChange w:id="1230" w:author="Jiří Vojtěšek" w:date="2018-11-26T12:20:00Z">
              <w:tcPr>
                <w:tcW w:w="850" w:type="dxa"/>
                <w:shd w:val="clear" w:color="auto" w:fill="auto"/>
              </w:tcPr>
            </w:tcPrChange>
          </w:tcPr>
          <w:p w14:paraId="734D24D8" w14:textId="77777777" w:rsidR="00050410" w:rsidRPr="000D0241" w:rsidRDefault="00050410" w:rsidP="00050410">
            <w:pPr>
              <w:spacing w:before="40" w:after="40"/>
              <w:jc w:val="center"/>
              <w:rPr>
                <w:b/>
              </w:rPr>
            </w:pPr>
            <w:r>
              <w:t>Průb.</w:t>
            </w:r>
          </w:p>
        </w:tc>
        <w:tc>
          <w:tcPr>
            <w:tcW w:w="2127" w:type="dxa"/>
            <w:shd w:val="clear" w:color="auto" w:fill="B6DDE8" w:themeFill="accent5" w:themeFillTint="66"/>
            <w:vAlign w:val="center"/>
            <w:tcPrChange w:id="1231" w:author="Jiří Vojtěšek" w:date="2018-11-26T12:20:00Z">
              <w:tcPr>
                <w:tcW w:w="2127" w:type="dxa"/>
                <w:shd w:val="clear" w:color="auto" w:fill="D9D9D9" w:themeFill="background1" w:themeFillShade="D9"/>
                <w:vAlign w:val="center"/>
              </w:tcPr>
            </w:tcPrChange>
          </w:tcPr>
          <w:p w14:paraId="718B64CE" w14:textId="3AEBC4CF" w:rsidR="00050410" w:rsidRPr="003F3B71" w:rsidRDefault="00050410" w:rsidP="00050410">
            <w:pPr>
              <w:spacing w:before="40" w:after="40"/>
              <w:jc w:val="center"/>
              <w:rPr>
                <w:b/>
              </w:rPr>
            </w:pPr>
            <w:ins w:id="1232" w:author="Jiří Vojtěšek" w:date="2018-11-26T12:20:00Z">
              <w:r w:rsidRPr="00AF0AC6">
                <w:rPr>
                  <w:i/>
                </w:rPr>
                <w:t>Předmět spol. základu</w:t>
              </w:r>
            </w:ins>
          </w:p>
        </w:tc>
        <w:tc>
          <w:tcPr>
            <w:tcW w:w="2268" w:type="dxa"/>
            <w:shd w:val="clear" w:color="auto" w:fill="B6DDE8" w:themeFill="accent5" w:themeFillTint="66"/>
            <w:vAlign w:val="center"/>
            <w:tcPrChange w:id="1233" w:author="Jiří Vojtěšek" w:date="2018-11-26T12:20:00Z">
              <w:tcPr>
                <w:tcW w:w="2268" w:type="dxa"/>
                <w:shd w:val="clear" w:color="auto" w:fill="D9D9D9" w:themeFill="background1" w:themeFillShade="D9"/>
                <w:vAlign w:val="center"/>
              </w:tcPr>
            </w:tcPrChange>
          </w:tcPr>
          <w:p w14:paraId="0BA73A3C" w14:textId="54DF1125" w:rsidR="00050410" w:rsidRPr="003F3B71" w:rsidRDefault="00050410" w:rsidP="00050410">
            <w:pPr>
              <w:spacing w:before="40" w:after="40"/>
              <w:jc w:val="center"/>
              <w:rPr>
                <w:b/>
              </w:rPr>
            </w:pPr>
            <w:ins w:id="1234" w:author="Jiří Vojtěšek" w:date="2018-11-26T12:20:00Z">
              <w:r w:rsidRPr="00AF0AC6">
                <w:rPr>
                  <w:i/>
                </w:rPr>
                <w:t>Předmět spol. základu</w:t>
              </w:r>
            </w:ins>
          </w:p>
        </w:tc>
      </w:tr>
      <w:tr w:rsidR="00050410" w14:paraId="14FF75F6"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35"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236" w:author="Jiří Vojtěšek" w:date="2018-11-26T12:20:00Z">
              <w:tcPr>
                <w:tcW w:w="4853" w:type="dxa"/>
                <w:shd w:val="clear" w:color="auto" w:fill="auto"/>
              </w:tcPr>
            </w:tcPrChange>
          </w:tcPr>
          <w:p w14:paraId="0DAA971A" w14:textId="6622B30B" w:rsidR="00050410" w:rsidRPr="00E6107D" w:rsidRDefault="00050410" w:rsidP="00050410">
            <w:pPr>
              <w:spacing w:before="40" w:after="40"/>
              <w:jc w:val="left"/>
              <w:rPr>
                <w:rStyle w:val="Odkazintenzivn"/>
              </w:rPr>
            </w:pPr>
            <w:r w:rsidRPr="00E6107D">
              <w:rPr>
                <w:rStyle w:val="Odkazintenzivn"/>
              </w:rPr>
              <w:fldChar w:fldCharType="begin"/>
            </w:r>
            <w:r w:rsidRPr="00E6107D">
              <w:rPr>
                <w:rStyle w:val="Odkazintenzivn"/>
              </w:rPr>
              <w:instrText xml:space="preserve"> REF ochranaObyvatelstva \h </w:instrText>
            </w:r>
            <w:r>
              <w:rPr>
                <w:rStyle w:val="Odkazintenzivn"/>
              </w:rPr>
              <w:instrText xml:space="preserve"> \* MERGEFORMAT </w:instrText>
            </w:r>
            <w:r w:rsidRPr="00E6107D">
              <w:rPr>
                <w:rStyle w:val="Odkazintenzivn"/>
              </w:rPr>
            </w:r>
            <w:r w:rsidRPr="00E6107D">
              <w:rPr>
                <w:rStyle w:val="Odkazintenzivn"/>
              </w:rPr>
              <w:fldChar w:fldCharType="separate"/>
            </w:r>
            <w:r w:rsidRPr="00FB06C4">
              <w:rPr>
                <w:rStyle w:val="Odkazintenzivn"/>
              </w:rPr>
              <w:t>Ochrana obyvatelstva</w:t>
            </w:r>
            <w:r w:rsidRPr="00E6107D">
              <w:rPr>
                <w:rStyle w:val="Odkazintenzivn"/>
              </w:rPr>
              <w:fldChar w:fldCharType="end"/>
            </w:r>
          </w:p>
        </w:tc>
        <w:tc>
          <w:tcPr>
            <w:tcW w:w="850" w:type="dxa"/>
            <w:shd w:val="clear" w:color="auto" w:fill="auto"/>
            <w:tcPrChange w:id="1237" w:author="Jiří Vojtěšek" w:date="2018-11-26T12:20:00Z">
              <w:tcPr>
                <w:tcW w:w="850" w:type="dxa"/>
                <w:shd w:val="clear" w:color="auto" w:fill="auto"/>
              </w:tcPr>
            </w:tcPrChange>
          </w:tcPr>
          <w:p w14:paraId="64738826" w14:textId="77777777" w:rsidR="00050410" w:rsidRPr="000D0241" w:rsidRDefault="00050410" w:rsidP="00050410">
            <w:pPr>
              <w:spacing w:before="40" w:after="40"/>
              <w:jc w:val="center"/>
              <w:rPr>
                <w:b/>
              </w:rPr>
            </w:pPr>
            <w:r w:rsidRPr="000D0241">
              <w:t>2/Z</w:t>
            </w:r>
          </w:p>
        </w:tc>
        <w:tc>
          <w:tcPr>
            <w:tcW w:w="2127" w:type="dxa"/>
            <w:shd w:val="clear" w:color="auto" w:fill="B6DDE8" w:themeFill="accent5" w:themeFillTint="66"/>
            <w:vAlign w:val="center"/>
            <w:tcPrChange w:id="1238" w:author="Jiří Vojtěšek" w:date="2018-11-26T12:20:00Z">
              <w:tcPr>
                <w:tcW w:w="2127" w:type="dxa"/>
                <w:shd w:val="clear" w:color="auto" w:fill="D9D9D9" w:themeFill="background1" w:themeFillShade="D9"/>
                <w:vAlign w:val="center"/>
              </w:tcPr>
            </w:tcPrChange>
          </w:tcPr>
          <w:p w14:paraId="3F3B137D" w14:textId="01EA06FB" w:rsidR="00050410" w:rsidRPr="003F3B71" w:rsidRDefault="00050410" w:rsidP="00050410">
            <w:pPr>
              <w:spacing w:before="40" w:after="40"/>
              <w:jc w:val="center"/>
              <w:rPr>
                <w:b/>
              </w:rPr>
            </w:pPr>
            <w:ins w:id="1239" w:author="Jiří Vojtěšek" w:date="2018-11-26T12:20:00Z">
              <w:r w:rsidRPr="00AF0AC6">
                <w:rPr>
                  <w:i/>
                </w:rPr>
                <w:t>Předmět spol. základu</w:t>
              </w:r>
            </w:ins>
          </w:p>
        </w:tc>
        <w:tc>
          <w:tcPr>
            <w:tcW w:w="2268" w:type="dxa"/>
            <w:shd w:val="clear" w:color="auto" w:fill="B6DDE8" w:themeFill="accent5" w:themeFillTint="66"/>
            <w:vAlign w:val="center"/>
            <w:tcPrChange w:id="1240" w:author="Jiří Vojtěšek" w:date="2018-11-26T12:20:00Z">
              <w:tcPr>
                <w:tcW w:w="2268" w:type="dxa"/>
                <w:shd w:val="clear" w:color="auto" w:fill="D9D9D9" w:themeFill="background1" w:themeFillShade="D9"/>
                <w:vAlign w:val="center"/>
              </w:tcPr>
            </w:tcPrChange>
          </w:tcPr>
          <w:p w14:paraId="58677BA6" w14:textId="0CA189C8" w:rsidR="00050410" w:rsidRPr="003F3B71" w:rsidRDefault="00050410" w:rsidP="00050410">
            <w:pPr>
              <w:spacing w:before="40" w:after="40"/>
              <w:jc w:val="center"/>
              <w:rPr>
                <w:b/>
              </w:rPr>
            </w:pPr>
            <w:ins w:id="1241" w:author="Jiří Vojtěšek" w:date="2018-11-26T12:20:00Z">
              <w:r w:rsidRPr="00AF0AC6">
                <w:rPr>
                  <w:i/>
                </w:rPr>
                <w:t>Předmět spol. základu</w:t>
              </w:r>
            </w:ins>
          </w:p>
        </w:tc>
      </w:tr>
      <w:tr w:rsidR="00050410" w14:paraId="177C2943"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42" w:author="Jiří Vojtěšek" w:date="2018-11-26T12:21: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243" w:author="Jiří Vojtěšek" w:date="2018-11-26T12:21:00Z">
              <w:tcPr>
                <w:tcW w:w="4853" w:type="dxa"/>
                <w:shd w:val="clear" w:color="auto" w:fill="auto"/>
              </w:tcPr>
            </w:tcPrChange>
          </w:tcPr>
          <w:p w14:paraId="275D0C00" w14:textId="1B6041C4"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pocitacoveViryAbezpecnost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Počítačové viry a bezpečnost</w:t>
            </w:r>
            <w:r w:rsidRPr="000D0241">
              <w:rPr>
                <w:rStyle w:val="Odkazintenzivn"/>
              </w:rPr>
              <w:fldChar w:fldCharType="end"/>
            </w:r>
          </w:p>
        </w:tc>
        <w:tc>
          <w:tcPr>
            <w:tcW w:w="850" w:type="dxa"/>
            <w:shd w:val="clear" w:color="auto" w:fill="auto"/>
            <w:tcPrChange w:id="1244" w:author="Jiří Vojtěšek" w:date="2018-11-26T12:21:00Z">
              <w:tcPr>
                <w:tcW w:w="850" w:type="dxa"/>
                <w:shd w:val="clear" w:color="auto" w:fill="auto"/>
              </w:tcPr>
            </w:tcPrChange>
          </w:tcPr>
          <w:p w14:paraId="37A2273B" w14:textId="77777777" w:rsidR="00050410" w:rsidRPr="000D0241" w:rsidRDefault="00050410" w:rsidP="00050410">
            <w:pPr>
              <w:spacing w:before="40" w:after="40"/>
              <w:jc w:val="center"/>
              <w:rPr>
                <w:b/>
              </w:rPr>
            </w:pPr>
            <w:r w:rsidRPr="000D0241">
              <w:t>1/Z</w:t>
            </w:r>
          </w:p>
        </w:tc>
        <w:tc>
          <w:tcPr>
            <w:tcW w:w="2127" w:type="dxa"/>
            <w:shd w:val="clear" w:color="auto" w:fill="EAF1DD" w:themeFill="accent3" w:themeFillTint="33"/>
            <w:vAlign w:val="center"/>
            <w:tcPrChange w:id="1245" w:author="Jiří Vojtěšek" w:date="2018-11-26T12:21:00Z">
              <w:tcPr>
                <w:tcW w:w="2127" w:type="dxa"/>
                <w:shd w:val="clear" w:color="auto" w:fill="D9D9D9" w:themeFill="background1" w:themeFillShade="D9"/>
                <w:vAlign w:val="center"/>
              </w:tcPr>
            </w:tcPrChange>
          </w:tcPr>
          <w:p w14:paraId="62C7C3FE" w14:textId="56B18A16" w:rsidR="00050410" w:rsidRPr="003F3B71" w:rsidRDefault="00050410" w:rsidP="00050410">
            <w:pPr>
              <w:spacing w:before="40" w:after="40"/>
              <w:jc w:val="center"/>
              <w:rPr>
                <w:b/>
              </w:rPr>
            </w:pPr>
            <w:ins w:id="1246" w:author="Jiří Vojtěšek" w:date="2018-11-26T12:18:00Z">
              <w:r w:rsidRPr="00AF0AC6">
                <w:rPr>
                  <w:i/>
                </w:rPr>
                <w:t>Předmět specializace</w:t>
              </w:r>
            </w:ins>
          </w:p>
        </w:tc>
        <w:tc>
          <w:tcPr>
            <w:tcW w:w="2268" w:type="dxa"/>
            <w:shd w:val="clear" w:color="auto" w:fill="auto"/>
            <w:vAlign w:val="center"/>
            <w:tcPrChange w:id="1247" w:author="Jiří Vojtěšek" w:date="2018-11-26T12:21:00Z">
              <w:tcPr>
                <w:tcW w:w="2268" w:type="dxa"/>
                <w:shd w:val="clear" w:color="auto" w:fill="auto"/>
                <w:vAlign w:val="center"/>
              </w:tcPr>
            </w:tcPrChange>
          </w:tcPr>
          <w:p w14:paraId="24B6E501" w14:textId="77777777" w:rsidR="00050410" w:rsidRPr="003F3B71" w:rsidRDefault="00050410" w:rsidP="00050410">
            <w:pPr>
              <w:spacing w:before="40" w:after="40"/>
              <w:jc w:val="center"/>
              <w:rPr>
                <w:b/>
              </w:rPr>
            </w:pPr>
          </w:p>
        </w:tc>
      </w:tr>
      <w:tr w:rsidR="00050410" w14:paraId="7A77FE22"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48"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249" w:author="Jiří Vojtěšek" w:date="2018-11-26T12:20:00Z">
              <w:tcPr>
                <w:tcW w:w="4853" w:type="dxa"/>
                <w:shd w:val="clear" w:color="auto" w:fill="auto"/>
              </w:tcPr>
            </w:tcPrChange>
          </w:tcPr>
          <w:p w14:paraId="1147B746" w14:textId="10BC0AA6"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pokrocileBezpecnostniTechnologie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Pokročilé bezpečnostní technologie</w:t>
            </w:r>
            <w:r w:rsidRPr="000D0241">
              <w:rPr>
                <w:rStyle w:val="Odkazintenzivn"/>
              </w:rPr>
              <w:fldChar w:fldCharType="end"/>
            </w:r>
          </w:p>
        </w:tc>
        <w:tc>
          <w:tcPr>
            <w:tcW w:w="850" w:type="dxa"/>
            <w:shd w:val="clear" w:color="auto" w:fill="auto"/>
            <w:tcPrChange w:id="1250" w:author="Jiří Vojtěšek" w:date="2018-11-26T12:20:00Z">
              <w:tcPr>
                <w:tcW w:w="850" w:type="dxa"/>
                <w:shd w:val="clear" w:color="auto" w:fill="auto"/>
              </w:tcPr>
            </w:tcPrChange>
          </w:tcPr>
          <w:p w14:paraId="074EBA4C" w14:textId="77777777" w:rsidR="00050410" w:rsidRPr="000D0241" w:rsidRDefault="00050410" w:rsidP="00050410">
            <w:pPr>
              <w:spacing w:before="40" w:after="40"/>
              <w:jc w:val="center"/>
              <w:rPr>
                <w:b/>
              </w:rPr>
            </w:pPr>
            <w:r w:rsidRPr="000D0241">
              <w:t>1/L</w:t>
            </w:r>
          </w:p>
        </w:tc>
        <w:tc>
          <w:tcPr>
            <w:tcW w:w="2127" w:type="dxa"/>
            <w:shd w:val="clear" w:color="auto" w:fill="B6DDE8" w:themeFill="accent5" w:themeFillTint="66"/>
            <w:vAlign w:val="center"/>
            <w:tcPrChange w:id="1251" w:author="Jiří Vojtěšek" w:date="2018-11-26T12:20:00Z">
              <w:tcPr>
                <w:tcW w:w="2127" w:type="dxa"/>
                <w:shd w:val="clear" w:color="auto" w:fill="D9D9D9" w:themeFill="background1" w:themeFillShade="D9"/>
                <w:vAlign w:val="center"/>
              </w:tcPr>
            </w:tcPrChange>
          </w:tcPr>
          <w:p w14:paraId="724D9C1F" w14:textId="1240B1EF" w:rsidR="00050410" w:rsidRPr="003F3B71" w:rsidRDefault="00050410" w:rsidP="00050410">
            <w:pPr>
              <w:spacing w:before="40" w:after="40"/>
              <w:jc w:val="center"/>
              <w:rPr>
                <w:b/>
              </w:rPr>
            </w:pPr>
            <w:ins w:id="1252" w:author="Jiří Vojtěšek" w:date="2018-11-26T12:20:00Z">
              <w:r w:rsidRPr="00AF0AC6">
                <w:rPr>
                  <w:i/>
                </w:rPr>
                <w:t>Předmět spol. základu</w:t>
              </w:r>
            </w:ins>
          </w:p>
        </w:tc>
        <w:tc>
          <w:tcPr>
            <w:tcW w:w="2268" w:type="dxa"/>
            <w:shd w:val="clear" w:color="auto" w:fill="B6DDE8" w:themeFill="accent5" w:themeFillTint="66"/>
            <w:vAlign w:val="center"/>
            <w:tcPrChange w:id="1253" w:author="Jiří Vojtěšek" w:date="2018-11-26T12:20:00Z">
              <w:tcPr>
                <w:tcW w:w="2268" w:type="dxa"/>
                <w:shd w:val="clear" w:color="auto" w:fill="D9D9D9" w:themeFill="background1" w:themeFillShade="D9"/>
                <w:vAlign w:val="center"/>
              </w:tcPr>
            </w:tcPrChange>
          </w:tcPr>
          <w:p w14:paraId="266B390A" w14:textId="12DC1C19" w:rsidR="00050410" w:rsidRPr="003F3B71" w:rsidRDefault="00050410" w:rsidP="00050410">
            <w:pPr>
              <w:spacing w:before="40" w:after="40"/>
              <w:jc w:val="center"/>
              <w:rPr>
                <w:b/>
              </w:rPr>
            </w:pPr>
            <w:ins w:id="1254" w:author="Jiří Vojtěšek" w:date="2018-11-26T12:20:00Z">
              <w:r w:rsidRPr="00AF0AC6">
                <w:rPr>
                  <w:i/>
                </w:rPr>
                <w:t>Předmět spol. základu</w:t>
              </w:r>
            </w:ins>
          </w:p>
        </w:tc>
      </w:tr>
      <w:tr w:rsidR="00050410" w14:paraId="514B3D6B"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55"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256" w:author="Jiří Vojtěšek" w:date="2018-11-26T12:20:00Z">
              <w:tcPr>
                <w:tcW w:w="4853" w:type="dxa"/>
                <w:shd w:val="clear" w:color="auto" w:fill="auto"/>
              </w:tcPr>
            </w:tcPrChange>
          </w:tcPr>
          <w:p w14:paraId="685D65D2" w14:textId="01640974"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pozarniOchrana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Požární ochrana</w:t>
            </w:r>
            <w:r w:rsidRPr="000D0241">
              <w:rPr>
                <w:rStyle w:val="Odkazintenzivn"/>
              </w:rPr>
              <w:fldChar w:fldCharType="end"/>
            </w:r>
          </w:p>
        </w:tc>
        <w:tc>
          <w:tcPr>
            <w:tcW w:w="850" w:type="dxa"/>
            <w:shd w:val="clear" w:color="auto" w:fill="auto"/>
            <w:tcPrChange w:id="1257" w:author="Jiří Vojtěšek" w:date="2018-11-26T12:20:00Z">
              <w:tcPr>
                <w:tcW w:w="850" w:type="dxa"/>
                <w:shd w:val="clear" w:color="auto" w:fill="auto"/>
              </w:tcPr>
            </w:tcPrChange>
          </w:tcPr>
          <w:p w14:paraId="621812B6" w14:textId="77777777" w:rsidR="00050410" w:rsidRPr="000D0241" w:rsidRDefault="00050410" w:rsidP="00050410">
            <w:pPr>
              <w:spacing w:before="40" w:after="40"/>
              <w:jc w:val="center"/>
              <w:rPr>
                <w:b/>
              </w:rPr>
            </w:pPr>
            <w:r w:rsidRPr="000D0241">
              <w:t>1/Z</w:t>
            </w:r>
          </w:p>
        </w:tc>
        <w:tc>
          <w:tcPr>
            <w:tcW w:w="2127" w:type="dxa"/>
            <w:shd w:val="clear" w:color="auto" w:fill="B6DDE8" w:themeFill="accent5" w:themeFillTint="66"/>
            <w:vAlign w:val="center"/>
            <w:tcPrChange w:id="1258" w:author="Jiří Vojtěšek" w:date="2018-11-26T12:20:00Z">
              <w:tcPr>
                <w:tcW w:w="2127" w:type="dxa"/>
                <w:shd w:val="clear" w:color="auto" w:fill="D9D9D9" w:themeFill="background1" w:themeFillShade="D9"/>
                <w:vAlign w:val="center"/>
              </w:tcPr>
            </w:tcPrChange>
          </w:tcPr>
          <w:p w14:paraId="5092BFC2" w14:textId="56F6C636" w:rsidR="00050410" w:rsidRPr="003F3B71" w:rsidRDefault="00050410" w:rsidP="00050410">
            <w:pPr>
              <w:spacing w:before="40" w:after="40"/>
              <w:jc w:val="center"/>
              <w:rPr>
                <w:b/>
              </w:rPr>
            </w:pPr>
            <w:ins w:id="1259" w:author="Jiří Vojtěšek" w:date="2018-11-26T12:20:00Z">
              <w:r w:rsidRPr="00AF0AC6">
                <w:rPr>
                  <w:i/>
                </w:rPr>
                <w:t>Předmět spol. základu</w:t>
              </w:r>
            </w:ins>
          </w:p>
        </w:tc>
        <w:tc>
          <w:tcPr>
            <w:tcW w:w="2268" w:type="dxa"/>
            <w:shd w:val="clear" w:color="auto" w:fill="B6DDE8" w:themeFill="accent5" w:themeFillTint="66"/>
            <w:vAlign w:val="center"/>
            <w:tcPrChange w:id="1260" w:author="Jiří Vojtěšek" w:date="2018-11-26T12:20:00Z">
              <w:tcPr>
                <w:tcW w:w="2268" w:type="dxa"/>
                <w:shd w:val="clear" w:color="auto" w:fill="D9D9D9" w:themeFill="background1" w:themeFillShade="D9"/>
                <w:vAlign w:val="center"/>
              </w:tcPr>
            </w:tcPrChange>
          </w:tcPr>
          <w:p w14:paraId="28D3680B" w14:textId="212EA6F4" w:rsidR="00050410" w:rsidRPr="003F3B71" w:rsidRDefault="00050410" w:rsidP="00050410">
            <w:pPr>
              <w:spacing w:before="40" w:after="40"/>
              <w:jc w:val="center"/>
              <w:rPr>
                <w:b/>
              </w:rPr>
            </w:pPr>
            <w:ins w:id="1261" w:author="Jiří Vojtěšek" w:date="2018-11-26T12:20:00Z">
              <w:r w:rsidRPr="00AF0AC6">
                <w:rPr>
                  <w:i/>
                </w:rPr>
                <w:t>Předmět spol. základu</w:t>
              </w:r>
            </w:ins>
          </w:p>
        </w:tc>
      </w:tr>
      <w:tr w:rsidR="00050410" w14:paraId="42BC4A20"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62"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263" w:author="Jiří Vojtěšek" w:date="2018-11-26T12:20:00Z">
              <w:tcPr>
                <w:tcW w:w="4853" w:type="dxa"/>
                <w:shd w:val="clear" w:color="auto" w:fill="auto"/>
              </w:tcPr>
            </w:tcPrChange>
          </w:tcPr>
          <w:p w14:paraId="4E802064" w14:textId="52B9E045"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projektovaniIBS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Projektování integrovaných bezpečnostních systémů</w:t>
            </w:r>
            <w:r w:rsidRPr="000D0241">
              <w:rPr>
                <w:rStyle w:val="Odkazintenzivn"/>
              </w:rPr>
              <w:fldChar w:fldCharType="end"/>
            </w:r>
          </w:p>
        </w:tc>
        <w:tc>
          <w:tcPr>
            <w:tcW w:w="850" w:type="dxa"/>
            <w:shd w:val="clear" w:color="auto" w:fill="auto"/>
            <w:tcPrChange w:id="1264" w:author="Jiří Vojtěšek" w:date="2018-11-26T12:20:00Z">
              <w:tcPr>
                <w:tcW w:w="850" w:type="dxa"/>
                <w:shd w:val="clear" w:color="auto" w:fill="auto"/>
              </w:tcPr>
            </w:tcPrChange>
          </w:tcPr>
          <w:p w14:paraId="24677319" w14:textId="77777777" w:rsidR="00050410" w:rsidRPr="000D0241" w:rsidRDefault="00050410" w:rsidP="00050410">
            <w:pPr>
              <w:spacing w:before="40" w:after="40"/>
              <w:jc w:val="center"/>
              <w:rPr>
                <w:b/>
              </w:rPr>
            </w:pPr>
            <w:r w:rsidRPr="000D0241">
              <w:t>2/Z</w:t>
            </w:r>
          </w:p>
        </w:tc>
        <w:tc>
          <w:tcPr>
            <w:tcW w:w="2127" w:type="dxa"/>
            <w:shd w:val="clear" w:color="auto" w:fill="B6DDE8" w:themeFill="accent5" w:themeFillTint="66"/>
            <w:vAlign w:val="center"/>
            <w:tcPrChange w:id="1265" w:author="Jiří Vojtěšek" w:date="2018-11-26T12:20:00Z">
              <w:tcPr>
                <w:tcW w:w="2127" w:type="dxa"/>
                <w:shd w:val="clear" w:color="auto" w:fill="D9D9D9" w:themeFill="background1" w:themeFillShade="D9"/>
                <w:vAlign w:val="center"/>
              </w:tcPr>
            </w:tcPrChange>
          </w:tcPr>
          <w:p w14:paraId="2FB74699" w14:textId="541EDBC9" w:rsidR="00050410" w:rsidRPr="003F3B71" w:rsidRDefault="00050410" w:rsidP="00050410">
            <w:pPr>
              <w:spacing w:before="40" w:after="40"/>
              <w:jc w:val="center"/>
              <w:rPr>
                <w:b/>
              </w:rPr>
            </w:pPr>
            <w:ins w:id="1266" w:author="Jiří Vojtěšek" w:date="2018-11-26T12:20:00Z">
              <w:r w:rsidRPr="00AF0AC6">
                <w:rPr>
                  <w:i/>
                </w:rPr>
                <w:t>Předmět spol. základu</w:t>
              </w:r>
            </w:ins>
          </w:p>
        </w:tc>
        <w:tc>
          <w:tcPr>
            <w:tcW w:w="2268" w:type="dxa"/>
            <w:shd w:val="clear" w:color="auto" w:fill="B6DDE8" w:themeFill="accent5" w:themeFillTint="66"/>
            <w:vAlign w:val="center"/>
            <w:tcPrChange w:id="1267" w:author="Jiří Vojtěšek" w:date="2018-11-26T12:20:00Z">
              <w:tcPr>
                <w:tcW w:w="2268" w:type="dxa"/>
                <w:shd w:val="clear" w:color="auto" w:fill="D9D9D9" w:themeFill="background1" w:themeFillShade="D9"/>
                <w:vAlign w:val="center"/>
              </w:tcPr>
            </w:tcPrChange>
          </w:tcPr>
          <w:p w14:paraId="251C1E1F" w14:textId="15C79724" w:rsidR="00050410" w:rsidRPr="003F3B71" w:rsidRDefault="00050410" w:rsidP="00050410">
            <w:pPr>
              <w:spacing w:before="40" w:after="40"/>
              <w:jc w:val="center"/>
              <w:rPr>
                <w:b/>
              </w:rPr>
            </w:pPr>
            <w:ins w:id="1268" w:author="Jiří Vojtěšek" w:date="2018-11-26T12:20:00Z">
              <w:r w:rsidRPr="00AF0AC6">
                <w:rPr>
                  <w:i/>
                </w:rPr>
                <w:t>Předmět spol. základu</w:t>
              </w:r>
            </w:ins>
          </w:p>
        </w:tc>
      </w:tr>
      <w:tr w:rsidR="00050410" w14:paraId="01E28FC3"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69"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270" w:author="Jiří Vojtěšek" w:date="2018-11-26T12:20:00Z">
              <w:tcPr>
                <w:tcW w:w="4853" w:type="dxa"/>
                <w:shd w:val="clear" w:color="auto" w:fill="auto"/>
              </w:tcPr>
            </w:tcPrChange>
          </w:tcPr>
          <w:p w14:paraId="4C7496AD" w14:textId="54C3AC8E"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provozPocitacovychSiti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Provoz počítačových sítí</w:t>
            </w:r>
            <w:r w:rsidRPr="000D0241">
              <w:rPr>
                <w:rStyle w:val="Odkazintenzivn"/>
              </w:rPr>
              <w:fldChar w:fldCharType="end"/>
            </w:r>
          </w:p>
        </w:tc>
        <w:tc>
          <w:tcPr>
            <w:tcW w:w="850" w:type="dxa"/>
            <w:shd w:val="clear" w:color="auto" w:fill="auto"/>
            <w:tcPrChange w:id="1271" w:author="Jiří Vojtěšek" w:date="2018-11-26T12:20:00Z">
              <w:tcPr>
                <w:tcW w:w="850" w:type="dxa"/>
                <w:shd w:val="clear" w:color="auto" w:fill="auto"/>
              </w:tcPr>
            </w:tcPrChange>
          </w:tcPr>
          <w:p w14:paraId="2FC537A7" w14:textId="77777777" w:rsidR="00050410" w:rsidRPr="000D0241" w:rsidRDefault="00050410" w:rsidP="00050410">
            <w:pPr>
              <w:spacing w:before="40" w:after="40"/>
              <w:jc w:val="center"/>
              <w:rPr>
                <w:b/>
              </w:rPr>
            </w:pPr>
            <w:r w:rsidRPr="000D0241">
              <w:t>1/Z</w:t>
            </w:r>
          </w:p>
        </w:tc>
        <w:tc>
          <w:tcPr>
            <w:tcW w:w="2127" w:type="dxa"/>
            <w:shd w:val="clear" w:color="auto" w:fill="B6DDE8" w:themeFill="accent5" w:themeFillTint="66"/>
            <w:vAlign w:val="center"/>
            <w:tcPrChange w:id="1272" w:author="Jiří Vojtěšek" w:date="2018-11-26T12:20:00Z">
              <w:tcPr>
                <w:tcW w:w="2127" w:type="dxa"/>
                <w:shd w:val="clear" w:color="auto" w:fill="D9D9D9" w:themeFill="background1" w:themeFillShade="D9"/>
                <w:vAlign w:val="center"/>
              </w:tcPr>
            </w:tcPrChange>
          </w:tcPr>
          <w:p w14:paraId="3BF4BC1D" w14:textId="3EE28383" w:rsidR="00050410" w:rsidRPr="003F3B71" w:rsidRDefault="00050410" w:rsidP="00050410">
            <w:pPr>
              <w:spacing w:before="40" w:after="40"/>
              <w:jc w:val="center"/>
              <w:rPr>
                <w:b/>
              </w:rPr>
            </w:pPr>
            <w:ins w:id="1273" w:author="Jiří Vojtěšek" w:date="2018-11-26T12:20:00Z">
              <w:r w:rsidRPr="00AF0AC6">
                <w:rPr>
                  <w:i/>
                </w:rPr>
                <w:t>Předmět spol. základu</w:t>
              </w:r>
            </w:ins>
          </w:p>
        </w:tc>
        <w:tc>
          <w:tcPr>
            <w:tcW w:w="2268" w:type="dxa"/>
            <w:shd w:val="clear" w:color="auto" w:fill="B6DDE8" w:themeFill="accent5" w:themeFillTint="66"/>
            <w:vAlign w:val="center"/>
            <w:tcPrChange w:id="1274" w:author="Jiří Vojtěšek" w:date="2018-11-26T12:20:00Z">
              <w:tcPr>
                <w:tcW w:w="2268" w:type="dxa"/>
                <w:shd w:val="clear" w:color="auto" w:fill="D9D9D9" w:themeFill="background1" w:themeFillShade="D9"/>
                <w:vAlign w:val="center"/>
              </w:tcPr>
            </w:tcPrChange>
          </w:tcPr>
          <w:p w14:paraId="36E17216" w14:textId="24FDF1E8" w:rsidR="00050410" w:rsidRPr="003F3B71" w:rsidRDefault="00050410" w:rsidP="00050410">
            <w:pPr>
              <w:spacing w:before="40" w:after="40"/>
              <w:jc w:val="center"/>
              <w:rPr>
                <w:b/>
              </w:rPr>
            </w:pPr>
            <w:ins w:id="1275" w:author="Jiří Vojtěšek" w:date="2018-11-26T12:20:00Z">
              <w:r w:rsidRPr="00AF0AC6">
                <w:rPr>
                  <w:i/>
                </w:rPr>
                <w:t>Předmět spol. základu</w:t>
              </w:r>
            </w:ins>
          </w:p>
        </w:tc>
      </w:tr>
      <w:tr w:rsidR="00050410" w14:paraId="39D2AC9D"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76" w:author="Jiří Vojtěšek" w:date="2018-11-26T12:21: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277" w:author="Jiří Vojtěšek" w:date="2018-11-26T12:21:00Z">
              <w:tcPr>
                <w:tcW w:w="4853" w:type="dxa"/>
                <w:shd w:val="clear" w:color="auto" w:fill="auto"/>
              </w:tcPr>
            </w:tcPrChange>
          </w:tcPr>
          <w:p w14:paraId="6BB1D02D" w14:textId="7313F385"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rizeniProjektu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Řízení projektů</w:t>
            </w:r>
            <w:r w:rsidRPr="000D0241">
              <w:rPr>
                <w:rStyle w:val="Odkazintenzivn"/>
              </w:rPr>
              <w:fldChar w:fldCharType="end"/>
            </w:r>
          </w:p>
        </w:tc>
        <w:tc>
          <w:tcPr>
            <w:tcW w:w="850" w:type="dxa"/>
            <w:shd w:val="clear" w:color="auto" w:fill="auto"/>
            <w:tcPrChange w:id="1278" w:author="Jiří Vojtěšek" w:date="2018-11-26T12:21:00Z">
              <w:tcPr>
                <w:tcW w:w="850" w:type="dxa"/>
                <w:shd w:val="clear" w:color="auto" w:fill="auto"/>
              </w:tcPr>
            </w:tcPrChange>
          </w:tcPr>
          <w:p w14:paraId="1F8C523A" w14:textId="77777777" w:rsidR="00050410" w:rsidRPr="000D0241" w:rsidRDefault="00050410" w:rsidP="00050410">
            <w:pPr>
              <w:spacing w:before="40" w:after="40"/>
              <w:jc w:val="center"/>
              <w:rPr>
                <w:b/>
              </w:rPr>
            </w:pPr>
            <w:r w:rsidRPr="000D0241">
              <w:t>1/Z</w:t>
            </w:r>
          </w:p>
        </w:tc>
        <w:tc>
          <w:tcPr>
            <w:tcW w:w="2127" w:type="dxa"/>
            <w:shd w:val="clear" w:color="auto" w:fill="auto"/>
            <w:vAlign w:val="center"/>
            <w:tcPrChange w:id="1279" w:author="Jiří Vojtěšek" w:date="2018-11-26T12:21:00Z">
              <w:tcPr>
                <w:tcW w:w="2127" w:type="dxa"/>
                <w:shd w:val="clear" w:color="auto" w:fill="auto"/>
                <w:vAlign w:val="center"/>
              </w:tcPr>
            </w:tcPrChange>
          </w:tcPr>
          <w:p w14:paraId="653B39A2" w14:textId="77777777" w:rsidR="00050410" w:rsidRPr="003F3B71" w:rsidRDefault="00050410" w:rsidP="00050410">
            <w:pPr>
              <w:spacing w:before="40" w:after="40"/>
              <w:jc w:val="center"/>
              <w:rPr>
                <w:b/>
              </w:rPr>
            </w:pPr>
          </w:p>
        </w:tc>
        <w:tc>
          <w:tcPr>
            <w:tcW w:w="2268" w:type="dxa"/>
            <w:shd w:val="clear" w:color="auto" w:fill="EAF1DD" w:themeFill="accent3" w:themeFillTint="33"/>
            <w:vAlign w:val="center"/>
            <w:tcPrChange w:id="1280" w:author="Jiří Vojtěšek" w:date="2018-11-26T12:21:00Z">
              <w:tcPr>
                <w:tcW w:w="2268" w:type="dxa"/>
                <w:shd w:val="clear" w:color="auto" w:fill="D9D9D9" w:themeFill="background1" w:themeFillShade="D9"/>
                <w:vAlign w:val="center"/>
              </w:tcPr>
            </w:tcPrChange>
          </w:tcPr>
          <w:p w14:paraId="2C1EEF64" w14:textId="46F8E3D8" w:rsidR="00050410" w:rsidRPr="003F3B71" w:rsidRDefault="00050410" w:rsidP="00050410">
            <w:pPr>
              <w:spacing w:before="40" w:after="40"/>
              <w:jc w:val="center"/>
              <w:rPr>
                <w:b/>
              </w:rPr>
            </w:pPr>
            <w:ins w:id="1281" w:author="Jiří Vojtěšek" w:date="2018-11-26T12:18:00Z">
              <w:r w:rsidRPr="00AF0AC6">
                <w:rPr>
                  <w:i/>
                </w:rPr>
                <w:t>Předmět specializace</w:t>
              </w:r>
            </w:ins>
          </w:p>
        </w:tc>
      </w:tr>
      <w:tr w:rsidR="00050410" w14:paraId="02382B83"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82" w:author="Jiří Vojtěšek" w:date="2018-11-26T12:21: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283" w:author="Jiří Vojtěšek" w:date="2018-11-26T12:21:00Z">
              <w:tcPr>
                <w:tcW w:w="4853" w:type="dxa"/>
                <w:shd w:val="clear" w:color="auto" w:fill="auto"/>
              </w:tcPr>
            </w:tcPrChange>
          </w:tcPr>
          <w:p w14:paraId="6234E258" w14:textId="0CB50F52"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systemBezpecnostiAverejnaSprava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Systém bezpečnosti a veřejná správa</w:t>
            </w:r>
            <w:r w:rsidRPr="000D0241">
              <w:rPr>
                <w:rStyle w:val="Odkazintenzivn"/>
              </w:rPr>
              <w:fldChar w:fldCharType="end"/>
            </w:r>
          </w:p>
        </w:tc>
        <w:tc>
          <w:tcPr>
            <w:tcW w:w="850" w:type="dxa"/>
            <w:shd w:val="clear" w:color="auto" w:fill="auto"/>
            <w:tcPrChange w:id="1284" w:author="Jiří Vojtěšek" w:date="2018-11-26T12:21:00Z">
              <w:tcPr>
                <w:tcW w:w="850" w:type="dxa"/>
                <w:shd w:val="clear" w:color="auto" w:fill="auto"/>
              </w:tcPr>
            </w:tcPrChange>
          </w:tcPr>
          <w:p w14:paraId="21DC259C" w14:textId="77777777" w:rsidR="00050410" w:rsidRPr="000D0241" w:rsidRDefault="00050410" w:rsidP="00050410">
            <w:pPr>
              <w:spacing w:before="40" w:after="40"/>
              <w:jc w:val="center"/>
              <w:rPr>
                <w:b/>
              </w:rPr>
            </w:pPr>
            <w:r w:rsidRPr="000D0241">
              <w:t>1/L</w:t>
            </w:r>
          </w:p>
        </w:tc>
        <w:tc>
          <w:tcPr>
            <w:tcW w:w="2127" w:type="dxa"/>
            <w:shd w:val="clear" w:color="auto" w:fill="auto"/>
            <w:vAlign w:val="center"/>
            <w:tcPrChange w:id="1285" w:author="Jiří Vojtěšek" w:date="2018-11-26T12:21:00Z">
              <w:tcPr>
                <w:tcW w:w="2127" w:type="dxa"/>
                <w:shd w:val="clear" w:color="auto" w:fill="auto"/>
                <w:vAlign w:val="center"/>
              </w:tcPr>
            </w:tcPrChange>
          </w:tcPr>
          <w:p w14:paraId="159B8AC5" w14:textId="77777777" w:rsidR="00050410" w:rsidRPr="003F3B71" w:rsidRDefault="00050410" w:rsidP="00050410">
            <w:pPr>
              <w:spacing w:before="40" w:after="40"/>
              <w:jc w:val="center"/>
              <w:rPr>
                <w:b/>
              </w:rPr>
            </w:pPr>
          </w:p>
        </w:tc>
        <w:tc>
          <w:tcPr>
            <w:tcW w:w="2268" w:type="dxa"/>
            <w:shd w:val="clear" w:color="auto" w:fill="EAF1DD" w:themeFill="accent3" w:themeFillTint="33"/>
            <w:vAlign w:val="center"/>
            <w:tcPrChange w:id="1286" w:author="Jiří Vojtěšek" w:date="2018-11-26T12:21:00Z">
              <w:tcPr>
                <w:tcW w:w="2268" w:type="dxa"/>
                <w:shd w:val="clear" w:color="auto" w:fill="D9D9D9" w:themeFill="background1" w:themeFillShade="D9"/>
                <w:vAlign w:val="center"/>
              </w:tcPr>
            </w:tcPrChange>
          </w:tcPr>
          <w:p w14:paraId="0B276AC8" w14:textId="37BE9454" w:rsidR="00050410" w:rsidRPr="003F3B71" w:rsidRDefault="00050410" w:rsidP="00050410">
            <w:pPr>
              <w:spacing w:before="40" w:after="40"/>
              <w:jc w:val="center"/>
              <w:rPr>
                <w:b/>
              </w:rPr>
            </w:pPr>
            <w:ins w:id="1287" w:author="Jiří Vojtěšek" w:date="2018-11-26T12:18:00Z">
              <w:r w:rsidRPr="00AF0AC6">
                <w:rPr>
                  <w:i/>
                </w:rPr>
                <w:t>Předmět specializace</w:t>
              </w:r>
            </w:ins>
          </w:p>
        </w:tc>
      </w:tr>
      <w:tr w:rsidR="00050410" w14:paraId="02D17945"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88" w:author="Jiří Vojtěšek" w:date="2018-11-26T12:21: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289" w:author="Jiří Vojtěšek" w:date="2018-11-26T12:21:00Z">
              <w:tcPr>
                <w:tcW w:w="4853" w:type="dxa"/>
                <w:shd w:val="clear" w:color="auto" w:fill="auto"/>
              </w:tcPr>
            </w:tcPrChange>
          </w:tcPr>
          <w:p w14:paraId="3FEA048D" w14:textId="10CA3651"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technologieBudov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Technologie budov</w:t>
            </w:r>
            <w:r w:rsidRPr="000D0241">
              <w:rPr>
                <w:rStyle w:val="Odkazintenzivn"/>
              </w:rPr>
              <w:fldChar w:fldCharType="end"/>
            </w:r>
          </w:p>
        </w:tc>
        <w:tc>
          <w:tcPr>
            <w:tcW w:w="850" w:type="dxa"/>
            <w:shd w:val="clear" w:color="auto" w:fill="auto"/>
            <w:tcPrChange w:id="1290" w:author="Jiří Vojtěšek" w:date="2018-11-26T12:21:00Z">
              <w:tcPr>
                <w:tcW w:w="850" w:type="dxa"/>
                <w:shd w:val="clear" w:color="auto" w:fill="auto"/>
              </w:tcPr>
            </w:tcPrChange>
          </w:tcPr>
          <w:p w14:paraId="0FBD6567" w14:textId="77777777" w:rsidR="00050410" w:rsidRPr="000D0241" w:rsidRDefault="00050410" w:rsidP="00050410">
            <w:pPr>
              <w:spacing w:before="40" w:after="40"/>
              <w:jc w:val="center"/>
              <w:rPr>
                <w:b/>
              </w:rPr>
            </w:pPr>
            <w:r w:rsidRPr="000D0241">
              <w:t>1/L</w:t>
            </w:r>
          </w:p>
        </w:tc>
        <w:tc>
          <w:tcPr>
            <w:tcW w:w="2127" w:type="dxa"/>
            <w:shd w:val="clear" w:color="auto" w:fill="EAF1DD" w:themeFill="accent3" w:themeFillTint="33"/>
            <w:vAlign w:val="center"/>
            <w:tcPrChange w:id="1291" w:author="Jiří Vojtěšek" w:date="2018-11-26T12:21:00Z">
              <w:tcPr>
                <w:tcW w:w="2127" w:type="dxa"/>
                <w:shd w:val="clear" w:color="auto" w:fill="D9D9D9" w:themeFill="background1" w:themeFillShade="D9"/>
                <w:vAlign w:val="center"/>
              </w:tcPr>
            </w:tcPrChange>
          </w:tcPr>
          <w:p w14:paraId="6FE7D22B" w14:textId="73F4C30F" w:rsidR="00050410" w:rsidRPr="003F3B71" w:rsidRDefault="00050410" w:rsidP="00050410">
            <w:pPr>
              <w:spacing w:before="40" w:after="40"/>
              <w:jc w:val="center"/>
              <w:rPr>
                <w:b/>
              </w:rPr>
            </w:pPr>
            <w:ins w:id="1292" w:author="Jiří Vojtěšek" w:date="2018-11-26T12:18:00Z">
              <w:r w:rsidRPr="00AF0AC6">
                <w:rPr>
                  <w:i/>
                </w:rPr>
                <w:t>Předmět specializace</w:t>
              </w:r>
            </w:ins>
          </w:p>
        </w:tc>
        <w:tc>
          <w:tcPr>
            <w:tcW w:w="2268" w:type="dxa"/>
            <w:shd w:val="clear" w:color="auto" w:fill="auto"/>
            <w:vAlign w:val="center"/>
            <w:tcPrChange w:id="1293" w:author="Jiří Vojtěšek" w:date="2018-11-26T12:21:00Z">
              <w:tcPr>
                <w:tcW w:w="2268" w:type="dxa"/>
                <w:shd w:val="clear" w:color="auto" w:fill="auto"/>
                <w:vAlign w:val="center"/>
              </w:tcPr>
            </w:tcPrChange>
          </w:tcPr>
          <w:p w14:paraId="2B76ACD7" w14:textId="77777777" w:rsidR="00050410" w:rsidRPr="003F3B71" w:rsidRDefault="00050410" w:rsidP="00050410">
            <w:pPr>
              <w:spacing w:before="40" w:after="40"/>
              <w:jc w:val="center"/>
              <w:rPr>
                <w:b/>
              </w:rPr>
            </w:pPr>
          </w:p>
        </w:tc>
      </w:tr>
      <w:tr w:rsidR="00050410" w14:paraId="7A49D02B" w14:textId="77777777" w:rsidTr="001A7482">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94" w:author="Jiří Vojtěšek" w:date="2018-11-26T12:21: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295" w:author="Jiří Vojtěšek" w:date="2018-11-26T12:21:00Z">
              <w:tcPr>
                <w:tcW w:w="4853" w:type="dxa"/>
                <w:shd w:val="clear" w:color="auto" w:fill="auto"/>
              </w:tcPr>
            </w:tcPrChange>
          </w:tcPr>
          <w:p w14:paraId="3925F248" w14:textId="3783B679"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technologieKrizovehoRizeni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Technologie krizového řízení</w:t>
            </w:r>
            <w:r w:rsidRPr="000D0241">
              <w:rPr>
                <w:rStyle w:val="Odkazintenzivn"/>
              </w:rPr>
              <w:fldChar w:fldCharType="end"/>
            </w:r>
          </w:p>
        </w:tc>
        <w:tc>
          <w:tcPr>
            <w:tcW w:w="850" w:type="dxa"/>
            <w:shd w:val="clear" w:color="auto" w:fill="auto"/>
            <w:tcPrChange w:id="1296" w:author="Jiří Vojtěšek" w:date="2018-11-26T12:21:00Z">
              <w:tcPr>
                <w:tcW w:w="850" w:type="dxa"/>
                <w:shd w:val="clear" w:color="auto" w:fill="auto"/>
              </w:tcPr>
            </w:tcPrChange>
          </w:tcPr>
          <w:p w14:paraId="7FCC800F" w14:textId="77777777" w:rsidR="00050410" w:rsidRPr="000D0241" w:rsidRDefault="00050410" w:rsidP="00050410">
            <w:pPr>
              <w:spacing w:before="40" w:after="40"/>
              <w:jc w:val="center"/>
              <w:rPr>
                <w:b/>
              </w:rPr>
            </w:pPr>
            <w:r w:rsidRPr="000D0241">
              <w:t>2/Z</w:t>
            </w:r>
          </w:p>
        </w:tc>
        <w:tc>
          <w:tcPr>
            <w:tcW w:w="2127" w:type="dxa"/>
            <w:shd w:val="clear" w:color="auto" w:fill="auto"/>
            <w:vAlign w:val="center"/>
            <w:tcPrChange w:id="1297" w:author="Jiří Vojtěšek" w:date="2018-11-26T12:21:00Z">
              <w:tcPr>
                <w:tcW w:w="2127" w:type="dxa"/>
                <w:shd w:val="clear" w:color="auto" w:fill="auto"/>
                <w:vAlign w:val="center"/>
              </w:tcPr>
            </w:tcPrChange>
          </w:tcPr>
          <w:p w14:paraId="6359B05D" w14:textId="77777777" w:rsidR="00050410" w:rsidRPr="003F3B71" w:rsidRDefault="00050410" w:rsidP="00050410">
            <w:pPr>
              <w:spacing w:before="40" w:after="40"/>
              <w:jc w:val="center"/>
              <w:rPr>
                <w:b/>
              </w:rPr>
            </w:pPr>
          </w:p>
        </w:tc>
        <w:tc>
          <w:tcPr>
            <w:tcW w:w="2268" w:type="dxa"/>
            <w:shd w:val="clear" w:color="auto" w:fill="EAF1DD" w:themeFill="accent3" w:themeFillTint="33"/>
            <w:vAlign w:val="center"/>
            <w:tcPrChange w:id="1298" w:author="Jiří Vojtěšek" w:date="2018-11-26T12:21:00Z">
              <w:tcPr>
                <w:tcW w:w="2268" w:type="dxa"/>
                <w:shd w:val="clear" w:color="auto" w:fill="D9D9D9" w:themeFill="background1" w:themeFillShade="D9"/>
                <w:vAlign w:val="center"/>
              </w:tcPr>
            </w:tcPrChange>
          </w:tcPr>
          <w:p w14:paraId="02CFD5CD" w14:textId="22D016EB" w:rsidR="00050410" w:rsidRPr="003F3B71" w:rsidRDefault="00050410" w:rsidP="00050410">
            <w:pPr>
              <w:spacing w:before="40" w:after="40"/>
              <w:jc w:val="center"/>
              <w:rPr>
                <w:b/>
              </w:rPr>
            </w:pPr>
            <w:ins w:id="1299" w:author="Jiří Vojtěšek" w:date="2018-11-26T12:19:00Z">
              <w:r w:rsidRPr="00AF0AC6">
                <w:rPr>
                  <w:i/>
                </w:rPr>
                <w:t>Předmět specializace</w:t>
              </w:r>
            </w:ins>
          </w:p>
        </w:tc>
      </w:tr>
      <w:tr w:rsidR="00050410" w14:paraId="5252FB16" w14:textId="77777777" w:rsidTr="00050410">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00"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301" w:author="Jiří Vojtěšek" w:date="2018-11-26T12:20:00Z">
              <w:tcPr>
                <w:tcW w:w="4853" w:type="dxa"/>
                <w:shd w:val="clear" w:color="auto" w:fill="auto"/>
              </w:tcPr>
            </w:tcPrChange>
          </w:tcPr>
          <w:p w14:paraId="7CC3F263" w14:textId="407CDD5C"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technologiePrumyslovychIS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Technologie průmyslových informačních systémů</w:t>
            </w:r>
            <w:r w:rsidRPr="000D0241">
              <w:rPr>
                <w:rStyle w:val="Odkazintenzivn"/>
              </w:rPr>
              <w:fldChar w:fldCharType="end"/>
            </w:r>
          </w:p>
        </w:tc>
        <w:tc>
          <w:tcPr>
            <w:tcW w:w="850" w:type="dxa"/>
            <w:shd w:val="clear" w:color="auto" w:fill="auto"/>
            <w:tcPrChange w:id="1302" w:author="Jiří Vojtěšek" w:date="2018-11-26T12:20:00Z">
              <w:tcPr>
                <w:tcW w:w="850" w:type="dxa"/>
                <w:shd w:val="clear" w:color="auto" w:fill="auto"/>
              </w:tcPr>
            </w:tcPrChange>
          </w:tcPr>
          <w:p w14:paraId="0436BEF9" w14:textId="77777777" w:rsidR="00050410" w:rsidRPr="000D0241" w:rsidRDefault="00050410" w:rsidP="00050410">
            <w:pPr>
              <w:spacing w:before="40" w:after="40"/>
              <w:jc w:val="center"/>
              <w:rPr>
                <w:b/>
              </w:rPr>
            </w:pPr>
            <w:r w:rsidRPr="000D0241">
              <w:t>1/L</w:t>
            </w:r>
          </w:p>
        </w:tc>
        <w:tc>
          <w:tcPr>
            <w:tcW w:w="2127" w:type="dxa"/>
            <w:shd w:val="clear" w:color="auto" w:fill="B6DDE8" w:themeFill="accent5" w:themeFillTint="66"/>
            <w:vAlign w:val="center"/>
            <w:tcPrChange w:id="1303" w:author="Jiří Vojtěšek" w:date="2018-11-26T12:20:00Z">
              <w:tcPr>
                <w:tcW w:w="2127" w:type="dxa"/>
                <w:shd w:val="clear" w:color="auto" w:fill="D9D9D9" w:themeFill="background1" w:themeFillShade="D9"/>
                <w:vAlign w:val="center"/>
              </w:tcPr>
            </w:tcPrChange>
          </w:tcPr>
          <w:p w14:paraId="43490570" w14:textId="225A1EC2" w:rsidR="00050410" w:rsidRPr="003F3B71" w:rsidRDefault="00050410" w:rsidP="00050410">
            <w:pPr>
              <w:spacing w:before="40" w:after="40"/>
              <w:jc w:val="center"/>
              <w:rPr>
                <w:b/>
              </w:rPr>
            </w:pPr>
            <w:ins w:id="1304" w:author="Jiří Vojtěšek" w:date="2018-11-26T12:20:00Z">
              <w:r w:rsidRPr="00AF0AC6">
                <w:rPr>
                  <w:i/>
                </w:rPr>
                <w:t>Předmět spol. základu</w:t>
              </w:r>
            </w:ins>
          </w:p>
        </w:tc>
        <w:tc>
          <w:tcPr>
            <w:tcW w:w="2268" w:type="dxa"/>
            <w:shd w:val="clear" w:color="auto" w:fill="B6DDE8" w:themeFill="accent5" w:themeFillTint="66"/>
            <w:vAlign w:val="center"/>
            <w:tcPrChange w:id="1305" w:author="Jiří Vojtěšek" w:date="2018-11-26T12:20:00Z">
              <w:tcPr>
                <w:tcW w:w="2268" w:type="dxa"/>
                <w:shd w:val="clear" w:color="auto" w:fill="D9D9D9" w:themeFill="background1" w:themeFillShade="D9"/>
                <w:vAlign w:val="center"/>
              </w:tcPr>
            </w:tcPrChange>
          </w:tcPr>
          <w:p w14:paraId="63626F41" w14:textId="45F4B0EA" w:rsidR="00050410" w:rsidRPr="003F3B71" w:rsidRDefault="00050410" w:rsidP="00050410">
            <w:pPr>
              <w:spacing w:before="40" w:after="40"/>
              <w:jc w:val="center"/>
              <w:rPr>
                <w:b/>
              </w:rPr>
            </w:pPr>
            <w:ins w:id="1306" w:author="Jiří Vojtěšek" w:date="2018-11-26T12:20:00Z">
              <w:r w:rsidRPr="00AF0AC6">
                <w:rPr>
                  <w:i/>
                </w:rPr>
                <w:t>Předmět spol. základu</w:t>
              </w:r>
            </w:ins>
          </w:p>
        </w:tc>
      </w:tr>
      <w:tr w:rsidR="00050410" w14:paraId="0FD24318" w14:textId="77777777" w:rsidTr="00050410">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07"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308" w:author="Jiří Vojtěšek" w:date="2018-11-26T12:20:00Z">
              <w:tcPr>
                <w:tcW w:w="4853" w:type="dxa"/>
                <w:shd w:val="clear" w:color="auto" w:fill="auto"/>
              </w:tcPr>
            </w:tcPrChange>
          </w:tcPr>
          <w:p w14:paraId="5477591A" w14:textId="473B8241"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teorieBezpecnosti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Teorie bezpečnosti</w:t>
            </w:r>
            <w:r w:rsidRPr="000D0241">
              <w:rPr>
                <w:rStyle w:val="Odkazintenzivn"/>
              </w:rPr>
              <w:fldChar w:fldCharType="end"/>
            </w:r>
          </w:p>
        </w:tc>
        <w:tc>
          <w:tcPr>
            <w:tcW w:w="850" w:type="dxa"/>
            <w:shd w:val="clear" w:color="auto" w:fill="auto"/>
            <w:tcPrChange w:id="1309" w:author="Jiří Vojtěšek" w:date="2018-11-26T12:20:00Z">
              <w:tcPr>
                <w:tcW w:w="850" w:type="dxa"/>
                <w:shd w:val="clear" w:color="auto" w:fill="auto"/>
              </w:tcPr>
            </w:tcPrChange>
          </w:tcPr>
          <w:p w14:paraId="01A219AF" w14:textId="77777777" w:rsidR="00050410" w:rsidRPr="000D0241" w:rsidRDefault="00050410" w:rsidP="00050410">
            <w:pPr>
              <w:spacing w:before="40" w:after="40"/>
              <w:jc w:val="center"/>
              <w:rPr>
                <w:b/>
              </w:rPr>
            </w:pPr>
            <w:r w:rsidRPr="000D0241">
              <w:t>1/Z</w:t>
            </w:r>
          </w:p>
        </w:tc>
        <w:tc>
          <w:tcPr>
            <w:tcW w:w="2127" w:type="dxa"/>
            <w:shd w:val="clear" w:color="auto" w:fill="B6DDE8" w:themeFill="accent5" w:themeFillTint="66"/>
            <w:vAlign w:val="center"/>
            <w:tcPrChange w:id="1310" w:author="Jiří Vojtěšek" w:date="2018-11-26T12:20:00Z">
              <w:tcPr>
                <w:tcW w:w="2127" w:type="dxa"/>
                <w:shd w:val="clear" w:color="auto" w:fill="D9D9D9" w:themeFill="background1" w:themeFillShade="D9"/>
                <w:vAlign w:val="center"/>
              </w:tcPr>
            </w:tcPrChange>
          </w:tcPr>
          <w:p w14:paraId="42BFFCE1" w14:textId="765AB564" w:rsidR="00050410" w:rsidRPr="003F3B71" w:rsidRDefault="00050410" w:rsidP="00050410">
            <w:pPr>
              <w:spacing w:before="40" w:after="40"/>
              <w:jc w:val="center"/>
              <w:rPr>
                <w:b/>
              </w:rPr>
            </w:pPr>
            <w:ins w:id="1311" w:author="Jiří Vojtěšek" w:date="2018-11-26T12:20:00Z">
              <w:r w:rsidRPr="00AF0AC6">
                <w:rPr>
                  <w:i/>
                </w:rPr>
                <w:t>Předmět spol. zákla</w:t>
              </w:r>
              <w:bookmarkStart w:id="1312" w:name="_GoBack"/>
              <w:bookmarkEnd w:id="1312"/>
              <w:r w:rsidRPr="00AF0AC6">
                <w:rPr>
                  <w:i/>
                </w:rPr>
                <w:t>du</w:t>
              </w:r>
            </w:ins>
          </w:p>
        </w:tc>
        <w:tc>
          <w:tcPr>
            <w:tcW w:w="2268" w:type="dxa"/>
            <w:shd w:val="clear" w:color="auto" w:fill="B6DDE8" w:themeFill="accent5" w:themeFillTint="66"/>
            <w:vAlign w:val="center"/>
            <w:tcPrChange w:id="1313" w:author="Jiří Vojtěšek" w:date="2018-11-26T12:20:00Z">
              <w:tcPr>
                <w:tcW w:w="2268" w:type="dxa"/>
                <w:shd w:val="clear" w:color="auto" w:fill="D9D9D9" w:themeFill="background1" w:themeFillShade="D9"/>
                <w:vAlign w:val="center"/>
              </w:tcPr>
            </w:tcPrChange>
          </w:tcPr>
          <w:p w14:paraId="5A552751" w14:textId="5733DD65" w:rsidR="00050410" w:rsidRPr="003F3B71" w:rsidRDefault="00050410" w:rsidP="00050410">
            <w:pPr>
              <w:spacing w:before="40" w:after="40"/>
              <w:jc w:val="center"/>
              <w:rPr>
                <w:b/>
              </w:rPr>
            </w:pPr>
            <w:ins w:id="1314" w:author="Jiří Vojtěšek" w:date="2018-11-26T12:20:00Z">
              <w:r w:rsidRPr="00AF0AC6">
                <w:rPr>
                  <w:i/>
                </w:rPr>
                <w:t>Předmět spol. základu</w:t>
              </w:r>
            </w:ins>
          </w:p>
        </w:tc>
      </w:tr>
      <w:tr w:rsidR="00050410" w14:paraId="39BC7C35" w14:textId="77777777" w:rsidTr="00050410">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15"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316" w:author="Jiří Vojtěšek" w:date="2018-11-26T12:20:00Z">
              <w:tcPr>
                <w:tcW w:w="4853" w:type="dxa"/>
                <w:shd w:val="clear" w:color="auto" w:fill="auto"/>
              </w:tcPr>
            </w:tcPrChange>
          </w:tcPr>
          <w:p w14:paraId="10649C14" w14:textId="5C2D5E9B"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zakladyPodnikatelstvi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Základy podnikatelství</w:t>
            </w:r>
            <w:r w:rsidRPr="000D0241">
              <w:rPr>
                <w:rStyle w:val="Odkazintenzivn"/>
              </w:rPr>
              <w:fldChar w:fldCharType="end"/>
            </w:r>
          </w:p>
        </w:tc>
        <w:tc>
          <w:tcPr>
            <w:tcW w:w="850" w:type="dxa"/>
            <w:shd w:val="clear" w:color="auto" w:fill="auto"/>
            <w:tcPrChange w:id="1317" w:author="Jiří Vojtěšek" w:date="2018-11-26T12:20:00Z">
              <w:tcPr>
                <w:tcW w:w="850" w:type="dxa"/>
                <w:shd w:val="clear" w:color="auto" w:fill="auto"/>
              </w:tcPr>
            </w:tcPrChange>
          </w:tcPr>
          <w:p w14:paraId="7EC4731E" w14:textId="77777777" w:rsidR="00050410" w:rsidRPr="000D0241" w:rsidRDefault="00050410" w:rsidP="00050410">
            <w:pPr>
              <w:spacing w:before="40" w:after="40"/>
              <w:jc w:val="center"/>
              <w:rPr>
                <w:b/>
              </w:rPr>
            </w:pPr>
            <w:r w:rsidRPr="000D0241">
              <w:t>2/L</w:t>
            </w:r>
          </w:p>
        </w:tc>
        <w:tc>
          <w:tcPr>
            <w:tcW w:w="2127" w:type="dxa"/>
            <w:shd w:val="clear" w:color="auto" w:fill="B6DDE8" w:themeFill="accent5" w:themeFillTint="66"/>
            <w:vAlign w:val="center"/>
            <w:tcPrChange w:id="1318" w:author="Jiří Vojtěšek" w:date="2018-11-26T12:20:00Z">
              <w:tcPr>
                <w:tcW w:w="2127" w:type="dxa"/>
                <w:shd w:val="clear" w:color="auto" w:fill="D9D9D9" w:themeFill="background1" w:themeFillShade="D9"/>
                <w:vAlign w:val="center"/>
              </w:tcPr>
            </w:tcPrChange>
          </w:tcPr>
          <w:p w14:paraId="51814D85" w14:textId="10EDB105" w:rsidR="00050410" w:rsidRPr="003F3B71" w:rsidRDefault="00050410" w:rsidP="00050410">
            <w:pPr>
              <w:spacing w:before="40" w:after="40"/>
              <w:jc w:val="center"/>
              <w:rPr>
                <w:b/>
              </w:rPr>
            </w:pPr>
            <w:ins w:id="1319" w:author="Jiří Vojtěšek" w:date="2018-11-26T12:20:00Z">
              <w:r w:rsidRPr="00AF0AC6">
                <w:rPr>
                  <w:i/>
                </w:rPr>
                <w:t>Předmět spol. základu</w:t>
              </w:r>
            </w:ins>
          </w:p>
        </w:tc>
        <w:tc>
          <w:tcPr>
            <w:tcW w:w="2268" w:type="dxa"/>
            <w:shd w:val="clear" w:color="auto" w:fill="B6DDE8" w:themeFill="accent5" w:themeFillTint="66"/>
            <w:vAlign w:val="center"/>
            <w:tcPrChange w:id="1320" w:author="Jiří Vojtěšek" w:date="2018-11-26T12:20:00Z">
              <w:tcPr>
                <w:tcW w:w="2268" w:type="dxa"/>
                <w:shd w:val="clear" w:color="auto" w:fill="D9D9D9" w:themeFill="background1" w:themeFillShade="D9"/>
                <w:vAlign w:val="center"/>
              </w:tcPr>
            </w:tcPrChange>
          </w:tcPr>
          <w:p w14:paraId="6887B876" w14:textId="7BC1441A" w:rsidR="00050410" w:rsidRPr="003F3B71" w:rsidRDefault="00050410" w:rsidP="00050410">
            <w:pPr>
              <w:spacing w:before="40" w:after="40"/>
              <w:jc w:val="center"/>
              <w:rPr>
                <w:b/>
              </w:rPr>
            </w:pPr>
            <w:ins w:id="1321" w:author="Jiří Vojtěšek" w:date="2018-11-26T12:20:00Z">
              <w:r w:rsidRPr="00AF0AC6">
                <w:rPr>
                  <w:i/>
                </w:rPr>
                <w:t>Předmět spol. základu</w:t>
              </w:r>
            </w:ins>
          </w:p>
        </w:tc>
      </w:tr>
      <w:tr w:rsidR="00050410" w14:paraId="2266533D" w14:textId="77777777" w:rsidTr="00050410">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22" w:author="Jiří Vojtěšek" w:date="2018-11-26T12:20:00Z">
            <w:tblPrEx>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53" w:type="dxa"/>
            <w:shd w:val="clear" w:color="auto" w:fill="auto"/>
            <w:tcPrChange w:id="1323" w:author="Jiří Vojtěšek" w:date="2018-11-26T12:20:00Z">
              <w:tcPr>
                <w:tcW w:w="4853" w:type="dxa"/>
                <w:shd w:val="clear" w:color="auto" w:fill="auto"/>
              </w:tcPr>
            </w:tcPrChange>
          </w:tcPr>
          <w:p w14:paraId="0EF5C1F7" w14:textId="655AF889" w:rsidR="00050410" w:rsidRPr="000D0241" w:rsidRDefault="00050410" w:rsidP="00050410">
            <w:pPr>
              <w:spacing w:before="40" w:after="40"/>
              <w:jc w:val="left"/>
              <w:rPr>
                <w:rStyle w:val="Odkazintenzivn"/>
              </w:rPr>
            </w:pPr>
            <w:r w:rsidRPr="000D0241">
              <w:rPr>
                <w:rStyle w:val="Odkazintenzivn"/>
              </w:rPr>
              <w:fldChar w:fldCharType="begin"/>
            </w:r>
            <w:r w:rsidRPr="000D0241">
              <w:rPr>
                <w:rStyle w:val="Odkazintenzivn"/>
              </w:rPr>
              <w:instrText xml:space="preserve"> REF zakladyPrvniPomoci \h </w:instrText>
            </w:r>
            <w:r>
              <w:rPr>
                <w:rStyle w:val="Odkazintenzivn"/>
              </w:rPr>
              <w:instrText xml:space="preserve"> \* MERGEFORMAT </w:instrText>
            </w:r>
            <w:r w:rsidRPr="000D0241">
              <w:rPr>
                <w:rStyle w:val="Odkazintenzivn"/>
              </w:rPr>
            </w:r>
            <w:r w:rsidRPr="000D0241">
              <w:rPr>
                <w:rStyle w:val="Odkazintenzivn"/>
              </w:rPr>
              <w:fldChar w:fldCharType="separate"/>
            </w:r>
            <w:r w:rsidRPr="00FB06C4">
              <w:rPr>
                <w:rStyle w:val="Odkazintenzivn"/>
              </w:rPr>
              <w:t>Základy první pomoci</w:t>
            </w:r>
            <w:r w:rsidRPr="000D0241">
              <w:rPr>
                <w:rStyle w:val="Odkazintenzivn"/>
              </w:rPr>
              <w:fldChar w:fldCharType="end"/>
            </w:r>
          </w:p>
        </w:tc>
        <w:tc>
          <w:tcPr>
            <w:tcW w:w="850" w:type="dxa"/>
            <w:shd w:val="clear" w:color="auto" w:fill="auto"/>
            <w:tcPrChange w:id="1324" w:author="Jiří Vojtěšek" w:date="2018-11-26T12:20:00Z">
              <w:tcPr>
                <w:tcW w:w="850" w:type="dxa"/>
                <w:shd w:val="clear" w:color="auto" w:fill="auto"/>
              </w:tcPr>
            </w:tcPrChange>
          </w:tcPr>
          <w:p w14:paraId="051EE9DD" w14:textId="77777777" w:rsidR="00050410" w:rsidRPr="000D0241" w:rsidRDefault="00050410" w:rsidP="00050410">
            <w:pPr>
              <w:spacing w:before="40" w:after="40"/>
              <w:jc w:val="center"/>
              <w:rPr>
                <w:b/>
              </w:rPr>
            </w:pPr>
            <w:r w:rsidRPr="000D0241">
              <w:t>2/L</w:t>
            </w:r>
          </w:p>
        </w:tc>
        <w:tc>
          <w:tcPr>
            <w:tcW w:w="2127" w:type="dxa"/>
            <w:shd w:val="clear" w:color="auto" w:fill="B6DDE8" w:themeFill="accent5" w:themeFillTint="66"/>
            <w:vAlign w:val="center"/>
            <w:tcPrChange w:id="1325" w:author="Jiří Vojtěšek" w:date="2018-11-26T12:20:00Z">
              <w:tcPr>
                <w:tcW w:w="2127" w:type="dxa"/>
                <w:shd w:val="clear" w:color="auto" w:fill="D9D9D9" w:themeFill="background1" w:themeFillShade="D9"/>
                <w:vAlign w:val="center"/>
              </w:tcPr>
            </w:tcPrChange>
          </w:tcPr>
          <w:p w14:paraId="0DFE818E" w14:textId="09ACD1AE" w:rsidR="00050410" w:rsidRPr="003F3B71" w:rsidRDefault="00050410" w:rsidP="00050410">
            <w:pPr>
              <w:spacing w:before="40" w:after="40"/>
              <w:jc w:val="center"/>
              <w:rPr>
                <w:b/>
              </w:rPr>
            </w:pPr>
            <w:ins w:id="1326" w:author="Jiří Vojtěšek" w:date="2018-11-26T12:20:00Z">
              <w:r w:rsidRPr="00AF0AC6">
                <w:rPr>
                  <w:i/>
                </w:rPr>
                <w:t>Předmět spol. základu</w:t>
              </w:r>
            </w:ins>
          </w:p>
        </w:tc>
        <w:tc>
          <w:tcPr>
            <w:tcW w:w="2268" w:type="dxa"/>
            <w:shd w:val="clear" w:color="auto" w:fill="B6DDE8" w:themeFill="accent5" w:themeFillTint="66"/>
            <w:vAlign w:val="center"/>
            <w:tcPrChange w:id="1327" w:author="Jiří Vojtěšek" w:date="2018-11-26T12:20:00Z">
              <w:tcPr>
                <w:tcW w:w="2268" w:type="dxa"/>
                <w:shd w:val="clear" w:color="auto" w:fill="D9D9D9" w:themeFill="background1" w:themeFillShade="D9"/>
                <w:vAlign w:val="center"/>
              </w:tcPr>
            </w:tcPrChange>
          </w:tcPr>
          <w:p w14:paraId="77BCD5E3" w14:textId="405EA689" w:rsidR="00050410" w:rsidRPr="003F3B71" w:rsidRDefault="00050410" w:rsidP="00050410">
            <w:pPr>
              <w:spacing w:before="40" w:after="40"/>
              <w:jc w:val="center"/>
              <w:rPr>
                <w:b/>
              </w:rPr>
            </w:pPr>
            <w:ins w:id="1328" w:author="Jiří Vojtěšek" w:date="2018-11-26T12:20:00Z">
              <w:r w:rsidRPr="00AF0AC6">
                <w:rPr>
                  <w:i/>
                </w:rPr>
                <w:t>Předmět spol. základu</w:t>
              </w:r>
            </w:ins>
          </w:p>
        </w:tc>
      </w:tr>
    </w:tbl>
    <w:p w14:paraId="4A9402AF" w14:textId="77777777" w:rsidR="006009AB" w:rsidRDefault="006009AB" w:rsidP="006009AB"/>
    <w:p w14:paraId="2B37BDE8" w14:textId="77777777" w:rsidR="006009AB" w:rsidRDefault="006009AB" w:rsidP="006009AB">
      <w:r>
        <w:br w:type="page"/>
      </w:r>
    </w:p>
    <w:tbl>
      <w:tblPr>
        <w:tblW w:w="1001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1329" w:author="Milan Navrátil" w:date="2018-11-15T12:49:00Z">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246"/>
        <w:gridCol w:w="571"/>
        <w:gridCol w:w="1134"/>
        <w:gridCol w:w="889"/>
        <w:gridCol w:w="816"/>
        <w:gridCol w:w="2156"/>
        <w:gridCol w:w="539"/>
        <w:gridCol w:w="668"/>
        <w:tblGridChange w:id="1330">
          <w:tblGrid>
            <w:gridCol w:w="3086"/>
            <w:gridCol w:w="567"/>
            <w:gridCol w:w="1134"/>
            <w:gridCol w:w="889"/>
            <w:gridCol w:w="816"/>
            <w:gridCol w:w="2156"/>
            <w:gridCol w:w="539"/>
            <w:gridCol w:w="668"/>
          </w:tblGrid>
        </w:tblGridChange>
      </w:tblGrid>
      <w:tr w:rsidR="006009AB" w:rsidRPr="000E2DA4" w14:paraId="207277BC" w14:textId="77777777" w:rsidTr="00315843">
        <w:tc>
          <w:tcPr>
            <w:tcW w:w="10019" w:type="dxa"/>
            <w:gridSpan w:val="8"/>
            <w:tcBorders>
              <w:bottom w:val="double" w:sz="4" w:space="0" w:color="auto"/>
            </w:tcBorders>
            <w:shd w:val="clear" w:color="auto" w:fill="BDD6EE"/>
            <w:tcPrChange w:id="1331" w:author="Milan Navrátil" w:date="2018-11-15T12:49:00Z">
              <w:tcPr>
                <w:tcW w:w="9855" w:type="dxa"/>
                <w:gridSpan w:val="8"/>
                <w:tcBorders>
                  <w:bottom w:val="double" w:sz="4" w:space="0" w:color="auto"/>
                </w:tcBorders>
                <w:shd w:val="clear" w:color="auto" w:fill="BDD6EE"/>
              </w:tcPr>
            </w:tcPrChange>
          </w:tcPr>
          <w:p w14:paraId="147D27F4" w14:textId="738B6952" w:rsidR="006009AB" w:rsidRPr="000E2DA4" w:rsidRDefault="006009AB" w:rsidP="000503B0">
            <w:pPr>
              <w:tabs>
                <w:tab w:val="right" w:pos="9721"/>
              </w:tabs>
              <w:rPr>
                <w:b/>
                <w:sz w:val="28"/>
              </w:rPr>
            </w:pPr>
            <w:r w:rsidRPr="000E2DA4">
              <w:rPr>
                <w:b/>
                <w:sz w:val="28"/>
              </w:rPr>
              <w:lastRenderedPageBreak/>
              <w:t>B-III – Charakteristika studijního předmětu</w:t>
            </w:r>
            <w:r w:rsidRPr="000E2DA4">
              <w:rPr>
                <w:b/>
                <w:sz w:val="28"/>
              </w:rPr>
              <w:tab/>
            </w:r>
            <w:r w:rsidR="000503B0" w:rsidRPr="000503B0">
              <w:rPr>
                <w:color w:val="FF0000"/>
                <w:u w:val="single"/>
              </w:rPr>
              <w:fldChar w:fldCharType="begin"/>
            </w:r>
            <w:r w:rsidR="000503B0" w:rsidRPr="000503B0">
              <w:rPr>
                <w:color w:val="FF0000"/>
                <w:u w:val="single"/>
              </w:rPr>
              <w:instrText xml:space="preserve"> REF  top \h  \* MERGEFORMAT </w:instrText>
            </w:r>
            <w:r w:rsidR="000503B0" w:rsidRPr="000503B0">
              <w:rPr>
                <w:color w:val="FF0000"/>
                <w:u w:val="single"/>
              </w:rPr>
            </w:r>
            <w:r w:rsidR="000503B0" w:rsidRPr="000503B0">
              <w:rPr>
                <w:color w:val="FF0000"/>
                <w:u w:val="single"/>
              </w:rPr>
              <w:fldChar w:fldCharType="separate"/>
            </w:r>
            <w:r w:rsidR="00FB06C4" w:rsidRPr="00FB06C4">
              <w:rPr>
                <w:color w:val="FF0000"/>
                <w:u w:val="single"/>
              </w:rPr>
              <w:t>Abecední seznam</w:t>
            </w:r>
            <w:r w:rsidR="000503B0" w:rsidRPr="000503B0">
              <w:rPr>
                <w:color w:val="FF0000"/>
                <w:u w:val="single"/>
              </w:rPr>
              <w:fldChar w:fldCharType="end"/>
            </w:r>
          </w:p>
        </w:tc>
      </w:tr>
      <w:tr w:rsidR="006009AB" w:rsidRPr="000E2DA4" w14:paraId="583ADE81" w14:textId="77777777" w:rsidTr="00315843">
        <w:tc>
          <w:tcPr>
            <w:tcW w:w="3246" w:type="dxa"/>
            <w:tcBorders>
              <w:top w:val="double" w:sz="4" w:space="0" w:color="auto"/>
            </w:tcBorders>
            <w:shd w:val="clear" w:color="auto" w:fill="F7CAAC"/>
            <w:tcPrChange w:id="1332" w:author="Milan Navrátil" w:date="2018-11-15T12:49:00Z">
              <w:tcPr>
                <w:tcW w:w="3086" w:type="dxa"/>
                <w:tcBorders>
                  <w:top w:val="double" w:sz="4" w:space="0" w:color="auto"/>
                </w:tcBorders>
                <w:shd w:val="clear" w:color="auto" w:fill="F7CAAC"/>
              </w:tcPr>
            </w:tcPrChange>
          </w:tcPr>
          <w:p w14:paraId="626834B2" w14:textId="77777777" w:rsidR="006009AB" w:rsidRPr="000E2DA4" w:rsidRDefault="006009AB" w:rsidP="0085754D">
            <w:pPr>
              <w:rPr>
                <w:b/>
              </w:rPr>
            </w:pPr>
            <w:r w:rsidRPr="000E2DA4">
              <w:rPr>
                <w:b/>
              </w:rPr>
              <w:t>Název studijního předmětu</w:t>
            </w:r>
          </w:p>
        </w:tc>
        <w:tc>
          <w:tcPr>
            <w:tcW w:w="6769" w:type="dxa"/>
            <w:gridSpan w:val="7"/>
            <w:tcBorders>
              <w:top w:val="double" w:sz="4" w:space="0" w:color="auto"/>
            </w:tcBorders>
            <w:tcPrChange w:id="1333" w:author="Milan Navrátil" w:date="2018-11-15T12:49:00Z">
              <w:tcPr>
                <w:tcW w:w="6769" w:type="dxa"/>
                <w:gridSpan w:val="7"/>
                <w:tcBorders>
                  <w:top w:val="double" w:sz="4" w:space="0" w:color="auto"/>
                </w:tcBorders>
              </w:tcPr>
            </w:tcPrChange>
          </w:tcPr>
          <w:p w14:paraId="52BA82DB" w14:textId="4EEEEAA7" w:rsidR="008B2E8C" w:rsidRPr="000E2DA4" w:rsidRDefault="006009AB" w:rsidP="0085754D">
            <w:bookmarkStart w:id="1334" w:name="BOZP"/>
            <w:r w:rsidRPr="000E2DA4">
              <w:t>Bezpečnost a ochrana zdraví při práci</w:t>
            </w:r>
            <w:bookmarkEnd w:id="1334"/>
          </w:p>
        </w:tc>
      </w:tr>
      <w:tr w:rsidR="006009AB" w:rsidRPr="000E2DA4" w14:paraId="5E7F40FF" w14:textId="77777777" w:rsidTr="00315843">
        <w:tc>
          <w:tcPr>
            <w:tcW w:w="3246" w:type="dxa"/>
            <w:shd w:val="clear" w:color="auto" w:fill="F7CAAC"/>
            <w:tcPrChange w:id="1335" w:author="Milan Navrátil" w:date="2018-11-15T12:49:00Z">
              <w:tcPr>
                <w:tcW w:w="3086" w:type="dxa"/>
                <w:shd w:val="clear" w:color="auto" w:fill="F7CAAC"/>
              </w:tcPr>
            </w:tcPrChange>
          </w:tcPr>
          <w:p w14:paraId="6576D79F" w14:textId="77777777" w:rsidR="006009AB" w:rsidRPr="000E2DA4" w:rsidRDefault="006009AB" w:rsidP="0085754D">
            <w:pPr>
              <w:rPr>
                <w:b/>
              </w:rPr>
            </w:pPr>
            <w:r w:rsidRPr="000E2DA4">
              <w:rPr>
                <w:b/>
              </w:rPr>
              <w:t>Typ předmětu</w:t>
            </w:r>
          </w:p>
        </w:tc>
        <w:tc>
          <w:tcPr>
            <w:tcW w:w="3406" w:type="dxa"/>
            <w:gridSpan w:val="4"/>
            <w:tcPrChange w:id="1336" w:author="Milan Navrátil" w:date="2018-11-15T12:49:00Z">
              <w:tcPr>
                <w:tcW w:w="3406" w:type="dxa"/>
                <w:gridSpan w:val="4"/>
              </w:tcPr>
            </w:tcPrChange>
          </w:tcPr>
          <w:p w14:paraId="1B3AEA05" w14:textId="77777777" w:rsidR="006009AB" w:rsidRDefault="006009AB" w:rsidP="0085754D">
            <w:r w:rsidRPr="000E2DA4">
              <w:t>Povinný</w:t>
            </w:r>
            <w:r>
              <w:t xml:space="preserve"> „PZ“ pro specializaci:</w:t>
            </w:r>
          </w:p>
          <w:p w14:paraId="3E3093F0" w14:textId="77777777" w:rsidR="006009AB" w:rsidRPr="000E2DA4" w:rsidRDefault="006009AB" w:rsidP="0085754D">
            <w:r>
              <w:t>Bezpečnostní management</w:t>
            </w:r>
          </w:p>
        </w:tc>
        <w:tc>
          <w:tcPr>
            <w:tcW w:w="2695" w:type="dxa"/>
            <w:gridSpan w:val="2"/>
            <w:shd w:val="clear" w:color="auto" w:fill="F7CAAC"/>
            <w:tcPrChange w:id="1337" w:author="Milan Navrátil" w:date="2018-11-15T12:49:00Z">
              <w:tcPr>
                <w:tcW w:w="2695" w:type="dxa"/>
                <w:gridSpan w:val="2"/>
                <w:shd w:val="clear" w:color="auto" w:fill="F7CAAC"/>
              </w:tcPr>
            </w:tcPrChange>
          </w:tcPr>
          <w:p w14:paraId="68A83B06" w14:textId="77777777" w:rsidR="006009AB" w:rsidRPr="000E2DA4" w:rsidRDefault="006009AB" w:rsidP="0085754D">
            <w:r w:rsidRPr="000E2DA4">
              <w:rPr>
                <w:b/>
              </w:rPr>
              <w:t>doporučený ročník / semestr</w:t>
            </w:r>
          </w:p>
        </w:tc>
        <w:tc>
          <w:tcPr>
            <w:tcW w:w="668" w:type="dxa"/>
            <w:tcPrChange w:id="1338" w:author="Milan Navrátil" w:date="2018-11-15T12:49:00Z">
              <w:tcPr>
                <w:tcW w:w="668" w:type="dxa"/>
              </w:tcPr>
            </w:tcPrChange>
          </w:tcPr>
          <w:p w14:paraId="18ED310B" w14:textId="77777777" w:rsidR="006009AB" w:rsidRPr="000E2DA4" w:rsidRDefault="006009AB" w:rsidP="0085754D">
            <w:r w:rsidRPr="000E2DA4">
              <w:t>1/Z</w:t>
            </w:r>
          </w:p>
        </w:tc>
      </w:tr>
      <w:tr w:rsidR="006009AB" w:rsidRPr="000E2DA4" w14:paraId="354CB547" w14:textId="77777777" w:rsidTr="00315843">
        <w:tc>
          <w:tcPr>
            <w:tcW w:w="3246" w:type="dxa"/>
            <w:shd w:val="clear" w:color="auto" w:fill="F7CAAC"/>
            <w:tcPrChange w:id="1339" w:author="Milan Navrátil" w:date="2018-11-15T12:49:00Z">
              <w:tcPr>
                <w:tcW w:w="3086" w:type="dxa"/>
                <w:shd w:val="clear" w:color="auto" w:fill="F7CAAC"/>
              </w:tcPr>
            </w:tcPrChange>
          </w:tcPr>
          <w:p w14:paraId="52ED53D9" w14:textId="77777777" w:rsidR="006009AB" w:rsidRPr="000E2DA4" w:rsidRDefault="006009AB" w:rsidP="0085754D">
            <w:pPr>
              <w:rPr>
                <w:b/>
              </w:rPr>
            </w:pPr>
            <w:r w:rsidRPr="000E2DA4">
              <w:rPr>
                <w:b/>
              </w:rPr>
              <w:t>Rozsah studijního předmětu</w:t>
            </w:r>
          </w:p>
        </w:tc>
        <w:tc>
          <w:tcPr>
            <w:tcW w:w="1701" w:type="dxa"/>
            <w:gridSpan w:val="2"/>
            <w:tcPrChange w:id="1340" w:author="Milan Navrátil" w:date="2018-11-15T12:49:00Z">
              <w:tcPr>
                <w:tcW w:w="1701" w:type="dxa"/>
                <w:gridSpan w:val="2"/>
              </w:tcPr>
            </w:tcPrChange>
          </w:tcPr>
          <w:p w14:paraId="75B6842B" w14:textId="77777777" w:rsidR="006009AB" w:rsidRPr="000E2DA4" w:rsidRDefault="006009AB" w:rsidP="0085754D">
            <w:r w:rsidRPr="000E2DA4">
              <w:t>28p + 28c</w:t>
            </w:r>
          </w:p>
        </w:tc>
        <w:tc>
          <w:tcPr>
            <w:tcW w:w="889" w:type="dxa"/>
            <w:shd w:val="clear" w:color="auto" w:fill="F7CAAC"/>
            <w:tcPrChange w:id="1341" w:author="Milan Navrátil" w:date="2018-11-15T12:49:00Z">
              <w:tcPr>
                <w:tcW w:w="889" w:type="dxa"/>
                <w:shd w:val="clear" w:color="auto" w:fill="F7CAAC"/>
              </w:tcPr>
            </w:tcPrChange>
          </w:tcPr>
          <w:p w14:paraId="75F96BBD" w14:textId="77777777" w:rsidR="006009AB" w:rsidRPr="000E2DA4" w:rsidRDefault="006009AB" w:rsidP="0085754D">
            <w:pPr>
              <w:rPr>
                <w:b/>
              </w:rPr>
            </w:pPr>
            <w:r w:rsidRPr="000E2DA4">
              <w:rPr>
                <w:b/>
              </w:rPr>
              <w:t xml:space="preserve">hod. </w:t>
            </w:r>
          </w:p>
        </w:tc>
        <w:tc>
          <w:tcPr>
            <w:tcW w:w="816" w:type="dxa"/>
            <w:tcPrChange w:id="1342" w:author="Milan Navrátil" w:date="2018-11-15T12:49:00Z">
              <w:tcPr>
                <w:tcW w:w="816" w:type="dxa"/>
              </w:tcPr>
            </w:tcPrChange>
          </w:tcPr>
          <w:p w14:paraId="7CA73741" w14:textId="77777777" w:rsidR="006009AB" w:rsidRPr="000E2DA4" w:rsidRDefault="006009AB" w:rsidP="0085754D"/>
        </w:tc>
        <w:tc>
          <w:tcPr>
            <w:tcW w:w="2156" w:type="dxa"/>
            <w:shd w:val="clear" w:color="auto" w:fill="F7CAAC"/>
            <w:tcPrChange w:id="1343" w:author="Milan Navrátil" w:date="2018-11-15T12:49:00Z">
              <w:tcPr>
                <w:tcW w:w="2156" w:type="dxa"/>
                <w:shd w:val="clear" w:color="auto" w:fill="F7CAAC"/>
              </w:tcPr>
            </w:tcPrChange>
          </w:tcPr>
          <w:p w14:paraId="35FFB3B9" w14:textId="77777777" w:rsidR="006009AB" w:rsidRPr="000E2DA4" w:rsidRDefault="006009AB" w:rsidP="0085754D">
            <w:pPr>
              <w:rPr>
                <w:b/>
              </w:rPr>
            </w:pPr>
            <w:r w:rsidRPr="000E2DA4">
              <w:rPr>
                <w:b/>
              </w:rPr>
              <w:t>kreditů</w:t>
            </w:r>
          </w:p>
        </w:tc>
        <w:tc>
          <w:tcPr>
            <w:tcW w:w="1207" w:type="dxa"/>
            <w:gridSpan w:val="2"/>
            <w:tcPrChange w:id="1344" w:author="Milan Navrátil" w:date="2018-11-15T12:49:00Z">
              <w:tcPr>
                <w:tcW w:w="1207" w:type="dxa"/>
                <w:gridSpan w:val="2"/>
              </w:tcPr>
            </w:tcPrChange>
          </w:tcPr>
          <w:p w14:paraId="2D9E8478" w14:textId="77777777" w:rsidR="006009AB" w:rsidRPr="000E2DA4" w:rsidRDefault="006009AB" w:rsidP="0085754D">
            <w:r w:rsidRPr="000E2DA4">
              <w:t>5</w:t>
            </w:r>
          </w:p>
        </w:tc>
      </w:tr>
      <w:tr w:rsidR="006009AB" w:rsidRPr="000E2DA4" w14:paraId="21589C3A" w14:textId="77777777" w:rsidTr="00315843">
        <w:tc>
          <w:tcPr>
            <w:tcW w:w="3246" w:type="dxa"/>
            <w:shd w:val="clear" w:color="auto" w:fill="F7CAAC"/>
            <w:tcPrChange w:id="1345" w:author="Milan Navrátil" w:date="2018-11-15T12:49:00Z">
              <w:tcPr>
                <w:tcW w:w="3086" w:type="dxa"/>
                <w:shd w:val="clear" w:color="auto" w:fill="F7CAAC"/>
              </w:tcPr>
            </w:tcPrChange>
          </w:tcPr>
          <w:p w14:paraId="5AD33BC9" w14:textId="77777777" w:rsidR="006009AB" w:rsidRPr="000E2DA4" w:rsidRDefault="006009AB" w:rsidP="0085754D">
            <w:pPr>
              <w:rPr>
                <w:b/>
                <w:sz w:val="22"/>
              </w:rPr>
            </w:pPr>
            <w:r w:rsidRPr="000E2DA4">
              <w:rPr>
                <w:b/>
              </w:rPr>
              <w:t>Prerekvizity, korekvizity, ekvivalence</w:t>
            </w:r>
          </w:p>
        </w:tc>
        <w:tc>
          <w:tcPr>
            <w:tcW w:w="6769" w:type="dxa"/>
            <w:gridSpan w:val="7"/>
            <w:tcPrChange w:id="1346" w:author="Milan Navrátil" w:date="2018-11-15T12:49:00Z">
              <w:tcPr>
                <w:tcW w:w="6769" w:type="dxa"/>
                <w:gridSpan w:val="7"/>
              </w:tcPr>
            </w:tcPrChange>
          </w:tcPr>
          <w:p w14:paraId="74A9636F" w14:textId="0C577209" w:rsidR="006009AB" w:rsidRPr="000E2DA4" w:rsidRDefault="00620EF0" w:rsidP="0085754D">
            <w:ins w:id="1347" w:author="Milan Navrátil" w:date="2018-11-20T16:15:00Z">
              <w:r>
                <w:t>nejsou</w:t>
              </w:r>
            </w:ins>
          </w:p>
        </w:tc>
      </w:tr>
      <w:tr w:rsidR="006009AB" w:rsidRPr="000E2DA4" w14:paraId="58ABFEE5" w14:textId="77777777" w:rsidTr="00315843">
        <w:tc>
          <w:tcPr>
            <w:tcW w:w="3246" w:type="dxa"/>
            <w:shd w:val="clear" w:color="auto" w:fill="F7CAAC"/>
            <w:tcPrChange w:id="1348" w:author="Milan Navrátil" w:date="2018-11-15T12:49:00Z">
              <w:tcPr>
                <w:tcW w:w="3086" w:type="dxa"/>
                <w:shd w:val="clear" w:color="auto" w:fill="F7CAAC"/>
              </w:tcPr>
            </w:tcPrChange>
          </w:tcPr>
          <w:p w14:paraId="5F6E1D22" w14:textId="77777777" w:rsidR="006009AB" w:rsidRPr="000E2DA4" w:rsidRDefault="006009AB" w:rsidP="0085754D">
            <w:pPr>
              <w:rPr>
                <w:b/>
              </w:rPr>
            </w:pPr>
            <w:r w:rsidRPr="000E2DA4">
              <w:rPr>
                <w:b/>
              </w:rPr>
              <w:t>Způsob ověření studijních výsledků</w:t>
            </w:r>
          </w:p>
        </w:tc>
        <w:tc>
          <w:tcPr>
            <w:tcW w:w="3406" w:type="dxa"/>
            <w:gridSpan w:val="4"/>
            <w:tcPrChange w:id="1349" w:author="Milan Navrátil" w:date="2018-11-15T12:49:00Z">
              <w:tcPr>
                <w:tcW w:w="3406" w:type="dxa"/>
                <w:gridSpan w:val="4"/>
              </w:tcPr>
            </w:tcPrChange>
          </w:tcPr>
          <w:p w14:paraId="1E6086CF" w14:textId="77777777" w:rsidR="006009AB" w:rsidRPr="000E2DA4" w:rsidRDefault="006009AB" w:rsidP="0085754D">
            <w:r w:rsidRPr="000E2DA4">
              <w:t>Zápočet, zkouška</w:t>
            </w:r>
          </w:p>
        </w:tc>
        <w:tc>
          <w:tcPr>
            <w:tcW w:w="2156" w:type="dxa"/>
            <w:shd w:val="clear" w:color="auto" w:fill="F7CAAC"/>
            <w:tcPrChange w:id="1350" w:author="Milan Navrátil" w:date="2018-11-15T12:49:00Z">
              <w:tcPr>
                <w:tcW w:w="2156" w:type="dxa"/>
                <w:shd w:val="clear" w:color="auto" w:fill="F7CAAC"/>
              </w:tcPr>
            </w:tcPrChange>
          </w:tcPr>
          <w:p w14:paraId="7820646D" w14:textId="77777777" w:rsidR="006009AB" w:rsidRPr="000E2DA4" w:rsidRDefault="006009AB" w:rsidP="0085754D">
            <w:pPr>
              <w:rPr>
                <w:b/>
              </w:rPr>
            </w:pPr>
            <w:r w:rsidRPr="000E2DA4">
              <w:rPr>
                <w:b/>
              </w:rPr>
              <w:t>Forma výuky</w:t>
            </w:r>
          </w:p>
        </w:tc>
        <w:tc>
          <w:tcPr>
            <w:tcW w:w="1207" w:type="dxa"/>
            <w:gridSpan w:val="2"/>
            <w:tcPrChange w:id="1351" w:author="Milan Navrátil" w:date="2018-11-15T12:49:00Z">
              <w:tcPr>
                <w:tcW w:w="1207" w:type="dxa"/>
                <w:gridSpan w:val="2"/>
              </w:tcPr>
            </w:tcPrChange>
          </w:tcPr>
          <w:p w14:paraId="0DB99067" w14:textId="77777777" w:rsidR="006009AB" w:rsidRPr="000E2DA4" w:rsidRDefault="006009AB" w:rsidP="0085754D">
            <w:r w:rsidRPr="000E2DA4">
              <w:t>Přednášky,</w:t>
            </w:r>
          </w:p>
          <w:p w14:paraId="22E57AFD" w14:textId="77777777" w:rsidR="006009AB" w:rsidRPr="000E2DA4" w:rsidRDefault="006009AB" w:rsidP="0085754D">
            <w:r w:rsidRPr="000E2DA4">
              <w:t>cvičení</w:t>
            </w:r>
          </w:p>
        </w:tc>
      </w:tr>
      <w:tr w:rsidR="006009AB" w:rsidRPr="000E2DA4" w14:paraId="73F1B8E7" w14:textId="77777777" w:rsidTr="00315843">
        <w:tc>
          <w:tcPr>
            <w:tcW w:w="3246" w:type="dxa"/>
            <w:shd w:val="clear" w:color="auto" w:fill="F7CAAC"/>
            <w:tcPrChange w:id="1352" w:author="Milan Navrátil" w:date="2018-11-15T12:49:00Z">
              <w:tcPr>
                <w:tcW w:w="3086" w:type="dxa"/>
                <w:shd w:val="clear" w:color="auto" w:fill="F7CAAC"/>
              </w:tcPr>
            </w:tcPrChange>
          </w:tcPr>
          <w:p w14:paraId="595E7FDD" w14:textId="77777777" w:rsidR="006009AB" w:rsidRPr="000E2DA4" w:rsidRDefault="006009AB" w:rsidP="0085754D">
            <w:pPr>
              <w:rPr>
                <w:b/>
              </w:rPr>
            </w:pPr>
            <w:r w:rsidRPr="000E2DA4">
              <w:rPr>
                <w:b/>
              </w:rPr>
              <w:t>Forma způsobu ověření studijních výsledků a další požadavky na studenta</w:t>
            </w:r>
          </w:p>
        </w:tc>
        <w:tc>
          <w:tcPr>
            <w:tcW w:w="6769" w:type="dxa"/>
            <w:gridSpan w:val="7"/>
            <w:tcBorders>
              <w:bottom w:val="nil"/>
            </w:tcBorders>
            <w:tcPrChange w:id="1353" w:author="Milan Navrátil" w:date="2018-11-15T12:49:00Z">
              <w:tcPr>
                <w:tcW w:w="6769" w:type="dxa"/>
                <w:gridSpan w:val="7"/>
                <w:tcBorders>
                  <w:bottom w:val="nil"/>
                </w:tcBorders>
              </w:tcPr>
            </w:tcPrChange>
          </w:tcPr>
          <w:p w14:paraId="195C37F9" w14:textId="77777777" w:rsidR="006009AB" w:rsidRPr="000E2DA4" w:rsidRDefault="006009AB" w:rsidP="00E96895">
            <w:pPr>
              <w:pStyle w:val="Odstavecseseznamem"/>
              <w:numPr>
                <w:ilvl w:val="0"/>
                <w:numId w:val="27"/>
              </w:numPr>
              <w:ind w:left="283" w:hanging="283"/>
            </w:pPr>
            <w:r w:rsidRPr="000E2DA4">
              <w:t xml:space="preserve">Zápočet: účast na cvičeních minimálně 70 % (10x). Zpracování dvou prezentací v PowerPointu v rozsahu nejméně 10 snímků na zadané téma z probírané tématiky BOZP, tyto prezentace v rámci cvičení přednést a vést na dané téma kvalifikovanou diskusi. </w:t>
            </w:r>
          </w:p>
          <w:p w14:paraId="01DC1A83" w14:textId="77777777" w:rsidR="006009AB" w:rsidRPr="000E2DA4" w:rsidRDefault="006009AB">
            <w:pPr>
              <w:pStyle w:val="Odstavecseseznamem"/>
              <w:numPr>
                <w:ilvl w:val="0"/>
                <w:numId w:val="27"/>
              </w:numPr>
              <w:ind w:left="283" w:hanging="283"/>
            </w:pPr>
            <w:r w:rsidRPr="000E2DA4">
              <w:t>Zkouška: skládá se z části písemné a ústní. Písemná část zkoušky představuje test z problematiky, pokrývající celý studijní předmět. V ústní části zkoušky bude vedena diskuse na vybrané problémy z testové části a doplněna další otázka v závislosti na obsahu a úrovni vědomostí studenta a jeho znalosti problematiky ve cvičeních.</w:t>
            </w:r>
          </w:p>
        </w:tc>
      </w:tr>
      <w:tr w:rsidR="006009AB" w:rsidRPr="000E2DA4" w14:paraId="4F544FE3" w14:textId="77777777" w:rsidTr="00315843">
        <w:trPr>
          <w:trHeight w:val="50"/>
          <w:trPrChange w:id="1354" w:author="Milan Navrátil" w:date="2018-11-15T12:49:00Z">
            <w:trPr>
              <w:trHeight w:val="50"/>
            </w:trPr>
          </w:trPrChange>
        </w:trPr>
        <w:tc>
          <w:tcPr>
            <w:tcW w:w="10019" w:type="dxa"/>
            <w:gridSpan w:val="8"/>
            <w:tcBorders>
              <w:top w:val="nil"/>
            </w:tcBorders>
            <w:tcPrChange w:id="1355" w:author="Milan Navrátil" w:date="2018-11-15T12:49:00Z">
              <w:tcPr>
                <w:tcW w:w="9855" w:type="dxa"/>
                <w:gridSpan w:val="8"/>
                <w:tcBorders>
                  <w:top w:val="nil"/>
                </w:tcBorders>
              </w:tcPr>
            </w:tcPrChange>
          </w:tcPr>
          <w:p w14:paraId="1B4F614C" w14:textId="77777777" w:rsidR="006009AB" w:rsidRPr="000E2DA4" w:rsidRDefault="006009AB" w:rsidP="0085754D"/>
        </w:tc>
      </w:tr>
      <w:tr w:rsidR="006009AB" w:rsidRPr="000E2DA4" w14:paraId="61F484C0" w14:textId="77777777" w:rsidTr="00315843">
        <w:trPr>
          <w:trHeight w:val="197"/>
          <w:trPrChange w:id="1356" w:author="Milan Navrátil" w:date="2018-11-15T12:49:00Z">
            <w:trPr>
              <w:trHeight w:val="197"/>
            </w:trPr>
          </w:trPrChange>
        </w:trPr>
        <w:tc>
          <w:tcPr>
            <w:tcW w:w="3246" w:type="dxa"/>
            <w:tcBorders>
              <w:top w:val="nil"/>
            </w:tcBorders>
            <w:shd w:val="clear" w:color="auto" w:fill="F7CAAC"/>
            <w:tcPrChange w:id="1357" w:author="Milan Navrátil" w:date="2018-11-15T12:49:00Z">
              <w:tcPr>
                <w:tcW w:w="3086" w:type="dxa"/>
                <w:tcBorders>
                  <w:top w:val="nil"/>
                </w:tcBorders>
                <w:shd w:val="clear" w:color="auto" w:fill="F7CAAC"/>
              </w:tcPr>
            </w:tcPrChange>
          </w:tcPr>
          <w:p w14:paraId="7089A8E7" w14:textId="77777777" w:rsidR="006009AB" w:rsidRPr="000E2DA4" w:rsidRDefault="006009AB" w:rsidP="0085754D">
            <w:pPr>
              <w:rPr>
                <w:b/>
              </w:rPr>
            </w:pPr>
            <w:r w:rsidRPr="000E2DA4">
              <w:rPr>
                <w:b/>
              </w:rPr>
              <w:t>Garant předmětu</w:t>
            </w:r>
          </w:p>
        </w:tc>
        <w:tc>
          <w:tcPr>
            <w:tcW w:w="6769" w:type="dxa"/>
            <w:gridSpan w:val="7"/>
            <w:tcBorders>
              <w:top w:val="nil"/>
            </w:tcBorders>
            <w:tcPrChange w:id="1358" w:author="Milan Navrátil" w:date="2018-11-15T12:49:00Z">
              <w:tcPr>
                <w:tcW w:w="6769" w:type="dxa"/>
                <w:gridSpan w:val="7"/>
                <w:tcBorders>
                  <w:top w:val="nil"/>
                </w:tcBorders>
              </w:tcPr>
            </w:tcPrChange>
          </w:tcPr>
          <w:p w14:paraId="6C21A645" w14:textId="77777777" w:rsidR="006009AB" w:rsidRPr="000E2DA4" w:rsidRDefault="006009AB" w:rsidP="0085754D">
            <w:r w:rsidRPr="000E2DA4">
              <w:t>doc. Ing. Jiří Gajdošík,</w:t>
            </w:r>
            <w:r>
              <w:t xml:space="preserve"> </w:t>
            </w:r>
            <w:r w:rsidRPr="000E2DA4">
              <w:t>CSc.</w:t>
            </w:r>
          </w:p>
        </w:tc>
      </w:tr>
      <w:tr w:rsidR="006009AB" w:rsidRPr="000E2DA4" w14:paraId="2BD7CFD7" w14:textId="77777777" w:rsidTr="00315843">
        <w:trPr>
          <w:trHeight w:val="243"/>
          <w:trPrChange w:id="1359" w:author="Milan Navrátil" w:date="2018-11-15T12:49:00Z">
            <w:trPr>
              <w:trHeight w:val="243"/>
            </w:trPr>
          </w:trPrChange>
        </w:trPr>
        <w:tc>
          <w:tcPr>
            <w:tcW w:w="3246" w:type="dxa"/>
            <w:tcBorders>
              <w:top w:val="nil"/>
            </w:tcBorders>
            <w:shd w:val="clear" w:color="auto" w:fill="F7CAAC"/>
            <w:tcPrChange w:id="1360" w:author="Milan Navrátil" w:date="2018-11-15T12:49:00Z">
              <w:tcPr>
                <w:tcW w:w="3086" w:type="dxa"/>
                <w:tcBorders>
                  <w:top w:val="nil"/>
                </w:tcBorders>
                <w:shd w:val="clear" w:color="auto" w:fill="F7CAAC"/>
              </w:tcPr>
            </w:tcPrChange>
          </w:tcPr>
          <w:p w14:paraId="7C9591F0" w14:textId="77777777" w:rsidR="006009AB" w:rsidRPr="000E2DA4" w:rsidRDefault="006009AB" w:rsidP="0085754D">
            <w:pPr>
              <w:rPr>
                <w:b/>
              </w:rPr>
            </w:pPr>
            <w:r w:rsidRPr="000E2DA4">
              <w:rPr>
                <w:b/>
              </w:rPr>
              <w:t>Zapojení garanta do výuky předmětu</w:t>
            </w:r>
          </w:p>
        </w:tc>
        <w:tc>
          <w:tcPr>
            <w:tcW w:w="6769" w:type="dxa"/>
            <w:gridSpan w:val="7"/>
            <w:tcBorders>
              <w:top w:val="nil"/>
            </w:tcBorders>
            <w:tcPrChange w:id="1361" w:author="Milan Navrátil" w:date="2018-11-15T12:49:00Z">
              <w:tcPr>
                <w:tcW w:w="6769" w:type="dxa"/>
                <w:gridSpan w:val="7"/>
                <w:tcBorders>
                  <w:top w:val="nil"/>
                </w:tcBorders>
              </w:tcPr>
            </w:tcPrChange>
          </w:tcPr>
          <w:p w14:paraId="110C9C60" w14:textId="77777777" w:rsidR="006009AB" w:rsidRPr="000E2DA4" w:rsidRDefault="006009AB" w:rsidP="0085754D">
            <w:r w:rsidRPr="000E2DA4">
              <w:rPr>
                <w:rStyle w:val="st"/>
              </w:rPr>
              <w:t xml:space="preserve">Vede přednášky </w:t>
            </w:r>
            <w:r w:rsidRPr="000E2DA4">
              <w:t>(100</w:t>
            </w:r>
            <w:r w:rsidRPr="000E2DA4">
              <w:rPr>
                <w:lang w:val="en-US"/>
              </w:rPr>
              <w:t>%</w:t>
            </w:r>
            <w:r w:rsidRPr="000E2DA4">
              <w:t>)</w:t>
            </w:r>
          </w:p>
        </w:tc>
      </w:tr>
      <w:tr w:rsidR="006009AB" w:rsidRPr="000E2DA4" w14:paraId="4C039E98" w14:textId="77777777" w:rsidTr="00315843">
        <w:tc>
          <w:tcPr>
            <w:tcW w:w="3246" w:type="dxa"/>
            <w:shd w:val="clear" w:color="auto" w:fill="F7CAAC"/>
            <w:tcPrChange w:id="1362" w:author="Milan Navrátil" w:date="2018-11-15T12:49:00Z">
              <w:tcPr>
                <w:tcW w:w="3086" w:type="dxa"/>
                <w:shd w:val="clear" w:color="auto" w:fill="F7CAAC"/>
              </w:tcPr>
            </w:tcPrChange>
          </w:tcPr>
          <w:p w14:paraId="114D3117" w14:textId="77777777" w:rsidR="006009AB" w:rsidRPr="000E2DA4" w:rsidRDefault="006009AB" w:rsidP="0085754D">
            <w:pPr>
              <w:rPr>
                <w:b/>
              </w:rPr>
            </w:pPr>
            <w:r w:rsidRPr="000E2DA4">
              <w:rPr>
                <w:b/>
              </w:rPr>
              <w:t>Vyučující</w:t>
            </w:r>
          </w:p>
        </w:tc>
        <w:tc>
          <w:tcPr>
            <w:tcW w:w="6769" w:type="dxa"/>
            <w:gridSpan w:val="7"/>
            <w:tcBorders>
              <w:bottom w:val="nil"/>
            </w:tcBorders>
            <w:tcPrChange w:id="1363" w:author="Milan Navrátil" w:date="2018-11-15T12:49:00Z">
              <w:tcPr>
                <w:tcW w:w="6769" w:type="dxa"/>
                <w:gridSpan w:val="7"/>
                <w:tcBorders>
                  <w:bottom w:val="nil"/>
                </w:tcBorders>
              </w:tcPr>
            </w:tcPrChange>
          </w:tcPr>
          <w:p w14:paraId="59610BDB" w14:textId="77777777" w:rsidR="006009AB" w:rsidRDefault="006009AB" w:rsidP="0085754D">
            <w:r w:rsidRPr="000E2DA4">
              <w:t>doc. Ing. Jiří Gajdošík,</w:t>
            </w:r>
            <w:r>
              <w:t xml:space="preserve"> </w:t>
            </w:r>
            <w:r w:rsidRPr="000E2DA4">
              <w:t>CSc.</w:t>
            </w:r>
            <w:r>
              <w:t>, přednášky (100 %)</w:t>
            </w:r>
          </w:p>
          <w:p w14:paraId="7B10BBDA" w14:textId="77777777" w:rsidR="006009AB" w:rsidRPr="000E2DA4" w:rsidRDefault="006009AB" w:rsidP="0085754D">
            <w:r w:rsidRPr="000E2DA4">
              <w:t>Ing. Lucia Ďuricová</w:t>
            </w:r>
            <w:r>
              <w:t>, cvičení</w:t>
            </w:r>
            <w:r w:rsidRPr="000E2DA4">
              <w:t xml:space="preserve"> (100</w:t>
            </w:r>
            <w:r>
              <w:t xml:space="preserve"> </w:t>
            </w:r>
            <w:r w:rsidRPr="000E2DA4">
              <w:t>%</w:t>
            </w:r>
            <w:r>
              <w:t>)</w:t>
            </w:r>
          </w:p>
        </w:tc>
      </w:tr>
      <w:tr w:rsidR="006009AB" w:rsidRPr="000E2DA4" w14:paraId="7D2A1EB4" w14:textId="77777777" w:rsidTr="00315843">
        <w:trPr>
          <w:trHeight w:val="237"/>
          <w:trPrChange w:id="1364" w:author="Milan Navrátil" w:date="2018-11-15T12:49:00Z">
            <w:trPr>
              <w:trHeight w:val="237"/>
            </w:trPr>
          </w:trPrChange>
        </w:trPr>
        <w:tc>
          <w:tcPr>
            <w:tcW w:w="10019" w:type="dxa"/>
            <w:gridSpan w:val="8"/>
            <w:tcBorders>
              <w:top w:val="nil"/>
            </w:tcBorders>
            <w:tcPrChange w:id="1365" w:author="Milan Navrátil" w:date="2018-11-15T12:49:00Z">
              <w:tcPr>
                <w:tcW w:w="9855" w:type="dxa"/>
                <w:gridSpan w:val="8"/>
                <w:tcBorders>
                  <w:top w:val="nil"/>
                </w:tcBorders>
              </w:tcPr>
            </w:tcPrChange>
          </w:tcPr>
          <w:p w14:paraId="41E8058F" w14:textId="77777777" w:rsidR="006009AB" w:rsidRPr="000E2DA4" w:rsidRDefault="006009AB" w:rsidP="0085754D">
            <w:r w:rsidRPr="000E2DA4">
              <w:t xml:space="preserve">                                                              </w:t>
            </w:r>
          </w:p>
        </w:tc>
      </w:tr>
      <w:tr w:rsidR="006009AB" w:rsidRPr="000E2DA4" w14:paraId="166B2770" w14:textId="77777777" w:rsidTr="00315843">
        <w:tc>
          <w:tcPr>
            <w:tcW w:w="3246" w:type="dxa"/>
            <w:shd w:val="clear" w:color="auto" w:fill="F7CAAC"/>
            <w:tcPrChange w:id="1366" w:author="Milan Navrátil" w:date="2018-11-15T12:49:00Z">
              <w:tcPr>
                <w:tcW w:w="3086" w:type="dxa"/>
                <w:shd w:val="clear" w:color="auto" w:fill="F7CAAC"/>
              </w:tcPr>
            </w:tcPrChange>
          </w:tcPr>
          <w:p w14:paraId="53E8E4D6" w14:textId="77777777" w:rsidR="006009AB" w:rsidRPr="000E2DA4" w:rsidRDefault="006009AB" w:rsidP="0085754D">
            <w:pPr>
              <w:rPr>
                <w:b/>
              </w:rPr>
            </w:pPr>
            <w:r w:rsidRPr="000E2DA4">
              <w:rPr>
                <w:b/>
              </w:rPr>
              <w:t>Stručná anotace předmětu</w:t>
            </w:r>
          </w:p>
        </w:tc>
        <w:tc>
          <w:tcPr>
            <w:tcW w:w="6769" w:type="dxa"/>
            <w:gridSpan w:val="7"/>
            <w:tcBorders>
              <w:bottom w:val="nil"/>
            </w:tcBorders>
            <w:tcPrChange w:id="1367" w:author="Milan Navrátil" w:date="2018-11-15T12:49:00Z">
              <w:tcPr>
                <w:tcW w:w="6769" w:type="dxa"/>
                <w:gridSpan w:val="7"/>
                <w:tcBorders>
                  <w:bottom w:val="nil"/>
                </w:tcBorders>
              </w:tcPr>
            </w:tcPrChange>
          </w:tcPr>
          <w:p w14:paraId="289FD2EA" w14:textId="77777777" w:rsidR="006009AB" w:rsidRPr="000E2DA4" w:rsidRDefault="006009AB" w:rsidP="0085754D"/>
        </w:tc>
      </w:tr>
      <w:tr w:rsidR="006009AB" w:rsidRPr="000E2DA4" w14:paraId="4FC7D7CA" w14:textId="77777777" w:rsidTr="00315843">
        <w:trPr>
          <w:trHeight w:val="3938"/>
          <w:trPrChange w:id="1368" w:author="Milan Navrátil" w:date="2018-11-15T12:49:00Z">
            <w:trPr>
              <w:trHeight w:val="3938"/>
            </w:trPr>
          </w:trPrChange>
        </w:trPr>
        <w:tc>
          <w:tcPr>
            <w:tcW w:w="10019" w:type="dxa"/>
            <w:gridSpan w:val="8"/>
            <w:tcBorders>
              <w:top w:val="nil"/>
              <w:bottom w:val="single" w:sz="12" w:space="0" w:color="auto"/>
            </w:tcBorders>
            <w:tcPrChange w:id="1369" w:author="Milan Navrátil" w:date="2018-11-15T12:49:00Z">
              <w:tcPr>
                <w:tcW w:w="9855" w:type="dxa"/>
                <w:gridSpan w:val="8"/>
                <w:tcBorders>
                  <w:top w:val="nil"/>
                  <w:bottom w:val="single" w:sz="12" w:space="0" w:color="auto"/>
                </w:tcBorders>
              </w:tcPr>
            </w:tcPrChange>
          </w:tcPr>
          <w:p w14:paraId="27D4B1A8" w14:textId="77777777" w:rsidR="006009AB" w:rsidRPr="000E2DA4" w:rsidRDefault="006009AB" w:rsidP="00E96895">
            <w:r w:rsidRPr="000E2DA4">
              <w:t xml:space="preserve">Cílem předmětu je získání základních znalostí z oblasti bezpečnosti a ochrany zdraví při práci, způsobu řízení BOZP v podniku, řešení otázek BOZP ve specifických podmínkách, postupů při porušení povinností. Studenti se seznámí s národní i mezinárodní legislativou, normami, zákony a vyhláškami platícími pro oblast BOZP a jejich uplatňováním v podnicích. Součástí předmětu je problematika státního dozoru, jeho uplatňováním a vymáháním. </w:t>
            </w:r>
          </w:p>
          <w:p w14:paraId="25B035D3" w14:textId="77777777" w:rsidR="006009AB" w:rsidRPr="000E2DA4" w:rsidRDefault="006009AB" w:rsidP="0085754D">
            <w:r w:rsidRPr="000E2DA4">
              <w:t>Témata:</w:t>
            </w:r>
          </w:p>
          <w:p w14:paraId="740DB78A" w14:textId="77777777" w:rsidR="006009AB" w:rsidRPr="00551D80" w:rsidRDefault="006009AB" w:rsidP="005505E6">
            <w:pPr>
              <w:pStyle w:val="Odstavecseseznamem"/>
              <w:numPr>
                <w:ilvl w:val="0"/>
                <w:numId w:val="28"/>
              </w:numPr>
              <w:ind w:left="672" w:hanging="319"/>
            </w:pPr>
            <w:r w:rsidRPr="00551D80">
              <w:t xml:space="preserve">Úvod do BOZP </w:t>
            </w:r>
          </w:p>
          <w:p w14:paraId="4D472BCF" w14:textId="77777777" w:rsidR="006009AB" w:rsidRPr="00551D80" w:rsidRDefault="006009AB" w:rsidP="005505E6">
            <w:pPr>
              <w:pStyle w:val="Odstavecseseznamem"/>
              <w:numPr>
                <w:ilvl w:val="0"/>
                <w:numId w:val="28"/>
              </w:numPr>
              <w:ind w:left="672" w:hanging="319"/>
            </w:pPr>
            <w:r w:rsidRPr="00551D80">
              <w:t xml:space="preserve">Legislativní zakotvení BOZP, Zákoník práce </w:t>
            </w:r>
          </w:p>
          <w:p w14:paraId="3E6875A6" w14:textId="77777777" w:rsidR="006009AB" w:rsidRPr="00551D80" w:rsidRDefault="006009AB" w:rsidP="005505E6">
            <w:pPr>
              <w:pStyle w:val="Odstavecseseznamem"/>
              <w:numPr>
                <w:ilvl w:val="0"/>
                <w:numId w:val="28"/>
              </w:numPr>
              <w:ind w:left="672" w:hanging="319"/>
            </w:pPr>
            <w:r w:rsidRPr="00551D80">
              <w:t xml:space="preserve">BOZP podle normy OHSAS </w:t>
            </w:r>
          </w:p>
          <w:p w14:paraId="487625CA" w14:textId="77777777" w:rsidR="006009AB" w:rsidRPr="00551D80" w:rsidRDefault="006009AB" w:rsidP="005505E6">
            <w:pPr>
              <w:pStyle w:val="Odstavecseseznamem"/>
              <w:numPr>
                <w:ilvl w:val="0"/>
                <w:numId w:val="28"/>
              </w:numPr>
              <w:ind w:left="672" w:hanging="319"/>
            </w:pPr>
            <w:r>
              <w:t>BOZP a hygiena práce -</w:t>
            </w:r>
            <w:r w:rsidRPr="00551D80">
              <w:t xml:space="preserve"> normy pro pracoviště </w:t>
            </w:r>
          </w:p>
          <w:p w14:paraId="779490F8" w14:textId="77777777" w:rsidR="006009AB" w:rsidRPr="00551D80" w:rsidRDefault="006009AB" w:rsidP="005505E6">
            <w:pPr>
              <w:pStyle w:val="Odstavecseseznamem"/>
              <w:numPr>
                <w:ilvl w:val="0"/>
                <w:numId w:val="28"/>
              </w:numPr>
              <w:ind w:left="672" w:hanging="319"/>
            </w:pPr>
            <w:r w:rsidRPr="00551D80">
              <w:t xml:space="preserve">BOZP a řešení úrazů. Přestupky proti BOZP a jejich řešení </w:t>
            </w:r>
          </w:p>
          <w:p w14:paraId="198A6B17" w14:textId="77777777" w:rsidR="006009AB" w:rsidRPr="00551D80" w:rsidRDefault="006009AB" w:rsidP="005505E6">
            <w:pPr>
              <w:pStyle w:val="Odstavecseseznamem"/>
              <w:numPr>
                <w:ilvl w:val="0"/>
                <w:numId w:val="28"/>
              </w:numPr>
              <w:ind w:left="672" w:hanging="319"/>
            </w:pPr>
            <w:r w:rsidRPr="00551D80">
              <w:t xml:space="preserve">BOZP a státní dozor </w:t>
            </w:r>
          </w:p>
          <w:p w14:paraId="6E3B0188" w14:textId="77777777" w:rsidR="006009AB" w:rsidRPr="00551D80" w:rsidRDefault="006009AB" w:rsidP="005505E6">
            <w:pPr>
              <w:pStyle w:val="Odstavecseseznamem"/>
              <w:numPr>
                <w:ilvl w:val="0"/>
                <w:numId w:val="28"/>
              </w:numPr>
              <w:ind w:left="672" w:hanging="319"/>
            </w:pPr>
            <w:r w:rsidRPr="00551D80">
              <w:t xml:space="preserve">BOZP na úrovni podniku </w:t>
            </w:r>
          </w:p>
          <w:p w14:paraId="68B6B6BD" w14:textId="77777777" w:rsidR="006009AB" w:rsidRPr="00551D80" w:rsidRDefault="006009AB" w:rsidP="005505E6">
            <w:pPr>
              <w:pStyle w:val="Odstavecseseznamem"/>
              <w:numPr>
                <w:ilvl w:val="0"/>
                <w:numId w:val="28"/>
              </w:numPr>
              <w:ind w:left="672" w:hanging="319"/>
            </w:pPr>
            <w:r w:rsidRPr="00551D80">
              <w:t xml:space="preserve">BOZP při práci na staveništi </w:t>
            </w:r>
          </w:p>
          <w:p w14:paraId="448D6613" w14:textId="77777777" w:rsidR="006009AB" w:rsidRPr="00551D80" w:rsidRDefault="006009AB" w:rsidP="005505E6">
            <w:pPr>
              <w:pStyle w:val="Odstavecseseznamem"/>
              <w:numPr>
                <w:ilvl w:val="0"/>
                <w:numId w:val="28"/>
              </w:numPr>
              <w:ind w:left="672" w:hanging="319"/>
            </w:pPr>
            <w:r w:rsidRPr="00551D80">
              <w:t xml:space="preserve">BOZP a doprava </w:t>
            </w:r>
          </w:p>
          <w:p w14:paraId="7F91B294" w14:textId="77777777" w:rsidR="006009AB" w:rsidRPr="00551D80" w:rsidRDefault="006009AB" w:rsidP="005505E6">
            <w:pPr>
              <w:pStyle w:val="Odstavecseseznamem"/>
              <w:numPr>
                <w:ilvl w:val="0"/>
                <w:numId w:val="28"/>
              </w:numPr>
              <w:ind w:left="672" w:hanging="319"/>
            </w:pPr>
            <w:r w:rsidRPr="00551D80">
              <w:t xml:space="preserve">BOZP a práce ve výškách a hloubkách </w:t>
            </w:r>
          </w:p>
          <w:p w14:paraId="137CC324" w14:textId="77777777" w:rsidR="006009AB" w:rsidRPr="00551D80" w:rsidRDefault="006009AB" w:rsidP="005505E6">
            <w:pPr>
              <w:pStyle w:val="Odstavecseseznamem"/>
              <w:numPr>
                <w:ilvl w:val="0"/>
                <w:numId w:val="28"/>
              </w:numPr>
              <w:ind w:left="672" w:hanging="319"/>
            </w:pPr>
            <w:r w:rsidRPr="00551D80">
              <w:t xml:space="preserve">Řízení BOZP, odpovědnost za řízení a koordinaci </w:t>
            </w:r>
          </w:p>
          <w:p w14:paraId="3456FACB" w14:textId="77777777" w:rsidR="006009AB" w:rsidRPr="00551D80" w:rsidRDefault="006009AB" w:rsidP="005505E6">
            <w:pPr>
              <w:pStyle w:val="Odstavecseseznamem"/>
              <w:numPr>
                <w:ilvl w:val="0"/>
                <w:numId w:val="28"/>
              </w:numPr>
              <w:ind w:left="672" w:hanging="319"/>
            </w:pPr>
            <w:r w:rsidRPr="00551D80">
              <w:t xml:space="preserve">BOZP </w:t>
            </w:r>
            <w:r>
              <w:t>-</w:t>
            </w:r>
            <w:r w:rsidRPr="00551D80">
              <w:t xml:space="preserve"> vyhláška 50 </w:t>
            </w:r>
          </w:p>
          <w:p w14:paraId="07E018DD" w14:textId="77777777" w:rsidR="006009AB" w:rsidRPr="00551D80" w:rsidRDefault="006009AB" w:rsidP="005505E6">
            <w:pPr>
              <w:pStyle w:val="Odstavecseseznamem"/>
              <w:numPr>
                <w:ilvl w:val="0"/>
                <w:numId w:val="28"/>
              </w:numPr>
              <w:ind w:left="672" w:hanging="319"/>
            </w:pPr>
            <w:r w:rsidRPr="00551D80">
              <w:t xml:space="preserve">BOZP a práce ve specifických podmínkách. (les, zvířata) </w:t>
            </w:r>
          </w:p>
          <w:p w14:paraId="3B2684F7" w14:textId="77777777" w:rsidR="006009AB" w:rsidRPr="000E2DA4" w:rsidRDefault="006009AB" w:rsidP="005505E6">
            <w:pPr>
              <w:pStyle w:val="Odstavecseseznamem"/>
              <w:numPr>
                <w:ilvl w:val="0"/>
                <w:numId w:val="28"/>
              </w:numPr>
              <w:ind w:left="672" w:hanging="319"/>
            </w:pPr>
            <w:r w:rsidRPr="00551D80">
              <w:t>BOZP a Požární ochrana.</w:t>
            </w:r>
          </w:p>
        </w:tc>
      </w:tr>
      <w:tr w:rsidR="006009AB" w:rsidRPr="000E2DA4" w14:paraId="25E26449" w14:textId="77777777" w:rsidTr="00315843">
        <w:trPr>
          <w:trHeight w:val="265"/>
          <w:trPrChange w:id="1370" w:author="Milan Navrátil" w:date="2018-11-15T12:49:00Z">
            <w:trPr>
              <w:trHeight w:val="265"/>
            </w:trPr>
          </w:trPrChange>
        </w:trPr>
        <w:tc>
          <w:tcPr>
            <w:tcW w:w="3817" w:type="dxa"/>
            <w:gridSpan w:val="2"/>
            <w:tcBorders>
              <w:top w:val="nil"/>
            </w:tcBorders>
            <w:shd w:val="clear" w:color="auto" w:fill="F7CAAC"/>
            <w:tcPrChange w:id="1371" w:author="Milan Navrátil" w:date="2018-11-15T12:49:00Z">
              <w:tcPr>
                <w:tcW w:w="3653" w:type="dxa"/>
                <w:gridSpan w:val="2"/>
                <w:tcBorders>
                  <w:top w:val="nil"/>
                </w:tcBorders>
                <w:shd w:val="clear" w:color="auto" w:fill="F7CAAC"/>
              </w:tcPr>
            </w:tcPrChange>
          </w:tcPr>
          <w:p w14:paraId="40AE34FA" w14:textId="77777777" w:rsidR="006009AB" w:rsidRPr="00C560A6" w:rsidRDefault="006009AB" w:rsidP="0085754D">
            <w:r w:rsidRPr="00A711D1">
              <w:rPr>
                <w:b/>
              </w:rPr>
              <w:t>Studijní literatura a studijní pomůcky</w:t>
            </w:r>
          </w:p>
        </w:tc>
        <w:tc>
          <w:tcPr>
            <w:tcW w:w="6202" w:type="dxa"/>
            <w:gridSpan w:val="6"/>
            <w:tcBorders>
              <w:top w:val="nil"/>
              <w:bottom w:val="nil"/>
            </w:tcBorders>
            <w:tcPrChange w:id="1372" w:author="Milan Navrátil" w:date="2018-11-15T12:49:00Z">
              <w:tcPr>
                <w:tcW w:w="6202" w:type="dxa"/>
                <w:gridSpan w:val="6"/>
                <w:tcBorders>
                  <w:top w:val="nil"/>
                  <w:bottom w:val="nil"/>
                </w:tcBorders>
              </w:tcPr>
            </w:tcPrChange>
          </w:tcPr>
          <w:p w14:paraId="7633376E" w14:textId="77777777" w:rsidR="006009AB" w:rsidRPr="00C560A6" w:rsidRDefault="006009AB" w:rsidP="0085754D"/>
        </w:tc>
      </w:tr>
      <w:tr w:rsidR="006009AB" w:rsidRPr="000E2DA4" w14:paraId="70B14FFE" w14:textId="77777777" w:rsidTr="00315843">
        <w:trPr>
          <w:trHeight w:val="1497"/>
          <w:trPrChange w:id="1373" w:author="Milan Navrátil" w:date="2018-11-15T12:49:00Z">
            <w:trPr>
              <w:trHeight w:val="1497"/>
            </w:trPr>
          </w:trPrChange>
        </w:trPr>
        <w:tc>
          <w:tcPr>
            <w:tcW w:w="10019" w:type="dxa"/>
            <w:gridSpan w:val="8"/>
            <w:tcBorders>
              <w:top w:val="nil"/>
            </w:tcBorders>
            <w:tcPrChange w:id="1374" w:author="Milan Navrátil" w:date="2018-11-15T12:49:00Z">
              <w:tcPr>
                <w:tcW w:w="9855" w:type="dxa"/>
                <w:gridSpan w:val="8"/>
                <w:tcBorders>
                  <w:top w:val="nil"/>
                </w:tcBorders>
              </w:tcPr>
            </w:tcPrChange>
          </w:tcPr>
          <w:p w14:paraId="792DF897" w14:textId="77777777" w:rsidR="006009AB" w:rsidRPr="00C560A6" w:rsidRDefault="006009AB" w:rsidP="0085754D">
            <w:pPr>
              <w:rPr>
                <w:b/>
                <w:rPrChange w:id="1375" w:author="Milan Navrátil" w:date="2018-11-14T10:49:00Z">
                  <w:rPr>
                    <w:b/>
                    <w:sz w:val="18"/>
                  </w:rPr>
                </w:rPrChange>
              </w:rPr>
            </w:pPr>
            <w:r w:rsidRPr="00C560A6">
              <w:rPr>
                <w:b/>
                <w:rPrChange w:id="1376" w:author="Milan Navrátil" w:date="2018-11-14T10:49:00Z">
                  <w:rPr>
                    <w:b/>
                    <w:sz w:val="18"/>
                  </w:rPr>
                </w:rPrChange>
              </w:rPr>
              <w:t>Povinná literatura:</w:t>
            </w:r>
          </w:p>
          <w:p w14:paraId="73A6C245" w14:textId="77777777" w:rsidR="006009AB" w:rsidRPr="00C560A6" w:rsidRDefault="006009AB" w:rsidP="0085754D">
            <w:pPr>
              <w:rPr>
                <w:rPrChange w:id="1377" w:author="Milan Navrátil" w:date="2018-11-14T10:49:00Z">
                  <w:rPr>
                    <w:sz w:val="18"/>
                  </w:rPr>
                </w:rPrChange>
              </w:rPr>
            </w:pPr>
            <w:r w:rsidRPr="00C560A6">
              <w:rPr>
                <w:rPrChange w:id="1378" w:author="Milan Navrátil" w:date="2018-11-14T10:49:00Z">
                  <w:rPr>
                    <w:sz w:val="18"/>
                  </w:rPr>
                </w:rPrChange>
              </w:rPr>
              <w:t>Zákon č. 251/2005 Sb., zákon o inspekci práce. </w:t>
            </w:r>
          </w:p>
          <w:p w14:paraId="5F77D65D" w14:textId="77777777" w:rsidR="006009AB" w:rsidRPr="00C560A6" w:rsidRDefault="006009AB" w:rsidP="0085754D">
            <w:pPr>
              <w:rPr>
                <w:rPrChange w:id="1379" w:author="Milan Navrátil" w:date="2018-11-14T10:49:00Z">
                  <w:rPr>
                    <w:sz w:val="18"/>
                  </w:rPr>
                </w:rPrChange>
              </w:rPr>
            </w:pPr>
            <w:r w:rsidRPr="00C560A6">
              <w:rPr>
                <w:rPrChange w:id="1380" w:author="Milan Navrátil" w:date="2018-11-14T10:49:00Z">
                  <w:rPr>
                    <w:sz w:val="18"/>
                  </w:rPr>
                </w:rPrChange>
              </w:rPr>
              <w:t xml:space="preserve">Zákon č. 262/2006 Sb., zákoník práce. </w:t>
            </w:r>
          </w:p>
          <w:p w14:paraId="13678D06" w14:textId="77777777" w:rsidR="006009AB" w:rsidRPr="00C560A6" w:rsidRDefault="006009AB" w:rsidP="0085754D">
            <w:pPr>
              <w:rPr>
                <w:b/>
                <w:rPrChange w:id="1381" w:author="Milan Navrátil" w:date="2018-11-14T10:49:00Z">
                  <w:rPr>
                    <w:b/>
                    <w:sz w:val="18"/>
                  </w:rPr>
                </w:rPrChange>
              </w:rPr>
            </w:pPr>
            <w:r w:rsidRPr="00C560A6">
              <w:rPr>
                <w:b/>
                <w:rPrChange w:id="1382" w:author="Milan Navrátil" w:date="2018-11-14T10:49:00Z">
                  <w:rPr>
                    <w:b/>
                    <w:sz w:val="18"/>
                  </w:rPr>
                </w:rPrChange>
              </w:rPr>
              <w:t>Doporučená literatura:</w:t>
            </w:r>
          </w:p>
          <w:p w14:paraId="0699CD7D" w14:textId="51247642" w:rsidR="006009AB" w:rsidRPr="00C560A6" w:rsidDel="0066715B" w:rsidRDefault="006009AB">
            <w:pPr>
              <w:rPr>
                <w:del w:id="1383" w:author="Milan Navrátil" w:date="2018-11-13T10:00:00Z"/>
                <w:rPrChange w:id="1384" w:author="Milan Navrátil" w:date="2018-11-14T10:49:00Z">
                  <w:rPr>
                    <w:del w:id="1385" w:author="Milan Navrátil" w:date="2018-11-13T10:00:00Z"/>
                    <w:sz w:val="18"/>
                  </w:rPr>
                </w:rPrChange>
              </w:rPr>
            </w:pPr>
            <w:del w:id="1386" w:author="Milan Navrátil" w:date="2018-11-13T10:00:00Z">
              <w:r w:rsidRPr="00C560A6" w:rsidDel="0066715B">
                <w:rPr>
                  <w:rPrChange w:id="1387" w:author="Milan Navrátil" w:date="2018-11-14T10:49:00Z">
                    <w:rPr>
                      <w:sz w:val="18"/>
                    </w:rPr>
                  </w:rPrChange>
                </w:rPr>
                <w:delText>ISO 45001:2018 Occupational health and safety management systems – Requirements with guidance for use.</w:delText>
              </w:r>
            </w:del>
          </w:p>
          <w:p w14:paraId="556CF1A0" w14:textId="7312EC04" w:rsidR="006009AB" w:rsidRPr="00C560A6" w:rsidDel="0066715B" w:rsidRDefault="006009AB">
            <w:pPr>
              <w:rPr>
                <w:del w:id="1388" w:author="Milan Navrátil" w:date="2018-11-13T10:00:00Z"/>
                <w:rPrChange w:id="1389" w:author="Milan Navrátil" w:date="2018-11-14T10:49:00Z">
                  <w:rPr>
                    <w:del w:id="1390" w:author="Milan Navrátil" w:date="2018-11-13T10:00:00Z"/>
                    <w:sz w:val="18"/>
                  </w:rPr>
                </w:rPrChange>
              </w:rPr>
            </w:pPr>
            <w:del w:id="1391" w:author="Milan Navrátil" w:date="2018-11-13T10:00:00Z">
              <w:r w:rsidRPr="00C560A6" w:rsidDel="0066715B">
                <w:rPr>
                  <w:rPrChange w:id="1392" w:author="Milan Navrátil" w:date="2018-11-14T10:49:00Z">
                    <w:rPr>
                      <w:sz w:val="18"/>
                    </w:rPr>
                  </w:rPrChange>
                </w:rPr>
                <w:delText>Guidelines on Occupational Safety and Health Management Systems". International Labour Organisation. 1 January 2009. ISBN 92-2-111634-4.</w:delText>
              </w:r>
            </w:del>
          </w:p>
          <w:p w14:paraId="4F7E7053" w14:textId="77777777" w:rsidR="006009AB" w:rsidRPr="00C560A6" w:rsidRDefault="006009AB" w:rsidP="0085754D">
            <w:pPr>
              <w:rPr>
                <w:rPrChange w:id="1393" w:author="Milan Navrátil" w:date="2018-11-14T10:49:00Z">
                  <w:rPr>
                    <w:sz w:val="18"/>
                  </w:rPr>
                </w:rPrChange>
              </w:rPr>
            </w:pPr>
            <w:r w:rsidRPr="00C560A6">
              <w:rPr>
                <w:rPrChange w:id="1394" w:author="Milan Navrátil" w:date="2018-11-14T10:49:00Z">
                  <w:rPr>
                    <w:sz w:val="18"/>
                  </w:rPr>
                </w:rPrChange>
              </w:rPr>
              <w:t xml:space="preserve">Zákon č. 264/2006 Sb., kterým se mění některé souvislosti s přijetím zákoníku práce. </w:t>
            </w:r>
          </w:p>
          <w:p w14:paraId="40A7FAE4" w14:textId="77777777" w:rsidR="006009AB" w:rsidRPr="00C560A6" w:rsidRDefault="006009AB" w:rsidP="0085754D">
            <w:pPr>
              <w:rPr>
                <w:rPrChange w:id="1395" w:author="Milan Navrátil" w:date="2018-11-14T10:49:00Z">
                  <w:rPr>
                    <w:sz w:val="18"/>
                  </w:rPr>
                </w:rPrChange>
              </w:rPr>
            </w:pPr>
            <w:r w:rsidRPr="00C560A6">
              <w:rPr>
                <w:rPrChange w:id="1396" w:author="Milan Navrátil" w:date="2018-11-14T10:49:00Z">
                  <w:rPr>
                    <w:sz w:val="18"/>
                  </w:rPr>
                </w:rPrChange>
              </w:rPr>
              <w:t xml:space="preserve">Zákon č. 349/2004 Sb., úplné znění zákona č. 353/1999 Sb., o prevenci závažných havárií způsobených vybranými nebezpečnými chemickými látkami a chemickými přípravky. </w:t>
            </w:r>
          </w:p>
          <w:p w14:paraId="0750D566" w14:textId="77777777" w:rsidR="006009AB" w:rsidRPr="00C560A6" w:rsidRDefault="006009AB" w:rsidP="0085754D">
            <w:pPr>
              <w:rPr>
                <w:rPrChange w:id="1397" w:author="Milan Navrátil" w:date="2018-11-14T10:49:00Z">
                  <w:rPr>
                    <w:sz w:val="18"/>
                  </w:rPr>
                </w:rPrChange>
              </w:rPr>
            </w:pPr>
            <w:r w:rsidRPr="00C560A6">
              <w:rPr>
                <w:rPrChange w:id="1398" w:author="Milan Navrátil" w:date="2018-11-14T10:49:00Z">
                  <w:rPr>
                    <w:sz w:val="18"/>
                  </w:rPr>
                </w:rPrChange>
              </w:rPr>
              <w:t xml:space="preserve">Zákon č. 382/2005 Sb., zákon, kterým se mění zákon č. 435/2004 Sb., o zaměstnanosti, ve znění pozdějších předpisů. </w:t>
            </w:r>
          </w:p>
          <w:p w14:paraId="33C15AD6" w14:textId="77777777" w:rsidR="005D3470" w:rsidRPr="00C560A6" w:rsidRDefault="006009AB">
            <w:pPr>
              <w:rPr>
                <w:ins w:id="1399" w:author="Milan Navrátil" w:date="2018-11-01T13:10:00Z"/>
                <w:rPrChange w:id="1400" w:author="Milan Navrátil" w:date="2018-11-14T10:49:00Z">
                  <w:rPr>
                    <w:ins w:id="1401" w:author="Milan Navrátil" w:date="2018-11-01T13:10:00Z"/>
                    <w:sz w:val="18"/>
                  </w:rPr>
                </w:rPrChange>
              </w:rPr>
            </w:pPr>
            <w:r w:rsidRPr="00C560A6">
              <w:rPr>
                <w:rPrChange w:id="1402" w:author="Milan Navrátil" w:date="2018-11-14T10:49:00Z">
                  <w:rPr>
                    <w:sz w:val="18"/>
                  </w:rPr>
                </w:rPrChange>
              </w:rPr>
              <w:t>Zákon č. 435/2004 Sb., zákon o zaměstnanosti.</w:t>
            </w:r>
          </w:p>
          <w:p w14:paraId="7D90CC18" w14:textId="77777777" w:rsidR="0066715B" w:rsidRPr="00C560A6" w:rsidRDefault="0066715B" w:rsidP="0066715B">
            <w:pPr>
              <w:rPr>
                <w:ins w:id="1403" w:author="Milan Navrátil" w:date="2018-11-13T10:01:00Z"/>
                <w:rPrChange w:id="1404" w:author="Milan Navrátil" w:date="2018-11-14T10:49:00Z">
                  <w:rPr>
                    <w:ins w:id="1405" w:author="Milan Navrátil" w:date="2018-11-13T10:01:00Z"/>
                    <w:sz w:val="18"/>
                    <w:szCs w:val="18"/>
                  </w:rPr>
                </w:rPrChange>
              </w:rPr>
            </w:pPr>
            <w:ins w:id="1406" w:author="Milan Navrátil" w:date="2018-11-13T10:01:00Z">
              <w:r w:rsidRPr="00C560A6">
                <w:rPr>
                  <w:rPrChange w:id="1407" w:author="Milan Navrátil" w:date="2018-11-14T10:49:00Z">
                    <w:rPr>
                      <w:sz w:val="18"/>
                      <w:szCs w:val="18"/>
                    </w:rPr>
                  </w:rPrChange>
                </w:rPr>
                <w:t>ISO 45001:2018 Occupational health and safety management systems – Requirements with guidance for use.</w:t>
              </w:r>
            </w:ins>
          </w:p>
          <w:p w14:paraId="36F2A929" w14:textId="77777777" w:rsidR="0066715B" w:rsidRPr="00C560A6" w:rsidRDefault="0066715B" w:rsidP="0066715B">
            <w:pPr>
              <w:rPr>
                <w:ins w:id="1408" w:author="Milan Navrátil" w:date="2018-11-13T10:01:00Z"/>
                <w:rPrChange w:id="1409" w:author="Milan Navrátil" w:date="2018-11-14T10:49:00Z">
                  <w:rPr>
                    <w:ins w:id="1410" w:author="Milan Navrátil" w:date="2018-11-13T10:01:00Z"/>
                    <w:sz w:val="18"/>
                    <w:szCs w:val="18"/>
                  </w:rPr>
                </w:rPrChange>
              </w:rPr>
            </w:pPr>
            <w:ins w:id="1411" w:author="Milan Navrátil" w:date="2018-11-13T10:01:00Z">
              <w:r w:rsidRPr="00C560A6">
                <w:rPr>
                  <w:rPrChange w:id="1412" w:author="Milan Navrátil" w:date="2018-11-14T10:49:00Z">
                    <w:rPr>
                      <w:sz w:val="18"/>
                      <w:szCs w:val="18"/>
                    </w:rPr>
                  </w:rPrChange>
                </w:rPr>
                <w:t>Guidelines on Occupational Safety and Health Management Systems". International Labour Organisation. 1 January 2009. ISBN 92-2-111634-4.</w:t>
              </w:r>
            </w:ins>
          </w:p>
          <w:p w14:paraId="165047DD" w14:textId="77777777" w:rsidR="0066715B" w:rsidRPr="00C560A6" w:rsidRDefault="0066715B" w:rsidP="0066715B">
            <w:pPr>
              <w:rPr>
                <w:ins w:id="1413" w:author="Milan Navrátil" w:date="2018-11-13T10:01:00Z"/>
                <w:rPrChange w:id="1414" w:author="Milan Navrátil" w:date="2018-11-14T10:49:00Z">
                  <w:rPr>
                    <w:ins w:id="1415" w:author="Milan Navrátil" w:date="2018-11-13T10:01:00Z"/>
                    <w:sz w:val="18"/>
                    <w:szCs w:val="18"/>
                  </w:rPr>
                </w:rPrChange>
              </w:rPr>
            </w:pPr>
            <w:ins w:id="1416" w:author="Milan Navrátil" w:date="2018-11-13T10:01:00Z">
              <w:r w:rsidRPr="00C560A6">
                <w:rPr>
                  <w:rPrChange w:id="1417" w:author="Milan Navrátil" w:date="2018-11-14T10:49:00Z">
                    <w:rPr>
                      <w:sz w:val="18"/>
                      <w:szCs w:val="18"/>
                    </w:rPr>
                  </w:rPrChange>
                </w:rPr>
                <w:t>ROBSON, Lynda S., Judith A. CLARKE, Kimberley CULLEN, et al. The effectiveness of occupational health and safety management system interventions: A systematic review. Safety Science [online]. 2007, 45(3), 329-353 [cit. 2018-11-01]. DOI: 10.1016/j.ssci.2006.07.003. ISSN 09257535. Dostupné z: http://linkinghub.elsevier.com/retrieve/pii/S0925753506000701</w:t>
              </w:r>
            </w:ins>
          </w:p>
          <w:p w14:paraId="20E1A515" w14:textId="77777777" w:rsidR="0066715B" w:rsidRPr="00C560A6" w:rsidRDefault="0066715B" w:rsidP="0066715B">
            <w:pPr>
              <w:rPr>
                <w:ins w:id="1418" w:author="Milan Navrátil" w:date="2018-11-13T10:01:00Z"/>
                <w:rPrChange w:id="1419" w:author="Milan Navrátil" w:date="2018-11-14T10:49:00Z">
                  <w:rPr>
                    <w:ins w:id="1420" w:author="Milan Navrátil" w:date="2018-11-13T10:01:00Z"/>
                    <w:sz w:val="18"/>
                    <w:szCs w:val="18"/>
                  </w:rPr>
                </w:rPrChange>
              </w:rPr>
            </w:pPr>
            <w:ins w:id="1421" w:author="Milan Navrátil" w:date="2018-11-13T10:01:00Z">
              <w:r w:rsidRPr="00C560A6">
                <w:rPr>
                  <w:rPrChange w:id="1422" w:author="Milan Navrátil" w:date="2018-11-14T10:49:00Z">
                    <w:rPr>
                      <w:sz w:val="18"/>
                      <w:szCs w:val="18"/>
                    </w:rPr>
                  </w:rPrChange>
                </w:rPr>
                <w:t xml:space="preserve">OSHA [2002]. Job hazard analysis. Washington, DC: </w:t>
              </w:r>
              <w:proofErr w:type="gramStart"/>
              <w:r w:rsidRPr="00C560A6">
                <w:rPr>
                  <w:rPrChange w:id="1423" w:author="Milan Navrátil" w:date="2018-11-14T10:49:00Z">
                    <w:rPr>
                      <w:sz w:val="18"/>
                      <w:szCs w:val="18"/>
                    </w:rPr>
                  </w:rPrChange>
                </w:rPr>
                <w:t>U.S.</w:t>
              </w:r>
              <w:proofErr w:type="gramEnd"/>
              <w:r w:rsidRPr="00C560A6">
                <w:rPr>
                  <w:rPrChange w:id="1424" w:author="Milan Navrátil" w:date="2018-11-14T10:49:00Z">
                    <w:rPr>
                      <w:sz w:val="18"/>
                      <w:szCs w:val="18"/>
                    </w:rPr>
                  </w:rPrChange>
                </w:rPr>
                <w:t xml:space="preserve"> Department of Labor, Occupational Safety and Health Administration. Publication No. 3071 (Revised). https:// www.osha.gov/Publications/osha3071.pdf</w:t>
              </w:r>
            </w:ins>
          </w:p>
          <w:p w14:paraId="431751FE" w14:textId="0B86C829" w:rsidR="007A4B91" w:rsidRPr="00C560A6" w:rsidRDefault="0066715B" w:rsidP="0066715B">
            <w:pPr>
              <w:rPr>
                <w:rPrChange w:id="1425" w:author="Milan Navrátil" w:date="2018-11-14T10:49:00Z">
                  <w:rPr>
                    <w:sz w:val="18"/>
                    <w:szCs w:val="18"/>
                  </w:rPr>
                </w:rPrChange>
              </w:rPr>
            </w:pPr>
            <w:ins w:id="1426" w:author="Milan Navrátil" w:date="2018-11-13T10:01:00Z">
              <w:r w:rsidRPr="00C560A6">
                <w:rPr>
                  <w:rPrChange w:id="1427" w:author="Milan Navrátil" w:date="2018-11-14T10:49:00Z">
                    <w:rPr>
                      <w:sz w:val="18"/>
                      <w:szCs w:val="18"/>
                    </w:rPr>
                  </w:rPrChange>
                </w:rPr>
                <w:lastRenderedPageBreak/>
                <w:t>NIOSH [2008]. Prevention through design: introduction. By Howard J. J Safety Res 39:113. http://</w:t>
              </w:r>
              <w:proofErr w:type="gramStart"/>
              <w:r w:rsidRPr="00C560A6">
                <w:rPr>
                  <w:rPrChange w:id="1428" w:author="Milan Navrátil" w:date="2018-11-14T10:49:00Z">
                    <w:rPr>
                      <w:sz w:val="18"/>
                      <w:szCs w:val="18"/>
                    </w:rPr>
                  </w:rPrChange>
                </w:rPr>
                <w:t>www.cdc</w:t>
              </w:r>
              <w:proofErr w:type="gramEnd"/>
              <w:r w:rsidRPr="00C560A6">
                <w:rPr>
                  <w:rPrChange w:id="1429" w:author="Milan Navrátil" w:date="2018-11-14T10:49:00Z">
                    <w:rPr>
                      <w:sz w:val="18"/>
                      <w:szCs w:val="18"/>
                    </w:rPr>
                  </w:rPrChange>
                </w:rPr>
                <w:t>.gov/niosh/topics/ptd/pdfs/Howard.pdf</w:t>
              </w:r>
            </w:ins>
          </w:p>
        </w:tc>
      </w:tr>
      <w:tr w:rsidR="006009AB" w:rsidRPr="000E2DA4" w14:paraId="61E4101B" w14:textId="77777777" w:rsidTr="00315843">
        <w:tc>
          <w:tcPr>
            <w:tcW w:w="10019" w:type="dxa"/>
            <w:gridSpan w:val="8"/>
            <w:tcBorders>
              <w:top w:val="single" w:sz="12" w:space="0" w:color="auto"/>
              <w:left w:val="single" w:sz="2" w:space="0" w:color="auto"/>
              <w:bottom w:val="single" w:sz="2" w:space="0" w:color="auto"/>
              <w:right w:val="single" w:sz="2" w:space="0" w:color="auto"/>
            </w:tcBorders>
            <w:shd w:val="clear" w:color="auto" w:fill="F7CAAC"/>
            <w:tcPrChange w:id="1430" w:author="Milan Navrátil" w:date="2018-11-15T12:49:00Z">
              <w:tcPr>
                <w:tcW w:w="9855" w:type="dxa"/>
                <w:gridSpan w:val="8"/>
                <w:tcBorders>
                  <w:top w:val="single" w:sz="12" w:space="0" w:color="auto"/>
                  <w:left w:val="single" w:sz="2" w:space="0" w:color="auto"/>
                  <w:bottom w:val="single" w:sz="2" w:space="0" w:color="auto"/>
                  <w:right w:val="single" w:sz="2" w:space="0" w:color="auto"/>
                </w:tcBorders>
                <w:shd w:val="clear" w:color="auto" w:fill="F7CAAC"/>
              </w:tcPr>
            </w:tcPrChange>
          </w:tcPr>
          <w:p w14:paraId="5D56B17E" w14:textId="77777777" w:rsidR="006009AB" w:rsidRPr="000E2DA4" w:rsidRDefault="006009AB" w:rsidP="0085754D">
            <w:pPr>
              <w:jc w:val="center"/>
              <w:rPr>
                <w:b/>
              </w:rPr>
            </w:pPr>
            <w:r w:rsidRPr="000E2DA4">
              <w:rPr>
                <w:b/>
              </w:rPr>
              <w:lastRenderedPageBreak/>
              <w:t>Informace ke kombinované nebo distanční formě</w:t>
            </w:r>
          </w:p>
        </w:tc>
      </w:tr>
      <w:tr w:rsidR="006009AB" w:rsidRPr="000E2DA4" w14:paraId="7BEAA2C5" w14:textId="77777777" w:rsidTr="00315843">
        <w:tc>
          <w:tcPr>
            <w:tcW w:w="4951" w:type="dxa"/>
            <w:gridSpan w:val="3"/>
            <w:tcBorders>
              <w:top w:val="single" w:sz="2" w:space="0" w:color="auto"/>
            </w:tcBorders>
            <w:shd w:val="clear" w:color="auto" w:fill="F7CAAC"/>
            <w:tcPrChange w:id="1431" w:author="Milan Navrátil" w:date="2018-11-15T12:49:00Z">
              <w:tcPr>
                <w:tcW w:w="4787" w:type="dxa"/>
                <w:gridSpan w:val="3"/>
                <w:tcBorders>
                  <w:top w:val="single" w:sz="2" w:space="0" w:color="auto"/>
                </w:tcBorders>
                <w:shd w:val="clear" w:color="auto" w:fill="F7CAAC"/>
              </w:tcPr>
            </w:tcPrChange>
          </w:tcPr>
          <w:p w14:paraId="054AB3C7" w14:textId="77777777" w:rsidR="006009AB" w:rsidRPr="000E2DA4" w:rsidRDefault="006009AB" w:rsidP="0085754D">
            <w:r w:rsidRPr="000E2DA4">
              <w:rPr>
                <w:b/>
              </w:rPr>
              <w:t>Rozsah konzultací (soustředění)</w:t>
            </w:r>
          </w:p>
        </w:tc>
        <w:tc>
          <w:tcPr>
            <w:tcW w:w="889" w:type="dxa"/>
            <w:tcBorders>
              <w:top w:val="single" w:sz="2" w:space="0" w:color="auto"/>
            </w:tcBorders>
            <w:tcPrChange w:id="1432" w:author="Milan Navrátil" w:date="2018-11-15T12:49:00Z">
              <w:tcPr>
                <w:tcW w:w="889" w:type="dxa"/>
                <w:tcBorders>
                  <w:top w:val="single" w:sz="2" w:space="0" w:color="auto"/>
                </w:tcBorders>
              </w:tcPr>
            </w:tcPrChange>
          </w:tcPr>
          <w:p w14:paraId="1DDF9636" w14:textId="77777777" w:rsidR="006009AB" w:rsidRPr="000E2DA4" w:rsidRDefault="006009AB" w:rsidP="0085754D">
            <w:r w:rsidRPr="000E2DA4">
              <w:t>16</w:t>
            </w:r>
          </w:p>
        </w:tc>
        <w:tc>
          <w:tcPr>
            <w:tcW w:w="4179" w:type="dxa"/>
            <w:gridSpan w:val="4"/>
            <w:tcBorders>
              <w:top w:val="single" w:sz="2" w:space="0" w:color="auto"/>
            </w:tcBorders>
            <w:shd w:val="clear" w:color="auto" w:fill="F7CAAC"/>
            <w:tcPrChange w:id="1433" w:author="Milan Navrátil" w:date="2018-11-15T12:49:00Z">
              <w:tcPr>
                <w:tcW w:w="4179" w:type="dxa"/>
                <w:gridSpan w:val="4"/>
                <w:tcBorders>
                  <w:top w:val="single" w:sz="2" w:space="0" w:color="auto"/>
                </w:tcBorders>
                <w:shd w:val="clear" w:color="auto" w:fill="F7CAAC"/>
              </w:tcPr>
            </w:tcPrChange>
          </w:tcPr>
          <w:p w14:paraId="259262F2" w14:textId="77777777" w:rsidR="006009AB" w:rsidRPr="000E2DA4" w:rsidRDefault="006009AB" w:rsidP="0085754D">
            <w:pPr>
              <w:rPr>
                <w:b/>
              </w:rPr>
            </w:pPr>
            <w:r w:rsidRPr="000E2DA4">
              <w:rPr>
                <w:b/>
              </w:rPr>
              <w:t xml:space="preserve">hodin </w:t>
            </w:r>
          </w:p>
        </w:tc>
      </w:tr>
      <w:tr w:rsidR="006009AB" w:rsidRPr="000E2DA4" w14:paraId="2BC37F2D" w14:textId="77777777" w:rsidTr="00315843">
        <w:tc>
          <w:tcPr>
            <w:tcW w:w="10019" w:type="dxa"/>
            <w:gridSpan w:val="8"/>
            <w:shd w:val="clear" w:color="auto" w:fill="F7CAAC"/>
            <w:tcPrChange w:id="1434" w:author="Milan Navrátil" w:date="2018-11-15T12:49:00Z">
              <w:tcPr>
                <w:tcW w:w="9855" w:type="dxa"/>
                <w:gridSpan w:val="8"/>
                <w:shd w:val="clear" w:color="auto" w:fill="F7CAAC"/>
              </w:tcPr>
            </w:tcPrChange>
          </w:tcPr>
          <w:p w14:paraId="73735CFE" w14:textId="77777777" w:rsidR="006009AB" w:rsidRPr="000E2DA4" w:rsidRDefault="006009AB" w:rsidP="0085754D">
            <w:pPr>
              <w:rPr>
                <w:b/>
              </w:rPr>
            </w:pPr>
            <w:r w:rsidRPr="000E2DA4">
              <w:rPr>
                <w:b/>
              </w:rPr>
              <w:t>Informace o způsobu kontaktu s vyučujícím</w:t>
            </w:r>
          </w:p>
        </w:tc>
      </w:tr>
      <w:tr w:rsidR="006009AB" w:rsidRPr="000E2DA4" w14:paraId="48271E99" w14:textId="77777777" w:rsidTr="00315843">
        <w:trPr>
          <w:trHeight w:val="418"/>
          <w:trPrChange w:id="1435" w:author="Milan Navrátil" w:date="2018-11-15T12:49:00Z">
            <w:trPr>
              <w:trHeight w:val="418"/>
            </w:trPr>
          </w:trPrChange>
        </w:trPr>
        <w:tc>
          <w:tcPr>
            <w:tcW w:w="10019" w:type="dxa"/>
            <w:gridSpan w:val="8"/>
            <w:tcPrChange w:id="1436" w:author="Milan Navrátil" w:date="2018-11-15T12:49:00Z">
              <w:tcPr>
                <w:tcW w:w="9855" w:type="dxa"/>
                <w:gridSpan w:val="8"/>
              </w:tcPr>
            </w:tcPrChange>
          </w:tcPr>
          <w:p w14:paraId="05F2A16A" w14:textId="77777777" w:rsidR="006009AB" w:rsidRPr="000E2DA4" w:rsidRDefault="006009AB" w:rsidP="00E96895">
            <w:r w:rsidRPr="00551D80">
              <w:rPr>
                <w:szCs w:val="22"/>
              </w:rPr>
              <w:t>Vyučující na FAI mají trvale vypsány a zveřejněny konzultace minimálně 2h/týden v rámci kterých mají možnosti konzultovat podrobněji probíranou látku. Dále mohou studenti komunikovat s vyučujícím pomocí e-mailu a LMS Moodle.</w:t>
            </w:r>
          </w:p>
        </w:tc>
      </w:tr>
    </w:tbl>
    <w:p w14:paraId="1FCDAB2D" w14:textId="77777777" w:rsidR="006009AB" w:rsidRDefault="006009AB" w:rsidP="006009AB">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99"/>
        <w:gridCol w:w="608"/>
      </w:tblGrid>
      <w:tr w:rsidR="006009AB" w14:paraId="41C098A0" w14:textId="77777777" w:rsidTr="0085754D">
        <w:tc>
          <w:tcPr>
            <w:tcW w:w="9855" w:type="dxa"/>
            <w:gridSpan w:val="8"/>
            <w:tcBorders>
              <w:bottom w:val="double" w:sz="4" w:space="0" w:color="auto"/>
            </w:tcBorders>
            <w:shd w:val="clear" w:color="auto" w:fill="BDD6EE"/>
          </w:tcPr>
          <w:p w14:paraId="3AAE09F4" w14:textId="32EF43B2" w:rsidR="006009AB" w:rsidRDefault="006009AB" w:rsidP="0085754D">
            <w:pPr>
              <w:tabs>
                <w:tab w:val="right" w:pos="9539"/>
              </w:tabs>
              <w:rPr>
                <w:b/>
                <w:sz w:val="28"/>
              </w:rPr>
            </w:pPr>
            <w:r>
              <w:br w:type="page"/>
            </w:r>
            <w:r>
              <w:rPr>
                <w:b/>
                <w:sz w:val="28"/>
              </w:rPr>
              <w:t>B-III – Charakteristika studijního předmětu</w:t>
            </w:r>
            <w:r>
              <w:rPr>
                <w:b/>
                <w:sz w:val="28"/>
              </w:rPr>
              <w:tab/>
            </w:r>
            <w:r w:rsidRPr="003D73B2">
              <w:rPr>
                <w:rStyle w:val="Odkazintenzivn"/>
              </w:rPr>
              <w:fldChar w:fldCharType="begin"/>
            </w:r>
            <w:r w:rsidRPr="003D73B2">
              <w:rPr>
                <w:rStyle w:val="Odkazintenzivn"/>
              </w:rPr>
              <w:instrText xml:space="preserve"> REF top \h  \* MERGEFORMAT </w:instrText>
            </w:r>
            <w:r w:rsidRPr="003D73B2">
              <w:rPr>
                <w:rStyle w:val="Odkazintenzivn"/>
              </w:rPr>
            </w:r>
            <w:r w:rsidRPr="003D73B2">
              <w:rPr>
                <w:rStyle w:val="Odkazintenzivn"/>
              </w:rPr>
              <w:fldChar w:fldCharType="separate"/>
            </w:r>
            <w:r w:rsidR="00FB06C4" w:rsidRPr="00FB06C4">
              <w:rPr>
                <w:rStyle w:val="Odkazintenzivn"/>
              </w:rPr>
              <w:t>Abecední seznam</w:t>
            </w:r>
            <w:r w:rsidRPr="003D73B2">
              <w:rPr>
                <w:rStyle w:val="Odkazintenzivn"/>
              </w:rPr>
              <w:fldChar w:fldCharType="end"/>
            </w:r>
          </w:p>
        </w:tc>
      </w:tr>
      <w:tr w:rsidR="006009AB" w14:paraId="207E3329" w14:textId="77777777" w:rsidTr="0085754D">
        <w:tc>
          <w:tcPr>
            <w:tcW w:w="3086" w:type="dxa"/>
            <w:tcBorders>
              <w:top w:val="double" w:sz="4" w:space="0" w:color="auto"/>
            </w:tcBorders>
            <w:shd w:val="clear" w:color="auto" w:fill="F7CAAC"/>
          </w:tcPr>
          <w:p w14:paraId="14AC1ACE"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298CFACC" w14:textId="1355E0EE" w:rsidR="008B2E8C" w:rsidRDefault="006009AB" w:rsidP="0085754D">
            <w:bookmarkStart w:id="1437" w:name="bezpecnostIS"/>
            <w:r>
              <w:t>Bezpečnost informačních systémů</w:t>
            </w:r>
            <w:bookmarkEnd w:id="1437"/>
          </w:p>
        </w:tc>
      </w:tr>
      <w:tr w:rsidR="006009AB" w14:paraId="2517FA6A" w14:textId="77777777" w:rsidTr="0085754D">
        <w:tc>
          <w:tcPr>
            <w:tcW w:w="3086" w:type="dxa"/>
            <w:shd w:val="clear" w:color="auto" w:fill="F7CAAC"/>
          </w:tcPr>
          <w:p w14:paraId="247D7793" w14:textId="77777777" w:rsidR="006009AB" w:rsidRDefault="006009AB" w:rsidP="0085754D">
            <w:pPr>
              <w:rPr>
                <w:b/>
              </w:rPr>
            </w:pPr>
            <w:r>
              <w:rPr>
                <w:b/>
              </w:rPr>
              <w:t>Typ předmětu</w:t>
            </w:r>
          </w:p>
        </w:tc>
        <w:tc>
          <w:tcPr>
            <w:tcW w:w="3406" w:type="dxa"/>
            <w:gridSpan w:val="4"/>
          </w:tcPr>
          <w:p w14:paraId="7C610768" w14:textId="77777777" w:rsidR="006009AB" w:rsidRDefault="006009AB" w:rsidP="0085754D">
            <w:r>
              <w:t>Povinný „PZ“ pro specializace:</w:t>
            </w:r>
          </w:p>
          <w:p w14:paraId="31662C26" w14:textId="77777777" w:rsidR="006009AB" w:rsidRDefault="006009AB" w:rsidP="0085754D">
            <w:r>
              <w:t>Bezpečnostní inženýrství</w:t>
            </w:r>
          </w:p>
          <w:p w14:paraId="37B881F3" w14:textId="77777777" w:rsidR="006009AB" w:rsidRDefault="006009AB" w:rsidP="0085754D">
            <w:r>
              <w:t>Bezpečnostní technologie</w:t>
            </w:r>
          </w:p>
        </w:tc>
        <w:tc>
          <w:tcPr>
            <w:tcW w:w="2755" w:type="dxa"/>
            <w:gridSpan w:val="2"/>
            <w:shd w:val="clear" w:color="auto" w:fill="F7CAAC"/>
          </w:tcPr>
          <w:p w14:paraId="3C5E2071" w14:textId="77777777" w:rsidR="006009AB" w:rsidRDefault="006009AB" w:rsidP="0085754D">
            <w:r>
              <w:rPr>
                <w:b/>
              </w:rPr>
              <w:t>doporučený ročník / semestr</w:t>
            </w:r>
          </w:p>
        </w:tc>
        <w:tc>
          <w:tcPr>
            <w:tcW w:w="608" w:type="dxa"/>
          </w:tcPr>
          <w:p w14:paraId="020F6EBD" w14:textId="77777777" w:rsidR="006009AB" w:rsidRDefault="006009AB" w:rsidP="0085754D">
            <w:r>
              <w:t>2/Z</w:t>
            </w:r>
          </w:p>
        </w:tc>
      </w:tr>
      <w:tr w:rsidR="006009AB" w14:paraId="7AB6C636" w14:textId="77777777" w:rsidTr="0085754D">
        <w:tc>
          <w:tcPr>
            <w:tcW w:w="3086" w:type="dxa"/>
            <w:shd w:val="clear" w:color="auto" w:fill="F7CAAC"/>
          </w:tcPr>
          <w:p w14:paraId="23EE7F5E" w14:textId="77777777" w:rsidR="006009AB" w:rsidRDefault="006009AB" w:rsidP="0085754D">
            <w:pPr>
              <w:rPr>
                <w:b/>
              </w:rPr>
            </w:pPr>
            <w:r>
              <w:rPr>
                <w:b/>
              </w:rPr>
              <w:t>Rozsah studijního předmětu</w:t>
            </w:r>
          </w:p>
        </w:tc>
        <w:tc>
          <w:tcPr>
            <w:tcW w:w="1701" w:type="dxa"/>
            <w:gridSpan w:val="2"/>
          </w:tcPr>
          <w:p w14:paraId="0F98EEE0" w14:textId="77777777" w:rsidR="006009AB" w:rsidRDefault="006009AB" w:rsidP="0085754D">
            <w:r>
              <w:t>28p + 28c</w:t>
            </w:r>
          </w:p>
        </w:tc>
        <w:tc>
          <w:tcPr>
            <w:tcW w:w="889" w:type="dxa"/>
            <w:shd w:val="clear" w:color="auto" w:fill="F7CAAC"/>
          </w:tcPr>
          <w:p w14:paraId="7910C3EA" w14:textId="77777777" w:rsidR="006009AB" w:rsidRDefault="006009AB" w:rsidP="0085754D">
            <w:pPr>
              <w:rPr>
                <w:b/>
              </w:rPr>
            </w:pPr>
            <w:r>
              <w:rPr>
                <w:b/>
              </w:rPr>
              <w:t xml:space="preserve">hod. </w:t>
            </w:r>
          </w:p>
        </w:tc>
        <w:tc>
          <w:tcPr>
            <w:tcW w:w="816" w:type="dxa"/>
          </w:tcPr>
          <w:p w14:paraId="1338DF39" w14:textId="77777777" w:rsidR="006009AB" w:rsidRDefault="006009AB" w:rsidP="0085754D"/>
        </w:tc>
        <w:tc>
          <w:tcPr>
            <w:tcW w:w="2156" w:type="dxa"/>
            <w:shd w:val="clear" w:color="auto" w:fill="F7CAAC"/>
          </w:tcPr>
          <w:p w14:paraId="07D840E3" w14:textId="77777777" w:rsidR="006009AB" w:rsidRDefault="006009AB" w:rsidP="0085754D">
            <w:pPr>
              <w:rPr>
                <w:b/>
              </w:rPr>
            </w:pPr>
            <w:r>
              <w:rPr>
                <w:b/>
              </w:rPr>
              <w:t>kreditů</w:t>
            </w:r>
          </w:p>
        </w:tc>
        <w:tc>
          <w:tcPr>
            <w:tcW w:w="1207" w:type="dxa"/>
            <w:gridSpan w:val="2"/>
          </w:tcPr>
          <w:p w14:paraId="0E3DFA44" w14:textId="77777777" w:rsidR="006009AB" w:rsidRDefault="006009AB" w:rsidP="0085754D">
            <w:r>
              <w:t>5</w:t>
            </w:r>
          </w:p>
        </w:tc>
      </w:tr>
      <w:tr w:rsidR="006009AB" w14:paraId="0BC7C5E5" w14:textId="77777777" w:rsidTr="0085754D">
        <w:tc>
          <w:tcPr>
            <w:tcW w:w="3086" w:type="dxa"/>
            <w:shd w:val="clear" w:color="auto" w:fill="F7CAAC"/>
          </w:tcPr>
          <w:p w14:paraId="50DEF8B5" w14:textId="77777777" w:rsidR="006009AB" w:rsidRDefault="006009AB" w:rsidP="0085754D">
            <w:pPr>
              <w:rPr>
                <w:b/>
                <w:sz w:val="22"/>
              </w:rPr>
            </w:pPr>
            <w:r>
              <w:rPr>
                <w:b/>
              </w:rPr>
              <w:t>Prerekvizity, korekvizity, ekvivalence</w:t>
            </w:r>
          </w:p>
        </w:tc>
        <w:tc>
          <w:tcPr>
            <w:tcW w:w="6769" w:type="dxa"/>
            <w:gridSpan w:val="7"/>
          </w:tcPr>
          <w:p w14:paraId="14F81199" w14:textId="77777777" w:rsidR="006009AB" w:rsidRDefault="006009AB" w:rsidP="0085754D">
            <w:r>
              <w:t>nejsou</w:t>
            </w:r>
          </w:p>
        </w:tc>
      </w:tr>
      <w:tr w:rsidR="006009AB" w14:paraId="0A504018" w14:textId="77777777" w:rsidTr="0085754D">
        <w:tc>
          <w:tcPr>
            <w:tcW w:w="3086" w:type="dxa"/>
            <w:shd w:val="clear" w:color="auto" w:fill="F7CAAC"/>
          </w:tcPr>
          <w:p w14:paraId="09FF9539" w14:textId="77777777" w:rsidR="006009AB" w:rsidRDefault="006009AB" w:rsidP="0085754D">
            <w:pPr>
              <w:rPr>
                <w:b/>
              </w:rPr>
            </w:pPr>
            <w:r>
              <w:rPr>
                <w:b/>
              </w:rPr>
              <w:t>Způsob ověření studijních výsledků</w:t>
            </w:r>
          </w:p>
        </w:tc>
        <w:tc>
          <w:tcPr>
            <w:tcW w:w="3406" w:type="dxa"/>
            <w:gridSpan w:val="4"/>
          </w:tcPr>
          <w:p w14:paraId="2D0C5392" w14:textId="77777777" w:rsidR="006009AB" w:rsidRDefault="006009AB" w:rsidP="0085754D">
            <w:r>
              <w:t>Zápočet, zkouška</w:t>
            </w:r>
          </w:p>
        </w:tc>
        <w:tc>
          <w:tcPr>
            <w:tcW w:w="2156" w:type="dxa"/>
            <w:shd w:val="clear" w:color="auto" w:fill="F7CAAC"/>
          </w:tcPr>
          <w:p w14:paraId="4CEED3CB" w14:textId="77777777" w:rsidR="006009AB" w:rsidRDefault="006009AB" w:rsidP="0085754D">
            <w:pPr>
              <w:rPr>
                <w:b/>
              </w:rPr>
            </w:pPr>
            <w:r>
              <w:rPr>
                <w:b/>
              </w:rPr>
              <w:t>Forma výuky</w:t>
            </w:r>
          </w:p>
        </w:tc>
        <w:tc>
          <w:tcPr>
            <w:tcW w:w="1207" w:type="dxa"/>
            <w:gridSpan w:val="2"/>
          </w:tcPr>
          <w:p w14:paraId="013FDEBA" w14:textId="77777777" w:rsidR="006009AB" w:rsidRDefault="006009AB" w:rsidP="0085754D">
            <w:r>
              <w:t>přednáška cvičení</w:t>
            </w:r>
          </w:p>
        </w:tc>
      </w:tr>
      <w:tr w:rsidR="006009AB" w14:paraId="7FF8EA18" w14:textId="77777777" w:rsidTr="0085754D">
        <w:trPr>
          <w:trHeight w:val="1110"/>
        </w:trPr>
        <w:tc>
          <w:tcPr>
            <w:tcW w:w="3086" w:type="dxa"/>
            <w:shd w:val="clear" w:color="auto" w:fill="F7CAAC"/>
          </w:tcPr>
          <w:p w14:paraId="43B786E0"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72BE2084" w14:textId="77777777" w:rsidR="006009AB" w:rsidRDefault="006009AB" w:rsidP="0085754D">
            <w:r>
              <w:t>Pro udělení</w:t>
            </w:r>
            <w:r w:rsidRPr="00EC44EC">
              <w:t xml:space="preserve"> zápočtu </w:t>
            </w:r>
            <w:r>
              <w:t xml:space="preserve">je požadováno: </w:t>
            </w:r>
          </w:p>
          <w:p w14:paraId="02F26816" w14:textId="77777777" w:rsidR="006009AB" w:rsidRDefault="006009AB" w:rsidP="005505E6">
            <w:pPr>
              <w:pStyle w:val="Odstavecseseznamem"/>
              <w:numPr>
                <w:ilvl w:val="0"/>
                <w:numId w:val="7"/>
              </w:numPr>
            </w:pPr>
            <w:r>
              <w:t>a</w:t>
            </w:r>
            <w:r w:rsidRPr="006F72C0">
              <w:t>ktivní účast ve výuce</w:t>
            </w:r>
            <w:r>
              <w:t xml:space="preserve"> (přednášky/cvičení)</w:t>
            </w:r>
            <w:r w:rsidRPr="006F72C0">
              <w:t xml:space="preserve"> v rozsahu min. 80%</w:t>
            </w:r>
          </w:p>
          <w:p w14:paraId="288FB87C" w14:textId="77777777" w:rsidR="006009AB" w:rsidRDefault="006009AB" w:rsidP="005505E6">
            <w:pPr>
              <w:pStyle w:val="Odstavecseseznamem"/>
              <w:numPr>
                <w:ilvl w:val="0"/>
                <w:numId w:val="7"/>
              </w:numPr>
            </w:pPr>
            <w:r>
              <w:t>v</w:t>
            </w:r>
            <w:r w:rsidRPr="006F72C0">
              <w:t>ypracování semestrální práce a její úspěšné obhájení formou kolokvia</w:t>
            </w:r>
          </w:p>
          <w:p w14:paraId="2CA53222" w14:textId="77777777" w:rsidR="006009AB" w:rsidRDefault="006009AB" w:rsidP="005505E6">
            <w:pPr>
              <w:pStyle w:val="Odstavecseseznamem"/>
              <w:numPr>
                <w:ilvl w:val="0"/>
                <w:numId w:val="7"/>
              </w:numPr>
            </w:pPr>
            <w:r>
              <w:t>ú</w:t>
            </w:r>
            <w:r w:rsidRPr="006F72C0">
              <w:t xml:space="preserve">spěšné absolvování </w:t>
            </w:r>
            <w:r>
              <w:t>dílčího znalostního testu</w:t>
            </w:r>
            <w:r w:rsidRPr="006F72C0">
              <w:t xml:space="preserve"> v průběhu semestru</w:t>
            </w:r>
          </w:p>
          <w:p w14:paraId="58811EF6" w14:textId="77777777" w:rsidR="006009AB" w:rsidRDefault="006009AB" w:rsidP="0085754D">
            <w:pPr>
              <w:ind w:left="60"/>
            </w:pPr>
            <w:r>
              <w:t>Pro úspěšné absolvování zkoušky je požadováno:</w:t>
            </w:r>
          </w:p>
          <w:p w14:paraId="6C8DB0AF" w14:textId="77777777" w:rsidR="006009AB" w:rsidRDefault="006009AB" w:rsidP="005505E6">
            <w:pPr>
              <w:pStyle w:val="Odstavecseseznamem"/>
              <w:numPr>
                <w:ilvl w:val="0"/>
                <w:numId w:val="7"/>
              </w:numPr>
            </w:pPr>
            <w:r>
              <w:t>splnění požadavků zápočtu</w:t>
            </w:r>
          </w:p>
          <w:p w14:paraId="12C02A4E" w14:textId="77777777" w:rsidR="006009AB" w:rsidRDefault="006009AB" w:rsidP="005505E6">
            <w:pPr>
              <w:pStyle w:val="Odstavecseseznamem"/>
              <w:numPr>
                <w:ilvl w:val="0"/>
                <w:numId w:val="7"/>
              </w:numPr>
            </w:pPr>
            <w:r>
              <w:t>prokázání praktických odborných znalostí před ústní zkouškou</w:t>
            </w:r>
          </w:p>
          <w:p w14:paraId="7123A835" w14:textId="77777777" w:rsidR="006009AB" w:rsidRDefault="006009AB" w:rsidP="005505E6">
            <w:pPr>
              <w:pStyle w:val="Odstavecseseznamem"/>
              <w:numPr>
                <w:ilvl w:val="0"/>
                <w:numId w:val="7"/>
              </w:numPr>
            </w:pPr>
            <w:r>
              <w:t>o</w:t>
            </w:r>
            <w:r w:rsidRPr="006F72C0">
              <w:t>bhájení znalostí formou ústního pohovoru</w:t>
            </w:r>
          </w:p>
        </w:tc>
      </w:tr>
      <w:tr w:rsidR="006009AB" w14:paraId="3969BEF8" w14:textId="77777777" w:rsidTr="0085754D">
        <w:trPr>
          <w:trHeight w:val="231"/>
        </w:trPr>
        <w:tc>
          <w:tcPr>
            <w:tcW w:w="9855" w:type="dxa"/>
            <w:gridSpan w:val="8"/>
            <w:tcBorders>
              <w:top w:val="nil"/>
            </w:tcBorders>
          </w:tcPr>
          <w:p w14:paraId="0B3989D7" w14:textId="77777777" w:rsidR="006009AB" w:rsidRDefault="006009AB" w:rsidP="0085754D"/>
        </w:tc>
      </w:tr>
      <w:tr w:rsidR="006009AB" w14:paraId="073D3D72" w14:textId="77777777" w:rsidTr="0085754D">
        <w:trPr>
          <w:trHeight w:val="197"/>
        </w:trPr>
        <w:tc>
          <w:tcPr>
            <w:tcW w:w="3086" w:type="dxa"/>
            <w:tcBorders>
              <w:top w:val="nil"/>
            </w:tcBorders>
            <w:shd w:val="clear" w:color="auto" w:fill="F7CAAC"/>
          </w:tcPr>
          <w:p w14:paraId="28CFFCF9" w14:textId="77777777" w:rsidR="006009AB" w:rsidRDefault="006009AB" w:rsidP="0085754D">
            <w:pPr>
              <w:rPr>
                <w:b/>
              </w:rPr>
            </w:pPr>
            <w:r>
              <w:rPr>
                <w:b/>
              </w:rPr>
              <w:t>Garant předmětu</w:t>
            </w:r>
          </w:p>
        </w:tc>
        <w:tc>
          <w:tcPr>
            <w:tcW w:w="6769" w:type="dxa"/>
            <w:gridSpan w:val="7"/>
            <w:tcBorders>
              <w:top w:val="nil"/>
            </w:tcBorders>
          </w:tcPr>
          <w:p w14:paraId="4E289DDE" w14:textId="77777777" w:rsidR="006009AB" w:rsidRDefault="006009AB" w:rsidP="0085754D">
            <w:r>
              <w:t>prof. Mgr. Roman Jašek, Ph.D.</w:t>
            </w:r>
          </w:p>
        </w:tc>
      </w:tr>
      <w:tr w:rsidR="006009AB" w14:paraId="6F977473" w14:textId="77777777" w:rsidTr="0085754D">
        <w:trPr>
          <w:trHeight w:val="243"/>
        </w:trPr>
        <w:tc>
          <w:tcPr>
            <w:tcW w:w="3086" w:type="dxa"/>
            <w:tcBorders>
              <w:top w:val="nil"/>
            </w:tcBorders>
            <w:shd w:val="clear" w:color="auto" w:fill="F7CAAC"/>
          </w:tcPr>
          <w:p w14:paraId="536AF230" w14:textId="77777777" w:rsidR="006009AB" w:rsidRDefault="006009AB" w:rsidP="0085754D">
            <w:pPr>
              <w:rPr>
                <w:b/>
              </w:rPr>
            </w:pPr>
            <w:r>
              <w:rPr>
                <w:b/>
              </w:rPr>
              <w:t>Zapojení garanta do výuky předmětu</w:t>
            </w:r>
          </w:p>
        </w:tc>
        <w:tc>
          <w:tcPr>
            <w:tcW w:w="6769" w:type="dxa"/>
            <w:gridSpan w:val="7"/>
            <w:tcBorders>
              <w:top w:val="nil"/>
            </w:tcBorders>
          </w:tcPr>
          <w:p w14:paraId="48DA08FC" w14:textId="77777777" w:rsidR="006009AB" w:rsidRDefault="006009AB" w:rsidP="0085754D">
            <w:r>
              <w:t>Vedení přednášek, kontrola úrovně zpracovaných semestrálních projektů a ověření znalostí formou ústní zkoušky.</w:t>
            </w:r>
          </w:p>
        </w:tc>
      </w:tr>
      <w:tr w:rsidR="006009AB" w14:paraId="7D94E847" w14:textId="77777777" w:rsidTr="0085754D">
        <w:tc>
          <w:tcPr>
            <w:tcW w:w="3086" w:type="dxa"/>
            <w:shd w:val="clear" w:color="auto" w:fill="F7CAAC"/>
          </w:tcPr>
          <w:p w14:paraId="205B55DE" w14:textId="77777777" w:rsidR="006009AB" w:rsidRDefault="006009AB" w:rsidP="0085754D">
            <w:pPr>
              <w:rPr>
                <w:b/>
              </w:rPr>
            </w:pPr>
            <w:r>
              <w:rPr>
                <w:b/>
              </w:rPr>
              <w:t>Vyučující</w:t>
            </w:r>
          </w:p>
        </w:tc>
        <w:tc>
          <w:tcPr>
            <w:tcW w:w="6769" w:type="dxa"/>
            <w:gridSpan w:val="7"/>
            <w:tcBorders>
              <w:bottom w:val="nil"/>
            </w:tcBorders>
          </w:tcPr>
          <w:p w14:paraId="6AF9E350" w14:textId="3A99233B" w:rsidR="006009AB" w:rsidRDefault="00F0762E" w:rsidP="0085754D">
            <w:r>
              <w:t xml:space="preserve">prof. Mgr. Roman Jašek, Ph.D. </w:t>
            </w:r>
            <w:r w:rsidR="006009AB">
              <w:t xml:space="preserve">přednášky </w:t>
            </w:r>
            <w:r>
              <w:t>(</w:t>
            </w:r>
            <w:r w:rsidR="006009AB">
              <w:t>100 %)</w:t>
            </w:r>
          </w:p>
          <w:p w14:paraId="0F9260B6" w14:textId="1D3D17D1" w:rsidR="006009AB" w:rsidRDefault="00F0762E" w:rsidP="0085754D">
            <w:r>
              <w:t xml:space="preserve">Ing. Petr Žáček </w:t>
            </w:r>
            <w:r w:rsidR="006009AB">
              <w:t xml:space="preserve">cvičení </w:t>
            </w:r>
            <w:r>
              <w:t>(</w:t>
            </w:r>
            <w:r w:rsidR="006009AB">
              <w:t>100 %)</w:t>
            </w:r>
          </w:p>
        </w:tc>
      </w:tr>
      <w:tr w:rsidR="006009AB" w14:paraId="12A9AFF1" w14:textId="77777777" w:rsidTr="0085754D">
        <w:trPr>
          <w:trHeight w:val="58"/>
        </w:trPr>
        <w:tc>
          <w:tcPr>
            <w:tcW w:w="9855" w:type="dxa"/>
            <w:gridSpan w:val="8"/>
            <w:tcBorders>
              <w:top w:val="nil"/>
            </w:tcBorders>
          </w:tcPr>
          <w:p w14:paraId="549FD48B" w14:textId="77777777" w:rsidR="006009AB" w:rsidRDefault="006009AB" w:rsidP="0085754D"/>
        </w:tc>
      </w:tr>
      <w:tr w:rsidR="006009AB" w14:paraId="6228E0CA" w14:textId="77777777" w:rsidTr="0085754D">
        <w:tc>
          <w:tcPr>
            <w:tcW w:w="3086" w:type="dxa"/>
            <w:shd w:val="clear" w:color="auto" w:fill="F7CAAC"/>
          </w:tcPr>
          <w:p w14:paraId="12CF630E" w14:textId="77777777" w:rsidR="006009AB" w:rsidRDefault="006009AB" w:rsidP="0085754D">
            <w:pPr>
              <w:rPr>
                <w:b/>
              </w:rPr>
            </w:pPr>
            <w:r>
              <w:rPr>
                <w:b/>
              </w:rPr>
              <w:t>Stručná anotace předmětu</w:t>
            </w:r>
          </w:p>
        </w:tc>
        <w:tc>
          <w:tcPr>
            <w:tcW w:w="6769" w:type="dxa"/>
            <w:gridSpan w:val="7"/>
            <w:tcBorders>
              <w:bottom w:val="nil"/>
            </w:tcBorders>
          </w:tcPr>
          <w:p w14:paraId="3917D3E6" w14:textId="77777777" w:rsidR="006009AB" w:rsidRDefault="006009AB" w:rsidP="0085754D"/>
        </w:tc>
      </w:tr>
      <w:tr w:rsidR="006009AB" w14:paraId="19928A11" w14:textId="77777777" w:rsidTr="0085754D">
        <w:trPr>
          <w:trHeight w:val="3541"/>
        </w:trPr>
        <w:tc>
          <w:tcPr>
            <w:tcW w:w="9855" w:type="dxa"/>
            <w:gridSpan w:val="8"/>
            <w:tcBorders>
              <w:top w:val="nil"/>
              <w:bottom w:val="single" w:sz="12" w:space="0" w:color="auto"/>
            </w:tcBorders>
          </w:tcPr>
          <w:p w14:paraId="4318D99E" w14:textId="2CB33786" w:rsidR="006009AB" w:rsidRPr="00B312B3" w:rsidRDefault="006009AB" w:rsidP="0085754D">
            <w:pPr>
              <w:rPr>
                <w:rPrChange w:id="1438" w:author="Milan Navrátil" w:date="2018-11-02T12:45:00Z">
                  <w:rPr>
                    <w:sz w:val="18"/>
                  </w:rPr>
                </w:rPrChange>
              </w:rPr>
            </w:pPr>
            <w:r w:rsidRPr="00B312B3">
              <w:rPr>
                <w:rPrChange w:id="1439" w:author="Milan Navrátil" w:date="2018-11-02T12:45:00Z">
                  <w:rPr>
                    <w:sz w:val="18"/>
                  </w:rPr>
                </w:rPrChange>
              </w:rPr>
              <w:t xml:space="preserve">Cílem předmětu je seznámit studenty s klíčovými oblastmi pro řízení rizik spojených s bezpečností informačních systémů a představit technologie a postupy spojené s praktickou realizací bezpečnostní politiky organizace. </w:t>
            </w:r>
          </w:p>
          <w:p w14:paraId="2B614DB4" w14:textId="77777777" w:rsidR="006009AB" w:rsidRPr="00B312B3" w:rsidRDefault="006009AB" w:rsidP="0085754D">
            <w:pPr>
              <w:rPr>
                <w:rPrChange w:id="1440" w:author="Milan Navrátil" w:date="2018-11-02T12:45:00Z">
                  <w:rPr>
                    <w:sz w:val="18"/>
                  </w:rPr>
                </w:rPrChange>
              </w:rPr>
            </w:pPr>
            <w:r w:rsidRPr="00B312B3">
              <w:rPr>
                <w:rPrChange w:id="1441" w:author="Milan Navrátil" w:date="2018-11-02T12:45:00Z">
                  <w:rPr>
                    <w:sz w:val="18"/>
                  </w:rPr>
                </w:rPrChange>
              </w:rPr>
              <w:t>Témata:</w:t>
            </w:r>
          </w:p>
          <w:p w14:paraId="4EEEBAEC" w14:textId="77777777" w:rsidR="006009AB" w:rsidRPr="00B312B3" w:rsidRDefault="006009AB" w:rsidP="005505E6">
            <w:pPr>
              <w:pStyle w:val="Odstavecseseznamem"/>
              <w:numPr>
                <w:ilvl w:val="0"/>
                <w:numId w:val="35"/>
              </w:numPr>
              <w:rPr>
                <w:rPrChange w:id="1442" w:author="Milan Navrátil" w:date="2018-11-02T12:45:00Z">
                  <w:rPr>
                    <w:sz w:val="18"/>
                  </w:rPr>
                </w:rPrChange>
              </w:rPr>
            </w:pPr>
            <w:r w:rsidRPr="00B312B3">
              <w:rPr>
                <w:rPrChange w:id="1443" w:author="Milan Navrátil" w:date="2018-11-02T12:45:00Z">
                  <w:rPr>
                    <w:sz w:val="18"/>
                  </w:rPr>
                </w:rPrChange>
              </w:rPr>
              <w:t>Bezpečnost informačních technologií a informačních systémů.</w:t>
            </w:r>
          </w:p>
          <w:p w14:paraId="3785C2FB" w14:textId="77777777" w:rsidR="006009AB" w:rsidRPr="00B312B3" w:rsidRDefault="006009AB" w:rsidP="005505E6">
            <w:pPr>
              <w:pStyle w:val="Odstavecseseznamem"/>
              <w:numPr>
                <w:ilvl w:val="0"/>
                <w:numId w:val="35"/>
              </w:numPr>
              <w:rPr>
                <w:rPrChange w:id="1444" w:author="Milan Navrátil" w:date="2018-11-02T12:45:00Z">
                  <w:rPr>
                    <w:sz w:val="18"/>
                  </w:rPr>
                </w:rPrChange>
              </w:rPr>
            </w:pPr>
            <w:r w:rsidRPr="00B312B3">
              <w:rPr>
                <w:rPrChange w:id="1445" w:author="Milan Navrátil" w:date="2018-11-02T12:45:00Z">
                  <w:rPr>
                    <w:sz w:val="18"/>
                  </w:rPr>
                </w:rPrChange>
              </w:rPr>
              <w:t>Legislativní rámec informační bezpečnosti.</w:t>
            </w:r>
          </w:p>
          <w:p w14:paraId="2195E975" w14:textId="77777777" w:rsidR="006009AB" w:rsidRPr="00B312B3" w:rsidRDefault="006009AB" w:rsidP="005505E6">
            <w:pPr>
              <w:pStyle w:val="Odstavecseseznamem"/>
              <w:numPr>
                <w:ilvl w:val="0"/>
                <w:numId w:val="35"/>
              </w:numPr>
              <w:rPr>
                <w:rPrChange w:id="1446" w:author="Milan Navrátil" w:date="2018-11-02T12:45:00Z">
                  <w:rPr>
                    <w:sz w:val="18"/>
                  </w:rPr>
                </w:rPrChange>
              </w:rPr>
            </w:pPr>
            <w:r w:rsidRPr="00B312B3">
              <w:rPr>
                <w:rPrChange w:id="1447" w:author="Milan Navrátil" w:date="2018-11-02T12:45:00Z">
                  <w:rPr>
                    <w:sz w:val="18"/>
                  </w:rPr>
                </w:rPrChange>
              </w:rPr>
              <w:t>Integrovaný systém řízení (řízení jakosti - QMS, systém řízení vztahu k okolí EMS)</w:t>
            </w:r>
          </w:p>
          <w:p w14:paraId="0F29F1EB" w14:textId="77777777" w:rsidR="006009AB" w:rsidRPr="00B312B3" w:rsidRDefault="006009AB" w:rsidP="005505E6">
            <w:pPr>
              <w:pStyle w:val="Odstavecseseznamem"/>
              <w:numPr>
                <w:ilvl w:val="0"/>
                <w:numId w:val="35"/>
              </w:numPr>
              <w:rPr>
                <w:rPrChange w:id="1448" w:author="Milan Navrátil" w:date="2018-11-02T12:45:00Z">
                  <w:rPr>
                    <w:sz w:val="18"/>
                  </w:rPr>
                </w:rPrChange>
              </w:rPr>
            </w:pPr>
            <w:r w:rsidRPr="00B312B3">
              <w:rPr>
                <w:rPrChange w:id="1449" w:author="Milan Navrátil" w:date="2018-11-02T12:45:00Z">
                  <w:rPr>
                    <w:sz w:val="18"/>
                  </w:rPr>
                </w:rPrChange>
              </w:rPr>
              <w:t>Řízení informatiky a bezpečnosti informací v organizaci (IT Governance, IT Service Management, Information Security Governance)</w:t>
            </w:r>
          </w:p>
          <w:p w14:paraId="573271A0" w14:textId="77777777" w:rsidR="006009AB" w:rsidRPr="00B312B3" w:rsidRDefault="006009AB" w:rsidP="005505E6">
            <w:pPr>
              <w:pStyle w:val="Odstavecseseznamem"/>
              <w:numPr>
                <w:ilvl w:val="0"/>
                <w:numId w:val="35"/>
              </w:numPr>
              <w:rPr>
                <w:rPrChange w:id="1450" w:author="Milan Navrátil" w:date="2018-11-02T12:45:00Z">
                  <w:rPr>
                    <w:sz w:val="18"/>
                  </w:rPr>
                </w:rPrChange>
              </w:rPr>
            </w:pPr>
            <w:r w:rsidRPr="00B312B3">
              <w:rPr>
                <w:rPrChange w:id="1451" w:author="Milan Navrátil" w:date="2018-11-02T12:45:00Z">
                  <w:rPr>
                    <w:sz w:val="18"/>
                  </w:rPr>
                </w:rPrChange>
              </w:rPr>
              <w:t>Metodiky ITIL a COBIT.</w:t>
            </w:r>
          </w:p>
          <w:p w14:paraId="453DFC3D" w14:textId="77777777" w:rsidR="006009AB" w:rsidRPr="00B312B3" w:rsidRDefault="006009AB" w:rsidP="005505E6">
            <w:pPr>
              <w:pStyle w:val="Odstavecseseznamem"/>
              <w:numPr>
                <w:ilvl w:val="0"/>
                <w:numId w:val="35"/>
              </w:numPr>
              <w:rPr>
                <w:rPrChange w:id="1452" w:author="Milan Navrátil" w:date="2018-11-02T12:45:00Z">
                  <w:rPr>
                    <w:sz w:val="18"/>
                  </w:rPr>
                </w:rPrChange>
              </w:rPr>
            </w:pPr>
            <w:r w:rsidRPr="00B312B3">
              <w:rPr>
                <w:rPrChange w:id="1453" w:author="Milan Navrátil" w:date="2018-11-02T12:45:00Z">
                  <w:rPr>
                    <w:sz w:val="18"/>
                  </w:rPr>
                </w:rPrChange>
              </w:rPr>
              <w:t>Normy spojené s řízením bezpečnosti informací (ISO 27000, ISO 27001)</w:t>
            </w:r>
          </w:p>
          <w:p w14:paraId="76028653" w14:textId="77777777" w:rsidR="006009AB" w:rsidRPr="00B312B3" w:rsidRDefault="006009AB" w:rsidP="005505E6">
            <w:pPr>
              <w:pStyle w:val="Odstavecseseznamem"/>
              <w:numPr>
                <w:ilvl w:val="0"/>
                <w:numId w:val="35"/>
              </w:numPr>
              <w:rPr>
                <w:rPrChange w:id="1454" w:author="Milan Navrátil" w:date="2018-11-02T12:45:00Z">
                  <w:rPr>
                    <w:sz w:val="18"/>
                  </w:rPr>
                </w:rPrChange>
              </w:rPr>
            </w:pPr>
            <w:r w:rsidRPr="00B312B3">
              <w:rPr>
                <w:rPrChange w:id="1455" w:author="Milan Navrátil" w:date="2018-11-02T12:45:00Z">
                  <w:rPr>
                    <w:sz w:val="18"/>
                  </w:rPr>
                </w:rPrChange>
              </w:rPr>
              <w:t xml:space="preserve">Symetrická a asymetrická kryptografie (SSL, TLS). Technologie elektronického podpisu v kyberprostoru. </w:t>
            </w:r>
          </w:p>
          <w:p w14:paraId="59E81A02" w14:textId="77777777" w:rsidR="006009AB" w:rsidRPr="00B312B3" w:rsidRDefault="006009AB" w:rsidP="005505E6">
            <w:pPr>
              <w:pStyle w:val="Odstavecseseznamem"/>
              <w:numPr>
                <w:ilvl w:val="0"/>
                <w:numId w:val="35"/>
              </w:numPr>
              <w:rPr>
                <w:rPrChange w:id="1456" w:author="Milan Navrátil" w:date="2018-11-02T12:45:00Z">
                  <w:rPr>
                    <w:sz w:val="18"/>
                  </w:rPr>
                </w:rPrChange>
              </w:rPr>
            </w:pPr>
            <w:r w:rsidRPr="00B312B3">
              <w:rPr>
                <w:rPrChange w:id="1457" w:author="Milan Navrátil" w:date="2018-11-02T12:45:00Z">
                  <w:rPr>
                    <w:sz w:val="18"/>
                  </w:rPr>
                </w:rPrChange>
              </w:rPr>
              <w:t>Digitální serverové certifikáty, kvalifikované certifikáty a kvalifikované systémové certifikáty.</w:t>
            </w:r>
          </w:p>
          <w:p w14:paraId="383AA24F" w14:textId="77777777" w:rsidR="006009AB" w:rsidRPr="00B312B3" w:rsidRDefault="006009AB" w:rsidP="005505E6">
            <w:pPr>
              <w:pStyle w:val="Odstavecseseznamem"/>
              <w:numPr>
                <w:ilvl w:val="0"/>
                <w:numId w:val="35"/>
              </w:numPr>
              <w:rPr>
                <w:rPrChange w:id="1458" w:author="Milan Navrátil" w:date="2018-11-02T12:45:00Z">
                  <w:rPr>
                    <w:sz w:val="18"/>
                  </w:rPr>
                </w:rPrChange>
              </w:rPr>
            </w:pPr>
            <w:r w:rsidRPr="00B312B3">
              <w:rPr>
                <w:rPrChange w:id="1459" w:author="Milan Navrátil" w:date="2018-11-02T12:45:00Z">
                  <w:rPr>
                    <w:sz w:val="18"/>
                  </w:rPr>
                </w:rPrChange>
              </w:rPr>
              <w:t>Hašovací funkce, princip, druhy, využití.</w:t>
            </w:r>
          </w:p>
          <w:p w14:paraId="3C717389" w14:textId="77777777" w:rsidR="006009AB" w:rsidRPr="00B312B3" w:rsidRDefault="006009AB" w:rsidP="005505E6">
            <w:pPr>
              <w:pStyle w:val="Odstavecseseznamem"/>
              <w:numPr>
                <w:ilvl w:val="0"/>
                <w:numId w:val="35"/>
              </w:numPr>
              <w:rPr>
                <w:rPrChange w:id="1460" w:author="Milan Navrátil" w:date="2018-11-02T12:45:00Z">
                  <w:rPr>
                    <w:sz w:val="18"/>
                  </w:rPr>
                </w:rPrChange>
              </w:rPr>
            </w:pPr>
            <w:r w:rsidRPr="00B312B3">
              <w:rPr>
                <w:rPrChange w:id="1461" w:author="Milan Navrátil" w:date="2018-11-02T12:45:00Z">
                  <w:rPr>
                    <w:sz w:val="18"/>
                  </w:rPr>
                </w:rPrChange>
              </w:rPr>
              <w:t xml:space="preserve">Technologie a bezpečnost diskových polí. </w:t>
            </w:r>
          </w:p>
          <w:p w14:paraId="676A2981" w14:textId="77777777" w:rsidR="006009AB" w:rsidRPr="00B312B3" w:rsidRDefault="006009AB" w:rsidP="005505E6">
            <w:pPr>
              <w:pStyle w:val="Odstavecseseznamem"/>
              <w:numPr>
                <w:ilvl w:val="0"/>
                <w:numId w:val="35"/>
              </w:numPr>
              <w:rPr>
                <w:rPrChange w:id="1462" w:author="Milan Navrátil" w:date="2018-11-02T12:45:00Z">
                  <w:rPr>
                    <w:sz w:val="18"/>
                  </w:rPr>
                </w:rPrChange>
              </w:rPr>
            </w:pPr>
            <w:r w:rsidRPr="00B312B3">
              <w:rPr>
                <w:rPrChange w:id="1463" w:author="Milan Navrátil" w:date="2018-11-02T12:45:00Z">
                  <w:rPr>
                    <w:sz w:val="18"/>
                  </w:rPr>
                </w:rPrChange>
              </w:rPr>
              <w:t>Řízení dostupnosti, zálohování a archivace dat.</w:t>
            </w:r>
          </w:p>
          <w:p w14:paraId="6EC738CA" w14:textId="77777777" w:rsidR="006009AB" w:rsidRPr="00B312B3" w:rsidRDefault="006009AB" w:rsidP="005505E6">
            <w:pPr>
              <w:pStyle w:val="Odstavecseseznamem"/>
              <w:numPr>
                <w:ilvl w:val="0"/>
                <w:numId w:val="35"/>
              </w:numPr>
              <w:rPr>
                <w:rPrChange w:id="1464" w:author="Milan Navrátil" w:date="2018-11-02T12:45:00Z">
                  <w:rPr>
                    <w:sz w:val="18"/>
                  </w:rPr>
                </w:rPrChange>
              </w:rPr>
            </w:pPr>
            <w:r w:rsidRPr="00B312B3">
              <w:rPr>
                <w:rPrChange w:id="1465" w:author="Milan Navrátil" w:date="2018-11-02T12:45:00Z">
                  <w:rPr>
                    <w:sz w:val="18"/>
                  </w:rPr>
                </w:rPrChange>
              </w:rPr>
              <w:t>Penetrační testy a bezpečnost cloudových služeb.</w:t>
            </w:r>
          </w:p>
          <w:p w14:paraId="6BDA920B" w14:textId="77777777" w:rsidR="006009AB" w:rsidRPr="00B312B3" w:rsidRDefault="006009AB" w:rsidP="005505E6">
            <w:pPr>
              <w:pStyle w:val="Odstavecseseznamem"/>
              <w:numPr>
                <w:ilvl w:val="0"/>
                <w:numId w:val="35"/>
              </w:numPr>
              <w:rPr>
                <w:rPrChange w:id="1466" w:author="Milan Navrátil" w:date="2018-11-02T12:45:00Z">
                  <w:rPr>
                    <w:sz w:val="18"/>
                  </w:rPr>
                </w:rPrChange>
              </w:rPr>
            </w:pPr>
            <w:r w:rsidRPr="00B312B3">
              <w:rPr>
                <w:rPrChange w:id="1467" w:author="Milan Navrátil" w:date="2018-11-02T12:45:00Z">
                  <w:rPr>
                    <w:sz w:val="18"/>
                  </w:rPr>
                </w:rPrChange>
              </w:rPr>
              <w:t xml:space="preserve">Správa identit a řízení přístupu (technologie OpenID, SSO). </w:t>
            </w:r>
          </w:p>
          <w:p w14:paraId="1563326F" w14:textId="5F09C7F1" w:rsidR="006009AB" w:rsidRPr="0085754D" w:rsidRDefault="006009AB" w:rsidP="005505E6">
            <w:pPr>
              <w:pStyle w:val="Odstavecseseznamem"/>
              <w:numPr>
                <w:ilvl w:val="0"/>
                <w:numId w:val="35"/>
              </w:numPr>
            </w:pPr>
            <w:r w:rsidRPr="00B312B3">
              <w:rPr>
                <w:rPrChange w:id="1468" w:author="Milan Navrátil" w:date="2018-11-02T12:45:00Z">
                  <w:rPr>
                    <w:sz w:val="18"/>
                  </w:rPr>
                </w:rPrChange>
              </w:rPr>
              <w:t>Případové studie.</w:t>
            </w:r>
          </w:p>
        </w:tc>
      </w:tr>
      <w:tr w:rsidR="006009AB" w14:paraId="7FAFCE61" w14:textId="77777777" w:rsidTr="0085754D">
        <w:trPr>
          <w:trHeight w:val="265"/>
        </w:trPr>
        <w:tc>
          <w:tcPr>
            <w:tcW w:w="3653" w:type="dxa"/>
            <w:gridSpan w:val="2"/>
            <w:tcBorders>
              <w:top w:val="nil"/>
            </w:tcBorders>
            <w:shd w:val="clear" w:color="auto" w:fill="F7CAAC"/>
          </w:tcPr>
          <w:p w14:paraId="25C77B6E" w14:textId="77777777" w:rsidR="006009AB" w:rsidRDefault="006009AB" w:rsidP="0085754D">
            <w:r>
              <w:rPr>
                <w:b/>
              </w:rPr>
              <w:t>Studijní literatura a studijní pomůcky</w:t>
            </w:r>
          </w:p>
        </w:tc>
        <w:tc>
          <w:tcPr>
            <w:tcW w:w="6202" w:type="dxa"/>
            <w:gridSpan w:val="6"/>
            <w:tcBorders>
              <w:top w:val="nil"/>
              <w:bottom w:val="nil"/>
            </w:tcBorders>
          </w:tcPr>
          <w:p w14:paraId="70D6E8D9" w14:textId="77777777" w:rsidR="006009AB" w:rsidRDefault="006009AB" w:rsidP="0085754D"/>
        </w:tc>
      </w:tr>
      <w:tr w:rsidR="006009AB" w14:paraId="19F53E99" w14:textId="77777777" w:rsidTr="0085754D">
        <w:trPr>
          <w:trHeight w:val="1497"/>
        </w:trPr>
        <w:tc>
          <w:tcPr>
            <w:tcW w:w="9855" w:type="dxa"/>
            <w:gridSpan w:val="8"/>
            <w:tcBorders>
              <w:top w:val="nil"/>
            </w:tcBorders>
          </w:tcPr>
          <w:p w14:paraId="168D61B1" w14:textId="77777777" w:rsidR="006009AB" w:rsidRPr="00C560A6" w:rsidRDefault="006009AB" w:rsidP="00A711D1">
            <w:pPr>
              <w:rPr>
                <w:rStyle w:val="Hypertextovodkaz"/>
                <w:szCs w:val="18"/>
                <w:rPrChange w:id="1469" w:author="Milan Navrátil" w:date="2018-11-14T10:49:00Z">
                  <w:rPr>
                    <w:rStyle w:val="Hypertextovodkaz"/>
                    <w:sz w:val="18"/>
                  </w:rPr>
                </w:rPrChange>
              </w:rPr>
            </w:pPr>
            <w:r w:rsidRPr="00C560A6">
              <w:rPr>
                <w:b/>
                <w:szCs w:val="18"/>
                <w:rPrChange w:id="1470" w:author="Milan Navrátil" w:date="2018-11-14T10:49:00Z">
                  <w:rPr>
                    <w:b/>
                    <w:color w:val="0000FF" w:themeColor="hyperlink"/>
                    <w:sz w:val="18"/>
                    <w:u w:val="single"/>
                  </w:rPr>
                </w:rPrChange>
              </w:rPr>
              <w:lastRenderedPageBreak/>
              <w:t>Povinná literatura:</w:t>
            </w:r>
          </w:p>
          <w:p w14:paraId="48E97FEB" w14:textId="07F589D3" w:rsidR="006009AB" w:rsidRPr="00C560A6" w:rsidRDefault="006009AB">
            <w:pPr>
              <w:rPr>
                <w:szCs w:val="18"/>
                <w:lang w:val="en-US" w:eastAsia="en-US"/>
                <w:rPrChange w:id="1471" w:author="Milan Navrátil" w:date="2018-11-14T10:49:00Z">
                  <w:rPr>
                    <w:sz w:val="18"/>
                    <w:lang w:val="en-US" w:eastAsia="en-US"/>
                  </w:rPr>
                </w:rPrChange>
              </w:rPr>
            </w:pPr>
            <w:r w:rsidRPr="00C560A6">
              <w:rPr>
                <w:szCs w:val="18"/>
                <w:lang w:val="en-US" w:eastAsia="en-US"/>
                <w:rPrChange w:id="1472" w:author="Milan Navrátil" w:date="2018-11-14T10:49:00Z">
                  <w:rPr>
                    <w:sz w:val="18"/>
                    <w:lang w:val="en-US" w:eastAsia="en-US"/>
                  </w:rPr>
                </w:rPrChange>
              </w:rPr>
              <w:t xml:space="preserve">JAŠEK, R. a D. MALANÍK. </w:t>
            </w:r>
            <w:r w:rsidRPr="00C560A6">
              <w:rPr>
                <w:i/>
                <w:szCs w:val="18"/>
                <w:lang w:val="en-US" w:eastAsia="en-US"/>
                <w:rPrChange w:id="1473" w:author="Milan Navrátil" w:date="2018-11-14T10:49:00Z">
                  <w:rPr>
                    <w:i/>
                    <w:sz w:val="18"/>
                    <w:lang w:val="en-US" w:eastAsia="en-US"/>
                  </w:rPr>
                </w:rPrChange>
              </w:rPr>
              <w:t>Bezpečnost informačních systémů</w:t>
            </w:r>
            <w:r w:rsidRPr="00C560A6">
              <w:rPr>
                <w:szCs w:val="18"/>
                <w:lang w:val="en-US" w:eastAsia="en-US"/>
                <w:rPrChange w:id="1474" w:author="Milan Navrátil" w:date="2018-11-14T10:49:00Z">
                  <w:rPr>
                    <w:sz w:val="18"/>
                    <w:lang w:val="en-US" w:eastAsia="en-US"/>
                  </w:rPr>
                </w:rPrChange>
              </w:rPr>
              <w:t xml:space="preserve">. Zlín: Univerzita Tomáše Bati ve Zlíně, 2013, 1 online zdroj. ISBN 9788074543128. Dostupné také z: </w:t>
            </w:r>
            <w:r w:rsidR="008B0165" w:rsidRPr="00C560A6">
              <w:rPr>
                <w:szCs w:val="18"/>
                <w:lang w:val="en-US" w:eastAsia="en-US"/>
                <w:rPrChange w:id="1475" w:author="Milan Navrátil" w:date="2018-11-14T10:49:00Z">
                  <w:rPr>
                    <w:sz w:val="18"/>
                    <w:lang w:val="en-US" w:eastAsia="en-US"/>
                  </w:rPr>
                </w:rPrChange>
              </w:rPr>
              <w:fldChar w:fldCharType="begin"/>
            </w:r>
            <w:r w:rsidR="008B0165" w:rsidRPr="00C560A6">
              <w:rPr>
                <w:szCs w:val="18"/>
                <w:lang w:val="en-US" w:eastAsia="en-US"/>
                <w:rPrChange w:id="1476" w:author="Milan Navrátil" w:date="2018-11-14T10:49:00Z">
                  <w:rPr>
                    <w:sz w:val="18"/>
                    <w:lang w:val="en-US" w:eastAsia="en-US"/>
                  </w:rPr>
                </w:rPrChange>
              </w:rPr>
              <w:instrText xml:space="preserve"> HYPERLINK "http://hdl.handle.net/10563/25821" </w:instrText>
            </w:r>
            <w:r w:rsidR="008B0165" w:rsidRPr="00C560A6">
              <w:rPr>
                <w:szCs w:val="18"/>
                <w:lang w:val="en-US" w:eastAsia="en-US"/>
                <w:rPrChange w:id="1477" w:author="Milan Navrátil" w:date="2018-11-14T10:49:00Z">
                  <w:rPr>
                    <w:sz w:val="18"/>
                    <w:lang w:val="en-US" w:eastAsia="en-US"/>
                  </w:rPr>
                </w:rPrChange>
              </w:rPr>
              <w:fldChar w:fldCharType="separate"/>
            </w:r>
            <w:r w:rsidRPr="00C560A6">
              <w:rPr>
                <w:szCs w:val="18"/>
                <w:lang w:val="en-US" w:eastAsia="en-US"/>
                <w:rPrChange w:id="1478" w:author="Milan Navrátil" w:date="2018-11-14T10:49:00Z">
                  <w:rPr>
                    <w:sz w:val="18"/>
                    <w:lang w:val="en-US" w:eastAsia="en-US"/>
                  </w:rPr>
                </w:rPrChange>
              </w:rPr>
              <w:t>http://hdl.handle.net/10563/25821</w:t>
            </w:r>
            <w:r w:rsidR="008B0165" w:rsidRPr="00C560A6">
              <w:rPr>
                <w:szCs w:val="18"/>
                <w:lang w:val="en-US" w:eastAsia="en-US"/>
                <w:rPrChange w:id="1479" w:author="Milan Navrátil" w:date="2018-11-14T10:49:00Z">
                  <w:rPr>
                    <w:sz w:val="18"/>
                    <w:lang w:val="en-US" w:eastAsia="en-US"/>
                  </w:rPr>
                </w:rPrChange>
              </w:rPr>
              <w:fldChar w:fldCharType="end"/>
            </w:r>
          </w:p>
          <w:p w14:paraId="40DD3230" w14:textId="77777777" w:rsidR="006009AB" w:rsidRPr="00C560A6" w:rsidRDefault="006009AB">
            <w:pPr>
              <w:rPr>
                <w:szCs w:val="18"/>
                <w:lang w:val="en-US" w:eastAsia="en-US"/>
                <w:rPrChange w:id="1480" w:author="Milan Navrátil" w:date="2018-11-14T10:49:00Z">
                  <w:rPr>
                    <w:sz w:val="18"/>
                    <w:lang w:val="en-US" w:eastAsia="en-US"/>
                  </w:rPr>
                </w:rPrChange>
              </w:rPr>
            </w:pPr>
            <w:r w:rsidRPr="00C560A6">
              <w:rPr>
                <w:szCs w:val="18"/>
                <w:lang w:val="en-US" w:eastAsia="en-US"/>
                <w:rPrChange w:id="1481" w:author="Milan Navrátil" w:date="2018-11-14T10:49:00Z">
                  <w:rPr>
                    <w:sz w:val="18"/>
                    <w:lang w:val="en-US" w:eastAsia="en-US"/>
                  </w:rPr>
                </w:rPrChange>
              </w:rPr>
              <w:t>KRAYEM, S. a R. JAŠEK. </w:t>
            </w:r>
            <w:r w:rsidRPr="00C560A6">
              <w:rPr>
                <w:i/>
                <w:szCs w:val="18"/>
                <w:lang w:val="en-US" w:eastAsia="en-US"/>
                <w:rPrChange w:id="1482" w:author="Milan Navrátil" w:date="2018-11-14T10:49:00Z">
                  <w:rPr>
                    <w:i/>
                    <w:sz w:val="18"/>
                    <w:lang w:val="en-US" w:eastAsia="en-US"/>
                  </w:rPr>
                </w:rPrChange>
              </w:rPr>
              <w:t>Security of Information Systems</w:t>
            </w:r>
            <w:r w:rsidRPr="00C560A6">
              <w:rPr>
                <w:szCs w:val="18"/>
                <w:lang w:val="en-US" w:eastAsia="en-US"/>
                <w:rPrChange w:id="1483" w:author="Milan Navrátil" w:date="2018-11-14T10:49:00Z">
                  <w:rPr>
                    <w:sz w:val="18"/>
                    <w:lang w:val="en-US" w:eastAsia="en-US"/>
                  </w:rPr>
                </w:rPrChange>
              </w:rPr>
              <w:t> [online]. Zlín: Tomas Bata University in Zlín, 2015 [cit. 2018-07-01]. ISBN 978 - 80 - 7454 - 565 - 8. Dostupné z: https://digilib.k.utb.cz/handle/10563/18617</w:t>
            </w:r>
          </w:p>
          <w:p w14:paraId="00DB30C9" w14:textId="77777777" w:rsidR="006009AB" w:rsidRPr="00C560A6" w:rsidRDefault="006009AB">
            <w:pPr>
              <w:rPr>
                <w:szCs w:val="18"/>
                <w:lang w:val="en-US" w:eastAsia="en-US"/>
                <w:rPrChange w:id="1484" w:author="Milan Navrátil" w:date="2018-11-14T10:49:00Z">
                  <w:rPr>
                    <w:sz w:val="18"/>
                    <w:lang w:val="en-US" w:eastAsia="en-US"/>
                  </w:rPr>
                </w:rPrChange>
              </w:rPr>
            </w:pPr>
            <w:r w:rsidRPr="00C560A6">
              <w:rPr>
                <w:szCs w:val="18"/>
                <w:lang w:val="en-US" w:eastAsia="en-US"/>
                <w:rPrChange w:id="1485" w:author="Milan Navrátil" w:date="2018-11-14T10:49:00Z">
                  <w:rPr>
                    <w:sz w:val="18"/>
                    <w:lang w:val="en-US" w:eastAsia="en-US"/>
                  </w:rPr>
                </w:rPrChange>
              </w:rPr>
              <w:t xml:space="preserve">DOUCEK, P., L. NOVÁK, L. NEDOMOVÁ a V. SVATÁ. </w:t>
            </w:r>
            <w:r w:rsidRPr="00C560A6">
              <w:rPr>
                <w:i/>
                <w:iCs/>
                <w:szCs w:val="18"/>
                <w:lang w:val="en-US" w:eastAsia="en-US"/>
                <w:rPrChange w:id="1486" w:author="Milan Navrátil" w:date="2018-11-14T10:49:00Z">
                  <w:rPr>
                    <w:i/>
                    <w:iCs/>
                    <w:sz w:val="18"/>
                    <w:lang w:val="en-US" w:eastAsia="en-US"/>
                  </w:rPr>
                </w:rPrChange>
              </w:rPr>
              <w:t>Řízení bezpečnosti informací: 2. rozšířené vydání o BCM</w:t>
            </w:r>
            <w:r w:rsidRPr="00C560A6">
              <w:rPr>
                <w:szCs w:val="18"/>
                <w:lang w:val="en-US" w:eastAsia="en-US"/>
                <w:rPrChange w:id="1487" w:author="Milan Navrátil" w:date="2018-11-14T10:49:00Z">
                  <w:rPr>
                    <w:sz w:val="18"/>
                    <w:lang w:val="en-US" w:eastAsia="en-US"/>
                  </w:rPr>
                </w:rPrChange>
              </w:rPr>
              <w:t>. 2., přeprac. vyd. Praha: Professional Publishing, 2011, 286 s. ISBN 978-80-7431-050-8.</w:t>
            </w:r>
          </w:p>
          <w:p w14:paraId="73EB3E39" w14:textId="77777777" w:rsidR="006009AB" w:rsidRPr="00C560A6" w:rsidRDefault="006009AB">
            <w:pPr>
              <w:rPr>
                <w:szCs w:val="18"/>
                <w:lang w:val="en-US" w:eastAsia="en-US"/>
                <w:rPrChange w:id="1488" w:author="Milan Navrátil" w:date="2018-11-14T10:49:00Z">
                  <w:rPr>
                    <w:sz w:val="18"/>
                    <w:lang w:val="en-US" w:eastAsia="en-US"/>
                  </w:rPr>
                </w:rPrChange>
              </w:rPr>
            </w:pPr>
            <w:r w:rsidRPr="00C560A6">
              <w:rPr>
                <w:szCs w:val="18"/>
                <w:lang w:val="en-US" w:eastAsia="en-US"/>
                <w:rPrChange w:id="1489" w:author="Milan Navrátil" w:date="2018-11-14T10:49:00Z">
                  <w:rPr>
                    <w:sz w:val="18"/>
                    <w:lang w:val="en-US" w:eastAsia="en-US"/>
                  </w:rPr>
                </w:rPrChange>
              </w:rPr>
              <w:t xml:space="preserve">JIRÁSEK, P., L. NOVÁK a J. POŽÁR. </w:t>
            </w:r>
            <w:r w:rsidRPr="00C560A6">
              <w:rPr>
                <w:i/>
                <w:szCs w:val="18"/>
                <w:lang w:val="en-US" w:eastAsia="en-US"/>
                <w:rPrChange w:id="1490" w:author="Milan Navrátil" w:date="2018-11-14T10:49:00Z">
                  <w:rPr>
                    <w:i/>
                    <w:sz w:val="18"/>
                    <w:lang w:val="en-US" w:eastAsia="en-US"/>
                  </w:rPr>
                </w:rPrChange>
              </w:rPr>
              <w:t>Výkladový slovník kybernetické bezpečnosti: Cyber security glossary</w:t>
            </w:r>
            <w:r w:rsidRPr="00C560A6">
              <w:rPr>
                <w:szCs w:val="18"/>
                <w:lang w:val="en-US" w:eastAsia="en-US"/>
                <w:rPrChange w:id="1491" w:author="Milan Navrátil" w:date="2018-11-14T10:49:00Z">
                  <w:rPr>
                    <w:sz w:val="18"/>
                    <w:lang w:val="en-US" w:eastAsia="en-US"/>
                  </w:rPr>
                </w:rPrChange>
              </w:rPr>
              <w:t>. Třetí aktualizované vydání. Praha: Policejní akademie ČR v Praze, 2015. ISBN 9788072514366.</w:t>
            </w:r>
          </w:p>
          <w:p w14:paraId="22BEFB2F" w14:textId="77777777" w:rsidR="006009AB" w:rsidRPr="00C560A6" w:rsidRDefault="006009AB">
            <w:pPr>
              <w:rPr>
                <w:b/>
                <w:szCs w:val="18"/>
                <w:lang w:val="en-US" w:eastAsia="en-US"/>
                <w:rPrChange w:id="1492" w:author="Milan Navrátil" w:date="2018-11-14T10:49:00Z">
                  <w:rPr>
                    <w:b/>
                    <w:sz w:val="18"/>
                    <w:lang w:val="en-US" w:eastAsia="en-US"/>
                  </w:rPr>
                </w:rPrChange>
              </w:rPr>
            </w:pPr>
            <w:r w:rsidRPr="00C560A6">
              <w:rPr>
                <w:b/>
                <w:szCs w:val="18"/>
                <w:lang w:val="en-US" w:eastAsia="en-US"/>
                <w:rPrChange w:id="1493" w:author="Milan Navrátil" w:date="2018-11-14T10:49:00Z">
                  <w:rPr>
                    <w:b/>
                    <w:sz w:val="18"/>
                    <w:lang w:val="en-US" w:eastAsia="en-US"/>
                  </w:rPr>
                </w:rPrChange>
              </w:rPr>
              <w:t>Doporučená literatura:</w:t>
            </w:r>
          </w:p>
          <w:p w14:paraId="13B6FD70" w14:textId="77777777" w:rsidR="006009AB" w:rsidRPr="00C560A6" w:rsidRDefault="006009AB">
            <w:pPr>
              <w:rPr>
                <w:szCs w:val="18"/>
                <w:lang w:val="en-US" w:eastAsia="en-US"/>
                <w:rPrChange w:id="1494" w:author="Milan Navrátil" w:date="2018-11-14T10:49:00Z">
                  <w:rPr>
                    <w:sz w:val="18"/>
                    <w:lang w:val="en-US" w:eastAsia="en-US"/>
                  </w:rPr>
                </w:rPrChange>
              </w:rPr>
            </w:pPr>
            <w:r w:rsidRPr="00C560A6">
              <w:rPr>
                <w:szCs w:val="18"/>
                <w:lang w:val="en-US" w:eastAsia="en-US"/>
                <w:rPrChange w:id="1495" w:author="Milan Navrátil" w:date="2018-11-14T10:49:00Z">
                  <w:rPr>
                    <w:sz w:val="18"/>
                    <w:lang w:val="en-US" w:eastAsia="en-US"/>
                  </w:rPr>
                </w:rPrChange>
              </w:rPr>
              <w:t xml:space="preserve">GÁLA, L., J. POUR a Z. ŠEDIVÁ. </w:t>
            </w:r>
            <w:r w:rsidRPr="00C560A6">
              <w:rPr>
                <w:i/>
                <w:iCs/>
                <w:szCs w:val="18"/>
                <w:lang w:val="en-US" w:eastAsia="en-US"/>
                <w:rPrChange w:id="1496" w:author="Milan Navrátil" w:date="2018-11-14T10:49:00Z">
                  <w:rPr>
                    <w:i/>
                    <w:iCs/>
                    <w:sz w:val="18"/>
                    <w:lang w:val="en-US" w:eastAsia="en-US"/>
                  </w:rPr>
                </w:rPrChange>
              </w:rPr>
              <w:t>Podniková informatika: počítačové aplikace v podnikové a mezipodnikové praxi</w:t>
            </w:r>
            <w:r w:rsidRPr="00C560A6">
              <w:rPr>
                <w:szCs w:val="18"/>
                <w:lang w:val="en-US" w:eastAsia="en-US"/>
                <w:rPrChange w:id="1497" w:author="Milan Navrátil" w:date="2018-11-14T10:49:00Z">
                  <w:rPr>
                    <w:sz w:val="18"/>
                    <w:lang w:val="en-US" w:eastAsia="en-US"/>
                  </w:rPr>
                </w:rPrChange>
              </w:rPr>
              <w:t>. 3., aktualizované vydání. Praha: Grada Publishing, 2015, 240 s. Management v informační společnosti. ISBN 978-80-247-5457-4.</w:t>
            </w:r>
          </w:p>
          <w:p w14:paraId="6E25707A" w14:textId="77777777" w:rsidR="006009AB" w:rsidRPr="00C560A6" w:rsidRDefault="006009AB">
            <w:pPr>
              <w:rPr>
                <w:szCs w:val="18"/>
                <w:lang w:val="en-US" w:eastAsia="en-US"/>
                <w:rPrChange w:id="1498" w:author="Milan Navrátil" w:date="2018-11-14T10:49:00Z">
                  <w:rPr>
                    <w:sz w:val="18"/>
                    <w:lang w:val="en-US" w:eastAsia="en-US"/>
                  </w:rPr>
                </w:rPrChange>
              </w:rPr>
            </w:pPr>
            <w:r w:rsidRPr="00C560A6">
              <w:rPr>
                <w:szCs w:val="18"/>
                <w:lang w:val="en-US" w:eastAsia="en-US"/>
                <w:rPrChange w:id="1499" w:author="Milan Navrátil" w:date="2018-11-14T10:49:00Z">
                  <w:rPr>
                    <w:sz w:val="18"/>
                    <w:lang w:val="en-US" w:eastAsia="en-US"/>
                  </w:rPr>
                </w:rPrChange>
              </w:rPr>
              <w:t xml:space="preserve">JAŠEK, R. a M. OULEHLA. </w:t>
            </w:r>
            <w:r w:rsidRPr="00C560A6">
              <w:rPr>
                <w:i/>
                <w:szCs w:val="18"/>
                <w:lang w:val="en-US" w:eastAsia="en-US"/>
                <w:rPrChange w:id="1500" w:author="Milan Navrátil" w:date="2018-11-14T10:49:00Z">
                  <w:rPr>
                    <w:i/>
                    <w:sz w:val="18"/>
                    <w:lang w:val="en-US" w:eastAsia="en-US"/>
                  </w:rPr>
                </w:rPrChange>
              </w:rPr>
              <w:t>Moderní kryptografie: Průvodce světem šifrování</w:t>
            </w:r>
            <w:r w:rsidRPr="00C560A6">
              <w:rPr>
                <w:szCs w:val="18"/>
                <w:lang w:val="en-US" w:eastAsia="en-US"/>
                <w:rPrChange w:id="1501" w:author="Milan Navrátil" w:date="2018-11-14T10:49:00Z">
                  <w:rPr>
                    <w:sz w:val="18"/>
                    <w:lang w:val="en-US" w:eastAsia="en-US"/>
                  </w:rPr>
                </w:rPrChange>
              </w:rPr>
              <w:t>. 1. Praha: IFP Publishing, 2017. ISBN 978-80-87383-67-4.</w:t>
            </w:r>
          </w:p>
          <w:p w14:paraId="2D58DA67" w14:textId="77777777" w:rsidR="006009AB" w:rsidRPr="00C560A6" w:rsidRDefault="006009AB">
            <w:pPr>
              <w:rPr>
                <w:szCs w:val="18"/>
                <w:lang w:val="en-US" w:eastAsia="en-US"/>
                <w:rPrChange w:id="1502" w:author="Milan Navrátil" w:date="2018-11-14T10:49:00Z">
                  <w:rPr>
                    <w:sz w:val="18"/>
                    <w:lang w:val="en-US" w:eastAsia="en-US"/>
                  </w:rPr>
                </w:rPrChange>
              </w:rPr>
            </w:pPr>
            <w:r w:rsidRPr="00C560A6">
              <w:rPr>
                <w:szCs w:val="18"/>
                <w:lang w:val="en-US" w:eastAsia="en-US"/>
                <w:rPrChange w:id="1503" w:author="Milan Navrátil" w:date="2018-11-14T10:49:00Z">
                  <w:rPr>
                    <w:sz w:val="18"/>
                    <w:lang w:val="en-US" w:eastAsia="en-US"/>
                  </w:rPr>
                </w:rPrChange>
              </w:rPr>
              <w:t xml:space="preserve">SOMMERVILLE, I. </w:t>
            </w:r>
            <w:r w:rsidRPr="00C560A6">
              <w:rPr>
                <w:i/>
                <w:szCs w:val="18"/>
                <w:lang w:val="en-US" w:eastAsia="en-US"/>
                <w:rPrChange w:id="1504" w:author="Milan Navrátil" w:date="2018-11-14T10:49:00Z">
                  <w:rPr>
                    <w:i/>
                    <w:sz w:val="18"/>
                    <w:lang w:val="en-US" w:eastAsia="en-US"/>
                  </w:rPr>
                </w:rPrChange>
              </w:rPr>
              <w:t>Software engineering</w:t>
            </w:r>
            <w:r w:rsidRPr="00C560A6">
              <w:rPr>
                <w:szCs w:val="18"/>
                <w:lang w:val="en-US" w:eastAsia="en-US"/>
                <w:rPrChange w:id="1505" w:author="Milan Navrátil" w:date="2018-11-14T10:49:00Z">
                  <w:rPr>
                    <w:sz w:val="18"/>
                    <w:lang w:val="en-US" w:eastAsia="en-US"/>
                  </w:rPr>
                </w:rPrChange>
              </w:rPr>
              <w:t>. Tenth edition. Boston: Pearson, [2016]. ISBN 978-0133943030.</w:t>
            </w:r>
          </w:p>
          <w:p w14:paraId="2BD446D1" w14:textId="77777777" w:rsidR="006009AB" w:rsidRPr="00C560A6" w:rsidRDefault="006009AB">
            <w:pPr>
              <w:rPr>
                <w:ins w:id="1506" w:author="Milan Navrátil" w:date="2018-10-31T21:20:00Z"/>
                <w:szCs w:val="18"/>
                <w:lang w:val="en-US" w:eastAsia="en-US"/>
                <w:rPrChange w:id="1507" w:author="Milan Navrátil" w:date="2018-11-14T10:49:00Z">
                  <w:rPr>
                    <w:ins w:id="1508" w:author="Milan Navrátil" w:date="2018-10-31T21:20:00Z"/>
                    <w:sz w:val="18"/>
                    <w:lang w:val="en-US" w:eastAsia="en-US"/>
                  </w:rPr>
                </w:rPrChange>
              </w:rPr>
            </w:pPr>
            <w:r w:rsidRPr="00C560A6">
              <w:rPr>
                <w:szCs w:val="18"/>
                <w:lang w:val="en-US" w:eastAsia="en-US"/>
                <w:rPrChange w:id="1509" w:author="Milan Navrátil" w:date="2018-11-14T10:49:00Z">
                  <w:rPr>
                    <w:sz w:val="18"/>
                    <w:lang w:val="en-US" w:eastAsia="en-US"/>
                  </w:rPr>
                </w:rPrChange>
              </w:rPr>
              <w:t xml:space="preserve">SOMMERVILLE, I. </w:t>
            </w:r>
            <w:r w:rsidRPr="00C560A6">
              <w:rPr>
                <w:i/>
                <w:szCs w:val="18"/>
                <w:lang w:val="en-US" w:eastAsia="en-US"/>
                <w:rPrChange w:id="1510" w:author="Milan Navrátil" w:date="2018-11-14T10:49:00Z">
                  <w:rPr>
                    <w:i/>
                    <w:sz w:val="18"/>
                    <w:lang w:val="en-US" w:eastAsia="en-US"/>
                  </w:rPr>
                </w:rPrChange>
              </w:rPr>
              <w:t>Softwarové inženýrství</w:t>
            </w:r>
            <w:r w:rsidRPr="00C560A6">
              <w:rPr>
                <w:szCs w:val="18"/>
                <w:lang w:val="en-US" w:eastAsia="en-US"/>
                <w:rPrChange w:id="1511" w:author="Milan Navrátil" w:date="2018-11-14T10:49:00Z">
                  <w:rPr>
                    <w:sz w:val="18"/>
                    <w:lang w:val="en-US" w:eastAsia="en-US"/>
                  </w:rPr>
                </w:rPrChange>
              </w:rPr>
              <w:t>. Brno: Computer Press, 2013, 680 s. ISBN 978-8025138267.</w:t>
            </w:r>
          </w:p>
          <w:p w14:paraId="7F9533E8" w14:textId="7B33D84B" w:rsidR="00C81245" w:rsidRPr="00232982" w:rsidRDefault="00472F03" w:rsidP="00A711D1">
            <w:pPr>
              <w:rPr>
                <w:szCs w:val="18"/>
                <w:rPrChange w:id="1512" w:author="Milan Navrátil" w:date="2018-11-15T13:15:00Z">
                  <w:rPr>
                    <w:sz w:val="18"/>
                    <w:lang w:val="en-US" w:eastAsia="en-US"/>
                  </w:rPr>
                </w:rPrChange>
              </w:rPr>
            </w:pPr>
            <w:ins w:id="1513" w:author="Milan Navrátil" w:date="2018-10-31T21:20:00Z">
              <w:r w:rsidRPr="00A711D1">
                <w:rPr>
                  <w:szCs w:val="18"/>
                </w:rPr>
                <w:t xml:space="preserve">STALLINGS, William, Lawrie BROWN, Michael D BAUER a Michael HOWARD. </w:t>
              </w:r>
              <w:r w:rsidRPr="0061563F">
                <w:rPr>
                  <w:i/>
                  <w:iCs/>
                  <w:szCs w:val="18"/>
                </w:rPr>
                <w:t>Computer security: principles and practice</w:t>
              </w:r>
              <w:r w:rsidRPr="007D3C75">
                <w:rPr>
                  <w:szCs w:val="18"/>
                </w:rPr>
                <w:t>. 2nd ed. Boston: Pearson, c2012, xxii, 788 s. ISB</w:t>
              </w:r>
              <w:r w:rsidRPr="002D2789">
                <w:rPr>
                  <w:szCs w:val="18"/>
                </w:rPr>
                <w:t>N 9780132775069.</w:t>
              </w:r>
            </w:ins>
          </w:p>
        </w:tc>
      </w:tr>
      <w:tr w:rsidR="006009AB" w14:paraId="765F17E8"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6F3C09" w14:textId="77777777" w:rsidR="006009AB" w:rsidRDefault="006009AB" w:rsidP="0085754D">
            <w:pPr>
              <w:jc w:val="center"/>
              <w:rPr>
                <w:b/>
              </w:rPr>
            </w:pPr>
            <w:r>
              <w:rPr>
                <w:b/>
              </w:rPr>
              <w:t>Informace ke kombinované nebo distanční formě</w:t>
            </w:r>
          </w:p>
        </w:tc>
      </w:tr>
      <w:tr w:rsidR="006009AB" w14:paraId="14DC59FE" w14:textId="77777777" w:rsidTr="0085754D">
        <w:tc>
          <w:tcPr>
            <w:tcW w:w="4787" w:type="dxa"/>
            <w:gridSpan w:val="3"/>
            <w:tcBorders>
              <w:top w:val="single" w:sz="2" w:space="0" w:color="auto"/>
            </w:tcBorders>
            <w:shd w:val="clear" w:color="auto" w:fill="F7CAAC"/>
          </w:tcPr>
          <w:p w14:paraId="39251C30" w14:textId="77777777" w:rsidR="006009AB" w:rsidRDefault="006009AB" w:rsidP="0085754D">
            <w:r>
              <w:rPr>
                <w:b/>
              </w:rPr>
              <w:t>Rozsah konzultací (soustředění)</w:t>
            </w:r>
          </w:p>
        </w:tc>
        <w:tc>
          <w:tcPr>
            <w:tcW w:w="889" w:type="dxa"/>
            <w:tcBorders>
              <w:top w:val="single" w:sz="2" w:space="0" w:color="auto"/>
            </w:tcBorders>
          </w:tcPr>
          <w:p w14:paraId="5FB72F7B" w14:textId="77777777" w:rsidR="006009AB" w:rsidRDefault="006009AB" w:rsidP="0085754D">
            <w:r>
              <w:t>16</w:t>
            </w:r>
          </w:p>
        </w:tc>
        <w:tc>
          <w:tcPr>
            <w:tcW w:w="4179" w:type="dxa"/>
            <w:gridSpan w:val="4"/>
            <w:tcBorders>
              <w:top w:val="single" w:sz="2" w:space="0" w:color="auto"/>
            </w:tcBorders>
            <w:shd w:val="clear" w:color="auto" w:fill="F7CAAC"/>
          </w:tcPr>
          <w:p w14:paraId="11A57DEB" w14:textId="77777777" w:rsidR="006009AB" w:rsidRDefault="006009AB" w:rsidP="0085754D">
            <w:pPr>
              <w:rPr>
                <w:b/>
              </w:rPr>
            </w:pPr>
            <w:r>
              <w:rPr>
                <w:b/>
              </w:rPr>
              <w:t xml:space="preserve">hodin </w:t>
            </w:r>
          </w:p>
        </w:tc>
      </w:tr>
      <w:tr w:rsidR="006009AB" w14:paraId="7F2E8249" w14:textId="77777777" w:rsidTr="0085754D">
        <w:tc>
          <w:tcPr>
            <w:tcW w:w="9855" w:type="dxa"/>
            <w:gridSpan w:val="8"/>
            <w:shd w:val="clear" w:color="auto" w:fill="F7CAAC"/>
          </w:tcPr>
          <w:p w14:paraId="647532E6" w14:textId="77777777" w:rsidR="006009AB" w:rsidRDefault="006009AB" w:rsidP="0085754D">
            <w:pPr>
              <w:rPr>
                <w:b/>
              </w:rPr>
            </w:pPr>
            <w:r>
              <w:rPr>
                <w:b/>
              </w:rPr>
              <w:t>Informace o způsobu kontaktu s vyučujícím</w:t>
            </w:r>
          </w:p>
        </w:tc>
      </w:tr>
      <w:tr w:rsidR="006009AB" w14:paraId="2D160E44" w14:textId="77777777" w:rsidTr="0085754D">
        <w:trPr>
          <w:trHeight w:val="278"/>
        </w:trPr>
        <w:tc>
          <w:tcPr>
            <w:tcW w:w="9855" w:type="dxa"/>
            <w:gridSpan w:val="8"/>
          </w:tcPr>
          <w:p w14:paraId="36491777" w14:textId="77777777" w:rsidR="006009AB" w:rsidRDefault="006009AB" w:rsidP="0085754D">
            <w:r>
              <w:t>Vyučující má pevně stanoveny své konzultační hodiny. Pro další komunikaci je možno využít mail, v případě specifické potřeby je možné dohodnout individuální mimořádné konzultace i v jiných termínech.</w:t>
            </w:r>
          </w:p>
        </w:tc>
      </w:tr>
    </w:tbl>
    <w:p w14:paraId="422E1EF8" w14:textId="444D80FD" w:rsidR="00472F03" w:rsidRDefault="00472F03" w:rsidP="006009AB">
      <w:pPr>
        <w:spacing w:after="160" w:line="259" w:lineRule="auto"/>
        <w:rPr>
          <w:ins w:id="1514" w:author="Milan Navrátil" w:date="2018-10-31T21:21:00Z"/>
        </w:rPr>
      </w:pPr>
    </w:p>
    <w:p w14:paraId="6C5A5189" w14:textId="77777777" w:rsidR="00472F03" w:rsidRDefault="00472F03">
      <w:pPr>
        <w:jc w:val="left"/>
        <w:rPr>
          <w:ins w:id="1515" w:author="Milan Navrátil" w:date="2018-10-31T21:21:00Z"/>
        </w:rPr>
      </w:pPr>
      <w:ins w:id="1516" w:author="Milan Navrátil" w:date="2018-10-31T21:21:00Z">
        <w:r>
          <w:br w:type="page"/>
        </w:r>
      </w:ins>
    </w:p>
    <w:p w14:paraId="7E3EA504" w14:textId="77777777" w:rsidR="006009AB" w:rsidRDefault="006009AB" w:rsidP="006009AB">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3BCEE20F" w14:textId="77777777" w:rsidTr="0085754D">
        <w:tc>
          <w:tcPr>
            <w:tcW w:w="9855" w:type="dxa"/>
            <w:gridSpan w:val="8"/>
            <w:tcBorders>
              <w:bottom w:val="double" w:sz="4" w:space="0" w:color="auto"/>
            </w:tcBorders>
            <w:shd w:val="clear" w:color="auto" w:fill="BDD6EE"/>
          </w:tcPr>
          <w:p w14:paraId="4D01094E" w14:textId="062D3952" w:rsidR="006009AB" w:rsidRDefault="006009AB" w:rsidP="0085754D">
            <w:pPr>
              <w:tabs>
                <w:tab w:val="right" w:pos="9463"/>
              </w:tabs>
              <w:rPr>
                <w:b/>
                <w:sz w:val="28"/>
              </w:rPr>
            </w:pPr>
            <w:r>
              <w:br w:type="page"/>
            </w:r>
            <w:r>
              <w:rPr>
                <w:b/>
                <w:sz w:val="28"/>
              </w:rPr>
              <w:t>B-III – Charakteristika studijního předmětu</w:t>
            </w:r>
            <w:r>
              <w:rPr>
                <w:b/>
                <w:sz w:val="28"/>
              </w:rPr>
              <w:tab/>
            </w:r>
            <w:r w:rsidRPr="003D73B2">
              <w:rPr>
                <w:rStyle w:val="Odkazintenzivn"/>
              </w:rPr>
              <w:fldChar w:fldCharType="begin"/>
            </w:r>
            <w:r w:rsidRPr="003D73B2">
              <w:rPr>
                <w:rStyle w:val="Odkazintenzivn"/>
              </w:rPr>
              <w:instrText xml:space="preserve"> REF top \h  \* MERGEFORMAT </w:instrText>
            </w:r>
            <w:r w:rsidRPr="003D73B2">
              <w:rPr>
                <w:rStyle w:val="Odkazintenzivn"/>
              </w:rPr>
            </w:r>
            <w:r w:rsidRPr="003D73B2">
              <w:rPr>
                <w:rStyle w:val="Odkazintenzivn"/>
              </w:rPr>
              <w:fldChar w:fldCharType="separate"/>
            </w:r>
            <w:r w:rsidR="00FB06C4" w:rsidRPr="00FB06C4">
              <w:rPr>
                <w:rStyle w:val="Odkazintenzivn"/>
              </w:rPr>
              <w:t>Abecední seznam</w:t>
            </w:r>
            <w:r w:rsidRPr="003D73B2">
              <w:rPr>
                <w:rStyle w:val="Odkazintenzivn"/>
              </w:rPr>
              <w:fldChar w:fldCharType="end"/>
            </w:r>
          </w:p>
        </w:tc>
      </w:tr>
      <w:tr w:rsidR="006009AB" w14:paraId="30486294" w14:textId="77777777" w:rsidTr="0085754D">
        <w:tc>
          <w:tcPr>
            <w:tcW w:w="3086" w:type="dxa"/>
            <w:tcBorders>
              <w:top w:val="double" w:sz="4" w:space="0" w:color="auto"/>
            </w:tcBorders>
            <w:shd w:val="clear" w:color="auto" w:fill="F7CAAC"/>
          </w:tcPr>
          <w:p w14:paraId="0AC3226F"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7B0CACA6" w14:textId="7FE08D32" w:rsidR="008B2E8C" w:rsidRDefault="006009AB">
            <w:bookmarkStart w:id="1517" w:name="bezpecnostVerejnychAkci"/>
            <w:r w:rsidRPr="00E27C4D">
              <w:t>Bezpečnost veřejných akcí</w:t>
            </w:r>
            <w:bookmarkEnd w:id="1517"/>
          </w:p>
        </w:tc>
      </w:tr>
      <w:tr w:rsidR="006009AB" w14:paraId="776198FD" w14:textId="77777777" w:rsidTr="0085754D">
        <w:tc>
          <w:tcPr>
            <w:tcW w:w="3086" w:type="dxa"/>
            <w:shd w:val="clear" w:color="auto" w:fill="F7CAAC"/>
          </w:tcPr>
          <w:p w14:paraId="63FA8E6C" w14:textId="77777777" w:rsidR="006009AB" w:rsidRDefault="006009AB" w:rsidP="0085754D">
            <w:pPr>
              <w:rPr>
                <w:b/>
              </w:rPr>
            </w:pPr>
            <w:r>
              <w:rPr>
                <w:b/>
              </w:rPr>
              <w:t>Typ předmětu</w:t>
            </w:r>
          </w:p>
        </w:tc>
        <w:tc>
          <w:tcPr>
            <w:tcW w:w="3406" w:type="dxa"/>
            <w:gridSpan w:val="4"/>
          </w:tcPr>
          <w:p w14:paraId="1E36AA17" w14:textId="77777777" w:rsidR="006009AB" w:rsidRDefault="006009AB" w:rsidP="0085754D">
            <w:r>
              <w:t>Povinný „PZ“ pro specializace:</w:t>
            </w:r>
          </w:p>
          <w:p w14:paraId="3227FA90" w14:textId="77777777" w:rsidR="006009AB" w:rsidRDefault="006009AB" w:rsidP="0085754D">
            <w:r>
              <w:t>Bezpečnostní technologie</w:t>
            </w:r>
          </w:p>
          <w:p w14:paraId="42C447B8" w14:textId="77777777" w:rsidR="006009AB" w:rsidRDefault="006009AB" w:rsidP="0085754D">
            <w:r>
              <w:t>Bezpečnostní management</w:t>
            </w:r>
          </w:p>
        </w:tc>
        <w:tc>
          <w:tcPr>
            <w:tcW w:w="2695" w:type="dxa"/>
            <w:gridSpan w:val="2"/>
            <w:shd w:val="clear" w:color="auto" w:fill="F7CAAC"/>
          </w:tcPr>
          <w:p w14:paraId="7F003CC6" w14:textId="77777777" w:rsidR="006009AB" w:rsidRDefault="006009AB" w:rsidP="0085754D">
            <w:r>
              <w:rPr>
                <w:b/>
              </w:rPr>
              <w:t>doporučený ročník / semestr</w:t>
            </w:r>
          </w:p>
        </w:tc>
        <w:tc>
          <w:tcPr>
            <w:tcW w:w="668" w:type="dxa"/>
          </w:tcPr>
          <w:p w14:paraId="47287D74" w14:textId="77777777" w:rsidR="006009AB" w:rsidRDefault="006009AB" w:rsidP="0085754D">
            <w:r>
              <w:t>1/Z</w:t>
            </w:r>
          </w:p>
        </w:tc>
      </w:tr>
      <w:tr w:rsidR="006009AB" w14:paraId="24FD747C" w14:textId="77777777" w:rsidTr="0085754D">
        <w:tc>
          <w:tcPr>
            <w:tcW w:w="3086" w:type="dxa"/>
            <w:shd w:val="clear" w:color="auto" w:fill="F7CAAC"/>
          </w:tcPr>
          <w:p w14:paraId="7637178B" w14:textId="77777777" w:rsidR="006009AB" w:rsidRDefault="006009AB" w:rsidP="0085754D">
            <w:pPr>
              <w:rPr>
                <w:b/>
              </w:rPr>
            </w:pPr>
            <w:r>
              <w:rPr>
                <w:b/>
              </w:rPr>
              <w:t>Rozsah studijního předmětu</w:t>
            </w:r>
          </w:p>
        </w:tc>
        <w:tc>
          <w:tcPr>
            <w:tcW w:w="1701" w:type="dxa"/>
            <w:gridSpan w:val="2"/>
          </w:tcPr>
          <w:p w14:paraId="3A8F3698" w14:textId="77777777" w:rsidR="006009AB" w:rsidRDefault="006009AB" w:rsidP="0085754D">
            <w:r w:rsidRPr="00E27C4D">
              <w:t>28p + 28c</w:t>
            </w:r>
          </w:p>
        </w:tc>
        <w:tc>
          <w:tcPr>
            <w:tcW w:w="889" w:type="dxa"/>
            <w:shd w:val="clear" w:color="auto" w:fill="F7CAAC"/>
          </w:tcPr>
          <w:p w14:paraId="232E2BE1" w14:textId="77777777" w:rsidR="006009AB" w:rsidRDefault="006009AB" w:rsidP="0085754D">
            <w:pPr>
              <w:rPr>
                <w:b/>
              </w:rPr>
            </w:pPr>
            <w:r>
              <w:rPr>
                <w:b/>
              </w:rPr>
              <w:t xml:space="preserve">hod. </w:t>
            </w:r>
          </w:p>
        </w:tc>
        <w:tc>
          <w:tcPr>
            <w:tcW w:w="816" w:type="dxa"/>
          </w:tcPr>
          <w:p w14:paraId="3D56153B" w14:textId="77777777" w:rsidR="006009AB" w:rsidRDefault="006009AB" w:rsidP="0085754D"/>
        </w:tc>
        <w:tc>
          <w:tcPr>
            <w:tcW w:w="2156" w:type="dxa"/>
            <w:shd w:val="clear" w:color="auto" w:fill="F7CAAC"/>
          </w:tcPr>
          <w:p w14:paraId="2A793EA5" w14:textId="77777777" w:rsidR="006009AB" w:rsidRDefault="006009AB" w:rsidP="0085754D">
            <w:pPr>
              <w:rPr>
                <w:b/>
              </w:rPr>
            </w:pPr>
            <w:r>
              <w:rPr>
                <w:b/>
              </w:rPr>
              <w:t>kreditů</w:t>
            </w:r>
          </w:p>
        </w:tc>
        <w:tc>
          <w:tcPr>
            <w:tcW w:w="1207" w:type="dxa"/>
            <w:gridSpan w:val="2"/>
          </w:tcPr>
          <w:p w14:paraId="0864FAFD" w14:textId="77777777" w:rsidR="006009AB" w:rsidRDefault="006009AB" w:rsidP="0085754D">
            <w:r>
              <w:t>5</w:t>
            </w:r>
          </w:p>
        </w:tc>
      </w:tr>
      <w:tr w:rsidR="006009AB" w14:paraId="61040E52" w14:textId="77777777" w:rsidTr="0085754D">
        <w:tc>
          <w:tcPr>
            <w:tcW w:w="3086" w:type="dxa"/>
            <w:shd w:val="clear" w:color="auto" w:fill="F7CAAC"/>
          </w:tcPr>
          <w:p w14:paraId="2A6A71D8" w14:textId="77777777" w:rsidR="006009AB" w:rsidRDefault="006009AB" w:rsidP="0085754D">
            <w:pPr>
              <w:rPr>
                <w:b/>
                <w:sz w:val="22"/>
              </w:rPr>
            </w:pPr>
            <w:r>
              <w:rPr>
                <w:b/>
              </w:rPr>
              <w:t>Prerekvizity, korekvizity, ekvivalence</w:t>
            </w:r>
          </w:p>
        </w:tc>
        <w:tc>
          <w:tcPr>
            <w:tcW w:w="6769" w:type="dxa"/>
            <w:gridSpan w:val="7"/>
          </w:tcPr>
          <w:p w14:paraId="509E392B" w14:textId="77777777" w:rsidR="006009AB" w:rsidRDefault="006009AB" w:rsidP="0085754D">
            <w:r>
              <w:t>nejsou</w:t>
            </w:r>
          </w:p>
        </w:tc>
      </w:tr>
      <w:tr w:rsidR="006009AB" w14:paraId="130E37B9" w14:textId="77777777" w:rsidTr="0085754D">
        <w:tc>
          <w:tcPr>
            <w:tcW w:w="3086" w:type="dxa"/>
            <w:shd w:val="clear" w:color="auto" w:fill="F7CAAC"/>
          </w:tcPr>
          <w:p w14:paraId="73A6489C" w14:textId="77777777" w:rsidR="006009AB" w:rsidRDefault="006009AB" w:rsidP="0085754D">
            <w:pPr>
              <w:rPr>
                <w:b/>
              </w:rPr>
            </w:pPr>
            <w:r>
              <w:rPr>
                <w:b/>
              </w:rPr>
              <w:t>Způsob ověření studijních výsledků</w:t>
            </w:r>
          </w:p>
        </w:tc>
        <w:tc>
          <w:tcPr>
            <w:tcW w:w="3406" w:type="dxa"/>
            <w:gridSpan w:val="4"/>
          </w:tcPr>
          <w:p w14:paraId="4D3C8D4B" w14:textId="77777777" w:rsidR="006009AB" w:rsidRDefault="006009AB" w:rsidP="0085754D">
            <w:r>
              <w:t>Zápočet, zkouška</w:t>
            </w:r>
          </w:p>
        </w:tc>
        <w:tc>
          <w:tcPr>
            <w:tcW w:w="2156" w:type="dxa"/>
            <w:shd w:val="clear" w:color="auto" w:fill="F7CAAC"/>
          </w:tcPr>
          <w:p w14:paraId="27056391" w14:textId="77777777" w:rsidR="006009AB" w:rsidRDefault="006009AB" w:rsidP="0085754D">
            <w:pPr>
              <w:rPr>
                <w:b/>
              </w:rPr>
            </w:pPr>
            <w:r>
              <w:rPr>
                <w:b/>
              </w:rPr>
              <w:t>Forma výuky</w:t>
            </w:r>
          </w:p>
        </w:tc>
        <w:tc>
          <w:tcPr>
            <w:tcW w:w="1207" w:type="dxa"/>
            <w:gridSpan w:val="2"/>
          </w:tcPr>
          <w:p w14:paraId="14C98C0B" w14:textId="77777777" w:rsidR="006009AB" w:rsidRDefault="006009AB" w:rsidP="0085754D">
            <w:r>
              <w:t>Přednáška, cvičení</w:t>
            </w:r>
          </w:p>
        </w:tc>
      </w:tr>
      <w:tr w:rsidR="006009AB" w14:paraId="2AD31545" w14:textId="77777777" w:rsidTr="0085754D">
        <w:tc>
          <w:tcPr>
            <w:tcW w:w="3086" w:type="dxa"/>
            <w:shd w:val="clear" w:color="auto" w:fill="F7CAAC"/>
          </w:tcPr>
          <w:p w14:paraId="237C70C0"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77FE4698" w14:textId="77777777" w:rsidR="006009AB" w:rsidRDefault="006009AB" w:rsidP="0085754D">
            <w:r>
              <w:t>Písemná i ústní forma</w:t>
            </w:r>
          </w:p>
          <w:p w14:paraId="70E7350B" w14:textId="77777777" w:rsidR="006009AB" w:rsidRDefault="006009AB" w:rsidP="0085754D">
            <w:r>
              <w:t xml:space="preserve">1. Povinná a aktivní účast na jednotlivých seminářích (80% účast na seminářích). </w:t>
            </w:r>
          </w:p>
          <w:p w14:paraId="70EAE2B3" w14:textId="77777777" w:rsidR="006009AB" w:rsidRDefault="006009AB" w:rsidP="0085754D">
            <w:r>
              <w:t xml:space="preserve">2. Teoretické a praktické zvládnutí základní problematiky a jednotlivých témat. </w:t>
            </w:r>
          </w:p>
          <w:p w14:paraId="7E07E908" w14:textId="77777777" w:rsidR="006009AB" w:rsidRDefault="006009AB" w:rsidP="0085754D">
            <w:r>
              <w:t xml:space="preserve">3. Úspěšné a samostatné vypracování všech zadaných úloh v průběhu semestru. </w:t>
            </w:r>
          </w:p>
          <w:p w14:paraId="1083C96D" w14:textId="77777777" w:rsidR="006009AB" w:rsidRDefault="006009AB" w:rsidP="0085754D">
            <w:r>
              <w:t>4. Prokázání úspěšného zvládnutí probírané tématiky pomocí písemného testu a ústní zkoušky.</w:t>
            </w:r>
          </w:p>
        </w:tc>
      </w:tr>
      <w:tr w:rsidR="006009AB" w14:paraId="0083564D" w14:textId="77777777" w:rsidTr="0085754D">
        <w:trPr>
          <w:trHeight w:val="146"/>
        </w:trPr>
        <w:tc>
          <w:tcPr>
            <w:tcW w:w="9855" w:type="dxa"/>
            <w:gridSpan w:val="8"/>
            <w:tcBorders>
              <w:top w:val="nil"/>
            </w:tcBorders>
          </w:tcPr>
          <w:p w14:paraId="7EE3B428" w14:textId="77777777" w:rsidR="006009AB" w:rsidRDefault="006009AB" w:rsidP="0085754D"/>
        </w:tc>
      </w:tr>
      <w:tr w:rsidR="006009AB" w14:paraId="799F7CF7" w14:textId="77777777" w:rsidTr="0085754D">
        <w:trPr>
          <w:trHeight w:val="197"/>
        </w:trPr>
        <w:tc>
          <w:tcPr>
            <w:tcW w:w="3086" w:type="dxa"/>
            <w:tcBorders>
              <w:top w:val="nil"/>
            </w:tcBorders>
            <w:shd w:val="clear" w:color="auto" w:fill="F7CAAC"/>
          </w:tcPr>
          <w:p w14:paraId="49926D83" w14:textId="77777777" w:rsidR="006009AB" w:rsidRDefault="006009AB" w:rsidP="0085754D">
            <w:pPr>
              <w:rPr>
                <w:b/>
              </w:rPr>
            </w:pPr>
            <w:r>
              <w:rPr>
                <w:b/>
              </w:rPr>
              <w:t>Garant předmětu</w:t>
            </w:r>
          </w:p>
        </w:tc>
        <w:tc>
          <w:tcPr>
            <w:tcW w:w="6769" w:type="dxa"/>
            <w:gridSpan w:val="7"/>
            <w:tcBorders>
              <w:top w:val="nil"/>
            </w:tcBorders>
          </w:tcPr>
          <w:p w14:paraId="11801482" w14:textId="5D3A2B24" w:rsidR="006009AB" w:rsidRPr="003E2A1F" w:rsidRDefault="003E2A1F" w:rsidP="0085754D">
            <w:r w:rsidRPr="003E2A1F">
              <w:t>doc. Ing. Luděk Lukáš, Ph.D. (100 % p)</w:t>
            </w:r>
          </w:p>
        </w:tc>
      </w:tr>
      <w:tr w:rsidR="006009AB" w14:paraId="061CE4D8" w14:textId="77777777" w:rsidTr="0085754D">
        <w:trPr>
          <w:trHeight w:val="243"/>
        </w:trPr>
        <w:tc>
          <w:tcPr>
            <w:tcW w:w="3086" w:type="dxa"/>
            <w:tcBorders>
              <w:top w:val="nil"/>
            </w:tcBorders>
            <w:shd w:val="clear" w:color="auto" w:fill="F7CAAC"/>
          </w:tcPr>
          <w:p w14:paraId="768A0358" w14:textId="77777777" w:rsidR="006009AB" w:rsidRDefault="006009AB" w:rsidP="0085754D">
            <w:pPr>
              <w:rPr>
                <w:b/>
              </w:rPr>
            </w:pPr>
            <w:r>
              <w:rPr>
                <w:b/>
              </w:rPr>
              <w:t>Zapojení garanta do výuky předmětu</w:t>
            </w:r>
          </w:p>
        </w:tc>
        <w:tc>
          <w:tcPr>
            <w:tcW w:w="6769" w:type="dxa"/>
            <w:gridSpan w:val="7"/>
            <w:tcBorders>
              <w:top w:val="nil"/>
            </w:tcBorders>
          </w:tcPr>
          <w:p w14:paraId="27AF2B4D" w14:textId="1B5F9CB9" w:rsidR="006009AB" w:rsidRDefault="00F0762E" w:rsidP="00F0762E">
            <w:r>
              <w:t>Metodicky, vede přednášky</w:t>
            </w:r>
          </w:p>
        </w:tc>
      </w:tr>
      <w:tr w:rsidR="006009AB" w14:paraId="30D4C6EA" w14:textId="77777777" w:rsidTr="0085754D">
        <w:tc>
          <w:tcPr>
            <w:tcW w:w="3086" w:type="dxa"/>
            <w:shd w:val="clear" w:color="auto" w:fill="F7CAAC"/>
          </w:tcPr>
          <w:p w14:paraId="1D83EAF8" w14:textId="77777777" w:rsidR="006009AB" w:rsidRDefault="006009AB" w:rsidP="0085754D">
            <w:pPr>
              <w:rPr>
                <w:b/>
              </w:rPr>
            </w:pPr>
            <w:r>
              <w:rPr>
                <w:b/>
              </w:rPr>
              <w:t>Vyučující</w:t>
            </w:r>
          </w:p>
        </w:tc>
        <w:tc>
          <w:tcPr>
            <w:tcW w:w="6769" w:type="dxa"/>
            <w:gridSpan w:val="7"/>
            <w:tcBorders>
              <w:bottom w:val="nil"/>
            </w:tcBorders>
          </w:tcPr>
          <w:p w14:paraId="68D9DDEB" w14:textId="323524B0" w:rsidR="006009AB" w:rsidRDefault="006009AB" w:rsidP="0085754D">
            <w:r>
              <w:t xml:space="preserve">doc. Ing. </w:t>
            </w:r>
            <w:r w:rsidR="00F0762E">
              <w:t>Luděk Lukáš,</w:t>
            </w:r>
            <w:r>
              <w:t xml:space="preserve"> </w:t>
            </w:r>
            <w:r w:rsidR="00F0762E">
              <w:t>CSc</w:t>
            </w:r>
            <w:r>
              <w:t xml:space="preserve">., přednášky (100 %) </w:t>
            </w:r>
          </w:p>
          <w:p w14:paraId="0923788F" w14:textId="77777777" w:rsidR="006009AB" w:rsidRDefault="006009AB" w:rsidP="0085754D">
            <w:r>
              <w:t>Ing. Dora Lapková, Ph.D., cvičení (100 %)</w:t>
            </w:r>
          </w:p>
        </w:tc>
      </w:tr>
      <w:tr w:rsidR="006009AB" w14:paraId="3C9510C7" w14:textId="77777777" w:rsidTr="0085754D">
        <w:trPr>
          <w:trHeight w:val="220"/>
        </w:trPr>
        <w:tc>
          <w:tcPr>
            <w:tcW w:w="9855" w:type="dxa"/>
            <w:gridSpan w:val="8"/>
            <w:tcBorders>
              <w:top w:val="nil"/>
            </w:tcBorders>
          </w:tcPr>
          <w:p w14:paraId="6DDFC4FD" w14:textId="77777777" w:rsidR="006009AB" w:rsidRDefault="006009AB" w:rsidP="0085754D"/>
        </w:tc>
      </w:tr>
      <w:tr w:rsidR="006009AB" w14:paraId="55BB1FF7" w14:textId="77777777" w:rsidTr="0085754D">
        <w:tc>
          <w:tcPr>
            <w:tcW w:w="3086" w:type="dxa"/>
            <w:shd w:val="clear" w:color="auto" w:fill="F7CAAC"/>
          </w:tcPr>
          <w:p w14:paraId="3DB1674D" w14:textId="77777777" w:rsidR="006009AB" w:rsidRDefault="006009AB" w:rsidP="0085754D">
            <w:pPr>
              <w:rPr>
                <w:b/>
              </w:rPr>
            </w:pPr>
            <w:r>
              <w:rPr>
                <w:b/>
              </w:rPr>
              <w:t>Stručná anotace předmětu</w:t>
            </w:r>
          </w:p>
        </w:tc>
        <w:tc>
          <w:tcPr>
            <w:tcW w:w="6769" w:type="dxa"/>
            <w:gridSpan w:val="7"/>
            <w:tcBorders>
              <w:bottom w:val="nil"/>
            </w:tcBorders>
          </w:tcPr>
          <w:p w14:paraId="59D4D9FA" w14:textId="77777777" w:rsidR="006009AB" w:rsidRDefault="006009AB" w:rsidP="0085754D"/>
        </w:tc>
      </w:tr>
      <w:tr w:rsidR="006009AB" w14:paraId="5E524EAF" w14:textId="77777777" w:rsidTr="0085754D">
        <w:trPr>
          <w:trHeight w:val="3938"/>
        </w:trPr>
        <w:tc>
          <w:tcPr>
            <w:tcW w:w="9855" w:type="dxa"/>
            <w:gridSpan w:val="8"/>
            <w:tcBorders>
              <w:top w:val="nil"/>
              <w:bottom w:val="single" w:sz="12" w:space="0" w:color="auto"/>
            </w:tcBorders>
          </w:tcPr>
          <w:p w14:paraId="06C61FE6" w14:textId="77777777" w:rsidR="006009AB" w:rsidRPr="00F57C14" w:rsidRDefault="006009AB" w:rsidP="00E96895">
            <w:r w:rsidRPr="00F57C14">
              <w:t>Cílem předmětu je studentům objasnit problematiku zajišťování bezpečnosti veřejných akcí. V rámci obsahu budou popsány specifika veřejných akcí spolu s jejich dělením. Studenti se dále seznámí s legislativou a s povinnostmi pořadatelů. Zabezpečení veřejných akcí bude bráno z pohledu personálního, technického i ekonomického. Podrobněji budou rozebrány sportovní, kulturní a společenské akce. Předmět navazuje na Fyzickou ostrahu, Bezpečnostní inženýrství a</w:t>
            </w:r>
            <w:r>
              <w:t xml:space="preserve"> Krizové plánování a řízení.   </w:t>
            </w:r>
          </w:p>
          <w:p w14:paraId="79C273DF" w14:textId="77777777" w:rsidR="006009AB" w:rsidRPr="00F57C14" w:rsidRDefault="006009AB" w:rsidP="0085754D">
            <w:r w:rsidRPr="00F57C14">
              <w:t>Témata:</w:t>
            </w:r>
          </w:p>
          <w:p w14:paraId="33E4307E" w14:textId="77777777" w:rsidR="006009AB" w:rsidRPr="00F57C14" w:rsidRDefault="006009AB" w:rsidP="005505E6">
            <w:pPr>
              <w:numPr>
                <w:ilvl w:val="0"/>
                <w:numId w:val="1"/>
              </w:numPr>
            </w:pPr>
            <w:r w:rsidRPr="00F57C14">
              <w:t xml:space="preserve">Úvod do studia předmětu </w:t>
            </w:r>
          </w:p>
          <w:p w14:paraId="54251CA0" w14:textId="77777777" w:rsidR="006009AB" w:rsidRPr="00F57C14" w:rsidRDefault="006009AB" w:rsidP="005505E6">
            <w:pPr>
              <w:numPr>
                <w:ilvl w:val="0"/>
                <w:numId w:val="1"/>
              </w:numPr>
            </w:pPr>
            <w:r w:rsidRPr="00F57C14">
              <w:t>Veřejné akce – charakter, specifika</w:t>
            </w:r>
          </w:p>
          <w:p w14:paraId="2EC81193" w14:textId="77777777" w:rsidR="006009AB" w:rsidRPr="00F57C14" w:rsidRDefault="006009AB" w:rsidP="005505E6">
            <w:pPr>
              <w:numPr>
                <w:ilvl w:val="0"/>
                <w:numId w:val="1"/>
              </w:numPr>
            </w:pPr>
            <w:r w:rsidRPr="00F57C14">
              <w:t>Veřejné akce – dělení</w:t>
            </w:r>
          </w:p>
          <w:p w14:paraId="4C56FA03" w14:textId="77777777" w:rsidR="006009AB" w:rsidRPr="00F57C14" w:rsidRDefault="006009AB" w:rsidP="005505E6">
            <w:pPr>
              <w:numPr>
                <w:ilvl w:val="0"/>
                <w:numId w:val="1"/>
              </w:numPr>
            </w:pPr>
            <w:r w:rsidRPr="00F57C14">
              <w:t>Venkovní veřejné akce</w:t>
            </w:r>
          </w:p>
          <w:p w14:paraId="3FC2151D" w14:textId="77777777" w:rsidR="006009AB" w:rsidRPr="00F57C14" w:rsidRDefault="006009AB" w:rsidP="005505E6">
            <w:pPr>
              <w:numPr>
                <w:ilvl w:val="0"/>
                <w:numId w:val="1"/>
              </w:numPr>
            </w:pPr>
            <w:r w:rsidRPr="00F57C14">
              <w:t>Veřejné akce uvnitř objektu</w:t>
            </w:r>
          </w:p>
          <w:p w14:paraId="13B0D314" w14:textId="77777777" w:rsidR="006009AB" w:rsidRPr="00F57C14" w:rsidRDefault="006009AB" w:rsidP="005505E6">
            <w:pPr>
              <w:numPr>
                <w:ilvl w:val="0"/>
                <w:numId w:val="1"/>
              </w:numPr>
            </w:pPr>
            <w:r w:rsidRPr="00F57C14">
              <w:t>Legislativa</w:t>
            </w:r>
          </w:p>
          <w:p w14:paraId="019E5C11" w14:textId="77777777" w:rsidR="006009AB" w:rsidRPr="00F57C14" w:rsidRDefault="006009AB" w:rsidP="005505E6">
            <w:pPr>
              <w:numPr>
                <w:ilvl w:val="0"/>
                <w:numId w:val="1"/>
              </w:numPr>
            </w:pPr>
            <w:r w:rsidRPr="00F57C14">
              <w:t>Povinnosti pořadatelů</w:t>
            </w:r>
          </w:p>
          <w:p w14:paraId="333EBBB0" w14:textId="77777777" w:rsidR="006009AB" w:rsidRPr="00F57C14" w:rsidRDefault="006009AB" w:rsidP="005505E6">
            <w:pPr>
              <w:numPr>
                <w:ilvl w:val="0"/>
                <w:numId w:val="1"/>
              </w:numPr>
            </w:pPr>
            <w:r w:rsidRPr="00F57C14">
              <w:t>Analýzy rizik</w:t>
            </w:r>
          </w:p>
          <w:p w14:paraId="08B31BAB" w14:textId="77777777" w:rsidR="006009AB" w:rsidRPr="00F57C14" w:rsidRDefault="006009AB" w:rsidP="005505E6">
            <w:pPr>
              <w:numPr>
                <w:ilvl w:val="0"/>
                <w:numId w:val="1"/>
              </w:numPr>
            </w:pPr>
            <w:r w:rsidRPr="00F57C14">
              <w:t>Možnosti zabezpečení – personální</w:t>
            </w:r>
          </w:p>
          <w:p w14:paraId="5A392E19" w14:textId="77777777" w:rsidR="006009AB" w:rsidRPr="00F57C14" w:rsidRDefault="006009AB" w:rsidP="005505E6">
            <w:pPr>
              <w:numPr>
                <w:ilvl w:val="0"/>
                <w:numId w:val="1"/>
              </w:numPr>
            </w:pPr>
            <w:r w:rsidRPr="00F57C14">
              <w:t>Možnosti zabezpečení – technické prostředky</w:t>
            </w:r>
          </w:p>
          <w:p w14:paraId="5EAA5567" w14:textId="77777777" w:rsidR="006009AB" w:rsidRPr="00F57C14" w:rsidRDefault="006009AB" w:rsidP="005505E6">
            <w:pPr>
              <w:numPr>
                <w:ilvl w:val="0"/>
                <w:numId w:val="1"/>
              </w:numPr>
            </w:pPr>
            <w:r w:rsidRPr="00F57C14">
              <w:t>Ekonomické řízení zabezpečení</w:t>
            </w:r>
          </w:p>
          <w:p w14:paraId="479B2A2F" w14:textId="77777777" w:rsidR="006009AB" w:rsidRPr="00F57C14" w:rsidRDefault="006009AB" w:rsidP="005505E6">
            <w:pPr>
              <w:numPr>
                <w:ilvl w:val="0"/>
                <w:numId w:val="1"/>
              </w:numPr>
            </w:pPr>
            <w:r w:rsidRPr="00F57C14">
              <w:t>Sportovní veřejné akce</w:t>
            </w:r>
          </w:p>
          <w:p w14:paraId="26AE17C8" w14:textId="77777777" w:rsidR="006009AB" w:rsidRPr="00F57C14" w:rsidRDefault="006009AB" w:rsidP="005505E6">
            <w:pPr>
              <w:numPr>
                <w:ilvl w:val="0"/>
                <w:numId w:val="1"/>
              </w:numPr>
            </w:pPr>
            <w:r w:rsidRPr="00F57C14">
              <w:t>Kulturní veřejné akce</w:t>
            </w:r>
          </w:p>
          <w:p w14:paraId="7FD30ACD" w14:textId="77777777" w:rsidR="006009AB" w:rsidRDefault="006009AB" w:rsidP="005505E6">
            <w:pPr>
              <w:numPr>
                <w:ilvl w:val="0"/>
                <w:numId w:val="1"/>
              </w:numPr>
            </w:pPr>
            <w:r w:rsidRPr="00F57C14">
              <w:t>Společenské veřejné akce</w:t>
            </w:r>
          </w:p>
        </w:tc>
      </w:tr>
      <w:tr w:rsidR="006009AB" w14:paraId="3BCB726D" w14:textId="77777777" w:rsidTr="0085754D">
        <w:trPr>
          <w:trHeight w:val="265"/>
        </w:trPr>
        <w:tc>
          <w:tcPr>
            <w:tcW w:w="3653" w:type="dxa"/>
            <w:gridSpan w:val="2"/>
            <w:tcBorders>
              <w:top w:val="nil"/>
            </w:tcBorders>
            <w:shd w:val="clear" w:color="auto" w:fill="F7CAAC"/>
          </w:tcPr>
          <w:p w14:paraId="16A1854A" w14:textId="77777777" w:rsidR="006009AB" w:rsidRDefault="006009AB" w:rsidP="0085754D">
            <w:r>
              <w:rPr>
                <w:b/>
              </w:rPr>
              <w:t>Studijní literatura a studijní pomůcky</w:t>
            </w:r>
          </w:p>
        </w:tc>
        <w:tc>
          <w:tcPr>
            <w:tcW w:w="6202" w:type="dxa"/>
            <w:gridSpan w:val="6"/>
            <w:tcBorders>
              <w:top w:val="nil"/>
              <w:bottom w:val="nil"/>
            </w:tcBorders>
          </w:tcPr>
          <w:p w14:paraId="4D832912" w14:textId="77777777" w:rsidR="006009AB" w:rsidRDefault="006009AB" w:rsidP="0085754D"/>
        </w:tc>
      </w:tr>
      <w:tr w:rsidR="006009AB" w14:paraId="43443D04" w14:textId="77777777" w:rsidTr="0085754D">
        <w:trPr>
          <w:trHeight w:val="64"/>
        </w:trPr>
        <w:tc>
          <w:tcPr>
            <w:tcW w:w="9855" w:type="dxa"/>
            <w:gridSpan w:val="8"/>
            <w:tcBorders>
              <w:top w:val="nil"/>
            </w:tcBorders>
          </w:tcPr>
          <w:p w14:paraId="06F1A61A" w14:textId="77777777" w:rsidR="006009AB" w:rsidRPr="00A711D1" w:rsidRDefault="006009AB" w:rsidP="0085754D">
            <w:pPr>
              <w:rPr>
                <w:b/>
                <w:szCs w:val="18"/>
              </w:rPr>
            </w:pPr>
            <w:r w:rsidRPr="00A711D1">
              <w:rPr>
                <w:b/>
                <w:szCs w:val="18"/>
              </w:rPr>
              <w:t>Povinná literatura:</w:t>
            </w:r>
          </w:p>
          <w:p w14:paraId="7F7DF980" w14:textId="77777777" w:rsidR="006009AB" w:rsidRPr="002D2789" w:rsidRDefault="006009AB" w:rsidP="0085754D">
            <w:pPr>
              <w:rPr>
                <w:szCs w:val="18"/>
              </w:rPr>
            </w:pPr>
            <w:r w:rsidRPr="0061563F">
              <w:rPr>
                <w:szCs w:val="18"/>
              </w:rPr>
              <w:t xml:space="preserve">LUKÁŠ, L. a kol. </w:t>
            </w:r>
            <w:r w:rsidRPr="007D3C75">
              <w:rPr>
                <w:i/>
                <w:szCs w:val="18"/>
              </w:rPr>
              <w:t>Bezpečnostní technologie, systémy a management. 1. – 5.</w:t>
            </w:r>
            <w:r w:rsidRPr="002D2789">
              <w:rPr>
                <w:szCs w:val="18"/>
              </w:rPr>
              <w:t xml:space="preserve"> díl. Zlín: VeRBuM, 2011 – 2015.</w:t>
            </w:r>
          </w:p>
          <w:p w14:paraId="1ED99D56" w14:textId="77777777" w:rsidR="006009AB" w:rsidRPr="00E2678B" w:rsidRDefault="006009AB" w:rsidP="0085754D">
            <w:pPr>
              <w:rPr>
                <w:szCs w:val="18"/>
              </w:rPr>
            </w:pPr>
            <w:r w:rsidRPr="00911B74">
              <w:rPr>
                <w:szCs w:val="18"/>
              </w:rPr>
              <w:t>Bezpečnostní standardy pro pořadatele</w:t>
            </w:r>
            <w:r w:rsidRPr="00F97B90">
              <w:rPr>
                <w:szCs w:val="18"/>
              </w:rPr>
              <w:t xml:space="preserve"> sportovních, kulturních a společenských akcí. </w:t>
            </w:r>
            <w:r w:rsidRPr="008C5756">
              <w:rPr>
                <w:i/>
                <w:szCs w:val="18"/>
              </w:rPr>
              <w:t>Centrum proti terorismu a hybridním hrozbám</w:t>
            </w:r>
            <w:r w:rsidRPr="00643FD4">
              <w:rPr>
                <w:szCs w:val="18"/>
              </w:rPr>
              <w:t xml:space="preserve">: </w:t>
            </w:r>
            <w:r w:rsidRPr="00AD66B0">
              <w:rPr>
                <w:i/>
                <w:szCs w:val="18"/>
              </w:rPr>
              <w:t>Ministerstvo vnitra České republiky</w:t>
            </w:r>
            <w:r w:rsidRPr="00AD66B0">
              <w:rPr>
                <w:szCs w:val="18"/>
              </w:rPr>
              <w:t> [online]. Praha: Ministerstvo vnitra, 2017 [cit. 2018-07-06]. Dostupné z: http://www.mvcr.cz/cthh/clanek/ke-stazeni-bezpecnostni-standardy-pro-poradatele-sportovnich-kulturnich-a-spolecenskych-akci.aspx</w:t>
            </w:r>
          </w:p>
          <w:p w14:paraId="1D75AD35" w14:textId="77777777" w:rsidR="006009AB" w:rsidRPr="005E563E" w:rsidRDefault="006009AB" w:rsidP="0085754D">
            <w:pPr>
              <w:rPr>
                <w:b/>
                <w:szCs w:val="18"/>
              </w:rPr>
            </w:pPr>
            <w:r w:rsidRPr="005E563E">
              <w:rPr>
                <w:b/>
                <w:szCs w:val="18"/>
              </w:rPr>
              <w:t>Doporučená literatura:</w:t>
            </w:r>
          </w:p>
          <w:p w14:paraId="4682903D" w14:textId="77777777" w:rsidR="006009AB" w:rsidRPr="00C32E9B" w:rsidRDefault="006009AB" w:rsidP="0085754D">
            <w:pPr>
              <w:rPr>
                <w:szCs w:val="18"/>
              </w:rPr>
            </w:pPr>
            <w:r w:rsidRPr="003751BD">
              <w:rPr>
                <w:szCs w:val="18"/>
              </w:rPr>
              <w:t xml:space="preserve">KAMENÍK, J. a F. BRABEC. </w:t>
            </w:r>
            <w:r w:rsidRPr="003751BD">
              <w:rPr>
                <w:i/>
                <w:szCs w:val="18"/>
              </w:rPr>
              <w:t>Komerční bezpečnost: soukromá bezpečnostní činnost detektivních kanceláří a bezpečnostních agentur. Pr</w:t>
            </w:r>
            <w:r w:rsidRPr="00C32E9B">
              <w:rPr>
                <w:szCs w:val="18"/>
              </w:rPr>
              <w:t>aha: ASPI, 2007. ISBN 978-80-7357-309-6.</w:t>
            </w:r>
          </w:p>
          <w:p w14:paraId="18328D40" w14:textId="77777777" w:rsidR="00C81245" w:rsidRPr="00DD51E9" w:rsidRDefault="00C81245" w:rsidP="00C81245">
            <w:pPr>
              <w:rPr>
                <w:ins w:id="1518" w:author="Milan Navrátil" w:date="2018-11-14T10:36:00Z"/>
                <w:szCs w:val="18"/>
              </w:rPr>
            </w:pPr>
            <w:ins w:id="1519" w:author="Milan Navrátil" w:date="2018-11-14T10:36:00Z">
              <w:r w:rsidRPr="0013290F">
                <w:rPr>
                  <w:szCs w:val="18"/>
                </w:rPr>
                <w:t xml:space="preserve">KALVACH Z. Basics of soft targets protection, Soft Targets Protection </w:t>
              </w:r>
              <w:proofErr w:type="gramStart"/>
              <w:r w:rsidRPr="0013290F">
                <w:rPr>
                  <w:szCs w:val="18"/>
                </w:rPr>
                <w:t>Institute, z.u.</w:t>
              </w:r>
              <w:proofErr w:type="gramEnd"/>
              <w:r w:rsidRPr="0013290F">
                <w:rPr>
                  <w:szCs w:val="18"/>
                </w:rPr>
                <w:t xml:space="preserve"> Pr</w:t>
              </w:r>
              <w:r w:rsidRPr="00DD51E9">
                <w:rPr>
                  <w:szCs w:val="18"/>
                </w:rPr>
                <w:t>aque, June 2016,</w:t>
              </w:r>
            </w:ins>
          </w:p>
          <w:p w14:paraId="66619DB9" w14:textId="77777777" w:rsidR="00C81245" w:rsidRPr="00216579" w:rsidRDefault="00C81245" w:rsidP="00C81245">
            <w:pPr>
              <w:rPr>
                <w:ins w:id="1520" w:author="Milan Navrátil" w:date="2018-11-14T10:36:00Z"/>
                <w:szCs w:val="18"/>
              </w:rPr>
            </w:pPr>
            <w:ins w:id="1521" w:author="Milan Navrátil" w:date="2018-11-14T10:36:00Z">
              <w:r w:rsidRPr="006B265C">
                <w:rPr>
                  <w:szCs w:val="18"/>
                </w:rPr>
                <w:t>VASILIS, K., LARCHER, M., SOLOMOS, G., Review on Soft target/Public space protection guidance, JRC Science for Policy Report, European Commission, 2nd edition, 2018, EUR 29116 EN avaliable on-line: http://publications.jrc.ec.europa.eu/repo</w:t>
              </w:r>
              <w:r w:rsidRPr="00216579">
                <w:rPr>
                  <w:szCs w:val="18"/>
                </w:rPr>
                <w:t>sitory/bitstream/JRC110885/soft_target-public_space_protection_guidance.pdf</w:t>
              </w:r>
            </w:ins>
          </w:p>
          <w:p w14:paraId="49ECBB5E" w14:textId="77777777" w:rsidR="00C81245" w:rsidRPr="004B5E18" w:rsidRDefault="00C81245" w:rsidP="00C81245">
            <w:pPr>
              <w:rPr>
                <w:ins w:id="1522" w:author="Milan Navrátil" w:date="2018-11-14T10:36:00Z"/>
                <w:szCs w:val="18"/>
              </w:rPr>
            </w:pPr>
            <w:ins w:id="1523" w:author="Milan Navrátil" w:date="2018-11-14T10:36:00Z">
              <w:r w:rsidRPr="00653C10">
                <w:rPr>
                  <w:szCs w:val="18"/>
                </w:rPr>
                <w:t>AGEL, Michael J a Jennifer L HESTERMAN. Soft targets and crisis management: what emergency planners and security professionals need to know. Boca Raton: CRC Press, Taylor &amp; Francis Group, [2017]. ISBN 978-1-4987-5632-7.</w:t>
              </w:r>
            </w:ins>
          </w:p>
          <w:p w14:paraId="19DCD3FA" w14:textId="77777777" w:rsidR="00C81245" w:rsidRPr="00C560A6" w:rsidRDefault="00C81245" w:rsidP="00C81245">
            <w:pPr>
              <w:rPr>
                <w:ins w:id="1524" w:author="Milan Navrátil" w:date="2018-11-14T10:36:00Z"/>
                <w:szCs w:val="18"/>
                <w:rPrChange w:id="1525" w:author="Milan Navrátil" w:date="2018-11-14T10:49:00Z">
                  <w:rPr>
                    <w:ins w:id="1526" w:author="Milan Navrátil" w:date="2018-11-14T10:36:00Z"/>
                  </w:rPr>
                </w:rPrChange>
              </w:rPr>
            </w:pPr>
            <w:ins w:id="1527" w:author="Milan Navrátil" w:date="2018-11-14T10:36:00Z">
              <w:r w:rsidRPr="00C560A6">
                <w:rPr>
                  <w:szCs w:val="18"/>
                  <w:rPrChange w:id="1528" w:author="Milan Navrátil" w:date="2018-11-14T10:49:00Z">
                    <w:rPr/>
                  </w:rPrChange>
                </w:rPr>
                <w:t>PURPURA, P. Philip. Security and Loss Prevention: An Introduction. 7nd Edition. Butterworth-Heinemann, 2018. ISBN 978-0128117958</w:t>
              </w:r>
            </w:ins>
          </w:p>
          <w:p w14:paraId="19E440AA" w14:textId="47BCD498" w:rsidR="006009AB" w:rsidRPr="0085754D" w:rsidDel="00C81245" w:rsidRDefault="00C81245" w:rsidP="00C81245">
            <w:pPr>
              <w:rPr>
                <w:del w:id="1529" w:author="Milan Navrátil" w:date="2018-11-14T10:36:00Z"/>
                <w:szCs w:val="22"/>
              </w:rPr>
            </w:pPr>
            <w:ins w:id="1530" w:author="Milan Navrátil" w:date="2018-11-14T10:36:00Z">
              <w:r w:rsidRPr="00C560A6">
                <w:rPr>
                  <w:szCs w:val="18"/>
                  <w:rPrChange w:id="1531" w:author="Milan Navrátil" w:date="2018-11-14T10:49:00Z">
                    <w:rPr/>
                  </w:rPrChange>
                </w:rPr>
                <w:lastRenderedPageBreak/>
                <w:t>HESTERMAN, Jennifer. Soft Target Hardening: Protecting People from Attack. 2nd Edition. London: Routledge, 2018. ISBN 978-1138391109.</w:t>
              </w:r>
            </w:ins>
            <w:del w:id="1532" w:author="Milan Navrátil" w:date="2018-11-14T10:36:00Z">
              <w:r w:rsidR="006009AB" w:rsidRPr="0085754D" w:rsidDel="00C81245">
                <w:rPr>
                  <w:szCs w:val="22"/>
                </w:rPr>
                <w:delText xml:space="preserve">KALVACH Z. </w:delText>
              </w:r>
              <w:r w:rsidR="006009AB" w:rsidRPr="0085754D" w:rsidDel="00C81245">
                <w:rPr>
                  <w:i/>
                  <w:szCs w:val="22"/>
                </w:rPr>
                <w:delText>Basics of soft targets protection</w:delText>
              </w:r>
              <w:r w:rsidR="006009AB" w:rsidRPr="0085754D" w:rsidDel="00C81245">
                <w:rPr>
                  <w:szCs w:val="22"/>
                </w:rPr>
                <w:delText xml:space="preserve">, Soft Targets Protection Institute, z.u. Praque, June 2016, </w:delText>
              </w:r>
            </w:del>
          </w:p>
          <w:p w14:paraId="3382FD82" w14:textId="5A12A436" w:rsidR="00D63B05" w:rsidRPr="00CD0369" w:rsidRDefault="006009AB" w:rsidP="0085754D">
            <w:pPr>
              <w:rPr>
                <w:sz w:val="22"/>
                <w:szCs w:val="22"/>
              </w:rPr>
            </w:pPr>
            <w:del w:id="1533" w:author="Milan Navrátil" w:date="2018-11-14T10:36:00Z">
              <w:r w:rsidRPr="00D63B05" w:rsidDel="00C81245">
                <w:rPr>
                  <w:szCs w:val="22"/>
                </w:rPr>
                <w:delText xml:space="preserve">VASILIS, K., LARCHER, M., SOLOMOS, G., </w:delText>
              </w:r>
              <w:r w:rsidRPr="00D63B05" w:rsidDel="00C81245">
                <w:rPr>
                  <w:i/>
                  <w:szCs w:val="22"/>
                </w:rPr>
                <w:delText>Review on Soft target/Public space protection guidance</w:delText>
              </w:r>
              <w:r w:rsidRPr="00D63B05" w:rsidDel="00C81245">
                <w:rPr>
                  <w:szCs w:val="22"/>
                </w:rPr>
                <w:delText xml:space="preserve">, JRC Science for Policy Report, European Commission, 2nd edition, 2018, EUR 29116 EN avaliable on-line: </w:delText>
              </w:r>
              <w:r w:rsidR="00524A02" w:rsidRPr="00A711D1" w:rsidDel="00C81245">
                <w:rPr>
                  <w:rStyle w:val="Hypertextovodkaz"/>
                  <w:szCs w:val="22"/>
                </w:rPr>
                <w:fldChar w:fldCharType="begin"/>
              </w:r>
              <w:r w:rsidR="00524A02" w:rsidRPr="00D63B05" w:rsidDel="00C81245">
                <w:rPr>
                  <w:rStyle w:val="Hypertextovodkaz"/>
                  <w:szCs w:val="22"/>
                </w:rPr>
                <w:delInstrText xml:space="preserve"> HYPERLINK "http://publications.jrc.ec.europa.eu/repository/bitstream/JRC110885/soft_target-public_space_protection_guidance.pdf" </w:delInstrText>
              </w:r>
              <w:r w:rsidR="00524A02" w:rsidRPr="00A711D1" w:rsidDel="00C81245">
                <w:rPr>
                  <w:rStyle w:val="Hypertextovodkaz"/>
                  <w:szCs w:val="22"/>
                </w:rPr>
                <w:fldChar w:fldCharType="separate"/>
              </w:r>
              <w:r w:rsidRPr="00D63B05" w:rsidDel="00C81245">
                <w:rPr>
                  <w:rStyle w:val="Hypertextovodkaz"/>
                  <w:szCs w:val="22"/>
                </w:rPr>
                <w:delText>http://publications.jrc.ec.europa.eu/repository/bitstream/JRC110885/soft_target-public_space_protection_guidance.pdf</w:delText>
              </w:r>
              <w:r w:rsidR="00524A02" w:rsidRPr="00A711D1" w:rsidDel="00C81245">
                <w:rPr>
                  <w:rStyle w:val="Hypertextovodkaz"/>
                  <w:szCs w:val="22"/>
                </w:rPr>
                <w:fldChar w:fldCharType="end"/>
              </w:r>
              <w:r w:rsidRPr="00D63B05" w:rsidDel="00C81245">
                <w:rPr>
                  <w:szCs w:val="22"/>
                </w:rPr>
                <w:delText xml:space="preserve"> </w:delText>
              </w:r>
            </w:del>
          </w:p>
        </w:tc>
      </w:tr>
      <w:tr w:rsidR="006009AB" w14:paraId="24110AC1"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E5A5A9" w14:textId="77777777" w:rsidR="006009AB" w:rsidRDefault="006009AB" w:rsidP="0085754D">
            <w:pPr>
              <w:jc w:val="center"/>
              <w:rPr>
                <w:b/>
              </w:rPr>
            </w:pPr>
            <w:r>
              <w:rPr>
                <w:b/>
              </w:rPr>
              <w:lastRenderedPageBreak/>
              <w:t>Informace ke kombinované nebo distanční formě</w:t>
            </w:r>
          </w:p>
        </w:tc>
      </w:tr>
      <w:tr w:rsidR="006009AB" w14:paraId="3F9D65BE" w14:textId="77777777" w:rsidTr="0085754D">
        <w:tc>
          <w:tcPr>
            <w:tcW w:w="4787" w:type="dxa"/>
            <w:gridSpan w:val="3"/>
            <w:tcBorders>
              <w:top w:val="single" w:sz="2" w:space="0" w:color="auto"/>
            </w:tcBorders>
            <w:shd w:val="clear" w:color="auto" w:fill="F7CAAC"/>
          </w:tcPr>
          <w:p w14:paraId="3CD65718" w14:textId="77777777" w:rsidR="006009AB" w:rsidRDefault="006009AB" w:rsidP="0085754D">
            <w:r>
              <w:rPr>
                <w:b/>
              </w:rPr>
              <w:t>Rozsah konzultací (soustředění)</w:t>
            </w:r>
          </w:p>
        </w:tc>
        <w:tc>
          <w:tcPr>
            <w:tcW w:w="889" w:type="dxa"/>
            <w:tcBorders>
              <w:top w:val="single" w:sz="2" w:space="0" w:color="auto"/>
            </w:tcBorders>
          </w:tcPr>
          <w:p w14:paraId="05D80A6A" w14:textId="77777777" w:rsidR="006009AB" w:rsidRDefault="006009AB" w:rsidP="0085754D">
            <w:r>
              <w:t>16</w:t>
            </w:r>
          </w:p>
        </w:tc>
        <w:tc>
          <w:tcPr>
            <w:tcW w:w="4179" w:type="dxa"/>
            <w:gridSpan w:val="4"/>
            <w:tcBorders>
              <w:top w:val="single" w:sz="2" w:space="0" w:color="auto"/>
            </w:tcBorders>
            <w:shd w:val="clear" w:color="auto" w:fill="F7CAAC"/>
          </w:tcPr>
          <w:p w14:paraId="4C143E0D" w14:textId="77777777" w:rsidR="006009AB" w:rsidRDefault="006009AB" w:rsidP="0085754D">
            <w:pPr>
              <w:rPr>
                <w:b/>
              </w:rPr>
            </w:pPr>
            <w:r>
              <w:rPr>
                <w:b/>
              </w:rPr>
              <w:t xml:space="preserve">hodin </w:t>
            </w:r>
          </w:p>
        </w:tc>
      </w:tr>
      <w:tr w:rsidR="006009AB" w14:paraId="1E2893F3" w14:textId="77777777" w:rsidTr="0085754D">
        <w:tc>
          <w:tcPr>
            <w:tcW w:w="9855" w:type="dxa"/>
            <w:gridSpan w:val="8"/>
            <w:shd w:val="clear" w:color="auto" w:fill="F7CAAC"/>
          </w:tcPr>
          <w:p w14:paraId="14550EE1" w14:textId="77777777" w:rsidR="006009AB" w:rsidRDefault="006009AB" w:rsidP="0085754D">
            <w:pPr>
              <w:rPr>
                <w:b/>
              </w:rPr>
            </w:pPr>
            <w:r>
              <w:rPr>
                <w:b/>
              </w:rPr>
              <w:t>Informace o způsobu kontaktu s vyučujícím</w:t>
            </w:r>
          </w:p>
        </w:tc>
      </w:tr>
      <w:tr w:rsidR="006009AB" w14:paraId="16D404BA" w14:textId="77777777" w:rsidTr="0085754D">
        <w:trPr>
          <w:trHeight w:val="466"/>
        </w:trPr>
        <w:tc>
          <w:tcPr>
            <w:tcW w:w="9855" w:type="dxa"/>
            <w:gridSpan w:val="8"/>
          </w:tcPr>
          <w:p w14:paraId="15C08C53" w14:textId="77777777" w:rsidR="006009AB" w:rsidRPr="00F57C14" w:rsidRDefault="006009AB" w:rsidP="00E96895">
            <w:r w:rsidRPr="00F57C14">
              <w:t xml:space="preserve">Vyučující na FAI mají trvale vypsány a zveřejněny konzultace minimálně 2h/týden, v rámci kterých mají studenti možnost konzultovat podrobněji probíranou látku. Dále mohou studenti komunikovat s vyučujícím pomocí e-mailu a LMS Moodle. </w:t>
            </w:r>
          </w:p>
        </w:tc>
      </w:tr>
    </w:tbl>
    <w:p w14:paraId="5EC60C5D" w14:textId="77777777" w:rsidR="006009AB" w:rsidRDefault="006009AB" w:rsidP="006009AB">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rsidRPr="00EE758A" w14:paraId="2E9AFD3B" w14:textId="77777777" w:rsidTr="0085754D">
        <w:tc>
          <w:tcPr>
            <w:tcW w:w="9855" w:type="dxa"/>
            <w:gridSpan w:val="8"/>
            <w:tcBorders>
              <w:bottom w:val="double" w:sz="4" w:space="0" w:color="auto"/>
            </w:tcBorders>
            <w:shd w:val="clear" w:color="auto" w:fill="BDD6EE"/>
          </w:tcPr>
          <w:p w14:paraId="05FF4F89" w14:textId="09E5F4E3" w:rsidR="006009AB" w:rsidRPr="00EE758A" w:rsidRDefault="006009AB" w:rsidP="0085754D">
            <w:pPr>
              <w:tabs>
                <w:tab w:val="right" w:pos="9462"/>
              </w:tabs>
              <w:rPr>
                <w:b/>
                <w:sz w:val="28"/>
              </w:rPr>
            </w:pPr>
            <w:r w:rsidRPr="00EE758A">
              <w:br w:type="page"/>
            </w:r>
            <w:r w:rsidRPr="00EE758A">
              <w:rPr>
                <w:b/>
                <w:sz w:val="28"/>
              </w:rPr>
              <w:t>B-III – Charakteristika studijního předmětu</w:t>
            </w:r>
            <w:r>
              <w:rPr>
                <w:b/>
                <w:sz w:val="28"/>
              </w:rPr>
              <w:tab/>
            </w:r>
            <w:r w:rsidRPr="003D73B2">
              <w:rPr>
                <w:rStyle w:val="Odkazintenzivn"/>
              </w:rPr>
              <w:fldChar w:fldCharType="begin"/>
            </w:r>
            <w:r w:rsidRPr="003D73B2">
              <w:rPr>
                <w:rStyle w:val="Odkazintenzivn"/>
              </w:rPr>
              <w:instrText xml:space="preserve"> REF top \h  \* MERGEFORMAT </w:instrText>
            </w:r>
            <w:r w:rsidRPr="003D73B2">
              <w:rPr>
                <w:rStyle w:val="Odkazintenzivn"/>
              </w:rPr>
            </w:r>
            <w:r w:rsidRPr="003D73B2">
              <w:rPr>
                <w:rStyle w:val="Odkazintenzivn"/>
              </w:rPr>
              <w:fldChar w:fldCharType="separate"/>
            </w:r>
            <w:r w:rsidR="00FB06C4" w:rsidRPr="00FB06C4">
              <w:rPr>
                <w:rStyle w:val="Odkazintenzivn"/>
              </w:rPr>
              <w:t>Abecední seznam</w:t>
            </w:r>
            <w:r w:rsidRPr="003D73B2">
              <w:rPr>
                <w:rStyle w:val="Odkazintenzivn"/>
              </w:rPr>
              <w:fldChar w:fldCharType="end"/>
            </w:r>
          </w:p>
        </w:tc>
      </w:tr>
      <w:tr w:rsidR="006009AB" w:rsidRPr="00EE758A" w14:paraId="2EE0C363" w14:textId="77777777" w:rsidTr="0085754D">
        <w:tc>
          <w:tcPr>
            <w:tcW w:w="3086" w:type="dxa"/>
            <w:tcBorders>
              <w:top w:val="double" w:sz="4" w:space="0" w:color="auto"/>
            </w:tcBorders>
            <w:shd w:val="clear" w:color="auto" w:fill="F7CAAC"/>
          </w:tcPr>
          <w:p w14:paraId="0AF19EB2" w14:textId="77777777" w:rsidR="006009AB" w:rsidRPr="00EE758A" w:rsidRDefault="006009AB" w:rsidP="0085754D">
            <w:pPr>
              <w:rPr>
                <w:b/>
              </w:rPr>
            </w:pPr>
            <w:r w:rsidRPr="00EE758A">
              <w:rPr>
                <w:b/>
              </w:rPr>
              <w:t>Název studijního předmětu</w:t>
            </w:r>
          </w:p>
        </w:tc>
        <w:tc>
          <w:tcPr>
            <w:tcW w:w="6769" w:type="dxa"/>
            <w:gridSpan w:val="7"/>
            <w:tcBorders>
              <w:top w:val="double" w:sz="4" w:space="0" w:color="auto"/>
            </w:tcBorders>
          </w:tcPr>
          <w:p w14:paraId="7261D978" w14:textId="6E970AD1" w:rsidR="008B2E8C" w:rsidRPr="00EE758A" w:rsidRDefault="006009AB" w:rsidP="0085754D">
            <w:bookmarkStart w:id="1534" w:name="bezpecnostniFuturologie"/>
            <w:r w:rsidRPr="00EE758A">
              <w:t>Bezpečnostní futurologie</w:t>
            </w:r>
            <w:bookmarkEnd w:id="1534"/>
          </w:p>
        </w:tc>
      </w:tr>
      <w:tr w:rsidR="006009AB" w:rsidRPr="00EE758A" w14:paraId="6A7F70EC" w14:textId="77777777" w:rsidTr="0085754D">
        <w:tc>
          <w:tcPr>
            <w:tcW w:w="3086" w:type="dxa"/>
            <w:shd w:val="clear" w:color="auto" w:fill="F7CAAC"/>
          </w:tcPr>
          <w:p w14:paraId="7FB46AED" w14:textId="77777777" w:rsidR="006009AB" w:rsidRPr="00EE758A" w:rsidRDefault="006009AB" w:rsidP="0085754D">
            <w:pPr>
              <w:rPr>
                <w:b/>
              </w:rPr>
            </w:pPr>
            <w:r w:rsidRPr="00EE758A">
              <w:rPr>
                <w:b/>
              </w:rPr>
              <w:t>Typ předmětu</w:t>
            </w:r>
          </w:p>
        </w:tc>
        <w:tc>
          <w:tcPr>
            <w:tcW w:w="3406" w:type="dxa"/>
            <w:gridSpan w:val="4"/>
          </w:tcPr>
          <w:p w14:paraId="47770E9E" w14:textId="77777777" w:rsidR="006009AB" w:rsidRDefault="006009AB" w:rsidP="0085754D">
            <w:r w:rsidRPr="00EE758A">
              <w:t>Povinný</w:t>
            </w:r>
            <w:r>
              <w:t xml:space="preserve"> „PZ“ pro specializaci:</w:t>
            </w:r>
          </w:p>
          <w:p w14:paraId="3D789B71" w14:textId="77777777" w:rsidR="006009AB" w:rsidRPr="00EE758A" w:rsidRDefault="006009AB" w:rsidP="0085754D">
            <w:r>
              <w:t>Bezpečnostní management</w:t>
            </w:r>
          </w:p>
        </w:tc>
        <w:tc>
          <w:tcPr>
            <w:tcW w:w="2695" w:type="dxa"/>
            <w:gridSpan w:val="2"/>
            <w:shd w:val="clear" w:color="auto" w:fill="F7CAAC"/>
          </w:tcPr>
          <w:p w14:paraId="56F001EF" w14:textId="77777777" w:rsidR="006009AB" w:rsidRPr="00EE758A" w:rsidRDefault="006009AB" w:rsidP="0085754D">
            <w:r w:rsidRPr="00EE758A">
              <w:rPr>
                <w:b/>
              </w:rPr>
              <w:t>doporučený ročník / semestr</w:t>
            </w:r>
          </w:p>
        </w:tc>
        <w:tc>
          <w:tcPr>
            <w:tcW w:w="668" w:type="dxa"/>
          </w:tcPr>
          <w:p w14:paraId="50871D64" w14:textId="77777777" w:rsidR="006009AB" w:rsidRPr="00EE758A" w:rsidRDefault="006009AB" w:rsidP="0085754D">
            <w:r>
              <w:t>2/Z</w:t>
            </w:r>
          </w:p>
        </w:tc>
      </w:tr>
      <w:tr w:rsidR="006009AB" w:rsidRPr="00EE758A" w14:paraId="4C59F1AC" w14:textId="77777777" w:rsidTr="0085754D">
        <w:tc>
          <w:tcPr>
            <w:tcW w:w="3086" w:type="dxa"/>
            <w:shd w:val="clear" w:color="auto" w:fill="F7CAAC"/>
          </w:tcPr>
          <w:p w14:paraId="361C07A5" w14:textId="77777777" w:rsidR="006009AB" w:rsidRPr="00EE758A" w:rsidRDefault="006009AB" w:rsidP="0085754D">
            <w:pPr>
              <w:rPr>
                <w:b/>
              </w:rPr>
            </w:pPr>
            <w:r w:rsidRPr="00EE758A">
              <w:rPr>
                <w:b/>
              </w:rPr>
              <w:t>Rozsah studijního předmětu</w:t>
            </w:r>
          </w:p>
        </w:tc>
        <w:tc>
          <w:tcPr>
            <w:tcW w:w="1701" w:type="dxa"/>
            <w:gridSpan w:val="2"/>
          </w:tcPr>
          <w:p w14:paraId="6C5E0CB8" w14:textId="77777777" w:rsidR="006009AB" w:rsidRPr="00EE758A" w:rsidRDefault="006009AB" w:rsidP="0085754D">
            <w:r w:rsidRPr="00EE758A">
              <w:t>28p + 14s</w:t>
            </w:r>
          </w:p>
        </w:tc>
        <w:tc>
          <w:tcPr>
            <w:tcW w:w="889" w:type="dxa"/>
            <w:shd w:val="clear" w:color="auto" w:fill="F7CAAC"/>
          </w:tcPr>
          <w:p w14:paraId="6F1AEF7E" w14:textId="77777777" w:rsidR="006009AB" w:rsidRPr="00EE758A" w:rsidRDefault="006009AB" w:rsidP="0085754D">
            <w:pPr>
              <w:rPr>
                <w:b/>
              </w:rPr>
            </w:pPr>
            <w:r w:rsidRPr="00EE758A">
              <w:rPr>
                <w:b/>
              </w:rPr>
              <w:t xml:space="preserve">hod. </w:t>
            </w:r>
          </w:p>
        </w:tc>
        <w:tc>
          <w:tcPr>
            <w:tcW w:w="816" w:type="dxa"/>
          </w:tcPr>
          <w:p w14:paraId="7762B054" w14:textId="77777777" w:rsidR="006009AB" w:rsidRPr="00EE758A" w:rsidRDefault="006009AB" w:rsidP="0085754D"/>
        </w:tc>
        <w:tc>
          <w:tcPr>
            <w:tcW w:w="2156" w:type="dxa"/>
            <w:shd w:val="clear" w:color="auto" w:fill="F7CAAC"/>
          </w:tcPr>
          <w:p w14:paraId="20137496" w14:textId="77777777" w:rsidR="006009AB" w:rsidRPr="00EE758A" w:rsidRDefault="006009AB" w:rsidP="0085754D">
            <w:pPr>
              <w:rPr>
                <w:b/>
              </w:rPr>
            </w:pPr>
            <w:r w:rsidRPr="00EE758A">
              <w:rPr>
                <w:b/>
              </w:rPr>
              <w:t>kreditů</w:t>
            </w:r>
          </w:p>
        </w:tc>
        <w:tc>
          <w:tcPr>
            <w:tcW w:w="1207" w:type="dxa"/>
            <w:gridSpan w:val="2"/>
          </w:tcPr>
          <w:p w14:paraId="256C71E4" w14:textId="77777777" w:rsidR="006009AB" w:rsidRPr="00EE758A" w:rsidRDefault="006009AB" w:rsidP="0085754D">
            <w:r w:rsidRPr="00EE758A">
              <w:t>5</w:t>
            </w:r>
          </w:p>
        </w:tc>
      </w:tr>
      <w:tr w:rsidR="006009AB" w:rsidRPr="00EE758A" w14:paraId="4564655C" w14:textId="77777777" w:rsidTr="0085754D">
        <w:tc>
          <w:tcPr>
            <w:tcW w:w="3086" w:type="dxa"/>
            <w:shd w:val="clear" w:color="auto" w:fill="F7CAAC"/>
          </w:tcPr>
          <w:p w14:paraId="31993604" w14:textId="77777777" w:rsidR="006009AB" w:rsidRPr="00EE758A" w:rsidRDefault="006009AB" w:rsidP="0085754D">
            <w:pPr>
              <w:rPr>
                <w:b/>
                <w:sz w:val="22"/>
              </w:rPr>
            </w:pPr>
            <w:r w:rsidRPr="00EE758A">
              <w:rPr>
                <w:b/>
              </w:rPr>
              <w:t>Prerekvizity, korekvizity, ekvivalence</w:t>
            </w:r>
          </w:p>
        </w:tc>
        <w:tc>
          <w:tcPr>
            <w:tcW w:w="6769" w:type="dxa"/>
            <w:gridSpan w:val="7"/>
          </w:tcPr>
          <w:p w14:paraId="5DBA0BD2" w14:textId="77777777" w:rsidR="006009AB" w:rsidRPr="00EE758A" w:rsidRDefault="006009AB" w:rsidP="0085754D">
            <w:r w:rsidRPr="00EE758A">
              <w:t>nejsou</w:t>
            </w:r>
          </w:p>
        </w:tc>
      </w:tr>
      <w:tr w:rsidR="006009AB" w:rsidRPr="00EE758A" w14:paraId="2817DD5F" w14:textId="77777777" w:rsidTr="0085754D">
        <w:tc>
          <w:tcPr>
            <w:tcW w:w="3086" w:type="dxa"/>
            <w:shd w:val="clear" w:color="auto" w:fill="F7CAAC"/>
          </w:tcPr>
          <w:p w14:paraId="37914DBE" w14:textId="77777777" w:rsidR="006009AB" w:rsidRPr="00EE758A" w:rsidRDefault="006009AB" w:rsidP="0085754D">
            <w:pPr>
              <w:rPr>
                <w:b/>
              </w:rPr>
            </w:pPr>
            <w:r w:rsidRPr="00EE758A">
              <w:rPr>
                <w:b/>
              </w:rPr>
              <w:t>Způsob ověření studijních výsledků</w:t>
            </w:r>
          </w:p>
        </w:tc>
        <w:tc>
          <w:tcPr>
            <w:tcW w:w="3406" w:type="dxa"/>
            <w:gridSpan w:val="4"/>
          </w:tcPr>
          <w:p w14:paraId="5C604B43" w14:textId="77777777" w:rsidR="006009AB" w:rsidRPr="00EE758A" w:rsidRDefault="006009AB" w:rsidP="0085754D">
            <w:r w:rsidRPr="00EE758A">
              <w:t>Zápočet, zkouška</w:t>
            </w:r>
          </w:p>
        </w:tc>
        <w:tc>
          <w:tcPr>
            <w:tcW w:w="2156" w:type="dxa"/>
            <w:shd w:val="clear" w:color="auto" w:fill="F7CAAC"/>
          </w:tcPr>
          <w:p w14:paraId="75342FFD" w14:textId="77777777" w:rsidR="006009AB" w:rsidRPr="00EE758A" w:rsidRDefault="006009AB" w:rsidP="0085754D">
            <w:pPr>
              <w:rPr>
                <w:b/>
              </w:rPr>
            </w:pPr>
            <w:r w:rsidRPr="00EE758A">
              <w:rPr>
                <w:b/>
              </w:rPr>
              <w:t>Forma výuky</w:t>
            </w:r>
          </w:p>
        </w:tc>
        <w:tc>
          <w:tcPr>
            <w:tcW w:w="1207" w:type="dxa"/>
            <w:gridSpan w:val="2"/>
          </w:tcPr>
          <w:p w14:paraId="6E21F744" w14:textId="77777777" w:rsidR="006009AB" w:rsidRPr="00EE758A" w:rsidRDefault="006009AB" w:rsidP="0085754D">
            <w:r w:rsidRPr="00EE758A">
              <w:t>Přednáška, seminář</w:t>
            </w:r>
          </w:p>
        </w:tc>
      </w:tr>
      <w:tr w:rsidR="006009AB" w:rsidRPr="00EE758A" w14:paraId="6650A0BB" w14:textId="77777777" w:rsidTr="0085754D">
        <w:tc>
          <w:tcPr>
            <w:tcW w:w="3086" w:type="dxa"/>
            <w:shd w:val="clear" w:color="auto" w:fill="F7CAAC"/>
          </w:tcPr>
          <w:p w14:paraId="36944E1E" w14:textId="77777777" w:rsidR="006009AB" w:rsidRPr="00EE758A" w:rsidRDefault="006009AB" w:rsidP="0085754D">
            <w:pPr>
              <w:rPr>
                <w:b/>
              </w:rPr>
            </w:pPr>
            <w:r w:rsidRPr="00EE758A">
              <w:rPr>
                <w:b/>
              </w:rPr>
              <w:t>Forma způsobu ověření studijních výsledků a další požadavky na studenta</w:t>
            </w:r>
          </w:p>
        </w:tc>
        <w:tc>
          <w:tcPr>
            <w:tcW w:w="6769" w:type="dxa"/>
            <w:gridSpan w:val="7"/>
            <w:tcBorders>
              <w:bottom w:val="nil"/>
            </w:tcBorders>
          </w:tcPr>
          <w:p w14:paraId="7285AF1C" w14:textId="77777777" w:rsidR="006009AB" w:rsidRPr="00EE758A" w:rsidRDefault="006009AB" w:rsidP="0085754D">
            <w:r w:rsidRPr="00EE758A">
              <w:t xml:space="preserve">1. Povinná a aktivní účast na jednotlivých seminářích (80% účast na seminářích). </w:t>
            </w:r>
          </w:p>
          <w:p w14:paraId="0D9BB9B0" w14:textId="77777777" w:rsidR="006009AB" w:rsidRPr="00EE758A" w:rsidRDefault="006009AB" w:rsidP="0085754D">
            <w:r w:rsidRPr="00EE758A">
              <w:t xml:space="preserve">2. Teoretické zvládnutí základní problematiky a jednotlivých témat. </w:t>
            </w:r>
          </w:p>
          <w:p w14:paraId="2A2F59CC" w14:textId="77777777" w:rsidR="006009AB" w:rsidRPr="00EE758A" w:rsidRDefault="006009AB" w:rsidP="0085754D">
            <w:r w:rsidRPr="00EE758A">
              <w:t>3. Zápočet – závěrečná písemná práce.</w:t>
            </w:r>
          </w:p>
          <w:p w14:paraId="7594BE2C" w14:textId="77777777" w:rsidR="006009AB" w:rsidRPr="00EE758A" w:rsidRDefault="006009AB" w:rsidP="0085754D">
            <w:r w:rsidRPr="00EE758A">
              <w:t xml:space="preserve">4. Zkouška - ústní forma, prokázání znalostí látky z probíraných tematických okruhů. </w:t>
            </w:r>
          </w:p>
        </w:tc>
      </w:tr>
      <w:tr w:rsidR="006009AB" w:rsidRPr="00EE758A" w14:paraId="4B1720B7" w14:textId="77777777" w:rsidTr="0085754D">
        <w:trPr>
          <w:trHeight w:val="139"/>
        </w:trPr>
        <w:tc>
          <w:tcPr>
            <w:tcW w:w="9855" w:type="dxa"/>
            <w:gridSpan w:val="8"/>
            <w:tcBorders>
              <w:top w:val="nil"/>
            </w:tcBorders>
          </w:tcPr>
          <w:p w14:paraId="3E3324CA" w14:textId="77777777" w:rsidR="006009AB" w:rsidRPr="00EE758A" w:rsidRDefault="006009AB" w:rsidP="0085754D"/>
        </w:tc>
      </w:tr>
      <w:tr w:rsidR="006009AB" w:rsidRPr="00EE758A" w14:paraId="22FF61A2" w14:textId="77777777" w:rsidTr="0085754D">
        <w:trPr>
          <w:trHeight w:val="197"/>
        </w:trPr>
        <w:tc>
          <w:tcPr>
            <w:tcW w:w="3086" w:type="dxa"/>
            <w:tcBorders>
              <w:top w:val="nil"/>
            </w:tcBorders>
            <w:shd w:val="clear" w:color="auto" w:fill="F7CAAC"/>
          </w:tcPr>
          <w:p w14:paraId="514EE352" w14:textId="77777777" w:rsidR="006009AB" w:rsidRPr="00EE758A" w:rsidRDefault="006009AB" w:rsidP="0085754D">
            <w:pPr>
              <w:rPr>
                <w:b/>
              </w:rPr>
            </w:pPr>
            <w:r w:rsidRPr="00EE758A">
              <w:rPr>
                <w:b/>
              </w:rPr>
              <w:t>Garant předmětu</w:t>
            </w:r>
          </w:p>
        </w:tc>
        <w:tc>
          <w:tcPr>
            <w:tcW w:w="6769" w:type="dxa"/>
            <w:gridSpan w:val="7"/>
            <w:tcBorders>
              <w:top w:val="nil"/>
            </w:tcBorders>
          </w:tcPr>
          <w:p w14:paraId="5A73AEA2" w14:textId="77777777" w:rsidR="006009AB" w:rsidRPr="00EE758A" w:rsidRDefault="006009AB" w:rsidP="0085754D">
            <w:r w:rsidRPr="00EE758A">
              <w:t>Ing. Jan Valouch, Ph.D.</w:t>
            </w:r>
          </w:p>
        </w:tc>
      </w:tr>
      <w:tr w:rsidR="006009AB" w:rsidRPr="00EE758A" w14:paraId="224CF2AA" w14:textId="77777777" w:rsidTr="0085754D">
        <w:trPr>
          <w:trHeight w:val="243"/>
        </w:trPr>
        <w:tc>
          <w:tcPr>
            <w:tcW w:w="3086" w:type="dxa"/>
            <w:tcBorders>
              <w:top w:val="nil"/>
            </w:tcBorders>
            <w:shd w:val="clear" w:color="auto" w:fill="F7CAAC"/>
          </w:tcPr>
          <w:p w14:paraId="3A514317" w14:textId="77777777" w:rsidR="006009AB" w:rsidRPr="00EE758A" w:rsidRDefault="006009AB" w:rsidP="0085754D">
            <w:pPr>
              <w:rPr>
                <w:b/>
              </w:rPr>
            </w:pPr>
            <w:r w:rsidRPr="00EE758A">
              <w:rPr>
                <w:b/>
              </w:rPr>
              <w:t>Zapojení garanta do výuky předmětu</w:t>
            </w:r>
          </w:p>
        </w:tc>
        <w:tc>
          <w:tcPr>
            <w:tcW w:w="6769" w:type="dxa"/>
            <w:gridSpan w:val="7"/>
            <w:tcBorders>
              <w:top w:val="nil"/>
            </w:tcBorders>
          </w:tcPr>
          <w:p w14:paraId="5A87AEE2" w14:textId="77777777" w:rsidR="006009AB" w:rsidRPr="00EE758A" w:rsidRDefault="006009AB" w:rsidP="0085754D">
            <w:r w:rsidRPr="00EE758A">
              <w:t>Přednáší, vede semináře.</w:t>
            </w:r>
          </w:p>
        </w:tc>
      </w:tr>
      <w:tr w:rsidR="006009AB" w:rsidRPr="00EE758A" w14:paraId="54FCE615" w14:textId="77777777" w:rsidTr="0085754D">
        <w:tc>
          <w:tcPr>
            <w:tcW w:w="3086" w:type="dxa"/>
            <w:shd w:val="clear" w:color="auto" w:fill="F7CAAC"/>
          </w:tcPr>
          <w:p w14:paraId="7D062012" w14:textId="77777777" w:rsidR="006009AB" w:rsidRPr="00EE758A" w:rsidRDefault="006009AB" w:rsidP="0085754D">
            <w:pPr>
              <w:rPr>
                <w:b/>
              </w:rPr>
            </w:pPr>
            <w:r w:rsidRPr="00EE758A">
              <w:rPr>
                <w:b/>
              </w:rPr>
              <w:t>Vyučující</w:t>
            </w:r>
          </w:p>
        </w:tc>
        <w:tc>
          <w:tcPr>
            <w:tcW w:w="6769" w:type="dxa"/>
            <w:gridSpan w:val="7"/>
            <w:tcBorders>
              <w:bottom w:val="nil"/>
            </w:tcBorders>
          </w:tcPr>
          <w:p w14:paraId="6F095B35" w14:textId="77777777" w:rsidR="006009AB" w:rsidRPr="00EE758A" w:rsidRDefault="006009AB" w:rsidP="0085754D">
            <w:r w:rsidRPr="00EE758A">
              <w:t>Ing. Jan Valouch, Ph.D.</w:t>
            </w:r>
            <w:r>
              <w:t>, přednášky (100 %)</w:t>
            </w:r>
          </w:p>
        </w:tc>
      </w:tr>
      <w:tr w:rsidR="006009AB" w:rsidRPr="00EE758A" w14:paraId="594C9018" w14:textId="77777777" w:rsidTr="0085754D">
        <w:trPr>
          <w:trHeight w:val="50"/>
        </w:trPr>
        <w:tc>
          <w:tcPr>
            <w:tcW w:w="9855" w:type="dxa"/>
            <w:gridSpan w:val="8"/>
            <w:tcBorders>
              <w:top w:val="nil"/>
            </w:tcBorders>
          </w:tcPr>
          <w:p w14:paraId="051387C7" w14:textId="77777777" w:rsidR="006009AB" w:rsidRPr="00EE758A" w:rsidRDefault="006009AB" w:rsidP="0085754D"/>
        </w:tc>
      </w:tr>
      <w:tr w:rsidR="006009AB" w:rsidRPr="00EE758A" w14:paraId="5676259F" w14:textId="77777777" w:rsidTr="0085754D">
        <w:tc>
          <w:tcPr>
            <w:tcW w:w="3086" w:type="dxa"/>
            <w:shd w:val="clear" w:color="auto" w:fill="F7CAAC"/>
          </w:tcPr>
          <w:p w14:paraId="6940C866" w14:textId="77777777" w:rsidR="006009AB" w:rsidRPr="00EE758A" w:rsidRDefault="006009AB" w:rsidP="0085754D">
            <w:pPr>
              <w:rPr>
                <w:b/>
              </w:rPr>
            </w:pPr>
            <w:r w:rsidRPr="00EE758A">
              <w:rPr>
                <w:b/>
              </w:rPr>
              <w:t>Stručná anotace předmětu</w:t>
            </w:r>
          </w:p>
        </w:tc>
        <w:tc>
          <w:tcPr>
            <w:tcW w:w="6769" w:type="dxa"/>
            <w:gridSpan w:val="7"/>
            <w:tcBorders>
              <w:bottom w:val="nil"/>
            </w:tcBorders>
          </w:tcPr>
          <w:p w14:paraId="7554EF88" w14:textId="77777777" w:rsidR="006009AB" w:rsidRPr="00EE758A" w:rsidRDefault="006009AB" w:rsidP="0085754D"/>
        </w:tc>
      </w:tr>
      <w:tr w:rsidR="006009AB" w:rsidRPr="00EE758A" w14:paraId="1674391B" w14:textId="77777777" w:rsidTr="0085754D">
        <w:trPr>
          <w:trHeight w:val="3938"/>
        </w:trPr>
        <w:tc>
          <w:tcPr>
            <w:tcW w:w="9855" w:type="dxa"/>
            <w:gridSpan w:val="8"/>
            <w:tcBorders>
              <w:top w:val="nil"/>
              <w:bottom w:val="single" w:sz="12" w:space="0" w:color="auto"/>
            </w:tcBorders>
          </w:tcPr>
          <w:p w14:paraId="0D8E304A" w14:textId="77777777" w:rsidR="006009AB" w:rsidRPr="00F213CE" w:rsidRDefault="006009AB" w:rsidP="00E96895">
            <w:pPr>
              <w:rPr>
                <w:szCs w:val="22"/>
              </w:rPr>
            </w:pPr>
            <w:r w:rsidRPr="00F213CE">
              <w:rPr>
                <w:szCs w:val="22"/>
              </w:rPr>
              <w:t xml:space="preserve">Cílem tohoto předmětu je poskytnout studentům znalosti z oblasti futurologie a to především z hlediska možností budoucího vývoje bezpečnostní situace v národním, evropském a mezinárodním měřítku. Předmět se zabývá rovněž problematikou tvorby vědeckých prognóz, předvídáním problémů celosvětové bezpečnosti lidstva a mezinárodního terorismu. Uvedené oblasti doplňují predikce technologického a demografického vývoje ve vztahu k bezpečnosti. </w:t>
            </w:r>
          </w:p>
          <w:p w14:paraId="22DF2D19" w14:textId="77777777" w:rsidR="006009AB" w:rsidRPr="00F213CE" w:rsidRDefault="006009AB" w:rsidP="0085754D">
            <w:pPr>
              <w:rPr>
                <w:szCs w:val="22"/>
              </w:rPr>
            </w:pPr>
            <w:r w:rsidRPr="00F213CE">
              <w:rPr>
                <w:szCs w:val="22"/>
              </w:rPr>
              <w:t>Témata:</w:t>
            </w:r>
          </w:p>
          <w:p w14:paraId="66D1E3FB" w14:textId="77777777" w:rsidR="006009AB" w:rsidRPr="00721502" w:rsidRDefault="006009AB" w:rsidP="005505E6">
            <w:pPr>
              <w:pStyle w:val="Odstavecseseznamem"/>
              <w:numPr>
                <w:ilvl w:val="0"/>
                <w:numId w:val="21"/>
              </w:numPr>
              <w:tabs>
                <w:tab w:val="left" w:pos="38"/>
              </w:tabs>
              <w:rPr>
                <w:szCs w:val="22"/>
              </w:rPr>
            </w:pPr>
            <w:r w:rsidRPr="00721502">
              <w:rPr>
                <w:szCs w:val="22"/>
              </w:rPr>
              <w:t xml:space="preserve">Teorie futurologie </w:t>
            </w:r>
          </w:p>
          <w:p w14:paraId="1D241477" w14:textId="77777777" w:rsidR="006009AB" w:rsidRPr="00721502" w:rsidRDefault="006009AB" w:rsidP="005505E6">
            <w:pPr>
              <w:pStyle w:val="Odstavecseseznamem"/>
              <w:numPr>
                <w:ilvl w:val="0"/>
                <w:numId w:val="21"/>
              </w:numPr>
              <w:tabs>
                <w:tab w:val="left" w:pos="38"/>
              </w:tabs>
              <w:rPr>
                <w:szCs w:val="22"/>
              </w:rPr>
            </w:pPr>
            <w:r w:rsidRPr="00721502">
              <w:rPr>
                <w:szCs w:val="22"/>
              </w:rPr>
              <w:t xml:space="preserve">Teorie prognostiky </w:t>
            </w:r>
          </w:p>
          <w:p w14:paraId="0C31CB83" w14:textId="77777777" w:rsidR="006009AB" w:rsidRPr="00721502" w:rsidRDefault="006009AB" w:rsidP="005505E6">
            <w:pPr>
              <w:pStyle w:val="Odstavecseseznamem"/>
              <w:numPr>
                <w:ilvl w:val="0"/>
                <w:numId w:val="21"/>
              </w:numPr>
              <w:tabs>
                <w:tab w:val="left" w:pos="38"/>
              </w:tabs>
              <w:rPr>
                <w:szCs w:val="22"/>
              </w:rPr>
            </w:pPr>
            <w:r w:rsidRPr="00721502">
              <w:rPr>
                <w:szCs w:val="22"/>
              </w:rPr>
              <w:t xml:space="preserve">Prognostické metody </w:t>
            </w:r>
          </w:p>
          <w:p w14:paraId="6D590F7E" w14:textId="77777777" w:rsidR="006009AB" w:rsidRPr="00721502" w:rsidRDefault="006009AB" w:rsidP="005505E6">
            <w:pPr>
              <w:pStyle w:val="Odstavecseseznamem"/>
              <w:numPr>
                <w:ilvl w:val="0"/>
                <w:numId w:val="21"/>
              </w:numPr>
              <w:tabs>
                <w:tab w:val="left" w:pos="38"/>
              </w:tabs>
              <w:rPr>
                <w:szCs w:val="22"/>
              </w:rPr>
            </w:pPr>
            <w:r w:rsidRPr="00721502">
              <w:rPr>
                <w:szCs w:val="22"/>
              </w:rPr>
              <w:t xml:space="preserve">Typologie predikcí </w:t>
            </w:r>
          </w:p>
          <w:p w14:paraId="0CB449BD" w14:textId="77777777" w:rsidR="006009AB" w:rsidRPr="00721502" w:rsidRDefault="006009AB" w:rsidP="005505E6">
            <w:pPr>
              <w:pStyle w:val="Odstavecseseznamem"/>
              <w:numPr>
                <w:ilvl w:val="0"/>
                <w:numId w:val="21"/>
              </w:numPr>
              <w:tabs>
                <w:tab w:val="left" w:pos="38"/>
              </w:tabs>
              <w:rPr>
                <w:szCs w:val="22"/>
              </w:rPr>
            </w:pPr>
            <w:r w:rsidRPr="00721502">
              <w:rPr>
                <w:szCs w:val="22"/>
              </w:rPr>
              <w:t xml:space="preserve">Tvorba futurologických vizí </w:t>
            </w:r>
          </w:p>
          <w:p w14:paraId="7B7D9FF6" w14:textId="77777777" w:rsidR="006009AB" w:rsidRPr="00721502" w:rsidRDefault="006009AB" w:rsidP="005505E6">
            <w:pPr>
              <w:pStyle w:val="Odstavecseseznamem"/>
              <w:numPr>
                <w:ilvl w:val="0"/>
                <w:numId w:val="21"/>
              </w:numPr>
              <w:tabs>
                <w:tab w:val="left" w:pos="38"/>
              </w:tabs>
              <w:rPr>
                <w:szCs w:val="22"/>
              </w:rPr>
            </w:pPr>
            <w:r w:rsidRPr="00721502">
              <w:rPr>
                <w:szCs w:val="22"/>
              </w:rPr>
              <w:t xml:space="preserve">Teorie bezpečnosti a bezpečnostní studia </w:t>
            </w:r>
          </w:p>
          <w:p w14:paraId="1D6EAB70" w14:textId="77777777" w:rsidR="006009AB" w:rsidRPr="00721502" w:rsidRDefault="006009AB" w:rsidP="005505E6">
            <w:pPr>
              <w:pStyle w:val="Odstavecseseznamem"/>
              <w:numPr>
                <w:ilvl w:val="0"/>
                <w:numId w:val="21"/>
              </w:numPr>
              <w:tabs>
                <w:tab w:val="left" w:pos="38"/>
              </w:tabs>
              <w:rPr>
                <w:szCs w:val="22"/>
              </w:rPr>
            </w:pPr>
            <w:r w:rsidRPr="00721502">
              <w:rPr>
                <w:szCs w:val="22"/>
              </w:rPr>
              <w:t xml:space="preserve">Mezinárodní bezpečnostní vztahy </w:t>
            </w:r>
          </w:p>
          <w:p w14:paraId="39B39FF6" w14:textId="77777777" w:rsidR="006009AB" w:rsidRPr="00721502" w:rsidRDefault="006009AB" w:rsidP="005505E6">
            <w:pPr>
              <w:pStyle w:val="Odstavecseseznamem"/>
              <w:numPr>
                <w:ilvl w:val="0"/>
                <w:numId w:val="21"/>
              </w:numPr>
              <w:tabs>
                <w:tab w:val="left" w:pos="38"/>
              </w:tabs>
              <w:rPr>
                <w:szCs w:val="22"/>
              </w:rPr>
            </w:pPr>
            <w:r w:rsidRPr="00721502">
              <w:rPr>
                <w:szCs w:val="22"/>
              </w:rPr>
              <w:t xml:space="preserve">Bezpečnostní prognózy a projekty </w:t>
            </w:r>
          </w:p>
          <w:p w14:paraId="3B0C63A7" w14:textId="77777777" w:rsidR="006009AB" w:rsidRPr="00721502" w:rsidRDefault="006009AB" w:rsidP="005505E6">
            <w:pPr>
              <w:pStyle w:val="Odstavecseseznamem"/>
              <w:numPr>
                <w:ilvl w:val="0"/>
                <w:numId w:val="21"/>
              </w:numPr>
              <w:tabs>
                <w:tab w:val="left" w:pos="38"/>
              </w:tabs>
              <w:rPr>
                <w:szCs w:val="22"/>
              </w:rPr>
            </w:pPr>
            <w:r w:rsidRPr="00721502">
              <w:rPr>
                <w:szCs w:val="22"/>
              </w:rPr>
              <w:t xml:space="preserve">Výzkum bezpečnostních konfliktů </w:t>
            </w:r>
          </w:p>
          <w:p w14:paraId="6557DBDA" w14:textId="77777777" w:rsidR="006009AB" w:rsidRPr="00721502" w:rsidRDefault="006009AB" w:rsidP="005505E6">
            <w:pPr>
              <w:pStyle w:val="Odstavecseseznamem"/>
              <w:numPr>
                <w:ilvl w:val="0"/>
                <w:numId w:val="21"/>
              </w:numPr>
              <w:tabs>
                <w:tab w:val="left" w:pos="38"/>
              </w:tabs>
              <w:rPr>
                <w:szCs w:val="22"/>
              </w:rPr>
            </w:pPr>
            <w:r w:rsidRPr="00721502">
              <w:rPr>
                <w:szCs w:val="22"/>
              </w:rPr>
              <w:t xml:space="preserve">Geopolitika a strategie </w:t>
            </w:r>
          </w:p>
          <w:p w14:paraId="769A2065" w14:textId="77777777" w:rsidR="006009AB" w:rsidRPr="00721502" w:rsidRDefault="006009AB" w:rsidP="005505E6">
            <w:pPr>
              <w:pStyle w:val="Odstavecseseznamem"/>
              <w:numPr>
                <w:ilvl w:val="0"/>
                <w:numId w:val="21"/>
              </w:numPr>
              <w:tabs>
                <w:tab w:val="left" w:pos="38"/>
              </w:tabs>
              <w:rPr>
                <w:szCs w:val="22"/>
              </w:rPr>
            </w:pPr>
            <w:r w:rsidRPr="00721502">
              <w:rPr>
                <w:szCs w:val="22"/>
              </w:rPr>
              <w:t xml:space="preserve">Globální terorismus </w:t>
            </w:r>
          </w:p>
          <w:p w14:paraId="11D9B99B" w14:textId="77777777" w:rsidR="006009AB" w:rsidRPr="00721502" w:rsidRDefault="006009AB" w:rsidP="005505E6">
            <w:pPr>
              <w:pStyle w:val="Odstavecseseznamem"/>
              <w:numPr>
                <w:ilvl w:val="0"/>
                <w:numId w:val="21"/>
              </w:numPr>
              <w:tabs>
                <w:tab w:val="left" w:pos="38"/>
              </w:tabs>
              <w:rPr>
                <w:szCs w:val="22"/>
              </w:rPr>
            </w:pPr>
            <w:r w:rsidRPr="00721502">
              <w:rPr>
                <w:szCs w:val="22"/>
              </w:rPr>
              <w:t xml:space="preserve">Predikce demografického vývoje </w:t>
            </w:r>
          </w:p>
          <w:p w14:paraId="728753FA" w14:textId="77777777" w:rsidR="00E83E0B" w:rsidRDefault="006009AB" w:rsidP="005505E6">
            <w:pPr>
              <w:pStyle w:val="Odstavecseseznamem"/>
              <w:numPr>
                <w:ilvl w:val="0"/>
                <w:numId w:val="21"/>
              </w:numPr>
              <w:tabs>
                <w:tab w:val="left" w:pos="38"/>
              </w:tabs>
              <w:rPr>
                <w:ins w:id="1535" w:author="Milan Navrátil" w:date="2018-11-13T14:53:00Z"/>
                <w:szCs w:val="22"/>
              </w:rPr>
            </w:pPr>
            <w:r w:rsidRPr="00721502">
              <w:rPr>
                <w:szCs w:val="22"/>
              </w:rPr>
              <w:t>Predikce technologického vývoje</w:t>
            </w:r>
          </w:p>
          <w:p w14:paraId="68B22CF9" w14:textId="48A3FB68" w:rsidR="006009AB" w:rsidRPr="00721502" w:rsidRDefault="006009AB" w:rsidP="005505E6">
            <w:pPr>
              <w:pStyle w:val="Odstavecseseznamem"/>
              <w:numPr>
                <w:ilvl w:val="0"/>
                <w:numId w:val="21"/>
              </w:numPr>
              <w:tabs>
                <w:tab w:val="left" w:pos="38"/>
              </w:tabs>
              <w:rPr>
                <w:szCs w:val="22"/>
              </w:rPr>
            </w:pPr>
            <w:r w:rsidRPr="00721502">
              <w:rPr>
                <w:szCs w:val="22"/>
              </w:rPr>
              <w:t xml:space="preserve"> </w:t>
            </w:r>
            <w:ins w:id="1536" w:author="Milan Navrátil" w:date="2018-11-14T10:45:00Z">
              <w:r w:rsidR="00EA763D">
                <w:rPr>
                  <w:szCs w:val="22"/>
                </w:rPr>
                <w:t>Bezpečnostní modely</w:t>
              </w:r>
            </w:ins>
          </w:p>
        </w:tc>
      </w:tr>
      <w:tr w:rsidR="006009AB" w:rsidRPr="00EE758A" w14:paraId="60D3FDFA" w14:textId="77777777" w:rsidTr="0085754D">
        <w:trPr>
          <w:trHeight w:val="265"/>
        </w:trPr>
        <w:tc>
          <w:tcPr>
            <w:tcW w:w="3653" w:type="dxa"/>
            <w:gridSpan w:val="2"/>
            <w:tcBorders>
              <w:top w:val="nil"/>
            </w:tcBorders>
            <w:shd w:val="clear" w:color="auto" w:fill="F7CAAC"/>
          </w:tcPr>
          <w:p w14:paraId="03BF82D3" w14:textId="77777777" w:rsidR="006009AB" w:rsidRPr="00EE758A" w:rsidRDefault="006009AB" w:rsidP="0085754D">
            <w:r w:rsidRPr="00EE758A">
              <w:rPr>
                <w:b/>
              </w:rPr>
              <w:t>Studijní literatura a studijní pomůcky</w:t>
            </w:r>
          </w:p>
        </w:tc>
        <w:tc>
          <w:tcPr>
            <w:tcW w:w="6202" w:type="dxa"/>
            <w:gridSpan w:val="6"/>
            <w:tcBorders>
              <w:top w:val="nil"/>
              <w:bottom w:val="nil"/>
            </w:tcBorders>
          </w:tcPr>
          <w:p w14:paraId="650A8D1A" w14:textId="77777777" w:rsidR="006009AB" w:rsidRPr="00EE758A" w:rsidRDefault="006009AB" w:rsidP="0085754D"/>
        </w:tc>
      </w:tr>
      <w:tr w:rsidR="006009AB" w:rsidRPr="00EE758A" w14:paraId="0E0CA6C0" w14:textId="77777777" w:rsidTr="0085754D">
        <w:trPr>
          <w:trHeight w:val="1497"/>
        </w:trPr>
        <w:tc>
          <w:tcPr>
            <w:tcW w:w="9855" w:type="dxa"/>
            <w:gridSpan w:val="8"/>
            <w:tcBorders>
              <w:top w:val="nil"/>
            </w:tcBorders>
          </w:tcPr>
          <w:p w14:paraId="3FC3505D" w14:textId="77777777" w:rsidR="006009AB" w:rsidRPr="00A711D1" w:rsidRDefault="006009AB" w:rsidP="0085754D">
            <w:pPr>
              <w:rPr>
                <w:b/>
              </w:rPr>
            </w:pPr>
            <w:r w:rsidRPr="00A711D1">
              <w:rPr>
                <w:b/>
              </w:rPr>
              <w:t>Povinná literatura:</w:t>
            </w:r>
          </w:p>
          <w:p w14:paraId="42EED2E1" w14:textId="77777777" w:rsidR="006009AB" w:rsidRPr="00A711D1" w:rsidRDefault="006009AB" w:rsidP="00A711D1">
            <w:r w:rsidRPr="00C560A6">
              <w:t xml:space="preserve">VALOUCH, J. a M. HROMADA. </w:t>
            </w:r>
            <w:r w:rsidRPr="00C560A6">
              <w:rPr>
                <w:i/>
              </w:rPr>
              <w:t>Bezpečnostní futurologie</w:t>
            </w:r>
            <w:r w:rsidRPr="00C560A6">
              <w:t xml:space="preserve">. 1. vyd. Zlín: Univerzita Tomáše Bati ve Zlíně. 146 s. ISBN </w:t>
            </w:r>
            <w:r w:rsidRPr="00A711D1">
              <w:t xml:space="preserve">978-80-7454-621-1.  </w:t>
            </w:r>
          </w:p>
          <w:p w14:paraId="5F1CEC6F" w14:textId="38FC5192" w:rsidR="006009AB" w:rsidRPr="00A711D1" w:rsidRDefault="006009AB" w:rsidP="00A711D1">
            <w:pPr>
              <w:rPr>
                <w:ins w:id="1537" w:author="Milan Navrátil" w:date="2018-11-14T11:51:00Z"/>
              </w:rPr>
            </w:pPr>
            <w:r w:rsidRPr="00A711D1">
              <w:t xml:space="preserve">POTŮČEK, M. </w:t>
            </w:r>
            <w:r w:rsidRPr="00A711D1">
              <w:rPr>
                <w:i/>
              </w:rPr>
              <w:t>Manuál prognostických metod</w:t>
            </w:r>
            <w:r w:rsidRPr="00A711D1">
              <w:t xml:space="preserve">. Praha: Slon, 2006. 193 s. ISBN 80-86429-55-5. </w:t>
            </w:r>
          </w:p>
          <w:p w14:paraId="734902C1" w14:textId="77777777" w:rsidR="00A711D1" w:rsidRPr="00A711D1" w:rsidRDefault="00A711D1">
            <w:pPr>
              <w:rPr>
                <w:ins w:id="1538" w:author="Milan Navrátil" w:date="2018-11-14T11:51:00Z"/>
                <w:rPrChange w:id="1539" w:author="Milan Navrátil" w:date="2018-11-14T11:51:00Z">
                  <w:rPr>
                    <w:ins w:id="1540" w:author="Milan Navrátil" w:date="2018-11-14T11:51:00Z"/>
                    <w:color w:val="FF0000"/>
                  </w:rPr>
                </w:rPrChange>
              </w:rPr>
            </w:pPr>
            <w:ins w:id="1541" w:author="Milan Navrátil" w:date="2018-11-14T11:51:00Z">
              <w:r w:rsidRPr="00A711D1">
                <w:rPr>
                  <w:rPrChange w:id="1542" w:author="Milan Navrátil" w:date="2018-11-14T11:51:00Z">
                    <w:rPr>
                      <w:color w:val="FF0000"/>
                    </w:rPr>
                  </w:rPrChange>
                </w:rPr>
                <w:t xml:space="preserve">A Glossary of Terms commonly used in Futures Studies. Roma: Forward Thinking Platform, 2014, September 2014. 29 p. Available from: &lt; </w:t>
              </w:r>
              <w:r w:rsidRPr="00A711D1">
                <w:rPr>
                  <w:rPrChange w:id="1543" w:author="Milan Navrátil" w:date="2018-11-14T11:51:00Z">
                    <w:rPr>
                      <w:color w:val="FF0000"/>
                    </w:rPr>
                  </w:rPrChange>
                </w:rPr>
                <w:fldChar w:fldCharType="begin"/>
              </w:r>
              <w:r w:rsidRPr="00A711D1">
                <w:rPr>
                  <w:rPrChange w:id="1544" w:author="Milan Navrátil" w:date="2018-11-14T11:51:00Z">
                    <w:rPr>
                      <w:color w:val="FF0000"/>
                    </w:rPr>
                  </w:rPrChange>
                </w:rPr>
                <w:instrText xml:space="preserve"> HYPERLINK "https://www.gfar.net" </w:instrText>
              </w:r>
              <w:r w:rsidRPr="00A711D1">
                <w:rPr>
                  <w:rPrChange w:id="1545" w:author="Milan Navrátil" w:date="2018-11-14T11:51:00Z">
                    <w:rPr>
                      <w:color w:val="FF0000"/>
                    </w:rPr>
                  </w:rPrChange>
                </w:rPr>
                <w:fldChar w:fldCharType="separate"/>
              </w:r>
              <w:r w:rsidRPr="00A711D1">
                <w:rPr>
                  <w:rStyle w:val="Hypertextovodkaz"/>
                  <w:color w:val="auto"/>
                  <w:rPrChange w:id="1546" w:author="Milan Navrátil" w:date="2018-11-14T11:51:00Z">
                    <w:rPr>
                      <w:rStyle w:val="Hypertextovodkaz"/>
                      <w:color w:val="FF0000"/>
                    </w:rPr>
                  </w:rPrChange>
                </w:rPr>
                <w:t>https://www.gfar.net</w:t>
              </w:r>
              <w:r w:rsidRPr="00A711D1">
                <w:rPr>
                  <w:rPrChange w:id="1547" w:author="Milan Navrátil" w:date="2018-11-14T11:51:00Z">
                    <w:rPr>
                      <w:color w:val="FF0000"/>
                    </w:rPr>
                  </w:rPrChange>
                </w:rPr>
                <w:fldChar w:fldCharType="end"/>
              </w:r>
              <w:r w:rsidRPr="00A711D1">
                <w:rPr>
                  <w:rPrChange w:id="1548" w:author="Milan Navrátil" w:date="2018-11-14T11:51:00Z">
                    <w:rPr>
                      <w:color w:val="FF0000"/>
                    </w:rPr>
                  </w:rPrChange>
                </w:rPr>
                <w:t>&gt;.</w:t>
              </w:r>
            </w:ins>
          </w:p>
          <w:p w14:paraId="1784FB77" w14:textId="77777777" w:rsidR="00A711D1" w:rsidRPr="00A711D1" w:rsidRDefault="00A711D1">
            <w:pPr>
              <w:pStyle w:val="Literatura"/>
              <w:spacing w:line="240" w:lineRule="auto"/>
              <w:ind w:left="0" w:firstLine="0"/>
              <w:rPr>
                <w:ins w:id="1549" w:author="Milan Navrátil" w:date="2018-11-14T11:51:00Z"/>
                <w:sz w:val="20"/>
                <w:szCs w:val="20"/>
                <w:rPrChange w:id="1550" w:author="Milan Navrátil" w:date="2018-11-14T11:51:00Z">
                  <w:rPr>
                    <w:ins w:id="1551" w:author="Milan Navrátil" w:date="2018-11-14T11:51:00Z"/>
                    <w:color w:val="FF0000"/>
                  </w:rPr>
                </w:rPrChange>
              </w:rPr>
              <w:pPrChange w:id="1552" w:author="Milan Navrátil" w:date="2018-11-14T11:52:00Z">
                <w:pPr>
                  <w:pStyle w:val="Literatura"/>
                  <w:ind w:left="0" w:firstLine="0"/>
                </w:pPr>
              </w:pPrChange>
            </w:pPr>
            <w:ins w:id="1553" w:author="Milan Navrátil" w:date="2018-11-14T11:51:00Z">
              <w:r w:rsidRPr="00A711D1">
                <w:rPr>
                  <w:sz w:val="20"/>
                  <w:szCs w:val="20"/>
                  <w:rPrChange w:id="1554" w:author="Milan Navrátil" w:date="2018-11-14T11:51:00Z">
                    <w:rPr>
                      <w:color w:val="FF0000"/>
                    </w:rPr>
                  </w:rPrChange>
                </w:rPr>
                <w:t>BLAND, Jessica, WESTLAKE, S. Don’t stop thinking about tomorrow. London: Nesta, 2013. p. 24.</w:t>
              </w:r>
            </w:ins>
          </w:p>
          <w:p w14:paraId="42D2204F" w14:textId="63AFB1EF" w:rsidR="00A711D1" w:rsidRPr="00A711D1" w:rsidRDefault="00A711D1" w:rsidP="00A711D1">
            <w:ins w:id="1555" w:author="Milan Navrátil" w:date="2018-11-14T11:51:00Z">
              <w:r w:rsidRPr="00A711D1">
                <w:rPr>
                  <w:lang w:val="en-US"/>
                  <w:rPrChange w:id="1556" w:author="Milan Navrátil" w:date="2018-11-14T11:51:00Z">
                    <w:rPr>
                      <w:color w:val="FF0000"/>
                      <w:lang w:val="en-US"/>
                    </w:rPr>
                  </w:rPrChange>
                </w:rPr>
                <w:t>VALOUCH, Jan and Hana URBANČOKOVÁ. Methodology of Future Security Studies - The Proposal of New Prognostic Method for the Creation of Security Forecasts. In: The Tenth International Conference on Emerging Security Information, Systems and Technologies (SECURWARE) 2016. Nice, France, 2016. pp. 69-71. ISBN: 978-1-61208-493-0. 3 p.</w:t>
              </w:r>
            </w:ins>
          </w:p>
          <w:p w14:paraId="73A75156" w14:textId="77777777" w:rsidR="006009AB" w:rsidRPr="00C560A6" w:rsidRDefault="006009AB">
            <w:pPr>
              <w:rPr>
                <w:b/>
              </w:rPr>
            </w:pPr>
            <w:r w:rsidRPr="00C560A6">
              <w:rPr>
                <w:b/>
              </w:rPr>
              <w:t>Doporučená literatura:</w:t>
            </w:r>
          </w:p>
          <w:p w14:paraId="74E84979" w14:textId="77777777" w:rsidR="006009AB" w:rsidRPr="00C560A6" w:rsidRDefault="006009AB">
            <w:r w:rsidRPr="00C560A6">
              <w:t xml:space="preserve">SLOCUN, N. </w:t>
            </w:r>
            <w:r w:rsidRPr="00C560A6">
              <w:rPr>
                <w:i/>
              </w:rPr>
              <w:t>Participatory Methods Toolkit. A Practitioners Manual</w:t>
            </w:r>
            <w:r w:rsidRPr="00C560A6">
              <w:t>. Brusels: King Baudouin Foundation, 2003, 167 p. ISBN 90-5130-447-1.</w:t>
            </w:r>
          </w:p>
          <w:p w14:paraId="0E57A344" w14:textId="168CAA6B" w:rsidR="006009AB" w:rsidRPr="00C560A6" w:rsidRDefault="006009AB">
            <w:pPr>
              <w:rPr>
                <w:ins w:id="1557" w:author="Milan Navrátil" w:date="2018-10-31T15:24:00Z"/>
              </w:rPr>
            </w:pPr>
            <w:r w:rsidRPr="00C560A6">
              <w:lastRenderedPageBreak/>
              <w:t xml:space="preserve">DOYLE, R. </w:t>
            </w:r>
            <w:r w:rsidRPr="00C560A6">
              <w:rPr>
                <w:i/>
              </w:rPr>
              <w:t>Determinism. The Information Philosopher (solving philosophical problems with the new information philosophy)</w:t>
            </w:r>
            <w:r w:rsidRPr="00C560A6">
              <w:t xml:space="preserve">. World futures studies federation. [online]. </w:t>
            </w:r>
            <w:proofErr w:type="gramStart"/>
            <w:r w:rsidRPr="00C560A6">
              <w:t>c.</w:t>
            </w:r>
            <w:proofErr w:type="gramEnd"/>
            <w:r w:rsidRPr="00C560A6">
              <w:t xml:space="preserve"> 2016.  [cit. 2016-04-30]. Dostupné z &lt; </w:t>
            </w:r>
            <w:ins w:id="1558" w:author="Milan Navrátil" w:date="2018-10-31T15:24:00Z">
              <w:r w:rsidR="006E25F6" w:rsidRPr="0061563F">
                <w:fldChar w:fldCharType="begin"/>
              </w:r>
              <w:r w:rsidR="006E25F6" w:rsidRPr="00C560A6">
                <w:instrText xml:space="preserve"> HYPERLINK "</w:instrText>
              </w:r>
            </w:ins>
            <w:r w:rsidR="006E25F6" w:rsidRPr="00C560A6">
              <w:instrText>http://www.informationphilosopher.com/</w:instrText>
            </w:r>
            <w:ins w:id="1559" w:author="Milan Navrátil" w:date="2018-10-31T15:24:00Z">
              <w:r w:rsidR="006E25F6" w:rsidRPr="00C560A6">
                <w:instrText xml:space="preserve">" </w:instrText>
              </w:r>
              <w:r w:rsidR="006E25F6" w:rsidRPr="0061563F">
                <w:rPr>
                  <w:rPrChange w:id="1560" w:author="Milan Navrátil" w:date="2018-11-14T10:49:00Z">
                    <w:rPr/>
                  </w:rPrChange>
                </w:rPr>
                <w:fldChar w:fldCharType="separate"/>
              </w:r>
            </w:ins>
            <w:r w:rsidR="006E25F6" w:rsidRPr="00C560A6">
              <w:rPr>
                <w:rStyle w:val="Hypertextovodkaz"/>
              </w:rPr>
              <w:t>http://www.informationphilosopher.com/</w:t>
            </w:r>
            <w:ins w:id="1561" w:author="Milan Navrátil" w:date="2018-10-31T15:24:00Z">
              <w:r w:rsidR="006E25F6" w:rsidRPr="0061563F">
                <w:fldChar w:fldCharType="end"/>
              </w:r>
            </w:ins>
            <w:r w:rsidRPr="00A711D1">
              <w:t>&gt;.</w:t>
            </w:r>
          </w:p>
          <w:p w14:paraId="50482758" w14:textId="6AA09665" w:rsidR="006E25F6" w:rsidRPr="00C560A6" w:rsidRDefault="006E25F6" w:rsidP="006E25F6">
            <w:pPr>
              <w:rPr>
                <w:ins w:id="1562" w:author="Milan Navrátil" w:date="2018-10-31T15:24:00Z"/>
                <w:bCs/>
                <w:rPrChange w:id="1563" w:author="Milan Navrátil" w:date="2018-11-14T10:49:00Z">
                  <w:rPr>
                    <w:ins w:id="1564" w:author="Milan Navrátil" w:date="2018-10-31T15:24:00Z"/>
                    <w:b/>
                    <w:bCs/>
                    <w:color w:val="FF0000"/>
                  </w:rPr>
                </w:rPrChange>
              </w:rPr>
            </w:pPr>
            <w:ins w:id="1565" w:author="Milan Navrátil" w:date="2018-10-31T15:24:00Z">
              <w:r w:rsidRPr="00C560A6">
                <w:rPr>
                  <w:bCs/>
                  <w:rPrChange w:id="1566" w:author="Milan Navrátil" w:date="2018-11-14T10:49:00Z">
                    <w:rPr>
                      <w:b/>
                      <w:bCs/>
                      <w:color w:val="FF0000"/>
                    </w:rPr>
                  </w:rPrChange>
                </w:rPr>
                <w:t xml:space="preserve">A Glossary of Terms commonly used in Futures Studies. Roma: Forward Thinking Platform, 2014, September 2014. 29 p. Available from: &lt; </w:t>
              </w:r>
              <w:r w:rsidRPr="00C560A6">
                <w:rPr>
                  <w:bCs/>
                  <w:rPrChange w:id="1567" w:author="Milan Navrátil" w:date="2018-11-14T10:49:00Z">
                    <w:rPr>
                      <w:b/>
                      <w:bCs/>
                      <w:color w:val="FF0000"/>
                    </w:rPr>
                  </w:rPrChange>
                </w:rPr>
                <w:fldChar w:fldCharType="begin"/>
              </w:r>
              <w:r w:rsidRPr="00C560A6">
                <w:rPr>
                  <w:bCs/>
                  <w:rPrChange w:id="1568" w:author="Milan Navrátil" w:date="2018-11-14T10:49:00Z">
                    <w:rPr>
                      <w:b/>
                      <w:bCs/>
                      <w:color w:val="FF0000"/>
                    </w:rPr>
                  </w:rPrChange>
                </w:rPr>
                <w:instrText xml:space="preserve"> HYPERLINK "https://www.gfar.net" </w:instrText>
              </w:r>
              <w:r w:rsidRPr="00C560A6">
                <w:rPr>
                  <w:bCs/>
                  <w:rPrChange w:id="1569" w:author="Milan Navrátil" w:date="2018-11-14T10:49:00Z">
                    <w:rPr>
                      <w:b/>
                      <w:bCs/>
                      <w:color w:val="FF0000"/>
                    </w:rPr>
                  </w:rPrChange>
                </w:rPr>
                <w:fldChar w:fldCharType="separate"/>
              </w:r>
              <w:r w:rsidRPr="00C560A6">
                <w:rPr>
                  <w:rStyle w:val="Hypertextovodkaz"/>
                  <w:bCs/>
                  <w:color w:val="auto"/>
                  <w:rPrChange w:id="1570" w:author="Milan Navrátil" w:date="2018-11-14T10:49:00Z">
                    <w:rPr>
                      <w:rStyle w:val="Hypertextovodkaz"/>
                      <w:b/>
                      <w:bCs/>
                      <w:color w:val="FF0000"/>
                    </w:rPr>
                  </w:rPrChange>
                </w:rPr>
                <w:t>https://www.gfar.net</w:t>
              </w:r>
              <w:r w:rsidRPr="00C560A6">
                <w:rPr>
                  <w:bCs/>
                  <w:rPrChange w:id="1571" w:author="Milan Navrátil" w:date="2018-11-14T10:49:00Z">
                    <w:rPr>
                      <w:b/>
                      <w:bCs/>
                      <w:color w:val="FF0000"/>
                    </w:rPr>
                  </w:rPrChange>
                </w:rPr>
                <w:fldChar w:fldCharType="end"/>
              </w:r>
              <w:r w:rsidRPr="00C560A6">
                <w:rPr>
                  <w:bCs/>
                  <w:rPrChange w:id="1572" w:author="Milan Navrátil" w:date="2018-11-14T10:49:00Z">
                    <w:rPr>
                      <w:b/>
                      <w:bCs/>
                      <w:color w:val="FF0000"/>
                    </w:rPr>
                  </w:rPrChange>
                </w:rPr>
                <w:t>&gt;.</w:t>
              </w:r>
            </w:ins>
          </w:p>
          <w:p w14:paraId="0BF122E1" w14:textId="21C6248C" w:rsidR="006E25F6" w:rsidRPr="00A711D1" w:rsidRDefault="006E25F6" w:rsidP="006E25F6">
            <w:ins w:id="1573" w:author="Milan Navrátil" w:date="2018-10-31T15:24:00Z">
              <w:r w:rsidRPr="00C560A6">
                <w:rPr>
                  <w:bCs/>
                  <w:caps/>
                  <w:rPrChange w:id="1574" w:author="Milan Navrátil" w:date="2018-11-14T10:49:00Z">
                    <w:rPr>
                      <w:b/>
                      <w:bCs/>
                      <w:color w:val="FF0000"/>
                    </w:rPr>
                  </w:rPrChange>
                </w:rPr>
                <w:t>Brzezinski</w:t>
              </w:r>
              <w:r w:rsidRPr="00C560A6">
                <w:rPr>
                  <w:bCs/>
                  <w:rPrChange w:id="1575" w:author="Milan Navrátil" w:date="2018-11-14T10:49:00Z">
                    <w:rPr>
                      <w:b/>
                      <w:bCs/>
                      <w:color w:val="FF0000"/>
                    </w:rPr>
                  </w:rPrChange>
                </w:rPr>
                <w:t xml:space="preserve"> Zbigniew. The Grand Chessboard: American Primacy and Its Geostrategic Imperatives. Publisher: Basic. Oct. 29th, 1997. 240 p. ISBN </w:t>
              </w:r>
              <w:r w:rsidRPr="00C560A6">
                <w:rPr>
                  <w:bCs/>
                  <w:rPrChange w:id="1576" w:author="Milan Navrátil" w:date="2018-11-14T10:49:00Z">
                    <w:rPr>
                      <w:b/>
                      <w:bCs/>
                      <w:color w:val="FF0000"/>
                    </w:rPr>
                  </w:rPrChange>
                </w:rPr>
                <w:fldChar w:fldCharType="begin"/>
              </w:r>
              <w:r w:rsidRPr="00C560A6">
                <w:rPr>
                  <w:bCs/>
                  <w:rPrChange w:id="1577" w:author="Milan Navrátil" w:date="2018-11-14T10:49:00Z">
                    <w:rPr>
                      <w:b/>
                      <w:bCs/>
                      <w:color w:val="FF0000"/>
                    </w:rPr>
                  </w:rPrChange>
                </w:rPr>
                <w:instrText xml:space="preserve"> HYPERLINK "https://en.wikipedia.org/wiki/Special:BookSources/0-465-02725-3" \o "Special:BookSources/0-465-02725-3" </w:instrText>
              </w:r>
              <w:r w:rsidRPr="00C560A6">
                <w:rPr>
                  <w:bCs/>
                  <w:rPrChange w:id="1578" w:author="Milan Navrátil" w:date="2018-11-14T10:49:00Z">
                    <w:rPr>
                      <w:b/>
                      <w:bCs/>
                      <w:color w:val="FF0000"/>
                    </w:rPr>
                  </w:rPrChange>
                </w:rPr>
                <w:fldChar w:fldCharType="separate"/>
              </w:r>
              <w:r w:rsidRPr="00C560A6">
                <w:rPr>
                  <w:rStyle w:val="Hypertextovodkaz"/>
                  <w:bCs/>
                  <w:color w:val="auto"/>
                  <w:rPrChange w:id="1579" w:author="Milan Navrátil" w:date="2018-11-14T10:49:00Z">
                    <w:rPr>
                      <w:rStyle w:val="Hypertextovodkaz"/>
                      <w:b/>
                      <w:bCs/>
                      <w:color w:val="FF0000"/>
                    </w:rPr>
                  </w:rPrChange>
                </w:rPr>
                <w:t>0-465-02725-3</w:t>
              </w:r>
              <w:r w:rsidRPr="00C560A6">
                <w:rPr>
                  <w:bCs/>
                  <w:rPrChange w:id="1580" w:author="Milan Navrátil" w:date="2018-11-14T10:49:00Z">
                    <w:rPr>
                      <w:b/>
                      <w:bCs/>
                      <w:color w:val="FF0000"/>
                    </w:rPr>
                  </w:rPrChange>
                </w:rPr>
                <w:fldChar w:fldCharType="end"/>
              </w:r>
            </w:ins>
          </w:p>
          <w:p w14:paraId="531F285E" w14:textId="77777777" w:rsidR="006009AB" w:rsidRPr="00C560A6" w:rsidRDefault="006009AB">
            <w:r w:rsidRPr="00C560A6">
              <w:t xml:space="preserve">EICHLER, J.  </w:t>
            </w:r>
            <w:r w:rsidRPr="00C560A6">
              <w:rPr>
                <w:i/>
              </w:rPr>
              <w:t>Mezinárodní bezpečnost na počátku 21. století</w:t>
            </w:r>
            <w:r w:rsidRPr="00C560A6">
              <w:t>. Praha:  MO ČR, AVIS, 2006. 304 s. ISBN 80-7278-326-2.</w:t>
            </w:r>
          </w:p>
          <w:p w14:paraId="6D5C6E9E" w14:textId="77777777" w:rsidR="006009AB" w:rsidRPr="00EE758A" w:rsidRDefault="006009AB">
            <w:r w:rsidRPr="00C560A6">
              <w:t xml:space="preserve">JANOŠEC, J. a kol.  </w:t>
            </w:r>
            <w:r w:rsidRPr="00C560A6">
              <w:rPr>
                <w:i/>
              </w:rPr>
              <w:t>Bezpečnost a obrana České republiky 2015-2025</w:t>
            </w:r>
            <w:r w:rsidRPr="00C560A6">
              <w:t>. Praha: MO ČR-AVIS 2005. 200 s. ISBN 80-7278-303-3.</w:t>
            </w:r>
          </w:p>
        </w:tc>
      </w:tr>
      <w:tr w:rsidR="006009AB" w:rsidRPr="00EE758A" w14:paraId="5BFFF211"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665D743" w14:textId="77777777" w:rsidR="006009AB" w:rsidRPr="00EE758A" w:rsidRDefault="006009AB" w:rsidP="0085754D">
            <w:pPr>
              <w:jc w:val="center"/>
              <w:rPr>
                <w:b/>
              </w:rPr>
            </w:pPr>
            <w:r w:rsidRPr="00EE758A">
              <w:rPr>
                <w:b/>
              </w:rPr>
              <w:lastRenderedPageBreak/>
              <w:t>Informace ke kombinované nebo distanční formě</w:t>
            </w:r>
          </w:p>
        </w:tc>
      </w:tr>
      <w:tr w:rsidR="006009AB" w:rsidRPr="00EE758A" w14:paraId="00CBEBC2" w14:textId="77777777" w:rsidTr="0085754D">
        <w:tc>
          <w:tcPr>
            <w:tcW w:w="4787" w:type="dxa"/>
            <w:gridSpan w:val="3"/>
            <w:tcBorders>
              <w:top w:val="single" w:sz="2" w:space="0" w:color="auto"/>
            </w:tcBorders>
            <w:shd w:val="clear" w:color="auto" w:fill="F7CAAC"/>
          </w:tcPr>
          <w:p w14:paraId="04F65005" w14:textId="77777777" w:rsidR="006009AB" w:rsidRPr="00EE758A" w:rsidRDefault="006009AB" w:rsidP="0085754D">
            <w:r w:rsidRPr="00EE758A">
              <w:rPr>
                <w:b/>
              </w:rPr>
              <w:t>Rozsah konzultací (soustředění)</w:t>
            </w:r>
          </w:p>
        </w:tc>
        <w:tc>
          <w:tcPr>
            <w:tcW w:w="889" w:type="dxa"/>
            <w:tcBorders>
              <w:top w:val="single" w:sz="2" w:space="0" w:color="auto"/>
            </w:tcBorders>
          </w:tcPr>
          <w:p w14:paraId="78687B1F" w14:textId="77777777" w:rsidR="006009AB" w:rsidRPr="00EE758A" w:rsidRDefault="006009AB" w:rsidP="0085754D">
            <w:r w:rsidRPr="00EE758A">
              <w:t>17</w:t>
            </w:r>
          </w:p>
        </w:tc>
        <w:tc>
          <w:tcPr>
            <w:tcW w:w="4179" w:type="dxa"/>
            <w:gridSpan w:val="4"/>
            <w:tcBorders>
              <w:top w:val="single" w:sz="2" w:space="0" w:color="auto"/>
            </w:tcBorders>
            <w:shd w:val="clear" w:color="auto" w:fill="F7CAAC"/>
          </w:tcPr>
          <w:p w14:paraId="5B485403" w14:textId="77777777" w:rsidR="006009AB" w:rsidRPr="00EE758A" w:rsidRDefault="006009AB" w:rsidP="0085754D">
            <w:pPr>
              <w:rPr>
                <w:b/>
              </w:rPr>
            </w:pPr>
            <w:r w:rsidRPr="00EE758A">
              <w:rPr>
                <w:b/>
              </w:rPr>
              <w:t xml:space="preserve">hodin </w:t>
            </w:r>
          </w:p>
        </w:tc>
      </w:tr>
      <w:tr w:rsidR="006009AB" w:rsidRPr="00EE758A" w14:paraId="2D25629A" w14:textId="77777777" w:rsidTr="0085754D">
        <w:tc>
          <w:tcPr>
            <w:tcW w:w="9855" w:type="dxa"/>
            <w:gridSpan w:val="8"/>
            <w:shd w:val="clear" w:color="auto" w:fill="F7CAAC"/>
          </w:tcPr>
          <w:p w14:paraId="2A201DD6" w14:textId="77777777" w:rsidR="006009AB" w:rsidRPr="00EE758A" w:rsidRDefault="006009AB" w:rsidP="0085754D">
            <w:pPr>
              <w:rPr>
                <w:b/>
              </w:rPr>
            </w:pPr>
            <w:r w:rsidRPr="00EE758A">
              <w:rPr>
                <w:b/>
              </w:rPr>
              <w:t>Informace o způsobu kontaktu s vyučujícím</w:t>
            </w:r>
          </w:p>
        </w:tc>
      </w:tr>
      <w:tr w:rsidR="006009AB" w:rsidRPr="00EE758A" w14:paraId="73300D40" w14:textId="77777777" w:rsidTr="0085754D">
        <w:trPr>
          <w:trHeight w:val="853"/>
        </w:trPr>
        <w:tc>
          <w:tcPr>
            <w:tcW w:w="9855" w:type="dxa"/>
            <w:gridSpan w:val="8"/>
          </w:tcPr>
          <w:p w14:paraId="0E447458" w14:textId="77777777" w:rsidR="006009AB" w:rsidRPr="00EE758A" w:rsidRDefault="006009AB" w:rsidP="00E96895">
            <w:r w:rsidRPr="00F213CE">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F213CE">
              <w:rPr>
                <w:sz w:val="18"/>
              </w:rPr>
              <w:t xml:space="preserve"> </w:t>
            </w:r>
          </w:p>
        </w:tc>
      </w:tr>
    </w:tbl>
    <w:p w14:paraId="15793811" w14:textId="77777777" w:rsidR="006009AB" w:rsidRDefault="006009AB" w:rsidP="006009A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rsidRPr="00881535" w14:paraId="5680287A" w14:textId="77777777" w:rsidTr="0085754D">
        <w:tc>
          <w:tcPr>
            <w:tcW w:w="9855" w:type="dxa"/>
            <w:gridSpan w:val="8"/>
            <w:tcBorders>
              <w:bottom w:val="double" w:sz="4" w:space="0" w:color="auto"/>
            </w:tcBorders>
            <w:shd w:val="clear" w:color="auto" w:fill="BDD6EE"/>
          </w:tcPr>
          <w:p w14:paraId="66689DF2" w14:textId="1586FB1C" w:rsidR="006009AB" w:rsidRPr="00881535" w:rsidRDefault="006009AB" w:rsidP="000503B0">
            <w:pPr>
              <w:tabs>
                <w:tab w:val="right" w:pos="9721"/>
              </w:tabs>
              <w:rPr>
                <w:b/>
                <w:sz w:val="28"/>
              </w:rPr>
            </w:pPr>
            <w:r w:rsidRPr="00881535">
              <w:rPr>
                <w:b/>
                <w:sz w:val="28"/>
              </w:rPr>
              <w:lastRenderedPageBreak/>
              <w:t>B-III – Charakteristika studijního předmětu</w:t>
            </w:r>
            <w:r w:rsidRPr="00881535">
              <w:rPr>
                <w:b/>
                <w:sz w:val="28"/>
              </w:rPr>
              <w:tab/>
            </w:r>
            <w:r w:rsidR="000503B0" w:rsidRPr="000503B0">
              <w:rPr>
                <w:color w:val="FF0000"/>
                <w:u w:val="single"/>
              </w:rPr>
              <w:fldChar w:fldCharType="begin"/>
            </w:r>
            <w:r w:rsidR="000503B0" w:rsidRPr="000503B0">
              <w:rPr>
                <w:color w:val="FF0000"/>
                <w:u w:val="single"/>
              </w:rPr>
              <w:instrText xml:space="preserve"> REF  top \h  \* MERGEFORMAT </w:instrText>
            </w:r>
            <w:r w:rsidR="000503B0" w:rsidRPr="000503B0">
              <w:rPr>
                <w:color w:val="FF0000"/>
                <w:u w:val="single"/>
              </w:rPr>
            </w:r>
            <w:r w:rsidR="000503B0" w:rsidRPr="000503B0">
              <w:rPr>
                <w:color w:val="FF0000"/>
                <w:u w:val="single"/>
              </w:rPr>
              <w:fldChar w:fldCharType="separate"/>
            </w:r>
            <w:r w:rsidR="00FB06C4" w:rsidRPr="00FB06C4">
              <w:rPr>
                <w:color w:val="FF0000"/>
                <w:u w:val="single"/>
              </w:rPr>
              <w:t>Abecední seznam</w:t>
            </w:r>
            <w:r w:rsidR="000503B0" w:rsidRPr="000503B0">
              <w:rPr>
                <w:color w:val="FF0000"/>
                <w:u w:val="single"/>
              </w:rPr>
              <w:fldChar w:fldCharType="end"/>
            </w:r>
          </w:p>
        </w:tc>
      </w:tr>
      <w:tr w:rsidR="006009AB" w:rsidRPr="00881535" w14:paraId="6DE2FA08" w14:textId="77777777" w:rsidTr="0085754D">
        <w:tc>
          <w:tcPr>
            <w:tcW w:w="3086" w:type="dxa"/>
            <w:tcBorders>
              <w:top w:val="double" w:sz="4" w:space="0" w:color="auto"/>
            </w:tcBorders>
            <w:shd w:val="clear" w:color="auto" w:fill="F7CAAC"/>
          </w:tcPr>
          <w:p w14:paraId="0D9DA8D0" w14:textId="77777777" w:rsidR="006009AB" w:rsidRPr="00881535" w:rsidRDefault="006009AB" w:rsidP="0085754D">
            <w:pPr>
              <w:rPr>
                <w:b/>
              </w:rPr>
            </w:pPr>
            <w:r w:rsidRPr="00881535">
              <w:rPr>
                <w:b/>
              </w:rPr>
              <w:t>Název studijního předmětu</w:t>
            </w:r>
          </w:p>
        </w:tc>
        <w:tc>
          <w:tcPr>
            <w:tcW w:w="6769" w:type="dxa"/>
            <w:gridSpan w:val="7"/>
            <w:tcBorders>
              <w:top w:val="double" w:sz="4" w:space="0" w:color="auto"/>
            </w:tcBorders>
          </w:tcPr>
          <w:p w14:paraId="7461FAE4" w14:textId="17B14408" w:rsidR="008B2E8C" w:rsidRPr="00881535" w:rsidRDefault="006009AB">
            <w:bookmarkStart w:id="1581" w:name="BezpecnostniTechnologieOchranyIS"/>
            <w:r w:rsidRPr="00881535">
              <w:t>Bezpečnostní technologie ochrany informačních systémů</w:t>
            </w:r>
            <w:bookmarkEnd w:id="1581"/>
          </w:p>
        </w:tc>
      </w:tr>
      <w:tr w:rsidR="006009AB" w:rsidRPr="00881535" w14:paraId="3D855220" w14:textId="77777777" w:rsidTr="0085754D">
        <w:tc>
          <w:tcPr>
            <w:tcW w:w="3086" w:type="dxa"/>
            <w:shd w:val="clear" w:color="auto" w:fill="F7CAAC"/>
          </w:tcPr>
          <w:p w14:paraId="379EF2D4" w14:textId="77777777" w:rsidR="006009AB" w:rsidRPr="00881535" w:rsidRDefault="006009AB" w:rsidP="0085754D">
            <w:pPr>
              <w:rPr>
                <w:b/>
              </w:rPr>
            </w:pPr>
            <w:r w:rsidRPr="00881535">
              <w:rPr>
                <w:b/>
              </w:rPr>
              <w:t>Typ předmětu</w:t>
            </w:r>
          </w:p>
        </w:tc>
        <w:tc>
          <w:tcPr>
            <w:tcW w:w="3406" w:type="dxa"/>
            <w:gridSpan w:val="4"/>
          </w:tcPr>
          <w:p w14:paraId="67D67479" w14:textId="68CC836E" w:rsidR="006009AB" w:rsidRDefault="006009AB" w:rsidP="0085754D">
            <w:r w:rsidRPr="00881535">
              <w:t>Povinný</w:t>
            </w:r>
            <w:r w:rsidR="00947A1E">
              <w:t xml:space="preserve"> „PZ“</w:t>
            </w:r>
            <w:r>
              <w:t xml:space="preserve"> pro specializaci:</w:t>
            </w:r>
          </w:p>
          <w:p w14:paraId="293F2E69" w14:textId="3005B3AD" w:rsidR="006009AB" w:rsidRPr="00881535" w:rsidRDefault="006009AB" w:rsidP="0085754D">
            <w:r>
              <w:t>Bezpečnostní technologie</w:t>
            </w:r>
          </w:p>
        </w:tc>
        <w:tc>
          <w:tcPr>
            <w:tcW w:w="2695" w:type="dxa"/>
            <w:gridSpan w:val="2"/>
            <w:shd w:val="clear" w:color="auto" w:fill="F7CAAC"/>
          </w:tcPr>
          <w:p w14:paraId="77E42D8F" w14:textId="77777777" w:rsidR="006009AB" w:rsidRPr="00881535" w:rsidRDefault="006009AB" w:rsidP="0085754D">
            <w:r w:rsidRPr="00881535">
              <w:rPr>
                <w:b/>
              </w:rPr>
              <w:t>doporučený ročník / semestr</w:t>
            </w:r>
          </w:p>
        </w:tc>
        <w:tc>
          <w:tcPr>
            <w:tcW w:w="668" w:type="dxa"/>
          </w:tcPr>
          <w:p w14:paraId="07B4C8BB" w14:textId="77777777" w:rsidR="006009AB" w:rsidRPr="00881535" w:rsidRDefault="006009AB" w:rsidP="0085754D">
            <w:r w:rsidRPr="00881535">
              <w:t>1/L</w:t>
            </w:r>
          </w:p>
        </w:tc>
      </w:tr>
      <w:tr w:rsidR="006009AB" w:rsidRPr="00881535" w14:paraId="43F88586" w14:textId="77777777" w:rsidTr="0085754D">
        <w:tc>
          <w:tcPr>
            <w:tcW w:w="3086" w:type="dxa"/>
            <w:shd w:val="clear" w:color="auto" w:fill="F7CAAC"/>
          </w:tcPr>
          <w:p w14:paraId="3EAC6533" w14:textId="77777777" w:rsidR="006009AB" w:rsidRPr="00881535" w:rsidRDefault="006009AB" w:rsidP="0085754D">
            <w:pPr>
              <w:rPr>
                <w:b/>
              </w:rPr>
            </w:pPr>
            <w:r w:rsidRPr="00881535">
              <w:rPr>
                <w:b/>
              </w:rPr>
              <w:t>Rozsah studijního předmětu</w:t>
            </w:r>
          </w:p>
        </w:tc>
        <w:tc>
          <w:tcPr>
            <w:tcW w:w="1701" w:type="dxa"/>
            <w:gridSpan w:val="2"/>
          </w:tcPr>
          <w:p w14:paraId="76B32B9E" w14:textId="77777777" w:rsidR="006009AB" w:rsidRPr="00881535" w:rsidRDefault="006009AB" w:rsidP="0085754D">
            <w:r w:rsidRPr="00881535">
              <w:t>28p + 28c</w:t>
            </w:r>
          </w:p>
        </w:tc>
        <w:tc>
          <w:tcPr>
            <w:tcW w:w="889" w:type="dxa"/>
            <w:shd w:val="clear" w:color="auto" w:fill="F7CAAC"/>
          </w:tcPr>
          <w:p w14:paraId="529D4149" w14:textId="77777777" w:rsidR="006009AB" w:rsidRPr="00881535" w:rsidRDefault="006009AB" w:rsidP="0085754D">
            <w:pPr>
              <w:rPr>
                <w:b/>
              </w:rPr>
            </w:pPr>
            <w:r w:rsidRPr="00881535">
              <w:rPr>
                <w:b/>
              </w:rPr>
              <w:t xml:space="preserve">hod. </w:t>
            </w:r>
          </w:p>
        </w:tc>
        <w:tc>
          <w:tcPr>
            <w:tcW w:w="816" w:type="dxa"/>
          </w:tcPr>
          <w:p w14:paraId="75DE7524" w14:textId="77777777" w:rsidR="006009AB" w:rsidRPr="00881535" w:rsidRDefault="006009AB" w:rsidP="0085754D"/>
        </w:tc>
        <w:tc>
          <w:tcPr>
            <w:tcW w:w="2156" w:type="dxa"/>
            <w:shd w:val="clear" w:color="auto" w:fill="F7CAAC"/>
          </w:tcPr>
          <w:p w14:paraId="7240EE4C" w14:textId="77777777" w:rsidR="006009AB" w:rsidRPr="00881535" w:rsidRDefault="006009AB" w:rsidP="0085754D">
            <w:pPr>
              <w:rPr>
                <w:b/>
              </w:rPr>
            </w:pPr>
            <w:r w:rsidRPr="00881535">
              <w:rPr>
                <w:b/>
              </w:rPr>
              <w:t>kreditů</w:t>
            </w:r>
          </w:p>
        </w:tc>
        <w:tc>
          <w:tcPr>
            <w:tcW w:w="1207" w:type="dxa"/>
            <w:gridSpan w:val="2"/>
          </w:tcPr>
          <w:p w14:paraId="4002BC24" w14:textId="77777777" w:rsidR="006009AB" w:rsidRPr="00881535" w:rsidRDefault="006009AB" w:rsidP="0085754D">
            <w:r w:rsidRPr="00881535">
              <w:t>3</w:t>
            </w:r>
          </w:p>
        </w:tc>
      </w:tr>
      <w:tr w:rsidR="006009AB" w:rsidRPr="00881535" w14:paraId="6CC9FB97" w14:textId="77777777" w:rsidTr="0085754D">
        <w:tc>
          <w:tcPr>
            <w:tcW w:w="3086" w:type="dxa"/>
            <w:shd w:val="clear" w:color="auto" w:fill="F7CAAC"/>
          </w:tcPr>
          <w:p w14:paraId="3027345B" w14:textId="77777777" w:rsidR="006009AB" w:rsidRPr="00881535" w:rsidRDefault="006009AB" w:rsidP="0085754D">
            <w:pPr>
              <w:rPr>
                <w:b/>
                <w:sz w:val="22"/>
              </w:rPr>
            </w:pPr>
            <w:r w:rsidRPr="00881535">
              <w:rPr>
                <w:b/>
              </w:rPr>
              <w:t>Prerekvizity, korekvizity, ekvivalence</w:t>
            </w:r>
          </w:p>
        </w:tc>
        <w:tc>
          <w:tcPr>
            <w:tcW w:w="6769" w:type="dxa"/>
            <w:gridSpan w:val="7"/>
          </w:tcPr>
          <w:p w14:paraId="6B105641" w14:textId="60BBB398" w:rsidR="006009AB" w:rsidRPr="00881535" w:rsidRDefault="00F84A15" w:rsidP="0085754D">
            <w:ins w:id="1582" w:author="Milan Navrátil" w:date="2018-11-20T16:19:00Z">
              <w:r>
                <w:t>nejsou</w:t>
              </w:r>
            </w:ins>
          </w:p>
        </w:tc>
      </w:tr>
      <w:tr w:rsidR="006009AB" w:rsidRPr="00881535" w14:paraId="5D1E068F" w14:textId="77777777" w:rsidTr="0085754D">
        <w:tc>
          <w:tcPr>
            <w:tcW w:w="3086" w:type="dxa"/>
            <w:shd w:val="clear" w:color="auto" w:fill="F7CAAC"/>
          </w:tcPr>
          <w:p w14:paraId="1BC5B2FD" w14:textId="77777777" w:rsidR="006009AB" w:rsidRPr="00881535" w:rsidRDefault="006009AB" w:rsidP="0085754D">
            <w:pPr>
              <w:rPr>
                <w:b/>
              </w:rPr>
            </w:pPr>
            <w:r w:rsidRPr="00881535">
              <w:rPr>
                <w:b/>
              </w:rPr>
              <w:t>Způsob ověření studijních výsledků</w:t>
            </w:r>
          </w:p>
        </w:tc>
        <w:tc>
          <w:tcPr>
            <w:tcW w:w="3406" w:type="dxa"/>
            <w:gridSpan w:val="4"/>
          </w:tcPr>
          <w:p w14:paraId="0A705361" w14:textId="77777777" w:rsidR="006009AB" w:rsidRPr="00881535" w:rsidRDefault="006009AB" w:rsidP="0085754D">
            <w:r w:rsidRPr="00881535">
              <w:t>Zápočet, zkouška</w:t>
            </w:r>
          </w:p>
        </w:tc>
        <w:tc>
          <w:tcPr>
            <w:tcW w:w="2156" w:type="dxa"/>
            <w:shd w:val="clear" w:color="auto" w:fill="F7CAAC"/>
          </w:tcPr>
          <w:p w14:paraId="123B5DF3" w14:textId="77777777" w:rsidR="006009AB" w:rsidRPr="00881535" w:rsidRDefault="006009AB" w:rsidP="0085754D">
            <w:pPr>
              <w:rPr>
                <w:b/>
              </w:rPr>
            </w:pPr>
            <w:r w:rsidRPr="00881535">
              <w:rPr>
                <w:b/>
              </w:rPr>
              <w:t>Forma výuky</w:t>
            </w:r>
          </w:p>
        </w:tc>
        <w:tc>
          <w:tcPr>
            <w:tcW w:w="1207" w:type="dxa"/>
            <w:gridSpan w:val="2"/>
          </w:tcPr>
          <w:p w14:paraId="0A8FDF1D" w14:textId="77777777" w:rsidR="006009AB" w:rsidRPr="00881535" w:rsidRDefault="006009AB" w:rsidP="0085754D">
            <w:r w:rsidRPr="00881535">
              <w:t>Přednášky,</w:t>
            </w:r>
          </w:p>
          <w:p w14:paraId="4C6F18FA" w14:textId="77777777" w:rsidR="006009AB" w:rsidRPr="00881535" w:rsidRDefault="006009AB" w:rsidP="0085754D">
            <w:r w:rsidRPr="00881535">
              <w:t>cvičení</w:t>
            </w:r>
          </w:p>
        </w:tc>
      </w:tr>
      <w:tr w:rsidR="006009AB" w:rsidRPr="00881535" w14:paraId="435DD157" w14:textId="77777777" w:rsidTr="0085754D">
        <w:tc>
          <w:tcPr>
            <w:tcW w:w="3086" w:type="dxa"/>
            <w:shd w:val="clear" w:color="auto" w:fill="F7CAAC"/>
          </w:tcPr>
          <w:p w14:paraId="63EE90B0" w14:textId="77777777" w:rsidR="006009AB" w:rsidRPr="00881535" w:rsidRDefault="006009AB" w:rsidP="0085754D">
            <w:pPr>
              <w:rPr>
                <w:b/>
              </w:rPr>
            </w:pPr>
            <w:r w:rsidRPr="00881535">
              <w:rPr>
                <w:b/>
              </w:rPr>
              <w:t>Forma způsobu ověření studijních výsledků a další požadavky na studenta</w:t>
            </w:r>
          </w:p>
        </w:tc>
        <w:tc>
          <w:tcPr>
            <w:tcW w:w="6769" w:type="dxa"/>
            <w:gridSpan w:val="7"/>
            <w:tcBorders>
              <w:bottom w:val="nil"/>
            </w:tcBorders>
          </w:tcPr>
          <w:p w14:paraId="523189A0" w14:textId="77777777" w:rsidR="006009AB" w:rsidRPr="00881535" w:rsidRDefault="006009AB" w:rsidP="00E6107D">
            <w:pPr>
              <w:pStyle w:val="Odstavecseseznamem"/>
              <w:numPr>
                <w:ilvl w:val="0"/>
                <w:numId w:val="33"/>
              </w:numPr>
              <w:ind w:left="282" w:hanging="283"/>
            </w:pPr>
            <w:r w:rsidRPr="00881535">
              <w:t xml:space="preserve">Zápočet: účast na cvičeních minimálně 70 % (10x). Zpracování dvou prezentací v PowerPointu v rozsahu nejméně 10 snímků na zadané téma z probírané tématiky BTOIS, tyto prezentace v rámci cvičení přednést a vést na dané téma kvalifikovanou diskusi. </w:t>
            </w:r>
          </w:p>
          <w:p w14:paraId="5179A939" w14:textId="77777777" w:rsidR="006009AB" w:rsidRPr="00881535" w:rsidRDefault="006009AB" w:rsidP="00E96895">
            <w:pPr>
              <w:pStyle w:val="Odstavecseseznamem"/>
              <w:numPr>
                <w:ilvl w:val="0"/>
                <w:numId w:val="33"/>
              </w:numPr>
              <w:ind w:left="283" w:hanging="283"/>
            </w:pPr>
            <w:r w:rsidRPr="00881535">
              <w:t>Zkouška: skládá se z části písemné a ústní. Písemná část zkoušky představuje test z problematiky, pokrývající celý studijní předmět. V ústní části zkoušky bude vedena diskuse na vybrané problémy, z testové části a doplněna další otázka v závislosti na obsahu a úrovni vědomostí studenta a jeho znalosti problematiky ve cvičeních.</w:t>
            </w:r>
          </w:p>
        </w:tc>
      </w:tr>
      <w:tr w:rsidR="006009AB" w:rsidRPr="00881535" w14:paraId="60532C6C" w14:textId="77777777" w:rsidTr="0085754D">
        <w:trPr>
          <w:trHeight w:val="50"/>
        </w:trPr>
        <w:tc>
          <w:tcPr>
            <w:tcW w:w="9855" w:type="dxa"/>
            <w:gridSpan w:val="8"/>
            <w:tcBorders>
              <w:top w:val="nil"/>
            </w:tcBorders>
          </w:tcPr>
          <w:p w14:paraId="0134C416" w14:textId="77777777" w:rsidR="006009AB" w:rsidRPr="00881535" w:rsidRDefault="006009AB" w:rsidP="0085754D"/>
        </w:tc>
      </w:tr>
      <w:tr w:rsidR="006009AB" w:rsidRPr="00881535" w14:paraId="0F9D561A" w14:textId="77777777" w:rsidTr="0085754D">
        <w:trPr>
          <w:trHeight w:val="197"/>
        </w:trPr>
        <w:tc>
          <w:tcPr>
            <w:tcW w:w="3086" w:type="dxa"/>
            <w:tcBorders>
              <w:top w:val="nil"/>
            </w:tcBorders>
            <w:shd w:val="clear" w:color="auto" w:fill="F7CAAC"/>
          </w:tcPr>
          <w:p w14:paraId="71DC206C" w14:textId="77777777" w:rsidR="006009AB" w:rsidRPr="00881535" w:rsidRDefault="006009AB" w:rsidP="0085754D">
            <w:pPr>
              <w:rPr>
                <w:b/>
              </w:rPr>
            </w:pPr>
            <w:r w:rsidRPr="00881535">
              <w:rPr>
                <w:b/>
              </w:rPr>
              <w:t>Garant předmětu</w:t>
            </w:r>
          </w:p>
        </w:tc>
        <w:tc>
          <w:tcPr>
            <w:tcW w:w="6769" w:type="dxa"/>
            <w:gridSpan w:val="7"/>
            <w:tcBorders>
              <w:top w:val="nil"/>
            </w:tcBorders>
          </w:tcPr>
          <w:p w14:paraId="24D4B7D6" w14:textId="4797159A" w:rsidR="006009AB" w:rsidRPr="00881535" w:rsidRDefault="006009AB" w:rsidP="0085754D">
            <w:r w:rsidRPr="00881535">
              <w:t>doc. Ing. Jiří Gajdošík,</w:t>
            </w:r>
            <w:r w:rsidR="00947A1E">
              <w:t xml:space="preserve"> </w:t>
            </w:r>
            <w:r w:rsidRPr="00881535">
              <w:t>CSc.</w:t>
            </w:r>
          </w:p>
        </w:tc>
      </w:tr>
      <w:tr w:rsidR="006009AB" w:rsidRPr="00881535" w14:paraId="4F9EB7E7" w14:textId="77777777" w:rsidTr="0085754D">
        <w:trPr>
          <w:trHeight w:val="243"/>
        </w:trPr>
        <w:tc>
          <w:tcPr>
            <w:tcW w:w="3086" w:type="dxa"/>
            <w:tcBorders>
              <w:top w:val="nil"/>
            </w:tcBorders>
            <w:shd w:val="clear" w:color="auto" w:fill="F7CAAC"/>
          </w:tcPr>
          <w:p w14:paraId="21FCD041" w14:textId="77777777" w:rsidR="006009AB" w:rsidRPr="00881535" w:rsidRDefault="006009AB" w:rsidP="0085754D">
            <w:pPr>
              <w:rPr>
                <w:b/>
              </w:rPr>
            </w:pPr>
            <w:r w:rsidRPr="00881535">
              <w:rPr>
                <w:b/>
              </w:rPr>
              <w:t>Zapojení garanta do výuky předmětu</w:t>
            </w:r>
          </w:p>
        </w:tc>
        <w:tc>
          <w:tcPr>
            <w:tcW w:w="6769" w:type="dxa"/>
            <w:gridSpan w:val="7"/>
            <w:tcBorders>
              <w:top w:val="nil"/>
            </w:tcBorders>
          </w:tcPr>
          <w:p w14:paraId="7ACE18EA" w14:textId="31F8093A" w:rsidR="006009AB" w:rsidRPr="00881535" w:rsidRDefault="006009AB" w:rsidP="00F32962">
            <w:r w:rsidRPr="00881535">
              <w:rPr>
                <w:rStyle w:val="st"/>
              </w:rPr>
              <w:t xml:space="preserve">Vede přednášky a cvičení </w:t>
            </w:r>
          </w:p>
        </w:tc>
      </w:tr>
      <w:tr w:rsidR="006009AB" w:rsidRPr="00881535" w14:paraId="571EFAD1" w14:textId="77777777" w:rsidTr="0085754D">
        <w:tc>
          <w:tcPr>
            <w:tcW w:w="3086" w:type="dxa"/>
            <w:shd w:val="clear" w:color="auto" w:fill="F7CAAC"/>
          </w:tcPr>
          <w:p w14:paraId="1701EC2B" w14:textId="77777777" w:rsidR="006009AB" w:rsidRPr="00881535" w:rsidRDefault="006009AB" w:rsidP="0085754D">
            <w:pPr>
              <w:rPr>
                <w:b/>
              </w:rPr>
            </w:pPr>
            <w:r w:rsidRPr="00881535">
              <w:rPr>
                <w:b/>
              </w:rPr>
              <w:t>Vyučující</w:t>
            </w:r>
          </w:p>
        </w:tc>
        <w:tc>
          <w:tcPr>
            <w:tcW w:w="6769" w:type="dxa"/>
            <w:gridSpan w:val="7"/>
            <w:tcBorders>
              <w:bottom w:val="nil"/>
            </w:tcBorders>
          </w:tcPr>
          <w:p w14:paraId="3FCDD988" w14:textId="39BAEFA1" w:rsidR="006009AB" w:rsidRPr="00881535" w:rsidRDefault="006009AB" w:rsidP="00947A1E">
            <w:r w:rsidRPr="00881535">
              <w:t>doc. Ing. Jiří Gajdošík,</w:t>
            </w:r>
            <w:r w:rsidR="00947A1E">
              <w:t xml:space="preserve"> </w:t>
            </w:r>
            <w:r w:rsidRPr="00881535">
              <w:t xml:space="preserve">CSc., </w:t>
            </w:r>
            <w:r w:rsidR="00F32962">
              <w:t>přednášky (100%)</w:t>
            </w:r>
          </w:p>
        </w:tc>
      </w:tr>
      <w:tr w:rsidR="006009AB" w:rsidRPr="00881535" w14:paraId="538D849C" w14:textId="77777777" w:rsidTr="0085754D">
        <w:trPr>
          <w:trHeight w:val="554"/>
        </w:trPr>
        <w:tc>
          <w:tcPr>
            <w:tcW w:w="9855" w:type="dxa"/>
            <w:gridSpan w:val="8"/>
            <w:tcBorders>
              <w:top w:val="nil"/>
            </w:tcBorders>
          </w:tcPr>
          <w:p w14:paraId="5A88F78B" w14:textId="77777777" w:rsidR="006009AB" w:rsidRPr="00881535" w:rsidRDefault="006009AB" w:rsidP="0085754D">
            <w:r w:rsidRPr="00881535">
              <w:t xml:space="preserve">                                                              </w:t>
            </w:r>
          </w:p>
        </w:tc>
      </w:tr>
      <w:tr w:rsidR="006009AB" w:rsidRPr="00881535" w14:paraId="7C9F8429" w14:textId="77777777" w:rsidTr="0085754D">
        <w:tc>
          <w:tcPr>
            <w:tcW w:w="3086" w:type="dxa"/>
            <w:shd w:val="clear" w:color="auto" w:fill="F7CAAC"/>
          </w:tcPr>
          <w:p w14:paraId="77252AD6" w14:textId="77777777" w:rsidR="006009AB" w:rsidRPr="00881535" w:rsidRDefault="006009AB" w:rsidP="0085754D">
            <w:pPr>
              <w:rPr>
                <w:b/>
              </w:rPr>
            </w:pPr>
            <w:r w:rsidRPr="00881535">
              <w:rPr>
                <w:b/>
              </w:rPr>
              <w:t>Stručná anotace předmětu</w:t>
            </w:r>
          </w:p>
        </w:tc>
        <w:tc>
          <w:tcPr>
            <w:tcW w:w="6769" w:type="dxa"/>
            <w:gridSpan w:val="7"/>
            <w:tcBorders>
              <w:bottom w:val="nil"/>
            </w:tcBorders>
          </w:tcPr>
          <w:p w14:paraId="67E94F99" w14:textId="77777777" w:rsidR="006009AB" w:rsidRPr="00881535" w:rsidRDefault="006009AB" w:rsidP="0085754D"/>
        </w:tc>
      </w:tr>
      <w:tr w:rsidR="006009AB" w:rsidRPr="00881535" w14:paraId="7524136F" w14:textId="77777777" w:rsidTr="0085754D">
        <w:trPr>
          <w:trHeight w:val="3938"/>
        </w:trPr>
        <w:tc>
          <w:tcPr>
            <w:tcW w:w="9855" w:type="dxa"/>
            <w:gridSpan w:val="8"/>
            <w:tcBorders>
              <w:top w:val="nil"/>
              <w:bottom w:val="single" w:sz="12" w:space="0" w:color="auto"/>
            </w:tcBorders>
          </w:tcPr>
          <w:p w14:paraId="0E9E0219" w14:textId="77777777" w:rsidR="006009AB" w:rsidRPr="00881535" w:rsidRDefault="006009AB" w:rsidP="00E96895">
            <w:r w:rsidRPr="00881535">
              <w:t xml:space="preserve">Cílem předmětu je získání přehledu o bezpečnostních technologiích aplikovaných v informačních systémech a to jak z hlediska místních lokálních sítí malých informačních systémů, tak i v podmínkách rozsáhlých systémů. Seznámení se s technologií pro bezpečný vzdálený přístup, vytváření virtuálních sítí a jejich bezpečnost. Bezpečné sítě IPSec VPN, tunelování GRE. Zabezpečování zařízení, architektura AAA, ochrana IOS. IDS a IPS zařízení. </w:t>
            </w:r>
          </w:p>
          <w:p w14:paraId="5EC32D75" w14:textId="77777777" w:rsidR="006009AB" w:rsidRPr="00881535" w:rsidRDefault="006009AB" w:rsidP="0085754D">
            <w:r w:rsidRPr="00881535">
              <w:t>Témata:</w:t>
            </w:r>
          </w:p>
          <w:p w14:paraId="00B3BA13" w14:textId="77777777" w:rsidR="006009AB" w:rsidRPr="004D718E" w:rsidRDefault="006009AB" w:rsidP="005505E6">
            <w:pPr>
              <w:pStyle w:val="Odstavecseseznamem"/>
              <w:numPr>
                <w:ilvl w:val="0"/>
                <w:numId w:val="29"/>
              </w:numPr>
              <w:ind w:left="814" w:hanging="319"/>
            </w:pPr>
            <w:r w:rsidRPr="004D718E">
              <w:t xml:space="preserve">Úvod. Moderní hrozby v informačních systémech </w:t>
            </w:r>
          </w:p>
          <w:p w14:paraId="09F612D8" w14:textId="77777777" w:rsidR="006009AB" w:rsidRPr="004D718E" w:rsidRDefault="006009AB" w:rsidP="005505E6">
            <w:pPr>
              <w:pStyle w:val="Odstavecseseznamem"/>
              <w:numPr>
                <w:ilvl w:val="0"/>
                <w:numId w:val="29"/>
              </w:numPr>
              <w:ind w:left="814" w:hanging="319"/>
            </w:pPr>
            <w:r w:rsidRPr="004D718E">
              <w:t xml:space="preserve">Bezpečnost informačních systémů, bezpečnost prvků IS. </w:t>
            </w:r>
          </w:p>
          <w:p w14:paraId="403D94D4" w14:textId="77777777" w:rsidR="006009AB" w:rsidRPr="004D718E" w:rsidRDefault="006009AB" w:rsidP="005505E6">
            <w:pPr>
              <w:pStyle w:val="Odstavecseseznamem"/>
              <w:numPr>
                <w:ilvl w:val="0"/>
                <w:numId w:val="29"/>
              </w:numPr>
              <w:ind w:left="814" w:hanging="319"/>
            </w:pPr>
            <w:r w:rsidRPr="004D718E">
              <w:t xml:space="preserve">Bezpečnost v sítích, v operačních systémech. </w:t>
            </w:r>
          </w:p>
          <w:p w14:paraId="15835C60" w14:textId="77777777" w:rsidR="006009AB" w:rsidRPr="004D718E" w:rsidRDefault="006009AB" w:rsidP="005505E6">
            <w:pPr>
              <w:pStyle w:val="Odstavecseseznamem"/>
              <w:numPr>
                <w:ilvl w:val="0"/>
                <w:numId w:val="29"/>
              </w:numPr>
              <w:ind w:left="814" w:hanging="319"/>
            </w:pPr>
            <w:r w:rsidRPr="004D718E">
              <w:t xml:space="preserve">Autentizace, autorizace a účtování. </w:t>
            </w:r>
          </w:p>
          <w:p w14:paraId="6B7B9874" w14:textId="77777777" w:rsidR="006009AB" w:rsidRPr="004D718E" w:rsidRDefault="006009AB" w:rsidP="005505E6">
            <w:pPr>
              <w:pStyle w:val="Odstavecseseznamem"/>
              <w:numPr>
                <w:ilvl w:val="0"/>
                <w:numId w:val="29"/>
              </w:numPr>
              <w:ind w:left="814" w:hanging="319"/>
            </w:pPr>
            <w:r w:rsidRPr="004D718E">
              <w:t xml:space="preserve">Systémy IDS a IPS. Implementace prevence průniku. </w:t>
            </w:r>
          </w:p>
          <w:p w14:paraId="7F948236" w14:textId="77777777" w:rsidR="006009AB" w:rsidRPr="004D718E" w:rsidRDefault="006009AB" w:rsidP="005505E6">
            <w:pPr>
              <w:pStyle w:val="Odstavecseseznamem"/>
              <w:numPr>
                <w:ilvl w:val="0"/>
                <w:numId w:val="29"/>
              </w:numPr>
              <w:ind w:left="814" w:hanging="319"/>
            </w:pPr>
            <w:r w:rsidRPr="004D718E">
              <w:t xml:space="preserve">Firewally a řízení provozu. </w:t>
            </w:r>
          </w:p>
          <w:p w14:paraId="7F545D5B" w14:textId="77777777" w:rsidR="006009AB" w:rsidRPr="004D718E" w:rsidRDefault="006009AB" w:rsidP="005505E6">
            <w:pPr>
              <w:pStyle w:val="Odstavecseseznamem"/>
              <w:numPr>
                <w:ilvl w:val="0"/>
                <w:numId w:val="29"/>
              </w:numPr>
              <w:ind w:left="814" w:hanging="319"/>
            </w:pPr>
            <w:r w:rsidRPr="004D718E">
              <w:t xml:space="preserve">Implementace bezpečnostních technologií v LAN, WAN </w:t>
            </w:r>
          </w:p>
          <w:p w14:paraId="628E631E" w14:textId="77777777" w:rsidR="006009AB" w:rsidRPr="004D718E" w:rsidRDefault="006009AB" w:rsidP="005505E6">
            <w:pPr>
              <w:pStyle w:val="Odstavecseseznamem"/>
              <w:numPr>
                <w:ilvl w:val="0"/>
                <w:numId w:val="29"/>
              </w:numPr>
              <w:ind w:left="814" w:hanging="319"/>
            </w:pPr>
            <w:r w:rsidRPr="004D718E">
              <w:t xml:space="preserve">Implementace virtuálních privátních sítí. </w:t>
            </w:r>
          </w:p>
          <w:p w14:paraId="0B7D67DE" w14:textId="77777777" w:rsidR="006009AB" w:rsidRPr="004D718E" w:rsidRDefault="006009AB" w:rsidP="005505E6">
            <w:pPr>
              <w:pStyle w:val="Odstavecseseznamem"/>
              <w:numPr>
                <w:ilvl w:val="0"/>
                <w:numId w:val="29"/>
              </w:numPr>
              <w:ind w:left="814" w:hanging="319"/>
            </w:pPr>
            <w:r w:rsidRPr="004D718E">
              <w:t xml:space="preserve">Implementace bezpečnostních technologií na bázi kryptobezpečnosti </w:t>
            </w:r>
          </w:p>
          <w:p w14:paraId="65066DB0" w14:textId="77777777" w:rsidR="006009AB" w:rsidRPr="004D718E" w:rsidRDefault="006009AB" w:rsidP="005505E6">
            <w:pPr>
              <w:pStyle w:val="Odstavecseseznamem"/>
              <w:numPr>
                <w:ilvl w:val="0"/>
                <w:numId w:val="29"/>
              </w:numPr>
              <w:ind w:left="814" w:hanging="319"/>
            </w:pPr>
            <w:r w:rsidRPr="004D718E">
              <w:t xml:space="preserve">Bezpečnost provozu a správa počítačových sítí. </w:t>
            </w:r>
          </w:p>
          <w:p w14:paraId="42AAE210" w14:textId="77777777" w:rsidR="006009AB" w:rsidRPr="004D718E" w:rsidRDefault="006009AB" w:rsidP="005505E6">
            <w:pPr>
              <w:pStyle w:val="Odstavecseseznamem"/>
              <w:numPr>
                <w:ilvl w:val="0"/>
                <w:numId w:val="29"/>
              </w:numPr>
              <w:ind w:left="814" w:hanging="319"/>
            </w:pPr>
            <w:r w:rsidRPr="004D718E">
              <w:t xml:space="preserve">Provoz a správa aplikací. </w:t>
            </w:r>
          </w:p>
          <w:p w14:paraId="30AF5395" w14:textId="77777777" w:rsidR="006009AB" w:rsidRPr="004D718E" w:rsidRDefault="006009AB" w:rsidP="005505E6">
            <w:pPr>
              <w:pStyle w:val="Odstavecseseznamem"/>
              <w:numPr>
                <w:ilvl w:val="0"/>
                <w:numId w:val="29"/>
              </w:numPr>
              <w:ind w:left="814" w:hanging="319"/>
            </w:pPr>
            <w:r w:rsidRPr="004D718E">
              <w:t xml:space="preserve">Monitorování síťových prvků a zátěže počítačových systémů. Hodnocení bezpečnosti v sítích </w:t>
            </w:r>
          </w:p>
          <w:p w14:paraId="512657D1" w14:textId="77777777" w:rsidR="006009AB" w:rsidRPr="004D718E" w:rsidRDefault="006009AB" w:rsidP="005505E6">
            <w:pPr>
              <w:pStyle w:val="Odstavecseseznamem"/>
              <w:numPr>
                <w:ilvl w:val="0"/>
                <w:numId w:val="29"/>
              </w:numPr>
              <w:ind w:left="814" w:hanging="319"/>
            </w:pPr>
            <w:r w:rsidRPr="004D718E">
              <w:t xml:space="preserve">Implementace technologie tunelování GRE, IP SEC </w:t>
            </w:r>
          </w:p>
          <w:p w14:paraId="4703BADA" w14:textId="77777777" w:rsidR="006009AB" w:rsidRPr="00881535" w:rsidRDefault="006009AB" w:rsidP="005505E6">
            <w:pPr>
              <w:pStyle w:val="Odstavecseseznamem"/>
              <w:numPr>
                <w:ilvl w:val="0"/>
                <w:numId w:val="29"/>
              </w:numPr>
              <w:ind w:left="814" w:hanging="319"/>
            </w:pPr>
            <w:r w:rsidRPr="004D718E">
              <w:t>Bezpečnost cloudu</w:t>
            </w:r>
          </w:p>
        </w:tc>
      </w:tr>
      <w:tr w:rsidR="006009AB" w:rsidRPr="00881535" w14:paraId="1C026CC9" w14:textId="77777777" w:rsidTr="0085754D">
        <w:trPr>
          <w:trHeight w:val="265"/>
        </w:trPr>
        <w:tc>
          <w:tcPr>
            <w:tcW w:w="3653" w:type="dxa"/>
            <w:gridSpan w:val="2"/>
            <w:tcBorders>
              <w:top w:val="nil"/>
            </w:tcBorders>
            <w:shd w:val="clear" w:color="auto" w:fill="F7CAAC"/>
          </w:tcPr>
          <w:p w14:paraId="040A8C27" w14:textId="77777777" w:rsidR="006009AB" w:rsidRPr="00881535" w:rsidRDefault="006009AB" w:rsidP="0085754D">
            <w:r w:rsidRPr="00881535">
              <w:rPr>
                <w:b/>
              </w:rPr>
              <w:t>Studijní literatura a studijní pomůcky</w:t>
            </w:r>
          </w:p>
        </w:tc>
        <w:tc>
          <w:tcPr>
            <w:tcW w:w="6202" w:type="dxa"/>
            <w:gridSpan w:val="6"/>
            <w:tcBorders>
              <w:top w:val="nil"/>
              <w:bottom w:val="nil"/>
            </w:tcBorders>
          </w:tcPr>
          <w:p w14:paraId="23AF6D57" w14:textId="77777777" w:rsidR="006009AB" w:rsidRPr="00881535" w:rsidRDefault="006009AB" w:rsidP="0085754D"/>
        </w:tc>
      </w:tr>
      <w:tr w:rsidR="006009AB" w:rsidRPr="00881535" w14:paraId="04D34B35" w14:textId="77777777" w:rsidTr="0085754D">
        <w:trPr>
          <w:trHeight w:val="1497"/>
        </w:trPr>
        <w:tc>
          <w:tcPr>
            <w:tcW w:w="9855" w:type="dxa"/>
            <w:gridSpan w:val="8"/>
            <w:tcBorders>
              <w:top w:val="nil"/>
            </w:tcBorders>
          </w:tcPr>
          <w:p w14:paraId="24142E1E" w14:textId="77777777" w:rsidR="006009AB" w:rsidRPr="00A711D1" w:rsidRDefault="006009AB" w:rsidP="0085754D">
            <w:pPr>
              <w:rPr>
                <w:b/>
              </w:rPr>
            </w:pPr>
            <w:r w:rsidRPr="00A711D1">
              <w:rPr>
                <w:b/>
              </w:rPr>
              <w:t>Povinná literatura:</w:t>
            </w:r>
          </w:p>
          <w:p w14:paraId="3539F93C" w14:textId="5A7F8AD9" w:rsidR="006009AB" w:rsidRPr="00C560A6" w:rsidRDefault="006009AB" w:rsidP="0085754D">
            <w:pPr>
              <w:rPr>
                <w:ins w:id="1583" w:author="Milan Navrátil" w:date="2018-11-13T10:09:00Z"/>
              </w:rPr>
            </w:pPr>
            <w:r w:rsidRPr="00C560A6">
              <w:t xml:space="preserve">DOČKAL J. </w:t>
            </w:r>
            <w:r w:rsidRPr="00C560A6">
              <w:rPr>
                <w:i/>
              </w:rPr>
              <w:t>Cloud computing - část I.</w:t>
            </w:r>
            <w:r w:rsidRPr="00C560A6">
              <w:t xml:space="preserve"> DSM 3/2009. </w:t>
            </w:r>
          </w:p>
          <w:p w14:paraId="69FE7B46" w14:textId="51483935" w:rsidR="00F2469C" w:rsidRPr="00C560A6" w:rsidRDefault="00F2469C" w:rsidP="0085754D">
            <w:ins w:id="1584" w:author="Milan Navrátil" w:date="2018-11-13T10:09:00Z">
              <w:r w:rsidRPr="00C560A6">
                <w:t xml:space="preserve">PŘIBYL. </w:t>
              </w:r>
              <w:r w:rsidRPr="00C560A6">
                <w:rPr>
                  <w:i/>
                </w:rPr>
                <w:t>Ochrana dat v informatice</w:t>
              </w:r>
              <w:r w:rsidRPr="00C560A6">
                <w:t xml:space="preserve">, scriptum ČVUT, 1993. </w:t>
              </w:r>
            </w:ins>
          </w:p>
          <w:p w14:paraId="0C1B3F74" w14:textId="197A98D2" w:rsidR="006009AB" w:rsidRPr="00C560A6" w:rsidRDefault="006009AB" w:rsidP="0085754D">
            <w:pPr>
              <w:rPr>
                <w:ins w:id="1585" w:author="Milan Navrátil" w:date="2018-11-13T10:02:00Z"/>
                <w:b/>
              </w:rPr>
            </w:pPr>
            <w:r w:rsidRPr="00C560A6">
              <w:rPr>
                <w:b/>
              </w:rPr>
              <w:t>Doporučená literatura:</w:t>
            </w:r>
          </w:p>
          <w:p w14:paraId="0E067147" w14:textId="77777777" w:rsidR="00F2469C" w:rsidRPr="00C560A6" w:rsidRDefault="00F2469C" w:rsidP="00F2469C">
            <w:pPr>
              <w:rPr>
                <w:ins w:id="1586" w:author="Milan Navrátil" w:date="2018-11-13T10:09:00Z"/>
              </w:rPr>
            </w:pPr>
            <w:ins w:id="1587" w:author="Milan Navrátil" w:date="2018-11-13T10:09:00Z">
              <w:r w:rsidRPr="00C560A6">
                <w:t xml:space="preserve">BECHERER A., A. STAMOS a N. WILCOX. </w:t>
              </w:r>
              <w:r w:rsidRPr="00C560A6">
                <w:rPr>
                  <w:i/>
                  <w:iCs/>
                </w:rPr>
                <w:t>Cloud Computing Security</w:t>
              </w:r>
              <w:r w:rsidRPr="00C560A6">
                <w:t>. Presentation, BlackHat, USA 2009.</w:t>
              </w:r>
            </w:ins>
          </w:p>
          <w:p w14:paraId="283479B3" w14:textId="77777777" w:rsidR="00F2469C" w:rsidRPr="00C560A6" w:rsidRDefault="00F2469C" w:rsidP="00F2469C">
            <w:pPr>
              <w:rPr>
                <w:ins w:id="1588" w:author="Milan Navrátil" w:date="2018-11-13T10:09:00Z"/>
              </w:rPr>
            </w:pPr>
            <w:ins w:id="1589" w:author="Milan Navrátil" w:date="2018-11-13T10:09:00Z">
              <w:r w:rsidRPr="00C560A6">
                <w:t>RUSSELL, GANGEMI. </w:t>
              </w:r>
              <w:r w:rsidRPr="00C560A6">
                <w:rPr>
                  <w:i/>
                  <w:iCs/>
                </w:rPr>
                <w:t>Computer Security Basics</w:t>
              </w:r>
              <w:r w:rsidRPr="00C560A6">
                <w:t>, O'Reilly&amp;Associates, 1991. </w:t>
              </w:r>
            </w:ins>
          </w:p>
          <w:p w14:paraId="002D97C1" w14:textId="77777777" w:rsidR="00F2469C" w:rsidRPr="00C560A6" w:rsidRDefault="00F2469C" w:rsidP="00F2469C">
            <w:pPr>
              <w:rPr>
                <w:ins w:id="1590" w:author="Milan Navrátil" w:date="2018-11-13T10:09:00Z"/>
              </w:rPr>
            </w:pPr>
            <w:ins w:id="1591" w:author="Milan Navrátil" w:date="2018-11-13T10:09:00Z">
              <w:r w:rsidRPr="00C560A6">
                <w:t xml:space="preserve">JACKSON, HRUSKA. </w:t>
              </w:r>
              <w:r w:rsidRPr="00C560A6">
                <w:rPr>
                  <w:i/>
                  <w:iCs/>
                </w:rPr>
                <w:t>Computer Security Reference Book</w:t>
              </w:r>
              <w:r w:rsidRPr="00C560A6">
                <w:t xml:space="preserve">, Butterworth-Heineman, 1992. </w:t>
              </w:r>
            </w:ins>
          </w:p>
          <w:p w14:paraId="702384C7" w14:textId="77777777" w:rsidR="00F2469C" w:rsidRPr="00C560A6" w:rsidRDefault="00F2469C" w:rsidP="00F2469C">
            <w:pPr>
              <w:rPr>
                <w:ins w:id="1592" w:author="Milan Navrátil" w:date="2018-11-13T10:09:00Z"/>
              </w:rPr>
            </w:pPr>
            <w:ins w:id="1593" w:author="Milan Navrátil" w:date="2018-11-13T10:09:00Z">
              <w:r w:rsidRPr="00C560A6">
                <w:t xml:space="preserve">PFLEEGER. </w:t>
              </w:r>
              <w:r w:rsidRPr="00C560A6">
                <w:rPr>
                  <w:i/>
                  <w:iCs/>
                </w:rPr>
                <w:t>Security in Computing</w:t>
              </w:r>
              <w:r w:rsidRPr="00C560A6">
                <w:t xml:space="preserve">, Prentice-Hall, 1989. </w:t>
              </w:r>
            </w:ins>
          </w:p>
          <w:p w14:paraId="0F455EF9" w14:textId="1DA9B2F1" w:rsidR="0066715B" w:rsidRPr="00C560A6" w:rsidDel="0066715B" w:rsidRDefault="00F2469C" w:rsidP="00F2469C">
            <w:pPr>
              <w:rPr>
                <w:del w:id="1594" w:author="Milan Navrátil" w:date="2018-11-13T10:02:00Z"/>
                <w:b/>
              </w:rPr>
            </w:pPr>
            <w:ins w:id="1595" w:author="Milan Navrátil" w:date="2018-11-13T10:09:00Z">
              <w:r w:rsidRPr="00C560A6">
                <w:t xml:space="preserve">HERNAN S., S. LAMBERT S., T. OSTWALD a A. SHOSTACK. </w:t>
              </w:r>
              <w:r w:rsidRPr="00C560A6">
                <w:rPr>
                  <w:i/>
                  <w:iCs/>
                </w:rPr>
                <w:t>Uncover Security Design Flaws Using The STRIDE Approach</w:t>
              </w:r>
              <w:r w:rsidRPr="00C560A6">
                <w:t>.</w:t>
              </w:r>
            </w:ins>
          </w:p>
          <w:p w14:paraId="0C5DF1A7" w14:textId="3A885BEE" w:rsidR="006009AB" w:rsidRPr="00C560A6" w:rsidDel="00F2469C" w:rsidRDefault="006009AB" w:rsidP="0085754D">
            <w:pPr>
              <w:rPr>
                <w:del w:id="1596" w:author="Milan Navrátil" w:date="2018-11-13T10:09:00Z"/>
              </w:rPr>
            </w:pPr>
            <w:del w:id="1597" w:author="Milan Navrátil" w:date="2018-11-13T10:09:00Z">
              <w:r w:rsidRPr="00C560A6" w:rsidDel="00F2469C">
                <w:delText xml:space="preserve">BECHERER A., A. STAMOS a N. WILCOX. </w:delText>
              </w:r>
              <w:r w:rsidRPr="00C560A6" w:rsidDel="00F2469C">
                <w:rPr>
                  <w:i/>
                </w:rPr>
                <w:delText>Cloud Computing Security</w:delText>
              </w:r>
              <w:r w:rsidRPr="00C560A6" w:rsidDel="00F2469C">
                <w:delText>. Presentation, BlackHat, USA 2009.</w:delText>
              </w:r>
            </w:del>
          </w:p>
          <w:p w14:paraId="0B0C431A" w14:textId="6DEC132F" w:rsidR="006009AB" w:rsidRPr="00C560A6" w:rsidDel="00F2469C" w:rsidRDefault="006009AB" w:rsidP="0085754D">
            <w:pPr>
              <w:rPr>
                <w:del w:id="1598" w:author="Milan Navrátil" w:date="2018-11-13T10:09:00Z"/>
              </w:rPr>
            </w:pPr>
            <w:del w:id="1599" w:author="Milan Navrátil" w:date="2018-11-13T10:09:00Z">
              <w:r w:rsidRPr="00C560A6" w:rsidDel="00F2469C">
                <w:delText>RUSSELL, GANGEMI. </w:delText>
              </w:r>
              <w:r w:rsidRPr="00C560A6" w:rsidDel="00F2469C">
                <w:rPr>
                  <w:i/>
                </w:rPr>
                <w:delText>Computer Security Basics</w:delText>
              </w:r>
              <w:r w:rsidRPr="00C560A6" w:rsidDel="00F2469C">
                <w:delText>, O'Reilly&amp;Associates, 1991. </w:delText>
              </w:r>
            </w:del>
          </w:p>
          <w:p w14:paraId="7076EF18" w14:textId="6A1CD9B9" w:rsidR="006009AB" w:rsidRPr="00C560A6" w:rsidDel="00F2469C" w:rsidRDefault="006009AB" w:rsidP="0085754D">
            <w:pPr>
              <w:rPr>
                <w:del w:id="1600" w:author="Milan Navrátil" w:date="2018-11-13T10:09:00Z"/>
              </w:rPr>
            </w:pPr>
            <w:del w:id="1601" w:author="Milan Navrátil" w:date="2018-11-13T10:09:00Z">
              <w:r w:rsidRPr="00C560A6" w:rsidDel="00F2469C">
                <w:delText xml:space="preserve">JACKSON, HRUSKA. </w:delText>
              </w:r>
              <w:r w:rsidRPr="00C560A6" w:rsidDel="00F2469C">
                <w:rPr>
                  <w:i/>
                </w:rPr>
                <w:delText>Computer Security Reference Book</w:delText>
              </w:r>
              <w:r w:rsidRPr="00C560A6" w:rsidDel="00F2469C">
                <w:delText xml:space="preserve">, Butterworth-Heineman, 1992. </w:delText>
              </w:r>
            </w:del>
          </w:p>
          <w:p w14:paraId="1DBF63D5" w14:textId="18FB880F" w:rsidR="006009AB" w:rsidRPr="00C560A6" w:rsidDel="0066715B" w:rsidRDefault="006009AB" w:rsidP="0085754D">
            <w:pPr>
              <w:rPr>
                <w:del w:id="1602" w:author="Milan Navrátil" w:date="2018-11-13T10:02:00Z"/>
              </w:rPr>
            </w:pPr>
            <w:del w:id="1603" w:author="Milan Navrátil" w:date="2018-11-13T10:02:00Z">
              <w:r w:rsidRPr="00C560A6" w:rsidDel="0066715B">
                <w:delText xml:space="preserve">PŘIBYL. </w:delText>
              </w:r>
              <w:r w:rsidRPr="00C560A6" w:rsidDel="0066715B">
                <w:rPr>
                  <w:i/>
                </w:rPr>
                <w:delText>Ochrana dat v informatice</w:delText>
              </w:r>
              <w:r w:rsidRPr="00C560A6" w:rsidDel="0066715B">
                <w:delText xml:space="preserve">, scriptum ČVUT, 1993. </w:delText>
              </w:r>
            </w:del>
          </w:p>
          <w:p w14:paraId="52659C73" w14:textId="36930E89" w:rsidR="006009AB" w:rsidRPr="00C560A6" w:rsidDel="00F2469C" w:rsidRDefault="006009AB" w:rsidP="0085754D">
            <w:pPr>
              <w:rPr>
                <w:del w:id="1604" w:author="Milan Navrátil" w:date="2018-11-13T10:09:00Z"/>
              </w:rPr>
            </w:pPr>
            <w:del w:id="1605" w:author="Milan Navrátil" w:date="2018-11-13T10:09:00Z">
              <w:r w:rsidRPr="00C560A6" w:rsidDel="00F2469C">
                <w:delText xml:space="preserve">PFLEEGER. </w:delText>
              </w:r>
              <w:r w:rsidRPr="00C560A6" w:rsidDel="00F2469C">
                <w:rPr>
                  <w:i/>
                </w:rPr>
                <w:delText>Security in Computing</w:delText>
              </w:r>
              <w:r w:rsidRPr="00C560A6" w:rsidDel="00F2469C">
                <w:delText xml:space="preserve">, Prentice-Hall, 1989. </w:delText>
              </w:r>
            </w:del>
          </w:p>
          <w:p w14:paraId="1F2FB8DA" w14:textId="57DE80F7" w:rsidR="006009AB" w:rsidRPr="00C560A6" w:rsidRDefault="006009AB" w:rsidP="0085754D">
            <w:del w:id="1606" w:author="Milan Navrátil" w:date="2018-11-13T10:09:00Z">
              <w:r w:rsidRPr="00C560A6" w:rsidDel="00F2469C">
                <w:delText xml:space="preserve">HERNAN S., S. LAMBERT S., T. OSTWALD a A. SHOSTACK. </w:delText>
              </w:r>
              <w:r w:rsidRPr="00C560A6" w:rsidDel="00F2469C">
                <w:rPr>
                  <w:i/>
                </w:rPr>
                <w:delText>Uncover Security Design Flaws Using The STRIDE Approach</w:delText>
              </w:r>
              <w:r w:rsidRPr="00C560A6" w:rsidDel="00F2469C">
                <w:delText>.</w:delText>
              </w:r>
            </w:del>
          </w:p>
        </w:tc>
      </w:tr>
      <w:tr w:rsidR="006009AB" w:rsidRPr="00881535" w14:paraId="3CB8CBF7"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8F8D2B9" w14:textId="77777777" w:rsidR="006009AB" w:rsidRPr="00881535" w:rsidRDefault="006009AB" w:rsidP="0085754D">
            <w:pPr>
              <w:jc w:val="center"/>
              <w:rPr>
                <w:b/>
              </w:rPr>
            </w:pPr>
            <w:r w:rsidRPr="00881535">
              <w:rPr>
                <w:b/>
              </w:rPr>
              <w:t>Informace ke kombinované nebo distanční formě</w:t>
            </w:r>
          </w:p>
        </w:tc>
      </w:tr>
      <w:tr w:rsidR="006009AB" w:rsidRPr="00881535" w14:paraId="7470C95C" w14:textId="77777777" w:rsidTr="0085754D">
        <w:tc>
          <w:tcPr>
            <w:tcW w:w="4787" w:type="dxa"/>
            <w:gridSpan w:val="3"/>
            <w:tcBorders>
              <w:top w:val="single" w:sz="2" w:space="0" w:color="auto"/>
            </w:tcBorders>
            <w:shd w:val="clear" w:color="auto" w:fill="F7CAAC"/>
          </w:tcPr>
          <w:p w14:paraId="18758485" w14:textId="77777777" w:rsidR="006009AB" w:rsidRPr="00881535" w:rsidRDefault="006009AB" w:rsidP="0085754D">
            <w:r w:rsidRPr="00881535">
              <w:rPr>
                <w:b/>
              </w:rPr>
              <w:t>Rozsah konzultací (soustředění)</w:t>
            </w:r>
          </w:p>
        </w:tc>
        <w:tc>
          <w:tcPr>
            <w:tcW w:w="889" w:type="dxa"/>
            <w:tcBorders>
              <w:top w:val="single" w:sz="2" w:space="0" w:color="auto"/>
            </w:tcBorders>
          </w:tcPr>
          <w:p w14:paraId="6F69A839" w14:textId="77777777" w:rsidR="006009AB" w:rsidRPr="00881535" w:rsidRDefault="006009AB" w:rsidP="0085754D">
            <w:r w:rsidRPr="00881535">
              <w:t>16</w:t>
            </w:r>
          </w:p>
        </w:tc>
        <w:tc>
          <w:tcPr>
            <w:tcW w:w="4179" w:type="dxa"/>
            <w:gridSpan w:val="4"/>
            <w:tcBorders>
              <w:top w:val="single" w:sz="2" w:space="0" w:color="auto"/>
            </w:tcBorders>
            <w:shd w:val="clear" w:color="auto" w:fill="F7CAAC"/>
          </w:tcPr>
          <w:p w14:paraId="43677E9B" w14:textId="77777777" w:rsidR="006009AB" w:rsidRPr="00881535" w:rsidRDefault="006009AB" w:rsidP="0085754D">
            <w:pPr>
              <w:rPr>
                <w:b/>
              </w:rPr>
            </w:pPr>
            <w:r w:rsidRPr="00881535">
              <w:rPr>
                <w:b/>
              </w:rPr>
              <w:t xml:space="preserve">hodin </w:t>
            </w:r>
          </w:p>
        </w:tc>
      </w:tr>
      <w:tr w:rsidR="006009AB" w:rsidRPr="00881535" w14:paraId="163B3B5B" w14:textId="77777777" w:rsidTr="0085754D">
        <w:tc>
          <w:tcPr>
            <w:tcW w:w="9855" w:type="dxa"/>
            <w:gridSpan w:val="8"/>
            <w:shd w:val="clear" w:color="auto" w:fill="F7CAAC"/>
          </w:tcPr>
          <w:p w14:paraId="25E9D273" w14:textId="77777777" w:rsidR="006009AB" w:rsidRPr="00881535" w:rsidRDefault="006009AB" w:rsidP="0085754D">
            <w:pPr>
              <w:rPr>
                <w:b/>
              </w:rPr>
            </w:pPr>
            <w:r w:rsidRPr="00881535">
              <w:rPr>
                <w:b/>
              </w:rPr>
              <w:t>Informace o způsobu kontaktu s vyučujícím</w:t>
            </w:r>
          </w:p>
        </w:tc>
      </w:tr>
      <w:tr w:rsidR="006009AB" w:rsidRPr="00881535" w14:paraId="0FCC12DA" w14:textId="77777777" w:rsidTr="0085754D">
        <w:trPr>
          <w:trHeight w:val="701"/>
        </w:trPr>
        <w:tc>
          <w:tcPr>
            <w:tcW w:w="9855" w:type="dxa"/>
            <w:gridSpan w:val="8"/>
          </w:tcPr>
          <w:p w14:paraId="7960C0A9" w14:textId="77777777" w:rsidR="006009AB" w:rsidRPr="00881535" w:rsidRDefault="006009AB" w:rsidP="00E96895">
            <w:r w:rsidRPr="00551D80">
              <w:rPr>
                <w:szCs w:val="22"/>
              </w:rPr>
              <w:t>Vyučující na FAI mají trvale vypsány a zveřejněny konzultace minimálně 2h/týden v rámci kterých mají možnosti konzultovat podrobněji probíranou látku. Dále mohou studenti komunikovat s vyučujícím pomocí e-mailu a LMS Moodle.</w:t>
            </w:r>
          </w:p>
        </w:tc>
      </w:tr>
    </w:tbl>
    <w:p w14:paraId="0C475BAF" w14:textId="77777777" w:rsidR="0085754D" w:rsidRDefault="0085754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34F1A1F8" w14:textId="77777777" w:rsidTr="0085754D">
        <w:tc>
          <w:tcPr>
            <w:tcW w:w="9855" w:type="dxa"/>
            <w:gridSpan w:val="8"/>
            <w:tcBorders>
              <w:bottom w:val="double" w:sz="4" w:space="0" w:color="auto"/>
            </w:tcBorders>
            <w:shd w:val="clear" w:color="auto" w:fill="BDD6EE"/>
          </w:tcPr>
          <w:p w14:paraId="22FBE7A0" w14:textId="5C54B26F" w:rsidR="006009AB" w:rsidRDefault="006009AB" w:rsidP="000503B0">
            <w:pPr>
              <w:tabs>
                <w:tab w:val="right" w:pos="9461"/>
              </w:tabs>
              <w:rPr>
                <w:b/>
                <w:sz w:val="28"/>
              </w:rPr>
            </w:pPr>
            <w:r>
              <w:lastRenderedPageBreak/>
              <w:br w:type="page"/>
            </w:r>
            <w:r>
              <w:rPr>
                <w:b/>
                <w:sz w:val="28"/>
              </w:rPr>
              <w:t>B-III – Charakteristika studijního předmětu</w:t>
            </w:r>
            <w:r>
              <w:rPr>
                <w:b/>
                <w:sz w:val="28"/>
              </w:rPr>
              <w:tab/>
            </w:r>
            <w:r w:rsidR="000503B0" w:rsidRPr="000503B0">
              <w:rPr>
                <w:color w:val="FF0000"/>
                <w:u w:val="single"/>
              </w:rPr>
              <w:fldChar w:fldCharType="begin"/>
            </w:r>
            <w:r w:rsidR="000503B0" w:rsidRPr="000503B0">
              <w:rPr>
                <w:color w:val="FF0000"/>
                <w:u w:val="single"/>
              </w:rPr>
              <w:instrText xml:space="preserve"> REF  top \h  \* MERGEFORMAT </w:instrText>
            </w:r>
            <w:r w:rsidR="000503B0" w:rsidRPr="000503B0">
              <w:rPr>
                <w:color w:val="FF0000"/>
                <w:u w:val="single"/>
              </w:rPr>
            </w:r>
            <w:r w:rsidR="000503B0" w:rsidRPr="000503B0">
              <w:rPr>
                <w:color w:val="FF0000"/>
                <w:u w:val="single"/>
              </w:rPr>
              <w:fldChar w:fldCharType="separate"/>
            </w:r>
            <w:r w:rsidR="00FB06C4" w:rsidRPr="00FB06C4">
              <w:rPr>
                <w:color w:val="FF0000"/>
                <w:u w:val="single"/>
              </w:rPr>
              <w:t>Abecední seznam</w:t>
            </w:r>
            <w:r w:rsidR="000503B0" w:rsidRPr="000503B0">
              <w:rPr>
                <w:color w:val="FF0000"/>
                <w:u w:val="single"/>
              </w:rPr>
              <w:fldChar w:fldCharType="end"/>
            </w:r>
          </w:p>
        </w:tc>
      </w:tr>
      <w:tr w:rsidR="006009AB" w14:paraId="394EAFF4" w14:textId="77777777" w:rsidTr="0085754D">
        <w:tc>
          <w:tcPr>
            <w:tcW w:w="3086" w:type="dxa"/>
            <w:tcBorders>
              <w:top w:val="double" w:sz="4" w:space="0" w:color="auto"/>
            </w:tcBorders>
            <w:shd w:val="clear" w:color="auto" w:fill="F7CAAC"/>
          </w:tcPr>
          <w:p w14:paraId="34DF6D74"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7A76C41E" w14:textId="22B92636" w:rsidR="00CF504F" w:rsidRDefault="006009AB">
            <w:bookmarkStart w:id="1607" w:name="diplomovaPrace"/>
            <w:r>
              <w:t>Diplomová práce</w:t>
            </w:r>
            <w:bookmarkEnd w:id="1607"/>
          </w:p>
        </w:tc>
      </w:tr>
      <w:tr w:rsidR="006009AB" w14:paraId="3B789620" w14:textId="77777777" w:rsidTr="0085754D">
        <w:tc>
          <w:tcPr>
            <w:tcW w:w="3086" w:type="dxa"/>
            <w:shd w:val="clear" w:color="auto" w:fill="F7CAAC"/>
          </w:tcPr>
          <w:p w14:paraId="1AC103A0" w14:textId="77777777" w:rsidR="006009AB" w:rsidRDefault="006009AB" w:rsidP="0085754D">
            <w:pPr>
              <w:rPr>
                <w:b/>
              </w:rPr>
            </w:pPr>
            <w:r>
              <w:rPr>
                <w:b/>
              </w:rPr>
              <w:t>Typ předmětu</w:t>
            </w:r>
          </w:p>
        </w:tc>
        <w:tc>
          <w:tcPr>
            <w:tcW w:w="3406" w:type="dxa"/>
            <w:gridSpan w:val="4"/>
          </w:tcPr>
          <w:p w14:paraId="79B4DEBF" w14:textId="77777777" w:rsidR="006009AB" w:rsidRDefault="006009AB" w:rsidP="0085754D">
            <w:r>
              <w:t>Povinný pro specializace:</w:t>
            </w:r>
          </w:p>
          <w:p w14:paraId="2AD24C7C" w14:textId="77777777" w:rsidR="006009AB" w:rsidRDefault="006009AB" w:rsidP="0085754D">
            <w:r>
              <w:t>Bezpečnostní technologie</w:t>
            </w:r>
          </w:p>
          <w:p w14:paraId="60CCF7B4" w14:textId="77777777" w:rsidR="006009AB" w:rsidRDefault="006009AB" w:rsidP="0085754D">
            <w:r>
              <w:t>Bezpečnostní management</w:t>
            </w:r>
          </w:p>
        </w:tc>
        <w:tc>
          <w:tcPr>
            <w:tcW w:w="2695" w:type="dxa"/>
            <w:gridSpan w:val="2"/>
            <w:shd w:val="clear" w:color="auto" w:fill="F7CAAC"/>
          </w:tcPr>
          <w:p w14:paraId="3247993F" w14:textId="77777777" w:rsidR="006009AB" w:rsidRDefault="006009AB" w:rsidP="0085754D">
            <w:r>
              <w:rPr>
                <w:b/>
              </w:rPr>
              <w:t>doporučený ročník / semestr</w:t>
            </w:r>
          </w:p>
        </w:tc>
        <w:tc>
          <w:tcPr>
            <w:tcW w:w="668" w:type="dxa"/>
          </w:tcPr>
          <w:p w14:paraId="7FCECC17" w14:textId="77777777" w:rsidR="006009AB" w:rsidRDefault="006009AB" w:rsidP="0085754D">
            <w:r>
              <w:t>2/L</w:t>
            </w:r>
          </w:p>
        </w:tc>
      </w:tr>
      <w:tr w:rsidR="006009AB" w14:paraId="3A81395F" w14:textId="77777777" w:rsidTr="0085754D">
        <w:tc>
          <w:tcPr>
            <w:tcW w:w="3086" w:type="dxa"/>
            <w:shd w:val="clear" w:color="auto" w:fill="F7CAAC"/>
          </w:tcPr>
          <w:p w14:paraId="1C242890" w14:textId="77777777" w:rsidR="006009AB" w:rsidRDefault="006009AB" w:rsidP="0085754D">
            <w:pPr>
              <w:rPr>
                <w:b/>
              </w:rPr>
            </w:pPr>
            <w:r>
              <w:rPr>
                <w:b/>
              </w:rPr>
              <w:t>Rozsah studijního předmětu</w:t>
            </w:r>
          </w:p>
        </w:tc>
        <w:tc>
          <w:tcPr>
            <w:tcW w:w="1701" w:type="dxa"/>
            <w:gridSpan w:val="2"/>
          </w:tcPr>
          <w:p w14:paraId="3234D51C" w14:textId="77777777" w:rsidR="006009AB" w:rsidRDefault="006009AB" w:rsidP="0085754D">
            <w:r>
              <w:t>25s</w:t>
            </w:r>
          </w:p>
        </w:tc>
        <w:tc>
          <w:tcPr>
            <w:tcW w:w="889" w:type="dxa"/>
            <w:shd w:val="clear" w:color="auto" w:fill="F7CAAC"/>
          </w:tcPr>
          <w:p w14:paraId="2FE060E0" w14:textId="77777777" w:rsidR="006009AB" w:rsidRDefault="006009AB" w:rsidP="0085754D">
            <w:pPr>
              <w:rPr>
                <w:b/>
              </w:rPr>
            </w:pPr>
            <w:r>
              <w:rPr>
                <w:b/>
              </w:rPr>
              <w:t xml:space="preserve">hod. </w:t>
            </w:r>
          </w:p>
        </w:tc>
        <w:tc>
          <w:tcPr>
            <w:tcW w:w="816" w:type="dxa"/>
          </w:tcPr>
          <w:p w14:paraId="4DF132B6" w14:textId="77777777" w:rsidR="006009AB" w:rsidRDefault="006009AB" w:rsidP="0085754D"/>
        </w:tc>
        <w:tc>
          <w:tcPr>
            <w:tcW w:w="2156" w:type="dxa"/>
            <w:shd w:val="clear" w:color="auto" w:fill="F7CAAC"/>
          </w:tcPr>
          <w:p w14:paraId="393358F1" w14:textId="77777777" w:rsidR="006009AB" w:rsidRDefault="006009AB" w:rsidP="0085754D">
            <w:pPr>
              <w:rPr>
                <w:b/>
              </w:rPr>
            </w:pPr>
            <w:r>
              <w:rPr>
                <w:b/>
              </w:rPr>
              <w:t>kreditů</w:t>
            </w:r>
          </w:p>
        </w:tc>
        <w:tc>
          <w:tcPr>
            <w:tcW w:w="1207" w:type="dxa"/>
            <w:gridSpan w:val="2"/>
          </w:tcPr>
          <w:p w14:paraId="01E7F3D1" w14:textId="77777777" w:rsidR="006009AB" w:rsidRDefault="006009AB" w:rsidP="0085754D">
            <w:r>
              <w:t>24</w:t>
            </w:r>
          </w:p>
        </w:tc>
      </w:tr>
      <w:tr w:rsidR="006009AB" w14:paraId="09041669" w14:textId="77777777" w:rsidTr="0085754D">
        <w:tc>
          <w:tcPr>
            <w:tcW w:w="3086" w:type="dxa"/>
            <w:shd w:val="clear" w:color="auto" w:fill="F7CAAC"/>
          </w:tcPr>
          <w:p w14:paraId="0A82BDF2" w14:textId="77777777" w:rsidR="006009AB" w:rsidRDefault="006009AB" w:rsidP="0085754D">
            <w:pPr>
              <w:rPr>
                <w:b/>
                <w:sz w:val="22"/>
              </w:rPr>
            </w:pPr>
            <w:r>
              <w:rPr>
                <w:b/>
              </w:rPr>
              <w:t>Prerekvizity, korekvizity, ekvivalence</w:t>
            </w:r>
          </w:p>
        </w:tc>
        <w:tc>
          <w:tcPr>
            <w:tcW w:w="6769" w:type="dxa"/>
            <w:gridSpan w:val="7"/>
          </w:tcPr>
          <w:p w14:paraId="54BD9B85" w14:textId="5681BC54" w:rsidR="006009AB" w:rsidRDefault="006009AB" w:rsidP="00AD66B0">
            <w:pPr>
              <w:snapToGrid w:val="0"/>
            </w:pPr>
            <w:r>
              <w:t xml:space="preserve">Převzetí oficiálního zadání </w:t>
            </w:r>
            <w:del w:id="1608" w:author="Jiří Vojtěšek" w:date="2018-11-20T13:32:00Z">
              <w:r w:rsidDel="00AD66B0">
                <w:delText xml:space="preserve">Bakalářské </w:delText>
              </w:r>
            </w:del>
            <w:ins w:id="1609" w:author="Jiří Vojtěšek" w:date="2018-11-20T13:32:00Z">
              <w:r w:rsidR="00AD66B0">
                <w:t xml:space="preserve">Diplomové </w:t>
              </w:r>
            </w:ins>
            <w:r>
              <w:t>práce.</w:t>
            </w:r>
          </w:p>
        </w:tc>
      </w:tr>
      <w:tr w:rsidR="006009AB" w14:paraId="369E91DD" w14:textId="77777777" w:rsidTr="0085754D">
        <w:tc>
          <w:tcPr>
            <w:tcW w:w="3086" w:type="dxa"/>
            <w:shd w:val="clear" w:color="auto" w:fill="F7CAAC"/>
          </w:tcPr>
          <w:p w14:paraId="7CDC6C7E" w14:textId="77777777" w:rsidR="006009AB" w:rsidRDefault="006009AB" w:rsidP="0085754D">
            <w:pPr>
              <w:rPr>
                <w:b/>
              </w:rPr>
            </w:pPr>
            <w:r>
              <w:rPr>
                <w:b/>
              </w:rPr>
              <w:t>Způsob ověření studijních výsledků</w:t>
            </w:r>
          </w:p>
        </w:tc>
        <w:tc>
          <w:tcPr>
            <w:tcW w:w="3406" w:type="dxa"/>
            <w:gridSpan w:val="4"/>
          </w:tcPr>
          <w:p w14:paraId="2F3B2060" w14:textId="77777777" w:rsidR="006009AB" w:rsidRDefault="006009AB" w:rsidP="0085754D">
            <w:r>
              <w:t>Zápočet, obhajoba</w:t>
            </w:r>
          </w:p>
        </w:tc>
        <w:tc>
          <w:tcPr>
            <w:tcW w:w="2156" w:type="dxa"/>
            <w:shd w:val="clear" w:color="auto" w:fill="F7CAAC"/>
          </w:tcPr>
          <w:p w14:paraId="0A55CD6F" w14:textId="77777777" w:rsidR="006009AB" w:rsidRDefault="006009AB" w:rsidP="0085754D">
            <w:pPr>
              <w:rPr>
                <w:b/>
              </w:rPr>
            </w:pPr>
            <w:r>
              <w:rPr>
                <w:b/>
              </w:rPr>
              <w:t>Forma výuky</w:t>
            </w:r>
          </w:p>
        </w:tc>
        <w:tc>
          <w:tcPr>
            <w:tcW w:w="1207" w:type="dxa"/>
            <w:gridSpan w:val="2"/>
          </w:tcPr>
          <w:p w14:paraId="18B6C48A" w14:textId="77777777" w:rsidR="006009AB" w:rsidRDefault="006009AB" w:rsidP="0085754D">
            <w:r>
              <w:t>Seminář</w:t>
            </w:r>
          </w:p>
        </w:tc>
      </w:tr>
      <w:tr w:rsidR="006009AB" w14:paraId="7A633EDD" w14:textId="77777777" w:rsidTr="0085754D">
        <w:tc>
          <w:tcPr>
            <w:tcW w:w="3086" w:type="dxa"/>
            <w:shd w:val="clear" w:color="auto" w:fill="F7CAAC"/>
          </w:tcPr>
          <w:p w14:paraId="7C4E99CF"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6E6F81D3" w14:textId="77777777" w:rsidR="006009AB" w:rsidRDefault="006009AB" w:rsidP="0085754D">
            <w:pPr>
              <w:snapToGrid w:val="0"/>
            </w:pPr>
            <w:r>
              <w:t xml:space="preserve">1. Povinná a aktivní účast na všech níže uvedených blocích výuky. </w:t>
            </w:r>
          </w:p>
          <w:p w14:paraId="46D45D95" w14:textId="77777777" w:rsidR="006009AB" w:rsidRDefault="006009AB" w:rsidP="0085754D">
            <w:pPr>
              <w:snapToGrid w:val="0"/>
            </w:pPr>
            <w:r>
              <w:t>2. Individuální práce studenta pod vedením vedoucího Diplomové práce.</w:t>
            </w:r>
          </w:p>
          <w:p w14:paraId="5C17068D" w14:textId="77777777" w:rsidR="006009AB" w:rsidRDefault="006009AB" w:rsidP="0085754D">
            <w:r>
              <w:t>3. Odevzdání zpracované Diplomové práce.</w:t>
            </w:r>
          </w:p>
        </w:tc>
      </w:tr>
      <w:tr w:rsidR="006009AB" w14:paraId="6FFAF8B1" w14:textId="77777777" w:rsidTr="0085754D">
        <w:trPr>
          <w:trHeight w:val="554"/>
        </w:trPr>
        <w:tc>
          <w:tcPr>
            <w:tcW w:w="9855" w:type="dxa"/>
            <w:gridSpan w:val="8"/>
            <w:tcBorders>
              <w:top w:val="nil"/>
            </w:tcBorders>
          </w:tcPr>
          <w:p w14:paraId="4C6F96DA" w14:textId="77777777" w:rsidR="006009AB" w:rsidRDefault="006009AB" w:rsidP="0085754D"/>
        </w:tc>
      </w:tr>
      <w:tr w:rsidR="006009AB" w14:paraId="45BB16CB" w14:textId="77777777" w:rsidTr="0085754D">
        <w:trPr>
          <w:trHeight w:val="197"/>
        </w:trPr>
        <w:tc>
          <w:tcPr>
            <w:tcW w:w="3086" w:type="dxa"/>
            <w:tcBorders>
              <w:top w:val="nil"/>
            </w:tcBorders>
            <w:shd w:val="clear" w:color="auto" w:fill="F7CAAC"/>
          </w:tcPr>
          <w:p w14:paraId="0A2393CB" w14:textId="77777777" w:rsidR="006009AB" w:rsidRDefault="006009AB" w:rsidP="0085754D">
            <w:pPr>
              <w:rPr>
                <w:b/>
              </w:rPr>
            </w:pPr>
            <w:r>
              <w:rPr>
                <w:b/>
              </w:rPr>
              <w:t>Garant předmětu</w:t>
            </w:r>
          </w:p>
        </w:tc>
        <w:tc>
          <w:tcPr>
            <w:tcW w:w="6769" w:type="dxa"/>
            <w:gridSpan w:val="7"/>
            <w:tcBorders>
              <w:top w:val="nil"/>
            </w:tcBorders>
          </w:tcPr>
          <w:p w14:paraId="11E97F08" w14:textId="77777777" w:rsidR="006009AB" w:rsidRPr="00AF5BBC" w:rsidRDefault="006009AB" w:rsidP="0085754D">
            <w:pPr>
              <w:rPr>
                <w:highlight w:val="yellow"/>
              </w:rPr>
            </w:pPr>
            <w:r>
              <w:t>doc. RNDr. Vojtěch Křesálek</w:t>
            </w:r>
            <w:r w:rsidRPr="00FB12CD">
              <w:t>, CSc.</w:t>
            </w:r>
          </w:p>
        </w:tc>
      </w:tr>
      <w:tr w:rsidR="006009AB" w14:paraId="744B0ECE" w14:textId="77777777" w:rsidTr="0085754D">
        <w:trPr>
          <w:trHeight w:val="243"/>
        </w:trPr>
        <w:tc>
          <w:tcPr>
            <w:tcW w:w="3086" w:type="dxa"/>
            <w:tcBorders>
              <w:top w:val="nil"/>
            </w:tcBorders>
            <w:shd w:val="clear" w:color="auto" w:fill="F7CAAC"/>
          </w:tcPr>
          <w:p w14:paraId="35664F20" w14:textId="77777777" w:rsidR="006009AB" w:rsidRDefault="006009AB" w:rsidP="0085754D">
            <w:pPr>
              <w:rPr>
                <w:b/>
              </w:rPr>
            </w:pPr>
            <w:r>
              <w:rPr>
                <w:b/>
              </w:rPr>
              <w:t>Zapojení garanta do výuky předmětu</w:t>
            </w:r>
          </w:p>
        </w:tc>
        <w:tc>
          <w:tcPr>
            <w:tcW w:w="6769" w:type="dxa"/>
            <w:gridSpan w:val="7"/>
            <w:tcBorders>
              <w:top w:val="nil"/>
            </w:tcBorders>
          </w:tcPr>
          <w:p w14:paraId="30F64F40" w14:textId="77777777" w:rsidR="006009AB" w:rsidRPr="00AF5BBC" w:rsidRDefault="006009AB" w:rsidP="0085754D">
            <w:pPr>
              <w:rPr>
                <w:highlight w:val="yellow"/>
              </w:rPr>
            </w:pPr>
            <w:r>
              <w:t xml:space="preserve">Metodicky, vede semináře </w:t>
            </w:r>
          </w:p>
        </w:tc>
      </w:tr>
      <w:tr w:rsidR="006009AB" w14:paraId="7A28AE47" w14:textId="77777777" w:rsidTr="0085754D">
        <w:tc>
          <w:tcPr>
            <w:tcW w:w="3086" w:type="dxa"/>
            <w:shd w:val="clear" w:color="auto" w:fill="F7CAAC"/>
          </w:tcPr>
          <w:p w14:paraId="7E83FCC1" w14:textId="77777777" w:rsidR="006009AB" w:rsidRDefault="006009AB" w:rsidP="0085754D">
            <w:pPr>
              <w:rPr>
                <w:b/>
              </w:rPr>
            </w:pPr>
            <w:r>
              <w:rPr>
                <w:b/>
              </w:rPr>
              <w:t>Vyučující</w:t>
            </w:r>
          </w:p>
        </w:tc>
        <w:tc>
          <w:tcPr>
            <w:tcW w:w="6769" w:type="dxa"/>
            <w:gridSpan w:val="7"/>
            <w:tcBorders>
              <w:bottom w:val="nil"/>
            </w:tcBorders>
          </w:tcPr>
          <w:p w14:paraId="28846523" w14:textId="0AA4BD67" w:rsidR="006009AB" w:rsidRPr="00A508F5" w:rsidRDefault="006009AB" w:rsidP="0085754D">
            <w:r>
              <w:t>doc. RNDr. Vojtěch Křesálek, CSc</w:t>
            </w:r>
            <w:r w:rsidRPr="00FB12CD">
              <w:t>.</w:t>
            </w:r>
            <w:r w:rsidR="00F32962">
              <w:t xml:space="preserve"> </w:t>
            </w:r>
            <w:r>
              <w:t xml:space="preserve">seminář </w:t>
            </w:r>
            <w:r w:rsidR="00F32962">
              <w:t>(</w:t>
            </w:r>
            <w:r>
              <w:t>100%)</w:t>
            </w:r>
          </w:p>
        </w:tc>
      </w:tr>
      <w:tr w:rsidR="006009AB" w14:paraId="377C1351" w14:textId="77777777" w:rsidTr="0085754D">
        <w:trPr>
          <w:trHeight w:val="554"/>
        </w:trPr>
        <w:tc>
          <w:tcPr>
            <w:tcW w:w="9855" w:type="dxa"/>
            <w:gridSpan w:val="8"/>
            <w:tcBorders>
              <w:top w:val="nil"/>
            </w:tcBorders>
          </w:tcPr>
          <w:p w14:paraId="05B2CD56" w14:textId="77777777" w:rsidR="006009AB" w:rsidRDefault="006009AB" w:rsidP="0085754D"/>
        </w:tc>
      </w:tr>
      <w:tr w:rsidR="006009AB" w14:paraId="0AD853EE" w14:textId="77777777" w:rsidTr="0085754D">
        <w:tc>
          <w:tcPr>
            <w:tcW w:w="3086" w:type="dxa"/>
            <w:shd w:val="clear" w:color="auto" w:fill="F7CAAC"/>
          </w:tcPr>
          <w:p w14:paraId="2DFDD14F" w14:textId="77777777" w:rsidR="006009AB" w:rsidRDefault="006009AB" w:rsidP="0085754D">
            <w:pPr>
              <w:rPr>
                <w:b/>
              </w:rPr>
            </w:pPr>
            <w:r>
              <w:rPr>
                <w:b/>
              </w:rPr>
              <w:t>Stručná anotace předmětu</w:t>
            </w:r>
          </w:p>
        </w:tc>
        <w:tc>
          <w:tcPr>
            <w:tcW w:w="6769" w:type="dxa"/>
            <w:gridSpan w:val="7"/>
            <w:tcBorders>
              <w:bottom w:val="nil"/>
            </w:tcBorders>
          </w:tcPr>
          <w:p w14:paraId="7D539717" w14:textId="77777777" w:rsidR="006009AB" w:rsidRDefault="006009AB" w:rsidP="0085754D"/>
        </w:tc>
      </w:tr>
      <w:tr w:rsidR="006009AB" w14:paraId="17259858" w14:textId="77777777" w:rsidTr="0085754D">
        <w:trPr>
          <w:trHeight w:val="3938"/>
        </w:trPr>
        <w:tc>
          <w:tcPr>
            <w:tcW w:w="9855" w:type="dxa"/>
            <w:gridSpan w:val="8"/>
            <w:tcBorders>
              <w:top w:val="nil"/>
              <w:bottom w:val="single" w:sz="12" w:space="0" w:color="auto"/>
            </w:tcBorders>
          </w:tcPr>
          <w:p w14:paraId="28188DA1" w14:textId="77777777" w:rsidR="006009AB" w:rsidRDefault="006009AB" w:rsidP="00E96895">
            <w:pPr>
              <w:suppressAutoHyphens/>
            </w:pPr>
            <w:r>
              <w:t>V rámci Diplomové práce je řešeno samostatné zadání konkrétní problematiky z okruhu bezpečnostních technologií, systému a managementu. Výstupem práce studenta je závěrečná Diplomová práce obhajovaná před komisí pro Státní závěrečné zkoušky.</w:t>
            </w:r>
          </w:p>
          <w:p w14:paraId="50FE2DDB" w14:textId="77777777" w:rsidR="006009AB" w:rsidRDefault="006009AB" w:rsidP="0085754D">
            <w:pPr>
              <w:suppressAutoHyphens/>
            </w:pPr>
            <w:r>
              <w:t>Součástí předmětu je vedle individuální práce studentů i organizovaná výuka v rozsahu celkem 14 hod/semestr v následujícím členění na 3 výukové bloky:</w:t>
            </w:r>
          </w:p>
          <w:p w14:paraId="423218A1" w14:textId="77777777" w:rsidR="006009AB" w:rsidRDefault="006009AB" w:rsidP="005505E6">
            <w:pPr>
              <w:numPr>
                <w:ilvl w:val="0"/>
                <w:numId w:val="32"/>
              </w:numPr>
              <w:suppressAutoHyphens/>
            </w:pPr>
            <w:r>
              <w:t>blok: 6 hodin – 7. týden semestru – prezentace studentů, představující stav řešení DP za účasti vedoucích DP</w:t>
            </w:r>
          </w:p>
          <w:p w14:paraId="16E7ABD0" w14:textId="77777777" w:rsidR="006009AB" w:rsidRDefault="006009AB" w:rsidP="005505E6">
            <w:pPr>
              <w:numPr>
                <w:ilvl w:val="0"/>
                <w:numId w:val="32"/>
              </w:numPr>
              <w:suppressAutoHyphens/>
            </w:pPr>
            <w:r>
              <w:t>blok: 2 hodiny – 9. týden semestru – schválení osnovy DP, odborné i formální náležitosti písemné DP, informace o možnostech pomoci fakulty při hledání zaměstnání</w:t>
            </w:r>
          </w:p>
          <w:p w14:paraId="50B6FD70" w14:textId="77777777" w:rsidR="006009AB" w:rsidRDefault="006009AB" w:rsidP="005505E6">
            <w:pPr>
              <w:numPr>
                <w:ilvl w:val="0"/>
                <w:numId w:val="32"/>
              </w:numPr>
              <w:suppressAutoHyphens/>
            </w:pPr>
            <w:r>
              <w:t>blok: 6 hodin – 11. až 12. týden semestru – prezentace studentů za účasti vedoucích DP, představující téměř hotovou Diplomovou práci.</w:t>
            </w:r>
          </w:p>
        </w:tc>
      </w:tr>
      <w:tr w:rsidR="006009AB" w14:paraId="2728FFE9" w14:textId="77777777" w:rsidTr="0085754D">
        <w:trPr>
          <w:trHeight w:val="265"/>
        </w:trPr>
        <w:tc>
          <w:tcPr>
            <w:tcW w:w="3653" w:type="dxa"/>
            <w:gridSpan w:val="2"/>
            <w:tcBorders>
              <w:top w:val="nil"/>
            </w:tcBorders>
            <w:shd w:val="clear" w:color="auto" w:fill="F7CAAC"/>
          </w:tcPr>
          <w:p w14:paraId="1852159A" w14:textId="77777777" w:rsidR="006009AB" w:rsidRDefault="006009AB" w:rsidP="0085754D">
            <w:r>
              <w:rPr>
                <w:b/>
              </w:rPr>
              <w:t>Studijní literatura a studijní pomůcky</w:t>
            </w:r>
          </w:p>
        </w:tc>
        <w:tc>
          <w:tcPr>
            <w:tcW w:w="6202" w:type="dxa"/>
            <w:gridSpan w:val="6"/>
            <w:tcBorders>
              <w:top w:val="nil"/>
              <w:bottom w:val="nil"/>
            </w:tcBorders>
          </w:tcPr>
          <w:p w14:paraId="2013802D" w14:textId="77777777" w:rsidR="006009AB" w:rsidRDefault="006009AB" w:rsidP="0085754D"/>
        </w:tc>
      </w:tr>
      <w:tr w:rsidR="006009AB" w14:paraId="37DAB2EB" w14:textId="77777777" w:rsidTr="0085754D">
        <w:trPr>
          <w:trHeight w:val="1497"/>
        </w:trPr>
        <w:tc>
          <w:tcPr>
            <w:tcW w:w="9855" w:type="dxa"/>
            <w:gridSpan w:val="8"/>
            <w:tcBorders>
              <w:top w:val="nil"/>
            </w:tcBorders>
          </w:tcPr>
          <w:p w14:paraId="6AEE6502" w14:textId="77777777" w:rsidR="006009AB" w:rsidRPr="00F84A15" w:rsidRDefault="006009AB" w:rsidP="0085754D">
            <w:pPr>
              <w:pStyle w:val="Bezmezer"/>
              <w:rPr>
                <w:rFonts w:ascii="Times New Roman" w:hAnsi="Times New Roman" w:cs="Times New Roman"/>
                <w:sz w:val="20"/>
                <w:szCs w:val="20"/>
                <w:rPrChange w:id="1610" w:author="Milan Navrátil" w:date="2018-11-20T16:18:00Z">
                  <w:rPr>
                    <w:rFonts w:ascii="Times New Roman" w:hAnsi="Times New Roman" w:cs="Times New Roman"/>
                  </w:rPr>
                </w:rPrChange>
              </w:rPr>
            </w:pPr>
            <w:r w:rsidRPr="00F84A15">
              <w:rPr>
                <w:rFonts w:ascii="Times New Roman" w:hAnsi="Times New Roman" w:cs="Times New Roman"/>
                <w:sz w:val="20"/>
                <w:szCs w:val="20"/>
                <w:rPrChange w:id="1611" w:author="Milan Navrátil" w:date="2018-11-20T16:18:00Z">
                  <w:rPr>
                    <w:rFonts w:ascii="Times New Roman" w:hAnsi="Times New Roman" w:cs="Times New Roman"/>
                  </w:rPr>
                </w:rPrChange>
              </w:rPr>
              <w:t>Odborná literatura bude určena podle náplně Diplomové práce jejím vedoucím.</w:t>
            </w:r>
          </w:p>
          <w:p w14:paraId="56A5F5FC" w14:textId="77777777" w:rsidR="006009AB" w:rsidRPr="00F60E98" w:rsidRDefault="006009AB" w:rsidP="0085754D">
            <w:pPr>
              <w:pStyle w:val="Bezmezer"/>
              <w:rPr>
                <w:rFonts w:ascii="Times New Roman" w:hAnsi="Times New Roman" w:cs="Times New Roman"/>
                <w:color w:val="000000"/>
                <w:sz w:val="20"/>
                <w:szCs w:val="20"/>
                <w:lang w:eastAsia="cs-CZ"/>
              </w:rPr>
            </w:pPr>
            <w:r w:rsidRPr="00F84A15">
              <w:rPr>
                <w:rFonts w:ascii="Times New Roman" w:hAnsi="Times New Roman" w:cs="Times New Roman"/>
                <w:sz w:val="20"/>
                <w:szCs w:val="20"/>
                <w:rPrChange w:id="1612" w:author="Milan Navrátil" w:date="2018-11-20T16:18:00Z">
                  <w:rPr>
                    <w:rFonts w:ascii="TimesNewRomanPSMT" w:hAnsi="TimesNewRomanPSMT" w:cs="TimesNewRomanPSMT"/>
                  </w:rPr>
                </w:rPrChange>
              </w:rPr>
              <w:t xml:space="preserve">ČSN ISO 690 (01 0197) </w:t>
            </w:r>
            <w:r w:rsidRPr="00F84A15">
              <w:rPr>
                <w:rFonts w:ascii="Times New Roman" w:hAnsi="Times New Roman" w:cs="Times New Roman"/>
                <w:iCs/>
                <w:sz w:val="20"/>
                <w:szCs w:val="20"/>
                <w:rPrChange w:id="1613" w:author="Milan Navrátil" w:date="2018-11-20T16:18:00Z">
                  <w:rPr>
                    <w:rFonts w:ascii="TimesNewRomanPS-ItalicMT" w:hAnsi="TimesNewRomanPS-ItalicMT" w:cs="TimesNewRomanPS-ItalicMT"/>
                    <w:iCs/>
                  </w:rPr>
                </w:rPrChange>
              </w:rPr>
              <w:t>Bibliografické citace</w:t>
            </w:r>
            <w:r w:rsidRPr="00F84A15">
              <w:rPr>
                <w:rFonts w:ascii="Times New Roman" w:hAnsi="Times New Roman" w:cs="Times New Roman"/>
                <w:sz w:val="20"/>
                <w:szCs w:val="20"/>
                <w:rPrChange w:id="1614" w:author="Milan Navrátil" w:date="2018-11-20T16:18:00Z">
                  <w:rPr>
                    <w:rFonts w:ascii="TimesNewRomanPSMT" w:hAnsi="TimesNewRomanPSMT" w:cs="TimesNewRomanPSMT"/>
                  </w:rPr>
                </w:rPrChange>
              </w:rPr>
              <w:t>.</w:t>
            </w:r>
          </w:p>
        </w:tc>
      </w:tr>
      <w:tr w:rsidR="006009AB" w14:paraId="39A455A6"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0EAA33" w14:textId="77777777" w:rsidR="006009AB" w:rsidRDefault="006009AB" w:rsidP="0085754D">
            <w:pPr>
              <w:jc w:val="center"/>
              <w:rPr>
                <w:b/>
              </w:rPr>
            </w:pPr>
            <w:r>
              <w:rPr>
                <w:b/>
              </w:rPr>
              <w:t>Informace ke kombinované nebo distanční formě</w:t>
            </w:r>
          </w:p>
        </w:tc>
      </w:tr>
      <w:tr w:rsidR="006009AB" w14:paraId="2A847A1B" w14:textId="77777777" w:rsidTr="0085754D">
        <w:tc>
          <w:tcPr>
            <w:tcW w:w="4787" w:type="dxa"/>
            <w:gridSpan w:val="3"/>
            <w:tcBorders>
              <w:top w:val="single" w:sz="2" w:space="0" w:color="auto"/>
            </w:tcBorders>
            <w:shd w:val="clear" w:color="auto" w:fill="F7CAAC"/>
          </w:tcPr>
          <w:p w14:paraId="70768317" w14:textId="77777777" w:rsidR="006009AB" w:rsidRDefault="006009AB" w:rsidP="0085754D">
            <w:r>
              <w:rPr>
                <w:b/>
              </w:rPr>
              <w:t>Rozsah konzultací (soustředění)</w:t>
            </w:r>
          </w:p>
        </w:tc>
        <w:tc>
          <w:tcPr>
            <w:tcW w:w="889" w:type="dxa"/>
            <w:tcBorders>
              <w:top w:val="single" w:sz="2" w:space="0" w:color="auto"/>
            </w:tcBorders>
          </w:tcPr>
          <w:p w14:paraId="0D8FF5A1" w14:textId="77777777" w:rsidR="006009AB" w:rsidRDefault="006009AB" w:rsidP="0085754D">
            <w:pPr>
              <w:jc w:val="center"/>
            </w:pPr>
            <w:r>
              <w:t>14</w:t>
            </w:r>
          </w:p>
        </w:tc>
        <w:tc>
          <w:tcPr>
            <w:tcW w:w="4179" w:type="dxa"/>
            <w:gridSpan w:val="4"/>
            <w:tcBorders>
              <w:top w:val="single" w:sz="2" w:space="0" w:color="auto"/>
            </w:tcBorders>
            <w:shd w:val="clear" w:color="auto" w:fill="F7CAAC"/>
          </w:tcPr>
          <w:p w14:paraId="66CEE718" w14:textId="77777777" w:rsidR="006009AB" w:rsidRDefault="006009AB" w:rsidP="0085754D">
            <w:pPr>
              <w:rPr>
                <w:b/>
              </w:rPr>
            </w:pPr>
            <w:r>
              <w:rPr>
                <w:b/>
              </w:rPr>
              <w:t xml:space="preserve">hodin </w:t>
            </w:r>
          </w:p>
        </w:tc>
      </w:tr>
      <w:tr w:rsidR="006009AB" w14:paraId="28512D7F" w14:textId="77777777" w:rsidTr="0085754D">
        <w:tc>
          <w:tcPr>
            <w:tcW w:w="9855" w:type="dxa"/>
            <w:gridSpan w:val="8"/>
            <w:shd w:val="clear" w:color="auto" w:fill="F7CAAC"/>
          </w:tcPr>
          <w:p w14:paraId="374D3759" w14:textId="77777777" w:rsidR="006009AB" w:rsidRDefault="006009AB" w:rsidP="0085754D">
            <w:pPr>
              <w:rPr>
                <w:b/>
              </w:rPr>
            </w:pPr>
            <w:r>
              <w:rPr>
                <w:b/>
              </w:rPr>
              <w:t>Informace o způsobu kontaktu s vyučujícím</w:t>
            </w:r>
          </w:p>
        </w:tc>
      </w:tr>
      <w:tr w:rsidR="006009AB" w14:paraId="56C9C108" w14:textId="77777777" w:rsidTr="0085754D">
        <w:trPr>
          <w:trHeight w:val="1373"/>
        </w:trPr>
        <w:tc>
          <w:tcPr>
            <w:tcW w:w="9855" w:type="dxa"/>
            <w:gridSpan w:val="8"/>
          </w:tcPr>
          <w:p w14:paraId="4D4B24A6" w14:textId="77777777" w:rsidR="006009AB" w:rsidRDefault="006009AB" w:rsidP="00E96895">
            <w:r w:rsidRPr="0060557E">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60557E">
              <w:rPr>
                <w:sz w:val="18"/>
              </w:rPr>
              <w:t xml:space="preserve"> </w:t>
            </w:r>
          </w:p>
        </w:tc>
      </w:tr>
    </w:tbl>
    <w:p w14:paraId="14FF29C0" w14:textId="77777777" w:rsidR="006009AB" w:rsidRDefault="006009AB" w:rsidP="006009AB"/>
    <w:p w14:paraId="1BF15610" w14:textId="77777777" w:rsidR="006009AB" w:rsidRDefault="006009AB" w:rsidP="006009A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74334454" w14:textId="77777777" w:rsidTr="0085754D">
        <w:tc>
          <w:tcPr>
            <w:tcW w:w="9855" w:type="dxa"/>
            <w:gridSpan w:val="8"/>
            <w:tcBorders>
              <w:bottom w:val="double" w:sz="4" w:space="0" w:color="auto"/>
            </w:tcBorders>
            <w:shd w:val="clear" w:color="auto" w:fill="BDD6EE"/>
          </w:tcPr>
          <w:p w14:paraId="147F56D7" w14:textId="4CBDBF2D" w:rsidR="006009AB" w:rsidRDefault="006009AB" w:rsidP="0085754D">
            <w:pPr>
              <w:tabs>
                <w:tab w:val="right" w:pos="9436"/>
              </w:tabs>
              <w:rPr>
                <w:b/>
                <w:sz w:val="28"/>
              </w:rPr>
            </w:pPr>
            <w:r>
              <w:lastRenderedPageBreak/>
              <w:br w:type="page"/>
            </w:r>
            <w:r>
              <w:rPr>
                <w:b/>
                <w:sz w:val="28"/>
              </w:rPr>
              <w:t>B-III – Charakteristika studijního předmětu</w:t>
            </w:r>
            <w:r>
              <w:rPr>
                <w:b/>
                <w:sz w:val="28"/>
              </w:rPr>
              <w:tab/>
            </w:r>
            <w:r w:rsidRPr="003D73B2">
              <w:rPr>
                <w:rStyle w:val="Odkazintenzivn"/>
              </w:rPr>
              <w:fldChar w:fldCharType="begin"/>
            </w:r>
            <w:r w:rsidRPr="003D73B2">
              <w:rPr>
                <w:rStyle w:val="Odkazintenzivn"/>
              </w:rPr>
              <w:instrText xml:space="preserve"> REF top \h </w:instrText>
            </w:r>
            <w:r>
              <w:rPr>
                <w:rStyle w:val="Odkazintenzivn"/>
              </w:rPr>
              <w:instrText xml:space="preserve"> \* MERGEFORMAT </w:instrText>
            </w:r>
            <w:r w:rsidRPr="003D73B2">
              <w:rPr>
                <w:rStyle w:val="Odkazintenzivn"/>
              </w:rPr>
            </w:r>
            <w:r w:rsidRPr="003D73B2">
              <w:rPr>
                <w:rStyle w:val="Odkazintenzivn"/>
              </w:rPr>
              <w:fldChar w:fldCharType="separate"/>
            </w:r>
            <w:r w:rsidR="00FB06C4" w:rsidRPr="00FB06C4">
              <w:rPr>
                <w:rStyle w:val="Odkazintenzivn"/>
              </w:rPr>
              <w:t>Abecední seznam</w:t>
            </w:r>
            <w:r w:rsidRPr="003D73B2">
              <w:rPr>
                <w:rStyle w:val="Odkazintenzivn"/>
              </w:rPr>
              <w:fldChar w:fldCharType="end"/>
            </w:r>
          </w:p>
        </w:tc>
      </w:tr>
      <w:tr w:rsidR="006009AB" w14:paraId="6EE72BD7" w14:textId="77777777" w:rsidTr="0085754D">
        <w:tc>
          <w:tcPr>
            <w:tcW w:w="3086" w:type="dxa"/>
            <w:tcBorders>
              <w:top w:val="double" w:sz="4" w:space="0" w:color="auto"/>
            </w:tcBorders>
            <w:shd w:val="clear" w:color="auto" w:fill="F7CAAC"/>
          </w:tcPr>
          <w:p w14:paraId="6DD13CA1"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0F0FDEE8" w14:textId="3697C12A" w:rsidR="00CF504F" w:rsidRDefault="006009AB">
            <w:bookmarkStart w:id="1615" w:name="EMC"/>
            <w:r>
              <w:t>Elektromagnetická kompatibilita</w:t>
            </w:r>
            <w:bookmarkEnd w:id="1615"/>
          </w:p>
        </w:tc>
      </w:tr>
      <w:tr w:rsidR="006009AB" w14:paraId="46DB5BF7" w14:textId="77777777" w:rsidTr="0085754D">
        <w:tc>
          <w:tcPr>
            <w:tcW w:w="3086" w:type="dxa"/>
            <w:shd w:val="clear" w:color="auto" w:fill="F7CAAC"/>
          </w:tcPr>
          <w:p w14:paraId="3589D4D6" w14:textId="77777777" w:rsidR="006009AB" w:rsidRDefault="006009AB" w:rsidP="0085754D">
            <w:pPr>
              <w:rPr>
                <w:b/>
              </w:rPr>
            </w:pPr>
            <w:r>
              <w:rPr>
                <w:b/>
              </w:rPr>
              <w:t>Typ předmětu</w:t>
            </w:r>
          </w:p>
        </w:tc>
        <w:tc>
          <w:tcPr>
            <w:tcW w:w="3406" w:type="dxa"/>
            <w:gridSpan w:val="4"/>
          </w:tcPr>
          <w:p w14:paraId="03B6E7CB" w14:textId="77777777" w:rsidR="006009AB" w:rsidRDefault="006009AB" w:rsidP="0085754D">
            <w:r>
              <w:t>Povinný „PZ“ pro specializaci:</w:t>
            </w:r>
          </w:p>
          <w:p w14:paraId="1AE70641" w14:textId="77777777" w:rsidR="006009AB" w:rsidRDefault="006009AB" w:rsidP="0085754D">
            <w:r>
              <w:t>Bezpečnostní technologie</w:t>
            </w:r>
          </w:p>
        </w:tc>
        <w:tc>
          <w:tcPr>
            <w:tcW w:w="2695" w:type="dxa"/>
            <w:gridSpan w:val="2"/>
            <w:shd w:val="clear" w:color="auto" w:fill="F7CAAC"/>
          </w:tcPr>
          <w:p w14:paraId="2BE7A53C" w14:textId="77777777" w:rsidR="006009AB" w:rsidRDefault="006009AB" w:rsidP="0085754D">
            <w:r>
              <w:rPr>
                <w:b/>
              </w:rPr>
              <w:t>doporučený ročník / semestr</w:t>
            </w:r>
          </w:p>
        </w:tc>
        <w:tc>
          <w:tcPr>
            <w:tcW w:w="668" w:type="dxa"/>
          </w:tcPr>
          <w:p w14:paraId="70BABC6C" w14:textId="77777777" w:rsidR="006009AB" w:rsidRDefault="006009AB" w:rsidP="0085754D">
            <w:r>
              <w:t>2/Z</w:t>
            </w:r>
          </w:p>
        </w:tc>
      </w:tr>
      <w:tr w:rsidR="006009AB" w14:paraId="6265EA0B" w14:textId="77777777" w:rsidTr="0085754D">
        <w:tc>
          <w:tcPr>
            <w:tcW w:w="3086" w:type="dxa"/>
            <w:shd w:val="clear" w:color="auto" w:fill="F7CAAC"/>
          </w:tcPr>
          <w:p w14:paraId="6863FFC0" w14:textId="77777777" w:rsidR="006009AB" w:rsidRDefault="006009AB" w:rsidP="0085754D">
            <w:pPr>
              <w:rPr>
                <w:b/>
              </w:rPr>
            </w:pPr>
            <w:r>
              <w:rPr>
                <w:b/>
              </w:rPr>
              <w:t>Rozsah studijního předmětu</w:t>
            </w:r>
          </w:p>
        </w:tc>
        <w:tc>
          <w:tcPr>
            <w:tcW w:w="1701" w:type="dxa"/>
            <w:gridSpan w:val="2"/>
          </w:tcPr>
          <w:p w14:paraId="5F574D9A" w14:textId="77777777" w:rsidR="006009AB" w:rsidRDefault="006009AB" w:rsidP="0085754D">
            <w:r>
              <w:t>28p+14c</w:t>
            </w:r>
          </w:p>
        </w:tc>
        <w:tc>
          <w:tcPr>
            <w:tcW w:w="889" w:type="dxa"/>
            <w:shd w:val="clear" w:color="auto" w:fill="F7CAAC"/>
          </w:tcPr>
          <w:p w14:paraId="3348F984" w14:textId="77777777" w:rsidR="006009AB" w:rsidRDefault="006009AB" w:rsidP="0085754D">
            <w:pPr>
              <w:rPr>
                <w:b/>
              </w:rPr>
            </w:pPr>
            <w:r>
              <w:rPr>
                <w:b/>
              </w:rPr>
              <w:t xml:space="preserve">hod. </w:t>
            </w:r>
          </w:p>
        </w:tc>
        <w:tc>
          <w:tcPr>
            <w:tcW w:w="816" w:type="dxa"/>
          </w:tcPr>
          <w:p w14:paraId="11991E5D" w14:textId="77777777" w:rsidR="006009AB" w:rsidRDefault="006009AB" w:rsidP="0085754D"/>
        </w:tc>
        <w:tc>
          <w:tcPr>
            <w:tcW w:w="2156" w:type="dxa"/>
            <w:shd w:val="clear" w:color="auto" w:fill="F7CAAC"/>
          </w:tcPr>
          <w:p w14:paraId="3A2E8E5B" w14:textId="77777777" w:rsidR="006009AB" w:rsidRDefault="006009AB" w:rsidP="0085754D">
            <w:pPr>
              <w:rPr>
                <w:b/>
              </w:rPr>
            </w:pPr>
            <w:r>
              <w:rPr>
                <w:b/>
              </w:rPr>
              <w:t>kreditů</w:t>
            </w:r>
          </w:p>
        </w:tc>
        <w:tc>
          <w:tcPr>
            <w:tcW w:w="1207" w:type="dxa"/>
            <w:gridSpan w:val="2"/>
          </w:tcPr>
          <w:p w14:paraId="27181838" w14:textId="77777777" w:rsidR="006009AB" w:rsidRDefault="006009AB" w:rsidP="0085754D">
            <w:r>
              <w:t>3</w:t>
            </w:r>
          </w:p>
        </w:tc>
      </w:tr>
      <w:tr w:rsidR="006009AB" w14:paraId="70F201BE" w14:textId="77777777" w:rsidTr="0085754D">
        <w:tc>
          <w:tcPr>
            <w:tcW w:w="3086" w:type="dxa"/>
            <w:shd w:val="clear" w:color="auto" w:fill="F7CAAC"/>
          </w:tcPr>
          <w:p w14:paraId="7AD08FB2" w14:textId="77777777" w:rsidR="006009AB" w:rsidRDefault="006009AB" w:rsidP="0085754D">
            <w:pPr>
              <w:rPr>
                <w:b/>
                <w:sz w:val="22"/>
              </w:rPr>
            </w:pPr>
            <w:r>
              <w:rPr>
                <w:b/>
              </w:rPr>
              <w:t>Prerekvizity, korekvizity, ekvivalence</w:t>
            </w:r>
          </w:p>
        </w:tc>
        <w:tc>
          <w:tcPr>
            <w:tcW w:w="6769" w:type="dxa"/>
            <w:gridSpan w:val="7"/>
          </w:tcPr>
          <w:p w14:paraId="2E25887D" w14:textId="77777777" w:rsidR="006009AB" w:rsidRDefault="006009AB" w:rsidP="0085754D">
            <w:r>
              <w:t>nejsou</w:t>
            </w:r>
          </w:p>
        </w:tc>
      </w:tr>
      <w:tr w:rsidR="006009AB" w14:paraId="036EB80D" w14:textId="77777777" w:rsidTr="0085754D">
        <w:tc>
          <w:tcPr>
            <w:tcW w:w="3086" w:type="dxa"/>
            <w:shd w:val="clear" w:color="auto" w:fill="F7CAAC"/>
          </w:tcPr>
          <w:p w14:paraId="0F39CA2A" w14:textId="77777777" w:rsidR="006009AB" w:rsidRDefault="006009AB" w:rsidP="0085754D">
            <w:pPr>
              <w:rPr>
                <w:b/>
              </w:rPr>
            </w:pPr>
            <w:r>
              <w:rPr>
                <w:b/>
              </w:rPr>
              <w:t>Způsob ověření studijních výsledků</w:t>
            </w:r>
          </w:p>
        </w:tc>
        <w:tc>
          <w:tcPr>
            <w:tcW w:w="3406" w:type="dxa"/>
            <w:gridSpan w:val="4"/>
          </w:tcPr>
          <w:p w14:paraId="370D75B7" w14:textId="77777777" w:rsidR="006009AB" w:rsidRDefault="006009AB" w:rsidP="0085754D">
            <w:r>
              <w:t>Zápočet, zkouška</w:t>
            </w:r>
          </w:p>
        </w:tc>
        <w:tc>
          <w:tcPr>
            <w:tcW w:w="2156" w:type="dxa"/>
            <w:shd w:val="clear" w:color="auto" w:fill="F7CAAC"/>
          </w:tcPr>
          <w:p w14:paraId="1A69B9C3" w14:textId="77777777" w:rsidR="006009AB" w:rsidRDefault="006009AB" w:rsidP="0085754D">
            <w:pPr>
              <w:rPr>
                <w:b/>
              </w:rPr>
            </w:pPr>
            <w:r>
              <w:rPr>
                <w:b/>
              </w:rPr>
              <w:t>Forma výuky</w:t>
            </w:r>
          </w:p>
        </w:tc>
        <w:tc>
          <w:tcPr>
            <w:tcW w:w="1207" w:type="dxa"/>
            <w:gridSpan w:val="2"/>
          </w:tcPr>
          <w:p w14:paraId="65081DDE" w14:textId="77777777" w:rsidR="006009AB" w:rsidRDefault="006009AB" w:rsidP="0085754D">
            <w:r>
              <w:t>Přednáška, laboratorní praktika</w:t>
            </w:r>
          </w:p>
        </w:tc>
      </w:tr>
      <w:tr w:rsidR="006009AB" w14:paraId="57BBC5AA" w14:textId="77777777" w:rsidTr="0085754D">
        <w:tc>
          <w:tcPr>
            <w:tcW w:w="3086" w:type="dxa"/>
            <w:shd w:val="clear" w:color="auto" w:fill="F7CAAC"/>
          </w:tcPr>
          <w:p w14:paraId="49977B80"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5369C0DB" w14:textId="77777777" w:rsidR="006009AB" w:rsidRDefault="006009AB" w:rsidP="0085754D">
            <w:r>
              <w:t>Písemná  i ústní forma</w:t>
            </w:r>
          </w:p>
          <w:p w14:paraId="1B1865DB" w14:textId="77777777" w:rsidR="006009AB" w:rsidRDefault="006009AB" w:rsidP="0085754D">
            <w:r>
              <w:t xml:space="preserve">1. Povinná a aktivní účast na laboratorních praktikách (80% účast). </w:t>
            </w:r>
          </w:p>
          <w:p w14:paraId="1208434D" w14:textId="77777777" w:rsidR="006009AB" w:rsidRDefault="006009AB" w:rsidP="0085754D">
            <w:r>
              <w:t xml:space="preserve">2. Teoretické a praktické zvládnutí základní problematiky a jednotlivých témat. </w:t>
            </w:r>
          </w:p>
          <w:p w14:paraId="620A920D" w14:textId="77777777" w:rsidR="006009AB" w:rsidRDefault="006009AB" w:rsidP="0085754D">
            <w:r>
              <w:t xml:space="preserve">3. Úspěšné a samostatné vypracování všech zadaných úloh v průběhu semestru. </w:t>
            </w:r>
          </w:p>
          <w:p w14:paraId="4A91D596" w14:textId="77777777" w:rsidR="006009AB" w:rsidRDefault="006009AB" w:rsidP="0085754D">
            <w:r>
              <w:t>4. Prokázání úspěšného zvládnutí probírané tématiky při ústním pohovoru s vyučujícím.</w:t>
            </w:r>
          </w:p>
        </w:tc>
      </w:tr>
      <w:tr w:rsidR="006009AB" w14:paraId="2876D9C7" w14:textId="77777777" w:rsidTr="0085754D">
        <w:trPr>
          <w:trHeight w:val="106"/>
        </w:trPr>
        <w:tc>
          <w:tcPr>
            <w:tcW w:w="9855" w:type="dxa"/>
            <w:gridSpan w:val="8"/>
            <w:tcBorders>
              <w:top w:val="nil"/>
            </w:tcBorders>
          </w:tcPr>
          <w:p w14:paraId="599AF35B" w14:textId="77777777" w:rsidR="006009AB" w:rsidRDefault="006009AB" w:rsidP="0085754D"/>
        </w:tc>
      </w:tr>
      <w:tr w:rsidR="006009AB" w14:paraId="6B283A5F" w14:textId="77777777" w:rsidTr="0085754D">
        <w:trPr>
          <w:trHeight w:val="197"/>
        </w:trPr>
        <w:tc>
          <w:tcPr>
            <w:tcW w:w="3086" w:type="dxa"/>
            <w:tcBorders>
              <w:top w:val="nil"/>
            </w:tcBorders>
            <w:shd w:val="clear" w:color="auto" w:fill="F7CAAC"/>
          </w:tcPr>
          <w:p w14:paraId="728D7A76" w14:textId="77777777" w:rsidR="006009AB" w:rsidRDefault="006009AB" w:rsidP="0085754D">
            <w:pPr>
              <w:rPr>
                <w:b/>
              </w:rPr>
            </w:pPr>
            <w:r>
              <w:rPr>
                <w:b/>
              </w:rPr>
              <w:t>Garant předmětu</w:t>
            </w:r>
          </w:p>
        </w:tc>
        <w:tc>
          <w:tcPr>
            <w:tcW w:w="6769" w:type="dxa"/>
            <w:gridSpan w:val="7"/>
            <w:tcBorders>
              <w:top w:val="nil"/>
            </w:tcBorders>
          </w:tcPr>
          <w:p w14:paraId="389FF289" w14:textId="77777777" w:rsidR="006009AB" w:rsidRDefault="006009AB" w:rsidP="0085754D">
            <w:r w:rsidRPr="008A55C0">
              <w:t>doc. RNDr. Vojtěch Křesálek, CSc.</w:t>
            </w:r>
          </w:p>
        </w:tc>
      </w:tr>
      <w:tr w:rsidR="006009AB" w14:paraId="140C8704" w14:textId="77777777" w:rsidTr="0085754D">
        <w:trPr>
          <w:trHeight w:val="243"/>
        </w:trPr>
        <w:tc>
          <w:tcPr>
            <w:tcW w:w="3086" w:type="dxa"/>
            <w:tcBorders>
              <w:top w:val="nil"/>
            </w:tcBorders>
            <w:shd w:val="clear" w:color="auto" w:fill="F7CAAC"/>
          </w:tcPr>
          <w:p w14:paraId="01544F18" w14:textId="77777777" w:rsidR="006009AB" w:rsidRDefault="006009AB" w:rsidP="0085754D">
            <w:pPr>
              <w:rPr>
                <w:b/>
              </w:rPr>
            </w:pPr>
            <w:r>
              <w:rPr>
                <w:b/>
              </w:rPr>
              <w:t>Zapojení garanta do výuky předmětu</w:t>
            </w:r>
          </w:p>
        </w:tc>
        <w:tc>
          <w:tcPr>
            <w:tcW w:w="6769" w:type="dxa"/>
            <w:gridSpan w:val="7"/>
            <w:tcBorders>
              <w:top w:val="nil"/>
            </w:tcBorders>
          </w:tcPr>
          <w:p w14:paraId="1A6AF382" w14:textId="08CBDE61" w:rsidR="006009AB" w:rsidRDefault="006009AB" w:rsidP="004C320B">
            <w:r>
              <w:t xml:space="preserve">Metodicky, přednáší </w:t>
            </w:r>
          </w:p>
        </w:tc>
      </w:tr>
      <w:tr w:rsidR="006009AB" w14:paraId="27BED014" w14:textId="77777777" w:rsidTr="0085754D">
        <w:tc>
          <w:tcPr>
            <w:tcW w:w="3086" w:type="dxa"/>
            <w:shd w:val="clear" w:color="auto" w:fill="F7CAAC"/>
          </w:tcPr>
          <w:p w14:paraId="3FA459B1" w14:textId="77777777" w:rsidR="006009AB" w:rsidRDefault="006009AB" w:rsidP="0085754D">
            <w:pPr>
              <w:rPr>
                <w:b/>
              </w:rPr>
            </w:pPr>
            <w:r>
              <w:rPr>
                <w:b/>
              </w:rPr>
              <w:t>Vyučující</w:t>
            </w:r>
          </w:p>
        </w:tc>
        <w:tc>
          <w:tcPr>
            <w:tcW w:w="6769" w:type="dxa"/>
            <w:gridSpan w:val="7"/>
            <w:tcBorders>
              <w:bottom w:val="nil"/>
            </w:tcBorders>
          </w:tcPr>
          <w:p w14:paraId="1F11A419" w14:textId="77777777" w:rsidR="006009AB" w:rsidRDefault="006009AB" w:rsidP="0085754D">
            <w:r w:rsidRPr="008A55C0">
              <w:t>doc. RNDr. Vojtěch Křesálek, CSc.</w:t>
            </w:r>
            <w:r>
              <w:t>, přednášky (100 %)</w:t>
            </w:r>
          </w:p>
          <w:p w14:paraId="02D10523" w14:textId="77777777" w:rsidR="006009AB" w:rsidRDefault="006009AB" w:rsidP="0085754D">
            <w:r>
              <w:t>Ing. Martin Pospíšilík, Ph.D., cvičení (100 %)</w:t>
            </w:r>
          </w:p>
        </w:tc>
      </w:tr>
      <w:tr w:rsidR="006009AB" w14:paraId="0E95378C" w14:textId="77777777" w:rsidTr="0085754D">
        <w:trPr>
          <w:trHeight w:val="98"/>
        </w:trPr>
        <w:tc>
          <w:tcPr>
            <w:tcW w:w="9855" w:type="dxa"/>
            <w:gridSpan w:val="8"/>
            <w:tcBorders>
              <w:top w:val="nil"/>
            </w:tcBorders>
          </w:tcPr>
          <w:p w14:paraId="5E416A3B" w14:textId="77777777" w:rsidR="006009AB" w:rsidRDefault="006009AB" w:rsidP="0085754D"/>
        </w:tc>
      </w:tr>
      <w:tr w:rsidR="006009AB" w14:paraId="75D5C786" w14:textId="77777777" w:rsidTr="0085754D">
        <w:tc>
          <w:tcPr>
            <w:tcW w:w="3086" w:type="dxa"/>
            <w:shd w:val="clear" w:color="auto" w:fill="F7CAAC"/>
          </w:tcPr>
          <w:p w14:paraId="0D80AEBC" w14:textId="77777777" w:rsidR="006009AB" w:rsidRDefault="006009AB" w:rsidP="0085754D">
            <w:pPr>
              <w:rPr>
                <w:b/>
              </w:rPr>
            </w:pPr>
            <w:r>
              <w:rPr>
                <w:b/>
              </w:rPr>
              <w:t>Stručná anotace předmětu</w:t>
            </w:r>
          </w:p>
        </w:tc>
        <w:tc>
          <w:tcPr>
            <w:tcW w:w="6769" w:type="dxa"/>
            <w:gridSpan w:val="7"/>
            <w:tcBorders>
              <w:bottom w:val="nil"/>
            </w:tcBorders>
          </w:tcPr>
          <w:p w14:paraId="1CBC109B" w14:textId="77777777" w:rsidR="006009AB" w:rsidRDefault="006009AB" w:rsidP="0085754D"/>
        </w:tc>
      </w:tr>
      <w:tr w:rsidR="006009AB" w14:paraId="4916E7E5" w14:textId="77777777" w:rsidTr="0085754D">
        <w:trPr>
          <w:trHeight w:val="3938"/>
        </w:trPr>
        <w:tc>
          <w:tcPr>
            <w:tcW w:w="9855" w:type="dxa"/>
            <w:gridSpan w:val="8"/>
            <w:tcBorders>
              <w:top w:val="nil"/>
              <w:bottom w:val="single" w:sz="12" w:space="0" w:color="auto"/>
            </w:tcBorders>
          </w:tcPr>
          <w:p w14:paraId="255448E2" w14:textId="77777777" w:rsidR="006009AB" w:rsidRPr="00F337F4" w:rsidRDefault="006009AB" w:rsidP="00E96895">
            <w:pPr>
              <w:rPr>
                <w:noProof/>
                <w:szCs w:val="22"/>
              </w:rPr>
            </w:pPr>
            <w:r w:rsidRPr="00F337F4">
              <w:rPr>
                <w:noProof/>
                <w:szCs w:val="22"/>
              </w:rPr>
              <w:t>Cílem předmětu je uvést studenty do problematiky elektromagnetické kompatibility jakožto technického oboru, který zasahuje prakticky do všech odvětví průmyslu využívajících elektrickou energii. Výrobky uváděné na trh musí ze zákona splňovat určité požadavky a právě jedním z nich je požadavek na zajištění elektromagnetické kompatibility daného výrobku. V rámci předmětu se studenti seznámí s technickými aspekty problematiky, platnými zákonnými požadavky a způsobem práce v Laboratoři elektromagnetické kompatibility.</w:t>
            </w:r>
          </w:p>
          <w:p w14:paraId="2D7CBA7A" w14:textId="77777777" w:rsidR="006009AB" w:rsidRPr="00F337F4" w:rsidRDefault="006009AB">
            <w:pPr>
              <w:rPr>
                <w:szCs w:val="22"/>
              </w:rPr>
            </w:pPr>
            <w:r w:rsidRPr="00F337F4">
              <w:rPr>
                <w:szCs w:val="22"/>
              </w:rPr>
              <w:t>Témata:</w:t>
            </w:r>
          </w:p>
          <w:p w14:paraId="250AB2E3" w14:textId="77777777" w:rsidR="006009AB" w:rsidRPr="00F337F4" w:rsidRDefault="006009AB">
            <w:pPr>
              <w:numPr>
                <w:ilvl w:val="0"/>
                <w:numId w:val="9"/>
              </w:numPr>
              <w:rPr>
                <w:szCs w:val="22"/>
              </w:rPr>
            </w:pPr>
            <w:bookmarkStart w:id="1616" w:name="OLE_LINK14"/>
            <w:bookmarkStart w:id="1617" w:name="OLE_LINK15"/>
            <w:r w:rsidRPr="00F337F4">
              <w:rPr>
                <w:szCs w:val="22"/>
              </w:rPr>
              <w:t>Problematika EMC v průmyslové praxi, aktuální výzvy a hrozby.</w:t>
            </w:r>
          </w:p>
          <w:p w14:paraId="267D7CC4" w14:textId="77777777" w:rsidR="006009AB" w:rsidRPr="00F337F4" w:rsidRDefault="006009AB">
            <w:pPr>
              <w:numPr>
                <w:ilvl w:val="0"/>
                <w:numId w:val="9"/>
              </w:numPr>
              <w:rPr>
                <w:szCs w:val="22"/>
              </w:rPr>
            </w:pPr>
            <w:r w:rsidRPr="00F337F4">
              <w:rPr>
                <w:szCs w:val="22"/>
              </w:rPr>
              <w:t>Minimum teorie elektromagnetického pole nutné pro oblast problematiky elektromagnetické kompatibility.</w:t>
            </w:r>
          </w:p>
          <w:p w14:paraId="37283DED" w14:textId="77777777" w:rsidR="006009AB" w:rsidRPr="00F337F4" w:rsidRDefault="006009AB">
            <w:pPr>
              <w:numPr>
                <w:ilvl w:val="0"/>
                <w:numId w:val="9"/>
              </w:numPr>
              <w:rPr>
                <w:szCs w:val="22"/>
              </w:rPr>
            </w:pPr>
            <w:r w:rsidRPr="00F337F4">
              <w:rPr>
                <w:szCs w:val="22"/>
              </w:rPr>
              <w:t xml:space="preserve">Rušení. Fyzikální principy jeho vzniku, matematický popis, analytické nástroje. </w:t>
            </w:r>
          </w:p>
          <w:p w14:paraId="1DDC74F5" w14:textId="77777777" w:rsidR="006009AB" w:rsidRPr="00F337F4" w:rsidRDefault="006009AB">
            <w:pPr>
              <w:numPr>
                <w:ilvl w:val="0"/>
                <w:numId w:val="9"/>
              </w:numPr>
              <w:rPr>
                <w:szCs w:val="22"/>
              </w:rPr>
            </w:pPr>
            <w:r w:rsidRPr="00F337F4">
              <w:rPr>
                <w:szCs w:val="22"/>
              </w:rPr>
              <w:t>Fyzikální principy vazeb, které umožňují šíření rušení v elektronických obvodech.</w:t>
            </w:r>
          </w:p>
          <w:p w14:paraId="2D7F95E6" w14:textId="77777777" w:rsidR="006009AB" w:rsidRPr="00F337F4" w:rsidRDefault="006009AB">
            <w:pPr>
              <w:numPr>
                <w:ilvl w:val="0"/>
                <w:numId w:val="9"/>
              </w:numPr>
              <w:rPr>
                <w:szCs w:val="22"/>
              </w:rPr>
            </w:pPr>
            <w:r w:rsidRPr="00F337F4">
              <w:rPr>
                <w:szCs w:val="22"/>
              </w:rPr>
              <w:t>Elektromagnetická kompatibilita z pohledu práva, související technická normalizace.</w:t>
            </w:r>
          </w:p>
          <w:p w14:paraId="12A6698E" w14:textId="77777777" w:rsidR="006009AB" w:rsidRPr="00F337F4" w:rsidRDefault="006009AB">
            <w:pPr>
              <w:numPr>
                <w:ilvl w:val="0"/>
                <w:numId w:val="9"/>
              </w:numPr>
              <w:rPr>
                <w:szCs w:val="22"/>
              </w:rPr>
            </w:pPr>
            <w:r w:rsidRPr="00F337F4">
              <w:rPr>
                <w:szCs w:val="22"/>
              </w:rPr>
              <w:t>Měřicí technika pro oblast elektromagnetických interferencí.</w:t>
            </w:r>
          </w:p>
          <w:p w14:paraId="152C2DA0" w14:textId="77777777" w:rsidR="006009AB" w:rsidRPr="00F337F4" w:rsidRDefault="006009AB">
            <w:pPr>
              <w:numPr>
                <w:ilvl w:val="0"/>
                <w:numId w:val="9"/>
              </w:numPr>
              <w:rPr>
                <w:szCs w:val="22"/>
              </w:rPr>
            </w:pPr>
            <w:r w:rsidRPr="00F337F4">
              <w:rPr>
                <w:szCs w:val="22"/>
              </w:rPr>
              <w:t xml:space="preserve">Měření rušení šířeného po vedení. </w:t>
            </w:r>
          </w:p>
          <w:p w14:paraId="5ADF2013" w14:textId="77777777" w:rsidR="006009AB" w:rsidRPr="00F337F4" w:rsidRDefault="006009AB">
            <w:pPr>
              <w:numPr>
                <w:ilvl w:val="0"/>
                <w:numId w:val="9"/>
              </w:numPr>
              <w:rPr>
                <w:szCs w:val="22"/>
              </w:rPr>
            </w:pPr>
            <w:r w:rsidRPr="00F337F4">
              <w:rPr>
                <w:szCs w:val="22"/>
              </w:rPr>
              <w:t xml:space="preserve">Měření rušivého vyzařování elektromagnetickým polem. </w:t>
            </w:r>
          </w:p>
          <w:p w14:paraId="3CDE67A6" w14:textId="77777777" w:rsidR="006009AB" w:rsidRPr="00F337F4" w:rsidRDefault="006009AB">
            <w:pPr>
              <w:numPr>
                <w:ilvl w:val="0"/>
                <w:numId w:val="9"/>
              </w:numPr>
              <w:rPr>
                <w:szCs w:val="22"/>
              </w:rPr>
            </w:pPr>
            <w:r w:rsidRPr="00F337F4">
              <w:rPr>
                <w:szCs w:val="22"/>
              </w:rPr>
              <w:t xml:space="preserve">Elektrostatický výboj, jeho důsledky. Ochrana před elektrostatickým výbojem. Zkouška odolnosti vůči elektrostatickému výboji. </w:t>
            </w:r>
          </w:p>
          <w:p w14:paraId="3B3B109D" w14:textId="101EF620" w:rsidR="006009AB" w:rsidRPr="00F337F4" w:rsidRDefault="006009AB">
            <w:pPr>
              <w:numPr>
                <w:ilvl w:val="0"/>
                <w:numId w:val="9"/>
              </w:numPr>
              <w:rPr>
                <w:szCs w:val="22"/>
              </w:rPr>
            </w:pPr>
            <w:r w:rsidRPr="00F337F4">
              <w:rPr>
                <w:szCs w:val="22"/>
              </w:rPr>
              <w:t xml:space="preserve">Testování odolnosti zařízení proti rušení šířenému po vedení. </w:t>
            </w:r>
          </w:p>
          <w:p w14:paraId="63F9318C" w14:textId="0ED4D6A9" w:rsidR="006009AB" w:rsidRPr="00F337F4" w:rsidRDefault="006009AB" w:rsidP="005505E6">
            <w:pPr>
              <w:numPr>
                <w:ilvl w:val="0"/>
                <w:numId w:val="9"/>
              </w:numPr>
              <w:rPr>
                <w:szCs w:val="22"/>
              </w:rPr>
            </w:pPr>
            <w:r w:rsidRPr="00F337F4">
              <w:rPr>
                <w:szCs w:val="22"/>
              </w:rPr>
              <w:t xml:space="preserve">Testování odolnosti zařízení proti rušení vnějším elektromagnetickým polem. </w:t>
            </w:r>
          </w:p>
          <w:p w14:paraId="69EEB1E1" w14:textId="163BCB3E" w:rsidR="006009AB" w:rsidRPr="00F337F4" w:rsidRDefault="006009AB" w:rsidP="005505E6">
            <w:pPr>
              <w:numPr>
                <w:ilvl w:val="0"/>
                <w:numId w:val="9"/>
              </w:numPr>
              <w:rPr>
                <w:szCs w:val="22"/>
              </w:rPr>
            </w:pPr>
            <w:r w:rsidRPr="00F337F4">
              <w:rPr>
                <w:szCs w:val="22"/>
              </w:rPr>
              <w:t>Měření vyzařovacích diagramů antén v anechoické komoře.</w:t>
            </w:r>
          </w:p>
          <w:p w14:paraId="052B05C5" w14:textId="0EF0C5B2" w:rsidR="006009AB" w:rsidRPr="00F337F4" w:rsidRDefault="006009AB" w:rsidP="005505E6">
            <w:pPr>
              <w:numPr>
                <w:ilvl w:val="0"/>
                <w:numId w:val="9"/>
              </w:numPr>
              <w:rPr>
                <w:szCs w:val="22"/>
              </w:rPr>
            </w:pPr>
            <w:r w:rsidRPr="00F337F4">
              <w:rPr>
                <w:szCs w:val="22"/>
              </w:rPr>
              <w:t>Stínění, měření stínicí účinnosti</w:t>
            </w:r>
            <w:bookmarkEnd w:id="1616"/>
            <w:bookmarkEnd w:id="1617"/>
            <w:r w:rsidRPr="00F337F4">
              <w:rPr>
                <w:szCs w:val="22"/>
              </w:rPr>
              <w:t>, konstrukční zásady při navrhování zařízení s ohledem na EMC.</w:t>
            </w:r>
          </w:p>
          <w:p w14:paraId="5E8901CC" w14:textId="77777777" w:rsidR="006009AB" w:rsidRDefault="006009AB" w:rsidP="0085754D">
            <w:pPr>
              <w:ind w:left="605" w:hanging="283"/>
            </w:pPr>
            <w:r w:rsidRPr="00F337F4">
              <w:rPr>
                <w:szCs w:val="22"/>
              </w:rPr>
              <w:t xml:space="preserve"> 14. Únik informace prostřednictvím elektromagnetického pole, možnosti jeho eliminace.</w:t>
            </w:r>
          </w:p>
        </w:tc>
      </w:tr>
      <w:tr w:rsidR="006009AB" w14:paraId="67036416" w14:textId="77777777" w:rsidTr="0085754D">
        <w:trPr>
          <w:trHeight w:val="265"/>
        </w:trPr>
        <w:tc>
          <w:tcPr>
            <w:tcW w:w="3653" w:type="dxa"/>
            <w:gridSpan w:val="2"/>
            <w:tcBorders>
              <w:top w:val="nil"/>
            </w:tcBorders>
            <w:shd w:val="clear" w:color="auto" w:fill="F7CAAC"/>
          </w:tcPr>
          <w:p w14:paraId="0ECB0E8A" w14:textId="77777777" w:rsidR="006009AB" w:rsidRDefault="006009AB" w:rsidP="0085754D">
            <w:r>
              <w:rPr>
                <w:b/>
              </w:rPr>
              <w:t>Studijní literatura a studijní pomůcky</w:t>
            </w:r>
          </w:p>
        </w:tc>
        <w:tc>
          <w:tcPr>
            <w:tcW w:w="6202" w:type="dxa"/>
            <w:gridSpan w:val="6"/>
            <w:tcBorders>
              <w:top w:val="nil"/>
              <w:bottom w:val="nil"/>
            </w:tcBorders>
          </w:tcPr>
          <w:p w14:paraId="1EF98F83" w14:textId="77777777" w:rsidR="006009AB" w:rsidRDefault="006009AB" w:rsidP="0085754D"/>
        </w:tc>
      </w:tr>
      <w:tr w:rsidR="006009AB" w14:paraId="38E64803" w14:textId="77777777" w:rsidTr="0085754D">
        <w:trPr>
          <w:trHeight w:val="1497"/>
        </w:trPr>
        <w:tc>
          <w:tcPr>
            <w:tcW w:w="9855" w:type="dxa"/>
            <w:gridSpan w:val="8"/>
            <w:tcBorders>
              <w:top w:val="nil"/>
            </w:tcBorders>
          </w:tcPr>
          <w:p w14:paraId="0823957C" w14:textId="77777777" w:rsidR="006009AB" w:rsidRPr="00A711D1" w:rsidRDefault="006009AB" w:rsidP="0085754D">
            <w:pPr>
              <w:rPr>
                <w:b/>
                <w:bCs/>
              </w:rPr>
            </w:pPr>
            <w:r w:rsidRPr="00A711D1">
              <w:rPr>
                <w:b/>
                <w:bCs/>
              </w:rPr>
              <w:t>Povinná literatura:</w:t>
            </w:r>
          </w:p>
          <w:p w14:paraId="582A6254" w14:textId="7879F8CA" w:rsidR="006009AB" w:rsidRDefault="006009AB" w:rsidP="00E96895">
            <w:pPr>
              <w:rPr>
                <w:ins w:id="1618" w:author="Milan Navrátil" w:date="2018-11-15T13:16:00Z"/>
                <w:bCs/>
              </w:rPr>
            </w:pPr>
            <w:r w:rsidRPr="009602BD">
              <w:rPr>
                <w:bCs/>
              </w:rPr>
              <w:t xml:space="preserve">SVAČINA, J. </w:t>
            </w:r>
            <w:r w:rsidRPr="009602BD">
              <w:rPr>
                <w:bCs/>
                <w:i/>
              </w:rPr>
              <w:t>Elektromagnetická kompatibilita</w:t>
            </w:r>
            <w:r w:rsidRPr="009602BD">
              <w:rPr>
                <w:bCs/>
              </w:rPr>
              <w:t>. Brno: Vydavatelství VUT. 2002.</w:t>
            </w:r>
          </w:p>
          <w:p w14:paraId="7A4A52F1" w14:textId="2DA4A7F1" w:rsidR="00232982" w:rsidRPr="009602BD" w:rsidRDefault="00232982" w:rsidP="00E96895">
            <w:ins w:id="1619" w:author="Milan Navrátil" w:date="2018-11-15T13:16:00Z">
              <w:r w:rsidRPr="009602BD">
                <w:t xml:space="preserve">VACULÍKOVÁ, P. a E. VACULÍK. </w:t>
              </w:r>
              <w:r w:rsidRPr="009602BD">
                <w:rPr>
                  <w:i/>
                </w:rPr>
                <w:t>Elektromagnetická kompatibilita elektrotechnických systémů: praktický průvodce techniky omezení elektromagnetického vf rušení</w:t>
              </w:r>
              <w:r w:rsidRPr="009602BD">
                <w:t>. Praha: Grada, 1998, 487 s. ISBN 8071695688.</w:t>
              </w:r>
            </w:ins>
          </w:p>
          <w:p w14:paraId="6D0B17C4" w14:textId="77777777" w:rsidR="006009AB" w:rsidRPr="009602BD" w:rsidRDefault="006009AB">
            <w:pPr>
              <w:rPr>
                <w:b/>
              </w:rPr>
            </w:pPr>
            <w:r w:rsidRPr="009602BD">
              <w:rPr>
                <w:b/>
              </w:rPr>
              <w:t>Doporučená literatura:</w:t>
            </w:r>
          </w:p>
          <w:p w14:paraId="5D9B9F94" w14:textId="5ADB36FF" w:rsidR="006009AB" w:rsidRPr="009602BD" w:rsidDel="00232982" w:rsidRDefault="006009AB">
            <w:pPr>
              <w:rPr>
                <w:del w:id="1620" w:author="Milan Navrátil" w:date="2018-11-15T13:15:00Z"/>
              </w:rPr>
            </w:pPr>
            <w:del w:id="1621" w:author="Milan Navrátil" w:date="2018-11-15T13:15:00Z">
              <w:r w:rsidRPr="009602BD" w:rsidDel="00232982">
                <w:delText xml:space="preserve">VACULÍKOVÁ, P. a E. VACULÍK. </w:delText>
              </w:r>
              <w:r w:rsidRPr="009602BD" w:rsidDel="00232982">
                <w:rPr>
                  <w:i/>
                </w:rPr>
                <w:delText>Elektromagnetická kompatibilita elektrotechnických systémů: praktický průvodce techniky omezení elektromagnetického vf rušení</w:delText>
              </w:r>
              <w:r w:rsidRPr="009602BD" w:rsidDel="00232982">
                <w:delText>. Praha: Grada, 1998, 487 s. ISBN 8071695688.</w:delText>
              </w:r>
            </w:del>
          </w:p>
          <w:p w14:paraId="3645E7D4" w14:textId="77777777" w:rsidR="006009AB" w:rsidRPr="009602BD" w:rsidRDefault="006009AB">
            <w:r w:rsidRPr="009602BD">
              <w:t xml:space="preserve">MYSLÍK, J. </w:t>
            </w:r>
            <w:r w:rsidRPr="009602BD">
              <w:rPr>
                <w:i/>
              </w:rPr>
              <w:t>Elektromagnetické pole: základy teorie</w:t>
            </w:r>
            <w:r w:rsidRPr="009602BD">
              <w:t>. Praha: BEN - technická literatura, 1998, 159 s. ISBN 80-86056-43-0.</w:t>
            </w:r>
          </w:p>
          <w:p w14:paraId="32DB7B8B" w14:textId="77777777" w:rsidR="006009AB" w:rsidRPr="009602BD" w:rsidRDefault="006009AB">
            <w:r w:rsidRPr="009602BD">
              <w:t xml:space="preserve">SZÁNTÓ, L. </w:t>
            </w:r>
            <w:r w:rsidRPr="009602BD">
              <w:rPr>
                <w:i/>
              </w:rPr>
              <w:t>Maxwellovy rovnice</w:t>
            </w:r>
            <w:r w:rsidRPr="009602BD">
              <w:t>. Praha: BEN - technická literatura, 2003, 111 s. ISBN 80-7300-096-2.</w:t>
            </w:r>
          </w:p>
          <w:p w14:paraId="291F60EF" w14:textId="26B90146" w:rsidR="006009AB" w:rsidRPr="00A711D1" w:rsidRDefault="006009AB">
            <w:r w:rsidRPr="009602BD">
              <w:t xml:space="preserve">MASSACHUSETTS INSTITUTE OF TECHNOLOGY. </w:t>
            </w:r>
            <w:r w:rsidRPr="009602BD">
              <w:rPr>
                <w:i/>
              </w:rPr>
              <w:t>Electromagnetic Energy: From Motors to Lasers</w:t>
            </w:r>
            <w:r w:rsidRPr="009602BD">
              <w:t xml:space="preserve">, Lecture Notes. Dostupné z: </w:t>
            </w:r>
            <w:r w:rsidR="004819EB" w:rsidRPr="0061563F">
              <w:rPr>
                <w:rStyle w:val="Hypertextovodkaz"/>
              </w:rPr>
              <w:fldChar w:fldCharType="begin"/>
            </w:r>
            <w:r w:rsidR="004819EB" w:rsidRPr="009602BD">
              <w:rPr>
                <w:rStyle w:val="Hypertextovodkaz"/>
              </w:rPr>
              <w:instrText xml:space="preserve"> HYPERLINK "https://ocw.mit.edu/courses/electrical-engineering-and-computer-science/6-007-electromagnetic-energy-from-motors-to-lasers-spring-2011/lecture-notes/" </w:instrText>
            </w:r>
            <w:r w:rsidR="004819EB" w:rsidRPr="0061563F">
              <w:rPr>
                <w:rStyle w:val="Hypertextovodkaz"/>
                <w:rPrChange w:id="1622" w:author="Milan Navrátil" w:date="2018-11-14T10:56:00Z">
                  <w:rPr>
                    <w:rStyle w:val="Hypertextovodkaz"/>
                  </w:rPr>
                </w:rPrChange>
              </w:rPr>
              <w:fldChar w:fldCharType="separate"/>
            </w:r>
            <w:r w:rsidRPr="009602BD">
              <w:rPr>
                <w:rStyle w:val="Hypertextovodkaz"/>
              </w:rPr>
              <w:t>https://ocw.mit.edu/courses/electrical-engineering-and-computer-science/6-007-electromagnetic-energy-from-motors-to-lasers-spring-2011/lecture-notes/</w:t>
            </w:r>
            <w:r w:rsidR="004819EB" w:rsidRPr="0061563F">
              <w:rPr>
                <w:rStyle w:val="Hypertextovodkaz"/>
              </w:rPr>
              <w:fldChar w:fldCharType="end"/>
            </w:r>
          </w:p>
          <w:p w14:paraId="452B63B5" w14:textId="77777777" w:rsidR="006009AB" w:rsidRPr="009602BD" w:rsidRDefault="006009AB" w:rsidP="0085754D">
            <w:pPr>
              <w:rPr>
                <w:ins w:id="1623" w:author="Milan Navrátil" w:date="2018-10-30T14:00:00Z"/>
              </w:rPr>
            </w:pPr>
            <w:r w:rsidRPr="009602BD">
              <w:t xml:space="preserve">CLAYTON, P. </w:t>
            </w:r>
            <w:r w:rsidRPr="009602BD">
              <w:rPr>
                <w:i/>
              </w:rPr>
              <w:t>Introduction to electromagnetic compatibility</w:t>
            </w:r>
            <w:r w:rsidRPr="009602BD">
              <w:t>. USA: Wiley. 2006. ISBN-13: 978-0-471-75500-5.</w:t>
            </w:r>
          </w:p>
          <w:p w14:paraId="490F3C1F" w14:textId="77777777" w:rsidR="00722428" w:rsidRPr="00A711D1" w:rsidRDefault="00722428" w:rsidP="0085754D">
            <w:pPr>
              <w:rPr>
                <w:ins w:id="1624" w:author="Milan Navrátil" w:date="2018-11-14T10:21:00Z"/>
                <w:shd w:val="clear" w:color="auto" w:fill="FFFFFF"/>
              </w:rPr>
            </w:pPr>
            <w:ins w:id="1625" w:author="Milan Navrátil" w:date="2018-10-30T14:02:00Z">
              <w:r w:rsidRPr="009602BD">
                <w:rPr>
                  <w:shd w:val="clear" w:color="auto" w:fill="FFFFFF"/>
                  <w:rPrChange w:id="1626" w:author="Milan Navrátil" w:date="2018-11-14T10:56:00Z">
                    <w:rPr>
                      <w:rFonts w:ascii="Open Sans" w:hAnsi="Open Sans" w:cs="Open Sans"/>
                      <w:color w:val="454545"/>
                      <w:shd w:val="clear" w:color="auto" w:fill="FFFFFF"/>
                    </w:rPr>
                  </w:rPrChange>
                </w:rPr>
                <w:t>WILLIAMS, Tim. </w:t>
              </w:r>
              <w:r w:rsidRPr="009602BD">
                <w:rPr>
                  <w:i/>
                  <w:iCs/>
                  <w:shd w:val="clear" w:color="auto" w:fill="FFFFFF"/>
                  <w:rPrChange w:id="1627" w:author="Milan Navrátil" w:date="2018-11-14T10:56:00Z">
                    <w:rPr>
                      <w:rFonts w:ascii="Open Sans" w:hAnsi="Open Sans" w:cs="Open Sans"/>
                      <w:i/>
                      <w:iCs/>
                      <w:color w:val="454545"/>
                      <w:shd w:val="clear" w:color="auto" w:fill="FFFFFF"/>
                    </w:rPr>
                  </w:rPrChange>
                </w:rPr>
                <w:t>EMC for product designers</w:t>
              </w:r>
              <w:r w:rsidRPr="009602BD">
                <w:rPr>
                  <w:shd w:val="clear" w:color="auto" w:fill="FFFFFF"/>
                  <w:rPrChange w:id="1628" w:author="Milan Navrátil" w:date="2018-11-14T10:56:00Z">
                    <w:rPr>
                      <w:rFonts w:ascii="Open Sans" w:hAnsi="Open Sans" w:cs="Open Sans"/>
                      <w:color w:val="454545"/>
                      <w:shd w:val="clear" w:color="auto" w:fill="FFFFFF"/>
                    </w:rPr>
                  </w:rPrChange>
                </w:rPr>
                <w:t>. 4th ed. Oxford: Newnes, 2007.</w:t>
              </w:r>
            </w:ins>
          </w:p>
          <w:p w14:paraId="15A58BE7" w14:textId="51B38437" w:rsidR="008B0165" w:rsidRPr="009602BD" w:rsidRDefault="008B0165" w:rsidP="008B0165">
            <w:pPr>
              <w:rPr>
                <w:ins w:id="1629" w:author="Milan Navrátil" w:date="2018-11-14T10:21:00Z"/>
              </w:rPr>
            </w:pPr>
            <w:ins w:id="1630" w:author="Milan Navrátil" w:date="2018-11-14T10:21:00Z">
              <w:r w:rsidRPr="009602BD">
                <w:rPr>
                  <w:caps/>
                  <w:rPrChange w:id="1631" w:author="Milan Navrátil" w:date="2018-11-14T10:56:00Z">
                    <w:rPr/>
                  </w:rPrChange>
                </w:rPr>
                <w:t>Chen</w:t>
              </w:r>
              <w:r w:rsidRPr="00A711D1">
                <w:t xml:space="preserve"> L.</w:t>
              </w:r>
            </w:ins>
            <w:ins w:id="1632" w:author="Milan Navrátil" w:date="2018-11-14T10:22:00Z">
              <w:r w:rsidRPr="009602BD">
                <w:t xml:space="preserve"> </w:t>
              </w:r>
            </w:ins>
            <w:ins w:id="1633" w:author="Milan Navrátil" w:date="2018-11-14T10:21:00Z">
              <w:r w:rsidRPr="009602BD">
                <w:t>F.</w:t>
              </w:r>
            </w:ins>
            <w:ins w:id="1634" w:author="Milan Navrátil" w:date="2018-11-14T10:22:00Z">
              <w:r w:rsidRPr="009602BD">
                <w:t xml:space="preserve">, </w:t>
              </w:r>
            </w:ins>
            <w:ins w:id="1635" w:author="Milan Navrátil" w:date="2018-11-14T10:21:00Z">
              <w:r w:rsidRPr="009602BD">
                <w:t>O</w:t>
              </w:r>
            </w:ins>
            <w:ins w:id="1636" w:author="Milan Navrátil" w:date="2018-11-14T10:22:00Z">
              <w:r w:rsidRPr="009602BD">
                <w:t>NG</w:t>
              </w:r>
            </w:ins>
            <w:ins w:id="1637" w:author="Milan Navrátil" w:date="2018-11-14T10:21:00Z">
              <w:r w:rsidRPr="009602BD">
                <w:t xml:space="preserve"> C.</w:t>
              </w:r>
            </w:ins>
            <w:ins w:id="1638" w:author="Milan Navrátil" w:date="2018-11-14T10:22:00Z">
              <w:r w:rsidRPr="009602BD">
                <w:t xml:space="preserve"> </w:t>
              </w:r>
            </w:ins>
            <w:ins w:id="1639" w:author="Milan Navrátil" w:date="2018-11-14T10:21:00Z">
              <w:r w:rsidRPr="009602BD">
                <w:t xml:space="preserve">K., </w:t>
              </w:r>
            </w:ins>
            <w:ins w:id="1640" w:author="Milan Navrátil" w:date="2018-11-14T10:22:00Z">
              <w:r w:rsidRPr="009602BD">
                <w:t>NEO</w:t>
              </w:r>
            </w:ins>
            <w:ins w:id="1641" w:author="Milan Navrátil" w:date="2018-11-14T10:21:00Z">
              <w:r w:rsidRPr="009602BD">
                <w:t xml:space="preserve"> </w:t>
              </w:r>
              <w:proofErr w:type="gramStart"/>
              <w:r w:rsidRPr="009602BD">
                <w:t>C.P.</w:t>
              </w:r>
              <w:proofErr w:type="gramEnd"/>
              <w:r w:rsidRPr="009602BD">
                <w:t xml:space="preserve">, </w:t>
              </w:r>
            </w:ins>
            <w:ins w:id="1642" w:author="Milan Navrátil" w:date="2018-11-14T10:22:00Z">
              <w:r w:rsidRPr="009602BD">
                <w:t>VARADAN</w:t>
              </w:r>
            </w:ins>
            <w:ins w:id="1643" w:author="Milan Navrátil" w:date="2018-11-14T10:21:00Z">
              <w:r w:rsidRPr="009602BD">
                <w:t xml:space="preserve"> V.V., </w:t>
              </w:r>
            </w:ins>
            <w:ins w:id="1644" w:author="Milan Navrátil" w:date="2018-11-14T10:22:00Z">
              <w:r w:rsidRPr="009602BD">
                <w:t xml:space="preserve">VARADAN </w:t>
              </w:r>
            </w:ins>
            <w:ins w:id="1645" w:author="Milan Navrátil" w:date="2018-11-14T10:21:00Z">
              <w:r w:rsidRPr="009602BD">
                <w:t>V.K.: Mic</w:t>
              </w:r>
              <w:r w:rsidRPr="009602BD">
                <w:rPr>
                  <w:i/>
                  <w:rPrChange w:id="1646" w:author="Milan Navrátil" w:date="2018-11-14T10:56:00Z">
                    <w:rPr/>
                  </w:rPrChange>
                </w:rPr>
                <w:t>rowave Electronics - Measurement and Materials Characterization</w:t>
              </w:r>
              <w:r w:rsidRPr="00A711D1">
                <w:t xml:space="preserve">, John Wiley </w:t>
              </w:r>
              <w:r w:rsidRPr="009602BD">
                <w:rPr>
                  <w:rFonts w:cstheme="minorHAnsi"/>
                </w:rPr>
                <w:t>&amp;</w:t>
              </w:r>
              <w:r w:rsidRPr="009602BD">
                <w:t xml:space="preserve"> Sons, Ltd, 2004</w:t>
              </w:r>
            </w:ins>
          </w:p>
          <w:p w14:paraId="0AF4E681" w14:textId="0A5300FC" w:rsidR="008B0165" w:rsidRPr="009602BD" w:rsidRDefault="008B0165" w:rsidP="008B0165">
            <w:pPr>
              <w:rPr>
                <w:ins w:id="1647" w:author="Milan Navrátil" w:date="2018-11-14T10:21:00Z"/>
              </w:rPr>
            </w:pPr>
            <w:ins w:id="1648" w:author="Milan Navrátil" w:date="2018-11-14T10:21:00Z">
              <w:r w:rsidRPr="009602BD">
                <w:rPr>
                  <w:caps/>
                  <w:rPrChange w:id="1649" w:author="Milan Navrátil" w:date="2018-11-14T10:56:00Z">
                    <w:rPr/>
                  </w:rPrChange>
                </w:rPr>
                <w:t>Laverghetta</w:t>
              </w:r>
              <w:r w:rsidRPr="00A711D1">
                <w:t xml:space="preserve"> T.: </w:t>
              </w:r>
              <w:r w:rsidRPr="009602BD">
                <w:rPr>
                  <w:i/>
                  <w:rPrChange w:id="1650" w:author="Milan Navrátil" w:date="2018-11-14T10:56:00Z">
                    <w:rPr/>
                  </w:rPrChange>
                </w:rPr>
                <w:t>Microwave Materials and Fabrication Techniques</w:t>
              </w:r>
              <w:r w:rsidRPr="00A711D1">
                <w:rPr>
                  <w:i/>
                </w:rPr>
                <w:t>,</w:t>
              </w:r>
              <w:r w:rsidRPr="009602BD">
                <w:t xml:space="preserve"> 2nd Edition, Artech House 1991</w:t>
              </w:r>
            </w:ins>
          </w:p>
          <w:p w14:paraId="703B8C94" w14:textId="77777777" w:rsidR="008B0165" w:rsidRPr="009602BD" w:rsidRDefault="008B0165" w:rsidP="008B0165">
            <w:pPr>
              <w:rPr>
                <w:ins w:id="1651" w:author="Milan Navrátil" w:date="2018-11-14T10:21:00Z"/>
              </w:rPr>
            </w:pPr>
            <w:ins w:id="1652" w:author="Milan Navrátil" w:date="2018-11-14T10:21:00Z">
              <w:r w:rsidRPr="009602BD">
                <w:t>Yuping Duan, Hongtao Guan: Microwave Absorbing Materials, PAN STANFORD PUBLISHING 2017</w:t>
              </w:r>
            </w:ins>
          </w:p>
          <w:p w14:paraId="45BB2E26" w14:textId="348DE8F7" w:rsidR="008B0165" w:rsidRPr="00722428" w:rsidRDefault="008B0165" w:rsidP="00A711D1">
            <w:ins w:id="1653" w:author="Milan Navrátil" w:date="2018-11-14T10:21:00Z">
              <w:r w:rsidRPr="009602BD">
                <w:rPr>
                  <w:caps/>
                  <w:rPrChange w:id="1654" w:author="Milan Navrátil" w:date="2018-11-14T10:56:00Z">
                    <w:rPr/>
                  </w:rPrChange>
                </w:rPr>
                <w:lastRenderedPageBreak/>
                <w:t xml:space="preserve">Sengupta </w:t>
              </w:r>
              <w:r w:rsidRPr="00A711D1">
                <w:rPr>
                  <w:caps/>
                </w:rPr>
                <w:t>D.</w:t>
              </w:r>
              <w:r w:rsidRPr="009602BD">
                <w:t xml:space="preserve"> L., </w:t>
              </w:r>
              <w:r w:rsidRPr="009602BD">
                <w:rPr>
                  <w:caps/>
                  <w:rPrChange w:id="1655" w:author="Milan Navrátil" w:date="2018-11-14T10:56:00Z">
                    <w:rPr/>
                  </w:rPrChange>
                </w:rPr>
                <w:t>Liepa</w:t>
              </w:r>
              <w:r w:rsidRPr="00A711D1">
                <w:t xml:space="preserve"> V. V.: </w:t>
              </w:r>
              <w:r w:rsidRPr="009602BD">
                <w:rPr>
                  <w:i/>
                  <w:rPrChange w:id="1656" w:author="Milan Navrátil" w:date="2018-11-14T10:56:00Z">
                    <w:rPr/>
                  </w:rPrChange>
                </w:rPr>
                <w:t>Applied Electromagnetics and Electromagnetic Compatibility</w:t>
              </w:r>
              <w:r w:rsidRPr="00A711D1">
                <w:t xml:space="preserve">, John Wiley </w:t>
              </w:r>
              <w:r w:rsidRPr="009602BD">
                <w:rPr>
                  <w:rFonts w:cstheme="minorHAnsi"/>
                </w:rPr>
                <w:t>&amp;</w:t>
              </w:r>
              <w:r w:rsidRPr="009602BD">
                <w:t xml:space="preserve"> Sons, INC., 2006 </w:t>
              </w:r>
            </w:ins>
          </w:p>
        </w:tc>
      </w:tr>
      <w:tr w:rsidR="006009AB" w14:paraId="51911121"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657D9E" w14:textId="77777777" w:rsidR="006009AB" w:rsidRDefault="006009AB" w:rsidP="0085754D">
            <w:pPr>
              <w:jc w:val="center"/>
              <w:rPr>
                <w:b/>
              </w:rPr>
            </w:pPr>
            <w:r>
              <w:rPr>
                <w:b/>
              </w:rPr>
              <w:lastRenderedPageBreak/>
              <w:t>Informace ke kombinované nebo distanční formě</w:t>
            </w:r>
          </w:p>
        </w:tc>
      </w:tr>
      <w:tr w:rsidR="006009AB" w14:paraId="4ADAEEF8" w14:textId="77777777" w:rsidTr="0085754D">
        <w:tc>
          <w:tcPr>
            <w:tcW w:w="4787" w:type="dxa"/>
            <w:gridSpan w:val="3"/>
            <w:tcBorders>
              <w:top w:val="single" w:sz="2" w:space="0" w:color="auto"/>
            </w:tcBorders>
            <w:shd w:val="clear" w:color="auto" w:fill="F7CAAC"/>
          </w:tcPr>
          <w:p w14:paraId="454B0D35" w14:textId="77777777" w:rsidR="006009AB" w:rsidRDefault="006009AB" w:rsidP="0085754D">
            <w:r>
              <w:rPr>
                <w:b/>
              </w:rPr>
              <w:t>Rozsah konzultací (soustředění)</w:t>
            </w:r>
          </w:p>
        </w:tc>
        <w:tc>
          <w:tcPr>
            <w:tcW w:w="889" w:type="dxa"/>
            <w:tcBorders>
              <w:top w:val="single" w:sz="2" w:space="0" w:color="auto"/>
            </w:tcBorders>
          </w:tcPr>
          <w:p w14:paraId="6B468B82" w14:textId="77777777" w:rsidR="006009AB" w:rsidRDefault="006009AB" w:rsidP="0085754D">
            <w:r>
              <w:t>17</w:t>
            </w:r>
          </w:p>
        </w:tc>
        <w:tc>
          <w:tcPr>
            <w:tcW w:w="4179" w:type="dxa"/>
            <w:gridSpan w:val="4"/>
            <w:tcBorders>
              <w:top w:val="single" w:sz="2" w:space="0" w:color="auto"/>
            </w:tcBorders>
            <w:shd w:val="clear" w:color="auto" w:fill="F7CAAC"/>
          </w:tcPr>
          <w:p w14:paraId="0C62F197" w14:textId="77777777" w:rsidR="006009AB" w:rsidRDefault="006009AB" w:rsidP="0085754D">
            <w:pPr>
              <w:rPr>
                <w:b/>
              </w:rPr>
            </w:pPr>
            <w:r>
              <w:rPr>
                <w:b/>
              </w:rPr>
              <w:t xml:space="preserve">hodin </w:t>
            </w:r>
          </w:p>
        </w:tc>
      </w:tr>
      <w:tr w:rsidR="006009AB" w14:paraId="618581B6" w14:textId="77777777" w:rsidTr="0085754D">
        <w:tc>
          <w:tcPr>
            <w:tcW w:w="9855" w:type="dxa"/>
            <w:gridSpan w:val="8"/>
            <w:shd w:val="clear" w:color="auto" w:fill="F7CAAC"/>
          </w:tcPr>
          <w:p w14:paraId="4C0E7403" w14:textId="77777777" w:rsidR="006009AB" w:rsidRDefault="006009AB" w:rsidP="0085754D">
            <w:pPr>
              <w:rPr>
                <w:b/>
              </w:rPr>
            </w:pPr>
            <w:r>
              <w:rPr>
                <w:b/>
              </w:rPr>
              <w:t>Informace o způsobu kontaktu s vyučujícím</w:t>
            </w:r>
          </w:p>
        </w:tc>
      </w:tr>
      <w:tr w:rsidR="006009AB" w14:paraId="51289540" w14:textId="77777777" w:rsidTr="0085754D">
        <w:trPr>
          <w:trHeight w:val="278"/>
        </w:trPr>
        <w:tc>
          <w:tcPr>
            <w:tcW w:w="9855" w:type="dxa"/>
            <w:gridSpan w:val="8"/>
          </w:tcPr>
          <w:p w14:paraId="59CE0F2A" w14:textId="77777777" w:rsidR="006009AB" w:rsidRDefault="006009AB" w:rsidP="0085754D">
            <w:r w:rsidRPr="0085754D">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85754D">
              <w:rPr>
                <w:sz w:val="18"/>
              </w:rPr>
              <w:t xml:space="preserve"> </w:t>
            </w:r>
          </w:p>
        </w:tc>
      </w:tr>
    </w:tbl>
    <w:p w14:paraId="1CF28DAC" w14:textId="77777777" w:rsidR="006009AB" w:rsidRDefault="006009AB" w:rsidP="006009A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236A9217" w14:textId="77777777" w:rsidTr="0085754D">
        <w:tc>
          <w:tcPr>
            <w:tcW w:w="9855" w:type="dxa"/>
            <w:gridSpan w:val="8"/>
            <w:tcBorders>
              <w:bottom w:val="double" w:sz="4" w:space="0" w:color="auto"/>
            </w:tcBorders>
            <w:shd w:val="clear" w:color="auto" w:fill="BDD6EE"/>
          </w:tcPr>
          <w:p w14:paraId="2E12D462" w14:textId="74B89EB5" w:rsidR="006009AB" w:rsidRDefault="006009AB" w:rsidP="0085754D">
            <w:pPr>
              <w:tabs>
                <w:tab w:val="right" w:pos="9479"/>
              </w:tabs>
              <w:rPr>
                <w:b/>
                <w:sz w:val="28"/>
              </w:rPr>
            </w:pPr>
            <w:r>
              <w:br w:type="page"/>
            </w:r>
            <w:r>
              <w:rPr>
                <w:b/>
                <w:sz w:val="28"/>
              </w:rPr>
              <w:t>B-III – Charakteristika studijního předmětu</w:t>
            </w:r>
            <w:r>
              <w:rPr>
                <w:b/>
                <w:sz w:val="28"/>
              </w:rPr>
              <w:tab/>
            </w:r>
            <w:r w:rsidRPr="000503B0">
              <w:rPr>
                <w:rStyle w:val="Odkazintenzivn"/>
                <w:u w:val="none"/>
              </w:rPr>
              <w:fldChar w:fldCharType="begin"/>
            </w:r>
            <w:r w:rsidRPr="000503B0">
              <w:rPr>
                <w:rStyle w:val="Odkazintenzivn"/>
                <w:u w:val="none"/>
              </w:rPr>
              <w:instrText xml:space="preserve"> REF top \h </w:instrText>
            </w:r>
            <w:r w:rsidR="000503B0" w:rsidRPr="000503B0">
              <w:rPr>
                <w:rStyle w:val="Odkazintenzivn"/>
                <w:u w:val="none"/>
              </w:rPr>
              <w:instrText xml:space="preserve"> \* MERGEFORMAT </w:instrText>
            </w:r>
            <w:r w:rsidRPr="000503B0">
              <w:rPr>
                <w:rStyle w:val="Odkazintenzivn"/>
                <w:u w:val="none"/>
              </w:rPr>
            </w:r>
            <w:r w:rsidRPr="000503B0">
              <w:rPr>
                <w:rStyle w:val="Odkazintenzivn"/>
                <w:u w:val="none"/>
              </w:rPr>
              <w:fldChar w:fldCharType="separate"/>
            </w:r>
            <w:r w:rsidR="00FB06C4" w:rsidRPr="00FB06C4">
              <w:rPr>
                <w:color w:val="FF0000"/>
              </w:rPr>
              <w:t>Abecední seznam</w:t>
            </w:r>
            <w:r w:rsidRPr="000503B0">
              <w:rPr>
                <w:rStyle w:val="Odkazintenzivn"/>
                <w:u w:val="none"/>
              </w:rPr>
              <w:fldChar w:fldCharType="end"/>
            </w:r>
          </w:p>
        </w:tc>
      </w:tr>
      <w:tr w:rsidR="006009AB" w14:paraId="7260B360" w14:textId="77777777" w:rsidTr="0085754D">
        <w:tc>
          <w:tcPr>
            <w:tcW w:w="3086" w:type="dxa"/>
            <w:tcBorders>
              <w:top w:val="double" w:sz="4" w:space="0" w:color="auto"/>
            </w:tcBorders>
            <w:shd w:val="clear" w:color="auto" w:fill="F7CAAC"/>
          </w:tcPr>
          <w:p w14:paraId="4A7331B4"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4046ACD1" w14:textId="07E22F27" w:rsidR="00CF504F" w:rsidRPr="000F51CB" w:rsidRDefault="006009AB">
            <w:bookmarkStart w:id="1657" w:name="elektron_zabezpecApristupoveSystemy"/>
            <w:r w:rsidRPr="000F51CB">
              <w:t>Elektronické zabezpečovací a přístupové</w:t>
            </w:r>
            <w:ins w:id="1658" w:author="Milan Navrátil" w:date="2018-10-30T13:26:00Z">
              <w:r w:rsidR="00CF504F">
                <w:t xml:space="preserve"> </w:t>
              </w:r>
            </w:ins>
            <w:del w:id="1659" w:author="Milan Navrátil" w:date="2018-10-30T13:26:00Z">
              <w:r w:rsidRPr="000F51CB" w:rsidDel="00CF504F">
                <w:delText xml:space="preserve"> </w:delText>
              </w:r>
            </w:del>
            <w:r w:rsidRPr="000F51CB">
              <w:t>systémy</w:t>
            </w:r>
            <w:bookmarkEnd w:id="1657"/>
          </w:p>
        </w:tc>
      </w:tr>
      <w:tr w:rsidR="006009AB" w14:paraId="050B90BA" w14:textId="77777777" w:rsidTr="0085754D">
        <w:tc>
          <w:tcPr>
            <w:tcW w:w="3086" w:type="dxa"/>
            <w:shd w:val="clear" w:color="auto" w:fill="F7CAAC"/>
          </w:tcPr>
          <w:p w14:paraId="02CE67D5" w14:textId="77777777" w:rsidR="006009AB" w:rsidRDefault="006009AB" w:rsidP="0085754D">
            <w:pPr>
              <w:rPr>
                <w:b/>
              </w:rPr>
            </w:pPr>
            <w:r>
              <w:rPr>
                <w:b/>
              </w:rPr>
              <w:t>Typ předmětu</w:t>
            </w:r>
          </w:p>
        </w:tc>
        <w:tc>
          <w:tcPr>
            <w:tcW w:w="3406" w:type="dxa"/>
            <w:gridSpan w:val="4"/>
          </w:tcPr>
          <w:p w14:paraId="437216E4" w14:textId="77777777" w:rsidR="006009AB" w:rsidRDefault="006009AB" w:rsidP="0085754D">
            <w:r>
              <w:t>Povinný „PZ“ pro specializace</w:t>
            </w:r>
          </w:p>
          <w:p w14:paraId="0AE511BC" w14:textId="77777777" w:rsidR="006009AB" w:rsidRDefault="006009AB" w:rsidP="0085754D">
            <w:r>
              <w:t>Bezpečnostní technologie</w:t>
            </w:r>
          </w:p>
          <w:p w14:paraId="10E608CE" w14:textId="77777777" w:rsidR="006009AB" w:rsidRDefault="006009AB" w:rsidP="0085754D">
            <w:r>
              <w:t>Bezpečnostní management</w:t>
            </w:r>
          </w:p>
        </w:tc>
        <w:tc>
          <w:tcPr>
            <w:tcW w:w="2695" w:type="dxa"/>
            <w:gridSpan w:val="2"/>
            <w:shd w:val="clear" w:color="auto" w:fill="F7CAAC"/>
          </w:tcPr>
          <w:p w14:paraId="63EC8074" w14:textId="77777777" w:rsidR="006009AB" w:rsidRDefault="006009AB" w:rsidP="0085754D">
            <w:r>
              <w:rPr>
                <w:b/>
              </w:rPr>
              <w:t>doporučený ročník / semestr</w:t>
            </w:r>
          </w:p>
        </w:tc>
        <w:tc>
          <w:tcPr>
            <w:tcW w:w="668" w:type="dxa"/>
          </w:tcPr>
          <w:p w14:paraId="0308D622" w14:textId="77777777" w:rsidR="006009AB" w:rsidRDefault="006009AB" w:rsidP="0085754D">
            <w:r>
              <w:t>1/L</w:t>
            </w:r>
          </w:p>
        </w:tc>
      </w:tr>
      <w:tr w:rsidR="006009AB" w14:paraId="771CC3A8" w14:textId="77777777" w:rsidTr="0085754D">
        <w:tc>
          <w:tcPr>
            <w:tcW w:w="3086" w:type="dxa"/>
            <w:shd w:val="clear" w:color="auto" w:fill="F7CAAC"/>
          </w:tcPr>
          <w:p w14:paraId="27BBCFCB" w14:textId="77777777" w:rsidR="006009AB" w:rsidRDefault="006009AB" w:rsidP="0085754D">
            <w:pPr>
              <w:rPr>
                <w:b/>
              </w:rPr>
            </w:pPr>
            <w:r>
              <w:rPr>
                <w:b/>
              </w:rPr>
              <w:t>Rozsah studijního předmětu</w:t>
            </w:r>
          </w:p>
        </w:tc>
        <w:tc>
          <w:tcPr>
            <w:tcW w:w="1701" w:type="dxa"/>
            <w:gridSpan w:val="2"/>
          </w:tcPr>
          <w:p w14:paraId="6B1F6D42" w14:textId="77777777" w:rsidR="006009AB" w:rsidRDefault="006009AB" w:rsidP="0085754D">
            <w:r>
              <w:t>28p + 28c</w:t>
            </w:r>
          </w:p>
        </w:tc>
        <w:tc>
          <w:tcPr>
            <w:tcW w:w="889" w:type="dxa"/>
            <w:shd w:val="clear" w:color="auto" w:fill="F7CAAC"/>
          </w:tcPr>
          <w:p w14:paraId="2FAF7BB8" w14:textId="77777777" w:rsidR="006009AB" w:rsidRDefault="006009AB" w:rsidP="0085754D">
            <w:pPr>
              <w:rPr>
                <w:b/>
              </w:rPr>
            </w:pPr>
            <w:r>
              <w:rPr>
                <w:b/>
              </w:rPr>
              <w:t xml:space="preserve">hod. </w:t>
            </w:r>
          </w:p>
        </w:tc>
        <w:tc>
          <w:tcPr>
            <w:tcW w:w="816" w:type="dxa"/>
          </w:tcPr>
          <w:p w14:paraId="7A2A11F0" w14:textId="77777777" w:rsidR="006009AB" w:rsidRDefault="006009AB" w:rsidP="0085754D"/>
        </w:tc>
        <w:tc>
          <w:tcPr>
            <w:tcW w:w="2156" w:type="dxa"/>
            <w:shd w:val="clear" w:color="auto" w:fill="F7CAAC"/>
          </w:tcPr>
          <w:p w14:paraId="3AFF2B0F" w14:textId="77777777" w:rsidR="006009AB" w:rsidRDefault="006009AB" w:rsidP="0085754D">
            <w:pPr>
              <w:rPr>
                <w:b/>
              </w:rPr>
            </w:pPr>
            <w:r>
              <w:rPr>
                <w:b/>
              </w:rPr>
              <w:t>kreditů</w:t>
            </w:r>
          </w:p>
        </w:tc>
        <w:tc>
          <w:tcPr>
            <w:tcW w:w="1207" w:type="dxa"/>
            <w:gridSpan w:val="2"/>
          </w:tcPr>
          <w:p w14:paraId="6A23B67D" w14:textId="77777777" w:rsidR="006009AB" w:rsidRDefault="006009AB" w:rsidP="0085754D">
            <w:r>
              <w:t>4</w:t>
            </w:r>
          </w:p>
        </w:tc>
      </w:tr>
      <w:tr w:rsidR="006009AB" w14:paraId="25D23821" w14:textId="77777777" w:rsidTr="0085754D">
        <w:tc>
          <w:tcPr>
            <w:tcW w:w="3086" w:type="dxa"/>
            <w:shd w:val="clear" w:color="auto" w:fill="F7CAAC"/>
          </w:tcPr>
          <w:p w14:paraId="258AF39A" w14:textId="77777777" w:rsidR="006009AB" w:rsidRDefault="006009AB" w:rsidP="0085754D">
            <w:pPr>
              <w:rPr>
                <w:b/>
                <w:sz w:val="22"/>
              </w:rPr>
            </w:pPr>
            <w:r>
              <w:rPr>
                <w:b/>
              </w:rPr>
              <w:t>Prerekvizity, korekvizity, ekvivalence</w:t>
            </w:r>
          </w:p>
        </w:tc>
        <w:tc>
          <w:tcPr>
            <w:tcW w:w="6769" w:type="dxa"/>
            <w:gridSpan w:val="7"/>
          </w:tcPr>
          <w:p w14:paraId="5EB02041" w14:textId="3252C6D6" w:rsidR="006009AB" w:rsidRDefault="006009AB" w:rsidP="0085754D">
            <w:r>
              <w:t>Pokročilé bezpečnostní technologie</w:t>
            </w:r>
          </w:p>
        </w:tc>
      </w:tr>
      <w:tr w:rsidR="006009AB" w14:paraId="7222D58D" w14:textId="77777777" w:rsidTr="0085754D">
        <w:tc>
          <w:tcPr>
            <w:tcW w:w="3086" w:type="dxa"/>
            <w:shd w:val="clear" w:color="auto" w:fill="F7CAAC"/>
          </w:tcPr>
          <w:p w14:paraId="0CC00DA7" w14:textId="77777777" w:rsidR="006009AB" w:rsidRDefault="006009AB" w:rsidP="0085754D">
            <w:pPr>
              <w:rPr>
                <w:b/>
              </w:rPr>
            </w:pPr>
            <w:r>
              <w:rPr>
                <w:b/>
              </w:rPr>
              <w:t>Způsob ověření studijních výsledků</w:t>
            </w:r>
          </w:p>
        </w:tc>
        <w:tc>
          <w:tcPr>
            <w:tcW w:w="3406" w:type="dxa"/>
            <w:gridSpan w:val="4"/>
          </w:tcPr>
          <w:p w14:paraId="3ED873F8" w14:textId="77777777" w:rsidR="006009AB" w:rsidRDefault="006009AB" w:rsidP="0085754D">
            <w:r>
              <w:t>Zápočet, zkouška</w:t>
            </w:r>
          </w:p>
        </w:tc>
        <w:tc>
          <w:tcPr>
            <w:tcW w:w="2156" w:type="dxa"/>
            <w:shd w:val="clear" w:color="auto" w:fill="F7CAAC"/>
          </w:tcPr>
          <w:p w14:paraId="10E5C2B2" w14:textId="77777777" w:rsidR="006009AB" w:rsidRDefault="006009AB" w:rsidP="0085754D">
            <w:pPr>
              <w:rPr>
                <w:b/>
              </w:rPr>
            </w:pPr>
            <w:r>
              <w:rPr>
                <w:b/>
              </w:rPr>
              <w:t>Forma výuky</w:t>
            </w:r>
          </w:p>
        </w:tc>
        <w:tc>
          <w:tcPr>
            <w:tcW w:w="1207" w:type="dxa"/>
            <w:gridSpan w:val="2"/>
          </w:tcPr>
          <w:p w14:paraId="596AD2B8" w14:textId="77777777" w:rsidR="006009AB" w:rsidRDefault="006009AB" w:rsidP="0085754D">
            <w:r>
              <w:t>Přednáška, cvičení</w:t>
            </w:r>
          </w:p>
        </w:tc>
      </w:tr>
      <w:tr w:rsidR="006009AB" w14:paraId="5F85A57F" w14:textId="77777777" w:rsidTr="0085754D">
        <w:tc>
          <w:tcPr>
            <w:tcW w:w="3086" w:type="dxa"/>
            <w:shd w:val="clear" w:color="auto" w:fill="F7CAAC"/>
          </w:tcPr>
          <w:p w14:paraId="3D6773F7"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44D89A61" w14:textId="77777777" w:rsidR="006009AB" w:rsidRDefault="006009AB" w:rsidP="0085754D">
            <w:r>
              <w:t>Písemná forma</w:t>
            </w:r>
          </w:p>
          <w:p w14:paraId="44A7584D" w14:textId="77777777" w:rsidR="006009AB" w:rsidRDefault="006009AB" w:rsidP="00E96895">
            <w:r>
              <w:t xml:space="preserve">1. Povinná účast na počítačových cvičeních (80% účast) v 1 až 4 týdnu. </w:t>
            </w:r>
          </w:p>
          <w:p w14:paraId="62F34C60" w14:textId="77777777" w:rsidR="006009AB" w:rsidRDefault="006009AB">
            <w:r>
              <w:t xml:space="preserve">2. Změření 8 laboratorních úloh a odevzdání protokolů k měřením, celkem za 30 bodů </w:t>
            </w:r>
          </w:p>
          <w:p w14:paraId="2AC5E6E1" w14:textId="77777777" w:rsidR="006009AB" w:rsidRDefault="006009AB">
            <w:r>
              <w:t>3. Písemná zkouška, max. 70 bodů</w:t>
            </w:r>
          </w:p>
          <w:p w14:paraId="0536FDB7" w14:textId="77777777" w:rsidR="006009AB" w:rsidRDefault="006009AB">
            <w:r>
              <w:t>4. Získání minimálně 50 bodů ze 100 bodů.</w:t>
            </w:r>
          </w:p>
          <w:p w14:paraId="29AFFCE5" w14:textId="77777777" w:rsidR="006009AB" w:rsidRDefault="006009AB" w:rsidP="0085754D"/>
        </w:tc>
      </w:tr>
      <w:tr w:rsidR="006009AB" w14:paraId="788D5FBD" w14:textId="77777777" w:rsidTr="0085754D">
        <w:trPr>
          <w:trHeight w:val="554"/>
        </w:trPr>
        <w:tc>
          <w:tcPr>
            <w:tcW w:w="9855" w:type="dxa"/>
            <w:gridSpan w:val="8"/>
            <w:tcBorders>
              <w:top w:val="nil"/>
            </w:tcBorders>
          </w:tcPr>
          <w:p w14:paraId="252ADDD8" w14:textId="77777777" w:rsidR="006009AB" w:rsidRDefault="006009AB" w:rsidP="0085754D"/>
        </w:tc>
      </w:tr>
      <w:tr w:rsidR="006009AB" w14:paraId="408CDF0C" w14:textId="77777777" w:rsidTr="0085754D">
        <w:trPr>
          <w:trHeight w:val="197"/>
        </w:trPr>
        <w:tc>
          <w:tcPr>
            <w:tcW w:w="3086" w:type="dxa"/>
            <w:tcBorders>
              <w:top w:val="nil"/>
            </w:tcBorders>
            <w:shd w:val="clear" w:color="auto" w:fill="F7CAAC"/>
          </w:tcPr>
          <w:p w14:paraId="629EBF4F" w14:textId="77777777" w:rsidR="006009AB" w:rsidRDefault="006009AB" w:rsidP="0085754D">
            <w:pPr>
              <w:rPr>
                <w:b/>
              </w:rPr>
            </w:pPr>
            <w:r>
              <w:rPr>
                <w:b/>
              </w:rPr>
              <w:t>Garant předmětu</w:t>
            </w:r>
          </w:p>
        </w:tc>
        <w:tc>
          <w:tcPr>
            <w:tcW w:w="6769" w:type="dxa"/>
            <w:gridSpan w:val="7"/>
            <w:tcBorders>
              <w:top w:val="nil"/>
            </w:tcBorders>
          </w:tcPr>
          <w:p w14:paraId="7F1E1808" w14:textId="514100C7" w:rsidR="006009AB" w:rsidRDefault="00FF5F55" w:rsidP="0085754D">
            <w:ins w:id="1660" w:author="Milan Navrátil" w:date="2018-11-20T14:16:00Z">
              <w:r w:rsidRPr="00FF5F55">
                <w:t>Ing. Rudolf Drga, Ph.D.</w:t>
              </w:r>
            </w:ins>
            <w:del w:id="1661" w:author="Milan Navrátil" w:date="2018-11-20T14:16:00Z">
              <w:r w:rsidR="006009AB" w:rsidDel="00FF5F55">
                <w:delText>doc. RNDr. Vojtěch Křesálek, CSc.</w:delText>
              </w:r>
            </w:del>
          </w:p>
        </w:tc>
      </w:tr>
      <w:tr w:rsidR="006009AB" w14:paraId="123E1670" w14:textId="77777777" w:rsidTr="0085754D">
        <w:trPr>
          <w:trHeight w:val="243"/>
        </w:trPr>
        <w:tc>
          <w:tcPr>
            <w:tcW w:w="3086" w:type="dxa"/>
            <w:tcBorders>
              <w:top w:val="nil"/>
            </w:tcBorders>
            <w:shd w:val="clear" w:color="auto" w:fill="F7CAAC"/>
          </w:tcPr>
          <w:p w14:paraId="775597D0" w14:textId="77777777" w:rsidR="006009AB" w:rsidRDefault="006009AB" w:rsidP="0085754D">
            <w:pPr>
              <w:rPr>
                <w:b/>
              </w:rPr>
            </w:pPr>
            <w:r>
              <w:rPr>
                <w:b/>
              </w:rPr>
              <w:t>Zapojení garanta do výuky předmětu</w:t>
            </w:r>
          </w:p>
        </w:tc>
        <w:tc>
          <w:tcPr>
            <w:tcW w:w="6769" w:type="dxa"/>
            <w:gridSpan w:val="7"/>
            <w:tcBorders>
              <w:top w:val="nil"/>
            </w:tcBorders>
          </w:tcPr>
          <w:p w14:paraId="29ADF934" w14:textId="77777777" w:rsidR="006009AB" w:rsidRDefault="006009AB" w:rsidP="0085754D">
            <w:r>
              <w:t>Přednáška, cvičení</w:t>
            </w:r>
          </w:p>
        </w:tc>
      </w:tr>
      <w:tr w:rsidR="006009AB" w14:paraId="508C0522" w14:textId="77777777" w:rsidTr="0085754D">
        <w:tc>
          <w:tcPr>
            <w:tcW w:w="3086" w:type="dxa"/>
            <w:shd w:val="clear" w:color="auto" w:fill="F7CAAC"/>
          </w:tcPr>
          <w:p w14:paraId="72EF724B" w14:textId="77777777" w:rsidR="006009AB" w:rsidRDefault="006009AB" w:rsidP="0085754D">
            <w:pPr>
              <w:rPr>
                <w:b/>
              </w:rPr>
            </w:pPr>
            <w:r>
              <w:rPr>
                <w:b/>
              </w:rPr>
              <w:t>Vyučující</w:t>
            </w:r>
          </w:p>
        </w:tc>
        <w:tc>
          <w:tcPr>
            <w:tcW w:w="6769" w:type="dxa"/>
            <w:gridSpan w:val="7"/>
            <w:tcBorders>
              <w:bottom w:val="nil"/>
            </w:tcBorders>
          </w:tcPr>
          <w:p w14:paraId="67009C82" w14:textId="4D202F8A" w:rsidR="006009AB" w:rsidRDefault="00FF5F55" w:rsidP="0085754D">
            <w:ins w:id="1662" w:author="Milan Navrátil" w:date="2018-11-20T14:16:00Z">
              <w:r w:rsidRPr="00FF5F55">
                <w:t>Ing. Rudolf Drga, Ph.D.</w:t>
              </w:r>
            </w:ins>
            <w:del w:id="1663" w:author="Milan Navrátil" w:date="2018-11-20T14:16:00Z">
              <w:r w:rsidR="006009AB" w:rsidDel="00FF5F55">
                <w:delText>doc. RNDr. Vojtěch Křesálek, CSc.</w:delText>
              </w:r>
            </w:del>
            <w:r w:rsidR="006009AB">
              <w:t>, přednášky (100 %)</w:t>
            </w:r>
          </w:p>
          <w:p w14:paraId="1D810B68" w14:textId="77777777" w:rsidR="006009AB" w:rsidRDefault="006009AB" w:rsidP="0085754D">
            <w:r>
              <w:t xml:space="preserve">Ing. Stanislav Goňa, Ph.D., cvičení (100 %) </w:t>
            </w:r>
          </w:p>
          <w:p w14:paraId="7A9F68FF" w14:textId="77777777" w:rsidR="006009AB" w:rsidRDefault="006009AB" w:rsidP="0085754D"/>
        </w:tc>
      </w:tr>
      <w:tr w:rsidR="006009AB" w14:paraId="736AFD5E" w14:textId="77777777" w:rsidTr="0085754D">
        <w:trPr>
          <w:trHeight w:val="166"/>
        </w:trPr>
        <w:tc>
          <w:tcPr>
            <w:tcW w:w="9855" w:type="dxa"/>
            <w:gridSpan w:val="8"/>
            <w:tcBorders>
              <w:top w:val="nil"/>
            </w:tcBorders>
          </w:tcPr>
          <w:p w14:paraId="26ADC4FE" w14:textId="77777777" w:rsidR="006009AB" w:rsidRDefault="006009AB" w:rsidP="0085754D"/>
        </w:tc>
      </w:tr>
      <w:tr w:rsidR="006009AB" w14:paraId="5370716D" w14:textId="77777777" w:rsidTr="0085754D">
        <w:tc>
          <w:tcPr>
            <w:tcW w:w="3086" w:type="dxa"/>
            <w:shd w:val="clear" w:color="auto" w:fill="F7CAAC"/>
          </w:tcPr>
          <w:p w14:paraId="6A86E8B8" w14:textId="77777777" w:rsidR="006009AB" w:rsidRDefault="006009AB" w:rsidP="0085754D">
            <w:pPr>
              <w:rPr>
                <w:b/>
              </w:rPr>
            </w:pPr>
            <w:r>
              <w:rPr>
                <w:b/>
              </w:rPr>
              <w:t>Stručná anotace předmětu</w:t>
            </w:r>
          </w:p>
        </w:tc>
        <w:tc>
          <w:tcPr>
            <w:tcW w:w="6769" w:type="dxa"/>
            <w:gridSpan w:val="7"/>
            <w:tcBorders>
              <w:bottom w:val="nil"/>
            </w:tcBorders>
          </w:tcPr>
          <w:p w14:paraId="549AD87F" w14:textId="77777777" w:rsidR="006009AB" w:rsidRDefault="006009AB" w:rsidP="0085754D"/>
        </w:tc>
      </w:tr>
      <w:tr w:rsidR="006009AB" w14:paraId="028A7914" w14:textId="77777777" w:rsidTr="0085754D">
        <w:trPr>
          <w:trHeight w:val="3938"/>
        </w:trPr>
        <w:tc>
          <w:tcPr>
            <w:tcW w:w="9855" w:type="dxa"/>
            <w:gridSpan w:val="8"/>
            <w:tcBorders>
              <w:top w:val="nil"/>
              <w:bottom w:val="single" w:sz="12" w:space="0" w:color="auto"/>
            </w:tcBorders>
          </w:tcPr>
          <w:p w14:paraId="23163BF1" w14:textId="09BD4544" w:rsidR="006009AB" w:rsidRPr="004A1ABC" w:rsidRDefault="006009AB" w:rsidP="00E96895">
            <w:pPr>
              <w:pStyle w:val="Zkladntext"/>
              <w:rPr>
                <w:sz w:val="20"/>
                <w:szCs w:val="20"/>
              </w:rPr>
            </w:pPr>
            <w:r w:rsidRPr="004A1ABC">
              <w:rPr>
                <w:sz w:val="20"/>
                <w:szCs w:val="20"/>
              </w:rPr>
              <w:t>Cílem tohoto předmětu je poskytnout studentům znalosti týkající se přístupových systémů a zabezpečovacích ústředen, jejich programování, dálkové správy a integrace pomocí SW nadstaveb.</w:t>
            </w:r>
          </w:p>
          <w:p w14:paraId="27065CF3" w14:textId="77777777" w:rsidR="006009AB" w:rsidRPr="004A1ABC" w:rsidRDefault="006009AB">
            <w:r w:rsidRPr="004A1ABC">
              <w:t>Témata:</w:t>
            </w:r>
          </w:p>
          <w:p w14:paraId="3A28AC4C" w14:textId="77777777" w:rsidR="006009AB" w:rsidRPr="004A1ABC" w:rsidRDefault="006009AB">
            <w:pPr>
              <w:numPr>
                <w:ilvl w:val="0"/>
                <w:numId w:val="10"/>
              </w:numPr>
            </w:pPr>
            <w:r w:rsidRPr="004A1ABC">
              <w:t>Přístupové systémy - úvod, přístupový systém Winpak, řadiče, čtečky karet, klávesnice, SW architektura</w:t>
            </w:r>
          </w:p>
          <w:p w14:paraId="4566A72A" w14:textId="77777777" w:rsidR="006009AB" w:rsidRPr="004A1ABC" w:rsidRDefault="006009AB">
            <w:pPr>
              <w:numPr>
                <w:ilvl w:val="0"/>
                <w:numId w:val="10"/>
              </w:numPr>
            </w:pPr>
            <w:r w:rsidRPr="004A1ABC">
              <w:t>Sběrnice používané v zabezpečovacích a přístupových systémech</w:t>
            </w:r>
          </w:p>
          <w:p w14:paraId="0E27E202" w14:textId="77777777" w:rsidR="006009AB" w:rsidRPr="004A1ABC" w:rsidRDefault="006009AB">
            <w:pPr>
              <w:numPr>
                <w:ilvl w:val="0"/>
                <w:numId w:val="10"/>
              </w:numPr>
            </w:pPr>
            <w:r w:rsidRPr="004A1ABC">
              <w:t>Podpora videa v systému Winpak</w:t>
            </w:r>
          </w:p>
          <w:p w14:paraId="2B1621D9" w14:textId="77777777" w:rsidR="006009AB" w:rsidRPr="004A1ABC" w:rsidRDefault="006009AB">
            <w:pPr>
              <w:numPr>
                <w:ilvl w:val="0"/>
                <w:numId w:val="10"/>
              </w:numPr>
            </w:pPr>
            <w:r w:rsidRPr="004A1ABC">
              <w:t>Programování Winpaku</w:t>
            </w:r>
          </w:p>
          <w:p w14:paraId="0B1D4160" w14:textId="77777777" w:rsidR="006009AB" w:rsidRPr="004A1ABC" w:rsidRDefault="006009AB">
            <w:pPr>
              <w:numPr>
                <w:ilvl w:val="0"/>
                <w:numId w:val="10"/>
              </w:numPr>
            </w:pPr>
            <w:r w:rsidRPr="004A1ABC">
              <w:t>Mikropočítačový systém HCS</w:t>
            </w:r>
            <w:r w:rsidRPr="004A1ABC">
              <w:rPr>
                <w:lang w:val="en-US"/>
              </w:rPr>
              <w:t>08</w:t>
            </w:r>
          </w:p>
          <w:p w14:paraId="7C61B48C" w14:textId="77777777" w:rsidR="006009AB" w:rsidRPr="004A1ABC" w:rsidRDefault="006009AB" w:rsidP="005505E6">
            <w:pPr>
              <w:numPr>
                <w:ilvl w:val="0"/>
                <w:numId w:val="10"/>
              </w:numPr>
            </w:pPr>
            <w:r w:rsidRPr="004A1ABC">
              <w:rPr>
                <w:lang w:val="en-US"/>
              </w:rPr>
              <w:t>Karty RFID, z</w:t>
            </w:r>
            <w:r w:rsidRPr="004A1ABC">
              <w:t>ákladní principy, používané standardy</w:t>
            </w:r>
          </w:p>
          <w:p w14:paraId="4B58534C" w14:textId="77777777" w:rsidR="006009AB" w:rsidRPr="004A1ABC" w:rsidRDefault="006009AB" w:rsidP="005505E6">
            <w:pPr>
              <w:numPr>
                <w:ilvl w:val="0"/>
                <w:numId w:val="10"/>
              </w:numPr>
            </w:pPr>
            <w:r w:rsidRPr="004A1ABC">
              <w:rPr>
                <w:lang w:val="pt-BR"/>
              </w:rPr>
              <w:t xml:space="preserve">Karty RFID, norma ISO 14443A, </w:t>
            </w:r>
            <w:r w:rsidRPr="004A1ABC">
              <w:t>řešení antikolizí</w:t>
            </w:r>
          </w:p>
          <w:p w14:paraId="16806EF1" w14:textId="77777777" w:rsidR="006009AB" w:rsidRPr="004A1ABC" w:rsidRDefault="006009AB" w:rsidP="005505E6">
            <w:pPr>
              <w:numPr>
                <w:ilvl w:val="0"/>
                <w:numId w:val="10"/>
              </w:numPr>
            </w:pPr>
            <w:r w:rsidRPr="004A1ABC">
              <w:rPr>
                <w:lang w:val="en-US"/>
              </w:rPr>
              <w:t>Karty RFID, používané protokoly, autentizace, karty MiFare</w:t>
            </w:r>
          </w:p>
          <w:p w14:paraId="582CCF58" w14:textId="77777777" w:rsidR="006009AB" w:rsidRPr="004A1ABC" w:rsidRDefault="006009AB" w:rsidP="005505E6">
            <w:pPr>
              <w:numPr>
                <w:ilvl w:val="0"/>
                <w:numId w:val="10"/>
              </w:numPr>
            </w:pPr>
            <w:r w:rsidRPr="004A1ABC">
              <w:rPr>
                <w:lang w:val="en-US"/>
              </w:rPr>
              <w:t>Karty RFID, ISO 14443B</w:t>
            </w:r>
          </w:p>
          <w:p w14:paraId="4A1B3ADC" w14:textId="77777777" w:rsidR="006009AB" w:rsidRPr="004A1ABC" w:rsidRDefault="006009AB" w:rsidP="005505E6">
            <w:pPr>
              <w:numPr>
                <w:ilvl w:val="0"/>
                <w:numId w:val="10"/>
              </w:numPr>
            </w:pPr>
            <w:r w:rsidRPr="004A1ABC">
              <w:rPr>
                <w:lang w:val="en-US"/>
              </w:rPr>
              <w:t>Karty RFID, M</w:t>
            </w:r>
            <w:r w:rsidRPr="004A1ABC">
              <w:t>ěření RFID</w:t>
            </w:r>
          </w:p>
          <w:p w14:paraId="11ADE63D" w14:textId="77777777" w:rsidR="006009AB" w:rsidRPr="004A1ABC" w:rsidRDefault="006009AB" w:rsidP="005505E6">
            <w:pPr>
              <w:numPr>
                <w:ilvl w:val="0"/>
                <w:numId w:val="10"/>
              </w:numPr>
            </w:pPr>
            <w:r w:rsidRPr="004A1ABC">
              <w:t>Elektronické zabezpečovací ústředny Galaxy, instalace</w:t>
            </w:r>
          </w:p>
          <w:p w14:paraId="57665D3E" w14:textId="77777777" w:rsidR="006009AB" w:rsidRPr="004A1ABC" w:rsidRDefault="006009AB" w:rsidP="005505E6">
            <w:pPr>
              <w:numPr>
                <w:ilvl w:val="0"/>
                <w:numId w:val="10"/>
              </w:numPr>
            </w:pPr>
            <w:r w:rsidRPr="004A1ABC">
              <w:t>Elektronické zabezpečovací ústředny Galaxy, programování</w:t>
            </w:r>
          </w:p>
          <w:p w14:paraId="0D13FE60" w14:textId="77777777" w:rsidR="006009AB" w:rsidRPr="004A1ABC" w:rsidRDefault="006009AB" w:rsidP="005505E6">
            <w:pPr>
              <w:numPr>
                <w:ilvl w:val="0"/>
                <w:numId w:val="10"/>
              </w:numPr>
            </w:pPr>
            <w:r w:rsidRPr="004A1ABC">
              <w:t>Elektronické zabezpečovací ústředny Galaxy, dálková správa</w:t>
            </w:r>
          </w:p>
          <w:p w14:paraId="53125D19" w14:textId="77777777" w:rsidR="006009AB" w:rsidRDefault="006009AB" w:rsidP="005505E6">
            <w:pPr>
              <w:numPr>
                <w:ilvl w:val="0"/>
                <w:numId w:val="10"/>
              </w:numPr>
            </w:pPr>
            <w:r w:rsidRPr="004A1ABC">
              <w:t>Integrace PZTS pomocí SW nadstaveb</w:t>
            </w:r>
          </w:p>
        </w:tc>
      </w:tr>
      <w:tr w:rsidR="006009AB" w14:paraId="40026ADE" w14:textId="77777777" w:rsidTr="0085754D">
        <w:trPr>
          <w:trHeight w:val="265"/>
        </w:trPr>
        <w:tc>
          <w:tcPr>
            <w:tcW w:w="3653" w:type="dxa"/>
            <w:gridSpan w:val="2"/>
            <w:tcBorders>
              <w:top w:val="nil"/>
            </w:tcBorders>
            <w:shd w:val="clear" w:color="auto" w:fill="F7CAAC"/>
          </w:tcPr>
          <w:p w14:paraId="1553A473" w14:textId="77777777" w:rsidR="006009AB" w:rsidRDefault="006009AB" w:rsidP="0085754D">
            <w:r>
              <w:rPr>
                <w:b/>
              </w:rPr>
              <w:t>Studijní literatura a studijní pomůcky</w:t>
            </w:r>
          </w:p>
        </w:tc>
        <w:tc>
          <w:tcPr>
            <w:tcW w:w="6202" w:type="dxa"/>
            <w:gridSpan w:val="6"/>
            <w:tcBorders>
              <w:top w:val="nil"/>
              <w:bottom w:val="nil"/>
            </w:tcBorders>
          </w:tcPr>
          <w:p w14:paraId="44D87B63" w14:textId="77777777" w:rsidR="006009AB" w:rsidRDefault="006009AB" w:rsidP="0085754D"/>
        </w:tc>
      </w:tr>
      <w:tr w:rsidR="006009AB" w14:paraId="59301444" w14:textId="77777777" w:rsidTr="0085754D">
        <w:trPr>
          <w:trHeight w:val="1497"/>
        </w:trPr>
        <w:tc>
          <w:tcPr>
            <w:tcW w:w="9855" w:type="dxa"/>
            <w:gridSpan w:val="8"/>
            <w:tcBorders>
              <w:top w:val="nil"/>
            </w:tcBorders>
          </w:tcPr>
          <w:p w14:paraId="37CAA1B0" w14:textId="77777777" w:rsidR="006009AB" w:rsidRPr="009602BD" w:rsidRDefault="006009AB" w:rsidP="0085754D">
            <w:pPr>
              <w:pStyle w:val="Zkladntext"/>
              <w:rPr>
                <w:b/>
                <w:sz w:val="20"/>
                <w:szCs w:val="20"/>
                <w:rPrChange w:id="1664" w:author="Milan Navrátil" w:date="2018-11-14T10:56:00Z">
                  <w:rPr>
                    <w:b/>
                    <w:sz w:val="18"/>
                    <w:szCs w:val="20"/>
                  </w:rPr>
                </w:rPrChange>
              </w:rPr>
            </w:pPr>
            <w:r w:rsidRPr="009602BD">
              <w:rPr>
                <w:b/>
                <w:sz w:val="20"/>
                <w:szCs w:val="20"/>
                <w:rPrChange w:id="1665" w:author="Milan Navrátil" w:date="2018-11-14T10:56:00Z">
                  <w:rPr>
                    <w:b/>
                    <w:sz w:val="18"/>
                    <w:szCs w:val="20"/>
                  </w:rPr>
                </w:rPrChange>
              </w:rPr>
              <w:lastRenderedPageBreak/>
              <w:t>Povinná literatura:</w:t>
            </w:r>
          </w:p>
          <w:p w14:paraId="73A9AB03" w14:textId="77777777" w:rsidR="006009AB" w:rsidRPr="009602BD" w:rsidRDefault="006009AB" w:rsidP="0085754D">
            <w:pPr>
              <w:pStyle w:val="Zkladntext"/>
              <w:rPr>
                <w:sz w:val="20"/>
                <w:szCs w:val="20"/>
                <w:rPrChange w:id="1666" w:author="Milan Navrátil" w:date="2018-11-14T10:56:00Z">
                  <w:rPr>
                    <w:sz w:val="18"/>
                    <w:szCs w:val="20"/>
                  </w:rPr>
                </w:rPrChange>
              </w:rPr>
            </w:pPr>
            <w:r w:rsidRPr="009602BD">
              <w:rPr>
                <w:sz w:val="20"/>
                <w:szCs w:val="20"/>
                <w:rPrChange w:id="1667" w:author="Milan Navrátil" w:date="2018-11-14T10:56:00Z">
                  <w:rPr>
                    <w:sz w:val="18"/>
                    <w:szCs w:val="20"/>
                  </w:rPr>
                </w:rPrChange>
              </w:rPr>
              <w:t xml:space="preserve">FREESCALE SEMICONDUCTOR. </w:t>
            </w:r>
            <w:r w:rsidRPr="009602BD">
              <w:rPr>
                <w:i/>
                <w:sz w:val="20"/>
                <w:szCs w:val="20"/>
                <w:rPrChange w:id="1668" w:author="Milan Navrátil" w:date="2018-11-14T10:56:00Z">
                  <w:rPr>
                    <w:i/>
                    <w:sz w:val="18"/>
                    <w:szCs w:val="20"/>
                  </w:rPr>
                </w:rPrChange>
              </w:rPr>
              <w:t>Nápověda k programu CodeWarrior</w:t>
            </w:r>
            <w:r w:rsidRPr="009602BD">
              <w:rPr>
                <w:sz w:val="20"/>
                <w:szCs w:val="20"/>
                <w:rPrChange w:id="1669" w:author="Milan Navrátil" w:date="2018-11-14T10:56:00Z">
                  <w:rPr>
                    <w:sz w:val="18"/>
                    <w:szCs w:val="20"/>
                  </w:rPr>
                </w:rPrChange>
              </w:rPr>
              <w:t xml:space="preserve">. </w:t>
            </w:r>
          </w:p>
          <w:p w14:paraId="4F127645" w14:textId="77777777" w:rsidR="006009AB" w:rsidRPr="009602BD" w:rsidRDefault="006009AB" w:rsidP="0085754D">
            <w:pPr>
              <w:pStyle w:val="Zkladntext"/>
              <w:rPr>
                <w:sz w:val="20"/>
                <w:szCs w:val="20"/>
                <w:rPrChange w:id="1670" w:author="Milan Navrátil" w:date="2018-11-14T10:56:00Z">
                  <w:rPr>
                    <w:sz w:val="18"/>
                    <w:szCs w:val="20"/>
                  </w:rPr>
                </w:rPrChange>
              </w:rPr>
            </w:pPr>
            <w:r w:rsidRPr="009602BD">
              <w:rPr>
                <w:sz w:val="20"/>
                <w:szCs w:val="20"/>
                <w:rPrChange w:id="1671" w:author="Milan Navrátil" w:date="2018-11-14T10:56:00Z">
                  <w:rPr>
                    <w:sz w:val="18"/>
                    <w:szCs w:val="20"/>
                  </w:rPr>
                </w:rPrChange>
              </w:rPr>
              <w:t xml:space="preserve">HEROUT P. </w:t>
            </w:r>
            <w:r w:rsidRPr="009602BD">
              <w:rPr>
                <w:i/>
                <w:sz w:val="20"/>
                <w:szCs w:val="20"/>
                <w:rPrChange w:id="1672" w:author="Milan Navrátil" w:date="2018-11-14T10:56:00Z">
                  <w:rPr>
                    <w:i/>
                    <w:sz w:val="18"/>
                    <w:szCs w:val="20"/>
                  </w:rPr>
                </w:rPrChange>
              </w:rPr>
              <w:t>Učebnice jazyka C</w:t>
            </w:r>
            <w:r w:rsidRPr="009602BD">
              <w:rPr>
                <w:sz w:val="20"/>
                <w:szCs w:val="20"/>
                <w:rPrChange w:id="1673" w:author="Milan Navrátil" w:date="2018-11-14T10:56:00Z">
                  <w:rPr>
                    <w:sz w:val="18"/>
                    <w:szCs w:val="20"/>
                  </w:rPr>
                </w:rPrChange>
              </w:rPr>
              <w:t xml:space="preserve">. Nakl. KOOP. České Budějovice, 2001. ISBN 80-85828-21-9. </w:t>
            </w:r>
          </w:p>
          <w:p w14:paraId="1250095D" w14:textId="77777777" w:rsidR="006009AB" w:rsidRPr="009602BD" w:rsidRDefault="006009AB" w:rsidP="0085754D">
            <w:pPr>
              <w:pStyle w:val="Zkladntext"/>
              <w:rPr>
                <w:sz w:val="20"/>
                <w:szCs w:val="20"/>
                <w:rPrChange w:id="1674" w:author="Milan Navrátil" w:date="2018-11-14T10:56:00Z">
                  <w:rPr>
                    <w:sz w:val="18"/>
                    <w:szCs w:val="20"/>
                  </w:rPr>
                </w:rPrChange>
              </w:rPr>
            </w:pPr>
            <w:r w:rsidRPr="009602BD">
              <w:rPr>
                <w:sz w:val="20"/>
                <w:szCs w:val="20"/>
                <w:rPrChange w:id="1675" w:author="Milan Navrátil" w:date="2018-11-14T10:56:00Z">
                  <w:rPr>
                    <w:sz w:val="18"/>
                    <w:szCs w:val="20"/>
                  </w:rPr>
                </w:rPrChange>
              </w:rPr>
              <w:t xml:space="preserve">FINKEZELLER K. </w:t>
            </w:r>
            <w:r w:rsidRPr="009602BD">
              <w:rPr>
                <w:i/>
                <w:sz w:val="20"/>
                <w:szCs w:val="20"/>
                <w:rPrChange w:id="1676" w:author="Milan Navrátil" w:date="2018-11-14T10:56:00Z">
                  <w:rPr>
                    <w:i/>
                    <w:sz w:val="18"/>
                    <w:szCs w:val="20"/>
                  </w:rPr>
                </w:rPrChange>
              </w:rPr>
              <w:t>RFID handbook</w:t>
            </w:r>
            <w:r w:rsidRPr="009602BD">
              <w:rPr>
                <w:sz w:val="20"/>
                <w:szCs w:val="20"/>
                <w:rPrChange w:id="1677" w:author="Milan Navrátil" w:date="2018-11-14T10:56:00Z">
                  <w:rPr>
                    <w:sz w:val="18"/>
                    <w:szCs w:val="20"/>
                  </w:rPr>
                </w:rPrChange>
              </w:rPr>
              <w:t xml:space="preserve">. Willey, 2010. ISBN 978-0-470-69506-7. </w:t>
            </w:r>
          </w:p>
          <w:p w14:paraId="2383F586" w14:textId="77777777" w:rsidR="006009AB" w:rsidRPr="009602BD" w:rsidRDefault="006009AB" w:rsidP="0085754D">
            <w:pPr>
              <w:pStyle w:val="Zkladntext"/>
              <w:rPr>
                <w:sz w:val="20"/>
                <w:szCs w:val="20"/>
                <w:rPrChange w:id="1678" w:author="Milan Navrátil" w:date="2018-11-14T10:56:00Z">
                  <w:rPr>
                    <w:sz w:val="18"/>
                    <w:szCs w:val="20"/>
                  </w:rPr>
                </w:rPrChange>
              </w:rPr>
            </w:pPr>
            <w:r w:rsidRPr="009602BD">
              <w:rPr>
                <w:sz w:val="20"/>
                <w:szCs w:val="20"/>
                <w:rPrChange w:id="1679" w:author="Milan Navrátil" w:date="2018-11-14T10:56:00Z">
                  <w:rPr>
                    <w:sz w:val="18"/>
                    <w:szCs w:val="20"/>
                  </w:rPr>
                </w:rPrChange>
              </w:rPr>
              <w:t xml:space="preserve">HONEYWELL. </w:t>
            </w:r>
            <w:r w:rsidRPr="009602BD">
              <w:rPr>
                <w:i/>
                <w:sz w:val="20"/>
                <w:szCs w:val="20"/>
                <w:rPrChange w:id="1680" w:author="Milan Navrátil" w:date="2018-11-14T10:56:00Z">
                  <w:rPr>
                    <w:i/>
                    <w:sz w:val="18"/>
                    <w:szCs w:val="20"/>
                  </w:rPr>
                </w:rPrChange>
              </w:rPr>
              <w:t>Winpack 4.4 - user guide</w:t>
            </w:r>
            <w:r w:rsidRPr="009602BD">
              <w:rPr>
                <w:sz w:val="20"/>
                <w:szCs w:val="20"/>
                <w:rPrChange w:id="1681" w:author="Milan Navrátil" w:date="2018-11-14T10:56:00Z">
                  <w:rPr>
                    <w:sz w:val="18"/>
                    <w:szCs w:val="20"/>
                  </w:rPr>
                </w:rPrChange>
              </w:rPr>
              <w:t>. 744 stran. 2016.</w:t>
            </w:r>
          </w:p>
          <w:p w14:paraId="186EED20" w14:textId="77777777" w:rsidR="006009AB" w:rsidRPr="009602BD" w:rsidRDefault="006009AB" w:rsidP="0085754D">
            <w:pPr>
              <w:pStyle w:val="Zkladntext"/>
              <w:rPr>
                <w:sz w:val="20"/>
                <w:szCs w:val="20"/>
                <w:rPrChange w:id="1682" w:author="Milan Navrátil" w:date="2018-11-14T10:56:00Z">
                  <w:rPr>
                    <w:sz w:val="18"/>
                    <w:szCs w:val="20"/>
                  </w:rPr>
                </w:rPrChange>
              </w:rPr>
            </w:pPr>
            <w:r w:rsidRPr="009602BD">
              <w:rPr>
                <w:sz w:val="20"/>
                <w:szCs w:val="20"/>
                <w:rPrChange w:id="1683" w:author="Milan Navrátil" w:date="2018-11-14T10:56:00Z">
                  <w:rPr>
                    <w:sz w:val="18"/>
                    <w:szCs w:val="20"/>
                  </w:rPr>
                </w:rPrChange>
              </w:rPr>
              <w:t xml:space="preserve">HONEYWELL. </w:t>
            </w:r>
            <w:r w:rsidRPr="009602BD">
              <w:rPr>
                <w:i/>
                <w:sz w:val="20"/>
                <w:szCs w:val="20"/>
                <w:rPrChange w:id="1684" w:author="Milan Navrátil" w:date="2018-11-14T10:56:00Z">
                  <w:rPr>
                    <w:i/>
                    <w:sz w:val="18"/>
                    <w:szCs w:val="20"/>
                  </w:rPr>
                </w:rPrChange>
              </w:rPr>
              <w:t>Ústředny Galaxy Dimension</w:t>
            </w:r>
            <w:r w:rsidRPr="009602BD">
              <w:rPr>
                <w:sz w:val="20"/>
                <w:szCs w:val="20"/>
                <w:rPrChange w:id="1685" w:author="Milan Navrátil" w:date="2018-11-14T10:56:00Z">
                  <w:rPr>
                    <w:sz w:val="18"/>
                    <w:szCs w:val="20"/>
                  </w:rPr>
                </w:rPrChange>
              </w:rPr>
              <w:t xml:space="preserve"> </w:t>
            </w:r>
            <w:r w:rsidRPr="009602BD">
              <w:rPr>
                <w:i/>
                <w:sz w:val="20"/>
                <w:szCs w:val="20"/>
                <w:rPrChange w:id="1686" w:author="Milan Navrátil" w:date="2018-11-14T10:56:00Z">
                  <w:rPr>
                    <w:i/>
                    <w:sz w:val="18"/>
                    <w:szCs w:val="20"/>
                  </w:rPr>
                </w:rPrChange>
              </w:rPr>
              <w:t>– instalační manuál</w:t>
            </w:r>
            <w:r w:rsidRPr="009602BD">
              <w:rPr>
                <w:sz w:val="20"/>
                <w:szCs w:val="20"/>
                <w:rPrChange w:id="1687" w:author="Milan Navrátil" w:date="2018-11-14T10:56:00Z">
                  <w:rPr>
                    <w:sz w:val="18"/>
                    <w:szCs w:val="20"/>
                  </w:rPr>
                </w:rPrChange>
              </w:rPr>
              <w:t>. 123 stran. 2010.</w:t>
            </w:r>
          </w:p>
          <w:p w14:paraId="728B9720" w14:textId="77777777" w:rsidR="006009AB" w:rsidRPr="009602BD" w:rsidRDefault="006009AB" w:rsidP="0085754D">
            <w:pPr>
              <w:pStyle w:val="Zkladntext"/>
              <w:rPr>
                <w:sz w:val="20"/>
                <w:szCs w:val="20"/>
                <w:rPrChange w:id="1688" w:author="Milan Navrátil" w:date="2018-11-14T10:56:00Z">
                  <w:rPr>
                    <w:sz w:val="18"/>
                    <w:szCs w:val="20"/>
                  </w:rPr>
                </w:rPrChange>
              </w:rPr>
            </w:pPr>
            <w:r w:rsidRPr="009602BD">
              <w:rPr>
                <w:sz w:val="20"/>
                <w:szCs w:val="20"/>
                <w:rPrChange w:id="1689" w:author="Milan Navrátil" w:date="2018-11-14T10:56:00Z">
                  <w:rPr>
                    <w:sz w:val="18"/>
                    <w:szCs w:val="20"/>
                  </w:rPr>
                </w:rPrChange>
              </w:rPr>
              <w:t xml:space="preserve">HONEYWELL. </w:t>
            </w:r>
            <w:r w:rsidRPr="009602BD">
              <w:rPr>
                <w:i/>
                <w:sz w:val="20"/>
                <w:szCs w:val="20"/>
                <w:rPrChange w:id="1690" w:author="Milan Navrátil" w:date="2018-11-14T10:56:00Z">
                  <w:rPr>
                    <w:i/>
                    <w:sz w:val="18"/>
                    <w:szCs w:val="20"/>
                  </w:rPr>
                </w:rPrChange>
              </w:rPr>
              <w:t>Ústředny Galaxy Dimension – programovací manuál</w:t>
            </w:r>
            <w:r w:rsidRPr="009602BD">
              <w:rPr>
                <w:sz w:val="20"/>
                <w:szCs w:val="20"/>
                <w:rPrChange w:id="1691" w:author="Milan Navrátil" w:date="2018-11-14T10:56:00Z">
                  <w:rPr>
                    <w:sz w:val="18"/>
                    <w:szCs w:val="20"/>
                  </w:rPr>
                </w:rPrChange>
              </w:rPr>
              <w:t>. 258 stran. 2010.</w:t>
            </w:r>
          </w:p>
          <w:p w14:paraId="703190CC" w14:textId="77777777" w:rsidR="006009AB" w:rsidRPr="009602BD" w:rsidRDefault="006009AB" w:rsidP="0085754D">
            <w:pPr>
              <w:pStyle w:val="Zkladntext"/>
              <w:rPr>
                <w:sz w:val="20"/>
                <w:szCs w:val="20"/>
                <w:rPrChange w:id="1692" w:author="Milan Navrátil" w:date="2018-11-14T10:56:00Z">
                  <w:rPr>
                    <w:sz w:val="18"/>
                    <w:szCs w:val="20"/>
                  </w:rPr>
                </w:rPrChange>
              </w:rPr>
            </w:pPr>
            <w:r w:rsidRPr="009602BD">
              <w:rPr>
                <w:sz w:val="20"/>
                <w:szCs w:val="20"/>
                <w:rPrChange w:id="1693" w:author="Milan Navrátil" w:date="2018-11-14T10:56:00Z">
                  <w:rPr>
                    <w:sz w:val="18"/>
                    <w:szCs w:val="20"/>
                  </w:rPr>
                </w:rPrChange>
              </w:rPr>
              <w:t xml:space="preserve">HONEYWELL. </w:t>
            </w:r>
            <w:r w:rsidRPr="009602BD">
              <w:rPr>
                <w:i/>
                <w:sz w:val="20"/>
                <w:szCs w:val="20"/>
                <w:rPrChange w:id="1694" w:author="Milan Navrátil" w:date="2018-11-14T10:56:00Z">
                  <w:rPr>
                    <w:i/>
                    <w:sz w:val="18"/>
                    <w:szCs w:val="20"/>
                  </w:rPr>
                </w:rPrChange>
              </w:rPr>
              <w:t>Ústředny Galaxy Dimension – uživatelský manuál</w:t>
            </w:r>
            <w:r w:rsidRPr="009602BD">
              <w:rPr>
                <w:sz w:val="20"/>
                <w:szCs w:val="20"/>
                <w:rPrChange w:id="1695" w:author="Milan Navrátil" w:date="2018-11-14T10:56:00Z">
                  <w:rPr>
                    <w:sz w:val="18"/>
                    <w:szCs w:val="20"/>
                  </w:rPr>
                </w:rPrChange>
              </w:rPr>
              <w:t>. 58 stran. 2010.</w:t>
            </w:r>
          </w:p>
          <w:p w14:paraId="388CCAC9" w14:textId="04005731" w:rsidR="006009AB" w:rsidRPr="009602BD" w:rsidRDefault="006009AB" w:rsidP="0085754D">
            <w:pPr>
              <w:rPr>
                <w:ins w:id="1696" w:author="Milan Navrátil" w:date="2018-11-14T10:33:00Z"/>
                <w:b/>
                <w:rPrChange w:id="1697" w:author="Milan Navrátil" w:date="2018-11-14T10:56:00Z">
                  <w:rPr>
                    <w:ins w:id="1698" w:author="Milan Navrátil" w:date="2018-11-14T10:33:00Z"/>
                    <w:b/>
                    <w:sz w:val="18"/>
                  </w:rPr>
                </w:rPrChange>
              </w:rPr>
            </w:pPr>
            <w:r w:rsidRPr="009602BD">
              <w:rPr>
                <w:b/>
                <w:rPrChange w:id="1699" w:author="Milan Navrátil" w:date="2018-11-14T10:56:00Z">
                  <w:rPr>
                    <w:b/>
                    <w:sz w:val="18"/>
                  </w:rPr>
                </w:rPrChange>
              </w:rPr>
              <w:t xml:space="preserve">Doporučená literatura: </w:t>
            </w:r>
          </w:p>
          <w:p w14:paraId="13874E2B" w14:textId="77777777" w:rsidR="00B8283E" w:rsidRPr="009602BD" w:rsidRDefault="00B8283E" w:rsidP="00B8283E">
            <w:pPr>
              <w:rPr>
                <w:ins w:id="1700" w:author="Milan Navrátil" w:date="2018-11-14T10:33:00Z"/>
                <w:szCs w:val="18"/>
                <w:rPrChange w:id="1701" w:author="Milan Navrátil" w:date="2018-11-14T10:56:00Z">
                  <w:rPr>
                    <w:ins w:id="1702" w:author="Milan Navrátil" w:date="2018-11-14T10:33:00Z"/>
                    <w:sz w:val="18"/>
                    <w:szCs w:val="18"/>
                    <w:highlight w:val="yellow"/>
                  </w:rPr>
                </w:rPrChange>
              </w:rPr>
            </w:pPr>
            <w:ins w:id="1703" w:author="Milan Navrátil" w:date="2018-11-14T10:33:00Z">
              <w:r w:rsidRPr="009602BD">
                <w:rPr>
                  <w:szCs w:val="18"/>
                  <w:rPrChange w:id="1704" w:author="Milan Navrátil" w:date="2018-11-14T10:56:00Z">
                    <w:rPr>
                      <w:sz w:val="18"/>
                      <w:szCs w:val="18"/>
                      <w:highlight w:val="yellow"/>
                    </w:rPr>
                  </w:rPrChange>
                </w:rPr>
                <w:t xml:space="preserve">GERARD H. </w:t>
              </w:r>
              <w:r w:rsidRPr="009602BD">
                <w:rPr>
                  <w:i/>
                  <w:iCs/>
                  <w:szCs w:val="18"/>
                  <w:rPrChange w:id="1705" w:author="Milan Navrátil" w:date="2018-11-14T10:56:00Z">
                    <w:rPr>
                      <w:i/>
                      <w:iCs/>
                      <w:sz w:val="18"/>
                      <w:szCs w:val="18"/>
                      <w:highlight w:val="yellow"/>
                    </w:rPr>
                  </w:rPrChange>
                </w:rPr>
                <w:t>Intruder Alarms</w:t>
              </w:r>
              <w:r w:rsidRPr="009602BD">
                <w:rPr>
                  <w:szCs w:val="18"/>
                  <w:rPrChange w:id="1706" w:author="Milan Navrátil" w:date="2018-11-14T10:56:00Z">
                    <w:rPr>
                      <w:sz w:val="18"/>
                      <w:szCs w:val="18"/>
                      <w:highlight w:val="yellow"/>
                    </w:rPr>
                  </w:rPrChange>
                </w:rPr>
                <w:t>. 3rd Ed. Elsevier, 2007. 368 pg. ISBN 0750681675.</w:t>
              </w:r>
            </w:ins>
          </w:p>
          <w:p w14:paraId="1C1D9BB7" w14:textId="71FC9B7F" w:rsidR="00B8283E" w:rsidRPr="009602BD" w:rsidDel="00B8283E" w:rsidRDefault="00B8283E" w:rsidP="0085754D">
            <w:pPr>
              <w:rPr>
                <w:del w:id="1707" w:author="Milan Navrátil" w:date="2018-11-14T10:33:00Z"/>
                <w:b/>
                <w:rPrChange w:id="1708" w:author="Milan Navrátil" w:date="2018-11-14T10:56:00Z">
                  <w:rPr>
                    <w:del w:id="1709" w:author="Milan Navrátil" w:date="2018-11-14T10:33:00Z"/>
                    <w:b/>
                    <w:sz w:val="18"/>
                  </w:rPr>
                </w:rPrChange>
              </w:rPr>
            </w:pPr>
          </w:p>
          <w:p w14:paraId="0C4C516C" w14:textId="77777777" w:rsidR="006009AB" w:rsidRPr="009602BD" w:rsidRDefault="006009AB" w:rsidP="0085754D">
            <w:pPr>
              <w:rPr>
                <w:rPrChange w:id="1710" w:author="Milan Navrátil" w:date="2018-11-14T10:56:00Z">
                  <w:rPr>
                    <w:sz w:val="18"/>
                  </w:rPr>
                </w:rPrChange>
              </w:rPr>
            </w:pPr>
            <w:r w:rsidRPr="009602BD">
              <w:rPr>
                <w:rPrChange w:id="1711" w:author="Milan Navrátil" w:date="2018-11-14T10:56:00Z">
                  <w:rPr>
                    <w:sz w:val="18"/>
                  </w:rPr>
                </w:rPrChange>
              </w:rPr>
              <w:t xml:space="preserve">RANKL W., EFFING, W. </w:t>
            </w:r>
            <w:r w:rsidRPr="009602BD">
              <w:rPr>
                <w:i/>
                <w:rPrChange w:id="1712" w:author="Milan Navrátil" w:date="2018-11-14T10:56:00Z">
                  <w:rPr>
                    <w:i/>
                    <w:sz w:val="18"/>
                  </w:rPr>
                </w:rPrChange>
              </w:rPr>
              <w:t>Smard Card Handbook</w:t>
            </w:r>
            <w:r w:rsidRPr="009602BD">
              <w:rPr>
                <w:rPrChange w:id="1713" w:author="Milan Navrátil" w:date="2018-11-14T10:56:00Z">
                  <w:rPr>
                    <w:sz w:val="18"/>
                  </w:rPr>
                </w:rPrChange>
              </w:rPr>
              <w:t>. 4th Ed. 2010. 1088 pg. ISBN 0-978-0-470-74367-6.</w:t>
            </w:r>
          </w:p>
          <w:p w14:paraId="4DF8B477" w14:textId="1BC13B5C" w:rsidR="006009AB" w:rsidRPr="00A711D1" w:rsidRDefault="006009AB" w:rsidP="0085754D">
            <w:r w:rsidRPr="009602BD">
              <w:rPr>
                <w:rPrChange w:id="1714" w:author="Milan Navrátil" w:date="2018-11-14T10:56:00Z">
                  <w:rPr>
                    <w:sz w:val="18"/>
                  </w:rPr>
                </w:rPrChange>
              </w:rPr>
              <w:t xml:space="preserve">KHAIRALLAH M. </w:t>
            </w:r>
            <w:r w:rsidRPr="009602BD">
              <w:rPr>
                <w:i/>
                <w:rPrChange w:id="1715" w:author="Milan Navrátil" w:date="2018-11-14T10:56:00Z">
                  <w:rPr>
                    <w:i/>
                    <w:sz w:val="18"/>
                  </w:rPr>
                </w:rPrChange>
              </w:rPr>
              <w:t>Physical Security Systems Handbook: The Design and Implementation of Electronic Security Systems</w:t>
            </w:r>
            <w:r w:rsidRPr="009602BD">
              <w:rPr>
                <w:rPrChange w:id="1716" w:author="Milan Navrátil" w:date="2018-11-14T10:56:00Z">
                  <w:rPr>
                    <w:sz w:val="18"/>
                  </w:rPr>
                </w:rPrChange>
              </w:rPr>
              <w:t>. 1st Edition. 2006. Elsevier. 296p. ISBN 978-0-750-67850-6.</w:t>
            </w:r>
          </w:p>
        </w:tc>
      </w:tr>
      <w:tr w:rsidR="006009AB" w14:paraId="537C6E42"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4866925" w14:textId="77777777" w:rsidR="006009AB" w:rsidRDefault="006009AB" w:rsidP="0085754D">
            <w:pPr>
              <w:jc w:val="center"/>
              <w:rPr>
                <w:b/>
              </w:rPr>
            </w:pPr>
            <w:r>
              <w:rPr>
                <w:b/>
              </w:rPr>
              <w:t>Informace ke kombinované nebo distanční formě</w:t>
            </w:r>
          </w:p>
        </w:tc>
      </w:tr>
      <w:tr w:rsidR="006009AB" w14:paraId="62A98779" w14:textId="77777777" w:rsidTr="0085754D">
        <w:tc>
          <w:tcPr>
            <w:tcW w:w="4787" w:type="dxa"/>
            <w:gridSpan w:val="3"/>
            <w:tcBorders>
              <w:top w:val="single" w:sz="2" w:space="0" w:color="auto"/>
            </w:tcBorders>
            <w:shd w:val="clear" w:color="auto" w:fill="F7CAAC"/>
          </w:tcPr>
          <w:p w14:paraId="679EAE32" w14:textId="77777777" w:rsidR="006009AB" w:rsidRDefault="006009AB" w:rsidP="0085754D">
            <w:r>
              <w:rPr>
                <w:b/>
              </w:rPr>
              <w:t>Rozsah konzultací (soustředění)</w:t>
            </w:r>
          </w:p>
        </w:tc>
        <w:tc>
          <w:tcPr>
            <w:tcW w:w="889" w:type="dxa"/>
            <w:tcBorders>
              <w:top w:val="single" w:sz="2" w:space="0" w:color="auto"/>
            </w:tcBorders>
          </w:tcPr>
          <w:p w14:paraId="4D8D944C" w14:textId="77777777" w:rsidR="006009AB" w:rsidRDefault="006009AB" w:rsidP="0085754D">
            <w:r>
              <w:t>15</w:t>
            </w:r>
          </w:p>
        </w:tc>
        <w:tc>
          <w:tcPr>
            <w:tcW w:w="4179" w:type="dxa"/>
            <w:gridSpan w:val="4"/>
            <w:tcBorders>
              <w:top w:val="single" w:sz="2" w:space="0" w:color="auto"/>
            </w:tcBorders>
            <w:shd w:val="clear" w:color="auto" w:fill="F7CAAC"/>
          </w:tcPr>
          <w:p w14:paraId="4B7F032C" w14:textId="77777777" w:rsidR="006009AB" w:rsidRDefault="006009AB" w:rsidP="0085754D">
            <w:pPr>
              <w:rPr>
                <w:b/>
              </w:rPr>
            </w:pPr>
            <w:r>
              <w:rPr>
                <w:b/>
              </w:rPr>
              <w:t xml:space="preserve">hodin </w:t>
            </w:r>
          </w:p>
        </w:tc>
      </w:tr>
      <w:tr w:rsidR="006009AB" w14:paraId="6A6E4F82" w14:textId="77777777" w:rsidTr="0085754D">
        <w:tc>
          <w:tcPr>
            <w:tcW w:w="9855" w:type="dxa"/>
            <w:gridSpan w:val="8"/>
            <w:shd w:val="clear" w:color="auto" w:fill="F7CAAC"/>
          </w:tcPr>
          <w:p w14:paraId="1CBF1AA8" w14:textId="77777777" w:rsidR="006009AB" w:rsidRDefault="006009AB" w:rsidP="0085754D">
            <w:pPr>
              <w:rPr>
                <w:b/>
              </w:rPr>
            </w:pPr>
            <w:r>
              <w:rPr>
                <w:b/>
              </w:rPr>
              <w:t>Informace o způsobu kontaktu s vyučujícím</w:t>
            </w:r>
          </w:p>
        </w:tc>
      </w:tr>
      <w:tr w:rsidR="006009AB" w14:paraId="375AC352" w14:textId="77777777" w:rsidTr="0085754D">
        <w:trPr>
          <w:trHeight w:val="420"/>
        </w:trPr>
        <w:tc>
          <w:tcPr>
            <w:tcW w:w="9855" w:type="dxa"/>
            <w:gridSpan w:val="8"/>
          </w:tcPr>
          <w:p w14:paraId="24ED1C13" w14:textId="77777777" w:rsidR="006009AB" w:rsidRPr="000C0464" w:rsidRDefault="006009AB" w:rsidP="00E96895">
            <w:r w:rsidRPr="000C0464">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3003E008" w14:textId="77777777" w:rsidR="006009AB" w:rsidRDefault="006009AB" w:rsidP="006009AB"/>
    <w:p w14:paraId="5D3D4884" w14:textId="77777777" w:rsidR="00220A2F" w:rsidRDefault="00220A2F" w:rsidP="006009A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6DEEB0C3" w14:textId="77777777" w:rsidTr="0085754D">
        <w:tc>
          <w:tcPr>
            <w:tcW w:w="9855" w:type="dxa"/>
            <w:gridSpan w:val="8"/>
            <w:tcBorders>
              <w:bottom w:val="double" w:sz="4" w:space="0" w:color="auto"/>
            </w:tcBorders>
            <w:shd w:val="clear" w:color="auto" w:fill="BDD6EE"/>
          </w:tcPr>
          <w:p w14:paraId="30775B1A" w14:textId="69132655" w:rsidR="006009AB" w:rsidRDefault="006009AB" w:rsidP="0085754D">
            <w:pPr>
              <w:tabs>
                <w:tab w:val="right" w:pos="9496"/>
              </w:tabs>
              <w:rPr>
                <w:b/>
                <w:sz w:val="28"/>
              </w:rPr>
            </w:pPr>
            <w:r>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6BB7DB35" w14:textId="77777777" w:rsidTr="0085754D">
        <w:tc>
          <w:tcPr>
            <w:tcW w:w="3086" w:type="dxa"/>
            <w:tcBorders>
              <w:top w:val="double" w:sz="4" w:space="0" w:color="auto"/>
            </w:tcBorders>
            <w:shd w:val="clear" w:color="auto" w:fill="F7CAAC"/>
          </w:tcPr>
          <w:p w14:paraId="79000B25"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11B87046" w14:textId="18545F35" w:rsidR="00CF504F" w:rsidRDefault="006009AB">
            <w:bookmarkStart w:id="1717" w:name="ErgonomieApsyhologieBezpecnosti"/>
            <w:r>
              <w:t>Ergonomie a psychologie bezpečnosti</w:t>
            </w:r>
            <w:bookmarkEnd w:id="1717"/>
          </w:p>
        </w:tc>
      </w:tr>
      <w:tr w:rsidR="006009AB" w14:paraId="532521E6" w14:textId="77777777" w:rsidTr="0085754D">
        <w:tc>
          <w:tcPr>
            <w:tcW w:w="3086" w:type="dxa"/>
            <w:shd w:val="clear" w:color="auto" w:fill="F7CAAC"/>
          </w:tcPr>
          <w:p w14:paraId="07617FC9" w14:textId="77777777" w:rsidR="006009AB" w:rsidRDefault="006009AB" w:rsidP="0085754D">
            <w:pPr>
              <w:rPr>
                <w:b/>
              </w:rPr>
            </w:pPr>
            <w:r>
              <w:rPr>
                <w:b/>
              </w:rPr>
              <w:t>Typ předmětu</w:t>
            </w:r>
          </w:p>
        </w:tc>
        <w:tc>
          <w:tcPr>
            <w:tcW w:w="3406" w:type="dxa"/>
            <w:gridSpan w:val="4"/>
          </w:tcPr>
          <w:p w14:paraId="426FFB7D" w14:textId="77777777" w:rsidR="006009AB" w:rsidRDefault="006009AB" w:rsidP="0085754D">
            <w:r>
              <w:t>Povinný pro specializaci:</w:t>
            </w:r>
          </w:p>
          <w:p w14:paraId="5D0FD076" w14:textId="77777777" w:rsidR="006009AB" w:rsidRDefault="006009AB" w:rsidP="0085754D">
            <w:r>
              <w:t>Bezpečnostní management</w:t>
            </w:r>
          </w:p>
        </w:tc>
        <w:tc>
          <w:tcPr>
            <w:tcW w:w="2695" w:type="dxa"/>
            <w:gridSpan w:val="2"/>
            <w:shd w:val="clear" w:color="auto" w:fill="F7CAAC"/>
          </w:tcPr>
          <w:p w14:paraId="42BD27D8" w14:textId="77777777" w:rsidR="006009AB" w:rsidRDefault="006009AB" w:rsidP="0085754D">
            <w:r>
              <w:rPr>
                <w:b/>
              </w:rPr>
              <w:t>doporučený ročník / semestr</w:t>
            </w:r>
          </w:p>
        </w:tc>
        <w:tc>
          <w:tcPr>
            <w:tcW w:w="668" w:type="dxa"/>
          </w:tcPr>
          <w:p w14:paraId="6DAE4F4D" w14:textId="77777777" w:rsidR="006009AB" w:rsidRDefault="006009AB" w:rsidP="0085754D">
            <w:r>
              <w:t>1/L</w:t>
            </w:r>
          </w:p>
        </w:tc>
      </w:tr>
      <w:tr w:rsidR="006009AB" w14:paraId="3629F53E" w14:textId="77777777" w:rsidTr="0085754D">
        <w:tc>
          <w:tcPr>
            <w:tcW w:w="3086" w:type="dxa"/>
            <w:shd w:val="clear" w:color="auto" w:fill="F7CAAC"/>
          </w:tcPr>
          <w:p w14:paraId="5292682B" w14:textId="77777777" w:rsidR="006009AB" w:rsidRDefault="006009AB" w:rsidP="0085754D">
            <w:pPr>
              <w:rPr>
                <w:b/>
              </w:rPr>
            </w:pPr>
            <w:r>
              <w:rPr>
                <w:b/>
              </w:rPr>
              <w:t>Rozsah studijního předmětu</w:t>
            </w:r>
          </w:p>
        </w:tc>
        <w:tc>
          <w:tcPr>
            <w:tcW w:w="1701" w:type="dxa"/>
            <w:gridSpan w:val="2"/>
          </w:tcPr>
          <w:p w14:paraId="55B31DE0" w14:textId="77777777" w:rsidR="006009AB" w:rsidRDefault="006009AB" w:rsidP="0085754D">
            <w:r>
              <w:t>14p + 14c</w:t>
            </w:r>
          </w:p>
        </w:tc>
        <w:tc>
          <w:tcPr>
            <w:tcW w:w="889" w:type="dxa"/>
            <w:shd w:val="clear" w:color="auto" w:fill="F7CAAC"/>
          </w:tcPr>
          <w:p w14:paraId="538DF590" w14:textId="77777777" w:rsidR="006009AB" w:rsidRDefault="006009AB" w:rsidP="0085754D">
            <w:pPr>
              <w:rPr>
                <w:b/>
              </w:rPr>
            </w:pPr>
            <w:r>
              <w:rPr>
                <w:b/>
              </w:rPr>
              <w:t xml:space="preserve">hod. </w:t>
            </w:r>
          </w:p>
        </w:tc>
        <w:tc>
          <w:tcPr>
            <w:tcW w:w="816" w:type="dxa"/>
          </w:tcPr>
          <w:p w14:paraId="08127154" w14:textId="77777777" w:rsidR="006009AB" w:rsidRDefault="006009AB" w:rsidP="0085754D"/>
        </w:tc>
        <w:tc>
          <w:tcPr>
            <w:tcW w:w="2156" w:type="dxa"/>
            <w:shd w:val="clear" w:color="auto" w:fill="F7CAAC"/>
          </w:tcPr>
          <w:p w14:paraId="46925917" w14:textId="77777777" w:rsidR="006009AB" w:rsidRDefault="006009AB" w:rsidP="0085754D">
            <w:pPr>
              <w:rPr>
                <w:b/>
              </w:rPr>
            </w:pPr>
            <w:r>
              <w:rPr>
                <w:b/>
              </w:rPr>
              <w:t>kreditů</w:t>
            </w:r>
          </w:p>
        </w:tc>
        <w:tc>
          <w:tcPr>
            <w:tcW w:w="1207" w:type="dxa"/>
            <w:gridSpan w:val="2"/>
          </w:tcPr>
          <w:p w14:paraId="77709C52" w14:textId="77777777" w:rsidR="006009AB" w:rsidRDefault="006009AB" w:rsidP="0085754D">
            <w:r>
              <w:t>2</w:t>
            </w:r>
          </w:p>
        </w:tc>
      </w:tr>
      <w:tr w:rsidR="006009AB" w14:paraId="22D2C16E" w14:textId="77777777" w:rsidTr="0085754D">
        <w:tc>
          <w:tcPr>
            <w:tcW w:w="3086" w:type="dxa"/>
            <w:shd w:val="clear" w:color="auto" w:fill="F7CAAC"/>
          </w:tcPr>
          <w:p w14:paraId="02B22451" w14:textId="77777777" w:rsidR="006009AB" w:rsidRDefault="006009AB" w:rsidP="0085754D">
            <w:pPr>
              <w:rPr>
                <w:b/>
                <w:sz w:val="22"/>
              </w:rPr>
            </w:pPr>
            <w:r>
              <w:rPr>
                <w:b/>
              </w:rPr>
              <w:t>Prerekvizity, korekvizity, ekvivalence</w:t>
            </w:r>
          </w:p>
        </w:tc>
        <w:tc>
          <w:tcPr>
            <w:tcW w:w="6769" w:type="dxa"/>
            <w:gridSpan w:val="7"/>
          </w:tcPr>
          <w:p w14:paraId="0727F445" w14:textId="04F6770F" w:rsidR="006009AB" w:rsidRDefault="00F84A15" w:rsidP="0085754D">
            <w:ins w:id="1718" w:author="Milan Navrátil" w:date="2018-11-20T16:21:00Z">
              <w:r>
                <w:t>nejsou</w:t>
              </w:r>
            </w:ins>
          </w:p>
        </w:tc>
      </w:tr>
      <w:tr w:rsidR="006009AB" w14:paraId="672FC1B6" w14:textId="77777777" w:rsidTr="0085754D">
        <w:tc>
          <w:tcPr>
            <w:tcW w:w="3086" w:type="dxa"/>
            <w:shd w:val="clear" w:color="auto" w:fill="F7CAAC"/>
          </w:tcPr>
          <w:p w14:paraId="0A535293" w14:textId="77777777" w:rsidR="006009AB" w:rsidRDefault="006009AB" w:rsidP="0085754D">
            <w:pPr>
              <w:rPr>
                <w:b/>
              </w:rPr>
            </w:pPr>
            <w:r>
              <w:rPr>
                <w:b/>
              </w:rPr>
              <w:t>Způsob ověření studijních výsledků</w:t>
            </w:r>
          </w:p>
        </w:tc>
        <w:tc>
          <w:tcPr>
            <w:tcW w:w="3406" w:type="dxa"/>
            <w:gridSpan w:val="4"/>
          </w:tcPr>
          <w:p w14:paraId="39938FC8" w14:textId="77777777" w:rsidR="006009AB" w:rsidRDefault="006009AB" w:rsidP="0085754D">
            <w:r>
              <w:t>Klasifikovaný zápočet</w:t>
            </w:r>
          </w:p>
        </w:tc>
        <w:tc>
          <w:tcPr>
            <w:tcW w:w="2156" w:type="dxa"/>
            <w:shd w:val="clear" w:color="auto" w:fill="F7CAAC"/>
          </w:tcPr>
          <w:p w14:paraId="6CFFBA97" w14:textId="77777777" w:rsidR="006009AB" w:rsidRDefault="006009AB" w:rsidP="0085754D">
            <w:pPr>
              <w:rPr>
                <w:b/>
              </w:rPr>
            </w:pPr>
            <w:r>
              <w:rPr>
                <w:b/>
              </w:rPr>
              <w:t>Forma výuky</w:t>
            </w:r>
          </w:p>
        </w:tc>
        <w:tc>
          <w:tcPr>
            <w:tcW w:w="1207" w:type="dxa"/>
            <w:gridSpan w:val="2"/>
          </w:tcPr>
          <w:p w14:paraId="29A62D97" w14:textId="77777777" w:rsidR="006009AB" w:rsidRDefault="006009AB" w:rsidP="0085754D">
            <w:r>
              <w:t>Přednášky, semináře</w:t>
            </w:r>
          </w:p>
        </w:tc>
      </w:tr>
      <w:tr w:rsidR="006009AB" w14:paraId="7DC4C55A" w14:textId="77777777" w:rsidTr="0085754D">
        <w:tc>
          <w:tcPr>
            <w:tcW w:w="3086" w:type="dxa"/>
            <w:shd w:val="clear" w:color="auto" w:fill="F7CAAC"/>
          </w:tcPr>
          <w:p w14:paraId="2E274460"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3376E7E0" w14:textId="77777777" w:rsidR="006009AB" w:rsidRDefault="006009AB" w:rsidP="0085754D">
            <w:r>
              <w:t>Písemná i ústní forma</w:t>
            </w:r>
          </w:p>
          <w:p w14:paraId="73AA3D69" w14:textId="77777777" w:rsidR="006009AB" w:rsidRDefault="006009AB" w:rsidP="0085754D">
            <w:r>
              <w:t xml:space="preserve">1. Povinná a aktivní účast na jednotlivých cvičeních (80% účast na cvičení). </w:t>
            </w:r>
          </w:p>
          <w:p w14:paraId="6502D875" w14:textId="77777777" w:rsidR="006009AB" w:rsidRDefault="006009AB" w:rsidP="0085754D">
            <w:r>
              <w:t xml:space="preserve">2. Teoretické a praktické zvládnutí základní problematiky a jednotlivých témat. </w:t>
            </w:r>
          </w:p>
          <w:p w14:paraId="3936EF53" w14:textId="77777777" w:rsidR="006009AB" w:rsidRDefault="006009AB" w:rsidP="0085754D">
            <w:r>
              <w:t xml:space="preserve">3. Úspěšné a samostatné vypracování všech zadaných úloh v průběhu semestru. </w:t>
            </w:r>
          </w:p>
          <w:p w14:paraId="0B880F6F" w14:textId="77777777" w:rsidR="006009AB" w:rsidRDefault="006009AB" w:rsidP="0085754D">
            <w:r>
              <w:t>4. Prokázání úspěšného zvládnutí probírané tématiky při ústním pohovoru s vyučujícím.</w:t>
            </w:r>
          </w:p>
        </w:tc>
      </w:tr>
      <w:tr w:rsidR="006009AB" w14:paraId="5EE187DC" w14:textId="77777777" w:rsidTr="0085754D">
        <w:trPr>
          <w:trHeight w:val="554"/>
        </w:trPr>
        <w:tc>
          <w:tcPr>
            <w:tcW w:w="9855" w:type="dxa"/>
            <w:gridSpan w:val="8"/>
            <w:tcBorders>
              <w:top w:val="nil"/>
            </w:tcBorders>
          </w:tcPr>
          <w:p w14:paraId="00D3F819" w14:textId="77777777" w:rsidR="006009AB" w:rsidRDefault="006009AB" w:rsidP="0085754D"/>
        </w:tc>
      </w:tr>
      <w:tr w:rsidR="006009AB" w14:paraId="57AE2D4E" w14:textId="77777777" w:rsidTr="0085754D">
        <w:trPr>
          <w:trHeight w:val="197"/>
        </w:trPr>
        <w:tc>
          <w:tcPr>
            <w:tcW w:w="3086" w:type="dxa"/>
            <w:tcBorders>
              <w:top w:val="nil"/>
            </w:tcBorders>
            <w:shd w:val="clear" w:color="auto" w:fill="F7CAAC"/>
          </w:tcPr>
          <w:p w14:paraId="0D25E648" w14:textId="77777777" w:rsidR="006009AB" w:rsidRDefault="006009AB" w:rsidP="0085754D">
            <w:pPr>
              <w:rPr>
                <w:b/>
              </w:rPr>
            </w:pPr>
            <w:r>
              <w:rPr>
                <w:b/>
              </w:rPr>
              <w:t>Garant předmětu</w:t>
            </w:r>
          </w:p>
        </w:tc>
        <w:tc>
          <w:tcPr>
            <w:tcW w:w="6769" w:type="dxa"/>
            <w:gridSpan w:val="7"/>
            <w:tcBorders>
              <w:top w:val="nil"/>
            </w:tcBorders>
          </w:tcPr>
          <w:p w14:paraId="0200118E" w14:textId="77777777" w:rsidR="006009AB" w:rsidRDefault="006009AB" w:rsidP="0085754D">
            <w:r>
              <w:t>PhDr., Mgr. Stanislav Zelinka</w:t>
            </w:r>
          </w:p>
        </w:tc>
      </w:tr>
      <w:tr w:rsidR="006009AB" w14:paraId="4B60EA67" w14:textId="77777777" w:rsidTr="0085754D">
        <w:trPr>
          <w:trHeight w:val="243"/>
        </w:trPr>
        <w:tc>
          <w:tcPr>
            <w:tcW w:w="3086" w:type="dxa"/>
            <w:tcBorders>
              <w:top w:val="nil"/>
            </w:tcBorders>
            <w:shd w:val="clear" w:color="auto" w:fill="F7CAAC"/>
          </w:tcPr>
          <w:p w14:paraId="500CF66F" w14:textId="77777777" w:rsidR="006009AB" w:rsidRDefault="006009AB" w:rsidP="0085754D">
            <w:pPr>
              <w:rPr>
                <w:b/>
              </w:rPr>
            </w:pPr>
            <w:r>
              <w:rPr>
                <w:b/>
              </w:rPr>
              <w:t>Zapojení garanta do výuky předmětu</w:t>
            </w:r>
          </w:p>
        </w:tc>
        <w:tc>
          <w:tcPr>
            <w:tcW w:w="6769" w:type="dxa"/>
            <w:gridSpan w:val="7"/>
            <w:tcBorders>
              <w:top w:val="nil"/>
            </w:tcBorders>
          </w:tcPr>
          <w:p w14:paraId="1C56DCCA" w14:textId="77777777" w:rsidR="006009AB" w:rsidRDefault="006009AB" w:rsidP="0085754D">
            <w:r>
              <w:t>Metodicky, vede přednášky a cvičení</w:t>
            </w:r>
          </w:p>
        </w:tc>
      </w:tr>
      <w:tr w:rsidR="006009AB" w14:paraId="6740C2E6" w14:textId="77777777" w:rsidTr="0085754D">
        <w:tc>
          <w:tcPr>
            <w:tcW w:w="3086" w:type="dxa"/>
            <w:shd w:val="clear" w:color="auto" w:fill="F7CAAC"/>
          </w:tcPr>
          <w:p w14:paraId="600D5406" w14:textId="77777777" w:rsidR="006009AB" w:rsidRDefault="006009AB" w:rsidP="0085754D">
            <w:pPr>
              <w:rPr>
                <w:b/>
              </w:rPr>
            </w:pPr>
            <w:r>
              <w:rPr>
                <w:b/>
              </w:rPr>
              <w:t>Vyučující</w:t>
            </w:r>
          </w:p>
        </w:tc>
        <w:tc>
          <w:tcPr>
            <w:tcW w:w="6769" w:type="dxa"/>
            <w:gridSpan w:val="7"/>
            <w:tcBorders>
              <w:bottom w:val="nil"/>
            </w:tcBorders>
          </w:tcPr>
          <w:p w14:paraId="7A5D4584" w14:textId="77777777" w:rsidR="006009AB" w:rsidRDefault="006009AB" w:rsidP="0085754D">
            <w:r>
              <w:t>PhDr., Mgr. Stanislav Zelinka, přednášky (100 %)</w:t>
            </w:r>
          </w:p>
        </w:tc>
      </w:tr>
      <w:tr w:rsidR="006009AB" w14:paraId="253E7B7F" w14:textId="77777777" w:rsidTr="0085754D">
        <w:trPr>
          <w:trHeight w:val="235"/>
        </w:trPr>
        <w:tc>
          <w:tcPr>
            <w:tcW w:w="9855" w:type="dxa"/>
            <w:gridSpan w:val="8"/>
            <w:tcBorders>
              <w:top w:val="nil"/>
            </w:tcBorders>
          </w:tcPr>
          <w:p w14:paraId="3A81EBC3" w14:textId="77777777" w:rsidR="006009AB" w:rsidRDefault="006009AB" w:rsidP="0085754D"/>
        </w:tc>
      </w:tr>
      <w:tr w:rsidR="006009AB" w14:paraId="63AC6E8F" w14:textId="77777777" w:rsidTr="0085754D">
        <w:tc>
          <w:tcPr>
            <w:tcW w:w="3086" w:type="dxa"/>
            <w:shd w:val="clear" w:color="auto" w:fill="F7CAAC"/>
          </w:tcPr>
          <w:p w14:paraId="691480F0" w14:textId="77777777" w:rsidR="006009AB" w:rsidRDefault="006009AB" w:rsidP="0085754D">
            <w:pPr>
              <w:rPr>
                <w:b/>
              </w:rPr>
            </w:pPr>
            <w:r>
              <w:rPr>
                <w:b/>
              </w:rPr>
              <w:t>Stručná anotace předmětu</w:t>
            </w:r>
          </w:p>
        </w:tc>
        <w:tc>
          <w:tcPr>
            <w:tcW w:w="6769" w:type="dxa"/>
            <w:gridSpan w:val="7"/>
            <w:tcBorders>
              <w:bottom w:val="nil"/>
            </w:tcBorders>
          </w:tcPr>
          <w:p w14:paraId="52A3742B" w14:textId="77777777" w:rsidR="006009AB" w:rsidRDefault="006009AB" w:rsidP="0085754D"/>
        </w:tc>
      </w:tr>
      <w:tr w:rsidR="006009AB" w14:paraId="309339EA" w14:textId="77777777" w:rsidTr="0085754D">
        <w:trPr>
          <w:trHeight w:val="3938"/>
        </w:trPr>
        <w:tc>
          <w:tcPr>
            <w:tcW w:w="9855" w:type="dxa"/>
            <w:gridSpan w:val="8"/>
            <w:tcBorders>
              <w:top w:val="nil"/>
              <w:bottom w:val="single" w:sz="12" w:space="0" w:color="auto"/>
            </w:tcBorders>
          </w:tcPr>
          <w:p w14:paraId="19A1770C" w14:textId="02C492BC" w:rsidR="009602BD" w:rsidRDefault="006009AB" w:rsidP="00E96895">
            <w:pPr>
              <w:rPr>
                <w:ins w:id="1719" w:author="Milan Navrátil" w:date="2018-11-14T10:57:00Z"/>
                <w:color w:val="000000"/>
                <w:shd w:val="clear" w:color="auto" w:fill="FFFFFF"/>
              </w:rPr>
            </w:pPr>
            <w:r w:rsidRPr="006808BD">
              <w:rPr>
                <w:color w:val="000000"/>
                <w:shd w:val="clear" w:color="auto" w:fill="FFFFFF"/>
              </w:rPr>
              <w:t>Cílem předmětu je seznámit studenty se základními tématy ergonomie, která tvoří základní materii poznatků v oblasti  optimalizace lidské činnosti; zabývá studiem interakcí převážně v pracovních systémech a vymezení jejich vzájemných vazeb a účinků. V oblasti psychologie práce a její bezpečnosti budou vysvětleny otázky zátežových a traumatických situací, způsoby jejich řešení a zásady komunikace v zátěžových situacích</w:t>
            </w:r>
            <w:ins w:id="1720" w:author="Milan Navrátil" w:date="2018-11-14T10:57:00Z">
              <w:r w:rsidR="009602BD">
                <w:rPr>
                  <w:color w:val="000000"/>
                  <w:shd w:val="clear" w:color="auto" w:fill="FFFFFF"/>
                </w:rPr>
                <w:t>.</w:t>
              </w:r>
            </w:ins>
          </w:p>
          <w:p w14:paraId="67F07AB6" w14:textId="77777777" w:rsidR="009602BD" w:rsidRPr="006808BD" w:rsidRDefault="009602BD" w:rsidP="009602BD">
            <w:pPr>
              <w:rPr>
                <w:ins w:id="1721" w:author="Milan Navrátil" w:date="2018-11-14T10:57:00Z"/>
              </w:rPr>
            </w:pPr>
            <w:ins w:id="1722" w:author="Milan Navrátil" w:date="2018-11-14T10:57:00Z">
              <w:r w:rsidRPr="006808BD">
                <w:t>Témata:</w:t>
              </w:r>
            </w:ins>
          </w:p>
          <w:p w14:paraId="0FA08F68" w14:textId="77777777" w:rsidR="009602BD" w:rsidRPr="006808BD" w:rsidRDefault="009602BD" w:rsidP="009602BD">
            <w:pPr>
              <w:pStyle w:val="Odstavecseseznamem"/>
              <w:numPr>
                <w:ilvl w:val="0"/>
                <w:numId w:val="11"/>
              </w:numPr>
              <w:rPr>
                <w:ins w:id="1723" w:author="Milan Navrátil" w:date="2018-11-14T10:57:00Z"/>
              </w:rPr>
            </w:pPr>
            <w:ins w:id="1724" w:author="Milan Navrátil" w:date="2018-11-14T10:57:00Z">
              <w:r w:rsidRPr="006808BD">
                <w:rPr>
                  <w:color w:val="000000"/>
                  <w:shd w:val="clear" w:color="auto" w:fill="FFFFFF"/>
                </w:rPr>
                <w:t>Vymezení ergonomie včetně rozdělení základních a speciálních oblastí.</w:t>
              </w:r>
            </w:ins>
          </w:p>
          <w:p w14:paraId="1DAA42DA" w14:textId="77777777" w:rsidR="009602BD" w:rsidRPr="006808BD" w:rsidRDefault="009602BD" w:rsidP="009602BD">
            <w:pPr>
              <w:numPr>
                <w:ilvl w:val="0"/>
                <w:numId w:val="11"/>
              </w:numPr>
              <w:rPr>
                <w:ins w:id="1725" w:author="Milan Navrátil" w:date="2018-11-14T10:57:00Z"/>
              </w:rPr>
            </w:pPr>
            <w:ins w:id="1726" w:author="Milan Navrátil" w:date="2018-11-14T10:57:00Z">
              <w:r w:rsidRPr="006808BD">
                <w:t>Kriteria a parametry ergonomického hodnocení pracovních systémů.</w:t>
              </w:r>
            </w:ins>
          </w:p>
          <w:p w14:paraId="27D37645" w14:textId="77777777" w:rsidR="009602BD" w:rsidRPr="006808BD" w:rsidRDefault="009602BD" w:rsidP="009602BD">
            <w:pPr>
              <w:numPr>
                <w:ilvl w:val="0"/>
                <w:numId w:val="11"/>
              </w:numPr>
              <w:rPr>
                <w:ins w:id="1727" w:author="Milan Navrátil" w:date="2018-11-14T10:57:00Z"/>
              </w:rPr>
            </w:pPr>
            <w:ins w:id="1728" w:author="Milan Navrátil" w:date="2018-11-14T10:57:00Z">
              <w:r w:rsidRPr="006808BD">
                <w:t>Výkonová kapacita člověka.</w:t>
              </w:r>
            </w:ins>
          </w:p>
          <w:p w14:paraId="766CFD12" w14:textId="77777777" w:rsidR="009602BD" w:rsidRPr="006808BD" w:rsidRDefault="009602BD" w:rsidP="009602BD">
            <w:pPr>
              <w:numPr>
                <w:ilvl w:val="0"/>
                <w:numId w:val="11"/>
              </w:numPr>
              <w:rPr>
                <w:ins w:id="1729" w:author="Milan Navrátil" w:date="2018-11-14T10:57:00Z"/>
              </w:rPr>
            </w:pPr>
            <w:ins w:id="1730" w:author="Milan Navrátil" w:date="2018-11-14T10:57:00Z">
              <w:r w:rsidRPr="006808BD">
                <w:t>Psychická a senzorická kapacita člověka..</w:t>
              </w:r>
            </w:ins>
          </w:p>
          <w:p w14:paraId="4E358ABB" w14:textId="77777777" w:rsidR="009602BD" w:rsidRPr="006808BD" w:rsidRDefault="009602BD" w:rsidP="009602BD">
            <w:pPr>
              <w:numPr>
                <w:ilvl w:val="0"/>
                <w:numId w:val="11"/>
              </w:numPr>
              <w:rPr>
                <w:ins w:id="1731" w:author="Milan Navrátil" w:date="2018-11-14T10:57:00Z"/>
              </w:rPr>
            </w:pPr>
            <w:ins w:id="1732" w:author="Milan Navrátil" w:date="2018-11-14T10:57:00Z">
              <w:r w:rsidRPr="006808BD">
                <w:t>Stres, stresory, nadměrná pracovní zátěž.</w:t>
              </w:r>
            </w:ins>
          </w:p>
          <w:p w14:paraId="7718170D" w14:textId="77777777" w:rsidR="009602BD" w:rsidRPr="006808BD" w:rsidRDefault="009602BD" w:rsidP="009602BD">
            <w:pPr>
              <w:numPr>
                <w:ilvl w:val="0"/>
                <w:numId w:val="11"/>
              </w:numPr>
              <w:rPr>
                <w:ins w:id="1733" w:author="Milan Navrátil" w:date="2018-11-14T10:57:00Z"/>
              </w:rPr>
            </w:pPr>
            <w:ins w:id="1734" w:author="Milan Navrátil" w:date="2018-11-14T10:57:00Z">
              <w:r w:rsidRPr="006808BD">
                <w:t>Směnová a noční ráce.</w:t>
              </w:r>
            </w:ins>
          </w:p>
          <w:p w14:paraId="723935DF" w14:textId="77777777" w:rsidR="009602BD" w:rsidRPr="006808BD" w:rsidRDefault="009602BD" w:rsidP="009602BD">
            <w:pPr>
              <w:numPr>
                <w:ilvl w:val="0"/>
                <w:numId w:val="11"/>
              </w:numPr>
              <w:rPr>
                <w:ins w:id="1735" w:author="Milan Navrátil" w:date="2018-11-14T10:57:00Z"/>
              </w:rPr>
            </w:pPr>
            <w:ins w:id="1736" w:author="Milan Navrátil" w:date="2018-11-14T10:57:00Z">
              <w:r w:rsidRPr="006808BD">
                <w:rPr>
                  <w:color w:val="000000"/>
                  <w:shd w:val="clear" w:color="auto" w:fill="FFFFFF"/>
                </w:rPr>
                <w:t>Prevence nadměrné pracovní zátěže.</w:t>
              </w:r>
            </w:ins>
          </w:p>
          <w:p w14:paraId="17D49870" w14:textId="77777777" w:rsidR="009602BD" w:rsidRPr="006808BD" w:rsidRDefault="009602BD" w:rsidP="009602BD">
            <w:pPr>
              <w:numPr>
                <w:ilvl w:val="0"/>
                <w:numId w:val="11"/>
              </w:numPr>
              <w:rPr>
                <w:ins w:id="1737" w:author="Milan Navrátil" w:date="2018-11-14T10:57:00Z"/>
              </w:rPr>
            </w:pPr>
            <w:ins w:id="1738" w:author="Milan Navrátil" w:date="2018-11-14T10:57:00Z">
              <w:r w:rsidRPr="006808BD">
                <w:t>Profesionálně podmíněná onemocnění.</w:t>
              </w:r>
            </w:ins>
          </w:p>
          <w:p w14:paraId="51E8ADDE" w14:textId="77777777" w:rsidR="009602BD" w:rsidRPr="006808BD" w:rsidRDefault="009602BD" w:rsidP="009602BD">
            <w:pPr>
              <w:numPr>
                <w:ilvl w:val="0"/>
                <w:numId w:val="11"/>
              </w:numPr>
              <w:rPr>
                <w:ins w:id="1739" w:author="Milan Navrátil" w:date="2018-11-14T10:57:00Z"/>
              </w:rPr>
            </w:pPr>
            <w:ins w:id="1740" w:author="Milan Navrátil" w:date="2018-11-14T10:57:00Z">
              <w:r w:rsidRPr="006808BD">
                <w:t xml:space="preserve">Pracovní polohy – </w:t>
              </w:r>
              <w:proofErr w:type="gramStart"/>
              <w:r w:rsidRPr="006808BD">
                <w:t>práce v sedě</w:t>
              </w:r>
              <w:proofErr w:type="gramEnd"/>
              <w:r w:rsidRPr="006808BD">
                <w:t>, ve stoje, práce s počítačem.</w:t>
              </w:r>
            </w:ins>
          </w:p>
          <w:p w14:paraId="66630BCA" w14:textId="77777777" w:rsidR="009602BD" w:rsidRPr="006808BD" w:rsidRDefault="009602BD" w:rsidP="009602BD">
            <w:pPr>
              <w:numPr>
                <w:ilvl w:val="0"/>
                <w:numId w:val="11"/>
              </w:numPr>
              <w:rPr>
                <w:ins w:id="1741" w:author="Milan Navrátil" w:date="2018-11-14T10:57:00Z"/>
              </w:rPr>
            </w:pPr>
            <w:ins w:id="1742" w:author="Milan Navrátil" w:date="2018-11-14T10:57:00Z">
              <w:r w:rsidRPr="006808BD">
                <w:t>Rehabilitační ergonomie.</w:t>
              </w:r>
            </w:ins>
          </w:p>
          <w:p w14:paraId="00C8450A" w14:textId="77777777" w:rsidR="009602BD" w:rsidRPr="006808BD" w:rsidRDefault="009602BD" w:rsidP="009602BD">
            <w:pPr>
              <w:numPr>
                <w:ilvl w:val="0"/>
                <w:numId w:val="11"/>
              </w:numPr>
              <w:rPr>
                <w:ins w:id="1743" w:author="Milan Navrátil" w:date="2018-11-14T10:57:00Z"/>
              </w:rPr>
            </w:pPr>
            <w:ins w:id="1744" w:author="Milan Navrátil" w:date="2018-11-14T10:57:00Z">
              <w:r w:rsidRPr="006808BD">
                <w:t>Psychologie práce a bezpečnosti.</w:t>
              </w:r>
            </w:ins>
          </w:p>
          <w:p w14:paraId="1E0D3F64" w14:textId="77777777" w:rsidR="009602BD" w:rsidRPr="006808BD" w:rsidRDefault="009602BD" w:rsidP="009602BD">
            <w:pPr>
              <w:numPr>
                <w:ilvl w:val="0"/>
                <w:numId w:val="11"/>
              </w:numPr>
              <w:rPr>
                <w:ins w:id="1745" w:author="Milan Navrátil" w:date="2018-11-14T10:57:00Z"/>
              </w:rPr>
            </w:pPr>
            <w:ins w:id="1746" w:author="Milan Navrátil" w:date="2018-11-14T10:57:00Z">
              <w:r w:rsidRPr="006808BD">
                <w:t>Zátěžové a traumatické situace</w:t>
              </w:r>
              <w:r>
                <w:t>.</w:t>
              </w:r>
            </w:ins>
          </w:p>
          <w:p w14:paraId="2CA9DED0" w14:textId="77777777" w:rsidR="009602BD" w:rsidRDefault="009602BD">
            <w:pPr>
              <w:numPr>
                <w:ilvl w:val="0"/>
                <w:numId w:val="11"/>
              </w:numPr>
              <w:rPr>
                <w:ins w:id="1747" w:author="Milan Navrátil" w:date="2018-11-14T10:57:00Z"/>
              </w:rPr>
              <w:pPrChange w:id="1748" w:author="Milan Navrátil" w:date="2018-11-14T10:57:00Z">
                <w:pPr/>
              </w:pPrChange>
            </w:pPr>
            <w:ins w:id="1749" w:author="Milan Navrátil" w:date="2018-11-14T10:57:00Z">
              <w:r>
                <w:t>S</w:t>
              </w:r>
              <w:r w:rsidRPr="006808BD">
                <w:t>ociální komunikace; zadání témat seminární práce.</w:t>
              </w:r>
            </w:ins>
          </w:p>
          <w:p w14:paraId="691A5517" w14:textId="3A878674" w:rsidR="006009AB" w:rsidRPr="009602BD" w:rsidDel="009602BD" w:rsidRDefault="009602BD">
            <w:pPr>
              <w:numPr>
                <w:ilvl w:val="0"/>
                <w:numId w:val="11"/>
              </w:numPr>
              <w:rPr>
                <w:del w:id="1750" w:author="Milan Navrátil" w:date="2018-11-14T10:57:00Z"/>
                <w:rPrChange w:id="1751" w:author="Milan Navrátil" w:date="2018-11-14T10:57:00Z">
                  <w:rPr>
                    <w:del w:id="1752" w:author="Milan Navrátil" w:date="2018-11-14T10:57:00Z"/>
                    <w:color w:val="000000"/>
                    <w:shd w:val="clear" w:color="auto" w:fill="FFFFFF"/>
                  </w:rPr>
                </w:rPrChange>
              </w:rPr>
              <w:pPrChange w:id="1753" w:author="Milan Navrátil" w:date="2018-11-14T10:57:00Z">
                <w:pPr/>
              </w:pPrChange>
            </w:pPr>
            <w:ins w:id="1754" w:author="Milan Navrátil" w:date="2018-11-14T10:57:00Z">
              <w:r w:rsidRPr="006808BD">
                <w:t>Prezentace zadaných seminárních prací.</w:t>
              </w:r>
            </w:ins>
            <w:del w:id="1755" w:author="Milan Navrátil" w:date="2018-11-14T10:57:00Z">
              <w:r w:rsidR="006009AB" w:rsidRPr="00A711D1" w:rsidDel="009602BD">
                <w:rPr>
                  <w:color w:val="000000"/>
                  <w:shd w:val="clear" w:color="auto" w:fill="FFFFFF"/>
                </w:rPr>
                <w:delText>.</w:delText>
              </w:r>
            </w:del>
          </w:p>
          <w:p w14:paraId="323F37D6" w14:textId="097F5873" w:rsidR="006009AB" w:rsidRPr="00A711D1" w:rsidDel="009602BD" w:rsidRDefault="006009AB" w:rsidP="00A711D1">
            <w:pPr>
              <w:rPr>
                <w:del w:id="1756" w:author="Milan Navrátil" w:date="2018-11-14T10:57:00Z"/>
                <w:color w:val="000000"/>
                <w:shd w:val="clear" w:color="auto" w:fill="FFFFFF"/>
              </w:rPr>
            </w:pPr>
          </w:p>
          <w:p w14:paraId="3E4DD679" w14:textId="4C2A874C" w:rsidR="006009AB" w:rsidRPr="006808BD" w:rsidDel="009602BD" w:rsidRDefault="006009AB" w:rsidP="0085754D">
            <w:pPr>
              <w:rPr>
                <w:del w:id="1757" w:author="Milan Navrátil" w:date="2018-11-14T10:57:00Z"/>
              </w:rPr>
            </w:pPr>
            <w:del w:id="1758" w:author="Milan Navrátil" w:date="2018-11-14T10:57:00Z">
              <w:r w:rsidRPr="006808BD" w:rsidDel="009602BD">
                <w:delText>Témata:</w:delText>
              </w:r>
            </w:del>
          </w:p>
          <w:p w14:paraId="4B29AF9B" w14:textId="7695D623" w:rsidR="006009AB" w:rsidRPr="006808BD" w:rsidDel="009602BD" w:rsidRDefault="006009AB" w:rsidP="005505E6">
            <w:pPr>
              <w:pStyle w:val="Odstavecseseznamem"/>
              <w:numPr>
                <w:ilvl w:val="0"/>
                <w:numId w:val="11"/>
              </w:numPr>
              <w:rPr>
                <w:del w:id="1759" w:author="Milan Navrátil" w:date="2018-11-14T10:57:00Z"/>
              </w:rPr>
            </w:pPr>
            <w:del w:id="1760" w:author="Milan Navrátil" w:date="2018-11-14T10:57:00Z">
              <w:r w:rsidRPr="006808BD" w:rsidDel="009602BD">
                <w:rPr>
                  <w:color w:val="000000"/>
                  <w:shd w:val="clear" w:color="auto" w:fill="FFFFFF"/>
                </w:rPr>
                <w:delText>Vymezení ergonomie včetně rozdělení základních a speciálních oblastí.</w:delText>
              </w:r>
            </w:del>
          </w:p>
          <w:p w14:paraId="1942AA5F" w14:textId="095A2420" w:rsidR="006009AB" w:rsidRPr="006808BD" w:rsidDel="009602BD" w:rsidRDefault="006009AB" w:rsidP="005505E6">
            <w:pPr>
              <w:numPr>
                <w:ilvl w:val="0"/>
                <w:numId w:val="11"/>
              </w:numPr>
              <w:rPr>
                <w:del w:id="1761" w:author="Milan Navrátil" w:date="2018-11-14T10:57:00Z"/>
              </w:rPr>
            </w:pPr>
            <w:del w:id="1762" w:author="Milan Navrátil" w:date="2018-11-14T10:57:00Z">
              <w:r w:rsidRPr="006808BD" w:rsidDel="009602BD">
                <w:delText>Kriteria a parametry ergonomického hodnocení pracovních systémů.</w:delText>
              </w:r>
            </w:del>
          </w:p>
          <w:p w14:paraId="2D8EC8EB" w14:textId="62288503" w:rsidR="006009AB" w:rsidRPr="006808BD" w:rsidDel="009602BD" w:rsidRDefault="006009AB" w:rsidP="005505E6">
            <w:pPr>
              <w:numPr>
                <w:ilvl w:val="0"/>
                <w:numId w:val="11"/>
              </w:numPr>
              <w:rPr>
                <w:del w:id="1763" w:author="Milan Navrátil" w:date="2018-11-14T10:57:00Z"/>
              </w:rPr>
            </w:pPr>
            <w:del w:id="1764" w:author="Milan Navrátil" w:date="2018-11-14T10:57:00Z">
              <w:r w:rsidRPr="006808BD" w:rsidDel="009602BD">
                <w:delText>Výkonová kapacita člověka.</w:delText>
              </w:r>
            </w:del>
          </w:p>
          <w:p w14:paraId="59BEA102" w14:textId="4783B66E" w:rsidR="006009AB" w:rsidRPr="006808BD" w:rsidDel="009602BD" w:rsidRDefault="006009AB" w:rsidP="005505E6">
            <w:pPr>
              <w:numPr>
                <w:ilvl w:val="0"/>
                <w:numId w:val="11"/>
              </w:numPr>
              <w:rPr>
                <w:del w:id="1765" w:author="Milan Navrátil" w:date="2018-11-14T10:57:00Z"/>
              </w:rPr>
            </w:pPr>
            <w:del w:id="1766" w:author="Milan Navrátil" w:date="2018-11-14T10:57:00Z">
              <w:r w:rsidRPr="006808BD" w:rsidDel="009602BD">
                <w:delText>Psychická a senzorická kapacita člověka..</w:delText>
              </w:r>
            </w:del>
          </w:p>
          <w:p w14:paraId="0133A811" w14:textId="22FA7AD8" w:rsidR="006009AB" w:rsidRPr="006808BD" w:rsidDel="009602BD" w:rsidRDefault="006009AB" w:rsidP="005505E6">
            <w:pPr>
              <w:numPr>
                <w:ilvl w:val="0"/>
                <w:numId w:val="11"/>
              </w:numPr>
              <w:rPr>
                <w:del w:id="1767" w:author="Milan Navrátil" w:date="2018-11-14T10:57:00Z"/>
              </w:rPr>
            </w:pPr>
            <w:del w:id="1768" w:author="Milan Navrátil" w:date="2018-11-14T10:57:00Z">
              <w:r w:rsidRPr="006808BD" w:rsidDel="009602BD">
                <w:delText>Stres, stresory, nadměrná pracovní zátěž.</w:delText>
              </w:r>
            </w:del>
          </w:p>
          <w:p w14:paraId="35C33B97" w14:textId="7E4784FC" w:rsidR="006009AB" w:rsidRPr="006808BD" w:rsidDel="009602BD" w:rsidRDefault="006009AB" w:rsidP="005505E6">
            <w:pPr>
              <w:numPr>
                <w:ilvl w:val="0"/>
                <w:numId w:val="11"/>
              </w:numPr>
              <w:rPr>
                <w:del w:id="1769" w:author="Milan Navrátil" w:date="2018-11-14T10:57:00Z"/>
              </w:rPr>
            </w:pPr>
            <w:del w:id="1770" w:author="Milan Navrátil" w:date="2018-11-14T10:57:00Z">
              <w:r w:rsidRPr="006808BD" w:rsidDel="009602BD">
                <w:delText>Směnová a noční ráce.</w:delText>
              </w:r>
            </w:del>
          </w:p>
          <w:p w14:paraId="1DD1D82A" w14:textId="738619BC" w:rsidR="006009AB" w:rsidRPr="006808BD" w:rsidDel="009602BD" w:rsidRDefault="006009AB" w:rsidP="005505E6">
            <w:pPr>
              <w:numPr>
                <w:ilvl w:val="0"/>
                <w:numId w:val="11"/>
              </w:numPr>
              <w:rPr>
                <w:del w:id="1771" w:author="Milan Navrátil" w:date="2018-11-14T10:57:00Z"/>
              </w:rPr>
            </w:pPr>
            <w:del w:id="1772" w:author="Milan Navrátil" w:date="2018-11-14T10:57:00Z">
              <w:r w:rsidRPr="006808BD" w:rsidDel="009602BD">
                <w:rPr>
                  <w:color w:val="000000"/>
                  <w:shd w:val="clear" w:color="auto" w:fill="FFFFFF"/>
                </w:rPr>
                <w:delText>Prevence nadměrné pracovní zátěže.</w:delText>
              </w:r>
            </w:del>
          </w:p>
          <w:p w14:paraId="165E8D11" w14:textId="7A96489D" w:rsidR="006009AB" w:rsidRPr="006808BD" w:rsidDel="009602BD" w:rsidRDefault="006009AB" w:rsidP="005505E6">
            <w:pPr>
              <w:numPr>
                <w:ilvl w:val="0"/>
                <w:numId w:val="11"/>
              </w:numPr>
              <w:rPr>
                <w:del w:id="1773" w:author="Milan Navrátil" w:date="2018-11-14T10:57:00Z"/>
              </w:rPr>
            </w:pPr>
            <w:del w:id="1774" w:author="Milan Navrátil" w:date="2018-11-14T10:57:00Z">
              <w:r w:rsidRPr="006808BD" w:rsidDel="009602BD">
                <w:delText>Profesionálně podmíněná onemocnění.</w:delText>
              </w:r>
            </w:del>
          </w:p>
          <w:p w14:paraId="4456756E" w14:textId="4ED085CD" w:rsidR="006009AB" w:rsidRPr="006808BD" w:rsidDel="009602BD" w:rsidRDefault="006009AB" w:rsidP="005505E6">
            <w:pPr>
              <w:numPr>
                <w:ilvl w:val="0"/>
                <w:numId w:val="11"/>
              </w:numPr>
              <w:rPr>
                <w:del w:id="1775" w:author="Milan Navrátil" w:date="2018-11-14T10:57:00Z"/>
              </w:rPr>
            </w:pPr>
            <w:del w:id="1776" w:author="Milan Navrátil" w:date="2018-11-14T10:57:00Z">
              <w:r w:rsidRPr="006808BD" w:rsidDel="009602BD">
                <w:delText>Pracovní polohy – práce v sedě, ve stoje, práce s počítačem.</w:delText>
              </w:r>
            </w:del>
          </w:p>
          <w:p w14:paraId="43E3D5E7" w14:textId="30A9FA17" w:rsidR="006009AB" w:rsidRPr="006808BD" w:rsidDel="009602BD" w:rsidRDefault="006009AB" w:rsidP="005505E6">
            <w:pPr>
              <w:numPr>
                <w:ilvl w:val="0"/>
                <w:numId w:val="11"/>
              </w:numPr>
              <w:rPr>
                <w:del w:id="1777" w:author="Milan Navrátil" w:date="2018-11-14T10:57:00Z"/>
              </w:rPr>
            </w:pPr>
            <w:del w:id="1778" w:author="Milan Navrátil" w:date="2018-11-14T10:57:00Z">
              <w:r w:rsidRPr="006808BD" w:rsidDel="009602BD">
                <w:delText>Rehabilitační ergonomie.</w:delText>
              </w:r>
            </w:del>
          </w:p>
          <w:p w14:paraId="1691C9B3" w14:textId="03EC1E6C" w:rsidR="006009AB" w:rsidRPr="006808BD" w:rsidDel="009602BD" w:rsidRDefault="006009AB" w:rsidP="005505E6">
            <w:pPr>
              <w:numPr>
                <w:ilvl w:val="0"/>
                <w:numId w:val="11"/>
              </w:numPr>
              <w:rPr>
                <w:del w:id="1779" w:author="Milan Navrátil" w:date="2018-11-14T10:57:00Z"/>
              </w:rPr>
            </w:pPr>
            <w:del w:id="1780" w:author="Milan Navrátil" w:date="2018-11-14T10:57:00Z">
              <w:r w:rsidRPr="006808BD" w:rsidDel="009602BD">
                <w:delText>Psychologie práce a bezpečnosti.</w:delText>
              </w:r>
            </w:del>
          </w:p>
          <w:p w14:paraId="71F39624" w14:textId="267BD330" w:rsidR="006009AB" w:rsidRPr="006808BD" w:rsidDel="009602BD" w:rsidRDefault="006009AB" w:rsidP="005505E6">
            <w:pPr>
              <w:numPr>
                <w:ilvl w:val="0"/>
                <w:numId w:val="11"/>
              </w:numPr>
              <w:rPr>
                <w:del w:id="1781" w:author="Milan Navrátil" w:date="2018-11-14T10:57:00Z"/>
              </w:rPr>
            </w:pPr>
            <w:del w:id="1782" w:author="Milan Navrátil" w:date="2018-11-14T10:57:00Z">
              <w:r w:rsidRPr="006808BD" w:rsidDel="009602BD">
                <w:delText>Zátěžové a traumatické situace</w:delText>
              </w:r>
            </w:del>
            <w:del w:id="1783" w:author="Milan Navrátil" w:date="2018-11-14T10:55:00Z">
              <w:r w:rsidRPr="006808BD" w:rsidDel="009602BD">
                <w:delText>, sociální komunikace; zadání témat seminární práce.</w:delText>
              </w:r>
            </w:del>
          </w:p>
          <w:p w14:paraId="28D3D32C" w14:textId="5FA2DBAA" w:rsidR="006009AB" w:rsidRPr="006808BD" w:rsidDel="009602BD" w:rsidRDefault="006009AB" w:rsidP="005505E6">
            <w:pPr>
              <w:numPr>
                <w:ilvl w:val="0"/>
                <w:numId w:val="11"/>
              </w:numPr>
              <w:rPr>
                <w:del w:id="1784" w:author="Milan Navrátil" w:date="2018-11-14T10:57:00Z"/>
              </w:rPr>
            </w:pPr>
            <w:del w:id="1785" w:author="Milan Navrátil" w:date="2018-11-14T10:55:00Z">
              <w:r w:rsidRPr="006808BD" w:rsidDel="009602BD">
                <w:delText>Prezentace zadaných seminárních prací</w:delText>
              </w:r>
            </w:del>
            <w:del w:id="1786" w:author="Milan Navrátil" w:date="2018-11-14T10:57:00Z">
              <w:r w:rsidRPr="006808BD" w:rsidDel="009602BD">
                <w:delText>.</w:delText>
              </w:r>
            </w:del>
          </w:p>
          <w:p w14:paraId="61590EA2" w14:textId="63C5ED06" w:rsidR="006009AB" w:rsidRDefault="006009AB" w:rsidP="005505E6">
            <w:pPr>
              <w:numPr>
                <w:ilvl w:val="0"/>
                <w:numId w:val="11"/>
              </w:numPr>
            </w:pPr>
            <w:del w:id="1787" w:author="Milan Navrátil" w:date="2018-11-14T10:55:00Z">
              <w:r w:rsidRPr="006808BD" w:rsidDel="009602BD">
                <w:delText>Zápočtový týden,  písemná práce ke klasifikovanému zápočtu, klasifikace</w:delText>
              </w:r>
            </w:del>
            <w:del w:id="1788" w:author="Milan Navrátil" w:date="2018-11-14T10:57:00Z">
              <w:r w:rsidRPr="006808BD" w:rsidDel="009602BD">
                <w:delText>.</w:delText>
              </w:r>
            </w:del>
          </w:p>
        </w:tc>
      </w:tr>
      <w:tr w:rsidR="006009AB" w14:paraId="397C0DC7" w14:textId="77777777" w:rsidTr="0085754D">
        <w:trPr>
          <w:trHeight w:val="265"/>
        </w:trPr>
        <w:tc>
          <w:tcPr>
            <w:tcW w:w="3653" w:type="dxa"/>
            <w:gridSpan w:val="2"/>
            <w:tcBorders>
              <w:top w:val="nil"/>
            </w:tcBorders>
            <w:shd w:val="clear" w:color="auto" w:fill="F7CAAC"/>
          </w:tcPr>
          <w:p w14:paraId="1B21906A" w14:textId="77777777" w:rsidR="006009AB" w:rsidRDefault="006009AB" w:rsidP="0085754D">
            <w:r>
              <w:rPr>
                <w:b/>
              </w:rPr>
              <w:t>Studijní literatura a studijní pomůcky</w:t>
            </w:r>
          </w:p>
        </w:tc>
        <w:tc>
          <w:tcPr>
            <w:tcW w:w="6202" w:type="dxa"/>
            <w:gridSpan w:val="6"/>
            <w:tcBorders>
              <w:top w:val="nil"/>
              <w:bottom w:val="nil"/>
            </w:tcBorders>
          </w:tcPr>
          <w:p w14:paraId="71ADF424" w14:textId="77777777" w:rsidR="006009AB" w:rsidRDefault="006009AB" w:rsidP="0085754D"/>
        </w:tc>
      </w:tr>
      <w:tr w:rsidR="006009AB" w14:paraId="2FBEE380" w14:textId="77777777" w:rsidTr="0085754D">
        <w:trPr>
          <w:trHeight w:val="1497"/>
        </w:trPr>
        <w:tc>
          <w:tcPr>
            <w:tcW w:w="9855" w:type="dxa"/>
            <w:gridSpan w:val="8"/>
            <w:tcBorders>
              <w:top w:val="nil"/>
            </w:tcBorders>
          </w:tcPr>
          <w:p w14:paraId="67295924" w14:textId="77777777" w:rsidR="006009AB" w:rsidRPr="00A711D1" w:rsidRDefault="006009AB" w:rsidP="00E96895">
            <w:pPr>
              <w:rPr>
                <w:b/>
                <w:bCs/>
                <w:szCs w:val="18"/>
              </w:rPr>
            </w:pPr>
            <w:r w:rsidRPr="00A711D1">
              <w:rPr>
                <w:b/>
                <w:bCs/>
                <w:szCs w:val="18"/>
              </w:rPr>
              <w:lastRenderedPageBreak/>
              <w:t>Povinná literatura:</w:t>
            </w:r>
          </w:p>
          <w:p w14:paraId="384DAFB7" w14:textId="239843A1" w:rsidR="006009AB" w:rsidRPr="007D3C75" w:rsidRDefault="006009AB">
            <w:pPr>
              <w:rPr>
                <w:szCs w:val="18"/>
              </w:rPr>
            </w:pPr>
            <w:r w:rsidRPr="0061563F">
              <w:rPr>
                <w:szCs w:val="18"/>
              </w:rPr>
              <w:t xml:space="preserve">GILBERTOVÁ, S., MATOUŠEK, O.: </w:t>
            </w:r>
            <w:r w:rsidRPr="0061563F">
              <w:rPr>
                <w:i/>
                <w:szCs w:val="18"/>
              </w:rPr>
              <w:t>Ergonomie: optimalizace lidské činnosti.</w:t>
            </w:r>
            <w:r w:rsidRPr="007D3C75">
              <w:rPr>
                <w:szCs w:val="18"/>
              </w:rPr>
              <w:t xml:space="preserve"> Praha: Grada, 2002. ISBN 8024702266.</w:t>
            </w:r>
          </w:p>
          <w:p w14:paraId="175AE011" w14:textId="77777777" w:rsidR="006009AB" w:rsidRPr="002D2789" w:rsidRDefault="006009AB">
            <w:pPr>
              <w:rPr>
                <w:szCs w:val="18"/>
              </w:rPr>
            </w:pPr>
            <w:r w:rsidRPr="002D2789">
              <w:rPr>
                <w:szCs w:val="18"/>
              </w:rPr>
              <w:t xml:space="preserve">JIRÁK, Z., VAŠINA, B.: </w:t>
            </w:r>
            <w:r w:rsidRPr="002D2789">
              <w:rPr>
                <w:i/>
                <w:szCs w:val="18"/>
              </w:rPr>
              <w:t>Fyziologie a psychologie práce</w:t>
            </w:r>
            <w:r w:rsidRPr="002D2789">
              <w:rPr>
                <w:szCs w:val="18"/>
              </w:rPr>
              <w:t>. 2. vyd. Ostrava: Ostravská univerzita v Ostravě, Fakulta zdravotnických studií, 2009. ISBN isbn978-80- 7368-610-9.</w:t>
            </w:r>
          </w:p>
          <w:p w14:paraId="1452A4D3" w14:textId="77777777" w:rsidR="006009AB" w:rsidRPr="008C5756" w:rsidRDefault="006009AB">
            <w:pPr>
              <w:rPr>
                <w:szCs w:val="18"/>
              </w:rPr>
            </w:pPr>
            <w:r w:rsidRPr="00911B74">
              <w:rPr>
                <w:szCs w:val="18"/>
              </w:rPr>
              <w:t xml:space="preserve">MAREK, J., SKŘEHOT, P.: </w:t>
            </w:r>
            <w:r w:rsidRPr="008C5756">
              <w:rPr>
                <w:i/>
                <w:szCs w:val="18"/>
              </w:rPr>
              <w:t>Základy aplikované ergonomie</w:t>
            </w:r>
            <w:r w:rsidRPr="008C5756">
              <w:rPr>
                <w:szCs w:val="18"/>
              </w:rPr>
              <w:t>. Praha: VÚBP, 2009. Bezpečný podnik. ISBN 978-80-86973-58-6.</w:t>
            </w:r>
          </w:p>
          <w:p w14:paraId="4189F26B" w14:textId="77777777" w:rsidR="006009AB" w:rsidRPr="00AD66B0" w:rsidRDefault="006009AB">
            <w:pPr>
              <w:rPr>
                <w:szCs w:val="18"/>
              </w:rPr>
            </w:pPr>
            <w:r w:rsidRPr="00643FD4">
              <w:rPr>
                <w:b/>
                <w:bCs/>
                <w:szCs w:val="18"/>
              </w:rPr>
              <w:t>Doporučená literatura:</w:t>
            </w:r>
          </w:p>
          <w:p w14:paraId="6425BC73" w14:textId="77777777" w:rsidR="006009AB" w:rsidRPr="003751BD" w:rsidRDefault="006009AB">
            <w:pPr>
              <w:rPr>
                <w:szCs w:val="18"/>
              </w:rPr>
            </w:pPr>
            <w:r w:rsidRPr="00E2678B">
              <w:rPr>
                <w:szCs w:val="18"/>
              </w:rPr>
              <w:t xml:space="preserve">STANTON, N., A.: </w:t>
            </w:r>
            <w:r w:rsidRPr="005E563E">
              <w:rPr>
                <w:i/>
                <w:szCs w:val="18"/>
              </w:rPr>
              <w:t>Handbook of human factors and ergonomics methods</w:t>
            </w:r>
            <w:r w:rsidRPr="005E563E">
              <w:rPr>
                <w:szCs w:val="18"/>
              </w:rPr>
              <w:t>. Boca Raton: CRC Press, c2005. ISBN isbn0415287006.</w:t>
            </w:r>
          </w:p>
          <w:p w14:paraId="3F3122C7" w14:textId="77777777" w:rsidR="006009AB" w:rsidRPr="006B265C" w:rsidRDefault="006009AB">
            <w:pPr>
              <w:rPr>
                <w:ins w:id="1789" w:author="Milan Navrátil" w:date="2018-10-31T20:28:00Z"/>
                <w:szCs w:val="18"/>
              </w:rPr>
            </w:pPr>
            <w:r w:rsidRPr="00C32E9B">
              <w:rPr>
                <w:caps/>
                <w:szCs w:val="18"/>
              </w:rPr>
              <w:t>Amick III BC, Robertson MM, DeRango K, Bazzani L, Moore A, Rooney T</w:t>
            </w:r>
            <w:r w:rsidRPr="0013290F">
              <w:rPr>
                <w:szCs w:val="18"/>
              </w:rPr>
              <w:t xml:space="preserve">. et al. </w:t>
            </w:r>
            <w:r w:rsidRPr="0013290F">
              <w:rPr>
                <w:i/>
                <w:szCs w:val="18"/>
              </w:rPr>
              <w:t>Effect of office ergonomics intervention on reducing musculoskeletal symptoms</w:t>
            </w:r>
            <w:r w:rsidRPr="00DD51E9">
              <w:rPr>
                <w:szCs w:val="18"/>
              </w:rPr>
              <w:t>. Spine. 2003;28(24):2706–11</w:t>
            </w:r>
          </w:p>
          <w:p w14:paraId="54F081F6" w14:textId="77777777" w:rsidR="002741C3" w:rsidRPr="009602BD" w:rsidRDefault="002741C3">
            <w:pPr>
              <w:rPr>
                <w:ins w:id="1790" w:author="Milan Navrátil" w:date="2018-11-14T09:44:00Z"/>
                <w:szCs w:val="18"/>
                <w:shd w:val="clear" w:color="auto" w:fill="FFFFFF"/>
                <w:rPrChange w:id="1791" w:author="Milan Navrátil" w:date="2018-11-14T10:56:00Z">
                  <w:rPr>
                    <w:ins w:id="1792" w:author="Milan Navrátil" w:date="2018-11-14T09:44:00Z"/>
                    <w:sz w:val="18"/>
                    <w:szCs w:val="18"/>
                    <w:shd w:val="clear" w:color="auto" w:fill="FFFFFF"/>
                  </w:rPr>
                </w:rPrChange>
              </w:rPr>
            </w:pPr>
            <w:ins w:id="1793" w:author="Milan Navrátil" w:date="2018-10-31T20:28:00Z">
              <w:r w:rsidRPr="009602BD">
                <w:rPr>
                  <w:szCs w:val="18"/>
                  <w:shd w:val="clear" w:color="auto" w:fill="FFFFFF"/>
                  <w:rPrChange w:id="1794" w:author="Milan Navrátil" w:date="2018-11-14T10:56:00Z">
                    <w:rPr>
                      <w:rFonts w:ascii="Open Sans" w:hAnsi="Open Sans" w:cs="Open Sans"/>
                      <w:color w:val="454545"/>
                      <w:shd w:val="clear" w:color="auto" w:fill="FFFFFF"/>
                    </w:rPr>
                  </w:rPrChange>
                </w:rPr>
                <w:t>REALYVASQUEZ, Arturo, Aidé Aracely MALDONADO-MACÍAS a Karina Cecilia ARREDONDO. </w:t>
              </w:r>
              <w:r w:rsidRPr="009602BD">
                <w:rPr>
                  <w:i/>
                  <w:iCs/>
                  <w:szCs w:val="18"/>
                  <w:shd w:val="clear" w:color="auto" w:fill="FFFFFF"/>
                  <w:rPrChange w:id="1795" w:author="Milan Navrátil" w:date="2018-11-14T10:56:00Z">
                    <w:rPr>
                      <w:rFonts w:ascii="Open Sans" w:hAnsi="Open Sans" w:cs="Open Sans"/>
                      <w:i/>
                      <w:iCs/>
                      <w:color w:val="454545"/>
                      <w:shd w:val="clear" w:color="auto" w:fill="FFFFFF"/>
                    </w:rPr>
                  </w:rPrChange>
                </w:rPr>
                <w:t>Advanced macroergonomics and sociotechnical approaches for optimal organizational performance</w:t>
              </w:r>
              <w:r w:rsidRPr="009602BD">
                <w:rPr>
                  <w:szCs w:val="18"/>
                  <w:shd w:val="clear" w:color="auto" w:fill="FFFFFF"/>
                  <w:rPrChange w:id="1796" w:author="Milan Navrátil" w:date="2018-11-14T10:56:00Z">
                    <w:rPr>
                      <w:rFonts w:ascii="Open Sans" w:hAnsi="Open Sans" w:cs="Open Sans"/>
                      <w:color w:val="454545"/>
                      <w:shd w:val="clear" w:color="auto" w:fill="FFFFFF"/>
                    </w:rPr>
                  </w:rPrChange>
                </w:rPr>
                <w:t>. Hershey, PA: Business Science Reference, [2018].</w:t>
              </w:r>
            </w:ins>
          </w:p>
          <w:p w14:paraId="2D775417" w14:textId="77777777" w:rsidR="00795651" w:rsidRPr="009602BD" w:rsidRDefault="00795651" w:rsidP="00795651">
            <w:pPr>
              <w:rPr>
                <w:ins w:id="1797" w:author="Milan Navrátil" w:date="2018-11-14T09:44:00Z"/>
                <w:szCs w:val="18"/>
                <w:rPrChange w:id="1798" w:author="Milan Navrátil" w:date="2018-11-14T10:56:00Z">
                  <w:rPr>
                    <w:ins w:id="1799" w:author="Milan Navrátil" w:date="2018-11-14T09:44:00Z"/>
                    <w:sz w:val="18"/>
                    <w:szCs w:val="18"/>
                  </w:rPr>
                </w:rPrChange>
              </w:rPr>
            </w:pPr>
            <w:ins w:id="1800" w:author="Milan Navrátil" w:date="2018-11-14T09:44:00Z">
              <w:r w:rsidRPr="009602BD">
                <w:rPr>
                  <w:caps/>
                  <w:szCs w:val="18"/>
                  <w:rPrChange w:id="1801" w:author="Milan Navrátil" w:date="2018-11-14T10:56:00Z">
                    <w:rPr>
                      <w:caps/>
                      <w:sz w:val="18"/>
                      <w:szCs w:val="18"/>
                      <w:highlight w:val="yellow"/>
                    </w:rPr>
                  </w:rPrChange>
                </w:rPr>
                <w:t>Brenda K. Wiederhold</w:t>
              </w:r>
              <w:r w:rsidRPr="009602BD">
                <w:rPr>
                  <w:szCs w:val="18"/>
                  <w:rPrChange w:id="1802" w:author="Milan Navrátil" w:date="2018-11-14T10:56:00Z">
                    <w:rPr>
                      <w:sz w:val="18"/>
                      <w:szCs w:val="18"/>
                      <w:highlight w:val="yellow"/>
                    </w:rPr>
                  </w:rPrChange>
                </w:rPr>
                <w:t>. "The Role of Psychology in Enhancing Cybersecurity." Cyberpsychology, Behavior, and Social Networking, 17(3), pp. 131–132. 2014</w:t>
              </w:r>
            </w:ins>
          </w:p>
          <w:p w14:paraId="16BB6FDB" w14:textId="55E1B392" w:rsidR="00795651" w:rsidRPr="002741C3" w:rsidRDefault="00795651" w:rsidP="00795651">
            <w:pPr>
              <w:rPr>
                <w:sz w:val="18"/>
                <w:szCs w:val="18"/>
                <w:rPrChange w:id="1803" w:author="Milan Navrátil" w:date="2018-10-31T20:28:00Z">
                  <w:rPr/>
                </w:rPrChange>
              </w:rPr>
            </w:pPr>
            <w:ins w:id="1804" w:author="Milan Navrátil" w:date="2018-11-14T09:44:00Z">
              <w:r w:rsidRPr="009602BD">
                <w:rPr>
                  <w:caps/>
                  <w:szCs w:val="18"/>
                  <w:rPrChange w:id="1805" w:author="Milan Navrátil" w:date="2018-11-14T10:56:00Z">
                    <w:rPr>
                      <w:caps/>
                      <w:sz w:val="18"/>
                      <w:szCs w:val="18"/>
                      <w:highlight w:val="yellow"/>
                    </w:rPr>
                  </w:rPrChange>
                </w:rPr>
                <w:t>Eli J. Finkel. Jeffry A. Simpson. Paul W. Eastwick</w:t>
              </w:r>
              <w:r w:rsidRPr="009602BD">
                <w:rPr>
                  <w:szCs w:val="18"/>
                  <w:rPrChange w:id="1806" w:author="Milan Navrátil" w:date="2018-11-14T10:56:00Z">
                    <w:rPr>
                      <w:sz w:val="18"/>
                      <w:szCs w:val="18"/>
                      <w:highlight w:val="yellow"/>
                    </w:rPr>
                  </w:rPrChange>
                </w:rPr>
                <w:t xml:space="preserve">. The Psychology of Close Relationships: Fourteen Core Principles. 2017. Annual Review of Psychology. P 383-411. avaliable: </w:t>
              </w:r>
              <w:r w:rsidRPr="009602BD">
                <w:rPr>
                  <w:szCs w:val="18"/>
                  <w:rPrChange w:id="1807" w:author="Milan Navrátil" w:date="2018-11-14T10:56:00Z">
                    <w:rPr>
                      <w:sz w:val="18"/>
                      <w:szCs w:val="18"/>
                      <w:highlight w:val="yellow"/>
                    </w:rPr>
                  </w:rPrChange>
                </w:rPr>
                <w:fldChar w:fldCharType="begin"/>
              </w:r>
              <w:r w:rsidRPr="009602BD">
                <w:rPr>
                  <w:szCs w:val="18"/>
                  <w:rPrChange w:id="1808" w:author="Milan Navrátil" w:date="2018-11-14T10:56:00Z">
                    <w:rPr>
                      <w:sz w:val="18"/>
                      <w:szCs w:val="18"/>
                      <w:highlight w:val="yellow"/>
                    </w:rPr>
                  </w:rPrChange>
                </w:rPr>
                <w:instrText xml:space="preserve"> HYPERLINK "https://www.annualreviews.org/doi/abs/10.1146/annurev-psych-010416-044038" </w:instrText>
              </w:r>
              <w:r w:rsidRPr="009602BD">
                <w:rPr>
                  <w:szCs w:val="18"/>
                  <w:rPrChange w:id="1809" w:author="Milan Navrátil" w:date="2018-11-14T10:56:00Z">
                    <w:rPr>
                      <w:sz w:val="18"/>
                      <w:szCs w:val="18"/>
                      <w:highlight w:val="yellow"/>
                    </w:rPr>
                  </w:rPrChange>
                </w:rPr>
                <w:fldChar w:fldCharType="separate"/>
              </w:r>
              <w:r w:rsidRPr="009602BD">
                <w:rPr>
                  <w:rStyle w:val="Hypertextovodkaz"/>
                  <w:szCs w:val="18"/>
                  <w:rPrChange w:id="1810" w:author="Milan Navrátil" w:date="2018-11-14T10:56:00Z">
                    <w:rPr>
                      <w:rStyle w:val="Hypertextovodkaz"/>
                      <w:sz w:val="18"/>
                      <w:szCs w:val="18"/>
                      <w:highlight w:val="yellow"/>
                    </w:rPr>
                  </w:rPrChange>
                </w:rPr>
                <w:t>https://www.annualreviews.org/doi/abs/10.1146/annurev-psych-010416-044038</w:t>
              </w:r>
              <w:r w:rsidRPr="009602BD">
                <w:rPr>
                  <w:szCs w:val="18"/>
                  <w:rPrChange w:id="1811" w:author="Milan Navrátil" w:date="2018-11-14T10:56:00Z">
                    <w:rPr>
                      <w:sz w:val="18"/>
                      <w:szCs w:val="18"/>
                      <w:highlight w:val="yellow"/>
                    </w:rPr>
                  </w:rPrChange>
                </w:rPr>
                <w:fldChar w:fldCharType="end"/>
              </w:r>
            </w:ins>
          </w:p>
        </w:tc>
      </w:tr>
      <w:tr w:rsidR="006009AB" w14:paraId="7BF71A35"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2A6F27" w14:textId="77777777" w:rsidR="006009AB" w:rsidRDefault="006009AB" w:rsidP="0085754D">
            <w:pPr>
              <w:jc w:val="center"/>
              <w:rPr>
                <w:b/>
              </w:rPr>
            </w:pPr>
            <w:r>
              <w:rPr>
                <w:b/>
              </w:rPr>
              <w:t>Informace ke kombinované nebo distanční formě</w:t>
            </w:r>
          </w:p>
        </w:tc>
      </w:tr>
      <w:tr w:rsidR="006009AB" w14:paraId="4B57B2A6" w14:textId="77777777" w:rsidTr="0085754D">
        <w:tc>
          <w:tcPr>
            <w:tcW w:w="4787" w:type="dxa"/>
            <w:gridSpan w:val="3"/>
            <w:tcBorders>
              <w:top w:val="single" w:sz="2" w:space="0" w:color="auto"/>
            </w:tcBorders>
            <w:shd w:val="clear" w:color="auto" w:fill="F7CAAC"/>
          </w:tcPr>
          <w:p w14:paraId="51B56ACC" w14:textId="77777777" w:rsidR="006009AB" w:rsidRDefault="006009AB" w:rsidP="0085754D">
            <w:r>
              <w:rPr>
                <w:b/>
              </w:rPr>
              <w:t>Rozsah konzultací (soustředění)</w:t>
            </w:r>
          </w:p>
        </w:tc>
        <w:tc>
          <w:tcPr>
            <w:tcW w:w="889" w:type="dxa"/>
            <w:tcBorders>
              <w:top w:val="single" w:sz="2" w:space="0" w:color="auto"/>
            </w:tcBorders>
          </w:tcPr>
          <w:p w14:paraId="37CF0494" w14:textId="77777777" w:rsidR="006009AB" w:rsidRDefault="006009AB" w:rsidP="0085754D">
            <w:r>
              <w:t>14</w:t>
            </w:r>
          </w:p>
        </w:tc>
        <w:tc>
          <w:tcPr>
            <w:tcW w:w="4179" w:type="dxa"/>
            <w:gridSpan w:val="4"/>
            <w:tcBorders>
              <w:top w:val="single" w:sz="2" w:space="0" w:color="auto"/>
            </w:tcBorders>
            <w:shd w:val="clear" w:color="auto" w:fill="F7CAAC"/>
          </w:tcPr>
          <w:p w14:paraId="1BEF6DE5" w14:textId="77777777" w:rsidR="006009AB" w:rsidRDefault="006009AB" w:rsidP="0085754D">
            <w:pPr>
              <w:rPr>
                <w:b/>
              </w:rPr>
            </w:pPr>
            <w:r>
              <w:rPr>
                <w:b/>
              </w:rPr>
              <w:t xml:space="preserve">hodin </w:t>
            </w:r>
          </w:p>
        </w:tc>
      </w:tr>
      <w:tr w:rsidR="006009AB" w14:paraId="439F6885" w14:textId="77777777" w:rsidTr="0085754D">
        <w:tc>
          <w:tcPr>
            <w:tcW w:w="9855" w:type="dxa"/>
            <w:gridSpan w:val="8"/>
            <w:shd w:val="clear" w:color="auto" w:fill="F7CAAC"/>
          </w:tcPr>
          <w:p w14:paraId="7E6D5694" w14:textId="77777777" w:rsidR="006009AB" w:rsidRDefault="006009AB" w:rsidP="0085754D">
            <w:pPr>
              <w:rPr>
                <w:b/>
              </w:rPr>
            </w:pPr>
            <w:r>
              <w:rPr>
                <w:b/>
              </w:rPr>
              <w:t>Informace o způsobu kontaktu s vyučujícím</w:t>
            </w:r>
          </w:p>
        </w:tc>
      </w:tr>
      <w:tr w:rsidR="006009AB" w14:paraId="361A437E" w14:textId="77777777" w:rsidTr="0085754D">
        <w:trPr>
          <w:trHeight w:val="560"/>
        </w:trPr>
        <w:tc>
          <w:tcPr>
            <w:tcW w:w="9855" w:type="dxa"/>
            <w:gridSpan w:val="8"/>
          </w:tcPr>
          <w:p w14:paraId="5579A0CA" w14:textId="77777777" w:rsidR="006009AB" w:rsidRPr="006808BD" w:rsidRDefault="006009AB" w:rsidP="00E96895">
            <w:r w:rsidRPr="006808BD">
              <w:t>Vyučující na FAI mají trvale vypsány a zveřejněny konzultace minimálně 2h/týden v rámci kterých mají možnosti konzultovat podrobněji probíranou látku. Dále mohou studenti komunikovat s vyučujícím pomocí e-mailu a LMS Moodle.</w:t>
            </w:r>
          </w:p>
        </w:tc>
      </w:tr>
    </w:tbl>
    <w:p w14:paraId="2C8399D6" w14:textId="77777777" w:rsidR="0085754D" w:rsidRDefault="0085754D"/>
    <w:p w14:paraId="760CCF0E" w14:textId="77777777" w:rsidR="00282B5F" w:rsidRDefault="00282B5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0751D966" w14:textId="77777777" w:rsidTr="0085754D">
        <w:tc>
          <w:tcPr>
            <w:tcW w:w="9855" w:type="dxa"/>
            <w:gridSpan w:val="8"/>
            <w:tcBorders>
              <w:bottom w:val="double" w:sz="4" w:space="0" w:color="auto"/>
            </w:tcBorders>
            <w:shd w:val="clear" w:color="auto" w:fill="BDD6EE"/>
          </w:tcPr>
          <w:p w14:paraId="289C1802" w14:textId="1345DBCE" w:rsidR="006009AB" w:rsidRDefault="006009AB" w:rsidP="0085754D">
            <w:pPr>
              <w:tabs>
                <w:tab w:val="right" w:pos="9487"/>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4A993E71" w14:textId="77777777" w:rsidTr="0085754D">
        <w:tc>
          <w:tcPr>
            <w:tcW w:w="3086" w:type="dxa"/>
            <w:tcBorders>
              <w:top w:val="double" w:sz="4" w:space="0" w:color="auto"/>
            </w:tcBorders>
            <w:shd w:val="clear" w:color="auto" w:fill="F7CAAC"/>
          </w:tcPr>
          <w:p w14:paraId="6A0DDB45"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30A1CF44" w14:textId="2584E0E1" w:rsidR="00CF504F" w:rsidRDefault="006009AB" w:rsidP="0085754D">
            <w:bookmarkStart w:id="1812" w:name="FacilityManagement"/>
            <w:r>
              <w:t>Facility management</w:t>
            </w:r>
            <w:bookmarkEnd w:id="1812"/>
          </w:p>
        </w:tc>
      </w:tr>
      <w:tr w:rsidR="006009AB" w14:paraId="7C474CF3" w14:textId="77777777" w:rsidTr="0085754D">
        <w:tc>
          <w:tcPr>
            <w:tcW w:w="3086" w:type="dxa"/>
            <w:shd w:val="clear" w:color="auto" w:fill="F7CAAC"/>
          </w:tcPr>
          <w:p w14:paraId="73FD4D9D" w14:textId="77777777" w:rsidR="006009AB" w:rsidRDefault="006009AB" w:rsidP="0085754D">
            <w:pPr>
              <w:rPr>
                <w:b/>
              </w:rPr>
            </w:pPr>
            <w:r>
              <w:rPr>
                <w:b/>
              </w:rPr>
              <w:t>Typ předmětu</w:t>
            </w:r>
          </w:p>
        </w:tc>
        <w:tc>
          <w:tcPr>
            <w:tcW w:w="3406" w:type="dxa"/>
            <w:gridSpan w:val="4"/>
          </w:tcPr>
          <w:p w14:paraId="579774B3" w14:textId="77777777" w:rsidR="006009AB" w:rsidRDefault="006009AB" w:rsidP="0085754D">
            <w:pPr>
              <w:tabs>
                <w:tab w:val="center" w:pos="1633"/>
              </w:tabs>
            </w:pPr>
            <w:r>
              <w:t>Povinný pro specializaci:</w:t>
            </w:r>
          </w:p>
          <w:p w14:paraId="6864C9D2" w14:textId="77777777" w:rsidR="006009AB" w:rsidRDefault="006009AB" w:rsidP="0085754D">
            <w:pPr>
              <w:tabs>
                <w:tab w:val="center" w:pos="1633"/>
              </w:tabs>
            </w:pPr>
            <w:r>
              <w:t>Bezpečnostní technologie</w:t>
            </w:r>
            <w:r>
              <w:tab/>
            </w:r>
          </w:p>
        </w:tc>
        <w:tc>
          <w:tcPr>
            <w:tcW w:w="2695" w:type="dxa"/>
            <w:gridSpan w:val="2"/>
            <w:shd w:val="clear" w:color="auto" w:fill="F7CAAC"/>
          </w:tcPr>
          <w:p w14:paraId="7D9F7279" w14:textId="77777777" w:rsidR="006009AB" w:rsidRDefault="006009AB" w:rsidP="0085754D">
            <w:r>
              <w:rPr>
                <w:b/>
              </w:rPr>
              <w:t>doporučený ročník / semestr</w:t>
            </w:r>
          </w:p>
        </w:tc>
        <w:tc>
          <w:tcPr>
            <w:tcW w:w="668" w:type="dxa"/>
          </w:tcPr>
          <w:p w14:paraId="68F78F74" w14:textId="77777777" w:rsidR="006009AB" w:rsidRDefault="006009AB" w:rsidP="0085754D">
            <w:r>
              <w:t>2/Z</w:t>
            </w:r>
          </w:p>
        </w:tc>
      </w:tr>
      <w:tr w:rsidR="006009AB" w14:paraId="0D11340E" w14:textId="77777777" w:rsidTr="0085754D">
        <w:tc>
          <w:tcPr>
            <w:tcW w:w="3086" w:type="dxa"/>
            <w:shd w:val="clear" w:color="auto" w:fill="F7CAAC"/>
          </w:tcPr>
          <w:p w14:paraId="565FF120" w14:textId="77777777" w:rsidR="006009AB" w:rsidRDefault="006009AB" w:rsidP="0085754D">
            <w:pPr>
              <w:rPr>
                <w:b/>
              </w:rPr>
            </w:pPr>
            <w:r>
              <w:rPr>
                <w:b/>
              </w:rPr>
              <w:t>Rozsah studijního předmětu</w:t>
            </w:r>
          </w:p>
        </w:tc>
        <w:tc>
          <w:tcPr>
            <w:tcW w:w="1701" w:type="dxa"/>
            <w:gridSpan w:val="2"/>
          </w:tcPr>
          <w:p w14:paraId="39B2335D" w14:textId="77777777" w:rsidR="006009AB" w:rsidRDefault="006009AB" w:rsidP="0085754D">
            <w:r>
              <w:t>28p + 28c</w:t>
            </w:r>
          </w:p>
        </w:tc>
        <w:tc>
          <w:tcPr>
            <w:tcW w:w="889" w:type="dxa"/>
            <w:shd w:val="clear" w:color="auto" w:fill="F7CAAC"/>
          </w:tcPr>
          <w:p w14:paraId="04694F5B" w14:textId="77777777" w:rsidR="006009AB" w:rsidRDefault="006009AB" w:rsidP="0085754D">
            <w:pPr>
              <w:rPr>
                <w:b/>
              </w:rPr>
            </w:pPr>
            <w:r>
              <w:rPr>
                <w:b/>
              </w:rPr>
              <w:t xml:space="preserve">hod. </w:t>
            </w:r>
          </w:p>
        </w:tc>
        <w:tc>
          <w:tcPr>
            <w:tcW w:w="816" w:type="dxa"/>
          </w:tcPr>
          <w:p w14:paraId="5715FDFF" w14:textId="77777777" w:rsidR="006009AB" w:rsidRDefault="006009AB" w:rsidP="0085754D"/>
        </w:tc>
        <w:tc>
          <w:tcPr>
            <w:tcW w:w="2156" w:type="dxa"/>
            <w:shd w:val="clear" w:color="auto" w:fill="F7CAAC"/>
          </w:tcPr>
          <w:p w14:paraId="01BDF25D" w14:textId="77777777" w:rsidR="006009AB" w:rsidRDefault="006009AB" w:rsidP="0085754D">
            <w:pPr>
              <w:rPr>
                <w:b/>
              </w:rPr>
            </w:pPr>
            <w:r>
              <w:rPr>
                <w:b/>
              </w:rPr>
              <w:t>kreditů</w:t>
            </w:r>
          </w:p>
        </w:tc>
        <w:tc>
          <w:tcPr>
            <w:tcW w:w="1207" w:type="dxa"/>
            <w:gridSpan w:val="2"/>
          </w:tcPr>
          <w:p w14:paraId="6F077B47" w14:textId="77777777" w:rsidR="006009AB" w:rsidRDefault="006009AB" w:rsidP="0085754D">
            <w:r>
              <w:t>3</w:t>
            </w:r>
          </w:p>
        </w:tc>
      </w:tr>
      <w:tr w:rsidR="006009AB" w14:paraId="57221529" w14:textId="77777777" w:rsidTr="0085754D">
        <w:tc>
          <w:tcPr>
            <w:tcW w:w="3086" w:type="dxa"/>
            <w:shd w:val="clear" w:color="auto" w:fill="F7CAAC"/>
          </w:tcPr>
          <w:p w14:paraId="6806BECC" w14:textId="77777777" w:rsidR="006009AB" w:rsidRDefault="006009AB" w:rsidP="0085754D">
            <w:pPr>
              <w:rPr>
                <w:b/>
                <w:sz w:val="22"/>
              </w:rPr>
            </w:pPr>
            <w:r>
              <w:rPr>
                <w:b/>
              </w:rPr>
              <w:t>Prerekvizity, korekvizity, ekvivalence</w:t>
            </w:r>
          </w:p>
        </w:tc>
        <w:tc>
          <w:tcPr>
            <w:tcW w:w="6769" w:type="dxa"/>
            <w:gridSpan w:val="7"/>
          </w:tcPr>
          <w:p w14:paraId="65D27D69" w14:textId="77777777" w:rsidR="006009AB" w:rsidRDefault="006009AB" w:rsidP="0085754D">
            <w:r>
              <w:t>nejsou</w:t>
            </w:r>
          </w:p>
        </w:tc>
      </w:tr>
      <w:tr w:rsidR="006009AB" w14:paraId="009B709D" w14:textId="77777777" w:rsidTr="0085754D">
        <w:tc>
          <w:tcPr>
            <w:tcW w:w="3086" w:type="dxa"/>
            <w:shd w:val="clear" w:color="auto" w:fill="F7CAAC"/>
          </w:tcPr>
          <w:p w14:paraId="5192B4F0" w14:textId="77777777" w:rsidR="006009AB" w:rsidRDefault="006009AB" w:rsidP="0085754D">
            <w:pPr>
              <w:rPr>
                <w:b/>
              </w:rPr>
            </w:pPr>
            <w:r>
              <w:rPr>
                <w:b/>
              </w:rPr>
              <w:t>Způsob ověření studijních výsledků</w:t>
            </w:r>
          </w:p>
        </w:tc>
        <w:tc>
          <w:tcPr>
            <w:tcW w:w="3406" w:type="dxa"/>
            <w:gridSpan w:val="4"/>
          </w:tcPr>
          <w:p w14:paraId="04343C60" w14:textId="77777777" w:rsidR="006009AB" w:rsidRDefault="006009AB" w:rsidP="0085754D">
            <w:r>
              <w:t>Klasifikovaný zápočet</w:t>
            </w:r>
          </w:p>
        </w:tc>
        <w:tc>
          <w:tcPr>
            <w:tcW w:w="2156" w:type="dxa"/>
            <w:shd w:val="clear" w:color="auto" w:fill="F7CAAC"/>
          </w:tcPr>
          <w:p w14:paraId="62FCD28A" w14:textId="77777777" w:rsidR="006009AB" w:rsidRDefault="006009AB" w:rsidP="0085754D">
            <w:pPr>
              <w:rPr>
                <w:b/>
              </w:rPr>
            </w:pPr>
            <w:r>
              <w:rPr>
                <w:b/>
              </w:rPr>
              <w:t>Forma výuky</w:t>
            </w:r>
          </w:p>
        </w:tc>
        <w:tc>
          <w:tcPr>
            <w:tcW w:w="1207" w:type="dxa"/>
            <w:gridSpan w:val="2"/>
          </w:tcPr>
          <w:p w14:paraId="1825E3A8" w14:textId="77777777" w:rsidR="006009AB" w:rsidRDefault="006009AB" w:rsidP="0085754D">
            <w:r>
              <w:t>cvičení</w:t>
            </w:r>
          </w:p>
        </w:tc>
      </w:tr>
      <w:tr w:rsidR="006009AB" w14:paraId="195379C5" w14:textId="77777777" w:rsidTr="0085754D">
        <w:tc>
          <w:tcPr>
            <w:tcW w:w="3086" w:type="dxa"/>
            <w:shd w:val="clear" w:color="auto" w:fill="F7CAAC"/>
          </w:tcPr>
          <w:p w14:paraId="663BDC92"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2189CD52" w14:textId="77777777" w:rsidR="006009AB" w:rsidRDefault="006009AB" w:rsidP="0085754D">
            <w:r>
              <w:t>Písemná i ústní forma</w:t>
            </w:r>
          </w:p>
          <w:p w14:paraId="3E968088" w14:textId="77777777" w:rsidR="006009AB" w:rsidRDefault="006009AB" w:rsidP="0085754D">
            <w:r>
              <w:t xml:space="preserve">1. Povinná a aktivní účast na jednotlivých cvičeních (80% účast na cvičení). </w:t>
            </w:r>
          </w:p>
          <w:p w14:paraId="2ECDAEA9" w14:textId="77777777" w:rsidR="006009AB" w:rsidRDefault="006009AB" w:rsidP="0085754D">
            <w:r>
              <w:t xml:space="preserve">2. Teoretické a praktické zvládnutí základní problematiky a jednotlivých témat. </w:t>
            </w:r>
          </w:p>
          <w:p w14:paraId="23B2474A" w14:textId="77777777" w:rsidR="006009AB" w:rsidRDefault="006009AB" w:rsidP="0085754D">
            <w:r>
              <w:t xml:space="preserve">3. Úspěšná a samostatná tvorba databázové aplikace na elektronickou správu v průběhu semestru. </w:t>
            </w:r>
          </w:p>
          <w:p w14:paraId="096596B6" w14:textId="77777777" w:rsidR="006009AB" w:rsidRDefault="006009AB" w:rsidP="0085754D">
            <w:r>
              <w:t>4. Prokázání úspěšného zvládnutí probírané tématiky při ústním pohovoru s vyučujícím.</w:t>
            </w:r>
          </w:p>
        </w:tc>
      </w:tr>
      <w:tr w:rsidR="006009AB" w14:paraId="080AAA0D" w14:textId="77777777" w:rsidTr="00A32299">
        <w:trPr>
          <w:trHeight w:val="106"/>
        </w:trPr>
        <w:tc>
          <w:tcPr>
            <w:tcW w:w="9855" w:type="dxa"/>
            <w:gridSpan w:val="8"/>
            <w:tcBorders>
              <w:top w:val="nil"/>
            </w:tcBorders>
          </w:tcPr>
          <w:p w14:paraId="32733024" w14:textId="77777777" w:rsidR="006009AB" w:rsidRDefault="006009AB" w:rsidP="0085754D"/>
        </w:tc>
      </w:tr>
      <w:tr w:rsidR="006009AB" w14:paraId="305AE103" w14:textId="77777777" w:rsidTr="0085754D">
        <w:trPr>
          <w:trHeight w:val="197"/>
        </w:trPr>
        <w:tc>
          <w:tcPr>
            <w:tcW w:w="3086" w:type="dxa"/>
            <w:tcBorders>
              <w:top w:val="nil"/>
            </w:tcBorders>
            <w:shd w:val="clear" w:color="auto" w:fill="F7CAAC"/>
          </w:tcPr>
          <w:p w14:paraId="1C2A6774" w14:textId="77777777" w:rsidR="006009AB" w:rsidRDefault="006009AB" w:rsidP="0085754D">
            <w:pPr>
              <w:rPr>
                <w:b/>
              </w:rPr>
            </w:pPr>
            <w:r>
              <w:rPr>
                <w:b/>
              </w:rPr>
              <w:t>Garant předmětu</w:t>
            </w:r>
          </w:p>
        </w:tc>
        <w:tc>
          <w:tcPr>
            <w:tcW w:w="6769" w:type="dxa"/>
            <w:gridSpan w:val="7"/>
            <w:tcBorders>
              <w:top w:val="nil"/>
            </w:tcBorders>
          </w:tcPr>
          <w:p w14:paraId="21CF7F7F" w14:textId="77777777" w:rsidR="006009AB" w:rsidRDefault="006009AB" w:rsidP="0085754D">
            <w:r>
              <w:t>prof. Ing. Dagmar Janáčová, CSc.</w:t>
            </w:r>
          </w:p>
        </w:tc>
      </w:tr>
      <w:tr w:rsidR="006009AB" w14:paraId="06CF4329" w14:textId="77777777" w:rsidTr="0085754D">
        <w:trPr>
          <w:trHeight w:val="243"/>
        </w:trPr>
        <w:tc>
          <w:tcPr>
            <w:tcW w:w="3086" w:type="dxa"/>
            <w:tcBorders>
              <w:top w:val="nil"/>
            </w:tcBorders>
            <w:shd w:val="clear" w:color="auto" w:fill="F7CAAC"/>
          </w:tcPr>
          <w:p w14:paraId="2976FA92" w14:textId="77777777" w:rsidR="006009AB" w:rsidRDefault="006009AB" w:rsidP="0085754D">
            <w:pPr>
              <w:rPr>
                <w:b/>
              </w:rPr>
            </w:pPr>
            <w:r>
              <w:rPr>
                <w:b/>
              </w:rPr>
              <w:t>Zapojení garanta do výuky předmětu</w:t>
            </w:r>
          </w:p>
        </w:tc>
        <w:tc>
          <w:tcPr>
            <w:tcW w:w="6769" w:type="dxa"/>
            <w:gridSpan w:val="7"/>
            <w:tcBorders>
              <w:top w:val="nil"/>
            </w:tcBorders>
          </w:tcPr>
          <w:p w14:paraId="54777BA5" w14:textId="79517DE8" w:rsidR="006009AB" w:rsidRDefault="006009AB" w:rsidP="00F32962">
            <w:r>
              <w:t xml:space="preserve">Metodicky, vede přednášky </w:t>
            </w:r>
          </w:p>
        </w:tc>
      </w:tr>
      <w:tr w:rsidR="006009AB" w14:paraId="318C80D3" w14:textId="77777777" w:rsidTr="0085754D">
        <w:tc>
          <w:tcPr>
            <w:tcW w:w="3086" w:type="dxa"/>
            <w:shd w:val="clear" w:color="auto" w:fill="F7CAAC"/>
          </w:tcPr>
          <w:p w14:paraId="585023AE" w14:textId="77777777" w:rsidR="006009AB" w:rsidRDefault="006009AB" w:rsidP="0085754D">
            <w:pPr>
              <w:rPr>
                <w:b/>
              </w:rPr>
            </w:pPr>
            <w:r>
              <w:rPr>
                <w:b/>
              </w:rPr>
              <w:t>Vyučující</w:t>
            </w:r>
          </w:p>
        </w:tc>
        <w:tc>
          <w:tcPr>
            <w:tcW w:w="6769" w:type="dxa"/>
            <w:gridSpan w:val="7"/>
            <w:tcBorders>
              <w:bottom w:val="nil"/>
            </w:tcBorders>
          </w:tcPr>
          <w:p w14:paraId="1575B55C" w14:textId="77777777" w:rsidR="006009AB" w:rsidRDefault="006009AB" w:rsidP="0085754D">
            <w:r>
              <w:t xml:space="preserve">prof. Ing. Dagmar Janáčová, CSc., přednášky (100 %) </w:t>
            </w:r>
          </w:p>
          <w:p w14:paraId="5FBB5A85" w14:textId="77777777" w:rsidR="006009AB" w:rsidRDefault="006009AB" w:rsidP="0085754D">
            <w:r>
              <w:t>Ing. Martin Zálešák, CSc., cvičení (100 %)</w:t>
            </w:r>
          </w:p>
        </w:tc>
      </w:tr>
      <w:tr w:rsidR="006009AB" w14:paraId="35A2CE8D" w14:textId="77777777" w:rsidTr="00A32299">
        <w:trPr>
          <w:trHeight w:val="84"/>
        </w:trPr>
        <w:tc>
          <w:tcPr>
            <w:tcW w:w="9855" w:type="dxa"/>
            <w:gridSpan w:val="8"/>
            <w:tcBorders>
              <w:top w:val="nil"/>
            </w:tcBorders>
          </w:tcPr>
          <w:p w14:paraId="7636F6B1" w14:textId="77777777" w:rsidR="006009AB" w:rsidRDefault="006009AB" w:rsidP="0085754D"/>
        </w:tc>
      </w:tr>
      <w:tr w:rsidR="006009AB" w14:paraId="1D68827E" w14:textId="77777777" w:rsidTr="0085754D">
        <w:tc>
          <w:tcPr>
            <w:tcW w:w="3086" w:type="dxa"/>
            <w:shd w:val="clear" w:color="auto" w:fill="F7CAAC"/>
          </w:tcPr>
          <w:p w14:paraId="41DAC094" w14:textId="77777777" w:rsidR="006009AB" w:rsidRDefault="006009AB" w:rsidP="0085754D">
            <w:pPr>
              <w:rPr>
                <w:b/>
              </w:rPr>
            </w:pPr>
            <w:r>
              <w:rPr>
                <w:b/>
              </w:rPr>
              <w:t>Stručná anotace předmětu</w:t>
            </w:r>
          </w:p>
        </w:tc>
        <w:tc>
          <w:tcPr>
            <w:tcW w:w="6769" w:type="dxa"/>
            <w:gridSpan w:val="7"/>
            <w:tcBorders>
              <w:bottom w:val="nil"/>
            </w:tcBorders>
          </w:tcPr>
          <w:p w14:paraId="001AC0F1" w14:textId="77777777" w:rsidR="006009AB" w:rsidRDefault="006009AB" w:rsidP="0085754D"/>
        </w:tc>
      </w:tr>
      <w:tr w:rsidR="006009AB" w14:paraId="3AE19E0E" w14:textId="77777777" w:rsidTr="0085754D">
        <w:trPr>
          <w:trHeight w:val="3938"/>
        </w:trPr>
        <w:tc>
          <w:tcPr>
            <w:tcW w:w="9855" w:type="dxa"/>
            <w:gridSpan w:val="8"/>
            <w:tcBorders>
              <w:top w:val="nil"/>
              <w:bottom w:val="single" w:sz="12" w:space="0" w:color="auto"/>
            </w:tcBorders>
          </w:tcPr>
          <w:p w14:paraId="4D62E44E" w14:textId="77777777" w:rsidR="006009AB" w:rsidRPr="002D2789" w:rsidRDefault="006009AB" w:rsidP="00E96895">
            <w:r w:rsidRPr="00A711D1">
              <w:t>Cílem předmětu je řízení provozu budov – facilit</w:t>
            </w:r>
            <w:r w:rsidRPr="0061563F">
              <w:t xml:space="preserve">y management. Předmět je zaměřen na optimalizaci provozu v budovách z hlediska </w:t>
            </w:r>
            <w:r w:rsidRPr="007D3C75">
              <w:t>organizace řízení povozu, údržby, oprav, plánu investic a řízení skladu náhradních dílů z hlediska outsourcingu i  insourcingu služeb. Dále jsou probírány analytické metody vyhodnocování efektivnosti provozu a definovány postupy vývoje optimalizačních proj</w:t>
            </w:r>
            <w:r w:rsidRPr="002D2789">
              <w:t>ektů, včetně jejich technicko - ekonomického hodnocení. Výuka reaguje tak i na současné požadavky na energetický management a energetickou optimalizaci provozu včetně využití obnovitelných a altrernativních zdrojů energie.</w:t>
            </w:r>
          </w:p>
          <w:p w14:paraId="65DD65F7" w14:textId="77777777" w:rsidR="006009AB" w:rsidRPr="00B312B3" w:rsidRDefault="006009AB">
            <w:pPr>
              <w:rPr>
                <w:rPrChange w:id="1813" w:author="Milan Navrátil" w:date="2018-11-02T12:44:00Z">
                  <w:rPr>
                    <w:sz w:val="18"/>
                  </w:rPr>
                </w:rPrChange>
              </w:rPr>
            </w:pPr>
            <w:r w:rsidRPr="00B312B3">
              <w:rPr>
                <w:rPrChange w:id="1814" w:author="Milan Navrátil" w:date="2018-11-02T12:44:00Z">
                  <w:rPr>
                    <w:sz w:val="18"/>
                  </w:rPr>
                </w:rPrChange>
              </w:rPr>
              <w:t>Témata:</w:t>
            </w:r>
          </w:p>
          <w:p w14:paraId="799DA891" w14:textId="77777777" w:rsidR="006009AB" w:rsidRPr="00B312B3" w:rsidRDefault="006009AB">
            <w:pPr>
              <w:numPr>
                <w:ilvl w:val="0"/>
                <w:numId w:val="12"/>
              </w:numPr>
              <w:rPr>
                <w:rPrChange w:id="1815" w:author="Milan Navrátil" w:date="2018-11-02T12:44:00Z">
                  <w:rPr>
                    <w:sz w:val="18"/>
                  </w:rPr>
                </w:rPrChange>
              </w:rPr>
            </w:pPr>
            <w:r w:rsidRPr="00B312B3">
              <w:rPr>
                <w:rPrChange w:id="1816" w:author="Milan Navrátil" w:date="2018-11-02T12:44:00Z">
                  <w:rPr>
                    <w:sz w:val="18"/>
                  </w:rPr>
                </w:rPrChange>
              </w:rPr>
              <w:t>O</w:t>
            </w:r>
            <w:r w:rsidRPr="00B312B3">
              <w:rPr>
                <w:lang w:val="en-US"/>
                <w:rPrChange w:id="1817" w:author="Milan Navrátil" w:date="2018-11-02T12:44:00Z">
                  <w:rPr>
                    <w:sz w:val="18"/>
                    <w:lang w:val="en-US"/>
                  </w:rPr>
                </w:rPrChange>
              </w:rPr>
              <w:t>bsah a forma facility management:</w:t>
            </w:r>
            <w:r w:rsidRPr="00B312B3">
              <w:rPr>
                <w:rPrChange w:id="1818" w:author="Milan Navrátil" w:date="2018-11-02T12:44:00Z">
                  <w:rPr>
                    <w:sz w:val="18"/>
                  </w:rPr>
                </w:rPrChange>
              </w:rPr>
              <w:t xml:space="preserve"> </w:t>
            </w:r>
            <w:r w:rsidRPr="00B312B3">
              <w:rPr>
                <w:lang w:val="en-US"/>
                <w:rPrChange w:id="1819" w:author="Milan Navrátil" w:date="2018-11-02T12:44:00Z">
                  <w:rPr>
                    <w:sz w:val="18"/>
                    <w:lang w:val="en-US"/>
                  </w:rPr>
                </w:rPrChange>
              </w:rPr>
              <w:t>Property management – správa prostor, Asset management – správa majektku, Podpůrné procesy – zajišťování služeb</w:t>
            </w:r>
            <w:r w:rsidRPr="00B312B3">
              <w:rPr>
                <w:rPrChange w:id="1820" w:author="Milan Navrátil" w:date="2018-11-02T12:44:00Z">
                  <w:rPr>
                    <w:sz w:val="18"/>
                  </w:rPr>
                </w:rPrChange>
              </w:rPr>
              <w:t xml:space="preserve">. </w:t>
            </w:r>
          </w:p>
          <w:p w14:paraId="3058BBD6" w14:textId="77777777" w:rsidR="006009AB" w:rsidRPr="00B312B3" w:rsidRDefault="006009AB">
            <w:pPr>
              <w:numPr>
                <w:ilvl w:val="0"/>
                <w:numId w:val="12"/>
              </w:numPr>
              <w:rPr>
                <w:rPrChange w:id="1821" w:author="Milan Navrátil" w:date="2018-11-02T12:44:00Z">
                  <w:rPr>
                    <w:sz w:val="18"/>
                  </w:rPr>
                </w:rPrChange>
              </w:rPr>
            </w:pPr>
            <w:r w:rsidRPr="00B312B3">
              <w:rPr>
                <w:lang w:val="en-US"/>
                <w:rPrChange w:id="1822" w:author="Milan Navrátil" w:date="2018-11-02T12:44:00Z">
                  <w:rPr>
                    <w:sz w:val="18"/>
                    <w:lang w:val="en-US"/>
                  </w:rPr>
                </w:rPrChange>
              </w:rPr>
              <w:t xml:space="preserve">Building </w:t>
            </w:r>
            <w:proofErr w:type="gramStart"/>
            <w:r w:rsidRPr="00B312B3">
              <w:rPr>
                <w:lang w:val="en-US"/>
                <w:rPrChange w:id="1823" w:author="Milan Navrátil" w:date="2018-11-02T12:44:00Z">
                  <w:rPr>
                    <w:sz w:val="18"/>
                    <w:lang w:val="en-US"/>
                  </w:rPr>
                </w:rPrChange>
              </w:rPr>
              <w:t>management</w:t>
            </w:r>
            <w:proofErr w:type="gramEnd"/>
            <w:r w:rsidRPr="00B312B3">
              <w:rPr>
                <w:lang w:val="en-US"/>
                <w:rPrChange w:id="1824" w:author="Milan Navrátil" w:date="2018-11-02T12:44:00Z">
                  <w:rPr>
                    <w:sz w:val="18"/>
                    <w:lang w:val="en-US"/>
                  </w:rPr>
                </w:rPrChange>
              </w:rPr>
              <w:t xml:space="preserve"> a jeho prvky: - Rutinní řízení provozu, - Odstraňování závad.</w:t>
            </w:r>
            <w:r w:rsidRPr="00B312B3">
              <w:rPr>
                <w:rPrChange w:id="1825" w:author="Milan Navrátil" w:date="2018-11-02T12:44:00Z">
                  <w:rPr>
                    <w:sz w:val="18"/>
                  </w:rPr>
                </w:rPrChange>
              </w:rPr>
              <w:t xml:space="preserve"> </w:t>
            </w:r>
          </w:p>
          <w:p w14:paraId="572ACFA4" w14:textId="77777777" w:rsidR="006009AB" w:rsidRPr="00B312B3" w:rsidRDefault="006009AB">
            <w:pPr>
              <w:numPr>
                <w:ilvl w:val="0"/>
                <w:numId w:val="12"/>
              </w:numPr>
              <w:rPr>
                <w:rPrChange w:id="1826" w:author="Milan Navrátil" w:date="2018-11-02T12:44:00Z">
                  <w:rPr>
                    <w:sz w:val="18"/>
                  </w:rPr>
                </w:rPrChange>
              </w:rPr>
            </w:pPr>
            <w:r w:rsidRPr="00B312B3">
              <w:rPr>
                <w:lang w:val="en-US"/>
                <w:rPrChange w:id="1827" w:author="Milan Navrátil" w:date="2018-11-02T12:44:00Z">
                  <w:rPr>
                    <w:sz w:val="18"/>
                    <w:lang w:val="en-US"/>
                  </w:rPr>
                </w:rPrChange>
              </w:rPr>
              <w:t>Plánovité ošetřování zařízení, - Budova, technické systémy a jejich technické a ekonomické parametry</w:t>
            </w:r>
            <w:r w:rsidRPr="00B312B3">
              <w:rPr>
                <w:rPrChange w:id="1828" w:author="Milan Navrátil" w:date="2018-11-02T12:44:00Z">
                  <w:rPr>
                    <w:sz w:val="18"/>
                  </w:rPr>
                </w:rPrChange>
              </w:rPr>
              <w:t>.</w:t>
            </w:r>
          </w:p>
          <w:p w14:paraId="206CAAAF" w14:textId="77777777" w:rsidR="006009AB" w:rsidRPr="00B312B3" w:rsidRDefault="006009AB">
            <w:pPr>
              <w:numPr>
                <w:ilvl w:val="0"/>
                <w:numId w:val="12"/>
              </w:numPr>
              <w:rPr>
                <w:rPrChange w:id="1829" w:author="Milan Navrátil" w:date="2018-11-02T12:44:00Z">
                  <w:rPr>
                    <w:sz w:val="18"/>
                  </w:rPr>
                </w:rPrChange>
              </w:rPr>
            </w:pPr>
            <w:r w:rsidRPr="00B312B3">
              <w:rPr>
                <w:lang w:val="en-US"/>
                <w:rPrChange w:id="1830" w:author="Milan Navrátil" w:date="2018-11-02T12:44:00Z">
                  <w:rPr>
                    <w:sz w:val="18"/>
                    <w:lang w:val="en-US"/>
                  </w:rPr>
                </w:rPrChange>
              </w:rPr>
              <w:t>Optimalizace údržby a obnovy zařízení.</w:t>
            </w:r>
            <w:r w:rsidRPr="00B312B3">
              <w:rPr>
                <w:rPrChange w:id="1831" w:author="Milan Navrátil" w:date="2018-11-02T12:44:00Z">
                  <w:rPr>
                    <w:sz w:val="18"/>
                  </w:rPr>
                </w:rPrChange>
              </w:rPr>
              <w:t xml:space="preserve"> </w:t>
            </w:r>
          </w:p>
          <w:p w14:paraId="03DCC8D4" w14:textId="77777777" w:rsidR="006009AB" w:rsidRPr="00B312B3" w:rsidRDefault="006009AB">
            <w:pPr>
              <w:numPr>
                <w:ilvl w:val="0"/>
                <w:numId w:val="12"/>
              </w:numPr>
              <w:rPr>
                <w:rPrChange w:id="1832" w:author="Milan Navrátil" w:date="2018-11-02T12:44:00Z">
                  <w:rPr>
                    <w:sz w:val="18"/>
                  </w:rPr>
                </w:rPrChange>
              </w:rPr>
            </w:pPr>
            <w:r w:rsidRPr="00B312B3">
              <w:rPr>
                <w:lang w:val="en-US"/>
                <w:rPrChange w:id="1833" w:author="Milan Navrátil" w:date="2018-11-02T12:44:00Z">
                  <w:rPr>
                    <w:sz w:val="18"/>
                    <w:lang w:val="en-US"/>
                  </w:rPr>
                </w:rPrChange>
              </w:rPr>
              <w:t>Správa a řízení procesů (od údržby po inventuru)</w:t>
            </w:r>
            <w:r w:rsidRPr="00B312B3">
              <w:rPr>
                <w:rPrChange w:id="1834" w:author="Milan Navrátil" w:date="2018-11-02T12:44:00Z">
                  <w:rPr>
                    <w:sz w:val="18"/>
                  </w:rPr>
                </w:rPrChange>
              </w:rPr>
              <w:t>.</w:t>
            </w:r>
          </w:p>
          <w:p w14:paraId="48112AE8" w14:textId="77777777" w:rsidR="006009AB" w:rsidRPr="00B312B3" w:rsidRDefault="006009AB">
            <w:pPr>
              <w:numPr>
                <w:ilvl w:val="0"/>
                <w:numId w:val="12"/>
              </w:numPr>
              <w:rPr>
                <w:rPrChange w:id="1835" w:author="Milan Navrátil" w:date="2018-11-02T12:44:00Z">
                  <w:rPr>
                    <w:sz w:val="18"/>
                  </w:rPr>
                </w:rPrChange>
              </w:rPr>
            </w:pPr>
            <w:r w:rsidRPr="00B312B3">
              <w:rPr>
                <w:lang w:val="en-US"/>
                <w:rPrChange w:id="1836" w:author="Milan Navrátil" w:date="2018-11-02T12:44:00Z">
                  <w:rPr>
                    <w:sz w:val="18"/>
                    <w:lang w:val="en-US"/>
                  </w:rPr>
                </w:rPrChange>
              </w:rPr>
              <w:t xml:space="preserve">Vyhodnocování a analýzy - hodnocení cílů a kvality (KPI). </w:t>
            </w:r>
          </w:p>
          <w:p w14:paraId="55A7E178" w14:textId="77777777" w:rsidR="006009AB" w:rsidRPr="00B312B3" w:rsidRDefault="006009AB">
            <w:pPr>
              <w:numPr>
                <w:ilvl w:val="0"/>
                <w:numId w:val="12"/>
              </w:numPr>
              <w:rPr>
                <w:rPrChange w:id="1837" w:author="Milan Navrátil" w:date="2018-11-02T12:44:00Z">
                  <w:rPr>
                    <w:sz w:val="18"/>
                  </w:rPr>
                </w:rPrChange>
              </w:rPr>
            </w:pPr>
            <w:r w:rsidRPr="00B312B3">
              <w:rPr>
                <w:lang w:val="en-US"/>
                <w:rPrChange w:id="1838" w:author="Milan Navrátil" w:date="2018-11-02T12:44:00Z">
                  <w:rPr>
                    <w:sz w:val="18"/>
                    <w:lang w:val="en-US"/>
                  </w:rPr>
                </w:rPrChange>
              </w:rPr>
              <w:t>Optimalizační metody řízení provozu</w:t>
            </w:r>
          </w:p>
          <w:p w14:paraId="2481949C" w14:textId="77777777" w:rsidR="006009AB" w:rsidRPr="00B312B3" w:rsidRDefault="006009AB">
            <w:pPr>
              <w:numPr>
                <w:ilvl w:val="0"/>
                <w:numId w:val="12"/>
              </w:numPr>
              <w:rPr>
                <w:rPrChange w:id="1839" w:author="Milan Navrátil" w:date="2018-11-02T12:44:00Z">
                  <w:rPr>
                    <w:sz w:val="18"/>
                  </w:rPr>
                </w:rPrChange>
              </w:rPr>
            </w:pPr>
            <w:r w:rsidRPr="00B312B3">
              <w:rPr>
                <w:lang w:val="en-US"/>
                <w:rPrChange w:id="1840" w:author="Milan Navrátil" w:date="2018-11-02T12:44:00Z">
                  <w:rPr>
                    <w:sz w:val="18"/>
                    <w:lang w:val="en-US"/>
                  </w:rPr>
                </w:rPrChange>
              </w:rPr>
              <w:t>Projekty, investiční akce: - Nové projekty a jejich vývoj.</w:t>
            </w:r>
            <w:r w:rsidRPr="00B312B3">
              <w:rPr>
                <w:rPrChange w:id="1841" w:author="Milan Navrátil" w:date="2018-11-02T12:44:00Z">
                  <w:rPr>
                    <w:sz w:val="18"/>
                  </w:rPr>
                </w:rPrChange>
              </w:rPr>
              <w:t xml:space="preserve"> </w:t>
            </w:r>
          </w:p>
          <w:p w14:paraId="1A2EDA40" w14:textId="77777777" w:rsidR="006009AB" w:rsidRPr="00B312B3" w:rsidRDefault="006009AB">
            <w:pPr>
              <w:numPr>
                <w:ilvl w:val="0"/>
                <w:numId w:val="12"/>
              </w:numPr>
              <w:rPr>
                <w:rPrChange w:id="1842" w:author="Milan Navrátil" w:date="2018-11-02T12:44:00Z">
                  <w:rPr>
                    <w:sz w:val="18"/>
                  </w:rPr>
                </w:rPrChange>
              </w:rPr>
            </w:pPr>
            <w:r w:rsidRPr="00B312B3">
              <w:rPr>
                <w:lang w:val="en-US"/>
                <w:rPrChange w:id="1843" w:author="Milan Navrátil" w:date="2018-11-02T12:44:00Z">
                  <w:rPr>
                    <w:sz w:val="18"/>
                    <w:lang w:val="en-US"/>
                  </w:rPr>
                </w:rPrChange>
              </w:rPr>
              <w:t>Studie proveditelnosti.</w:t>
            </w:r>
            <w:r w:rsidRPr="00B312B3">
              <w:rPr>
                <w:rPrChange w:id="1844" w:author="Milan Navrátil" w:date="2018-11-02T12:44:00Z">
                  <w:rPr>
                    <w:sz w:val="18"/>
                  </w:rPr>
                </w:rPrChange>
              </w:rPr>
              <w:t xml:space="preserve"> </w:t>
            </w:r>
          </w:p>
          <w:p w14:paraId="127777DC" w14:textId="77777777" w:rsidR="006009AB" w:rsidRPr="00B312B3" w:rsidRDefault="006009AB">
            <w:pPr>
              <w:numPr>
                <w:ilvl w:val="0"/>
                <w:numId w:val="12"/>
              </w:numPr>
              <w:rPr>
                <w:rPrChange w:id="1845" w:author="Milan Navrátil" w:date="2018-11-02T12:44:00Z">
                  <w:rPr>
                    <w:sz w:val="18"/>
                  </w:rPr>
                </w:rPrChange>
              </w:rPr>
            </w:pPr>
            <w:r w:rsidRPr="00B312B3">
              <w:rPr>
                <w:lang w:val="en-US"/>
                <w:rPrChange w:id="1846" w:author="Milan Navrátil" w:date="2018-11-02T12:44:00Z">
                  <w:rPr>
                    <w:sz w:val="18"/>
                    <w:lang w:val="en-US"/>
                  </w:rPr>
                </w:rPrChange>
              </w:rPr>
              <w:t>Technicko ekonomické hodnocení projektů</w:t>
            </w:r>
          </w:p>
          <w:p w14:paraId="0C3DE5A7" w14:textId="77777777" w:rsidR="006009AB" w:rsidRPr="00B312B3" w:rsidRDefault="006009AB">
            <w:pPr>
              <w:numPr>
                <w:ilvl w:val="0"/>
                <w:numId w:val="12"/>
              </w:numPr>
              <w:rPr>
                <w:rPrChange w:id="1847" w:author="Milan Navrátil" w:date="2018-11-02T12:44:00Z">
                  <w:rPr>
                    <w:sz w:val="18"/>
                  </w:rPr>
                </w:rPrChange>
              </w:rPr>
            </w:pPr>
            <w:r w:rsidRPr="00B312B3">
              <w:rPr>
                <w:lang w:val="en-US"/>
                <w:rPrChange w:id="1848" w:author="Milan Navrátil" w:date="2018-11-02T12:44:00Z">
                  <w:rPr>
                    <w:sz w:val="18"/>
                    <w:lang w:val="en-US"/>
                  </w:rPr>
                </w:rPrChange>
              </w:rPr>
              <w:t>P</w:t>
            </w:r>
            <w:r w:rsidRPr="00B312B3">
              <w:rPr>
                <w:rPrChange w:id="1849" w:author="Milan Navrátil" w:date="2018-11-02T12:44:00Z">
                  <w:rPr>
                    <w:sz w:val="18"/>
                  </w:rPr>
                </w:rPrChange>
              </w:rPr>
              <w:t xml:space="preserve">očítačová podpora FM - </w:t>
            </w:r>
            <w:r w:rsidRPr="00B312B3">
              <w:rPr>
                <w:lang w:val="en-US"/>
                <w:rPrChange w:id="1850" w:author="Milan Navrátil" w:date="2018-11-02T12:44:00Z">
                  <w:rPr>
                    <w:sz w:val="18"/>
                    <w:lang w:val="en-US"/>
                  </w:rPr>
                </w:rPrChange>
              </w:rPr>
              <w:t>Datové struktury</w:t>
            </w:r>
            <w:r w:rsidRPr="00B312B3">
              <w:rPr>
                <w:rPrChange w:id="1851" w:author="Milan Navrátil" w:date="2018-11-02T12:44:00Z">
                  <w:rPr>
                    <w:sz w:val="18"/>
                  </w:rPr>
                </w:rPrChange>
              </w:rPr>
              <w:t xml:space="preserve">. </w:t>
            </w:r>
          </w:p>
          <w:p w14:paraId="3D9FEA05" w14:textId="77777777" w:rsidR="006009AB" w:rsidRPr="00E52126" w:rsidRDefault="006009AB">
            <w:pPr>
              <w:pStyle w:val="Odstavecseseznamem"/>
              <w:numPr>
                <w:ilvl w:val="0"/>
                <w:numId w:val="12"/>
              </w:numPr>
            </w:pPr>
            <w:r w:rsidRPr="00B312B3">
              <w:rPr>
                <w:lang w:val="en-US"/>
                <w:rPrChange w:id="1852" w:author="Milan Navrátil" w:date="2018-11-02T12:44:00Z">
                  <w:rPr>
                    <w:sz w:val="18"/>
                    <w:lang w:val="en-US"/>
                  </w:rPr>
                </w:rPrChange>
              </w:rPr>
              <w:t>– 14. - Principy komplexního zparacování informací v oboru FM - Příklady</w:t>
            </w:r>
          </w:p>
        </w:tc>
      </w:tr>
      <w:tr w:rsidR="006009AB" w14:paraId="53328C72" w14:textId="77777777" w:rsidTr="0085754D">
        <w:trPr>
          <w:trHeight w:val="265"/>
        </w:trPr>
        <w:tc>
          <w:tcPr>
            <w:tcW w:w="3653" w:type="dxa"/>
            <w:gridSpan w:val="2"/>
            <w:tcBorders>
              <w:top w:val="nil"/>
            </w:tcBorders>
            <w:shd w:val="clear" w:color="auto" w:fill="F7CAAC"/>
          </w:tcPr>
          <w:p w14:paraId="7C794990" w14:textId="77777777" w:rsidR="006009AB" w:rsidRDefault="006009AB" w:rsidP="0085754D">
            <w:r>
              <w:rPr>
                <w:b/>
              </w:rPr>
              <w:t>Studijní literatura a studijní pomůcky</w:t>
            </w:r>
          </w:p>
        </w:tc>
        <w:tc>
          <w:tcPr>
            <w:tcW w:w="6202" w:type="dxa"/>
            <w:gridSpan w:val="6"/>
            <w:tcBorders>
              <w:top w:val="nil"/>
              <w:bottom w:val="nil"/>
            </w:tcBorders>
          </w:tcPr>
          <w:p w14:paraId="54080848" w14:textId="77777777" w:rsidR="006009AB" w:rsidRDefault="006009AB" w:rsidP="0085754D"/>
        </w:tc>
      </w:tr>
      <w:tr w:rsidR="006009AB" w14:paraId="00B86119" w14:textId="77777777" w:rsidTr="0085754D">
        <w:trPr>
          <w:trHeight w:val="558"/>
        </w:trPr>
        <w:tc>
          <w:tcPr>
            <w:tcW w:w="9855" w:type="dxa"/>
            <w:gridSpan w:val="8"/>
            <w:tcBorders>
              <w:top w:val="nil"/>
            </w:tcBorders>
          </w:tcPr>
          <w:p w14:paraId="5542C688" w14:textId="77777777" w:rsidR="006009AB" w:rsidRPr="00E25F07" w:rsidRDefault="006009AB">
            <w:pPr>
              <w:jc w:val="left"/>
              <w:rPr>
                <w:b/>
                <w:rPrChange w:id="1853" w:author="Milan Navrátil" w:date="2018-11-15T10:21:00Z">
                  <w:rPr>
                    <w:b/>
                    <w:sz w:val="18"/>
                  </w:rPr>
                </w:rPrChange>
              </w:rPr>
              <w:pPrChange w:id="1854" w:author="Milan Navrátil" w:date="2018-11-15T10:23:00Z">
                <w:pPr/>
              </w:pPrChange>
            </w:pPr>
            <w:r w:rsidRPr="00E25F07">
              <w:rPr>
                <w:b/>
                <w:rPrChange w:id="1855" w:author="Milan Navrátil" w:date="2018-11-15T10:21:00Z">
                  <w:rPr>
                    <w:b/>
                    <w:sz w:val="18"/>
                  </w:rPr>
                </w:rPrChange>
              </w:rPr>
              <w:t>Povinná literatura:</w:t>
            </w:r>
          </w:p>
          <w:p w14:paraId="7DC7366E" w14:textId="3430D601" w:rsidR="006009AB" w:rsidRPr="00E25F07" w:rsidDel="00E25F07" w:rsidRDefault="006009AB">
            <w:pPr>
              <w:jc w:val="left"/>
              <w:rPr>
                <w:del w:id="1856" w:author="Milan Navrátil" w:date="2018-11-15T10:21:00Z"/>
                <w:rPrChange w:id="1857" w:author="Milan Navrátil" w:date="2018-11-15T10:21:00Z">
                  <w:rPr>
                    <w:del w:id="1858" w:author="Milan Navrátil" w:date="2018-11-15T10:21:00Z"/>
                    <w:sz w:val="18"/>
                  </w:rPr>
                </w:rPrChange>
              </w:rPr>
              <w:pPrChange w:id="1859" w:author="Milan Navrátil" w:date="2018-11-15T10:23:00Z">
                <w:pPr/>
              </w:pPrChange>
            </w:pPr>
            <w:del w:id="1860" w:author="Milan Navrátil" w:date="2018-11-15T10:21:00Z">
              <w:r w:rsidRPr="00E25F07" w:rsidDel="00E25F07">
                <w:rPr>
                  <w:rPrChange w:id="1861" w:author="Milan Navrátil" w:date="2018-11-15T10:21:00Z">
                    <w:rPr>
                      <w:sz w:val="18"/>
                    </w:rPr>
                  </w:rPrChange>
                </w:rPr>
                <w:delText xml:space="preserve">DANIELS, K. Technika budov. Nakladatelství Jaga group, Bratislava, 520, 2003. </w:delText>
              </w:r>
            </w:del>
          </w:p>
          <w:p w14:paraId="5E8010CC" w14:textId="6CFBB3B5" w:rsidR="006009AB" w:rsidRPr="00E25F07" w:rsidDel="00E25F07" w:rsidRDefault="006009AB">
            <w:pPr>
              <w:jc w:val="left"/>
              <w:rPr>
                <w:del w:id="1862" w:author="Milan Navrátil" w:date="2018-11-15T10:21:00Z"/>
                <w:rPrChange w:id="1863" w:author="Milan Navrátil" w:date="2018-11-15T10:21:00Z">
                  <w:rPr>
                    <w:del w:id="1864" w:author="Milan Navrátil" w:date="2018-11-15T10:21:00Z"/>
                    <w:sz w:val="18"/>
                  </w:rPr>
                </w:rPrChange>
              </w:rPr>
              <w:pPrChange w:id="1865" w:author="Milan Navrátil" w:date="2018-11-15T10:23:00Z">
                <w:pPr/>
              </w:pPrChange>
            </w:pPr>
            <w:del w:id="1866" w:author="Milan Navrátil" w:date="2018-11-15T10:21:00Z">
              <w:r w:rsidRPr="00E25F07" w:rsidDel="00E25F07">
                <w:rPr>
                  <w:rPrChange w:id="1867" w:author="Milan Navrátil" w:date="2018-11-15T10:21:00Z">
                    <w:rPr>
                      <w:sz w:val="18"/>
                    </w:rPr>
                  </w:rPrChange>
                </w:rPr>
                <w:delText xml:space="preserve">Benchmarking ve Facility managementu. Dotupné na : </w:delText>
              </w:r>
              <w:r w:rsidR="008B0165" w:rsidRPr="00E25F07" w:rsidDel="00E25F07">
                <w:rPr>
                  <w:bCs/>
                  <w:rPrChange w:id="1868" w:author="Milan Navrátil" w:date="2018-11-15T10:21:00Z">
                    <w:rPr>
                      <w:bCs/>
                      <w:sz w:val="18"/>
                    </w:rPr>
                  </w:rPrChange>
                </w:rPr>
                <w:fldChar w:fldCharType="begin"/>
              </w:r>
              <w:r w:rsidR="008B0165" w:rsidRPr="00E25F07" w:rsidDel="00E25F07">
                <w:rPr>
                  <w:bCs/>
                  <w:rPrChange w:id="1869" w:author="Milan Navrátil" w:date="2018-11-15T10:21:00Z">
                    <w:rPr>
                      <w:bCs/>
                      <w:sz w:val="18"/>
                    </w:rPr>
                  </w:rPrChange>
                </w:rPr>
                <w:delInstrText xml:space="preserve"> HYPERLINK "https://www.tzb-info.cz/facility-management/9614-benchmarking-ve-facility-managementu" </w:delInstrText>
              </w:r>
              <w:r w:rsidR="008B0165" w:rsidRPr="00E25F07" w:rsidDel="00E25F07">
                <w:rPr>
                  <w:bCs/>
                  <w:rPrChange w:id="1870" w:author="Milan Navrátil" w:date="2018-11-15T10:21:00Z">
                    <w:rPr>
                      <w:bCs/>
                      <w:sz w:val="18"/>
                    </w:rPr>
                  </w:rPrChange>
                </w:rPr>
                <w:fldChar w:fldCharType="separate"/>
              </w:r>
              <w:r w:rsidRPr="00E25F07" w:rsidDel="00E25F07">
                <w:rPr>
                  <w:bCs/>
                  <w:rPrChange w:id="1871" w:author="Milan Navrátil" w:date="2018-11-15T10:21:00Z">
                    <w:rPr>
                      <w:bCs/>
                      <w:sz w:val="18"/>
                    </w:rPr>
                  </w:rPrChange>
                </w:rPr>
                <w:delText>https://www.tzb-info.cz/facility-management/9614-benchmarking-ve-facility-managementu</w:delText>
              </w:r>
              <w:r w:rsidR="008B0165" w:rsidRPr="00E25F07" w:rsidDel="00E25F07">
                <w:rPr>
                  <w:bCs/>
                  <w:rPrChange w:id="1872" w:author="Milan Navrátil" w:date="2018-11-15T10:21:00Z">
                    <w:rPr>
                      <w:bCs/>
                      <w:sz w:val="18"/>
                    </w:rPr>
                  </w:rPrChange>
                </w:rPr>
                <w:fldChar w:fldCharType="end"/>
              </w:r>
              <w:r w:rsidRPr="00E25F07" w:rsidDel="00E25F07">
                <w:rPr>
                  <w:rPrChange w:id="1873" w:author="Milan Navrátil" w:date="2018-11-15T10:21:00Z">
                    <w:rPr>
                      <w:sz w:val="18"/>
                    </w:rPr>
                  </w:rPrChange>
                </w:rPr>
                <w:delText xml:space="preserve">, Datum poslední revize: 7. 2018. </w:delText>
              </w:r>
            </w:del>
          </w:p>
          <w:p w14:paraId="72113F3E" w14:textId="2F3CCB4E" w:rsidR="006009AB" w:rsidRPr="00E25F07" w:rsidDel="00E25F07" w:rsidRDefault="006009AB">
            <w:pPr>
              <w:jc w:val="left"/>
              <w:rPr>
                <w:del w:id="1874" w:author="Milan Navrátil" w:date="2018-11-15T10:21:00Z"/>
                <w:rPrChange w:id="1875" w:author="Milan Navrátil" w:date="2018-11-15T10:21:00Z">
                  <w:rPr>
                    <w:del w:id="1876" w:author="Milan Navrátil" w:date="2018-11-15T10:21:00Z"/>
                    <w:sz w:val="18"/>
                  </w:rPr>
                </w:rPrChange>
              </w:rPr>
              <w:pPrChange w:id="1877" w:author="Milan Navrátil" w:date="2018-11-15T10:23:00Z">
                <w:pPr/>
              </w:pPrChange>
            </w:pPr>
            <w:del w:id="1878" w:author="Milan Navrátil" w:date="2018-11-15T10:21:00Z">
              <w:r w:rsidRPr="00E25F07" w:rsidDel="00E25F07">
                <w:rPr>
                  <w:rPrChange w:id="1879" w:author="Milan Navrátil" w:date="2018-11-15T10:21:00Z">
                    <w:rPr>
                      <w:sz w:val="18"/>
                    </w:rPr>
                  </w:rPrChange>
                </w:rPr>
                <w:delText xml:space="preserve">VYSKOČIL, V. Management podpůrných procesů, Facility management.. Praha, 2010. ISBN 978-80-7431-022-5. </w:delText>
              </w:r>
            </w:del>
          </w:p>
          <w:p w14:paraId="279E1CBF" w14:textId="3145FB4B" w:rsidR="00524A02" w:rsidRPr="00E25F07" w:rsidDel="00E25F07" w:rsidRDefault="006009AB">
            <w:pPr>
              <w:jc w:val="left"/>
              <w:rPr>
                <w:del w:id="1880" w:author="Milan Navrátil" w:date="2018-11-15T10:21:00Z"/>
                <w:rPrChange w:id="1881" w:author="Milan Navrátil" w:date="2018-11-15T10:21:00Z">
                  <w:rPr>
                    <w:del w:id="1882" w:author="Milan Navrátil" w:date="2018-11-15T10:21:00Z"/>
                    <w:sz w:val="18"/>
                  </w:rPr>
                </w:rPrChange>
              </w:rPr>
              <w:pPrChange w:id="1883" w:author="Milan Navrátil" w:date="2018-11-15T10:23:00Z">
                <w:pPr/>
              </w:pPrChange>
            </w:pPr>
            <w:del w:id="1884" w:author="Milan Navrátil" w:date="2018-11-15T10:21:00Z">
              <w:r w:rsidRPr="00E25F07" w:rsidDel="00E25F07">
                <w:rPr>
                  <w:rPrChange w:id="1885" w:author="Milan Navrátil" w:date="2018-11-15T10:21:00Z">
                    <w:rPr>
                      <w:sz w:val="18"/>
                    </w:rPr>
                  </w:rPrChange>
                </w:rPr>
                <w:delText>ČSN EN 15 221 Facility management</w:delText>
              </w:r>
            </w:del>
          </w:p>
          <w:p w14:paraId="0C063902" w14:textId="25141052" w:rsidR="006009AB" w:rsidRPr="00E25F07" w:rsidDel="00E25F07" w:rsidRDefault="006009AB">
            <w:pPr>
              <w:jc w:val="left"/>
              <w:rPr>
                <w:del w:id="1886" w:author="Milan Navrátil" w:date="2018-11-15T10:21:00Z"/>
                <w:b/>
                <w:rPrChange w:id="1887" w:author="Milan Navrátil" w:date="2018-11-15T10:21:00Z">
                  <w:rPr>
                    <w:del w:id="1888" w:author="Milan Navrátil" w:date="2018-11-15T10:21:00Z"/>
                    <w:b/>
                    <w:sz w:val="18"/>
                  </w:rPr>
                </w:rPrChange>
              </w:rPr>
              <w:pPrChange w:id="1889" w:author="Milan Navrátil" w:date="2018-11-15T10:23:00Z">
                <w:pPr/>
              </w:pPrChange>
            </w:pPr>
            <w:del w:id="1890" w:author="Milan Navrátil" w:date="2018-11-15T10:21:00Z">
              <w:r w:rsidRPr="00E25F07" w:rsidDel="00E25F07">
                <w:rPr>
                  <w:b/>
                  <w:rPrChange w:id="1891" w:author="Milan Navrátil" w:date="2018-11-15T10:21:00Z">
                    <w:rPr>
                      <w:b/>
                      <w:sz w:val="18"/>
                    </w:rPr>
                  </w:rPrChange>
                </w:rPr>
                <w:delText>Doporučená literatura:</w:delText>
              </w:r>
            </w:del>
          </w:p>
          <w:p w14:paraId="65C5C802" w14:textId="1B881761" w:rsidR="006009AB" w:rsidRPr="00E25F07" w:rsidDel="00E25F07" w:rsidRDefault="006009AB">
            <w:pPr>
              <w:jc w:val="left"/>
              <w:rPr>
                <w:del w:id="1892" w:author="Milan Navrátil" w:date="2018-11-15T10:21:00Z"/>
                <w:rPrChange w:id="1893" w:author="Milan Navrátil" w:date="2018-11-15T10:21:00Z">
                  <w:rPr>
                    <w:del w:id="1894" w:author="Milan Navrátil" w:date="2018-11-15T10:21:00Z"/>
                    <w:sz w:val="18"/>
                  </w:rPr>
                </w:rPrChange>
              </w:rPr>
              <w:pPrChange w:id="1895" w:author="Milan Navrátil" w:date="2018-11-15T10:23:00Z">
                <w:pPr/>
              </w:pPrChange>
            </w:pPr>
            <w:del w:id="1896" w:author="Milan Navrátil" w:date="2018-11-15T10:21:00Z">
              <w:r w:rsidRPr="00E25F07" w:rsidDel="00E25F07">
                <w:rPr>
                  <w:rPrChange w:id="1897" w:author="Milan Navrátil" w:date="2018-11-15T10:21:00Z">
                    <w:rPr>
                      <w:sz w:val="18"/>
                    </w:rPr>
                  </w:rPrChange>
                </w:rPr>
                <w:delText xml:space="preserve">ČSN EN 15 221 Facility management. ČSNI Praha, 2009. </w:delText>
              </w:r>
            </w:del>
          </w:p>
          <w:p w14:paraId="6F96DD19" w14:textId="3475178A" w:rsidR="006009AB" w:rsidRPr="00E25F07" w:rsidDel="00E25F07" w:rsidRDefault="006009AB">
            <w:pPr>
              <w:jc w:val="left"/>
              <w:rPr>
                <w:del w:id="1898" w:author="Milan Navrátil" w:date="2018-11-15T10:21:00Z"/>
                <w:rPrChange w:id="1899" w:author="Milan Navrátil" w:date="2018-11-15T10:21:00Z">
                  <w:rPr>
                    <w:del w:id="1900" w:author="Milan Navrátil" w:date="2018-11-15T10:21:00Z"/>
                    <w:sz w:val="18"/>
                  </w:rPr>
                </w:rPrChange>
              </w:rPr>
              <w:pPrChange w:id="1901" w:author="Milan Navrátil" w:date="2018-11-15T10:23:00Z">
                <w:pPr/>
              </w:pPrChange>
            </w:pPr>
            <w:del w:id="1902" w:author="Milan Navrátil" w:date="2018-11-15T10:21:00Z">
              <w:r w:rsidRPr="00E25F07" w:rsidDel="00E25F07">
                <w:rPr>
                  <w:rPrChange w:id="1903" w:author="Milan Navrátil" w:date="2018-11-15T10:21:00Z">
                    <w:rPr>
                      <w:sz w:val="18"/>
                    </w:rPr>
                  </w:rPrChange>
                </w:rPr>
                <w:delText xml:space="preserve">MICHEL. T. </w:delText>
              </w:r>
              <w:r w:rsidRPr="00E25F07" w:rsidDel="00E25F07">
                <w:rPr>
                  <w:i/>
                  <w:rPrChange w:id="1904" w:author="Milan Navrátil" w:date="2018-11-15T10:21:00Z">
                    <w:rPr>
                      <w:i/>
                      <w:sz w:val="18"/>
                    </w:rPr>
                  </w:rPrChange>
                </w:rPr>
                <w:delText>The Facility Management Pie Scope and Responsibility. Managing The Built Environment</w:delText>
              </w:r>
              <w:r w:rsidRPr="00E25F07" w:rsidDel="00E25F07">
                <w:rPr>
                  <w:rPrChange w:id="1905" w:author="Milan Navrátil" w:date="2018-11-15T10:21:00Z">
                    <w:rPr>
                      <w:sz w:val="18"/>
                    </w:rPr>
                  </w:rPrChange>
                </w:rPr>
                <w:delText xml:space="preserve">. 2014. </w:delText>
              </w:r>
            </w:del>
          </w:p>
          <w:p w14:paraId="09AD0943" w14:textId="3A5467A4" w:rsidR="006009AB" w:rsidRPr="00E25F07" w:rsidDel="00E25F07" w:rsidRDefault="006009AB">
            <w:pPr>
              <w:jc w:val="left"/>
              <w:rPr>
                <w:del w:id="1906" w:author="Milan Navrátil" w:date="2018-11-15T10:21:00Z"/>
                <w:rPrChange w:id="1907" w:author="Milan Navrátil" w:date="2018-11-15T10:21:00Z">
                  <w:rPr>
                    <w:del w:id="1908" w:author="Milan Navrátil" w:date="2018-11-15T10:21:00Z"/>
                    <w:sz w:val="18"/>
                  </w:rPr>
                </w:rPrChange>
              </w:rPr>
              <w:pPrChange w:id="1909" w:author="Milan Navrátil" w:date="2018-11-15T10:23:00Z">
                <w:pPr/>
              </w:pPrChange>
            </w:pPr>
            <w:del w:id="1910" w:author="Milan Navrátil" w:date="2018-11-15T10:21:00Z">
              <w:r w:rsidRPr="00E25F07" w:rsidDel="00E25F07">
                <w:rPr>
                  <w:rPrChange w:id="1911" w:author="Milan Navrátil" w:date="2018-11-15T10:21:00Z">
                    <w:rPr>
                      <w:sz w:val="18"/>
                    </w:rPr>
                  </w:rPrChange>
                </w:rPr>
                <w:delText>ČSN EN 15459 Energetická náročnost budov – Postupy pro ekonomické hodnocení energetických soustav v budovách</w:delText>
              </w:r>
            </w:del>
          </w:p>
          <w:p w14:paraId="4E490882" w14:textId="7968EB24" w:rsidR="006009AB" w:rsidRPr="00E25F07" w:rsidDel="00E25F07" w:rsidRDefault="006009AB">
            <w:pPr>
              <w:jc w:val="left"/>
              <w:rPr>
                <w:del w:id="1912" w:author="Milan Navrátil" w:date="2018-11-15T10:21:00Z"/>
                <w:rPrChange w:id="1913" w:author="Milan Navrátil" w:date="2018-11-15T10:21:00Z">
                  <w:rPr>
                    <w:del w:id="1914" w:author="Milan Navrátil" w:date="2018-11-15T10:21:00Z"/>
                    <w:sz w:val="18"/>
                  </w:rPr>
                </w:rPrChange>
              </w:rPr>
              <w:pPrChange w:id="1915" w:author="Milan Navrátil" w:date="2018-11-15T10:23:00Z">
                <w:pPr/>
              </w:pPrChange>
            </w:pPr>
            <w:del w:id="1916" w:author="Milan Navrátil" w:date="2018-11-15T10:21:00Z">
              <w:r w:rsidRPr="00E25F07" w:rsidDel="00E25F07">
                <w:rPr>
                  <w:rPrChange w:id="1917" w:author="Milan Navrátil" w:date="2018-11-15T10:21:00Z">
                    <w:rPr>
                      <w:sz w:val="18"/>
                    </w:rPr>
                  </w:rPrChange>
                </w:rPr>
                <w:delText>ČSN EN 50001 Systémy managementu hospodaření s energií _ Požadavky s návodem k použití.</w:delText>
              </w:r>
            </w:del>
          </w:p>
          <w:p w14:paraId="62D853C4" w14:textId="467374A2" w:rsidR="006009AB" w:rsidRPr="00E25F07" w:rsidDel="00E25F07" w:rsidRDefault="006009AB">
            <w:pPr>
              <w:jc w:val="left"/>
              <w:rPr>
                <w:del w:id="1918" w:author="Milan Navrátil" w:date="2018-11-15T10:21:00Z"/>
                <w:rPrChange w:id="1919" w:author="Milan Navrátil" w:date="2018-11-15T10:21:00Z">
                  <w:rPr>
                    <w:del w:id="1920" w:author="Milan Navrátil" w:date="2018-11-15T10:21:00Z"/>
                    <w:sz w:val="18"/>
                  </w:rPr>
                </w:rPrChange>
              </w:rPr>
              <w:pPrChange w:id="1921" w:author="Milan Navrátil" w:date="2018-11-15T10:23:00Z">
                <w:pPr/>
              </w:pPrChange>
            </w:pPr>
            <w:del w:id="1922" w:author="Milan Navrátil" w:date="2018-11-15T10:21:00Z">
              <w:r w:rsidRPr="00E25F07" w:rsidDel="00E25F07">
                <w:rPr>
                  <w:rPrChange w:id="1923" w:author="Milan Navrátil" w:date="2018-11-15T10:21:00Z">
                    <w:rPr>
                      <w:sz w:val="18"/>
                    </w:rPr>
                  </w:rPrChange>
                </w:rPr>
                <w:delText>ČSN EN 15 239, 240 Větrání budov – Energetická náročnost budov – Směrnice pro kontrolu větracích systémů, Směrnice pro kontrolu klimatizačních systémů.</w:delText>
              </w:r>
            </w:del>
          </w:p>
          <w:p w14:paraId="79FE4A39" w14:textId="08C98637" w:rsidR="00E25F07" w:rsidRPr="00E25F07" w:rsidRDefault="006009AB">
            <w:pPr>
              <w:jc w:val="left"/>
              <w:rPr>
                <w:ins w:id="1924" w:author="Milan Navrátil" w:date="2018-11-15T10:21:00Z"/>
              </w:rPr>
              <w:pPrChange w:id="1925" w:author="Milan Navrátil" w:date="2018-11-15T10:23:00Z">
                <w:pPr/>
              </w:pPrChange>
            </w:pPr>
            <w:del w:id="1926" w:author="Milan Navrátil" w:date="2018-11-15T10:21:00Z">
              <w:r w:rsidRPr="00E25F07" w:rsidDel="00E25F07">
                <w:rPr>
                  <w:rPrChange w:id="1927" w:author="Milan Navrátil" w:date="2018-11-15T10:21:00Z">
                    <w:rPr>
                      <w:sz w:val="18"/>
                    </w:rPr>
                  </w:rPrChange>
                </w:rPr>
                <w:delText>ČSN EN 15 251 Vstupní parametry vnitřního prostředí pro návrh a posouzení energetické náročnosti budov s ohledem na kvalitu vnitřního vzduchu, tepelného prostředí, osvětlení a akustiky.</w:delText>
              </w:r>
            </w:del>
            <w:ins w:id="1928" w:author="Milan Navrátil" w:date="2018-11-15T10:21:00Z">
              <w:r w:rsidR="00E25F07" w:rsidRPr="00E25F07">
                <w:t xml:space="preserve">DANIELS, K. Technika budov. Nakladatelství Jaga group, Bratislava, 520, 2003. </w:t>
              </w:r>
            </w:ins>
          </w:p>
          <w:p w14:paraId="2B727740" w14:textId="2F43AC5F" w:rsidR="00E25F07" w:rsidRPr="00E25F07" w:rsidRDefault="00E25F07">
            <w:pPr>
              <w:jc w:val="left"/>
              <w:rPr>
                <w:ins w:id="1929" w:author="Milan Navrátil" w:date="2018-11-15T10:21:00Z"/>
              </w:rPr>
              <w:pPrChange w:id="1930" w:author="Milan Navrátil" w:date="2018-11-15T10:23:00Z">
                <w:pPr/>
              </w:pPrChange>
            </w:pPr>
            <w:ins w:id="1931" w:author="Milan Navrátil" w:date="2018-11-15T10:21:00Z">
              <w:r w:rsidRPr="00E25F07">
                <w:t>Benchmarking ve Facility managementu. Do</w:t>
              </w:r>
            </w:ins>
            <w:ins w:id="1932" w:author="Milan Navrátil" w:date="2018-11-15T10:22:00Z">
              <w:r>
                <w:t>s</w:t>
              </w:r>
            </w:ins>
            <w:ins w:id="1933" w:author="Milan Navrátil" w:date="2018-11-15T10:21:00Z">
              <w:r w:rsidRPr="00E25F07">
                <w:t xml:space="preserve">tupné </w:t>
              </w:r>
            </w:ins>
            <w:ins w:id="1934" w:author="Milan Navrátil" w:date="2018-11-15T10:22:00Z">
              <w:r>
                <w:t>z</w:t>
              </w:r>
            </w:ins>
            <w:ins w:id="1935" w:author="Milan Navrátil" w:date="2018-11-15T10:21:00Z">
              <w:r w:rsidRPr="00E25F07">
                <w:t xml:space="preserve">: </w:t>
              </w:r>
              <w:r w:rsidRPr="007D3C75">
                <w:rPr>
                  <w:lang w:val="en-US"/>
                </w:rPr>
                <w:fldChar w:fldCharType="begin"/>
              </w:r>
              <w:r w:rsidRPr="00E25F07">
                <w:rPr>
                  <w:lang w:val="en-US"/>
                </w:rPr>
                <w:instrText xml:space="preserve"> HYPERLINK "https://www.tzb-info.cz/facility-management/9614-benchmarking-ve-facility-managementu" </w:instrText>
              </w:r>
              <w:r w:rsidRPr="007D3C75">
                <w:rPr>
                  <w:lang w:val="en-US"/>
                  <w:rPrChange w:id="1936" w:author="Milan Navrátil" w:date="2018-11-15T10:23:00Z">
                    <w:rPr>
                      <w:lang w:val="en-US"/>
                    </w:rPr>
                  </w:rPrChange>
                </w:rPr>
                <w:fldChar w:fldCharType="separate"/>
              </w:r>
              <w:r w:rsidRPr="00E25F07">
                <w:rPr>
                  <w:rStyle w:val="Hypertextovodkaz"/>
                </w:rPr>
                <w:t>https://www.tzb-info.cz/facility-management/9614-benchmarking-ve-facility-managementu</w:t>
              </w:r>
              <w:r w:rsidRPr="007D3C75">
                <w:rPr>
                  <w:lang w:val="en-US"/>
                </w:rPr>
                <w:fldChar w:fldCharType="end"/>
              </w:r>
              <w:r w:rsidRPr="00E25F07">
                <w:t xml:space="preserve">, Datum poslední revize: 7. 2018. </w:t>
              </w:r>
            </w:ins>
          </w:p>
          <w:p w14:paraId="6155A68B" w14:textId="77777777" w:rsidR="00E25F07" w:rsidRPr="00E25F07" w:rsidRDefault="00E25F07">
            <w:pPr>
              <w:jc w:val="left"/>
              <w:rPr>
                <w:ins w:id="1937" w:author="Milan Navrátil" w:date="2018-11-15T10:21:00Z"/>
              </w:rPr>
              <w:pPrChange w:id="1938" w:author="Milan Navrátil" w:date="2018-11-15T10:23:00Z">
                <w:pPr/>
              </w:pPrChange>
            </w:pPr>
            <w:ins w:id="1939" w:author="Milan Navrátil" w:date="2018-11-15T10:21:00Z">
              <w:r w:rsidRPr="00E25F07">
                <w:t xml:space="preserve">VYSKOČIL, V. Management podpůrných procesů, Facility management.. Praha, 2010. ISBN 978-80-7431-022-5. </w:t>
              </w:r>
            </w:ins>
          </w:p>
          <w:p w14:paraId="2DE30999" w14:textId="77777777" w:rsidR="00E25F07" w:rsidRPr="00E25F07" w:rsidRDefault="00E25F07">
            <w:pPr>
              <w:jc w:val="left"/>
              <w:rPr>
                <w:ins w:id="1940" w:author="Milan Navrátil" w:date="2018-11-15T10:21:00Z"/>
              </w:rPr>
              <w:pPrChange w:id="1941" w:author="Milan Navrátil" w:date="2018-11-15T10:23:00Z">
                <w:pPr/>
              </w:pPrChange>
            </w:pPr>
            <w:ins w:id="1942" w:author="Milan Navrátil" w:date="2018-11-15T10:21:00Z">
              <w:r w:rsidRPr="00E25F07">
                <w:t>ČSN EN 15 221 Facility management</w:t>
              </w:r>
            </w:ins>
          </w:p>
          <w:p w14:paraId="79F40A05" w14:textId="77777777" w:rsidR="00E25F07" w:rsidRPr="00E25F07" w:rsidRDefault="00E25F07">
            <w:pPr>
              <w:jc w:val="left"/>
              <w:rPr>
                <w:ins w:id="1943" w:author="Milan Navrátil" w:date="2018-11-15T10:21:00Z"/>
              </w:rPr>
              <w:pPrChange w:id="1944" w:author="Milan Navrátil" w:date="2018-11-15T10:23:00Z">
                <w:pPr/>
              </w:pPrChange>
            </w:pPr>
            <w:ins w:id="1945" w:author="Milan Navrátil" w:date="2018-11-15T10:21:00Z">
              <w:r w:rsidRPr="00E25F07">
                <w:rPr>
                  <w:color w:val="000000"/>
                  <w:rPrChange w:id="1946" w:author="Milan Navrátil" w:date="2018-11-15T10:23:00Z">
                    <w:rPr>
                      <w:color w:val="000000"/>
                      <w:highlight w:val="yellow"/>
                    </w:rPr>
                  </w:rPrChange>
                </w:rPr>
                <w:t xml:space="preserve">BARKER, Ian. </w:t>
              </w:r>
              <w:r w:rsidRPr="00E25F07">
                <w:rPr>
                  <w:i/>
                  <w:iCs/>
                  <w:color w:val="000000"/>
                  <w:rPrChange w:id="1947" w:author="Milan Navrátil" w:date="2018-11-15T10:23:00Z">
                    <w:rPr>
                      <w:i/>
                      <w:iCs/>
                      <w:color w:val="000000"/>
                      <w:highlight w:val="yellow"/>
                    </w:rPr>
                  </w:rPrChange>
                </w:rPr>
                <w:t>A practical guide to facilities management</w:t>
              </w:r>
              <w:r w:rsidRPr="00E25F07">
                <w:rPr>
                  <w:color w:val="000000"/>
                  <w:rPrChange w:id="1948" w:author="Milan Navrátil" w:date="2018-11-15T10:23:00Z">
                    <w:rPr>
                      <w:color w:val="000000"/>
                      <w:highlight w:val="yellow"/>
                    </w:rPr>
                  </w:rPrChange>
                </w:rPr>
                <w:t xml:space="preserve">. Dunbeath: Whittles, 2013, 1 online zdroj. ISBN 9781849951159. Dostupné z: </w:t>
              </w:r>
              <w:r w:rsidRPr="0061563F">
                <w:rPr>
                  <w:lang w:val="en-US"/>
                </w:rPr>
                <w:fldChar w:fldCharType="begin"/>
              </w:r>
              <w:r w:rsidRPr="00E25F07">
                <w:rPr>
                  <w:lang w:val="en-US"/>
                </w:rPr>
                <w:instrText xml:space="preserve"> HYPERLINK "http://app.knovel.com/hotlink/toc/id:kpPIFM0006/practical_introduction_to_facilities_management" </w:instrText>
              </w:r>
              <w:r w:rsidRPr="0061563F">
                <w:rPr>
                  <w:lang w:val="en-US"/>
                  <w:rPrChange w:id="1949" w:author="Milan Navrátil" w:date="2018-11-15T10:23:00Z">
                    <w:rPr>
                      <w:lang w:val="en-US"/>
                    </w:rPr>
                  </w:rPrChange>
                </w:rPr>
                <w:fldChar w:fldCharType="separate"/>
              </w:r>
              <w:r w:rsidRPr="00E25F07">
                <w:rPr>
                  <w:rStyle w:val="Hypertextovodkaz"/>
                  <w:rPrChange w:id="1950" w:author="Milan Navrátil" w:date="2018-11-15T10:23:00Z">
                    <w:rPr>
                      <w:rStyle w:val="Hypertextovodkaz"/>
                      <w:highlight w:val="yellow"/>
                    </w:rPr>
                  </w:rPrChange>
                </w:rPr>
                <w:t>http://app.knovel.com/hotlink/toc/id:kpPIFM0006/practical_introduction_to_facilities_management</w:t>
              </w:r>
              <w:r w:rsidRPr="0061563F">
                <w:rPr>
                  <w:lang w:val="en-US"/>
                </w:rPr>
                <w:fldChar w:fldCharType="end"/>
              </w:r>
            </w:ins>
          </w:p>
          <w:p w14:paraId="2231610C" w14:textId="77777777" w:rsidR="00E25F07" w:rsidRPr="00E25F07" w:rsidRDefault="00E25F07">
            <w:pPr>
              <w:jc w:val="left"/>
              <w:rPr>
                <w:ins w:id="1951" w:author="Milan Navrátil" w:date="2018-11-15T10:21:00Z"/>
                <w:b/>
                <w:bCs/>
              </w:rPr>
              <w:pPrChange w:id="1952" w:author="Milan Navrátil" w:date="2018-11-15T10:23:00Z">
                <w:pPr/>
              </w:pPrChange>
            </w:pPr>
            <w:ins w:id="1953" w:author="Milan Navrátil" w:date="2018-11-15T10:21:00Z">
              <w:r w:rsidRPr="00E25F07">
                <w:rPr>
                  <w:b/>
                  <w:bCs/>
                </w:rPr>
                <w:t>Doporučená literatura:</w:t>
              </w:r>
            </w:ins>
          </w:p>
          <w:p w14:paraId="5B64CD51" w14:textId="77777777" w:rsidR="00E25F07" w:rsidRPr="00E25F07" w:rsidRDefault="00E25F07">
            <w:pPr>
              <w:jc w:val="left"/>
              <w:rPr>
                <w:ins w:id="1954" w:author="Milan Navrátil" w:date="2018-11-15T10:21:00Z"/>
              </w:rPr>
              <w:pPrChange w:id="1955" w:author="Milan Navrátil" w:date="2018-11-15T10:23:00Z">
                <w:pPr/>
              </w:pPrChange>
            </w:pPr>
            <w:ins w:id="1956" w:author="Milan Navrátil" w:date="2018-11-15T10:21:00Z">
              <w:r w:rsidRPr="00E25F07">
                <w:t xml:space="preserve">ČSN EN 15 221 Facility management. ČSNI Praha, 2009. </w:t>
              </w:r>
            </w:ins>
          </w:p>
          <w:p w14:paraId="452592F6" w14:textId="77777777" w:rsidR="00E25F07" w:rsidRPr="00E25F07" w:rsidRDefault="00E25F07">
            <w:pPr>
              <w:jc w:val="left"/>
              <w:rPr>
                <w:ins w:id="1957" w:author="Milan Navrátil" w:date="2018-11-15T10:21:00Z"/>
              </w:rPr>
              <w:pPrChange w:id="1958" w:author="Milan Navrátil" w:date="2018-11-15T10:23:00Z">
                <w:pPr/>
              </w:pPrChange>
            </w:pPr>
            <w:ins w:id="1959" w:author="Milan Navrátil" w:date="2018-11-15T10:21:00Z">
              <w:r w:rsidRPr="00E25F07">
                <w:rPr>
                  <w:rPrChange w:id="1960" w:author="Milan Navrátil" w:date="2018-11-15T10:23:00Z">
                    <w:rPr>
                      <w:highlight w:val="yellow"/>
                    </w:rPr>
                  </w:rPrChange>
                </w:rPr>
                <w:t xml:space="preserve">MICHEL. T. </w:t>
              </w:r>
              <w:r w:rsidRPr="00E25F07">
                <w:rPr>
                  <w:i/>
                  <w:iCs/>
                  <w:rPrChange w:id="1961" w:author="Milan Navrátil" w:date="2018-11-15T10:23:00Z">
                    <w:rPr>
                      <w:i/>
                      <w:iCs/>
                      <w:highlight w:val="yellow"/>
                    </w:rPr>
                  </w:rPrChange>
                </w:rPr>
                <w:t>The Facility Management Pie Scope and Responsibility. Managing The Built Environment</w:t>
              </w:r>
              <w:r w:rsidRPr="00E25F07">
                <w:rPr>
                  <w:rPrChange w:id="1962" w:author="Milan Navrátil" w:date="2018-11-15T10:23:00Z">
                    <w:rPr>
                      <w:highlight w:val="yellow"/>
                    </w:rPr>
                  </w:rPrChange>
                </w:rPr>
                <w:t>. 2014.</w:t>
              </w:r>
              <w:r w:rsidRPr="00E25F07">
                <w:t xml:space="preserve"> </w:t>
              </w:r>
            </w:ins>
          </w:p>
          <w:p w14:paraId="4D83CED8" w14:textId="77777777" w:rsidR="00E25F07" w:rsidRPr="00E25F07" w:rsidRDefault="00E25F07">
            <w:pPr>
              <w:jc w:val="left"/>
              <w:rPr>
                <w:ins w:id="1963" w:author="Milan Navrátil" w:date="2018-11-15T10:21:00Z"/>
              </w:rPr>
              <w:pPrChange w:id="1964" w:author="Milan Navrátil" w:date="2018-11-15T10:23:00Z">
                <w:pPr/>
              </w:pPrChange>
            </w:pPr>
            <w:ins w:id="1965" w:author="Milan Navrátil" w:date="2018-11-15T10:21:00Z">
              <w:r w:rsidRPr="00E25F07">
                <w:t>ČSN EN 15459 Energetická náročnost budov – Postupy pro ekonomické hodnocení energetických soustav v budovách</w:t>
              </w:r>
            </w:ins>
          </w:p>
          <w:p w14:paraId="54A30863" w14:textId="77777777" w:rsidR="00E25F07" w:rsidRPr="00E25F07" w:rsidRDefault="00E25F07">
            <w:pPr>
              <w:jc w:val="left"/>
              <w:rPr>
                <w:ins w:id="1966" w:author="Milan Navrátil" w:date="2018-11-15T10:21:00Z"/>
              </w:rPr>
              <w:pPrChange w:id="1967" w:author="Milan Navrátil" w:date="2018-11-15T10:23:00Z">
                <w:pPr/>
              </w:pPrChange>
            </w:pPr>
            <w:ins w:id="1968" w:author="Milan Navrátil" w:date="2018-11-15T10:21:00Z">
              <w:r w:rsidRPr="00E25F07">
                <w:t>ČSN EN 50001 Systémy managementu hospodaření s energií _ Požadavky s návodem k použití.</w:t>
              </w:r>
            </w:ins>
          </w:p>
          <w:p w14:paraId="0D85A897" w14:textId="77777777" w:rsidR="00E25F07" w:rsidRPr="00E25F07" w:rsidRDefault="00E25F07">
            <w:pPr>
              <w:jc w:val="left"/>
              <w:rPr>
                <w:ins w:id="1969" w:author="Milan Navrátil" w:date="2018-11-15T10:21:00Z"/>
              </w:rPr>
              <w:pPrChange w:id="1970" w:author="Milan Navrátil" w:date="2018-11-15T10:23:00Z">
                <w:pPr/>
              </w:pPrChange>
            </w:pPr>
            <w:ins w:id="1971" w:author="Milan Navrátil" w:date="2018-11-15T10:21:00Z">
              <w:r w:rsidRPr="00E25F07">
                <w:t>ČSN EN 15 239, 240 Větrání budov – Energetická náročnost budov – Směrnice pro kontrolu větracích systémů, Směrnice pro kontrolu klimatizačních systémů.</w:t>
              </w:r>
            </w:ins>
          </w:p>
          <w:p w14:paraId="20127FAA" w14:textId="5FB3D94E" w:rsidR="00BD0979" w:rsidRPr="00232982" w:rsidRDefault="00E25F07">
            <w:pPr>
              <w:jc w:val="left"/>
              <w:pPrChange w:id="1972" w:author="Milan Navrátil" w:date="2018-11-15T13:17:00Z">
                <w:pPr/>
              </w:pPrChange>
            </w:pPr>
            <w:ins w:id="1973" w:author="Milan Navrátil" w:date="2018-11-15T10:21:00Z">
              <w:r w:rsidRPr="00E25F07">
                <w:t>ČSN EN 15 251 Vstupní parametry vnitřního prostředí pro návrh a posouzení energetické náročnosti budov s ohledem na kvalitu vnitřního vzduchu, tepelného prostředí, osvětlení a akustiky.</w:t>
              </w:r>
            </w:ins>
          </w:p>
        </w:tc>
      </w:tr>
      <w:tr w:rsidR="006009AB" w14:paraId="6E6EE962"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71A25F" w14:textId="77777777" w:rsidR="006009AB" w:rsidRDefault="006009AB" w:rsidP="0085754D">
            <w:pPr>
              <w:jc w:val="center"/>
              <w:rPr>
                <w:b/>
              </w:rPr>
            </w:pPr>
            <w:r>
              <w:rPr>
                <w:b/>
              </w:rPr>
              <w:t>Informace ke kombinované nebo distanční formě</w:t>
            </w:r>
          </w:p>
        </w:tc>
      </w:tr>
      <w:tr w:rsidR="006009AB" w14:paraId="009543D1" w14:textId="77777777" w:rsidTr="0085754D">
        <w:tc>
          <w:tcPr>
            <w:tcW w:w="4787" w:type="dxa"/>
            <w:gridSpan w:val="3"/>
            <w:tcBorders>
              <w:top w:val="single" w:sz="2" w:space="0" w:color="auto"/>
            </w:tcBorders>
            <w:shd w:val="clear" w:color="auto" w:fill="F7CAAC"/>
          </w:tcPr>
          <w:p w14:paraId="2FFC35DC" w14:textId="77777777" w:rsidR="006009AB" w:rsidRDefault="006009AB" w:rsidP="0085754D">
            <w:r>
              <w:rPr>
                <w:b/>
              </w:rPr>
              <w:lastRenderedPageBreak/>
              <w:t>Rozsah konzultací (soustředění)</w:t>
            </w:r>
          </w:p>
        </w:tc>
        <w:tc>
          <w:tcPr>
            <w:tcW w:w="889" w:type="dxa"/>
            <w:tcBorders>
              <w:top w:val="single" w:sz="2" w:space="0" w:color="auto"/>
            </w:tcBorders>
          </w:tcPr>
          <w:p w14:paraId="79AB0A11" w14:textId="77777777" w:rsidR="006009AB" w:rsidRDefault="006009AB" w:rsidP="0085754D">
            <w:r>
              <w:t>17</w:t>
            </w:r>
          </w:p>
        </w:tc>
        <w:tc>
          <w:tcPr>
            <w:tcW w:w="4179" w:type="dxa"/>
            <w:gridSpan w:val="4"/>
            <w:tcBorders>
              <w:top w:val="single" w:sz="2" w:space="0" w:color="auto"/>
            </w:tcBorders>
            <w:shd w:val="clear" w:color="auto" w:fill="F7CAAC"/>
          </w:tcPr>
          <w:p w14:paraId="31AE2384" w14:textId="77777777" w:rsidR="006009AB" w:rsidRDefault="006009AB" w:rsidP="0085754D">
            <w:pPr>
              <w:rPr>
                <w:b/>
              </w:rPr>
            </w:pPr>
            <w:r>
              <w:rPr>
                <w:b/>
              </w:rPr>
              <w:t xml:space="preserve">hodin </w:t>
            </w:r>
          </w:p>
        </w:tc>
      </w:tr>
      <w:tr w:rsidR="006009AB" w14:paraId="271651E1" w14:textId="77777777" w:rsidTr="0085754D">
        <w:tc>
          <w:tcPr>
            <w:tcW w:w="9855" w:type="dxa"/>
            <w:gridSpan w:val="8"/>
            <w:shd w:val="clear" w:color="auto" w:fill="F7CAAC"/>
          </w:tcPr>
          <w:p w14:paraId="795759A0" w14:textId="77777777" w:rsidR="006009AB" w:rsidRDefault="006009AB" w:rsidP="0085754D">
            <w:pPr>
              <w:rPr>
                <w:b/>
              </w:rPr>
            </w:pPr>
            <w:r>
              <w:rPr>
                <w:b/>
              </w:rPr>
              <w:t>Informace o způsobu kontaktu s vyučujícím</w:t>
            </w:r>
          </w:p>
        </w:tc>
      </w:tr>
      <w:tr w:rsidR="006009AB" w14:paraId="79AD7610" w14:textId="77777777" w:rsidTr="00A32299">
        <w:trPr>
          <w:trHeight w:val="512"/>
        </w:trPr>
        <w:tc>
          <w:tcPr>
            <w:tcW w:w="9855" w:type="dxa"/>
            <w:gridSpan w:val="8"/>
          </w:tcPr>
          <w:p w14:paraId="1E4FE268" w14:textId="77777777" w:rsidR="006009AB" w:rsidRDefault="006009AB" w:rsidP="00E96895">
            <w:r w:rsidRPr="00A32299">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A32299">
              <w:rPr>
                <w:sz w:val="18"/>
              </w:rPr>
              <w:t xml:space="preserve"> </w:t>
            </w:r>
          </w:p>
        </w:tc>
      </w:tr>
    </w:tbl>
    <w:p w14:paraId="3F0AC5B1" w14:textId="77777777" w:rsidR="00A804E0" w:rsidRDefault="00A804E0">
      <w:del w:id="1974" w:author="Milan Navrátil" w:date="2018-10-30T14:13:00Z">
        <w:r w:rsidDel="00F06D92">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610B7916" w14:textId="77777777" w:rsidTr="0085754D">
        <w:tc>
          <w:tcPr>
            <w:tcW w:w="9855" w:type="dxa"/>
            <w:gridSpan w:val="8"/>
            <w:tcBorders>
              <w:bottom w:val="double" w:sz="4" w:space="0" w:color="auto"/>
            </w:tcBorders>
            <w:shd w:val="clear" w:color="auto" w:fill="BDD6EE"/>
          </w:tcPr>
          <w:p w14:paraId="4F573EA7" w14:textId="616C47C4" w:rsidR="006009AB" w:rsidRDefault="006009AB" w:rsidP="0085754D">
            <w:pPr>
              <w:tabs>
                <w:tab w:val="right" w:pos="9410"/>
              </w:tabs>
              <w:rPr>
                <w:b/>
                <w:sz w:val="28"/>
              </w:rPr>
            </w:pPr>
            <w:r>
              <w:br w:type="page"/>
            </w:r>
            <w:r>
              <w:rPr>
                <w:b/>
                <w:sz w:val="28"/>
              </w:rPr>
              <w:t>B-III – Charakteristika studijního předmětu</w:t>
            </w:r>
            <w:r>
              <w:rPr>
                <w:b/>
                <w:sz w:val="28"/>
              </w:rPr>
              <w:tab/>
            </w:r>
            <w:r w:rsidRPr="000503B0">
              <w:rPr>
                <w:rStyle w:val="Odkazintenzivn"/>
                <w:u w:val="none"/>
              </w:rPr>
              <w:fldChar w:fldCharType="begin"/>
            </w:r>
            <w:r w:rsidRPr="000503B0">
              <w:rPr>
                <w:rStyle w:val="Odkazintenzivn"/>
                <w:u w:val="none"/>
              </w:rPr>
              <w:instrText xml:space="preserve"> REF top \h </w:instrText>
            </w:r>
            <w:r w:rsidR="000503B0" w:rsidRPr="000503B0">
              <w:rPr>
                <w:rStyle w:val="Odkazintenzivn"/>
                <w:u w:val="none"/>
              </w:rPr>
              <w:instrText xml:space="preserve"> \* MERGEFORMAT </w:instrText>
            </w:r>
            <w:r w:rsidRPr="000503B0">
              <w:rPr>
                <w:rStyle w:val="Odkazintenzivn"/>
                <w:u w:val="none"/>
              </w:rPr>
            </w:r>
            <w:r w:rsidRPr="000503B0">
              <w:rPr>
                <w:rStyle w:val="Odkazintenzivn"/>
                <w:u w:val="none"/>
              </w:rPr>
              <w:fldChar w:fldCharType="separate"/>
            </w:r>
            <w:r w:rsidR="00FB06C4" w:rsidRPr="00FB06C4">
              <w:rPr>
                <w:color w:val="FF0000"/>
              </w:rPr>
              <w:t>Abecední seznam</w:t>
            </w:r>
            <w:r w:rsidRPr="000503B0">
              <w:rPr>
                <w:rStyle w:val="Odkazintenzivn"/>
                <w:u w:val="none"/>
              </w:rPr>
              <w:fldChar w:fldCharType="end"/>
            </w:r>
          </w:p>
        </w:tc>
      </w:tr>
      <w:tr w:rsidR="006009AB" w14:paraId="6A8F7E6C" w14:textId="77777777" w:rsidTr="0085754D">
        <w:tc>
          <w:tcPr>
            <w:tcW w:w="3086" w:type="dxa"/>
            <w:tcBorders>
              <w:top w:val="double" w:sz="4" w:space="0" w:color="auto"/>
            </w:tcBorders>
            <w:shd w:val="clear" w:color="auto" w:fill="F7CAAC"/>
          </w:tcPr>
          <w:p w14:paraId="10313AD4"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4BAA97D4" w14:textId="5A1FC498" w:rsidR="00CF504F" w:rsidRDefault="006009AB" w:rsidP="0085754D">
            <w:bookmarkStart w:id="1975" w:name="ForenzniVedy"/>
            <w:r>
              <w:t>Forenzní vědy</w:t>
            </w:r>
            <w:bookmarkEnd w:id="1975"/>
          </w:p>
        </w:tc>
      </w:tr>
      <w:tr w:rsidR="006009AB" w14:paraId="4D90A80E" w14:textId="77777777" w:rsidTr="0085754D">
        <w:tc>
          <w:tcPr>
            <w:tcW w:w="3086" w:type="dxa"/>
            <w:shd w:val="clear" w:color="auto" w:fill="F7CAAC"/>
          </w:tcPr>
          <w:p w14:paraId="1DF1F058" w14:textId="77777777" w:rsidR="006009AB" w:rsidRDefault="006009AB" w:rsidP="0085754D">
            <w:pPr>
              <w:rPr>
                <w:b/>
              </w:rPr>
            </w:pPr>
            <w:r>
              <w:rPr>
                <w:b/>
              </w:rPr>
              <w:t>Typ předmětu</w:t>
            </w:r>
          </w:p>
        </w:tc>
        <w:tc>
          <w:tcPr>
            <w:tcW w:w="3406" w:type="dxa"/>
            <w:gridSpan w:val="4"/>
          </w:tcPr>
          <w:p w14:paraId="659E2427" w14:textId="77777777" w:rsidR="006009AB" w:rsidRDefault="006009AB" w:rsidP="0085754D">
            <w:r>
              <w:t>Povinný „PZ“ pro specializaci:</w:t>
            </w:r>
          </w:p>
          <w:p w14:paraId="7EDDD13E" w14:textId="77777777" w:rsidR="006009AB" w:rsidRDefault="006009AB" w:rsidP="0085754D">
            <w:r>
              <w:t>Bezpečnostní technologie</w:t>
            </w:r>
          </w:p>
        </w:tc>
        <w:tc>
          <w:tcPr>
            <w:tcW w:w="2695" w:type="dxa"/>
            <w:gridSpan w:val="2"/>
            <w:shd w:val="clear" w:color="auto" w:fill="F7CAAC"/>
          </w:tcPr>
          <w:p w14:paraId="1EB13900" w14:textId="77777777" w:rsidR="006009AB" w:rsidRDefault="006009AB" w:rsidP="0085754D">
            <w:r>
              <w:rPr>
                <w:b/>
              </w:rPr>
              <w:t>doporučený ročník / semestr</w:t>
            </w:r>
          </w:p>
        </w:tc>
        <w:tc>
          <w:tcPr>
            <w:tcW w:w="668" w:type="dxa"/>
          </w:tcPr>
          <w:p w14:paraId="0FE48A0C" w14:textId="77777777" w:rsidR="006009AB" w:rsidRDefault="006009AB" w:rsidP="0085754D">
            <w:r>
              <w:t>1/Z</w:t>
            </w:r>
          </w:p>
        </w:tc>
      </w:tr>
      <w:tr w:rsidR="006009AB" w14:paraId="5FD39A14" w14:textId="77777777" w:rsidTr="0085754D">
        <w:tc>
          <w:tcPr>
            <w:tcW w:w="3086" w:type="dxa"/>
            <w:shd w:val="clear" w:color="auto" w:fill="F7CAAC"/>
          </w:tcPr>
          <w:p w14:paraId="418BF5AE" w14:textId="77777777" w:rsidR="006009AB" w:rsidRDefault="006009AB" w:rsidP="0085754D">
            <w:pPr>
              <w:rPr>
                <w:b/>
              </w:rPr>
            </w:pPr>
            <w:r>
              <w:rPr>
                <w:b/>
              </w:rPr>
              <w:t>Rozsah studijního předmětu</w:t>
            </w:r>
          </w:p>
        </w:tc>
        <w:tc>
          <w:tcPr>
            <w:tcW w:w="1701" w:type="dxa"/>
            <w:gridSpan w:val="2"/>
          </w:tcPr>
          <w:p w14:paraId="315CF0D3" w14:textId="77777777" w:rsidR="006009AB" w:rsidRDefault="006009AB" w:rsidP="0085754D">
            <w:r>
              <w:t>28p+28s</w:t>
            </w:r>
          </w:p>
        </w:tc>
        <w:tc>
          <w:tcPr>
            <w:tcW w:w="889" w:type="dxa"/>
            <w:shd w:val="clear" w:color="auto" w:fill="F7CAAC"/>
          </w:tcPr>
          <w:p w14:paraId="558F959C" w14:textId="77777777" w:rsidR="006009AB" w:rsidRDefault="006009AB" w:rsidP="0085754D">
            <w:pPr>
              <w:rPr>
                <w:b/>
              </w:rPr>
            </w:pPr>
            <w:r>
              <w:rPr>
                <w:b/>
              </w:rPr>
              <w:t xml:space="preserve">hod. </w:t>
            </w:r>
          </w:p>
        </w:tc>
        <w:tc>
          <w:tcPr>
            <w:tcW w:w="816" w:type="dxa"/>
          </w:tcPr>
          <w:p w14:paraId="006B5C0A" w14:textId="77777777" w:rsidR="006009AB" w:rsidRDefault="006009AB" w:rsidP="0085754D"/>
        </w:tc>
        <w:tc>
          <w:tcPr>
            <w:tcW w:w="2156" w:type="dxa"/>
            <w:shd w:val="clear" w:color="auto" w:fill="F7CAAC"/>
          </w:tcPr>
          <w:p w14:paraId="31B6A15C" w14:textId="77777777" w:rsidR="006009AB" w:rsidRDefault="006009AB" w:rsidP="0085754D">
            <w:pPr>
              <w:rPr>
                <w:b/>
              </w:rPr>
            </w:pPr>
            <w:r>
              <w:rPr>
                <w:b/>
              </w:rPr>
              <w:t>kreditů</w:t>
            </w:r>
          </w:p>
        </w:tc>
        <w:tc>
          <w:tcPr>
            <w:tcW w:w="1207" w:type="dxa"/>
            <w:gridSpan w:val="2"/>
          </w:tcPr>
          <w:p w14:paraId="465902F7" w14:textId="77777777" w:rsidR="006009AB" w:rsidRDefault="006009AB" w:rsidP="0085754D">
            <w:r>
              <w:t>4</w:t>
            </w:r>
          </w:p>
        </w:tc>
      </w:tr>
      <w:tr w:rsidR="006009AB" w14:paraId="2EAEF531" w14:textId="77777777" w:rsidTr="0085754D">
        <w:tc>
          <w:tcPr>
            <w:tcW w:w="3086" w:type="dxa"/>
            <w:shd w:val="clear" w:color="auto" w:fill="F7CAAC"/>
          </w:tcPr>
          <w:p w14:paraId="53CAD96A" w14:textId="77777777" w:rsidR="006009AB" w:rsidRDefault="006009AB" w:rsidP="0085754D">
            <w:pPr>
              <w:rPr>
                <w:b/>
                <w:sz w:val="22"/>
              </w:rPr>
            </w:pPr>
            <w:r>
              <w:rPr>
                <w:b/>
              </w:rPr>
              <w:t>Prerekvizity, korekvizity, ekvivalence</w:t>
            </w:r>
          </w:p>
        </w:tc>
        <w:tc>
          <w:tcPr>
            <w:tcW w:w="6769" w:type="dxa"/>
            <w:gridSpan w:val="7"/>
          </w:tcPr>
          <w:p w14:paraId="2803A3C8" w14:textId="77777777" w:rsidR="006009AB" w:rsidRDefault="006009AB" w:rsidP="0085754D">
            <w:r>
              <w:t>nejsou</w:t>
            </w:r>
          </w:p>
        </w:tc>
      </w:tr>
      <w:tr w:rsidR="006009AB" w14:paraId="5324F788" w14:textId="77777777" w:rsidTr="0085754D">
        <w:tc>
          <w:tcPr>
            <w:tcW w:w="3086" w:type="dxa"/>
            <w:shd w:val="clear" w:color="auto" w:fill="F7CAAC"/>
          </w:tcPr>
          <w:p w14:paraId="090121DC" w14:textId="77777777" w:rsidR="006009AB" w:rsidRDefault="006009AB" w:rsidP="0085754D">
            <w:pPr>
              <w:rPr>
                <w:b/>
              </w:rPr>
            </w:pPr>
            <w:r>
              <w:rPr>
                <w:b/>
              </w:rPr>
              <w:t>Způsob ověření studijních výsledků</w:t>
            </w:r>
          </w:p>
        </w:tc>
        <w:tc>
          <w:tcPr>
            <w:tcW w:w="3406" w:type="dxa"/>
            <w:gridSpan w:val="4"/>
          </w:tcPr>
          <w:p w14:paraId="0B7CAC39" w14:textId="77777777" w:rsidR="006009AB" w:rsidRDefault="006009AB" w:rsidP="0085754D">
            <w:r>
              <w:t>Zápočet, zkouška</w:t>
            </w:r>
          </w:p>
        </w:tc>
        <w:tc>
          <w:tcPr>
            <w:tcW w:w="2156" w:type="dxa"/>
            <w:shd w:val="clear" w:color="auto" w:fill="F7CAAC"/>
          </w:tcPr>
          <w:p w14:paraId="48E7BC21" w14:textId="77777777" w:rsidR="006009AB" w:rsidRDefault="006009AB" w:rsidP="0085754D">
            <w:pPr>
              <w:rPr>
                <w:b/>
              </w:rPr>
            </w:pPr>
            <w:r>
              <w:rPr>
                <w:b/>
              </w:rPr>
              <w:t>Forma výuky</w:t>
            </w:r>
          </w:p>
        </w:tc>
        <w:tc>
          <w:tcPr>
            <w:tcW w:w="1207" w:type="dxa"/>
            <w:gridSpan w:val="2"/>
          </w:tcPr>
          <w:p w14:paraId="7D292B61" w14:textId="77777777" w:rsidR="006009AB" w:rsidRDefault="006009AB" w:rsidP="0085754D">
            <w:r>
              <w:t>přednáška,</w:t>
            </w:r>
          </w:p>
          <w:p w14:paraId="2F722FEF" w14:textId="77777777" w:rsidR="006009AB" w:rsidRDefault="006009AB" w:rsidP="0085754D">
            <w:r>
              <w:t>laboratorní</w:t>
            </w:r>
          </w:p>
          <w:p w14:paraId="4AA5BBDD" w14:textId="77777777" w:rsidR="006009AB" w:rsidRDefault="006009AB" w:rsidP="0085754D">
            <w:r>
              <w:t>cvičení</w:t>
            </w:r>
          </w:p>
        </w:tc>
      </w:tr>
      <w:tr w:rsidR="006009AB" w14:paraId="7A0B1DA1" w14:textId="77777777" w:rsidTr="0085754D">
        <w:tc>
          <w:tcPr>
            <w:tcW w:w="3086" w:type="dxa"/>
            <w:shd w:val="clear" w:color="auto" w:fill="F7CAAC"/>
          </w:tcPr>
          <w:p w14:paraId="4C390BF9"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438D3B0E" w14:textId="77777777" w:rsidR="006009AB" w:rsidRDefault="006009AB" w:rsidP="00E96895">
            <w:pPr>
              <w:rPr>
                <w:rFonts w:eastAsia="Symbol"/>
              </w:rPr>
            </w:pPr>
            <w:r>
              <w:rPr>
                <w:rFonts w:eastAsia="Symbol"/>
              </w:rPr>
              <w:t>Samostatné zpracování individuálního zadání, jeho vyhodnocení a kontrola vyučujícím – podmínka pro udělení zápočtu z předmětu. Studentům během prvních laboratorních cvičení je zadáno konkrétní téma, které samostatně zpracují ve formě referátu. Zpracovaná témata prezentují v posledních dvou laboratorních cvičeních před ostatními studenty a proběhne diskuze o předneseném tématu a jeho vztahu k jiným vědeckým oblastem s důrazem na praktická současná řešení i trendy v dané problematice. Student by měl ukázat širší technickou gramotnost, schopnost analýzy směrů vývoje a schopnost prezentace získaných poznatků.</w:t>
            </w:r>
          </w:p>
          <w:p w14:paraId="1C1F5BA2" w14:textId="77777777" w:rsidR="006009AB" w:rsidRDefault="006009AB">
            <w:r>
              <w:rPr>
                <w:rFonts w:eastAsia="Symbol"/>
              </w:rPr>
              <w:t xml:space="preserve">U studenta se předpokládají základní znalosti vysokoškolské matematiky, fyziky,  zařazených v předcházejících semestrech studia.  Pro získání zápočtu je nutností odevzdání protokolů z laboratorních cvičení s možností 20% omluvené neúčasti. Druhou nutnou podmínkou je vypracování referátu na zadané téma.  </w:t>
            </w:r>
            <w:r w:rsidRPr="0006274F">
              <w:rPr>
                <w:sz w:val="22"/>
                <w:szCs w:val="22"/>
              </w:rPr>
              <w:t>Samostatné zpracování individuálního zadání, jeho vyhodnocení a kontrola vyučujícím – podmínka pro udělení zápočtu z předmětu.</w:t>
            </w:r>
          </w:p>
        </w:tc>
      </w:tr>
      <w:tr w:rsidR="006009AB" w14:paraId="2497FC46" w14:textId="77777777" w:rsidTr="0085754D">
        <w:trPr>
          <w:trHeight w:val="554"/>
        </w:trPr>
        <w:tc>
          <w:tcPr>
            <w:tcW w:w="9855" w:type="dxa"/>
            <w:gridSpan w:val="8"/>
            <w:tcBorders>
              <w:top w:val="nil"/>
            </w:tcBorders>
          </w:tcPr>
          <w:p w14:paraId="177CAA25" w14:textId="77777777" w:rsidR="006009AB" w:rsidRDefault="006009AB" w:rsidP="0085754D"/>
        </w:tc>
      </w:tr>
      <w:tr w:rsidR="006009AB" w14:paraId="47126BB1" w14:textId="77777777" w:rsidTr="0085754D">
        <w:trPr>
          <w:trHeight w:val="197"/>
        </w:trPr>
        <w:tc>
          <w:tcPr>
            <w:tcW w:w="3086" w:type="dxa"/>
            <w:tcBorders>
              <w:top w:val="nil"/>
            </w:tcBorders>
            <w:shd w:val="clear" w:color="auto" w:fill="F7CAAC"/>
          </w:tcPr>
          <w:p w14:paraId="75B5D10F" w14:textId="77777777" w:rsidR="006009AB" w:rsidRDefault="006009AB" w:rsidP="0085754D">
            <w:pPr>
              <w:rPr>
                <w:b/>
              </w:rPr>
            </w:pPr>
            <w:r>
              <w:rPr>
                <w:b/>
              </w:rPr>
              <w:t>Garant předmětu</w:t>
            </w:r>
          </w:p>
        </w:tc>
        <w:tc>
          <w:tcPr>
            <w:tcW w:w="6769" w:type="dxa"/>
            <w:gridSpan w:val="7"/>
            <w:tcBorders>
              <w:top w:val="nil"/>
            </w:tcBorders>
          </w:tcPr>
          <w:p w14:paraId="5B221F2A" w14:textId="77777777" w:rsidR="006009AB" w:rsidRDefault="006009AB" w:rsidP="0085754D">
            <w:r>
              <w:rPr>
                <w:rFonts w:eastAsia="Symbol"/>
              </w:rPr>
              <w:t>doc. RNDr. Vojtěch Křesálek, CSc.</w:t>
            </w:r>
          </w:p>
        </w:tc>
      </w:tr>
      <w:tr w:rsidR="006009AB" w14:paraId="31C6D5D3" w14:textId="77777777" w:rsidTr="0085754D">
        <w:trPr>
          <w:trHeight w:val="243"/>
        </w:trPr>
        <w:tc>
          <w:tcPr>
            <w:tcW w:w="3086" w:type="dxa"/>
            <w:tcBorders>
              <w:top w:val="nil"/>
            </w:tcBorders>
            <w:shd w:val="clear" w:color="auto" w:fill="F7CAAC"/>
          </w:tcPr>
          <w:p w14:paraId="28BA528C" w14:textId="77777777" w:rsidR="006009AB" w:rsidRDefault="006009AB" w:rsidP="0085754D">
            <w:pPr>
              <w:rPr>
                <w:b/>
              </w:rPr>
            </w:pPr>
            <w:r>
              <w:rPr>
                <w:b/>
              </w:rPr>
              <w:t>Zapojení garanta do výuky předmětu</w:t>
            </w:r>
          </w:p>
        </w:tc>
        <w:tc>
          <w:tcPr>
            <w:tcW w:w="6769" w:type="dxa"/>
            <w:gridSpan w:val="7"/>
            <w:tcBorders>
              <w:top w:val="nil"/>
            </w:tcBorders>
          </w:tcPr>
          <w:p w14:paraId="0EFD9842" w14:textId="77777777" w:rsidR="006009AB" w:rsidRDefault="006009AB" w:rsidP="0085754D">
            <w:r>
              <w:t>Metodicky, vede přednášky</w:t>
            </w:r>
          </w:p>
        </w:tc>
      </w:tr>
      <w:tr w:rsidR="006009AB" w14:paraId="26148A1A" w14:textId="77777777" w:rsidTr="0085754D">
        <w:tc>
          <w:tcPr>
            <w:tcW w:w="3086" w:type="dxa"/>
            <w:shd w:val="clear" w:color="auto" w:fill="F7CAAC"/>
          </w:tcPr>
          <w:p w14:paraId="3405BBD2" w14:textId="77777777" w:rsidR="006009AB" w:rsidRDefault="006009AB" w:rsidP="0085754D">
            <w:pPr>
              <w:rPr>
                <w:b/>
              </w:rPr>
            </w:pPr>
            <w:r>
              <w:rPr>
                <w:b/>
              </w:rPr>
              <w:t>Vyučující</w:t>
            </w:r>
          </w:p>
        </w:tc>
        <w:tc>
          <w:tcPr>
            <w:tcW w:w="6769" w:type="dxa"/>
            <w:gridSpan w:val="7"/>
            <w:tcBorders>
              <w:bottom w:val="nil"/>
            </w:tcBorders>
          </w:tcPr>
          <w:p w14:paraId="5B033BA8" w14:textId="0085FA18" w:rsidR="006009AB" w:rsidRDefault="006009AB" w:rsidP="00E6107D">
            <w:pPr>
              <w:jc w:val="left"/>
            </w:pPr>
            <w:r>
              <w:rPr>
                <w:rFonts w:eastAsia="Symbol"/>
              </w:rPr>
              <w:t>doc. RNDr. Vojtěch Křesálek, CSc., přednášky (100 %)</w:t>
            </w:r>
            <w:r w:rsidR="00ED0D62">
              <w:rPr>
                <w:rFonts w:eastAsia="Symbol"/>
              </w:rPr>
              <w:br/>
              <w:t xml:space="preserve">Ing. Michaela Mikuličová, cvičení (100%) </w:t>
            </w:r>
          </w:p>
        </w:tc>
      </w:tr>
      <w:tr w:rsidR="006009AB" w14:paraId="718F6A71" w14:textId="77777777" w:rsidTr="0085754D">
        <w:trPr>
          <w:trHeight w:val="223"/>
        </w:trPr>
        <w:tc>
          <w:tcPr>
            <w:tcW w:w="9855" w:type="dxa"/>
            <w:gridSpan w:val="8"/>
            <w:tcBorders>
              <w:top w:val="nil"/>
            </w:tcBorders>
          </w:tcPr>
          <w:p w14:paraId="7D02DAC3" w14:textId="77777777" w:rsidR="006009AB" w:rsidRDefault="006009AB" w:rsidP="0085754D"/>
        </w:tc>
      </w:tr>
      <w:tr w:rsidR="006009AB" w14:paraId="2B92B2F5" w14:textId="77777777" w:rsidTr="0085754D">
        <w:tc>
          <w:tcPr>
            <w:tcW w:w="3086" w:type="dxa"/>
            <w:shd w:val="clear" w:color="auto" w:fill="F7CAAC"/>
          </w:tcPr>
          <w:p w14:paraId="25F357C8" w14:textId="77777777" w:rsidR="006009AB" w:rsidRDefault="006009AB" w:rsidP="0085754D">
            <w:pPr>
              <w:rPr>
                <w:b/>
              </w:rPr>
            </w:pPr>
            <w:r>
              <w:rPr>
                <w:b/>
              </w:rPr>
              <w:t>Stručná anotace předmětu</w:t>
            </w:r>
          </w:p>
        </w:tc>
        <w:tc>
          <w:tcPr>
            <w:tcW w:w="6769" w:type="dxa"/>
            <w:gridSpan w:val="7"/>
            <w:tcBorders>
              <w:bottom w:val="nil"/>
            </w:tcBorders>
          </w:tcPr>
          <w:p w14:paraId="037B4856" w14:textId="77777777" w:rsidR="006009AB" w:rsidRDefault="006009AB" w:rsidP="0085754D"/>
        </w:tc>
      </w:tr>
      <w:tr w:rsidR="006009AB" w14:paraId="125454F4" w14:textId="77777777" w:rsidTr="0085754D">
        <w:trPr>
          <w:trHeight w:val="3938"/>
        </w:trPr>
        <w:tc>
          <w:tcPr>
            <w:tcW w:w="9855" w:type="dxa"/>
            <w:gridSpan w:val="8"/>
            <w:tcBorders>
              <w:top w:val="nil"/>
              <w:bottom w:val="single" w:sz="12" w:space="0" w:color="auto"/>
            </w:tcBorders>
          </w:tcPr>
          <w:p w14:paraId="35E81ED2" w14:textId="6EDC6637" w:rsidR="006009AB" w:rsidRPr="00947A1E" w:rsidRDefault="006009AB" w:rsidP="00E96895">
            <w:pPr>
              <w:rPr>
                <w:szCs w:val="22"/>
              </w:rPr>
            </w:pPr>
            <w:r w:rsidRPr="00947A1E">
              <w:rPr>
                <w:szCs w:val="22"/>
              </w:rPr>
              <w:t xml:space="preserve">Předmět představuje úvod do optických metod ve forenzních vědách. </w:t>
            </w:r>
            <w:ins w:id="1976" w:author="Milan Navrátil" w:date="2018-11-02T12:27:00Z">
              <w:r w:rsidR="005F37F2">
                <w:rPr>
                  <w:szCs w:val="22"/>
                </w:rPr>
                <w:t xml:space="preserve">Cílem </w:t>
              </w:r>
            </w:ins>
            <w:del w:id="1977" w:author="Milan Navrátil" w:date="2018-11-02T12:27:00Z">
              <w:r w:rsidRPr="00947A1E" w:rsidDel="005F37F2">
                <w:rPr>
                  <w:szCs w:val="22"/>
                </w:rPr>
                <w:delText>P</w:delText>
              </w:r>
            </w:del>
            <w:ins w:id="1978" w:author="Milan Navrátil" w:date="2018-11-02T12:27:00Z">
              <w:r w:rsidR="005F37F2">
                <w:rPr>
                  <w:szCs w:val="22"/>
                </w:rPr>
                <w:t>p</w:t>
              </w:r>
            </w:ins>
            <w:r w:rsidRPr="00947A1E">
              <w:rPr>
                <w:szCs w:val="22"/>
              </w:rPr>
              <w:t>ředmět</w:t>
            </w:r>
            <w:ins w:id="1979" w:author="Milan Navrátil" w:date="2018-11-02T12:27:00Z">
              <w:r w:rsidR="005F37F2">
                <w:rPr>
                  <w:szCs w:val="22"/>
                </w:rPr>
                <w:t>u</w:t>
              </w:r>
            </w:ins>
            <w:ins w:id="1980" w:author="Milan Navrátil" w:date="2018-11-02T12:28:00Z">
              <w:r w:rsidR="005F37F2">
                <w:rPr>
                  <w:szCs w:val="22"/>
                </w:rPr>
                <w:t xml:space="preserve"> je </w:t>
              </w:r>
              <w:r w:rsidR="005F37F2" w:rsidRPr="005F1C7C">
                <w:rPr>
                  <w:szCs w:val="22"/>
                  <w:rPrChange w:id="1981" w:author="Milan Navrátil" w:date="2018-11-02T12:30:00Z">
                    <w:rPr>
                      <w:sz w:val="21"/>
                      <w:szCs w:val="21"/>
                    </w:rPr>
                  </w:rPrChange>
                </w:rPr>
                <w:t>získání poznatků a znalostí</w:t>
              </w:r>
            </w:ins>
            <w:ins w:id="1982" w:author="Milan Navrátil" w:date="2018-11-02T12:42:00Z">
              <w:r w:rsidR="007C0B1D">
                <w:rPr>
                  <w:szCs w:val="22"/>
                </w:rPr>
                <w:t xml:space="preserve"> z oblasti </w:t>
              </w:r>
            </w:ins>
            <w:del w:id="1983" w:author="Milan Navrátil" w:date="2018-11-02T12:42:00Z">
              <w:r w:rsidRPr="00947A1E" w:rsidDel="007C0B1D">
                <w:rPr>
                  <w:szCs w:val="22"/>
                </w:rPr>
                <w:delText xml:space="preserve"> </w:delText>
              </w:r>
            </w:del>
            <w:del w:id="1984" w:author="Milan Navrátil" w:date="2018-11-02T12:27:00Z">
              <w:r w:rsidRPr="00947A1E" w:rsidDel="005F37F2">
                <w:rPr>
                  <w:szCs w:val="22"/>
                </w:rPr>
                <w:delText xml:space="preserve">se </w:delText>
              </w:r>
            </w:del>
            <w:del w:id="1985" w:author="Milan Navrátil" w:date="2018-11-02T12:28:00Z">
              <w:r w:rsidRPr="00947A1E" w:rsidDel="005F37F2">
                <w:rPr>
                  <w:szCs w:val="22"/>
                </w:rPr>
                <w:delText>bude zabývat</w:delText>
              </w:r>
            </w:del>
            <w:r w:rsidRPr="00947A1E">
              <w:rPr>
                <w:szCs w:val="22"/>
              </w:rPr>
              <w:t xml:space="preserve"> analýz</w:t>
            </w:r>
            <w:ins w:id="1986" w:author="Milan Navrátil" w:date="2018-11-02T12:42:00Z">
              <w:r w:rsidR="007C0B1D">
                <w:rPr>
                  <w:szCs w:val="22"/>
                </w:rPr>
                <w:t>y</w:t>
              </w:r>
            </w:ins>
            <w:del w:id="1987" w:author="Milan Navrátil" w:date="2018-11-02T12:42:00Z">
              <w:r w:rsidRPr="00947A1E" w:rsidDel="007C0B1D">
                <w:rPr>
                  <w:szCs w:val="22"/>
                </w:rPr>
                <w:delText>ou</w:delText>
              </w:r>
            </w:del>
            <w:r w:rsidRPr="00947A1E">
              <w:rPr>
                <w:szCs w:val="22"/>
              </w:rPr>
              <w:t xml:space="preserve"> pigmentů, barev, inkoustů, laků, papírů, polymerních látek, textilu, půdy, vláken apod. za účelem </w:t>
            </w:r>
            <w:del w:id="1988" w:author="Milan Navrátil" w:date="2018-11-02T12:43:00Z">
              <w:r w:rsidRPr="00947A1E" w:rsidDel="00B312B3">
                <w:rPr>
                  <w:szCs w:val="22"/>
                </w:rPr>
                <w:delText xml:space="preserve">analýzy </w:delText>
              </w:r>
            </w:del>
            <w:ins w:id="1989" w:author="Milan Navrátil" w:date="2018-11-02T12:43:00Z">
              <w:r w:rsidR="00B312B3">
                <w:rPr>
                  <w:szCs w:val="22"/>
                </w:rPr>
                <w:t>určení</w:t>
              </w:r>
              <w:r w:rsidR="00B312B3" w:rsidRPr="00947A1E">
                <w:rPr>
                  <w:szCs w:val="22"/>
                </w:rPr>
                <w:t xml:space="preserve"> </w:t>
              </w:r>
            </w:ins>
            <w:r w:rsidRPr="00947A1E">
              <w:rPr>
                <w:szCs w:val="22"/>
              </w:rPr>
              <w:t>pravosti listinných dokumentů, cenin, bankovek a uměleckých děl. Nebudeme se naopak zabývat medicínsko-biochemickými oblastmi forenzních věd. Obsahově předmět souvisí především s kriminologií.</w:t>
            </w:r>
          </w:p>
          <w:p w14:paraId="24F33283" w14:textId="77777777" w:rsidR="006009AB" w:rsidRPr="00947A1E" w:rsidRDefault="006009AB" w:rsidP="0085754D">
            <w:pPr>
              <w:rPr>
                <w:szCs w:val="22"/>
              </w:rPr>
            </w:pPr>
            <w:r w:rsidRPr="00947A1E">
              <w:rPr>
                <w:szCs w:val="22"/>
              </w:rPr>
              <w:t>Témata:</w:t>
            </w:r>
          </w:p>
          <w:p w14:paraId="20E5855D" w14:textId="77777777" w:rsidR="006009AB" w:rsidRPr="00947A1E" w:rsidRDefault="006009AB" w:rsidP="005505E6">
            <w:pPr>
              <w:numPr>
                <w:ilvl w:val="0"/>
                <w:numId w:val="2"/>
              </w:numPr>
              <w:tabs>
                <w:tab w:val="left" w:pos="322"/>
              </w:tabs>
              <w:rPr>
                <w:szCs w:val="22"/>
              </w:rPr>
            </w:pPr>
            <w:r w:rsidRPr="00947A1E">
              <w:rPr>
                <w:szCs w:val="22"/>
              </w:rPr>
              <w:t>Forenzní vědy, jejich dělení a účel</w:t>
            </w:r>
          </w:p>
          <w:p w14:paraId="2039F5FD" w14:textId="77777777" w:rsidR="006009AB" w:rsidRPr="00947A1E" w:rsidRDefault="006009AB" w:rsidP="005505E6">
            <w:pPr>
              <w:numPr>
                <w:ilvl w:val="0"/>
                <w:numId w:val="2"/>
              </w:numPr>
              <w:tabs>
                <w:tab w:val="left" w:pos="322"/>
              </w:tabs>
              <w:rPr>
                <w:szCs w:val="22"/>
              </w:rPr>
            </w:pPr>
            <w:r w:rsidRPr="00947A1E">
              <w:rPr>
                <w:szCs w:val="22"/>
              </w:rPr>
              <w:t>Optika disperzních prvků a vlastnosti fotodetektorů</w:t>
            </w:r>
          </w:p>
          <w:p w14:paraId="6A9E9D09" w14:textId="77777777" w:rsidR="006009AB" w:rsidRPr="00947A1E" w:rsidRDefault="006009AB" w:rsidP="005505E6">
            <w:pPr>
              <w:numPr>
                <w:ilvl w:val="0"/>
                <w:numId w:val="2"/>
              </w:numPr>
              <w:tabs>
                <w:tab w:val="left" w:pos="322"/>
              </w:tabs>
              <w:rPr>
                <w:szCs w:val="22"/>
              </w:rPr>
            </w:pPr>
            <w:r w:rsidRPr="00947A1E">
              <w:rPr>
                <w:szCs w:val="22"/>
              </w:rPr>
              <w:t>Spektroskopie a její vztah ke složení a struktuře látek</w:t>
            </w:r>
          </w:p>
          <w:p w14:paraId="61FB4FF6" w14:textId="77777777" w:rsidR="006009AB" w:rsidRPr="00947A1E" w:rsidRDefault="006009AB" w:rsidP="005505E6">
            <w:pPr>
              <w:numPr>
                <w:ilvl w:val="0"/>
                <w:numId w:val="2"/>
              </w:numPr>
              <w:tabs>
                <w:tab w:val="left" w:pos="322"/>
              </w:tabs>
              <w:rPr>
                <w:szCs w:val="22"/>
              </w:rPr>
            </w:pPr>
            <w:r w:rsidRPr="00947A1E">
              <w:rPr>
                <w:szCs w:val="22"/>
              </w:rPr>
              <w:t>Spektroskopie UV VIS</w:t>
            </w:r>
          </w:p>
          <w:p w14:paraId="01378D94" w14:textId="77777777" w:rsidR="006009AB" w:rsidRPr="00947A1E" w:rsidRDefault="006009AB" w:rsidP="005505E6">
            <w:pPr>
              <w:numPr>
                <w:ilvl w:val="0"/>
                <w:numId w:val="2"/>
              </w:numPr>
              <w:tabs>
                <w:tab w:val="left" w:pos="322"/>
              </w:tabs>
              <w:rPr>
                <w:szCs w:val="22"/>
              </w:rPr>
            </w:pPr>
            <w:r w:rsidRPr="00947A1E">
              <w:rPr>
                <w:szCs w:val="22"/>
              </w:rPr>
              <w:t>Luminiscence a její aplikace</w:t>
            </w:r>
          </w:p>
          <w:p w14:paraId="4B3F07E2" w14:textId="77777777" w:rsidR="006009AB" w:rsidRPr="00947A1E" w:rsidRDefault="006009AB" w:rsidP="005505E6">
            <w:pPr>
              <w:numPr>
                <w:ilvl w:val="0"/>
                <w:numId w:val="2"/>
              </w:numPr>
              <w:tabs>
                <w:tab w:val="left" w:pos="322"/>
              </w:tabs>
              <w:rPr>
                <w:szCs w:val="22"/>
              </w:rPr>
            </w:pPr>
            <w:r w:rsidRPr="00947A1E">
              <w:rPr>
                <w:szCs w:val="22"/>
              </w:rPr>
              <w:t>Infračervená spektroskopie</w:t>
            </w:r>
          </w:p>
          <w:p w14:paraId="4C1E4DE2" w14:textId="77777777" w:rsidR="006009AB" w:rsidRPr="00947A1E" w:rsidRDefault="006009AB" w:rsidP="005505E6">
            <w:pPr>
              <w:numPr>
                <w:ilvl w:val="0"/>
                <w:numId w:val="2"/>
              </w:numPr>
              <w:tabs>
                <w:tab w:val="left" w:pos="322"/>
              </w:tabs>
              <w:rPr>
                <w:szCs w:val="22"/>
              </w:rPr>
            </w:pPr>
            <w:r w:rsidRPr="00947A1E">
              <w:rPr>
                <w:szCs w:val="22"/>
              </w:rPr>
              <w:t>Ramanova spektroskopie- principy</w:t>
            </w:r>
          </w:p>
          <w:p w14:paraId="419EA1CE" w14:textId="77777777" w:rsidR="006009AB" w:rsidRPr="00947A1E" w:rsidRDefault="006009AB" w:rsidP="005505E6">
            <w:pPr>
              <w:numPr>
                <w:ilvl w:val="0"/>
                <w:numId w:val="2"/>
              </w:numPr>
              <w:tabs>
                <w:tab w:val="left" w:pos="322"/>
              </w:tabs>
              <w:rPr>
                <w:szCs w:val="22"/>
              </w:rPr>
            </w:pPr>
            <w:r w:rsidRPr="00947A1E">
              <w:rPr>
                <w:szCs w:val="22"/>
              </w:rPr>
              <w:t>Užití ramanovy spektroskopie ve forenzních vědách</w:t>
            </w:r>
          </w:p>
          <w:p w14:paraId="7DB23958" w14:textId="77777777" w:rsidR="006009AB" w:rsidRPr="00947A1E" w:rsidRDefault="006009AB" w:rsidP="005505E6">
            <w:pPr>
              <w:numPr>
                <w:ilvl w:val="0"/>
                <w:numId w:val="2"/>
              </w:numPr>
              <w:tabs>
                <w:tab w:val="left" w:pos="322"/>
              </w:tabs>
              <w:rPr>
                <w:szCs w:val="22"/>
              </w:rPr>
            </w:pPr>
            <w:r w:rsidRPr="00947A1E">
              <w:rPr>
                <w:szCs w:val="22"/>
              </w:rPr>
              <w:t>Terahertzová spektroskopie a zobrazování</w:t>
            </w:r>
          </w:p>
          <w:p w14:paraId="394ED92F" w14:textId="77777777" w:rsidR="006009AB" w:rsidRPr="00947A1E" w:rsidRDefault="006009AB" w:rsidP="005505E6">
            <w:pPr>
              <w:numPr>
                <w:ilvl w:val="0"/>
                <w:numId w:val="2"/>
              </w:numPr>
              <w:tabs>
                <w:tab w:val="left" w:pos="322"/>
              </w:tabs>
              <w:rPr>
                <w:szCs w:val="22"/>
              </w:rPr>
            </w:pPr>
            <w:r w:rsidRPr="00947A1E">
              <w:rPr>
                <w:szCs w:val="22"/>
              </w:rPr>
              <w:t>Mikrovlnná spektroskopie, EPR, NMR</w:t>
            </w:r>
          </w:p>
          <w:p w14:paraId="20EEAF6D" w14:textId="77777777" w:rsidR="006009AB" w:rsidRPr="00947A1E" w:rsidRDefault="006009AB" w:rsidP="005505E6">
            <w:pPr>
              <w:numPr>
                <w:ilvl w:val="0"/>
                <w:numId w:val="2"/>
              </w:numPr>
              <w:tabs>
                <w:tab w:val="left" w:pos="322"/>
              </w:tabs>
              <w:rPr>
                <w:szCs w:val="22"/>
              </w:rPr>
            </w:pPr>
            <w:r w:rsidRPr="00947A1E">
              <w:rPr>
                <w:szCs w:val="22"/>
              </w:rPr>
              <w:t>Optická mikroskopie</w:t>
            </w:r>
          </w:p>
          <w:p w14:paraId="7FCCA9C8" w14:textId="77777777" w:rsidR="006009AB" w:rsidRPr="00947A1E" w:rsidRDefault="006009AB" w:rsidP="005505E6">
            <w:pPr>
              <w:numPr>
                <w:ilvl w:val="0"/>
                <w:numId w:val="2"/>
              </w:numPr>
              <w:tabs>
                <w:tab w:val="left" w:pos="322"/>
              </w:tabs>
              <w:rPr>
                <w:szCs w:val="22"/>
              </w:rPr>
            </w:pPr>
            <w:r w:rsidRPr="00947A1E">
              <w:rPr>
                <w:szCs w:val="22"/>
              </w:rPr>
              <w:t>Mikroskopie elektronových svazků a atomových sil</w:t>
            </w:r>
          </w:p>
          <w:p w14:paraId="699A5EE8" w14:textId="77777777" w:rsidR="006009AB" w:rsidRPr="00947A1E" w:rsidRDefault="006009AB" w:rsidP="005505E6">
            <w:pPr>
              <w:numPr>
                <w:ilvl w:val="0"/>
                <w:numId w:val="2"/>
              </w:numPr>
              <w:tabs>
                <w:tab w:val="left" w:pos="322"/>
              </w:tabs>
              <w:rPr>
                <w:szCs w:val="22"/>
              </w:rPr>
            </w:pPr>
            <w:r w:rsidRPr="00947A1E">
              <w:rPr>
                <w:szCs w:val="22"/>
              </w:rPr>
              <w:t>Základy chemometrie</w:t>
            </w:r>
          </w:p>
          <w:p w14:paraId="6237D0DB" w14:textId="77777777" w:rsidR="006009AB" w:rsidRPr="00196A17" w:rsidRDefault="006009AB" w:rsidP="005505E6">
            <w:pPr>
              <w:numPr>
                <w:ilvl w:val="0"/>
                <w:numId w:val="2"/>
              </w:numPr>
              <w:tabs>
                <w:tab w:val="left" w:pos="322"/>
              </w:tabs>
              <w:rPr>
                <w:sz w:val="22"/>
                <w:szCs w:val="22"/>
              </w:rPr>
            </w:pPr>
            <w:r w:rsidRPr="00947A1E">
              <w:rPr>
                <w:szCs w:val="22"/>
              </w:rPr>
              <w:t>Statistické metody ve forenzních vědách</w:t>
            </w:r>
          </w:p>
        </w:tc>
      </w:tr>
      <w:tr w:rsidR="006009AB" w14:paraId="21F2E9BD" w14:textId="77777777" w:rsidTr="0085754D">
        <w:trPr>
          <w:trHeight w:val="265"/>
        </w:trPr>
        <w:tc>
          <w:tcPr>
            <w:tcW w:w="3653" w:type="dxa"/>
            <w:gridSpan w:val="2"/>
            <w:tcBorders>
              <w:top w:val="nil"/>
            </w:tcBorders>
            <w:shd w:val="clear" w:color="auto" w:fill="F7CAAC"/>
          </w:tcPr>
          <w:p w14:paraId="484BBDA0" w14:textId="77777777" w:rsidR="006009AB" w:rsidRDefault="006009AB" w:rsidP="0085754D">
            <w:r>
              <w:rPr>
                <w:b/>
              </w:rPr>
              <w:t>Studijní literatura a studijní pomůcky</w:t>
            </w:r>
          </w:p>
        </w:tc>
        <w:tc>
          <w:tcPr>
            <w:tcW w:w="6202" w:type="dxa"/>
            <w:gridSpan w:val="6"/>
            <w:tcBorders>
              <w:top w:val="nil"/>
              <w:bottom w:val="nil"/>
            </w:tcBorders>
          </w:tcPr>
          <w:p w14:paraId="1CB68AAE" w14:textId="77777777" w:rsidR="006009AB" w:rsidRDefault="006009AB" w:rsidP="0085754D"/>
        </w:tc>
      </w:tr>
      <w:tr w:rsidR="006009AB" w14:paraId="4BBC0D59" w14:textId="77777777" w:rsidTr="0085754D">
        <w:trPr>
          <w:trHeight w:val="1497"/>
        </w:trPr>
        <w:tc>
          <w:tcPr>
            <w:tcW w:w="9855" w:type="dxa"/>
            <w:gridSpan w:val="8"/>
            <w:tcBorders>
              <w:top w:val="nil"/>
            </w:tcBorders>
          </w:tcPr>
          <w:p w14:paraId="7EFDB7CC" w14:textId="77777777" w:rsidR="006009AB" w:rsidRPr="00A711D1" w:rsidRDefault="006009AB" w:rsidP="0085754D">
            <w:pPr>
              <w:pStyle w:val="Odstavecseseznamem"/>
              <w:ind w:left="0"/>
              <w:rPr>
                <w:b/>
              </w:rPr>
            </w:pPr>
            <w:r w:rsidRPr="00A711D1">
              <w:rPr>
                <w:b/>
              </w:rPr>
              <w:lastRenderedPageBreak/>
              <w:t>Povinná literatura:</w:t>
            </w:r>
          </w:p>
          <w:p w14:paraId="6680F987" w14:textId="77777777" w:rsidR="006009AB" w:rsidRPr="009602BD" w:rsidRDefault="006009AB" w:rsidP="00E96895">
            <w:pPr>
              <w:pStyle w:val="Odstavecseseznamem"/>
              <w:ind w:left="0"/>
            </w:pPr>
            <w:r w:rsidRPr="009602BD">
              <w:t xml:space="preserve">SIEGEL  J. </w:t>
            </w:r>
            <w:proofErr w:type="gramStart"/>
            <w:r w:rsidRPr="009602BD">
              <w:t>A.(Editor</w:t>
            </w:r>
            <w:proofErr w:type="gramEnd"/>
            <w:r w:rsidRPr="009602BD">
              <w:t xml:space="preserve">) a P. J. SAUKKO(Editor): </w:t>
            </w:r>
            <w:r w:rsidRPr="009602BD">
              <w:rPr>
                <w:i/>
              </w:rPr>
              <w:t>Encyclopedia of Forensic Sciences</w:t>
            </w:r>
            <w:r w:rsidRPr="009602BD">
              <w:t>, Second Edition , Academic Press 2013</w:t>
            </w:r>
          </w:p>
          <w:p w14:paraId="7CF1A9F3" w14:textId="77777777" w:rsidR="006009AB" w:rsidRPr="009602BD" w:rsidRDefault="006009AB">
            <w:pPr>
              <w:pStyle w:val="Odstavecseseznamem"/>
              <w:ind w:left="0"/>
            </w:pPr>
            <w:r w:rsidRPr="009602BD">
              <w:t xml:space="preserve">STUART B. H.: </w:t>
            </w:r>
            <w:r w:rsidRPr="009602BD">
              <w:rPr>
                <w:i/>
              </w:rPr>
              <w:t>Forensic Analytical Techniques</w:t>
            </w:r>
            <w:r w:rsidRPr="009602BD">
              <w:t>, Wiley 2013</w:t>
            </w:r>
          </w:p>
          <w:p w14:paraId="5E11BD6C" w14:textId="77777777" w:rsidR="006009AB" w:rsidRPr="009602BD" w:rsidRDefault="006009AB">
            <w:pPr>
              <w:pStyle w:val="Odstavecseseznamem"/>
              <w:ind w:left="0"/>
            </w:pPr>
            <w:r w:rsidRPr="009602BD">
              <w:t xml:space="preserve">HOLLAS J. M.: </w:t>
            </w:r>
            <w:r w:rsidRPr="009602BD">
              <w:rPr>
                <w:i/>
              </w:rPr>
              <w:t>Modern Spectroscopy</w:t>
            </w:r>
            <w:r w:rsidRPr="009602BD">
              <w:t>, 4th edition, Wiley 2010</w:t>
            </w:r>
          </w:p>
          <w:p w14:paraId="699CB2AC" w14:textId="77777777" w:rsidR="006009AB" w:rsidRPr="009602BD" w:rsidRDefault="006009AB">
            <w:pPr>
              <w:pStyle w:val="Odstavecseseznamem"/>
              <w:ind w:left="0"/>
            </w:pPr>
            <w:r w:rsidRPr="009602BD">
              <w:t xml:space="preserve">CHALMERS, J., M., EDWARDS, H., G., HARGREAVES, M., D.: </w:t>
            </w:r>
            <w:r w:rsidRPr="009602BD">
              <w:rPr>
                <w:i/>
              </w:rPr>
              <w:t>Infrared and Raman spectroscopy in forensic science</w:t>
            </w:r>
            <w:r w:rsidRPr="009602BD">
              <w:t>. 1st pub. Chichester, West Sussex, UK, Wiley 2012</w:t>
            </w:r>
          </w:p>
          <w:p w14:paraId="3B7F538A" w14:textId="77777777" w:rsidR="006009AB" w:rsidRPr="009602BD" w:rsidRDefault="006009AB">
            <w:pPr>
              <w:pStyle w:val="Odstavecseseznamem"/>
              <w:ind w:left="0"/>
            </w:pPr>
            <w:r w:rsidRPr="009602BD">
              <w:t xml:space="preserve">PEIPONEN K. E., ZEITLER A., KUWATA-GONOKAMI M. (eds.): </w:t>
            </w:r>
            <w:r w:rsidRPr="009602BD">
              <w:rPr>
                <w:i/>
              </w:rPr>
              <w:t>Terahertz Spectroscopy and Imaging Springer</w:t>
            </w:r>
            <w:r w:rsidRPr="009602BD">
              <w:t xml:space="preserve"> 2013</w:t>
            </w:r>
          </w:p>
          <w:p w14:paraId="1EB4B3EB" w14:textId="77777777" w:rsidR="006009AB" w:rsidRPr="009602BD" w:rsidRDefault="006009AB">
            <w:pPr>
              <w:pStyle w:val="Odstavecseseznamem"/>
              <w:ind w:left="0"/>
            </w:pPr>
            <w:r w:rsidRPr="009602BD">
              <w:t xml:space="preserve">WHEELER B. P., WILSON </w:t>
            </w:r>
            <w:proofErr w:type="gramStart"/>
            <w:r w:rsidRPr="009602BD">
              <w:t>L.J.</w:t>
            </w:r>
            <w:proofErr w:type="gramEnd"/>
            <w:r w:rsidRPr="009602BD">
              <w:t xml:space="preserve">: </w:t>
            </w:r>
            <w:r w:rsidRPr="009602BD">
              <w:rPr>
                <w:i/>
              </w:rPr>
              <w:t>Practical Forensic Microscopy</w:t>
            </w:r>
            <w:r w:rsidRPr="009602BD">
              <w:t>, Wiley-Blackwell 2008</w:t>
            </w:r>
          </w:p>
          <w:p w14:paraId="15670F99" w14:textId="77777777" w:rsidR="006009AB" w:rsidRPr="009602BD" w:rsidRDefault="006009AB">
            <w:pPr>
              <w:pStyle w:val="Odstavecseseznamem"/>
              <w:ind w:left="0"/>
              <w:rPr>
                <w:b/>
                <w:rPrChange w:id="1990" w:author="Milan Navrátil" w:date="2018-11-14T10:58:00Z">
                  <w:rPr/>
                </w:rPrChange>
              </w:rPr>
            </w:pPr>
            <w:r w:rsidRPr="009602BD">
              <w:rPr>
                <w:b/>
                <w:rPrChange w:id="1991" w:author="Milan Navrátil" w:date="2018-11-14T10:58:00Z">
                  <w:rPr/>
                </w:rPrChange>
              </w:rPr>
              <w:t>Doporučená literatura:</w:t>
            </w:r>
          </w:p>
          <w:p w14:paraId="2DCE102A" w14:textId="77777777" w:rsidR="006009AB" w:rsidRPr="009602BD" w:rsidRDefault="006009AB">
            <w:pPr>
              <w:pStyle w:val="Odstavecseseznamem"/>
              <w:ind w:left="0"/>
            </w:pPr>
            <w:r w:rsidRPr="00A711D1">
              <w:t xml:space="preserve">HAWKES  P. W., SPENCE J. C. H.: </w:t>
            </w:r>
            <w:r w:rsidRPr="009602BD">
              <w:rPr>
                <w:i/>
              </w:rPr>
              <w:t>Science of Microscopy</w:t>
            </w:r>
            <w:r w:rsidRPr="009602BD">
              <w:t xml:space="preserve"> : Volume I and Volume II. 1st ed. New York  Springer 2007</w:t>
            </w:r>
          </w:p>
          <w:p w14:paraId="554EDBD8" w14:textId="77777777" w:rsidR="006009AB" w:rsidRPr="009602BD" w:rsidRDefault="006009AB">
            <w:pPr>
              <w:pStyle w:val="Odstavecseseznamem"/>
              <w:ind w:left="0"/>
            </w:pPr>
            <w:r w:rsidRPr="009602BD">
              <w:t xml:space="preserve">YABLON  D. G.: </w:t>
            </w:r>
            <w:r w:rsidRPr="009602BD">
              <w:rPr>
                <w:i/>
              </w:rPr>
              <w:t>Scanning probe microscopy for industrial applications: nanomechanical characterization</w:t>
            </w:r>
            <w:r w:rsidRPr="009602BD">
              <w:t>. Wiley 2014</w:t>
            </w:r>
          </w:p>
          <w:p w14:paraId="4D54DD56" w14:textId="77777777" w:rsidR="006009AB" w:rsidRDefault="006009AB">
            <w:pPr>
              <w:pStyle w:val="Odstavecseseznamem"/>
              <w:ind w:left="0"/>
            </w:pPr>
            <w:r w:rsidRPr="009602BD">
              <w:t xml:space="preserve">MILLER J. , MILLER </w:t>
            </w:r>
            <w:proofErr w:type="gramStart"/>
            <w:r w:rsidRPr="009602BD">
              <w:t>J.C.</w:t>
            </w:r>
            <w:proofErr w:type="gramEnd"/>
            <w:r w:rsidRPr="009602BD">
              <w:t xml:space="preserve">: </w:t>
            </w:r>
            <w:r w:rsidRPr="009602BD">
              <w:rPr>
                <w:i/>
              </w:rPr>
              <w:t>Statistics and Chemometrics for Analytical Chemistry</w:t>
            </w:r>
            <w:r w:rsidRPr="009602BD">
              <w:t xml:space="preserve"> (6th Edition), Wiley 2005</w:t>
            </w:r>
          </w:p>
        </w:tc>
      </w:tr>
      <w:tr w:rsidR="006009AB" w14:paraId="584BF3C1"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858F8C3" w14:textId="77777777" w:rsidR="006009AB" w:rsidRDefault="006009AB" w:rsidP="0085754D">
            <w:pPr>
              <w:jc w:val="center"/>
              <w:rPr>
                <w:b/>
              </w:rPr>
            </w:pPr>
            <w:r>
              <w:rPr>
                <w:b/>
              </w:rPr>
              <w:t>Informace ke kombinované nebo distanční formě</w:t>
            </w:r>
          </w:p>
        </w:tc>
      </w:tr>
      <w:tr w:rsidR="006009AB" w14:paraId="5DE67F47" w14:textId="77777777" w:rsidTr="0085754D">
        <w:tc>
          <w:tcPr>
            <w:tcW w:w="4787" w:type="dxa"/>
            <w:gridSpan w:val="3"/>
            <w:tcBorders>
              <w:top w:val="single" w:sz="2" w:space="0" w:color="auto"/>
            </w:tcBorders>
            <w:shd w:val="clear" w:color="auto" w:fill="F7CAAC"/>
          </w:tcPr>
          <w:p w14:paraId="74D325AD" w14:textId="77777777" w:rsidR="006009AB" w:rsidRDefault="006009AB" w:rsidP="0085754D">
            <w:r>
              <w:rPr>
                <w:b/>
              </w:rPr>
              <w:t>Rozsah konzultací (soustředění)</w:t>
            </w:r>
          </w:p>
        </w:tc>
        <w:tc>
          <w:tcPr>
            <w:tcW w:w="889" w:type="dxa"/>
            <w:tcBorders>
              <w:top w:val="single" w:sz="2" w:space="0" w:color="auto"/>
            </w:tcBorders>
          </w:tcPr>
          <w:p w14:paraId="635953A2" w14:textId="77777777" w:rsidR="006009AB" w:rsidRDefault="006009AB" w:rsidP="0085754D">
            <w:r>
              <w:t>16</w:t>
            </w:r>
          </w:p>
        </w:tc>
        <w:tc>
          <w:tcPr>
            <w:tcW w:w="4179" w:type="dxa"/>
            <w:gridSpan w:val="4"/>
            <w:tcBorders>
              <w:top w:val="single" w:sz="2" w:space="0" w:color="auto"/>
            </w:tcBorders>
            <w:shd w:val="clear" w:color="auto" w:fill="F7CAAC"/>
          </w:tcPr>
          <w:p w14:paraId="74EA5C5E" w14:textId="77777777" w:rsidR="006009AB" w:rsidRDefault="006009AB" w:rsidP="0085754D">
            <w:pPr>
              <w:rPr>
                <w:b/>
              </w:rPr>
            </w:pPr>
            <w:r>
              <w:rPr>
                <w:b/>
              </w:rPr>
              <w:t xml:space="preserve">hodin </w:t>
            </w:r>
          </w:p>
        </w:tc>
      </w:tr>
      <w:tr w:rsidR="006009AB" w14:paraId="17F221C4" w14:textId="77777777" w:rsidTr="0085754D">
        <w:tc>
          <w:tcPr>
            <w:tcW w:w="9855" w:type="dxa"/>
            <w:gridSpan w:val="8"/>
            <w:shd w:val="clear" w:color="auto" w:fill="F7CAAC"/>
          </w:tcPr>
          <w:p w14:paraId="6EADADD1" w14:textId="77777777" w:rsidR="006009AB" w:rsidRDefault="006009AB" w:rsidP="0085754D">
            <w:pPr>
              <w:rPr>
                <w:b/>
              </w:rPr>
            </w:pPr>
            <w:r>
              <w:rPr>
                <w:b/>
              </w:rPr>
              <w:t>Informace o způsobu kontaktu s vyučujícím</w:t>
            </w:r>
          </w:p>
        </w:tc>
      </w:tr>
      <w:tr w:rsidR="006009AB" w14:paraId="6712D231" w14:textId="77777777" w:rsidTr="00E6107D">
        <w:trPr>
          <w:trHeight w:val="876"/>
        </w:trPr>
        <w:tc>
          <w:tcPr>
            <w:tcW w:w="9855" w:type="dxa"/>
            <w:gridSpan w:val="8"/>
          </w:tcPr>
          <w:p w14:paraId="3F0612FA" w14:textId="77777777" w:rsidR="006009AB" w:rsidRDefault="006009AB" w:rsidP="00E96895">
            <w:r w:rsidRPr="004A3B38">
              <w:rPr>
                <w:szCs w:val="22"/>
              </w:rPr>
              <w:t>Vyučující na FAI mají trvale vypsány a zveřejněny konzultace minimálně 2h/týden v rámci kterých mají možnosti konzultovat podrobněji probíranou látku. Dále mohou studenti komunikovat s vyučujícím pomocí</w:t>
            </w:r>
            <w:r w:rsidRPr="004A3B38">
              <w:rPr>
                <w:szCs w:val="22"/>
              </w:rPr>
              <w:br/>
              <w:t>e-mailu a LMS Moodle.</w:t>
            </w:r>
            <w:r w:rsidRPr="004A3B38">
              <w:rPr>
                <w:sz w:val="18"/>
              </w:rPr>
              <w:t xml:space="preserve"> </w:t>
            </w:r>
          </w:p>
        </w:tc>
      </w:tr>
    </w:tbl>
    <w:p w14:paraId="581685AE" w14:textId="77777777" w:rsidR="006009AB" w:rsidRDefault="006009AB" w:rsidP="006009AB">
      <w:pPr>
        <w:spacing w:after="160" w:line="259" w:lineRule="auto"/>
      </w:pPr>
    </w:p>
    <w:p w14:paraId="731342EB" w14:textId="77777777" w:rsidR="006009AB" w:rsidRDefault="006009AB" w:rsidP="006009A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7153C10C" w14:textId="77777777" w:rsidTr="0085754D">
        <w:tc>
          <w:tcPr>
            <w:tcW w:w="9855" w:type="dxa"/>
            <w:gridSpan w:val="8"/>
            <w:tcBorders>
              <w:bottom w:val="double" w:sz="4" w:space="0" w:color="auto"/>
            </w:tcBorders>
            <w:shd w:val="clear" w:color="auto" w:fill="BDD6EE"/>
          </w:tcPr>
          <w:p w14:paraId="44FB21FD" w14:textId="2D00DC80" w:rsidR="006009AB" w:rsidRDefault="006009AB" w:rsidP="0085754D">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66DCFFE7" w14:textId="77777777" w:rsidTr="0085754D">
        <w:tc>
          <w:tcPr>
            <w:tcW w:w="3086" w:type="dxa"/>
            <w:tcBorders>
              <w:top w:val="double" w:sz="4" w:space="0" w:color="auto"/>
            </w:tcBorders>
            <w:shd w:val="clear" w:color="auto" w:fill="F7CAAC"/>
          </w:tcPr>
          <w:p w14:paraId="3521D6E8"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6E3E4B55" w14:textId="308C5BCE" w:rsidR="00CF504F" w:rsidRDefault="006009AB" w:rsidP="0085754D">
            <w:bookmarkStart w:id="1992" w:name="InformacniPodporaBezpecnostnichSystemu"/>
            <w:r>
              <w:t>Informační podpora bezpečnostních systémů</w:t>
            </w:r>
            <w:bookmarkEnd w:id="1992"/>
          </w:p>
        </w:tc>
      </w:tr>
      <w:tr w:rsidR="006009AB" w14:paraId="4DA44984" w14:textId="77777777" w:rsidTr="0085754D">
        <w:tc>
          <w:tcPr>
            <w:tcW w:w="3086" w:type="dxa"/>
            <w:shd w:val="clear" w:color="auto" w:fill="F7CAAC"/>
          </w:tcPr>
          <w:p w14:paraId="47521CDB" w14:textId="77777777" w:rsidR="006009AB" w:rsidRDefault="006009AB" w:rsidP="0085754D">
            <w:pPr>
              <w:rPr>
                <w:b/>
              </w:rPr>
            </w:pPr>
            <w:r>
              <w:rPr>
                <w:b/>
              </w:rPr>
              <w:t>Typ předmětu</w:t>
            </w:r>
          </w:p>
        </w:tc>
        <w:tc>
          <w:tcPr>
            <w:tcW w:w="3406" w:type="dxa"/>
            <w:gridSpan w:val="4"/>
          </w:tcPr>
          <w:p w14:paraId="3429D287" w14:textId="77777777" w:rsidR="006009AB" w:rsidRDefault="006009AB" w:rsidP="0085754D">
            <w:r>
              <w:t>Povinný „ZT“ pro specializace</w:t>
            </w:r>
          </w:p>
          <w:p w14:paraId="437E5E22" w14:textId="77777777" w:rsidR="006009AB" w:rsidRDefault="006009AB" w:rsidP="0085754D">
            <w:r>
              <w:t>Bezpečnostní technologie</w:t>
            </w:r>
          </w:p>
          <w:p w14:paraId="61EE1711" w14:textId="77777777" w:rsidR="006009AB" w:rsidRDefault="006009AB" w:rsidP="0085754D">
            <w:r>
              <w:t>Bezpečnostní management</w:t>
            </w:r>
          </w:p>
        </w:tc>
        <w:tc>
          <w:tcPr>
            <w:tcW w:w="2695" w:type="dxa"/>
            <w:gridSpan w:val="2"/>
            <w:shd w:val="clear" w:color="auto" w:fill="F7CAAC"/>
          </w:tcPr>
          <w:p w14:paraId="05F7C36B" w14:textId="77777777" w:rsidR="006009AB" w:rsidRDefault="006009AB" w:rsidP="0085754D">
            <w:r>
              <w:rPr>
                <w:b/>
              </w:rPr>
              <w:t>doporučený ročník / semestr</w:t>
            </w:r>
          </w:p>
        </w:tc>
        <w:tc>
          <w:tcPr>
            <w:tcW w:w="668" w:type="dxa"/>
          </w:tcPr>
          <w:p w14:paraId="0D1083FD" w14:textId="77777777" w:rsidR="006009AB" w:rsidRDefault="006009AB" w:rsidP="0085754D">
            <w:r>
              <w:t>1/L</w:t>
            </w:r>
          </w:p>
        </w:tc>
      </w:tr>
      <w:tr w:rsidR="006009AB" w14:paraId="205782D8" w14:textId="77777777" w:rsidTr="0085754D">
        <w:tc>
          <w:tcPr>
            <w:tcW w:w="3086" w:type="dxa"/>
            <w:shd w:val="clear" w:color="auto" w:fill="F7CAAC"/>
          </w:tcPr>
          <w:p w14:paraId="32A5272B" w14:textId="77777777" w:rsidR="006009AB" w:rsidRDefault="006009AB" w:rsidP="0085754D">
            <w:pPr>
              <w:rPr>
                <w:b/>
              </w:rPr>
            </w:pPr>
            <w:r>
              <w:rPr>
                <w:b/>
              </w:rPr>
              <w:t>Rozsah studijního předmětu</w:t>
            </w:r>
          </w:p>
        </w:tc>
        <w:tc>
          <w:tcPr>
            <w:tcW w:w="1701" w:type="dxa"/>
            <w:gridSpan w:val="2"/>
          </w:tcPr>
          <w:p w14:paraId="04DC6AC6" w14:textId="77777777" w:rsidR="006009AB" w:rsidRDefault="006009AB" w:rsidP="0085754D">
            <w:r>
              <w:t>14p + 28c</w:t>
            </w:r>
          </w:p>
        </w:tc>
        <w:tc>
          <w:tcPr>
            <w:tcW w:w="889" w:type="dxa"/>
            <w:shd w:val="clear" w:color="auto" w:fill="F7CAAC"/>
          </w:tcPr>
          <w:p w14:paraId="16F8F2B7" w14:textId="77777777" w:rsidR="006009AB" w:rsidRDefault="006009AB" w:rsidP="0085754D">
            <w:pPr>
              <w:rPr>
                <w:b/>
              </w:rPr>
            </w:pPr>
            <w:r>
              <w:rPr>
                <w:b/>
              </w:rPr>
              <w:t xml:space="preserve">hod. </w:t>
            </w:r>
          </w:p>
        </w:tc>
        <w:tc>
          <w:tcPr>
            <w:tcW w:w="816" w:type="dxa"/>
          </w:tcPr>
          <w:p w14:paraId="67842694" w14:textId="77777777" w:rsidR="006009AB" w:rsidRDefault="006009AB" w:rsidP="0085754D"/>
        </w:tc>
        <w:tc>
          <w:tcPr>
            <w:tcW w:w="2156" w:type="dxa"/>
            <w:shd w:val="clear" w:color="auto" w:fill="F7CAAC"/>
          </w:tcPr>
          <w:p w14:paraId="53C8DC46" w14:textId="77777777" w:rsidR="006009AB" w:rsidRDefault="006009AB" w:rsidP="0085754D">
            <w:pPr>
              <w:rPr>
                <w:b/>
              </w:rPr>
            </w:pPr>
            <w:r>
              <w:rPr>
                <w:b/>
              </w:rPr>
              <w:t>kreditů</w:t>
            </w:r>
          </w:p>
        </w:tc>
        <w:tc>
          <w:tcPr>
            <w:tcW w:w="1207" w:type="dxa"/>
            <w:gridSpan w:val="2"/>
          </w:tcPr>
          <w:p w14:paraId="5BB74178" w14:textId="77777777" w:rsidR="006009AB" w:rsidRDefault="006009AB" w:rsidP="0085754D">
            <w:r>
              <w:t>3</w:t>
            </w:r>
          </w:p>
        </w:tc>
      </w:tr>
      <w:tr w:rsidR="006009AB" w14:paraId="210ECC2D" w14:textId="77777777" w:rsidTr="0085754D">
        <w:tc>
          <w:tcPr>
            <w:tcW w:w="3086" w:type="dxa"/>
            <w:shd w:val="clear" w:color="auto" w:fill="F7CAAC"/>
          </w:tcPr>
          <w:p w14:paraId="584361AC" w14:textId="77777777" w:rsidR="006009AB" w:rsidRDefault="006009AB" w:rsidP="0085754D">
            <w:pPr>
              <w:rPr>
                <w:b/>
                <w:sz w:val="22"/>
              </w:rPr>
            </w:pPr>
            <w:r>
              <w:rPr>
                <w:b/>
              </w:rPr>
              <w:t>Prerekvizity, korekvizity, ekvivalence</w:t>
            </w:r>
          </w:p>
        </w:tc>
        <w:tc>
          <w:tcPr>
            <w:tcW w:w="6769" w:type="dxa"/>
            <w:gridSpan w:val="7"/>
          </w:tcPr>
          <w:p w14:paraId="2C06EF15" w14:textId="77777777" w:rsidR="006009AB" w:rsidRDefault="006009AB" w:rsidP="0085754D">
            <w:r>
              <w:t>nejsou</w:t>
            </w:r>
          </w:p>
        </w:tc>
      </w:tr>
      <w:tr w:rsidR="006009AB" w14:paraId="1EA6F9F6" w14:textId="77777777" w:rsidTr="0085754D">
        <w:tc>
          <w:tcPr>
            <w:tcW w:w="3086" w:type="dxa"/>
            <w:shd w:val="clear" w:color="auto" w:fill="F7CAAC"/>
          </w:tcPr>
          <w:p w14:paraId="4FBBA221" w14:textId="77777777" w:rsidR="006009AB" w:rsidRDefault="006009AB" w:rsidP="0085754D">
            <w:pPr>
              <w:rPr>
                <w:b/>
              </w:rPr>
            </w:pPr>
            <w:r>
              <w:rPr>
                <w:b/>
              </w:rPr>
              <w:t>Způsob ověření studijních výsledků</w:t>
            </w:r>
          </w:p>
        </w:tc>
        <w:tc>
          <w:tcPr>
            <w:tcW w:w="3406" w:type="dxa"/>
            <w:gridSpan w:val="4"/>
          </w:tcPr>
          <w:p w14:paraId="6C47A646" w14:textId="77777777" w:rsidR="006009AB" w:rsidRDefault="006009AB" w:rsidP="0085754D">
            <w:r>
              <w:t>Zápočet, zkouška</w:t>
            </w:r>
          </w:p>
        </w:tc>
        <w:tc>
          <w:tcPr>
            <w:tcW w:w="2156" w:type="dxa"/>
            <w:shd w:val="clear" w:color="auto" w:fill="F7CAAC"/>
          </w:tcPr>
          <w:p w14:paraId="13C2C6EA" w14:textId="77777777" w:rsidR="006009AB" w:rsidRDefault="006009AB" w:rsidP="0085754D">
            <w:pPr>
              <w:rPr>
                <w:b/>
              </w:rPr>
            </w:pPr>
            <w:r>
              <w:rPr>
                <w:b/>
              </w:rPr>
              <w:t>Forma výuky</w:t>
            </w:r>
          </w:p>
        </w:tc>
        <w:tc>
          <w:tcPr>
            <w:tcW w:w="1207" w:type="dxa"/>
            <w:gridSpan w:val="2"/>
          </w:tcPr>
          <w:p w14:paraId="3255BFAC" w14:textId="77777777" w:rsidR="006009AB" w:rsidRDefault="006009AB" w:rsidP="0085754D">
            <w:r>
              <w:t>přednáška, cvičení</w:t>
            </w:r>
          </w:p>
        </w:tc>
      </w:tr>
      <w:tr w:rsidR="006009AB" w14:paraId="101C41E2" w14:textId="77777777" w:rsidTr="0085754D">
        <w:tc>
          <w:tcPr>
            <w:tcW w:w="3086" w:type="dxa"/>
            <w:shd w:val="clear" w:color="auto" w:fill="F7CAAC"/>
          </w:tcPr>
          <w:p w14:paraId="06D008FE"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75F5BBB5" w14:textId="77777777" w:rsidR="006009AB" w:rsidRDefault="006009AB" w:rsidP="0085754D">
            <w:r>
              <w:t>Písemná i ústní forma</w:t>
            </w:r>
          </w:p>
          <w:p w14:paraId="6F2EFADF" w14:textId="77777777" w:rsidR="006009AB" w:rsidRDefault="006009AB" w:rsidP="0085754D">
            <w:r>
              <w:t xml:space="preserve">1. Povinná a aktivní účast na jednotlivých cvičeních (80% účast na cvičení). </w:t>
            </w:r>
          </w:p>
          <w:p w14:paraId="785B4168" w14:textId="77777777" w:rsidR="006009AB" w:rsidRDefault="006009AB" w:rsidP="0085754D">
            <w:r>
              <w:t xml:space="preserve">2. Úspěšné a samostatné vypracování všech zadaných úloh v průběhu semestru. </w:t>
            </w:r>
          </w:p>
          <w:p w14:paraId="5FE9317C" w14:textId="77777777" w:rsidR="006009AB" w:rsidRDefault="006009AB" w:rsidP="0085754D"/>
        </w:tc>
      </w:tr>
      <w:tr w:rsidR="006009AB" w14:paraId="6794405B" w14:textId="77777777" w:rsidTr="000125B6">
        <w:trPr>
          <w:trHeight w:val="58"/>
        </w:trPr>
        <w:tc>
          <w:tcPr>
            <w:tcW w:w="9855" w:type="dxa"/>
            <w:gridSpan w:val="8"/>
            <w:tcBorders>
              <w:top w:val="nil"/>
            </w:tcBorders>
          </w:tcPr>
          <w:p w14:paraId="27183ACB" w14:textId="77777777" w:rsidR="006009AB" w:rsidRDefault="006009AB" w:rsidP="0085754D"/>
        </w:tc>
      </w:tr>
      <w:tr w:rsidR="006009AB" w14:paraId="7AB902AB" w14:textId="77777777" w:rsidTr="0085754D">
        <w:trPr>
          <w:trHeight w:val="197"/>
        </w:trPr>
        <w:tc>
          <w:tcPr>
            <w:tcW w:w="3086" w:type="dxa"/>
            <w:tcBorders>
              <w:top w:val="nil"/>
            </w:tcBorders>
            <w:shd w:val="clear" w:color="auto" w:fill="F7CAAC"/>
          </w:tcPr>
          <w:p w14:paraId="3D75CF41" w14:textId="77777777" w:rsidR="006009AB" w:rsidRDefault="006009AB" w:rsidP="0085754D">
            <w:pPr>
              <w:rPr>
                <w:b/>
              </w:rPr>
            </w:pPr>
            <w:r>
              <w:rPr>
                <w:b/>
              </w:rPr>
              <w:t>Garant předmětu</w:t>
            </w:r>
          </w:p>
        </w:tc>
        <w:tc>
          <w:tcPr>
            <w:tcW w:w="6769" w:type="dxa"/>
            <w:gridSpan w:val="7"/>
            <w:tcBorders>
              <w:top w:val="nil"/>
            </w:tcBorders>
          </w:tcPr>
          <w:p w14:paraId="6B9CD58A" w14:textId="77777777" w:rsidR="006009AB" w:rsidRDefault="006009AB" w:rsidP="0085754D">
            <w:r>
              <w:t>doc. Ing. Lubomír Vašek, CSc.</w:t>
            </w:r>
          </w:p>
        </w:tc>
      </w:tr>
      <w:tr w:rsidR="006009AB" w14:paraId="2AD679AA" w14:textId="77777777" w:rsidTr="0085754D">
        <w:trPr>
          <w:trHeight w:val="243"/>
        </w:trPr>
        <w:tc>
          <w:tcPr>
            <w:tcW w:w="3086" w:type="dxa"/>
            <w:tcBorders>
              <w:top w:val="nil"/>
            </w:tcBorders>
            <w:shd w:val="clear" w:color="auto" w:fill="F7CAAC"/>
          </w:tcPr>
          <w:p w14:paraId="26A85DEC" w14:textId="77777777" w:rsidR="006009AB" w:rsidRDefault="006009AB" w:rsidP="0085754D">
            <w:pPr>
              <w:rPr>
                <w:b/>
              </w:rPr>
            </w:pPr>
            <w:r>
              <w:rPr>
                <w:b/>
              </w:rPr>
              <w:t>Zapojení garanta do výuky předmětu</w:t>
            </w:r>
          </w:p>
        </w:tc>
        <w:tc>
          <w:tcPr>
            <w:tcW w:w="6769" w:type="dxa"/>
            <w:gridSpan w:val="7"/>
            <w:tcBorders>
              <w:top w:val="nil"/>
            </w:tcBorders>
          </w:tcPr>
          <w:p w14:paraId="2427EDB2" w14:textId="77777777" w:rsidR="006009AB" w:rsidRDefault="006009AB" w:rsidP="0085754D">
            <w:r>
              <w:t>Metodicky, přednáší</w:t>
            </w:r>
          </w:p>
        </w:tc>
      </w:tr>
      <w:tr w:rsidR="006009AB" w14:paraId="2910A023" w14:textId="77777777" w:rsidTr="0085754D">
        <w:tc>
          <w:tcPr>
            <w:tcW w:w="3086" w:type="dxa"/>
            <w:shd w:val="clear" w:color="auto" w:fill="F7CAAC"/>
          </w:tcPr>
          <w:p w14:paraId="01064AD9" w14:textId="77777777" w:rsidR="006009AB" w:rsidRDefault="006009AB" w:rsidP="0085754D">
            <w:pPr>
              <w:rPr>
                <w:b/>
              </w:rPr>
            </w:pPr>
            <w:r>
              <w:rPr>
                <w:b/>
              </w:rPr>
              <w:t>Vyučující</w:t>
            </w:r>
          </w:p>
        </w:tc>
        <w:tc>
          <w:tcPr>
            <w:tcW w:w="6769" w:type="dxa"/>
            <w:gridSpan w:val="7"/>
            <w:tcBorders>
              <w:bottom w:val="nil"/>
            </w:tcBorders>
          </w:tcPr>
          <w:p w14:paraId="6972235F" w14:textId="77777777" w:rsidR="006009AB" w:rsidRDefault="006009AB" w:rsidP="0085754D">
            <w:r>
              <w:t>doc. Ing. Lubomír Vašek, CSc., přednášky (100 %)</w:t>
            </w:r>
          </w:p>
          <w:p w14:paraId="5AC3EAB9" w14:textId="77777777" w:rsidR="006009AB" w:rsidRDefault="006009AB" w:rsidP="0085754D">
            <w:r>
              <w:t>Ing. David Šaur, Ph.D., cvičení (100 %)</w:t>
            </w:r>
          </w:p>
        </w:tc>
      </w:tr>
      <w:tr w:rsidR="006009AB" w14:paraId="028CA71E" w14:textId="77777777" w:rsidTr="000125B6">
        <w:trPr>
          <w:trHeight w:val="58"/>
        </w:trPr>
        <w:tc>
          <w:tcPr>
            <w:tcW w:w="9855" w:type="dxa"/>
            <w:gridSpan w:val="8"/>
            <w:tcBorders>
              <w:top w:val="nil"/>
            </w:tcBorders>
          </w:tcPr>
          <w:p w14:paraId="7DDC2BE3" w14:textId="77777777" w:rsidR="006009AB" w:rsidRDefault="006009AB" w:rsidP="0085754D"/>
        </w:tc>
      </w:tr>
      <w:tr w:rsidR="006009AB" w14:paraId="32B7F029" w14:textId="77777777" w:rsidTr="0085754D">
        <w:tc>
          <w:tcPr>
            <w:tcW w:w="3086" w:type="dxa"/>
            <w:shd w:val="clear" w:color="auto" w:fill="F7CAAC"/>
          </w:tcPr>
          <w:p w14:paraId="68F3E2EB" w14:textId="77777777" w:rsidR="006009AB" w:rsidRDefault="006009AB" w:rsidP="0085754D">
            <w:pPr>
              <w:rPr>
                <w:b/>
              </w:rPr>
            </w:pPr>
            <w:r>
              <w:rPr>
                <w:b/>
              </w:rPr>
              <w:t>Stručná anotace předmětu</w:t>
            </w:r>
          </w:p>
        </w:tc>
        <w:tc>
          <w:tcPr>
            <w:tcW w:w="6769" w:type="dxa"/>
            <w:gridSpan w:val="7"/>
            <w:tcBorders>
              <w:bottom w:val="nil"/>
            </w:tcBorders>
          </w:tcPr>
          <w:p w14:paraId="6F5533FA" w14:textId="77777777" w:rsidR="006009AB" w:rsidRDefault="006009AB" w:rsidP="0085754D"/>
        </w:tc>
      </w:tr>
      <w:tr w:rsidR="006009AB" w14:paraId="345B8E71" w14:textId="77777777" w:rsidTr="0085754D">
        <w:trPr>
          <w:trHeight w:val="3938"/>
        </w:trPr>
        <w:tc>
          <w:tcPr>
            <w:tcW w:w="9855" w:type="dxa"/>
            <w:gridSpan w:val="8"/>
            <w:tcBorders>
              <w:top w:val="nil"/>
              <w:bottom w:val="single" w:sz="12" w:space="0" w:color="auto"/>
            </w:tcBorders>
          </w:tcPr>
          <w:p w14:paraId="558535ED" w14:textId="77777777" w:rsidR="006009AB" w:rsidRPr="007C0B1D" w:rsidRDefault="006009AB" w:rsidP="00E96895">
            <w:pPr>
              <w:rPr>
                <w:szCs w:val="21"/>
                <w:rPrChange w:id="1993" w:author="Milan Navrátil" w:date="2018-11-02T12:41:00Z">
                  <w:rPr>
                    <w:sz w:val="21"/>
                    <w:szCs w:val="21"/>
                  </w:rPr>
                </w:rPrChange>
              </w:rPr>
            </w:pPr>
            <w:r w:rsidRPr="007C0B1D">
              <w:rPr>
                <w:szCs w:val="21"/>
                <w:rPrChange w:id="1994" w:author="Milan Navrátil" w:date="2018-11-02T12:41:00Z">
                  <w:rPr>
                    <w:sz w:val="21"/>
                    <w:szCs w:val="21"/>
                  </w:rPr>
                </w:rPrChange>
              </w:rPr>
              <w:t>Cílem předmětu je získání poznatků a znalostí z oblasti informační podpory bezpečnostních systémů, založené na využití geografických informačních systémů, předpovědi počasí a nástrojů pro analýzu rizik. Teoretické znalosti zaměřené na principy a metody využívané při zpracování geografických dat, meteorologických dat a údajů a postupů  při  analýze rizik, jsou doplněny praktickými poznatky, které studenti získají ve cvičení při řešení vybraných úloh přímo s využitím konkrétních softwarových aplikací.</w:t>
            </w:r>
          </w:p>
          <w:p w14:paraId="7272A78D" w14:textId="77777777" w:rsidR="006009AB" w:rsidRPr="007C0B1D" w:rsidRDefault="006009AB" w:rsidP="0085754D">
            <w:pPr>
              <w:rPr>
                <w:szCs w:val="21"/>
                <w:rPrChange w:id="1995" w:author="Milan Navrátil" w:date="2018-11-02T12:41:00Z">
                  <w:rPr>
                    <w:sz w:val="21"/>
                    <w:szCs w:val="21"/>
                  </w:rPr>
                </w:rPrChange>
              </w:rPr>
            </w:pPr>
          </w:p>
          <w:p w14:paraId="3392BFFD" w14:textId="77777777" w:rsidR="006009AB" w:rsidRPr="007C0B1D" w:rsidRDefault="006009AB" w:rsidP="0085754D">
            <w:pPr>
              <w:rPr>
                <w:szCs w:val="21"/>
                <w:rPrChange w:id="1996" w:author="Milan Navrátil" w:date="2018-11-02T12:41:00Z">
                  <w:rPr>
                    <w:sz w:val="21"/>
                    <w:szCs w:val="21"/>
                  </w:rPr>
                </w:rPrChange>
              </w:rPr>
            </w:pPr>
            <w:r w:rsidRPr="007C0B1D">
              <w:rPr>
                <w:szCs w:val="21"/>
                <w:rPrChange w:id="1997" w:author="Milan Navrátil" w:date="2018-11-02T12:41:00Z">
                  <w:rPr>
                    <w:sz w:val="21"/>
                    <w:szCs w:val="21"/>
                  </w:rPr>
                </w:rPrChange>
              </w:rPr>
              <w:t>Témata:</w:t>
            </w:r>
          </w:p>
          <w:p w14:paraId="1FDC18D1" w14:textId="77777777" w:rsidR="006009AB" w:rsidRPr="007C0B1D" w:rsidRDefault="006009AB" w:rsidP="005505E6">
            <w:pPr>
              <w:pStyle w:val="Odstavecseseznamem1"/>
              <w:numPr>
                <w:ilvl w:val="0"/>
                <w:numId w:val="34"/>
              </w:numPr>
              <w:rPr>
                <w:szCs w:val="21"/>
                <w:lang w:val="cs-CZ"/>
                <w:rPrChange w:id="1998" w:author="Milan Navrátil" w:date="2018-11-02T12:41:00Z">
                  <w:rPr>
                    <w:sz w:val="21"/>
                    <w:szCs w:val="21"/>
                    <w:lang w:val="cs-CZ"/>
                  </w:rPr>
                </w:rPrChange>
              </w:rPr>
            </w:pPr>
            <w:r w:rsidRPr="007C0B1D">
              <w:rPr>
                <w:szCs w:val="21"/>
                <w:lang w:val="cs-CZ"/>
                <w:rPrChange w:id="1999" w:author="Milan Navrátil" w:date="2018-11-02T12:41:00Z">
                  <w:rPr>
                    <w:sz w:val="21"/>
                    <w:szCs w:val="21"/>
                    <w:lang w:val="cs-CZ"/>
                  </w:rPr>
                </w:rPrChange>
              </w:rPr>
              <w:t>Teorie k aplikacím v bezpečnostním managementu (Úvod k informační podpoře bezpečnostních systémů).</w:t>
            </w:r>
          </w:p>
          <w:p w14:paraId="59B0BD7A" w14:textId="77777777" w:rsidR="006009AB" w:rsidRPr="007C0B1D" w:rsidRDefault="006009AB" w:rsidP="005505E6">
            <w:pPr>
              <w:pStyle w:val="Odstavecseseznamem1"/>
              <w:numPr>
                <w:ilvl w:val="0"/>
                <w:numId w:val="34"/>
              </w:numPr>
              <w:jc w:val="left"/>
              <w:rPr>
                <w:szCs w:val="21"/>
                <w:lang w:val="cs-CZ"/>
                <w:rPrChange w:id="2000" w:author="Milan Navrátil" w:date="2018-11-02T12:41:00Z">
                  <w:rPr>
                    <w:sz w:val="21"/>
                    <w:szCs w:val="21"/>
                    <w:lang w:val="cs-CZ"/>
                  </w:rPr>
                </w:rPrChange>
              </w:rPr>
            </w:pPr>
            <w:r w:rsidRPr="007C0B1D">
              <w:rPr>
                <w:szCs w:val="21"/>
                <w:rPrChange w:id="2001" w:author="Milan Navrátil" w:date="2018-11-02T12:41:00Z">
                  <w:rPr>
                    <w:sz w:val="21"/>
                    <w:szCs w:val="21"/>
                  </w:rPr>
                </w:rPrChange>
              </w:rPr>
              <w:t>Úvod do GIS, základní terminologie a definice GIS, související obory, aplikační obory</w:t>
            </w:r>
          </w:p>
          <w:p w14:paraId="6C61C9F5" w14:textId="77777777" w:rsidR="006009AB" w:rsidRPr="007C0B1D" w:rsidRDefault="006009AB" w:rsidP="005505E6">
            <w:pPr>
              <w:pStyle w:val="Odstavecseseznamem1"/>
              <w:numPr>
                <w:ilvl w:val="0"/>
                <w:numId w:val="34"/>
              </w:numPr>
              <w:jc w:val="left"/>
              <w:rPr>
                <w:szCs w:val="21"/>
                <w:lang w:val="cs-CZ"/>
                <w:rPrChange w:id="2002" w:author="Milan Navrátil" w:date="2018-11-02T12:41:00Z">
                  <w:rPr>
                    <w:sz w:val="21"/>
                    <w:szCs w:val="21"/>
                    <w:lang w:val="cs-CZ"/>
                  </w:rPr>
                </w:rPrChange>
              </w:rPr>
            </w:pPr>
            <w:r w:rsidRPr="007C0B1D">
              <w:rPr>
                <w:szCs w:val="21"/>
                <w:rPrChange w:id="2003" w:author="Milan Navrátil" w:date="2018-11-02T12:41:00Z">
                  <w:rPr>
                    <w:sz w:val="21"/>
                    <w:szCs w:val="21"/>
                  </w:rPr>
                </w:rPrChange>
              </w:rPr>
              <w:t xml:space="preserve">Data užívaná v GIS, jejich klasifikace. Zdroje geografických dat, jejich úpravy a způsoby jejich uchování </w:t>
            </w:r>
          </w:p>
          <w:p w14:paraId="7E8DB7A2" w14:textId="77777777" w:rsidR="006009AB" w:rsidRPr="007C0B1D" w:rsidRDefault="006009AB" w:rsidP="005505E6">
            <w:pPr>
              <w:pStyle w:val="Odstavecseseznamem1"/>
              <w:numPr>
                <w:ilvl w:val="0"/>
                <w:numId w:val="34"/>
              </w:numPr>
              <w:jc w:val="left"/>
              <w:rPr>
                <w:szCs w:val="21"/>
                <w:lang w:val="cs-CZ"/>
                <w:rPrChange w:id="2004" w:author="Milan Navrátil" w:date="2018-11-02T12:41:00Z">
                  <w:rPr>
                    <w:sz w:val="21"/>
                    <w:szCs w:val="21"/>
                    <w:lang w:val="cs-CZ"/>
                  </w:rPr>
                </w:rPrChange>
              </w:rPr>
            </w:pPr>
            <w:r w:rsidRPr="007C0B1D">
              <w:rPr>
                <w:szCs w:val="21"/>
                <w:rPrChange w:id="2005" w:author="Milan Navrátil" w:date="2018-11-02T12:41:00Z">
                  <w:rPr>
                    <w:sz w:val="21"/>
                    <w:szCs w:val="21"/>
                  </w:rPr>
                </w:rPrChange>
              </w:rPr>
              <w:t>Základní typy úloh řešených s pomocí GIS</w:t>
            </w:r>
          </w:p>
          <w:p w14:paraId="1DCAB6F8" w14:textId="77777777" w:rsidR="006009AB" w:rsidRPr="007C0B1D" w:rsidRDefault="006009AB" w:rsidP="005505E6">
            <w:pPr>
              <w:pStyle w:val="Odstavecseseznamem1"/>
              <w:numPr>
                <w:ilvl w:val="0"/>
                <w:numId w:val="34"/>
              </w:numPr>
              <w:jc w:val="left"/>
              <w:rPr>
                <w:szCs w:val="21"/>
                <w:lang w:val="cs-CZ"/>
                <w:rPrChange w:id="2006" w:author="Milan Navrátil" w:date="2018-11-02T12:41:00Z">
                  <w:rPr>
                    <w:sz w:val="21"/>
                    <w:szCs w:val="21"/>
                    <w:lang w:val="cs-CZ"/>
                  </w:rPr>
                </w:rPrChange>
              </w:rPr>
            </w:pPr>
            <w:r w:rsidRPr="007C0B1D">
              <w:rPr>
                <w:szCs w:val="21"/>
                <w:rPrChange w:id="2007" w:author="Milan Navrátil" w:date="2018-11-02T12:41:00Z">
                  <w:rPr>
                    <w:sz w:val="21"/>
                    <w:szCs w:val="21"/>
                  </w:rPr>
                </w:rPrChange>
              </w:rPr>
              <w:t xml:space="preserve">Geografické objekty, základní topologické pojmy </w:t>
            </w:r>
          </w:p>
          <w:p w14:paraId="04D9F7FA" w14:textId="77777777" w:rsidR="006009AB" w:rsidRPr="007C0B1D" w:rsidRDefault="006009AB" w:rsidP="005505E6">
            <w:pPr>
              <w:pStyle w:val="Odstavecseseznamem1"/>
              <w:numPr>
                <w:ilvl w:val="0"/>
                <w:numId w:val="34"/>
              </w:numPr>
              <w:jc w:val="left"/>
              <w:rPr>
                <w:szCs w:val="21"/>
                <w:rPrChange w:id="2008" w:author="Milan Navrátil" w:date="2018-11-02T12:41:00Z">
                  <w:rPr>
                    <w:sz w:val="21"/>
                    <w:szCs w:val="21"/>
                  </w:rPr>
                </w:rPrChange>
              </w:rPr>
            </w:pPr>
            <w:r w:rsidRPr="007C0B1D">
              <w:rPr>
                <w:szCs w:val="21"/>
                <w:rPrChange w:id="2009" w:author="Milan Navrátil" w:date="2018-11-02T12:41:00Z">
                  <w:rPr>
                    <w:sz w:val="21"/>
                    <w:szCs w:val="21"/>
                  </w:rPr>
                </w:rPrChange>
              </w:rPr>
              <w:t>Souřadné systémy a základní transformace geografických dat</w:t>
            </w:r>
          </w:p>
          <w:p w14:paraId="390AE7EB" w14:textId="77777777" w:rsidR="006009AB" w:rsidRPr="007C0B1D" w:rsidRDefault="006009AB" w:rsidP="005505E6">
            <w:pPr>
              <w:pStyle w:val="Odstavecseseznamem1"/>
              <w:numPr>
                <w:ilvl w:val="0"/>
                <w:numId w:val="34"/>
              </w:numPr>
              <w:jc w:val="left"/>
              <w:rPr>
                <w:szCs w:val="21"/>
                <w:rPrChange w:id="2010" w:author="Milan Navrátil" w:date="2018-11-02T12:41:00Z">
                  <w:rPr>
                    <w:sz w:val="21"/>
                    <w:szCs w:val="21"/>
                  </w:rPr>
                </w:rPrChange>
              </w:rPr>
            </w:pPr>
            <w:r w:rsidRPr="007C0B1D">
              <w:rPr>
                <w:szCs w:val="21"/>
                <w:rPrChange w:id="2011" w:author="Milan Navrátil" w:date="2018-11-02T12:41:00Z">
                  <w:rPr>
                    <w:sz w:val="21"/>
                    <w:szCs w:val="21"/>
                  </w:rPr>
                </w:rPrChange>
              </w:rPr>
              <w:t xml:space="preserve">Vektorová a rastrová reprezentace geografických dat, odpovídající datové modely </w:t>
            </w:r>
          </w:p>
          <w:p w14:paraId="727001C1" w14:textId="77777777" w:rsidR="006009AB" w:rsidRPr="007C0B1D" w:rsidRDefault="006009AB" w:rsidP="005505E6">
            <w:pPr>
              <w:pStyle w:val="Odstavecseseznamem1"/>
              <w:numPr>
                <w:ilvl w:val="0"/>
                <w:numId w:val="34"/>
              </w:numPr>
              <w:jc w:val="left"/>
              <w:rPr>
                <w:szCs w:val="21"/>
                <w:rPrChange w:id="2012" w:author="Milan Navrátil" w:date="2018-11-02T12:41:00Z">
                  <w:rPr>
                    <w:sz w:val="21"/>
                    <w:szCs w:val="21"/>
                  </w:rPr>
                </w:rPrChange>
              </w:rPr>
            </w:pPr>
            <w:r w:rsidRPr="007C0B1D">
              <w:rPr>
                <w:szCs w:val="21"/>
                <w:rPrChange w:id="2013" w:author="Milan Navrátil" w:date="2018-11-02T12:41:00Z">
                  <w:rPr>
                    <w:sz w:val="21"/>
                    <w:szCs w:val="21"/>
                  </w:rPr>
                </w:rPrChange>
              </w:rPr>
              <w:t>Základní analýzy prováděné v GIS, jejich rozdělení a metody pro jejich realizaci</w:t>
            </w:r>
          </w:p>
          <w:p w14:paraId="4E002BB8" w14:textId="77777777" w:rsidR="006009AB" w:rsidRPr="007C0B1D" w:rsidRDefault="006009AB" w:rsidP="005505E6">
            <w:pPr>
              <w:pStyle w:val="Odstavecseseznamem1"/>
              <w:numPr>
                <w:ilvl w:val="0"/>
                <w:numId w:val="34"/>
              </w:numPr>
              <w:jc w:val="left"/>
              <w:rPr>
                <w:szCs w:val="21"/>
                <w:lang w:val="cs-CZ"/>
                <w:rPrChange w:id="2014" w:author="Milan Navrátil" w:date="2018-11-02T12:41:00Z">
                  <w:rPr>
                    <w:sz w:val="21"/>
                    <w:szCs w:val="21"/>
                    <w:lang w:val="cs-CZ"/>
                  </w:rPr>
                </w:rPrChange>
              </w:rPr>
            </w:pPr>
            <w:r w:rsidRPr="007C0B1D">
              <w:rPr>
                <w:szCs w:val="21"/>
                <w:lang w:val="cs-CZ"/>
                <w:rPrChange w:id="2015" w:author="Milan Navrátil" w:date="2018-11-02T12:41:00Z">
                  <w:rPr>
                    <w:sz w:val="21"/>
                    <w:szCs w:val="21"/>
                    <w:lang w:val="cs-CZ"/>
                  </w:rPr>
                </w:rPrChange>
              </w:rPr>
              <w:t>Úvod do meteorologie a klimatologie a jejich úloha v informatické podpoře bezpečnostních systémů</w:t>
            </w:r>
          </w:p>
          <w:p w14:paraId="779A0D2E" w14:textId="77777777" w:rsidR="006009AB" w:rsidRPr="007C0B1D" w:rsidRDefault="006009AB" w:rsidP="005505E6">
            <w:pPr>
              <w:pStyle w:val="Odstavecseseznamem1"/>
              <w:numPr>
                <w:ilvl w:val="0"/>
                <w:numId w:val="34"/>
              </w:numPr>
              <w:jc w:val="left"/>
              <w:rPr>
                <w:szCs w:val="21"/>
                <w:lang w:val="cs-CZ"/>
                <w:rPrChange w:id="2016" w:author="Milan Navrátil" w:date="2018-11-02T12:41:00Z">
                  <w:rPr>
                    <w:sz w:val="21"/>
                    <w:szCs w:val="21"/>
                    <w:lang w:val="cs-CZ"/>
                  </w:rPr>
                </w:rPrChange>
              </w:rPr>
            </w:pPr>
            <w:r w:rsidRPr="007C0B1D">
              <w:rPr>
                <w:szCs w:val="21"/>
                <w:lang w:val="cs-CZ"/>
                <w:rPrChange w:id="2017" w:author="Milan Navrátil" w:date="2018-11-02T12:41:00Z">
                  <w:rPr>
                    <w:sz w:val="21"/>
                    <w:szCs w:val="21"/>
                    <w:lang w:val="cs-CZ"/>
                  </w:rPr>
                </w:rPrChange>
              </w:rPr>
              <w:t>Měřicí přístroje v meteorologii a zpracování dat.</w:t>
            </w:r>
          </w:p>
          <w:p w14:paraId="6BF887A8" w14:textId="77777777" w:rsidR="006009AB" w:rsidRPr="007C0B1D" w:rsidRDefault="006009AB" w:rsidP="005505E6">
            <w:pPr>
              <w:pStyle w:val="Odstavecseseznamem1"/>
              <w:numPr>
                <w:ilvl w:val="0"/>
                <w:numId w:val="34"/>
              </w:numPr>
              <w:jc w:val="left"/>
              <w:rPr>
                <w:szCs w:val="21"/>
                <w:rPrChange w:id="2018" w:author="Milan Navrátil" w:date="2018-11-02T12:41:00Z">
                  <w:rPr>
                    <w:sz w:val="21"/>
                    <w:szCs w:val="21"/>
                  </w:rPr>
                </w:rPrChange>
              </w:rPr>
            </w:pPr>
            <w:r w:rsidRPr="007C0B1D">
              <w:rPr>
                <w:szCs w:val="21"/>
                <w:lang w:val="cs-CZ"/>
                <w:rPrChange w:id="2019" w:author="Milan Navrátil" w:date="2018-11-02T12:41:00Z">
                  <w:rPr>
                    <w:sz w:val="21"/>
                    <w:szCs w:val="21"/>
                    <w:lang w:val="cs-CZ"/>
                  </w:rPr>
                </w:rPrChange>
              </w:rPr>
              <w:t>Předpovědní systémy v meteorologii</w:t>
            </w:r>
          </w:p>
          <w:p w14:paraId="3879323D" w14:textId="77777777" w:rsidR="006009AB" w:rsidRPr="007C0B1D" w:rsidRDefault="006009AB" w:rsidP="005505E6">
            <w:pPr>
              <w:pStyle w:val="Odstavecseseznamem1"/>
              <w:numPr>
                <w:ilvl w:val="0"/>
                <w:numId w:val="34"/>
              </w:numPr>
              <w:rPr>
                <w:szCs w:val="21"/>
                <w:lang w:val="cs-CZ"/>
                <w:rPrChange w:id="2020" w:author="Milan Navrátil" w:date="2018-11-02T12:41:00Z">
                  <w:rPr>
                    <w:sz w:val="21"/>
                    <w:szCs w:val="21"/>
                    <w:lang w:val="cs-CZ"/>
                  </w:rPr>
                </w:rPrChange>
              </w:rPr>
            </w:pPr>
            <w:r w:rsidRPr="007C0B1D">
              <w:rPr>
                <w:szCs w:val="21"/>
                <w:lang w:val="cs-CZ"/>
                <w:rPrChange w:id="2021" w:author="Milan Navrátil" w:date="2018-11-02T12:41:00Z">
                  <w:rPr>
                    <w:sz w:val="21"/>
                    <w:szCs w:val="21"/>
                    <w:lang w:val="cs-CZ"/>
                  </w:rPr>
                </w:rPrChange>
              </w:rPr>
              <w:t>Analýza rizik v praxi – program SFERA.</w:t>
            </w:r>
          </w:p>
          <w:p w14:paraId="1C8931E4" w14:textId="77777777" w:rsidR="006009AB" w:rsidRPr="007C0B1D" w:rsidRDefault="006009AB" w:rsidP="005505E6">
            <w:pPr>
              <w:pStyle w:val="Odstavecseseznamem1"/>
              <w:numPr>
                <w:ilvl w:val="0"/>
                <w:numId w:val="34"/>
              </w:numPr>
              <w:rPr>
                <w:szCs w:val="21"/>
                <w:lang w:val="cs-CZ"/>
                <w:rPrChange w:id="2022" w:author="Milan Navrátil" w:date="2018-11-02T12:41:00Z">
                  <w:rPr>
                    <w:sz w:val="21"/>
                    <w:szCs w:val="21"/>
                    <w:lang w:val="cs-CZ"/>
                  </w:rPr>
                </w:rPrChange>
              </w:rPr>
            </w:pPr>
            <w:r w:rsidRPr="007C0B1D">
              <w:rPr>
                <w:szCs w:val="21"/>
                <w:lang w:val="cs-CZ"/>
                <w:rPrChange w:id="2023" w:author="Milan Navrátil" w:date="2018-11-02T12:41:00Z">
                  <w:rPr>
                    <w:sz w:val="21"/>
                    <w:szCs w:val="21"/>
                    <w:lang w:val="cs-CZ"/>
                  </w:rPr>
                </w:rPrChange>
              </w:rPr>
              <w:t>Metoda multikriteriálního hodnocení</w:t>
            </w:r>
          </w:p>
          <w:p w14:paraId="564BC89A" w14:textId="77777777" w:rsidR="006009AB" w:rsidRPr="000125B6" w:rsidRDefault="006009AB" w:rsidP="005505E6">
            <w:pPr>
              <w:pStyle w:val="Odstavecseseznamem1"/>
              <w:numPr>
                <w:ilvl w:val="0"/>
                <w:numId w:val="34"/>
              </w:numPr>
              <w:rPr>
                <w:szCs w:val="22"/>
                <w:lang w:val="cs-CZ"/>
              </w:rPr>
            </w:pPr>
            <w:r w:rsidRPr="007C0B1D">
              <w:rPr>
                <w:szCs w:val="21"/>
                <w:lang w:val="cs-CZ"/>
                <w:rPrChange w:id="2024" w:author="Milan Navrátil" w:date="2018-11-02T12:41:00Z">
                  <w:rPr>
                    <w:sz w:val="21"/>
                    <w:szCs w:val="21"/>
                    <w:lang w:val="cs-CZ"/>
                  </w:rPr>
                </w:rPrChange>
              </w:rPr>
              <w:t>Analytický hierarchický proces (AHP)</w:t>
            </w:r>
            <w:r w:rsidRPr="007C0B1D">
              <w:rPr>
                <w:szCs w:val="22"/>
                <w:lang w:val="cs-CZ"/>
                <w:rPrChange w:id="2025" w:author="Milan Navrátil" w:date="2018-11-02T12:41:00Z">
                  <w:rPr>
                    <w:sz w:val="22"/>
                    <w:szCs w:val="22"/>
                    <w:lang w:val="cs-CZ"/>
                  </w:rPr>
                </w:rPrChange>
              </w:rPr>
              <w:t xml:space="preserve"> </w:t>
            </w:r>
          </w:p>
        </w:tc>
      </w:tr>
      <w:tr w:rsidR="006009AB" w14:paraId="06707CA9" w14:textId="77777777" w:rsidTr="0085754D">
        <w:trPr>
          <w:trHeight w:val="265"/>
        </w:trPr>
        <w:tc>
          <w:tcPr>
            <w:tcW w:w="3653" w:type="dxa"/>
            <w:gridSpan w:val="2"/>
            <w:tcBorders>
              <w:top w:val="nil"/>
            </w:tcBorders>
            <w:shd w:val="clear" w:color="auto" w:fill="F7CAAC"/>
          </w:tcPr>
          <w:p w14:paraId="37745E5E" w14:textId="77777777" w:rsidR="006009AB" w:rsidRDefault="006009AB" w:rsidP="0085754D">
            <w:r>
              <w:rPr>
                <w:b/>
              </w:rPr>
              <w:t>Studijní literatura a studijní pomůcky</w:t>
            </w:r>
          </w:p>
        </w:tc>
        <w:tc>
          <w:tcPr>
            <w:tcW w:w="6202" w:type="dxa"/>
            <w:gridSpan w:val="6"/>
            <w:tcBorders>
              <w:top w:val="nil"/>
              <w:bottom w:val="nil"/>
            </w:tcBorders>
          </w:tcPr>
          <w:p w14:paraId="06550369" w14:textId="77777777" w:rsidR="006009AB" w:rsidRDefault="006009AB" w:rsidP="0085754D"/>
        </w:tc>
      </w:tr>
      <w:tr w:rsidR="006009AB" w14:paraId="780FF656" w14:textId="77777777" w:rsidTr="0085754D">
        <w:trPr>
          <w:trHeight w:val="1497"/>
        </w:trPr>
        <w:tc>
          <w:tcPr>
            <w:tcW w:w="9855" w:type="dxa"/>
            <w:gridSpan w:val="8"/>
            <w:tcBorders>
              <w:top w:val="nil"/>
            </w:tcBorders>
          </w:tcPr>
          <w:p w14:paraId="246B04A3" w14:textId="77777777" w:rsidR="006009AB" w:rsidRPr="009602BD" w:rsidRDefault="006009AB" w:rsidP="0085754D">
            <w:r w:rsidRPr="00A711D1">
              <w:rPr>
                <w:b/>
                <w:bCs/>
              </w:rPr>
              <w:t>Povinná literatura:</w:t>
            </w:r>
            <w:r w:rsidRPr="009602BD">
              <w:t xml:space="preserve"> </w:t>
            </w:r>
          </w:p>
          <w:p w14:paraId="389D9F42" w14:textId="77777777" w:rsidR="006009AB" w:rsidRPr="009602BD" w:rsidRDefault="006009AB" w:rsidP="00E96895">
            <w:r w:rsidRPr="009602BD">
              <w:t xml:space="preserve">TUČEK, J. </w:t>
            </w:r>
            <w:r w:rsidRPr="009602BD">
              <w:rPr>
                <w:i/>
                <w:iCs/>
              </w:rPr>
              <w:t>Geografické informační systémy - principy a praxe</w:t>
            </w:r>
            <w:r w:rsidRPr="009602BD">
              <w:t>. Praha</w:t>
            </w:r>
            <w:del w:id="2026" w:author="Jiří Vojtěšek" w:date="2018-11-18T19:08:00Z">
              <w:r w:rsidRPr="009602BD" w:rsidDel="008C5756">
                <w:delText xml:space="preserve"> </w:delText>
              </w:r>
            </w:del>
            <w:r w:rsidRPr="009602BD">
              <w:t xml:space="preserve">: Computer Press, 1998. ISBN 80-7226-091-X. </w:t>
            </w:r>
          </w:p>
          <w:p w14:paraId="11F369BE" w14:textId="77777777" w:rsidR="006009AB" w:rsidRPr="002D2789" w:rsidRDefault="006009AB">
            <w:pPr>
              <w:rPr>
                <w:szCs w:val="18"/>
              </w:rPr>
            </w:pPr>
            <w:r w:rsidRPr="0061563F">
              <w:rPr>
                <w:szCs w:val="18"/>
              </w:rPr>
              <w:t xml:space="preserve">KOLÁR, J. </w:t>
            </w:r>
            <w:r w:rsidRPr="007D3C75">
              <w:rPr>
                <w:i/>
                <w:iCs/>
                <w:szCs w:val="18"/>
              </w:rPr>
              <w:t>Geografické informační systémy 10</w:t>
            </w:r>
            <w:r w:rsidRPr="002D2789">
              <w:rPr>
                <w:szCs w:val="18"/>
              </w:rPr>
              <w:t>. Praha</w:t>
            </w:r>
            <w:del w:id="2027" w:author="Jiří Vojtěšek" w:date="2018-11-18T19:08:00Z">
              <w:r w:rsidRPr="002D2789" w:rsidDel="008C5756">
                <w:rPr>
                  <w:szCs w:val="18"/>
                </w:rPr>
                <w:delText xml:space="preserve"> </w:delText>
              </w:r>
            </w:del>
            <w:r w:rsidRPr="002D2789">
              <w:rPr>
                <w:szCs w:val="18"/>
              </w:rPr>
              <w:t>: CVUT, 2001. ISBN 80-01-02687-6.</w:t>
            </w:r>
          </w:p>
          <w:p w14:paraId="422C4B6E" w14:textId="77777777" w:rsidR="006009AB" w:rsidRPr="008C5756" w:rsidRDefault="006009AB">
            <w:pPr>
              <w:rPr>
                <w:szCs w:val="18"/>
              </w:rPr>
            </w:pPr>
            <w:r w:rsidRPr="00911B74">
              <w:rPr>
                <w:szCs w:val="18"/>
              </w:rPr>
              <w:t xml:space="preserve">BEDNÁŘ, J. </w:t>
            </w:r>
            <w:r w:rsidRPr="008C5756">
              <w:rPr>
                <w:i/>
                <w:iCs/>
                <w:szCs w:val="18"/>
              </w:rPr>
              <w:t>Meteorologie: [úvod do studia dějů v zemské atmosféře].</w:t>
            </w:r>
            <w:r w:rsidRPr="008C5756">
              <w:rPr>
                <w:szCs w:val="18"/>
              </w:rPr>
              <w:t xml:space="preserve"> Praha: Portál, 2003. ISBN 80-7178-653-5.</w:t>
            </w:r>
          </w:p>
          <w:p w14:paraId="385697A6" w14:textId="77777777" w:rsidR="006009AB" w:rsidRPr="005E563E" w:rsidRDefault="006009AB">
            <w:pPr>
              <w:rPr>
                <w:szCs w:val="18"/>
              </w:rPr>
            </w:pPr>
            <w:r w:rsidRPr="00643FD4">
              <w:rPr>
                <w:szCs w:val="18"/>
              </w:rPr>
              <w:t xml:space="preserve">RAMÍK, J. a Fi. TOŠENOVSKÝ. </w:t>
            </w:r>
            <w:r w:rsidRPr="00AD66B0">
              <w:rPr>
                <w:i/>
                <w:iCs/>
                <w:szCs w:val="18"/>
              </w:rPr>
              <w:t xml:space="preserve">Rozhodovací analýza pro manažery: moderní metody </w:t>
            </w:r>
            <w:r w:rsidRPr="00E2678B">
              <w:rPr>
                <w:i/>
                <w:iCs/>
                <w:szCs w:val="18"/>
              </w:rPr>
              <w:t>rozhodování. Karviná</w:t>
            </w:r>
            <w:r w:rsidRPr="005E563E">
              <w:rPr>
                <w:szCs w:val="18"/>
              </w:rPr>
              <w:t>: Slezská univerzita v Opavě, Obchodně podnikatelská fakulta v Karviné, 2013. ISBN 978-80-7248-843-8.</w:t>
            </w:r>
          </w:p>
          <w:p w14:paraId="6D04893A" w14:textId="77777777" w:rsidR="006009AB" w:rsidRPr="003751BD" w:rsidRDefault="006009AB">
            <w:pPr>
              <w:ind w:left="216" w:hanging="216"/>
              <w:rPr>
                <w:i/>
                <w:iCs/>
                <w:noProof/>
                <w:szCs w:val="18"/>
              </w:rPr>
            </w:pPr>
            <w:r w:rsidRPr="003751BD">
              <w:rPr>
                <w:i/>
                <w:iCs/>
                <w:noProof/>
                <w:szCs w:val="18"/>
              </w:rPr>
              <w:t>Manuál geografického informačního systému ArcGIS</w:t>
            </w:r>
          </w:p>
          <w:p w14:paraId="621172AD" w14:textId="77777777" w:rsidR="006009AB" w:rsidRPr="00C32E9B" w:rsidRDefault="006009AB">
            <w:pPr>
              <w:ind w:left="216" w:hanging="216"/>
              <w:rPr>
                <w:i/>
                <w:iCs/>
                <w:noProof/>
                <w:szCs w:val="18"/>
              </w:rPr>
            </w:pPr>
            <w:r w:rsidRPr="00C32E9B">
              <w:rPr>
                <w:i/>
                <w:iCs/>
                <w:noProof/>
                <w:szCs w:val="18"/>
              </w:rPr>
              <w:t>Manuál softwarové aplikace S2MC Analyzeru</w:t>
            </w:r>
          </w:p>
          <w:p w14:paraId="52693362" w14:textId="77777777" w:rsidR="006009AB" w:rsidRPr="00DD51E9" w:rsidRDefault="006009AB">
            <w:pPr>
              <w:rPr>
                <w:b/>
                <w:szCs w:val="18"/>
              </w:rPr>
            </w:pPr>
            <w:r w:rsidRPr="0013290F">
              <w:rPr>
                <w:b/>
                <w:szCs w:val="18"/>
              </w:rPr>
              <w:t>Doporučená literatura:</w:t>
            </w:r>
          </w:p>
          <w:p w14:paraId="28E51CF5" w14:textId="4DBF23B1" w:rsidR="006009AB" w:rsidRPr="004B5E18" w:rsidRDefault="006009AB">
            <w:pPr>
              <w:rPr>
                <w:ins w:id="2028" w:author="Milan Navrátil" w:date="2018-11-07T09:11:00Z"/>
                <w:szCs w:val="18"/>
              </w:rPr>
            </w:pPr>
            <w:r w:rsidRPr="006B265C">
              <w:rPr>
                <w:szCs w:val="18"/>
              </w:rPr>
              <w:t xml:space="preserve">BERMHARDSEN, T. </w:t>
            </w:r>
            <w:r w:rsidRPr="00A124FE">
              <w:rPr>
                <w:i/>
                <w:iCs/>
                <w:szCs w:val="18"/>
              </w:rPr>
              <w:t>Geographic Information Systems</w:t>
            </w:r>
            <w:r w:rsidRPr="00216579">
              <w:rPr>
                <w:szCs w:val="18"/>
              </w:rPr>
              <w:t>. Arendal : Viak IT, 1992</w:t>
            </w:r>
            <w:r w:rsidRPr="00653C10">
              <w:rPr>
                <w:szCs w:val="18"/>
              </w:rPr>
              <w:t xml:space="preserve">. ISBN 8299192838. </w:t>
            </w:r>
          </w:p>
          <w:p w14:paraId="38C928F9" w14:textId="0DA13838" w:rsidR="00C51E28" w:rsidRPr="0061563F" w:rsidRDefault="00C51E28">
            <w:pPr>
              <w:rPr>
                <w:szCs w:val="18"/>
              </w:rPr>
            </w:pPr>
            <w:ins w:id="2029" w:author="Milan Navrátil" w:date="2018-11-07T09:11:00Z">
              <w:r w:rsidRPr="009602BD">
                <w:rPr>
                  <w:caps/>
                  <w:szCs w:val="18"/>
                  <w:rPrChange w:id="2030" w:author="Milan Navrátil" w:date="2018-11-14T10:58:00Z">
                    <w:rPr/>
                  </w:rPrChange>
                </w:rPr>
                <w:t xml:space="preserve">Burrough, Peter </w:t>
              </w:r>
              <w:proofErr w:type="gramStart"/>
              <w:r w:rsidRPr="009602BD">
                <w:rPr>
                  <w:caps/>
                  <w:szCs w:val="18"/>
                  <w:rPrChange w:id="2031" w:author="Milan Navrátil" w:date="2018-11-14T10:58:00Z">
                    <w:rPr/>
                  </w:rPrChange>
                </w:rPr>
                <w:t>A</w:t>
              </w:r>
              <w:r w:rsidRPr="00A711D1">
                <w:rPr>
                  <w:szCs w:val="18"/>
                </w:rPr>
                <w:t>. : Principles</w:t>
              </w:r>
              <w:proofErr w:type="gramEnd"/>
              <w:r w:rsidRPr="00A711D1">
                <w:rPr>
                  <w:szCs w:val="18"/>
                </w:rPr>
                <w:t xml:space="preserve"> of Geographical Information Systems, Oxford University Press; 3 edition (June 23, 2015), ISBN 0198742843</w:t>
              </w:r>
            </w:ins>
          </w:p>
          <w:p w14:paraId="6EC93B1C" w14:textId="77777777" w:rsidR="006009AB" w:rsidRPr="002D2789" w:rsidRDefault="006009AB">
            <w:pPr>
              <w:rPr>
                <w:ins w:id="2032" w:author="Milan Navrátil" w:date="2018-11-07T09:13:00Z"/>
                <w:szCs w:val="18"/>
              </w:rPr>
            </w:pPr>
            <w:r w:rsidRPr="007D3C75">
              <w:rPr>
                <w:szCs w:val="18"/>
              </w:rPr>
              <w:t xml:space="preserve">JONES, P., W. </w:t>
            </w:r>
            <w:r w:rsidRPr="002D2789">
              <w:rPr>
                <w:i/>
                <w:iCs/>
                <w:szCs w:val="18"/>
              </w:rPr>
              <w:t xml:space="preserve">Personal Information Management. </w:t>
            </w:r>
            <w:r w:rsidRPr="002D2789">
              <w:rPr>
                <w:szCs w:val="18"/>
              </w:rPr>
              <w:t>Seatle : University of Washington Press, 2007. ISBN 978-0295987378</w:t>
            </w:r>
          </w:p>
          <w:p w14:paraId="679B105B" w14:textId="2FB3108E" w:rsidR="001673C4" w:rsidRPr="00A711D1" w:rsidRDefault="00C51E28">
            <w:pPr>
              <w:rPr>
                <w:ins w:id="2033" w:author="Milan Navrátil" w:date="2018-11-07T09:17:00Z"/>
                <w:szCs w:val="18"/>
              </w:rPr>
            </w:pPr>
            <w:ins w:id="2034" w:author="Milan Navrátil" w:date="2018-11-07T09:13:00Z">
              <w:r w:rsidRPr="009602BD">
                <w:rPr>
                  <w:caps/>
                  <w:szCs w:val="18"/>
                  <w:rPrChange w:id="2035" w:author="Milan Navrátil" w:date="2018-11-14T10:58:00Z">
                    <w:rPr/>
                  </w:rPrChange>
                </w:rPr>
                <w:t>Huisman</w:t>
              </w:r>
            </w:ins>
            <w:ins w:id="2036" w:author="Milan Navrátil" w:date="2018-11-07T09:16:00Z">
              <w:r w:rsidR="001673C4" w:rsidRPr="00A711D1">
                <w:rPr>
                  <w:caps/>
                  <w:szCs w:val="18"/>
                </w:rPr>
                <w:t xml:space="preserve"> O.</w:t>
              </w:r>
            </w:ins>
            <w:ins w:id="2037" w:author="Milan Navrátil" w:date="2018-11-07T09:13:00Z">
              <w:r w:rsidR="001673C4" w:rsidRPr="0061563F">
                <w:rPr>
                  <w:caps/>
                  <w:szCs w:val="18"/>
                </w:rPr>
                <w:t xml:space="preserve"> </w:t>
              </w:r>
              <w:r w:rsidR="001673C4" w:rsidRPr="009602BD">
                <w:rPr>
                  <w:szCs w:val="18"/>
                  <w:rPrChange w:id="2038" w:author="Milan Navrátil" w:date="2018-11-14T10:58:00Z">
                    <w:rPr>
                      <w:caps/>
                    </w:rPr>
                  </w:rPrChange>
                </w:rPr>
                <w:t>and</w:t>
              </w:r>
              <w:r w:rsidRPr="009602BD">
                <w:rPr>
                  <w:caps/>
                  <w:szCs w:val="18"/>
                  <w:rPrChange w:id="2039" w:author="Milan Navrátil" w:date="2018-11-14T10:58:00Z">
                    <w:rPr/>
                  </w:rPrChange>
                </w:rPr>
                <w:t xml:space="preserve"> </w:t>
              </w:r>
              <w:r w:rsidRPr="00A711D1">
                <w:rPr>
                  <w:szCs w:val="18"/>
                </w:rPr>
                <w:t>B</w:t>
              </w:r>
            </w:ins>
            <w:ins w:id="2040" w:author="Milan Navrátil" w:date="2018-11-07T09:16:00Z">
              <w:r w:rsidR="001673C4" w:rsidRPr="0061563F">
                <w:rPr>
                  <w:szCs w:val="18"/>
                </w:rPr>
                <w:t>Y R.</w:t>
              </w:r>
            </w:ins>
            <w:ins w:id="2041" w:author="Milan Navrátil" w:date="2018-11-07T09:17:00Z">
              <w:r w:rsidR="001673C4" w:rsidRPr="007D3C75">
                <w:rPr>
                  <w:szCs w:val="18"/>
                </w:rPr>
                <w:t xml:space="preserve"> </w:t>
              </w:r>
            </w:ins>
            <w:ins w:id="2042" w:author="Milan Navrátil" w:date="2018-11-07T09:16:00Z">
              <w:r w:rsidR="001673C4" w:rsidRPr="002D2789">
                <w:rPr>
                  <w:szCs w:val="18"/>
                </w:rPr>
                <w:t>A.</w:t>
              </w:r>
            </w:ins>
            <w:ins w:id="2043" w:author="Milan Navrátil" w:date="2018-11-07T09:13:00Z">
              <w:r w:rsidRPr="002D2789">
                <w:rPr>
                  <w:szCs w:val="18"/>
                </w:rPr>
                <w:t xml:space="preserve"> (eds.):</w:t>
              </w:r>
            </w:ins>
            <w:ins w:id="2044" w:author="Milan Navrátil" w:date="2018-11-07T09:16:00Z">
              <w:r w:rsidR="001673C4" w:rsidRPr="009602BD">
                <w:rPr>
                  <w:rFonts w:hint="eastAsia"/>
                  <w:color w:val="444444"/>
                  <w:szCs w:val="18"/>
                  <w:shd w:val="clear" w:color="auto" w:fill="FFFFFF"/>
                  <w:rPrChange w:id="2045" w:author="Milan Navrátil" w:date="2018-11-14T10:58:00Z">
                    <w:rPr>
                      <w:rFonts w:ascii="times" w:hAnsi="times" w:hint="eastAsia"/>
                      <w:color w:val="444444"/>
                      <w:sz w:val="18"/>
                      <w:szCs w:val="18"/>
                      <w:shd w:val="clear" w:color="auto" w:fill="FFFFFF"/>
                    </w:rPr>
                  </w:rPrChange>
                </w:rPr>
                <w:t> </w:t>
              </w:r>
              <w:r w:rsidR="001673C4" w:rsidRPr="009602BD">
                <w:rPr>
                  <w:rStyle w:val="Zdraznn"/>
                  <w:color w:val="444444"/>
                  <w:szCs w:val="18"/>
                  <w:bdr w:val="none" w:sz="0" w:space="0" w:color="auto" w:frame="1"/>
                  <w:shd w:val="clear" w:color="auto" w:fill="FFFFFF"/>
                  <w:rPrChange w:id="2046" w:author="Milan Navrátil" w:date="2018-11-14T10:58:00Z">
                    <w:rPr>
                      <w:rStyle w:val="Zdraznn"/>
                      <w:rFonts w:ascii="times" w:hAnsi="times"/>
                      <w:color w:val="444444"/>
                      <w:bdr w:val="none" w:sz="0" w:space="0" w:color="auto" w:frame="1"/>
                      <w:shd w:val="clear" w:color="auto" w:fill="FFFFFF"/>
                    </w:rPr>
                  </w:rPrChange>
                </w:rPr>
                <w:t>Principles of geographic information systems : an introductory textbook</w:t>
              </w:r>
              <w:r w:rsidR="001673C4" w:rsidRPr="009602BD">
                <w:rPr>
                  <w:color w:val="444444"/>
                  <w:szCs w:val="18"/>
                  <w:shd w:val="clear" w:color="auto" w:fill="FFFFFF"/>
                  <w:rPrChange w:id="2047" w:author="Milan Navrátil" w:date="2018-11-14T10:58:00Z">
                    <w:rPr>
                      <w:rFonts w:ascii="times" w:hAnsi="times"/>
                      <w:color w:val="444444"/>
                      <w:sz w:val="18"/>
                      <w:szCs w:val="18"/>
                      <w:shd w:val="clear" w:color="auto" w:fill="FFFFFF"/>
                    </w:rPr>
                  </w:rPrChange>
                </w:rPr>
                <w:t>. Enschede: The International Institute for Geo-Information Science and Earth Observation</w:t>
              </w:r>
            </w:ins>
            <w:ins w:id="2048" w:author="Milan Navrátil" w:date="2018-11-07T09:17:00Z">
              <w:r w:rsidR="001673C4" w:rsidRPr="009602BD">
                <w:rPr>
                  <w:color w:val="444444"/>
                  <w:szCs w:val="18"/>
                  <w:shd w:val="clear" w:color="auto" w:fill="FFFFFF"/>
                  <w:rPrChange w:id="2049" w:author="Milan Navrátil" w:date="2018-11-14T10:58:00Z">
                    <w:rPr>
                      <w:rFonts w:ascii="times" w:hAnsi="times"/>
                      <w:color w:val="444444"/>
                      <w:sz w:val="18"/>
                      <w:szCs w:val="18"/>
                      <w:shd w:val="clear" w:color="auto" w:fill="FFFFFF"/>
                    </w:rPr>
                  </w:rPrChange>
                </w:rPr>
                <w:t>,</w:t>
              </w:r>
            </w:ins>
            <w:ins w:id="2050" w:author="Milan Navrátil" w:date="2018-11-07T09:16:00Z">
              <w:r w:rsidR="001673C4" w:rsidRPr="009602BD">
                <w:rPr>
                  <w:color w:val="444444"/>
                  <w:szCs w:val="18"/>
                  <w:shd w:val="clear" w:color="auto" w:fill="FFFFFF"/>
                  <w:rPrChange w:id="2051" w:author="Milan Navrátil" w:date="2018-11-14T10:58:00Z">
                    <w:rPr>
                      <w:rFonts w:ascii="times" w:hAnsi="times"/>
                      <w:color w:val="444444"/>
                      <w:sz w:val="18"/>
                      <w:szCs w:val="18"/>
                      <w:shd w:val="clear" w:color="auto" w:fill="FFFFFF"/>
                    </w:rPr>
                  </w:rPrChange>
                </w:rPr>
                <w:t xml:space="preserve"> ITC, 2009, </w:t>
              </w:r>
            </w:ins>
            <w:ins w:id="2052" w:author="Milan Navrátil" w:date="2018-11-07T09:17:00Z">
              <w:r w:rsidR="001673C4" w:rsidRPr="00A711D1">
                <w:rPr>
                  <w:szCs w:val="18"/>
                </w:rPr>
                <w:t xml:space="preserve">dostupné z: </w:t>
              </w:r>
              <w:r w:rsidR="001673C4" w:rsidRPr="0061563F">
                <w:rPr>
                  <w:szCs w:val="18"/>
                </w:rPr>
                <w:fldChar w:fldCharType="begin"/>
              </w:r>
              <w:r w:rsidR="001673C4" w:rsidRPr="009602BD">
                <w:rPr>
                  <w:szCs w:val="18"/>
                  <w:rPrChange w:id="2053" w:author="Milan Navrátil" w:date="2018-11-14T10:58:00Z">
                    <w:rPr/>
                  </w:rPrChange>
                </w:rPr>
                <w:instrText xml:space="preserve"> HYPERLINK "https://webapps.itc.utwente.nl/librarywww/papers_2009/general/principlesgis.pdf" </w:instrText>
              </w:r>
              <w:r w:rsidR="001673C4" w:rsidRPr="0061563F">
                <w:rPr>
                  <w:szCs w:val="18"/>
                  <w:rPrChange w:id="2054" w:author="Milan Navrátil" w:date="2018-11-14T10:58:00Z">
                    <w:rPr>
                      <w:szCs w:val="18"/>
                    </w:rPr>
                  </w:rPrChange>
                </w:rPr>
                <w:fldChar w:fldCharType="separate"/>
              </w:r>
              <w:r w:rsidR="001673C4" w:rsidRPr="0061563F">
                <w:rPr>
                  <w:rStyle w:val="Hypertextovodkaz"/>
                  <w:szCs w:val="18"/>
                </w:rPr>
                <w:t>https://webapps.itc.utwente.nl/librarywww/papers_2009/general/principlesgis.pdf</w:t>
              </w:r>
              <w:r w:rsidR="001673C4" w:rsidRPr="0061563F">
                <w:rPr>
                  <w:szCs w:val="18"/>
                </w:rPr>
                <w:fldChar w:fldCharType="end"/>
              </w:r>
            </w:ins>
          </w:p>
          <w:p w14:paraId="78949B1F" w14:textId="62A98AFC" w:rsidR="00C51E28" w:rsidRPr="002D2789" w:rsidRDefault="008D7D25" w:rsidP="00A711D1">
            <w:pPr>
              <w:rPr>
                <w:szCs w:val="18"/>
              </w:rPr>
            </w:pPr>
            <w:ins w:id="2055" w:author="Milan Navrátil" w:date="2018-11-07T09:19:00Z">
              <w:r w:rsidRPr="0061563F">
                <w:rPr>
                  <w:szCs w:val="18"/>
                </w:rPr>
                <w:t xml:space="preserve">ARMSTRONG, L., K. BUTLER, J. SETTELMAIER, T. VANCE and WILHELMI O. Mapping and modeling weather and climate with GIS. Redlands: Esri Press, 2015, xiv, </w:t>
              </w:r>
              <w:r w:rsidRPr="007D3C75">
                <w:rPr>
                  <w:szCs w:val="18"/>
                </w:rPr>
                <w:t>319. ISBN 978-1-58948-376-7.</w:t>
              </w:r>
            </w:ins>
          </w:p>
        </w:tc>
      </w:tr>
      <w:tr w:rsidR="006009AB" w14:paraId="5E80B0A6"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6A27AC" w14:textId="77777777" w:rsidR="006009AB" w:rsidRDefault="006009AB" w:rsidP="0085754D">
            <w:pPr>
              <w:jc w:val="center"/>
              <w:rPr>
                <w:b/>
              </w:rPr>
            </w:pPr>
            <w:r>
              <w:rPr>
                <w:b/>
              </w:rPr>
              <w:t>Informace ke kombinované nebo distanční formě</w:t>
            </w:r>
          </w:p>
        </w:tc>
      </w:tr>
      <w:tr w:rsidR="006009AB" w14:paraId="3D7D3319" w14:textId="77777777" w:rsidTr="0085754D">
        <w:tc>
          <w:tcPr>
            <w:tcW w:w="4787" w:type="dxa"/>
            <w:gridSpan w:val="3"/>
            <w:tcBorders>
              <w:top w:val="single" w:sz="2" w:space="0" w:color="auto"/>
            </w:tcBorders>
            <w:shd w:val="clear" w:color="auto" w:fill="F7CAAC"/>
          </w:tcPr>
          <w:p w14:paraId="0A05AEDE" w14:textId="77777777" w:rsidR="006009AB" w:rsidRDefault="006009AB" w:rsidP="0085754D">
            <w:r>
              <w:rPr>
                <w:b/>
              </w:rPr>
              <w:lastRenderedPageBreak/>
              <w:t>Rozsah konzultací (soustředění)</w:t>
            </w:r>
          </w:p>
        </w:tc>
        <w:tc>
          <w:tcPr>
            <w:tcW w:w="889" w:type="dxa"/>
            <w:tcBorders>
              <w:top w:val="single" w:sz="2" w:space="0" w:color="auto"/>
            </w:tcBorders>
          </w:tcPr>
          <w:p w14:paraId="171236F8" w14:textId="77777777" w:rsidR="006009AB" w:rsidRDefault="006009AB" w:rsidP="0085754D">
            <w:r>
              <w:t>15</w:t>
            </w:r>
          </w:p>
        </w:tc>
        <w:tc>
          <w:tcPr>
            <w:tcW w:w="4179" w:type="dxa"/>
            <w:gridSpan w:val="4"/>
            <w:tcBorders>
              <w:top w:val="single" w:sz="2" w:space="0" w:color="auto"/>
            </w:tcBorders>
            <w:shd w:val="clear" w:color="auto" w:fill="F7CAAC"/>
          </w:tcPr>
          <w:p w14:paraId="30D3840A" w14:textId="77777777" w:rsidR="006009AB" w:rsidRDefault="006009AB" w:rsidP="0085754D">
            <w:pPr>
              <w:rPr>
                <w:b/>
              </w:rPr>
            </w:pPr>
            <w:r>
              <w:rPr>
                <w:b/>
              </w:rPr>
              <w:t xml:space="preserve">hodin </w:t>
            </w:r>
          </w:p>
        </w:tc>
      </w:tr>
      <w:tr w:rsidR="006009AB" w14:paraId="28DE1C5E" w14:textId="77777777" w:rsidTr="0085754D">
        <w:tc>
          <w:tcPr>
            <w:tcW w:w="9855" w:type="dxa"/>
            <w:gridSpan w:val="8"/>
            <w:shd w:val="clear" w:color="auto" w:fill="F7CAAC"/>
          </w:tcPr>
          <w:p w14:paraId="071E1A28" w14:textId="77777777" w:rsidR="006009AB" w:rsidRDefault="006009AB" w:rsidP="0085754D">
            <w:pPr>
              <w:rPr>
                <w:b/>
              </w:rPr>
            </w:pPr>
            <w:r>
              <w:rPr>
                <w:b/>
              </w:rPr>
              <w:t>Informace o způsobu kontaktu s vyučujícím</w:t>
            </w:r>
          </w:p>
        </w:tc>
      </w:tr>
      <w:tr w:rsidR="006009AB" w14:paraId="64441B98" w14:textId="77777777" w:rsidTr="000125B6">
        <w:trPr>
          <w:trHeight w:val="278"/>
        </w:trPr>
        <w:tc>
          <w:tcPr>
            <w:tcW w:w="9855" w:type="dxa"/>
            <w:gridSpan w:val="8"/>
          </w:tcPr>
          <w:p w14:paraId="6BF2FF96" w14:textId="77777777" w:rsidR="006009AB" w:rsidRPr="00521CD5" w:rsidRDefault="006009AB" w:rsidP="00E96895">
            <w:r w:rsidRPr="00521CD5">
              <w:t>Vyučující na FAI mají trvale vypsány a zveřejněny konzultace minimálně 2h/týden v rámci kterých mají studenti možnost konzultovat podrobněji probíranou látku. Dále mohou studenti komunikovat s vyučujícím pomocí e-mailu a LMS Moodle.</w:t>
            </w:r>
          </w:p>
        </w:tc>
      </w:tr>
    </w:tbl>
    <w:p w14:paraId="23E38B09" w14:textId="77777777" w:rsidR="006009AB" w:rsidRDefault="006009AB" w:rsidP="006009AB"/>
    <w:p w14:paraId="0C24BA6D" w14:textId="77777777" w:rsidR="00A804E0" w:rsidRDefault="00A804E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6CD7ECF6" w14:textId="77777777" w:rsidTr="0085754D">
        <w:tc>
          <w:tcPr>
            <w:tcW w:w="9855" w:type="dxa"/>
            <w:gridSpan w:val="8"/>
            <w:tcBorders>
              <w:bottom w:val="double" w:sz="4" w:space="0" w:color="auto"/>
            </w:tcBorders>
            <w:shd w:val="clear" w:color="auto" w:fill="BDD6EE"/>
          </w:tcPr>
          <w:p w14:paraId="6658844A" w14:textId="1CC0CD78" w:rsidR="006009AB" w:rsidRDefault="006009AB" w:rsidP="0085754D">
            <w:pPr>
              <w:tabs>
                <w:tab w:val="right" w:pos="945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3C5AB185" w14:textId="77777777" w:rsidTr="0085754D">
        <w:tc>
          <w:tcPr>
            <w:tcW w:w="3086" w:type="dxa"/>
            <w:tcBorders>
              <w:top w:val="double" w:sz="4" w:space="0" w:color="auto"/>
            </w:tcBorders>
            <w:shd w:val="clear" w:color="auto" w:fill="F7CAAC"/>
          </w:tcPr>
          <w:p w14:paraId="32AA90A7"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547C371A" w14:textId="34805FBB" w:rsidR="00CF504F" w:rsidRDefault="006009AB" w:rsidP="0085754D">
            <w:bookmarkStart w:id="2056" w:name="kameroveSystemy"/>
            <w:r>
              <w:t>Kamerové systémy</w:t>
            </w:r>
            <w:bookmarkEnd w:id="2056"/>
          </w:p>
        </w:tc>
      </w:tr>
      <w:tr w:rsidR="006009AB" w14:paraId="5433F464" w14:textId="77777777" w:rsidTr="0085754D">
        <w:tc>
          <w:tcPr>
            <w:tcW w:w="3086" w:type="dxa"/>
            <w:shd w:val="clear" w:color="auto" w:fill="F7CAAC"/>
          </w:tcPr>
          <w:p w14:paraId="7E590352" w14:textId="77777777" w:rsidR="006009AB" w:rsidRDefault="006009AB" w:rsidP="0085754D">
            <w:pPr>
              <w:rPr>
                <w:b/>
              </w:rPr>
            </w:pPr>
            <w:r>
              <w:rPr>
                <w:b/>
              </w:rPr>
              <w:t>Typ předmětu</w:t>
            </w:r>
          </w:p>
        </w:tc>
        <w:tc>
          <w:tcPr>
            <w:tcW w:w="3406" w:type="dxa"/>
            <w:gridSpan w:val="4"/>
          </w:tcPr>
          <w:p w14:paraId="37E14FFC" w14:textId="77777777" w:rsidR="006009AB" w:rsidRDefault="006009AB" w:rsidP="0085754D">
            <w:r>
              <w:t>Povinný „PZ“ pro specializace:</w:t>
            </w:r>
          </w:p>
          <w:p w14:paraId="59C63F4D" w14:textId="77777777" w:rsidR="006009AB" w:rsidRDefault="006009AB" w:rsidP="0085754D">
            <w:r>
              <w:t>Bezpečnostní technologie</w:t>
            </w:r>
          </w:p>
          <w:p w14:paraId="25775520" w14:textId="77777777" w:rsidR="006009AB" w:rsidRDefault="006009AB" w:rsidP="0085754D">
            <w:r>
              <w:t>Bezpečnostní management</w:t>
            </w:r>
          </w:p>
        </w:tc>
        <w:tc>
          <w:tcPr>
            <w:tcW w:w="2695" w:type="dxa"/>
            <w:gridSpan w:val="2"/>
            <w:shd w:val="clear" w:color="auto" w:fill="F7CAAC"/>
          </w:tcPr>
          <w:p w14:paraId="6E097288" w14:textId="77777777" w:rsidR="006009AB" w:rsidRDefault="006009AB" w:rsidP="0085754D">
            <w:r>
              <w:rPr>
                <w:b/>
              </w:rPr>
              <w:t>doporučený ročník / semestr</w:t>
            </w:r>
          </w:p>
        </w:tc>
        <w:tc>
          <w:tcPr>
            <w:tcW w:w="668" w:type="dxa"/>
          </w:tcPr>
          <w:p w14:paraId="7B7BB74D" w14:textId="77777777" w:rsidR="006009AB" w:rsidRDefault="006009AB" w:rsidP="0085754D">
            <w:r>
              <w:t>2/Z</w:t>
            </w:r>
          </w:p>
        </w:tc>
      </w:tr>
      <w:tr w:rsidR="006009AB" w14:paraId="68ADCE58" w14:textId="77777777" w:rsidTr="0085754D">
        <w:tc>
          <w:tcPr>
            <w:tcW w:w="3086" w:type="dxa"/>
            <w:shd w:val="clear" w:color="auto" w:fill="F7CAAC"/>
          </w:tcPr>
          <w:p w14:paraId="68337E10" w14:textId="77777777" w:rsidR="006009AB" w:rsidRDefault="006009AB" w:rsidP="0085754D">
            <w:pPr>
              <w:rPr>
                <w:b/>
              </w:rPr>
            </w:pPr>
            <w:r>
              <w:rPr>
                <w:b/>
              </w:rPr>
              <w:t>Rozsah studijního předmětu</w:t>
            </w:r>
          </w:p>
        </w:tc>
        <w:tc>
          <w:tcPr>
            <w:tcW w:w="1701" w:type="dxa"/>
            <w:gridSpan w:val="2"/>
          </w:tcPr>
          <w:p w14:paraId="1A780E92" w14:textId="77777777" w:rsidR="006009AB" w:rsidRDefault="006009AB" w:rsidP="0085754D">
            <w:r>
              <w:t>28p+28c</w:t>
            </w:r>
          </w:p>
        </w:tc>
        <w:tc>
          <w:tcPr>
            <w:tcW w:w="889" w:type="dxa"/>
            <w:shd w:val="clear" w:color="auto" w:fill="F7CAAC"/>
          </w:tcPr>
          <w:p w14:paraId="0AD3B9F4" w14:textId="77777777" w:rsidR="006009AB" w:rsidRDefault="006009AB" w:rsidP="0085754D">
            <w:pPr>
              <w:rPr>
                <w:b/>
              </w:rPr>
            </w:pPr>
            <w:r>
              <w:rPr>
                <w:b/>
              </w:rPr>
              <w:t xml:space="preserve">hod. </w:t>
            </w:r>
          </w:p>
        </w:tc>
        <w:tc>
          <w:tcPr>
            <w:tcW w:w="816" w:type="dxa"/>
          </w:tcPr>
          <w:p w14:paraId="779180FB" w14:textId="77777777" w:rsidR="006009AB" w:rsidRDefault="006009AB" w:rsidP="0085754D"/>
        </w:tc>
        <w:tc>
          <w:tcPr>
            <w:tcW w:w="2156" w:type="dxa"/>
            <w:shd w:val="clear" w:color="auto" w:fill="F7CAAC"/>
          </w:tcPr>
          <w:p w14:paraId="240E17FE" w14:textId="77777777" w:rsidR="006009AB" w:rsidRDefault="006009AB" w:rsidP="0085754D">
            <w:pPr>
              <w:rPr>
                <w:b/>
              </w:rPr>
            </w:pPr>
            <w:r>
              <w:rPr>
                <w:b/>
              </w:rPr>
              <w:t>kreditů</w:t>
            </w:r>
          </w:p>
        </w:tc>
        <w:tc>
          <w:tcPr>
            <w:tcW w:w="1207" w:type="dxa"/>
            <w:gridSpan w:val="2"/>
          </w:tcPr>
          <w:p w14:paraId="4BBB3A06" w14:textId="77777777" w:rsidR="006009AB" w:rsidRDefault="006009AB" w:rsidP="0085754D">
            <w:r>
              <w:t>4</w:t>
            </w:r>
          </w:p>
        </w:tc>
      </w:tr>
      <w:tr w:rsidR="006009AB" w14:paraId="6229E3C3" w14:textId="77777777" w:rsidTr="0085754D">
        <w:tc>
          <w:tcPr>
            <w:tcW w:w="3086" w:type="dxa"/>
            <w:shd w:val="clear" w:color="auto" w:fill="F7CAAC"/>
          </w:tcPr>
          <w:p w14:paraId="6ED201D3" w14:textId="77777777" w:rsidR="006009AB" w:rsidRDefault="006009AB" w:rsidP="0085754D">
            <w:pPr>
              <w:rPr>
                <w:b/>
                <w:sz w:val="22"/>
              </w:rPr>
            </w:pPr>
            <w:r>
              <w:rPr>
                <w:b/>
              </w:rPr>
              <w:t>Prerekvizity, korekvizity, ekvivalence</w:t>
            </w:r>
          </w:p>
        </w:tc>
        <w:tc>
          <w:tcPr>
            <w:tcW w:w="6769" w:type="dxa"/>
            <w:gridSpan w:val="7"/>
          </w:tcPr>
          <w:p w14:paraId="099CDF29" w14:textId="77777777" w:rsidR="006009AB" w:rsidRDefault="006009AB" w:rsidP="0085754D">
            <w:r>
              <w:t>nejsou</w:t>
            </w:r>
          </w:p>
        </w:tc>
      </w:tr>
      <w:tr w:rsidR="006009AB" w14:paraId="4CE20606" w14:textId="77777777" w:rsidTr="0085754D">
        <w:tc>
          <w:tcPr>
            <w:tcW w:w="3086" w:type="dxa"/>
            <w:shd w:val="clear" w:color="auto" w:fill="F7CAAC"/>
          </w:tcPr>
          <w:p w14:paraId="7C138EB2" w14:textId="77777777" w:rsidR="006009AB" w:rsidRDefault="006009AB" w:rsidP="0085754D">
            <w:pPr>
              <w:rPr>
                <w:b/>
              </w:rPr>
            </w:pPr>
            <w:r>
              <w:rPr>
                <w:b/>
              </w:rPr>
              <w:t>Způsob ověření studijních výsledků</w:t>
            </w:r>
          </w:p>
        </w:tc>
        <w:tc>
          <w:tcPr>
            <w:tcW w:w="3406" w:type="dxa"/>
            <w:gridSpan w:val="4"/>
          </w:tcPr>
          <w:p w14:paraId="15564139" w14:textId="77777777" w:rsidR="006009AB" w:rsidRDefault="006009AB" w:rsidP="0085754D">
            <w:r>
              <w:t>klasifikovaný zápočet</w:t>
            </w:r>
          </w:p>
        </w:tc>
        <w:tc>
          <w:tcPr>
            <w:tcW w:w="2156" w:type="dxa"/>
            <w:shd w:val="clear" w:color="auto" w:fill="F7CAAC"/>
          </w:tcPr>
          <w:p w14:paraId="2910D33E" w14:textId="77777777" w:rsidR="006009AB" w:rsidRDefault="006009AB" w:rsidP="0085754D">
            <w:pPr>
              <w:rPr>
                <w:b/>
              </w:rPr>
            </w:pPr>
            <w:r>
              <w:rPr>
                <w:b/>
              </w:rPr>
              <w:t>Forma výuky</w:t>
            </w:r>
          </w:p>
        </w:tc>
        <w:tc>
          <w:tcPr>
            <w:tcW w:w="1207" w:type="dxa"/>
            <w:gridSpan w:val="2"/>
          </w:tcPr>
          <w:p w14:paraId="0584B975" w14:textId="77777777" w:rsidR="006009AB" w:rsidRDefault="006009AB" w:rsidP="0085754D">
            <w:r>
              <w:t xml:space="preserve">přednáška, </w:t>
            </w:r>
          </w:p>
          <w:p w14:paraId="4FCB7F5E" w14:textId="77777777" w:rsidR="006009AB" w:rsidRDefault="006009AB" w:rsidP="0085754D">
            <w:r>
              <w:t>cvičení</w:t>
            </w:r>
          </w:p>
        </w:tc>
      </w:tr>
      <w:tr w:rsidR="006009AB" w14:paraId="3642D356" w14:textId="77777777" w:rsidTr="0085754D">
        <w:tc>
          <w:tcPr>
            <w:tcW w:w="3086" w:type="dxa"/>
            <w:shd w:val="clear" w:color="auto" w:fill="F7CAAC"/>
          </w:tcPr>
          <w:p w14:paraId="160DFBF5"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3187AF6F" w14:textId="77777777" w:rsidR="006009AB" w:rsidRDefault="006009AB" w:rsidP="0085754D">
            <w:r>
              <w:t>Písemná i ústní forma</w:t>
            </w:r>
          </w:p>
          <w:p w14:paraId="3D620F77" w14:textId="77777777" w:rsidR="006009AB" w:rsidRDefault="006009AB" w:rsidP="0085754D">
            <w:r>
              <w:t xml:space="preserve">1. Povinná a aktivní účast na jednotlivých cvičeních (80% účast na cvičeních). </w:t>
            </w:r>
          </w:p>
          <w:p w14:paraId="75F80F69" w14:textId="77777777" w:rsidR="006009AB" w:rsidRDefault="006009AB" w:rsidP="0085754D">
            <w:r>
              <w:t xml:space="preserve">2. Teoretické a praktické zvládnutí probíraných témat. </w:t>
            </w:r>
          </w:p>
          <w:p w14:paraId="48741E6A" w14:textId="77777777" w:rsidR="006009AB" w:rsidRDefault="006009AB" w:rsidP="0085754D">
            <w:r>
              <w:t xml:space="preserve">3. Samostatné vypracování všech laboratorních protokolů v průběhu semestru. </w:t>
            </w:r>
          </w:p>
          <w:p w14:paraId="29BF984F" w14:textId="77777777" w:rsidR="006009AB" w:rsidRDefault="006009AB" w:rsidP="0085754D">
            <w:r>
              <w:t>4. Prokázání úspěšného zvládnutí probírané tématiky při písemné i ústní části klasifikovaného zápočtu.</w:t>
            </w:r>
          </w:p>
        </w:tc>
      </w:tr>
      <w:tr w:rsidR="006009AB" w14:paraId="1F29F42C" w14:textId="77777777" w:rsidTr="000125B6">
        <w:trPr>
          <w:trHeight w:val="106"/>
        </w:trPr>
        <w:tc>
          <w:tcPr>
            <w:tcW w:w="9855" w:type="dxa"/>
            <w:gridSpan w:val="8"/>
            <w:tcBorders>
              <w:top w:val="nil"/>
            </w:tcBorders>
          </w:tcPr>
          <w:p w14:paraId="3CB24C68" w14:textId="77777777" w:rsidR="006009AB" w:rsidRDefault="006009AB" w:rsidP="0085754D"/>
        </w:tc>
      </w:tr>
      <w:tr w:rsidR="006009AB" w14:paraId="4AD29E3D" w14:textId="77777777" w:rsidTr="0085754D">
        <w:trPr>
          <w:trHeight w:val="197"/>
        </w:trPr>
        <w:tc>
          <w:tcPr>
            <w:tcW w:w="3086" w:type="dxa"/>
            <w:tcBorders>
              <w:top w:val="nil"/>
            </w:tcBorders>
            <w:shd w:val="clear" w:color="auto" w:fill="F7CAAC"/>
          </w:tcPr>
          <w:p w14:paraId="2788ECEA" w14:textId="77777777" w:rsidR="006009AB" w:rsidRDefault="006009AB" w:rsidP="0085754D">
            <w:pPr>
              <w:rPr>
                <w:b/>
              </w:rPr>
            </w:pPr>
            <w:r>
              <w:rPr>
                <w:b/>
              </w:rPr>
              <w:t>Garant předmětu</w:t>
            </w:r>
          </w:p>
        </w:tc>
        <w:tc>
          <w:tcPr>
            <w:tcW w:w="6769" w:type="dxa"/>
            <w:gridSpan w:val="7"/>
            <w:tcBorders>
              <w:top w:val="nil"/>
            </w:tcBorders>
          </w:tcPr>
          <w:p w14:paraId="4AF597F0" w14:textId="77777777" w:rsidR="006009AB" w:rsidRDefault="006009AB" w:rsidP="0085754D">
            <w:r>
              <w:t>doc. Mgr. Milan Adámek, Ph.D.</w:t>
            </w:r>
          </w:p>
        </w:tc>
      </w:tr>
      <w:tr w:rsidR="006009AB" w14:paraId="219B6A6E" w14:textId="77777777" w:rsidTr="0085754D">
        <w:trPr>
          <w:trHeight w:val="243"/>
        </w:trPr>
        <w:tc>
          <w:tcPr>
            <w:tcW w:w="3086" w:type="dxa"/>
            <w:tcBorders>
              <w:top w:val="nil"/>
            </w:tcBorders>
            <w:shd w:val="clear" w:color="auto" w:fill="F7CAAC"/>
          </w:tcPr>
          <w:p w14:paraId="0D0D7204" w14:textId="77777777" w:rsidR="006009AB" w:rsidRDefault="006009AB" w:rsidP="0085754D">
            <w:pPr>
              <w:rPr>
                <w:b/>
              </w:rPr>
            </w:pPr>
            <w:r>
              <w:rPr>
                <w:b/>
              </w:rPr>
              <w:t>Zapojení garanta do výuky předmětu</w:t>
            </w:r>
          </w:p>
        </w:tc>
        <w:tc>
          <w:tcPr>
            <w:tcW w:w="6769" w:type="dxa"/>
            <w:gridSpan w:val="7"/>
            <w:tcBorders>
              <w:top w:val="nil"/>
            </w:tcBorders>
          </w:tcPr>
          <w:p w14:paraId="57DBAD7D" w14:textId="77777777" w:rsidR="006009AB" w:rsidRDefault="006009AB" w:rsidP="0085754D">
            <w:r>
              <w:t>Metodicky, vede přednášky</w:t>
            </w:r>
          </w:p>
        </w:tc>
      </w:tr>
      <w:tr w:rsidR="006009AB" w14:paraId="6258C907" w14:textId="77777777" w:rsidTr="0085754D">
        <w:tc>
          <w:tcPr>
            <w:tcW w:w="3086" w:type="dxa"/>
            <w:shd w:val="clear" w:color="auto" w:fill="F7CAAC"/>
          </w:tcPr>
          <w:p w14:paraId="624EC584" w14:textId="77777777" w:rsidR="006009AB" w:rsidRDefault="006009AB" w:rsidP="0085754D">
            <w:pPr>
              <w:rPr>
                <w:b/>
              </w:rPr>
            </w:pPr>
            <w:r>
              <w:rPr>
                <w:b/>
              </w:rPr>
              <w:t>Vyučující</w:t>
            </w:r>
          </w:p>
        </w:tc>
        <w:tc>
          <w:tcPr>
            <w:tcW w:w="6769" w:type="dxa"/>
            <w:gridSpan w:val="7"/>
            <w:tcBorders>
              <w:bottom w:val="nil"/>
            </w:tcBorders>
          </w:tcPr>
          <w:p w14:paraId="02FC44B4" w14:textId="77777777" w:rsidR="006009AB" w:rsidRDefault="006009AB" w:rsidP="0085754D">
            <w:r>
              <w:t>doc. Mgr. Milan Adámek, Ph.D., přednášky (100 %)</w:t>
            </w:r>
          </w:p>
          <w:p w14:paraId="22E46883" w14:textId="77777777" w:rsidR="006009AB" w:rsidRDefault="006009AB" w:rsidP="0085754D">
            <w:r>
              <w:t xml:space="preserve">Ing. Rudolf Drga, Ph.D., cvičení (50 %) </w:t>
            </w:r>
          </w:p>
          <w:p w14:paraId="2F8A2922" w14:textId="77777777" w:rsidR="006009AB" w:rsidRDefault="006009AB" w:rsidP="0085754D">
            <w:r>
              <w:t>Ing. Stanislav Kovář, Ph.D., cvičení (50 %)</w:t>
            </w:r>
          </w:p>
        </w:tc>
      </w:tr>
      <w:tr w:rsidR="006009AB" w14:paraId="3D078203" w14:textId="77777777" w:rsidTr="000125B6">
        <w:trPr>
          <w:trHeight w:val="119"/>
        </w:trPr>
        <w:tc>
          <w:tcPr>
            <w:tcW w:w="9855" w:type="dxa"/>
            <w:gridSpan w:val="8"/>
            <w:tcBorders>
              <w:top w:val="nil"/>
            </w:tcBorders>
          </w:tcPr>
          <w:p w14:paraId="0324FCEB" w14:textId="77777777" w:rsidR="006009AB" w:rsidRDefault="006009AB" w:rsidP="0085754D"/>
        </w:tc>
      </w:tr>
      <w:tr w:rsidR="006009AB" w14:paraId="6BE43C58" w14:textId="77777777" w:rsidTr="0085754D">
        <w:tc>
          <w:tcPr>
            <w:tcW w:w="3086" w:type="dxa"/>
            <w:shd w:val="clear" w:color="auto" w:fill="F7CAAC"/>
          </w:tcPr>
          <w:p w14:paraId="6413813C" w14:textId="77777777" w:rsidR="006009AB" w:rsidRDefault="006009AB" w:rsidP="0085754D">
            <w:pPr>
              <w:rPr>
                <w:b/>
              </w:rPr>
            </w:pPr>
            <w:r>
              <w:rPr>
                <w:b/>
              </w:rPr>
              <w:t>Stručná anotace předmětu</w:t>
            </w:r>
          </w:p>
        </w:tc>
        <w:tc>
          <w:tcPr>
            <w:tcW w:w="6769" w:type="dxa"/>
            <w:gridSpan w:val="7"/>
            <w:tcBorders>
              <w:bottom w:val="nil"/>
            </w:tcBorders>
          </w:tcPr>
          <w:p w14:paraId="5B51CAF7" w14:textId="77777777" w:rsidR="006009AB" w:rsidRDefault="006009AB" w:rsidP="0085754D"/>
        </w:tc>
      </w:tr>
      <w:tr w:rsidR="006009AB" w14:paraId="5C942249" w14:textId="77777777" w:rsidTr="0085754D">
        <w:trPr>
          <w:trHeight w:val="694"/>
        </w:trPr>
        <w:tc>
          <w:tcPr>
            <w:tcW w:w="9855" w:type="dxa"/>
            <w:gridSpan w:val="8"/>
            <w:tcBorders>
              <w:top w:val="nil"/>
              <w:bottom w:val="single" w:sz="12" w:space="0" w:color="auto"/>
            </w:tcBorders>
          </w:tcPr>
          <w:p w14:paraId="2DEBFB46" w14:textId="484111D9" w:rsidR="006009AB" w:rsidRPr="00D01332" w:rsidRDefault="006009AB" w:rsidP="00E96895">
            <w:del w:id="2057" w:author="Milan Navrátil" w:date="2018-11-02T12:41:00Z">
              <w:r w:rsidRPr="00920A9F" w:rsidDel="00C35BCB">
                <w:delText xml:space="preserve">Po absolvování předmětu je student seznámen </w:delText>
              </w:r>
              <w:r w:rsidDel="00C35BCB">
                <w:delText xml:space="preserve">s principy záznamu obrazu a s konstrukcí kamery. </w:delText>
              </w:r>
            </w:del>
            <w:r w:rsidRPr="00D01332">
              <w:t xml:space="preserve">Cílem </w:t>
            </w:r>
            <w:del w:id="2058" w:author="Milan Navrátil" w:date="2018-11-02T12:41:00Z">
              <w:r w:rsidRPr="00D01332" w:rsidDel="00C35BCB">
                <w:delText xml:space="preserve">studijního </w:delText>
              </w:r>
            </w:del>
            <w:r w:rsidRPr="00D01332">
              <w:t>předmětu je poskytnout studentům znalosti z oblasti kamerových systémů, včetně legislativních podmínek pro jejich provozování</w:t>
            </w:r>
            <w:del w:id="2059" w:author="Milan Navrátil" w:date="2018-11-02T12:41:00Z">
              <w:r w:rsidDel="00C35BCB">
                <w:delText>m</w:delText>
              </w:r>
            </w:del>
            <w:r w:rsidRPr="00D01332">
              <w:t>. Jsou prob</w:t>
            </w:r>
            <w:r>
              <w:t>rány</w:t>
            </w:r>
            <w:r w:rsidRPr="00D01332">
              <w:t xml:space="preserve"> nejen principy kamer, ale i jednotlivých komponent kamerových systémů. </w:t>
            </w:r>
            <w:ins w:id="2060" w:author="Milan Navrátil" w:date="2018-11-02T12:41:00Z">
              <w:r w:rsidR="00C35BCB" w:rsidRPr="00920A9F">
                <w:t xml:space="preserve">Po absolvování předmětu je student seznámen </w:t>
              </w:r>
              <w:r w:rsidR="00C35BCB">
                <w:t>s principy záznamu obrazu a s konstrukcí kamery.</w:t>
              </w:r>
            </w:ins>
          </w:p>
          <w:p w14:paraId="51137748" w14:textId="73EE799C" w:rsidR="006009AB" w:rsidRPr="00920A9F" w:rsidDel="00C35BCB" w:rsidRDefault="006009AB">
            <w:pPr>
              <w:rPr>
                <w:del w:id="2061" w:author="Milan Navrátil" w:date="2018-11-02T12:41:00Z"/>
              </w:rPr>
            </w:pPr>
            <w:del w:id="2062" w:author="Milan Navrátil" w:date="2018-11-02T12:41:00Z">
              <w:r w:rsidRPr="00920A9F" w:rsidDel="00C35BCB">
                <w:delText>Obsah předmětu pro 14 týdnů výuky</w:delText>
              </w:r>
            </w:del>
          </w:p>
          <w:p w14:paraId="72D3F09A" w14:textId="77777777" w:rsidR="006009AB" w:rsidRPr="00AB670F" w:rsidRDefault="006009AB">
            <w:pPr>
              <w:rPr>
                <w:sz w:val="22"/>
                <w:szCs w:val="22"/>
              </w:rPr>
            </w:pPr>
            <w:r w:rsidRPr="00AB670F">
              <w:rPr>
                <w:sz w:val="22"/>
                <w:szCs w:val="22"/>
              </w:rPr>
              <w:t>Témata:</w:t>
            </w:r>
          </w:p>
          <w:p w14:paraId="47C22FEB" w14:textId="77777777" w:rsidR="006009AB" w:rsidRPr="00EB2E64" w:rsidRDefault="006009AB">
            <w:pPr>
              <w:numPr>
                <w:ilvl w:val="0"/>
                <w:numId w:val="13"/>
              </w:numPr>
              <w:tabs>
                <w:tab w:val="left" w:pos="322"/>
              </w:tabs>
            </w:pPr>
            <w:r w:rsidRPr="00EB2E64">
              <w:t>Úvod do problematiky kamerových systémů</w:t>
            </w:r>
          </w:p>
          <w:p w14:paraId="7FB51A77" w14:textId="77777777" w:rsidR="006009AB" w:rsidRPr="00EB2E64" w:rsidRDefault="006009AB">
            <w:pPr>
              <w:numPr>
                <w:ilvl w:val="0"/>
                <w:numId w:val="13"/>
              </w:numPr>
              <w:tabs>
                <w:tab w:val="left" w:pos="322"/>
              </w:tabs>
            </w:pPr>
            <w:r w:rsidRPr="00EB2E64">
              <w:t>Legislativní požadavky kladené na provoz kamerových systémů a záznam obrazu</w:t>
            </w:r>
          </w:p>
          <w:p w14:paraId="61C54E1A" w14:textId="77777777" w:rsidR="006009AB" w:rsidRPr="00EB2E64" w:rsidRDefault="006009AB">
            <w:pPr>
              <w:numPr>
                <w:ilvl w:val="0"/>
                <w:numId w:val="13"/>
              </w:numPr>
              <w:tabs>
                <w:tab w:val="left" w:pos="322"/>
              </w:tabs>
            </w:pPr>
            <w:r w:rsidRPr="00EB2E64">
              <w:t>Hlavní komponenty kamery; optická soustava, digitální signálový procesor, komunikační rozhraní, příslušenství kamer</w:t>
            </w:r>
          </w:p>
          <w:p w14:paraId="6952137C" w14:textId="77777777" w:rsidR="006009AB" w:rsidRPr="00EB2E64" w:rsidRDefault="006009AB">
            <w:pPr>
              <w:numPr>
                <w:ilvl w:val="0"/>
                <w:numId w:val="13"/>
              </w:numPr>
              <w:tabs>
                <w:tab w:val="left" w:pos="322"/>
              </w:tabs>
            </w:pPr>
            <w:r w:rsidRPr="00EB2E64">
              <w:t>Analogové a digitální kamery</w:t>
            </w:r>
          </w:p>
          <w:p w14:paraId="0CC2664C" w14:textId="77777777" w:rsidR="006009AB" w:rsidRPr="00EB2E64" w:rsidRDefault="006009AB">
            <w:pPr>
              <w:numPr>
                <w:ilvl w:val="0"/>
                <w:numId w:val="13"/>
              </w:numPr>
              <w:tabs>
                <w:tab w:val="left" w:pos="322"/>
              </w:tabs>
            </w:pPr>
            <w:r w:rsidRPr="00EB2E64">
              <w:t>Videoprostředí; principy snímání obrazu, úrovně rozpoznávání objektu, vnitřní a vnější kalibrace kamery, expozice</w:t>
            </w:r>
          </w:p>
          <w:p w14:paraId="18DB3AD1" w14:textId="77777777" w:rsidR="006009AB" w:rsidRPr="00EB2E64" w:rsidRDefault="006009AB">
            <w:pPr>
              <w:numPr>
                <w:ilvl w:val="0"/>
                <w:numId w:val="13"/>
              </w:numPr>
              <w:tabs>
                <w:tab w:val="left" w:pos="322"/>
              </w:tabs>
            </w:pPr>
            <w:r w:rsidRPr="00EB2E64">
              <w:t>Zpracování obrazu; principy zpracování obrazu, aplikace pro zpracování obrazu, bezpečnostní video-analytické funkce, metada a jejich význam, big data.</w:t>
            </w:r>
          </w:p>
          <w:p w14:paraId="2D6C2929" w14:textId="77777777" w:rsidR="006009AB" w:rsidRPr="00EB2E64" w:rsidRDefault="006009AB">
            <w:pPr>
              <w:numPr>
                <w:ilvl w:val="0"/>
                <w:numId w:val="13"/>
              </w:numPr>
              <w:tabs>
                <w:tab w:val="left" w:pos="322"/>
              </w:tabs>
            </w:pPr>
            <w:r w:rsidRPr="00EB2E64">
              <w:t>Kamerový systém; analogový a digitální systém, struktura kamerového systému</w:t>
            </w:r>
          </w:p>
          <w:p w14:paraId="2973DD71" w14:textId="77777777" w:rsidR="006009AB" w:rsidRPr="00EB2E64" w:rsidRDefault="006009AB">
            <w:pPr>
              <w:numPr>
                <w:ilvl w:val="0"/>
                <w:numId w:val="13"/>
              </w:numPr>
              <w:tabs>
                <w:tab w:val="left" w:pos="322"/>
              </w:tabs>
            </w:pPr>
            <w:r w:rsidRPr="00EB2E64">
              <w:t>Servery v kamerových systémech; DVR, NVR, aplikační výkon, disková pole, propustnost.</w:t>
            </w:r>
          </w:p>
          <w:p w14:paraId="5D02FFD5" w14:textId="77777777" w:rsidR="006009AB" w:rsidRPr="00EB2E64" w:rsidRDefault="006009AB">
            <w:pPr>
              <w:numPr>
                <w:ilvl w:val="0"/>
                <w:numId w:val="13"/>
              </w:numPr>
              <w:tabs>
                <w:tab w:val="left" w:pos="322"/>
              </w:tabs>
            </w:pPr>
            <w:r w:rsidRPr="00EB2E64">
              <w:t>Zobrazovací zařízení kamerových systémů; monitory, videostěny, pracoviště operátora.</w:t>
            </w:r>
          </w:p>
          <w:p w14:paraId="571D68AB" w14:textId="77777777" w:rsidR="006009AB" w:rsidRPr="00EB2E64" w:rsidRDefault="006009AB">
            <w:pPr>
              <w:numPr>
                <w:ilvl w:val="0"/>
                <w:numId w:val="13"/>
              </w:numPr>
              <w:tabs>
                <w:tab w:val="left" w:pos="322"/>
              </w:tabs>
            </w:pPr>
            <w:r w:rsidRPr="00EB2E64">
              <w:t>Softwarové nástroje kamerových systémů; webové rozhraní kamery, virtualizační nástroje, softwarové rozhraní NVR</w:t>
            </w:r>
          </w:p>
          <w:p w14:paraId="1E453D3E" w14:textId="77777777" w:rsidR="006009AB" w:rsidRPr="00EB2E64" w:rsidRDefault="006009AB">
            <w:pPr>
              <w:numPr>
                <w:ilvl w:val="0"/>
                <w:numId w:val="13"/>
              </w:numPr>
              <w:tabs>
                <w:tab w:val="left" w:pos="322"/>
              </w:tabs>
            </w:pPr>
            <w:r w:rsidRPr="00EB2E64">
              <w:t>Video management software</w:t>
            </w:r>
          </w:p>
          <w:p w14:paraId="614B342F" w14:textId="77777777" w:rsidR="006009AB" w:rsidRPr="00EB2E64" w:rsidRDefault="006009AB">
            <w:pPr>
              <w:numPr>
                <w:ilvl w:val="0"/>
                <w:numId w:val="13"/>
              </w:numPr>
              <w:tabs>
                <w:tab w:val="left" w:pos="322"/>
              </w:tabs>
            </w:pPr>
            <w:r w:rsidRPr="00EB2E64">
              <w:t>Integrita dat a obrazu; identifikace dat, autentizace dat, ochrana dat proti manipulaci</w:t>
            </w:r>
          </w:p>
          <w:p w14:paraId="1D1DE5EA" w14:textId="77777777" w:rsidR="006009AB" w:rsidRPr="00EB2E64" w:rsidRDefault="006009AB">
            <w:pPr>
              <w:numPr>
                <w:ilvl w:val="0"/>
                <w:numId w:val="13"/>
              </w:numPr>
              <w:tabs>
                <w:tab w:val="left" w:pos="322"/>
              </w:tabs>
            </w:pPr>
            <w:r w:rsidRPr="00EB2E64">
              <w:t xml:space="preserve">Projektování kamerových systémů; softwarové nástroje pro návrh kamerových systémů                           </w:t>
            </w:r>
          </w:p>
          <w:p w14:paraId="1F09F8A2" w14:textId="77777777" w:rsidR="006009AB" w:rsidRPr="00F05D6A" w:rsidRDefault="006009AB">
            <w:pPr>
              <w:numPr>
                <w:ilvl w:val="0"/>
                <w:numId w:val="13"/>
              </w:numPr>
              <w:tabs>
                <w:tab w:val="left" w:pos="322"/>
              </w:tabs>
              <w:rPr>
                <w:sz w:val="22"/>
                <w:szCs w:val="22"/>
              </w:rPr>
            </w:pPr>
            <w:r w:rsidRPr="00EB2E64">
              <w:t>Provoz kamerových systémů; bezpečnost systému, integrita systému, detekce selhání</w:t>
            </w:r>
          </w:p>
        </w:tc>
      </w:tr>
      <w:tr w:rsidR="006009AB" w14:paraId="1D1DF26F" w14:textId="77777777" w:rsidTr="0085754D">
        <w:trPr>
          <w:trHeight w:val="265"/>
        </w:trPr>
        <w:tc>
          <w:tcPr>
            <w:tcW w:w="3653" w:type="dxa"/>
            <w:gridSpan w:val="2"/>
            <w:tcBorders>
              <w:top w:val="nil"/>
            </w:tcBorders>
            <w:shd w:val="clear" w:color="auto" w:fill="F7CAAC"/>
          </w:tcPr>
          <w:p w14:paraId="39F436A4" w14:textId="77777777" w:rsidR="006009AB" w:rsidRDefault="006009AB" w:rsidP="0085754D">
            <w:r>
              <w:rPr>
                <w:b/>
              </w:rPr>
              <w:t>Studijní literatura a studijní pomůcky</w:t>
            </w:r>
          </w:p>
        </w:tc>
        <w:tc>
          <w:tcPr>
            <w:tcW w:w="6202" w:type="dxa"/>
            <w:gridSpan w:val="6"/>
            <w:tcBorders>
              <w:top w:val="nil"/>
              <w:bottom w:val="nil"/>
            </w:tcBorders>
          </w:tcPr>
          <w:p w14:paraId="68E10F89" w14:textId="77777777" w:rsidR="006009AB" w:rsidRDefault="006009AB" w:rsidP="0085754D"/>
        </w:tc>
      </w:tr>
      <w:tr w:rsidR="006009AB" w14:paraId="5126D323" w14:textId="77777777" w:rsidTr="0085754D">
        <w:trPr>
          <w:trHeight w:val="557"/>
        </w:trPr>
        <w:tc>
          <w:tcPr>
            <w:tcW w:w="9855" w:type="dxa"/>
            <w:gridSpan w:val="8"/>
            <w:tcBorders>
              <w:top w:val="nil"/>
            </w:tcBorders>
          </w:tcPr>
          <w:p w14:paraId="12866C9A" w14:textId="77777777" w:rsidR="00410978" w:rsidRPr="001C0137" w:rsidRDefault="00410978" w:rsidP="00410978">
            <w:pPr>
              <w:rPr>
                <w:ins w:id="2063" w:author="Milan Navrátil" w:date="2018-11-15T14:32:00Z"/>
                <w:b/>
                <w:bCs/>
              </w:rPr>
            </w:pPr>
            <w:ins w:id="2064" w:author="Milan Navrátil" w:date="2018-11-15T14:32:00Z">
              <w:r w:rsidRPr="001C0137">
                <w:rPr>
                  <w:b/>
                  <w:bCs/>
                </w:rPr>
                <w:t>Povinná literatura:</w:t>
              </w:r>
            </w:ins>
          </w:p>
          <w:p w14:paraId="4A010D03" w14:textId="77777777" w:rsidR="00410978" w:rsidRDefault="00410978" w:rsidP="00410978">
            <w:pPr>
              <w:rPr>
                <w:ins w:id="2065" w:author="Milan Navrátil" w:date="2018-11-15T14:32:00Z"/>
              </w:rPr>
            </w:pPr>
            <w:ins w:id="2066" w:author="Milan Navrátil" w:date="2018-11-15T14:32:00Z">
              <w:r>
                <w:t xml:space="preserve">LOVEČEK, T., NAPY, P.: Kamerové bezpečnostné systémy. Žilina: EDIS, 2008. ISBN 978-80-870-893-1. </w:t>
              </w:r>
            </w:ins>
          </w:p>
          <w:p w14:paraId="255D075B" w14:textId="77777777" w:rsidR="00410978" w:rsidRDefault="00410978" w:rsidP="00410978">
            <w:pPr>
              <w:rPr>
                <w:ins w:id="2067" w:author="Milan Navrátil" w:date="2018-11-15T14:32:00Z"/>
              </w:rPr>
            </w:pPr>
            <w:ins w:id="2068" w:author="Milan Navrátil" w:date="2018-11-15T14:32:00Z">
              <w:r>
                <w:t>BARTÍK, V., JANEČKOVÁ, E.: Kamerové systémy v praxi. Praha. Linde 2011.</w:t>
              </w:r>
            </w:ins>
          </w:p>
          <w:p w14:paraId="1B0AC6AB" w14:textId="77777777" w:rsidR="00410978" w:rsidRPr="00E05968" w:rsidRDefault="00410978" w:rsidP="00410978">
            <w:pPr>
              <w:rPr>
                <w:ins w:id="2069" w:author="Milan Navrátil" w:date="2018-11-15T14:32:00Z"/>
                <w:b/>
              </w:rPr>
            </w:pPr>
            <w:ins w:id="2070" w:author="Milan Navrátil" w:date="2018-11-15T14:32:00Z">
              <w:r>
                <w:rPr>
                  <w:b/>
                </w:rPr>
                <w:t>Do</w:t>
              </w:r>
              <w:r w:rsidRPr="00E05968">
                <w:rPr>
                  <w:b/>
                </w:rPr>
                <w:t>poručená literatura:</w:t>
              </w:r>
            </w:ins>
          </w:p>
          <w:p w14:paraId="07743D1B" w14:textId="77777777" w:rsidR="00410978" w:rsidRDefault="00410978" w:rsidP="00410978">
            <w:pPr>
              <w:rPr>
                <w:ins w:id="2071" w:author="Milan Navrátil" w:date="2018-11-15T14:32:00Z"/>
              </w:rPr>
            </w:pPr>
            <w:ins w:id="2072" w:author="Milan Navrátil" w:date="2018-11-15T14:32:00Z">
              <w:r>
                <w:t>PECINOVSKÝ, J.: Upravujeme digitální video. Grada. 978-80-247-3128-5</w:t>
              </w:r>
            </w:ins>
          </w:p>
          <w:p w14:paraId="1158E404" w14:textId="77777777" w:rsidR="00410978" w:rsidRDefault="00410978" w:rsidP="00410978">
            <w:pPr>
              <w:rPr>
                <w:ins w:id="2073" w:author="Milan Navrátil" w:date="2018-11-15T14:32:00Z"/>
              </w:rPr>
            </w:pPr>
            <w:ins w:id="2074" w:author="Milan Navrátil" w:date="2018-11-15T14:32:00Z">
              <w:r>
                <w:t>Videokamery. Computer press. 2013. ISBN 80-251-0077-4</w:t>
              </w:r>
            </w:ins>
          </w:p>
          <w:p w14:paraId="1A303191" w14:textId="77777777" w:rsidR="00410978" w:rsidRDefault="00410978" w:rsidP="00410978">
            <w:pPr>
              <w:rPr>
                <w:ins w:id="2075" w:author="Milan Navrátil" w:date="2018-11-15T14:32:00Z"/>
                <w:rStyle w:val="a-size-base"/>
              </w:rPr>
            </w:pPr>
            <w:ins w:id="2076" w:author="Milan Navrátil" w:date="2018-11-15T14:32:00Z">
              <w:r>
                <w:t xml:space="preserve">HOLST, G.: </w:t>
              </w:r>
              <w:r>
                <w:rPr>
                  <w:rStyle w:val="a-size-extra-large"/>
                </w:rPr>
                <w:t>CMOS/CCD Sensors and Camera Systems.</w:t>
              </w:r>
              <w:r>
                <w:t xml:space="preserve"> </w:t>
              </w:r>
              <w:r>
                <w:rPr>
                  <w:rStyle w:val="a-size-base"/>
                </w:rPr>
                <w:t>ISBN-13:</w:t>
              </w:r>
              <w:r>
                <w:t xml:space="preserve"> </w:t>
              </w:r>
              <w:r>
                <w:rPr>
                  <w:rStyle w:val="a-size-base"/>
                </w:rPr>
                <w:t>978-0819486530</w:t>
              </w:r>
            </w:ins>
          </w:p>
          <w:p w14:paraId="45EA3F6C" w14:textId="77777777" w:rsidR="00410978" w:rsidRDefault="00410978" w:rsidP="00410978">
            <w:pPr>
              <w:rPr>
                <w:ins w:id="2077" w:author="Milan Navrátil" w:date="2018-11-15T14:32:00Z"/>
                <w:highlight w:val="yellow"/>
              </w:rPr>
            </w:pPr>
            <w:ins w:id="2078" w:author="Milan Navrátil" w:date="2018-11-15T14:32:00Z">
              <w:r>
                <w:fldChar w:fldCharType="begin"/>
              </w:r>
              <w:r>
                <w:instrText xml:space="preserve"> HYPERLINK "https://www.amazon.com/s/ref=dp_byline_sr_book_1?ie=UTF8&amp;text=Yunqian+Ma&amp;search-alias=books&amp;field-author=Yunqian+Ma&amp;sort=relevancerank" </w:instrText>
              </w:r>
              <w:r>
                <w:fldChar w:fldCharType="separate"/>
              </w:r>
              <w:r w:rsidRPr="00B15BB0">
                <w:t>YUNQIAN, M</w:t>
              </w:r>
              <w:r>
                <w:fldChar w:fldCharType="end"/>
              </w:r>
              <w:r w:rsidRPr="00B15BB0">
                <w:t>.: Intelligent Video Surveillance: Systems and Technology</w:t>
              </w:r>
              <w:r>
                <w:t xml:space="preserve">. </w:t>
              </w:r>
              <w:r w:rsidRPr="00B15BB0">
                <w:t>ISBN-13: 978-1439813287</w:t>
              </w:r>
              <w:r>
                <w:rPr>
                  <w:lang w:val="en-US"/>
                </w:rPr>
                <w:t xml:space="preserve"> </w:t>
              </w:r>
            </w:ins>
          </w:p>
          <w:p w14:paraId="20EA42E0" w14:textId="1B2F5D44" w:rsidR="006009AB" w:rsidRPr="00A711D1" w:rsidDel="00410978" w:rsidRDefault="00410978" w:rsidP="00410978">
            <w:pPr>
              <w:rPr>
                <w:del w:id="2079" w:author="Milan Navrátil" w:date="2018-11-15T14:32:00Z"/>
                <w:b/>
                <w:bCs/>
              </w:rPr>
            </w:pPr>
            <w:ins w:id="2080" w:author="Milan Navrátil" w:date="2018-11-15T14:32:00Z">
              <w:r>
                <w:t>KREUGLE, H.: CCTV Surveillance: Video Practices and Technology. USA: Butterworth-Heinemann 2007. ISBN 978-0750677684.</w:t>
              </w:r>
            </w:ins>
            <w:del w:id="2081" w:author="Milan Navrátil" w:date="2018-11-15T14:32:00Z">
              <w:r w:rsidR="006009AB" w:rsidRPr="00A711D1" w:rsidDel="00410978">
                <w:rPr>
                  <w:b/>
                  <w:bCs/>
                </w:rPr>
                <w:delText>Povinná literatura:</w:delText>
              </w:r>
            </w:del>
          </w:p>
          <w:p w14:paraId="561447D7" w14:textId="2A188754" w:rsidR="006009AB" w:rsidRPr="009602BD" w:rsidDel="00410978" w:rsidRDefault="006009AB" w:rsidP="0085754D">
            <w:pPr>
              <w:rPr>
                <w:del w:id="2082" w:author="Milan Navrátil" w:date="2018-11-15T14:32:00Z"/>
              </w:rPr>
            </w:pPr>
            <w:del w:id="2083" w:author="Milan Navrátil" w:date="2018-11-15T14:32:00Z">
              <w:r w:rsidRPr="009602BD" w:rsidDel="00410978">
                <w:delText xml:space="preserve">LOVEČEK, T. a P. NAPY. </w:delText>
              </w:r>
              <w:r w:rsidRPr="009602BD" w:rsidDel="00410978">
                <w:rPr>
                  <w:i/>
                </w:rPr>
                <w:delText>Kamerové bezpečnostné systémy</w:delText>
              </w:r>
              <w:r w:rsidRPr="009602BD" w:rsidDel="00410978">
                <w:delText xml:space="preserve">. Žilina: EDIS, 2008. ISBN 978-80-870-893-1. </w:delText>
              </w:r>
            </w:del>
          </w:p>
          <w:p w14:paraId="6314F359" w14:textId="6EA63CD2" w:rsidR="006009AB" w:rsidRPr="009602BD" w:rsidDel="00410978" w:rsidRDefault="006009AB" w:rsidP="0085754D">
            <w:pPr>
              <w:rPr>
                <w:del w:id="2084" w:author="Milan Navrátil" w:date="2018-11-15T14:32:00Z"/>
              </w:rPr>
            </w:pPr>
            <w:del w:id="2085" w:author="Milan Navrátil" w:date="2018-11-15T14:32:00Z">
              <w:r w:rsidRPr="009602BD" w:rsidDel="00410978">
                <w:delText xml:space="preserve">BARTÍK, V. a E. JANEČKOVÁ. </w:delText>
              </w:r>
              <w:r w:rsidRPr="009602BD" w:rsidDel="00410978">
                <w:rPr>
                  <w:i/>
                </w:rPr>
                <w:delText>Kamerové systémy v praxi</w:delText>
              </w:r>
              <w:r w:rsidRPr="009602BD" w:rsidDel="00410978">
                <w:delText>. Praha. Linde 2011.</w:delText>
              </w:r>
            </w:del>
          </w:p>
          <w:p w14:paraId="35C87AEB" w14:textId="7A7839D9" w:rsidR="006009AB" w:rsidRPr="009602BD" w:rsidDel="00410978" w:rsidRDefault="006009AB" w:rsidP="0085754D">
            <w:pPr>
              <w:rPr>
                <w:del w:id="2086" w:author="Milan Navrátil" w:date="2018-11-15T14:32:00Z"/>
                <w:b/>
              </w:rPr>
            </w:pPr>
            <w:del w:id="2087" w:author="Milan Navrátil" w:date="2018-11-15T14:32:00Z">
              <w:r w:rsidRPr="009602BD" w:rsidDel="00410978">
                <w:rPr>
                  <w:b/>
                </w:rPr>
                <w:delText>Doporučená literatura:</w:delText>
              </w:r>
            </w:del>
          </w:p>
          <w:p w14:paraId="67205E30" w14:textId="25D7CF1B" w:rsidR="006009AB" w:rsidRPr="009602BD" w:rsidDel="00410978" w:rsidRDefault="006009AB" w:rsidP="0085754D">
            <w:pPr>
              <w:rPr>
                <w:del w:id="2088" w:author="Milan Navrátil" w:date="2018-11-15T14:32:00Z"/>
              </w:rPr>
            </w:pPr>
            <w:del w:id="2089" w:author="Milan Navrátil" w:date="2018-11-15T14:32:00Z">
              <w:r w:rsidRPr="009602BD" w:rsidDel="00410978">
                <w:delText xml:space="preserve">PECINOVSKÝ, J.: </w:delText>
              </w:r>
              <w:r w:rsidRPr="009602BD" w:rsidDel="00410978">
                <w:rPr>
                  <w:i/>
                </w:rPr>
                <w:delText>Upravujeme digitální video</w:delText>
              </w:r>
              <w:r w:rsidRPr="009602BD" w:rsidDel="00410978">
                <w:delText>. Grada. 978-80-247-3128-5</w:delText>
              </w:r>
            </w:del>
          </w:p>
          <w:p w14:paraId="5FCA48F4" w14:textId="6C1E5A66" w:rsidR="006009AB" w:rsidRPr="009602BD" w:rsidDel="00410978" w:rsidRDefault="006009AB" w:rsidP="0085754D">
            <w:pPr>
              <w:rPr>
                <w:del w:id="2090" w:author="Milan Navrátil" w:date="2018-11-15T14:32:00Z"/>
              </w:rPr>
            </w:pPr>
            <w:del w:id="2091" w:author="Milan Navrátil" w:date="2018-11-15T14:32:00Z">
              <w:r w:rsidRPr="009602BD" w:rsidDel="00410978">
                <w:rPr>
                  <w:i/>
                </w:rPr>
                <w:delText>Videokamery</w:delText>
              </w:r>
              <w:r w:rsidRPr="009602BD" w:rsidDel="00410978">
                <w:delText>. Computer press. 2013. ISBN 80-251-0077-4</w:delText>
              </w:r>
            </w:del>
          </w:p>
          <w:p w14:paraId="6E5D9998" w14:textId="717AFDA9" w:rsidR="006009AB" w:rsidRPr="009602BD" w:rsidDel="00410978" w:rsidRDefault="006009AB" w:rsidP="0085754D">
            <w:pPr>
              <w:rPr>
                <w:del w:id="2092" w:author="Milan Navrátil" w:date="2018-11-15T14:32:00Z"/>
                <w:rStyle w:val="a-size-base"/>
              </w:rPr>
            </w:pPr>
            <w:del w:id="2093" w:author="Milan Navrátil" w:date="2018-11-15T14:32:00Z">
              <w:r w:rsidRPr="009602BD" w:rsidDel="00410978">
                <w:delText xml:space="preserve">HOLST, G.: </w:delText>
              </w:r>
              <w:r w:rsidRPr="009602BD" w:rsidDel="00410978">
                <w:rPr>
                  <w:rStyle w:val="a-size-extra-large"/>
                  <w:i/>
                </w:rPr>
                <w:delText>CMOS/CCD Sensors and Camera Systems</w:delText>
              </w:r>
              <w:r w:rsidRPr="009602BD" w:rsidDel="00410978">
                <w:rPr>
                  <w:rStyle w:val="a-size-extra-large"/>
                </w:rPr>
                <w:delText>.</w:delText>
              </w:r>
              <w:r w:rsidRPr="009602BD" w:rsidDel="00410978">
                <w:delText xml:space="preserve"> </w:delText>
              </w:r>
              <w:r w:rsidRPr="009602BD" w:rsidDel="00410978">
                <w:rPr>
                  <w:rStyle w:val="a-size-base"/>
                </w:rPr>
                <w:delText>ISBN-13:</w:delText>
              </w:r>
              <w:r w:rsidRPr="009602BD" w:rsidDel="00410978">
                <w:delText xml:space="preserve"> </w:delText>
              </w:r>
              <w:r w:rsidRPr="009602BD" w:rsidDel="00410978">
                <w:rPr>
                  <w:rStyle w:val="a-size-base"/>
                </w:rPr>
                <w:delText>978-0819486530</w:delText>
              </w:r>
            </w:del>
          </w:p>
          <w:p w14:paraId="2F57AA23" w14:textId="3B60FAE8" w:rsidR="00B71825" w:rsidRPr="00B71825" w:rsidRDefault="006009AB">
            <w:pPr>
              <w:rPr>
                <w:highlight w:val="yellow"/>
                <w:rPrChange w:id="2094" w:author="Milan Navrátil" w:date="2018-11-07T09:22:00Z">
                  <w:rPr/>
                </w:rPrChange>
              </w:rPr>
            </w:pPr>
            <w:del w:id="2095" w:author="Milan Navrátil" w:date="2018-11-15T14:32:00Z">
              <w:r w:rsidRPr="009602BD" w:rsidDel="00410978">
                <w:delText xml:space="preserve">KREUGLE, H.: </w:delText>
              </w:r>
              <w:r w:rsidRPr="009602BD" w:rsidDel="00410978">
                <w:rPr>
                  <w:i/>
                </w:rPr>
                <w:delText>CCTV Surveillance: Video Practices and Technology</w:delText>
              </w:r>
              <w:r w:rsidRPr="009602BD" w:rsidDel="00410978">
                <w:delText>. USA: Butterworth-Heinem</w:delText>
              </w:r>
              <w:r w:rsidR="000125B6" w:rsidRPr="009602BD" w:rsidDel="00410978">
                <w:delText>ann 2007. ISBN 978-0750677684.</w:delText>
              </w:r>
            </w:del>
            <w:del w:id="2096" w:author="Milan Navrátil" w:date="2018-11-07T09:23:00Z">
              <w:r w:rsidR="000125B6" w:rsidRPr="009602BD" w:rsidDel="00B71825">
                <w:delText xml:space="preserve"> </w:delText>
              </w:r>
            </w:del>
          </w:p>
        </w:tc>
      </w:tr>
      <w:tr w:rsidR="006009AB" w14:paraId="6D680930"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7EB80F" w14:textId="77777777" w:rsidR="006009AB" w:rsidRDefault="006009AB" w:rsidP="0085754D">
            <w:pPr>
              <w:jc w:val="center"/>
              <w:rPr>
                <w:b/>
              </w:rPr>
            </w:pPr>
            <w:r>
              <w:rPr>
                <w:b/>
              </w:rPr>
              <w:t>Informace ke kombinované nebo distanční formě</w:t>
            </w:r>
          </w:p>
        </w:tc>
      </w:tr>
      <w:tr w:rsidR="006009AB" w14:paraId="3337DAB7" w14:textId="77777777" w:rsidTr="0085754D">
        <w:tc>
          <w:tcPr>
            <w:tcW w:w="4787" w:type="dxa"/>
            <w:gridSpan w:val="3"/>
            <w:tcBorders>
              <w:top w:val="single" w:sz="2" w:space="0" w:color="auto"/>
            </w:tcBorders>
            <w:shd w:val="clear" w:color="auto" w:fill="F7CAAC"/>
          </w:tcPr>
          <w:p w14:paraId="4B356C4D" w14:textId="77777777" w:rsidR="006009AB" w:rsidRDefault="006009AB" w:rsidP="0085754D">
            <w:r>
              <w:rPr>
                <w:b/>
              </w:rPr>
              <w:t>Rozsah konzultací (soustředění)</w:t>
            </w:r>
          </w:p>
        </w:tc>
        <w:tc>
          <w:tcPr>
            <w:tcW w:w="889" w:type="dxa"/>
            <w:tcBorders>
              <w:top w:val="single" w:sz="2" w:space="0" w:color="auto"/>
            </w:tcBorders>
          </w:tcPr>
          <w:p w14:paraId="5B88952C" w14:textId="77777777" w:rsidR="006009AB" w:rsidRDefault="006009AB" w:rsidP="0085754D">
            <w:r>
              <w:t>16</w:t>
            </w:r>
          </w:p>
        </w:tc>
        <w:tc>
          <w:tcPr>
            <w:tcW w:w="4179" w:type="dxa"/>
            <w:gridSpan w:val="4"/>
            <w:tcBorders>
              <w:top w:val="single" w:sz="2" w:space="0" w:color="auto"/>
            </w:tcBorders>
            <w:shd w:val="clear" w:color="auto" w:fill="F7CAAC"/>
          </w:tcPr>
          <w:p w14:paraId="21CF929A" w14:textId="77777777" w:rsidR="006009AB" w:rsidRDefault="006009AB" w:rsidP="0085754D">
            <w:pPr>
              <w:rPr>
                <w:b/>
              </w:rPr>
            </w:pPr>
            <w:r>
              <w:rPr>
                <w:b/>
              </w:rPr>
              <w:t xml:space="preserve">hodin </w:t>
            </w:r>
          </w:p>
        </w:tc>
      </w:tr>
      <w:tr w:rsidR="006009AB" w14:paraId="07F4011E" w14:textId="77777777" w:rsidTr="0085754D">
        <w:tc>
          <w:tcPr>
            <w:tcW w:w="9855" w:type="dxa"/>
            <w:gridSpan w:val="8"/>
            <w:shd w:val="clear" w:color="auto" w:fill="F7CAAC"/>
          </w:tcPr>
          <w:p w14:paraId="00CE5DE0" w14:textId="77777777" w:rsidR="006009AB" w:rsidRDefault="006009AB" w:rsidP="0085754D">
            <w:pPr>
              <w:rPr>
                <w:b/>
              </w:rPr>
            </w:pPr>
            <w:r>
              <w:rPr>
                <w:b/>
              </w:rPr>
              <w:t>Informace o způsobu kontaktu s vyučujícím</w:t>
            </w:r>
          </w:p>
        </w:tc>
      </w:tr>
      <w:tr w:rsidR="006009AB" w14:paraId="1F911921" w14:textId="77777777" w:rsidTr="000125B6">
        <w:trPr>
          <w:trHeight w:val="420"/>
        </w:trPr>
        <w:tc>
          <w:tcPr>
            <w:tcW w:w="9855" w:type="dxa"/>
            <w:gridSpan w:val="8"/>
          </w:tcPr>
          <w:p w14:paraId="36DB8BDB" w14:textId="77777777" w:rsidR="006009AB" w:rsidRPr="00EB2E64" w:rsidRDefault="006009AB" w:rsidP="00E96895">
            <w:r w:rsidRPr="00EB2E64">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1C7DCA93" w14:textId="77777777" w:rsidR="006009AB" w:rsidRDefault="006009AB" w:rsidP="006009A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rsidRPr="00FF51B3" w14:paraId="277B3385" w14:textId="77777777" w:rsidTr="0085754D">
        <w:tc>
          <w:tcPr>
            <w:tcW w:w="9855" w:type="dxa"/>
            <w:gridSpan w:val="8"/>
            <w:tcBorders>
              <w:bottom w:val="double" w:sz="4" w:space="0" w:color="auto"/>
            </w:tcBorders>
            <w:shd w:val="clear" w:color="auto" w:fill="BDD6EE"/>
          </w:tcPr>
          <w:p w14:paraId="1621BDCE" w14:textId="718010B4" w:rsidR="006009AB" w:rsidRPr="00FF51B3" w:rsidRDefault="006009AB" w:rsidP="0085754D">
            <w:pPr>
              <w:tabs>
                <w:tab w:val="right" w:pos="9453"/>
              </w:tabs>
              <w:rPr>
                <w:b/>
                <w:color w:val="000000" w:themeColor="text1"/>
                <w:sz w:val="28"/>
              </w:rPr>
            </w:pPr>
            <w:r w:rsidRPr="00FF51B3">
              <w:rPr>
                <w:color w:val="000000" w:themeColor="text1"/>
              </w:rPr>
              <w:lastRenderedPageBreak/>
              <w:br w:type="page"/>
            </w:r>
            <w:r w:rsidRPr="00FF51B3">
              <w:rPr>
                <w:b/>
                <w:color w:val="000000" w:themeColor="text1"/>
                <w:sz w:val="28"/>
              </w:rPr>
              <w:t>B-III – Charakteristika studijního předmětu</w:t>
            </w:r>
            <w:r>
              <w:rPr>
                <w:b/>
                <w:color w:val="000000" w:themeColor="text1"/>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rsidRPr="00FF51B3" w14:paraId="2DDB4F14" w14:textId="77777777" w:rsidTr="0085754D">
        <w:tc>
          <w:tcPr>
            <w:tcW w:w="3086" w:type="dxa"/>
            <w:tcBorders>
              <w:top w:val="double" w:sz="4" w:space="0" w:color="auto"/>
            </w:tcBorders>
            <w:shd w:val="clear" w:color="auto" w:fill="F7CAAC"/>
          </w:tcPr>
          <w:p w14:paraId="3C744B2F" w14:textId="77777777" w:rsidR="006009AB" w:rsidRPr="00FF51B3" w:rsidRDefault="006009AB" w:rsidP="0085754D">
            <w:pPr>
              <w:rPr>
                <w:b/>
                <w:color w:val="000000" w:themeColor="text1"/>
              </w:rPr>
            </w:pPr>
            <w:r w:rsidRPr="00FF51B3">
              <w:rPr>
                <w:b/>
                <w:color w:val="000000" w:themeColor="text1"/>
              </w:rPr>
              <w:t>Název studijního předmětu</w:t>
            </w:r>
          </w:p>
        </w:tc>
        <w:tc>
          <w:tcPr>
            <w:tcW w:w="6769" w:type="dxa"/>
            <w:gridSpan w:val="7"/>
            <w:tcBorders>
              <w:top w:val="double" w:sz="4" w:space="0" w:color="auto"/>
            </w:tcBorders>
          </w:tcPr>
          <w:p w14:paraId="54752A0E" w14:textId="529F0882" w:rsidR="00CF504F" w:rsidRPr="00FF51B3" w:rsidRDefault="006009AB" w:rsidP="0085754D">
            <w:pPr>
              <w:rPr>
                <w:color w:val="000000" w:themeColor="text1"/>
              </w:rPr>
            </w:pPr>
            <w:bookmarkStart w:id="2097" w:name="komunikacniSystemy"/>
            <w:r w:rsidRPr="00FF51B3">
              <w:rPr>
                <w:color w:val="000000" w:themeColor="text1"/>
              </w:rPr>
              <w:t>Komunikační systémy</w:t>
            </w:r>
            <w:bookmarkEnd w:id="2097"/>
          </w:p>
        </w:tc>
      </w:tr>
      <w:tr w:rsidR="006009AB" w:rsidRPr="00FF51B3" w14:paraId="021F6604" w14:textId="77777777" w:rsidTr="0085754D">
        <w:tc>
          <w:tcPr>
            <w:tcW w:w="3086" w:type="dxa"/>
            <w:shd w:val="clear" w:color="auto" w:fill="F7CAAC"/>
          </w:tcPr>
          <w:p w14:paraId="51756CA2" w14:textId="77777777" w:rsidR="006009AB" w:rsidRPr="00FF51B3" w:rsidRDefault="006009AB" w:rsidP="0085754D">
            <w:pPr>
              <w:rPr>
                <w:b/>
                <w:color w:val="000000" w:themeColor="text1"/>
              </w:rPr>
            </w:pPr>
            <w:r w:rsidRPr="00FF51B3">
              <w:rPr>
                <w:b/>
                <w:color w:val="000000" w:themeColor="text1"/>
              </w:rPr>
              <w:t>Typ předmětu</w:t>
            </w:r>
          </w:p>
        </w:tc>
        <w:tc>
          <w:tcPr>
            <w:tcW w:w="3406" w:type="dxa"/>
            <w:gridSpan w:val="4"/>
          </w:tcPr>
          <w:p w14:paraId="20D56FCD" w14:textId="77777777" w:rsidR="006009AB" w:rsidRDefault="006009AB" w:rsidP="0085754D">
            <w:pPr>
              <w:rPr>
                <w:color w:val="000000" w:themeColor="text1"/>
              </w:rPr>
            </w:pPr>
            <w:r w:rsidRPr="00FF51B3">
              <w:rPr>
                <w:color w:val="000000" w:themeColor="text1"/>
              </w:rPr>
              <w:t>Povinný</w:t>
            </w:r>
            <w:r>
              <w:rPr>
                <w:color w:val="000000" w:themeColor="text1"/>
              </w:rPr>
              <w:t xml:space="preserve"> „ZT“ pro specializace:</w:t>
            </w:r>
          </w:p>
          <w:p w14:paraId="372EC2FF" w14:textId="77777777" w:rsidR="006009AB" w:rsidRDefault="006009AB" w:rsidP="0085754D">
            <w:pPr>
              <w:rPr>
                <w:color w:val="000000" w:themeColor="text1"/>
              </w:rPr>
            </w:pPr>
            <w:r>
              <w:rPr>
                <w:color w:val="000000" w:themeColor="text1"/>
              </w:rPr>
              <w:t>Bezpečnostní technologie</w:t>
            </w:r>
          </w:p>
          <w:p w14:paraId="17FB7AF8" w14:textId="77777777" w:rsidR="006009AB" w:rsidRPr="00FF51B3" w:rsidRDefault="006009AB" w:rsidP="0085754D">
            <w:pPr>
              <w:rPr>
                <w:color w:val="000000" w:themeColor="text1"/>
              </w:rPr>
            </w:pPr>
            <w:r>
              <w:rPr>
                <w:color w:val="000000" w:themeColor="text1"/>
              </w:rPr>
              <w:t>Bezpečnostní management</w:t>
            </w:r>
          </w:p>
        </w:tc>
        <w:tc>
          <w:tcPr>
            <w:tcW w:w="2695" w:type="dxa"/>
            <w:gridSpan w:val="2"/>
            <w:shd w:val="clear" w:color="auto" w:fill="F7CAAC"/>
          </w:tcPr>
          <w:p w14:paraId="25A936C4" w14:textId="77777777" w:rsidR="006009AB" w:rsidRPr="00FF51B3" w:rsidRDefault="006009AB" w:rsidP="0085754D">
            <w:pPr>
              <w:rPr>
                <w:color w:val="000000" w:themeColor="text1"/>
              </w:rPr>
            </w:pPr>
            <w:r w:rsidRPr="00FF51B3">
              <w:rPr>
                <w:b/>
                <w:color w:val="000000" w:themeColor="text1"/>
              </w:rPr>
              <w:t>doporučený ročník / semestr</w:t>
            </w:r>
          </w:p>
        </w:tc>
        <w:tc>
          <w:tcPr>
            <w:tcW w:w="668" w:type="dxa"/>
          </w:tcPr>
          <w:p w14:paraId="67A6B94B" w14:textId="77777777" w:rsidR="006009AB" w:rsidRPr="00FF51B3" w:rsidRDefault="006009AB" w:rsidP="0085754D">
            <w:pPr>
              <w:rPr>
                <w:color w:val="000000" w:themeColor="text1"/>
              </w:rPr>
            </w:pPr>
            <w:r w:rsidRPr="00FF51B3">
              <w:rPr>
                <w:color w:val="000000" w:themeColor="text1"/>
              </w:rPr>
              <w:t>1/Z</w:t>
            </w:r>
          </w:p>
        </w:tc>
      </w:tr>
      <w:tr w:rsidR="006009AB" w:rsidRPr="00FF51B3" w14:paraId="53FD79E3" w14:textId="77777777" w:rsidTr="0085754D">
        <w:tc>
          <w:tcPr>
            <w:tcW w:w="3086" w:type="dxa"/>
            <w:shd w:val="clear" w:color="auto" w:fill="F7CAAC"/>
          </w:tcPr>
          <w:p w14:paraId="09994CEC" w14:textId="77777777" w:rsidR="006009AB" w:rsidRPr="00FF51B3" w:rsidRDefault="006009AB" w:rsidP="0085754D">
            <w:pPr>
              <w:rPr>
                <w:b/>
                <w:color w:val="000000" w:themeColor="text1"/>
              </w:rPr>
            </w:pPr>
            <w:r w:rsidRPr="00FF51B3">
              <w:rPr>
                <w:b/>
                <w:color w:val="000000" w:themeColor="text1"/>
              </w:rPr>
              <w:t>Rozsah studijního předmětu</w:t>
            </w:r>
          </w:p>
        </w:tc>
        <w:tc>
          <w:tcPr>
            <w:tcW w:w="1701" w:type="dxa"/>
            <w:gridSpan w:val="2"/>
          </w:tcPr>
          <w:p w14:paraId="5928A651" w14:textId="77777777" w:rsidR="006009AB" w:rsidRPr="00FF51B3" w:rsidRDefault="006009AB" w:rsidP="0085754D">
            <w:pPr>
              <w:rPr>
                <w:color w:val="000000" w:themeColor="text1"/>
              </w:rPr>
            </w:pPr>
            <w:r w:rsidRPr="00FF51B3">
              <w:rPr>
                <w:color w:val="000000" w:themeColor="text1"/>
              </w:rPr>
              <w:t>28p + 28c</w:t>
            </w:r>
          </w:p>
        </w:tc>
        <w:tc>
          <w:tcPr>
            <w:tcW w:w="889" w:type="dxa"/>
            <w:shd w:val="clear" w:color="auto" w:fill="F7CAAC"/>
          </w:tcPr>
          <w:p w14:paraId="0781652F" w14:textId="77777777" w:rsidR="006009AB" w:rsidRPr="00FF51B3" w:rsidRDefault="006009AB" w:rsidP="0085754D">
            <w:pPr>
              <w:rPr>
                <w:b/>
                <w:color w:val="000000" w:themeColor="text1"/>
              </w:rPr>
            </w:pPr>
            <w:r w:rsidRPr="00FF51B3">
              <w:rPr>
                <w:b/>
                <w:color w:val="000000" w:themeColor="text1"/>
              </w:rPr>
              <w:t xml:space="preserve">hod. </w:t>
            </w:r>
          </w:p>
        </w:tc>
        <w:tc>
          <w:tcPr>
            <w:tcW w:w="816" w:type="dxa"/>
          </w:tcPr>
          <w:p w14:paraId="0A13789F" w14:textId="77777777" w:rsidR="006009AB" w:rsidRPr="00FF51B3" w:rsidRDefault="006009AB" w:rsidP="0085754D">
            <w:pPr>
              <w:rPr>
                <w:color w:val="000000" w:themeColor="text1"/>
              </w:rPr>
            </w:pPr>
          </w:p>
        </w:tc>
        <w:tc>
          <w:tcPr>
            <w:tcW w:w="2156" w:type="dxa"/>
            <w:shd w:val="clear" w:color="auto" w:fill="F7CAAC"/>
          </w:tcPr>
          <w:p w14:paraId="2807163F" w14:textId="77777777" w:rsidR="006009AB" w:rsidRPr="00FF51B3" w:rsidRDefault="006009AB" w:rsidP="0085754D">
            <w:pPr>
              <w:rPr>
                <w:b/>
                <w:color w:val="000000" w:themeColor="text1"/>
              </w:rPr>
            </w:pPr>
            <w:r w:rsidRPr="00FF51B3">
              <w:rPr>
                <w:b/>
                <w:color w:val="000000" w:themeColor="text1"/>
              </w:rPr>
              <w:t>kreditů</w:t>
            </w:r>
          </w:p>
        </w:tc>
        <w:tc>
          <w:tcPr>
            <w:tcW w:w="1207" w:type="dxa"/>
            <w:gridSpan w:val="2"/>
          </w:tcPr>
          <w:p w14:paraId="32ED485A" w14:textId="77777777" w:rsidR="006009AB" w:rsidRPr="00FF51B3" w:rsidRDefault="006009AB" w:rsidP="0085754D">
            <w:pPr>
              <w:rPr>
                <w:color w:val="000000" w:themeColor="text1"/>
              </w:rPr>
            </w:pPr>
            <w:r w:rsidRPr="00FF51B3">
              <w:rPr>
                <w:color w:val="000000" w:themeColor="text1"/>
              </w:rPr>
              <w:t>4</w:t>
            </w:r>
          </w:p>
        </w:tc>
      </w:tr>
      <w:tr w:rsidR="006009AB" w:rsidRPr="00FF51B3" w14:paraId="6F6B4FB4" w14:textId="77777777" w:rsidTr="0085754D">
        <w:tc>
          <w:tcPr>
            <w:tcW w:w="3086" w:type="dxa"/>
            <w:shd w:val="clear" w:color="auto" w:fill="F7CAAC"/>
          </w:tcPr>
          <w:p w14:paraId="3E39E776" w14:textId="77777777" w:rsidR="006009AB" w:rsidRPr="00FF51B3" w:rsidRDefault="006009AB" w:rsidP="0085754D">
            <w:pPr>
              <w:rPr>
                <w:b/>
                <w:color w:val="000000" w:themeColor="text1"/>
                <w:sz w:val="22"/>
              </w:rPr>
            </w:pPr>
            <w:r w:rsidRPr="00FF51B3">
              <w:rPr>
                <w:b/>
                <w:color w:val="000000" w:themeColor="text1"/>
              </w:rPr>
              <w:t>Prerekvizity, korekvizity, ekvivalence</w:t>
            </w:r>
          </w:p>
        </w:tc>
        <w:tc>
          <w:tcPr>
            <w:tcW w:w="6769" w:type="dxa"/>
            <w:gridSpan w:val="7"/>
          </w:tcPr>
          <w:p w14:paraId="4E716638" w14:textId="77777777" w:rsidR="006009AB" w:rsidRPr="00FF51B3" w:rsidRDefault="006009AB" w:rsidP="0085754D">
            <w:pPr>
              <w:rPr>
                <w:color w:val="000000" w:themeColor="text1"/>
              </w:rPr>
            </w:pPr>
            <w:r w:rsidRPr="00FF51B3">
              <w:rPr>
                <w:color w:val="000000" w:themeColor="text1"/>
              </w:rPr>
              <w:t>nejsou</w:t>
            </w:r>
          </w:p>
        </w:tc>
      </w:tr>
      <w:tr w:rsidR="006009AB" w:rsidRPr="00FF51B3" w14:paraId="581AB5C1" w14:textId="77777777" w:rsidTr="0085754D">
        <w:tc>
          <w:tcPr>
            <w:tcW w:w="3086" w:type="dxa"/>
            <w:shd w:val="clear" w:color="auto" w:fill="F7CAAC"/>
          </w:tcPr>
          <w:p w14:paraId="02DD92AC" w14:textId="77777777" w:rsidR="006009AB" w:rsidRPr="00FF51B3" w:rsidRDefault="006009AB" w:rsidP="0085754D">
            <w:pPr>
              <w:rPr>
                <w:b/>
                <w:color w:val="000000" w:themeColor="text1"/>
              </w:rPr>
            </w:pPr>
            <w:r w:rsidRPr="00FF51B3">
              <w:rPr>
                <w:b/>
                <w:color w:val="000000" w:themeColor="text1"/>
              </w:rPr>
              <w:t>Způsob ověření studijních výsledků</w:t>
            </w:r>
          </w:p>
        </w:tc>
        <w:tc>
          <w:tcPr>
            <w:tcW w:w="3406" w:type="dxa"/>
            <w:gridSpan w:val="4"/>
          </w:tcPr>
          <w:p w14:paraId="095081B7" w14:textId="77777777" w:rsidR="006009AB" w:rsidRPr="00FF51B3" w:rsidRDefault="006009AB" w:rsidP="0085754D">
            <w:pPr>
              <w:rPr>
                <w:color w:val="000000" w:themeColor="text1"/>
              </w:rPr>
            </w:pPr>
            <w:r w:rsidRPr="00FF51B3">
              <w:rPr>
                <w:color w:val="000000" w:themeColor="text1"/>
              </w:rPr>
              <w:t>Zápočet, zkouška</w:t>
            </w:r>
          </w:p>
        </w:tc>
        <w:tc>
          <w:tcPr>
            <w:tcW w:w="2156" w:type="dxa"/>
            <w:shd w:val="clear" w:color="auto" w:fill="F7CAAC"/>
          </w:tcPr>
          <w:p w14:paraId="708D09EB" w14:textId="77777777" w:rsidR="006009AB" w:rsidRPr="00FF51B3" w:rsidRDefault="006009AB" w:rsidP="0085754D">
            <w:pPr>
              <w:rPr>
                <w:b/>
                <w:color w:val="000000" w:themeColor="text1"/>
              </w:rPr>
            </w:pPr>
            <w:r w:rsidRPr="00FF51B3">
              <w:rPr>
                <w:b/>
                <w:color w:val="000000" w:themeColor="text1"/>
              </w:rPr>
              <w:t>Forma výuky</w:t>
            </w:r>
          </w:p>
        </w:tc>
        <w:tc>
          <w:tcPr>
            <w:tcW w:w="1207" w:type="dxa"/>
            <w:gridSpan w:val="2"/>
          </w:tcPr>
          <w:p w14:paraId="6DC2754B" w14:textId="77777777" w:rsidR="006009AB" w:rsidRPr="00FF51B3" w:rsidRDefault="006009AB" w:rsidP="0085754D">
            <w:pPr>
              <w:rPr>
                <w:color w:val="000000" w:themeColor="text1"/>
              </w:rPr>
            </w:pPr>
            <w:r w:rsidRPr="00FF51B3">
              <w:rPr>
                <w:color w:val="000000" w:themeColor="text1"/>
              </w:rPr>
              <w:t>Přednáška, cvičení</w:t>
            </w:r>
          </w:p>
        </w:tc>
      </w:tr>
      <w:tr w:rsidR="006009AB" w:rsidRPr="00FF51B3" w14:paraId="7161AF10" w14:textId="77777777" w:rsidTr="0085754D">
        <w:tc>
          <w:tcPr>
            <w:tcW w:w="3086" w:type="dxa"/>
            <w:shd w:val="clear" w:color="auto" w:fill="F7CAAC"/>
          </w:tcPr>
          <w:p w14:paraId="13BBA287" w14:textId="77777777" w:rsidR="006009AB" w:rsidRPr="00FF51B3" w:rsidRDefault="006009AB" w:rsidP="0085754D">
            <w:pPr>
              <w:rPr>
                <w:b/>
                <w:color w:val="000000" w:themeColor="text1"/>
              </w:rPr>
            </w:pPr>
            <w:r w:rsidRPr="00FF51B3">
              <w:rPr>
                <w:b/>
                <w:color w:val="000000" w:themeColor="text1"/>
              </w:rPr>
              <w:t>Forma způsobu ověření studijních výsledků a další požadavky na studenta</w:t>
            </w:r>
          </w:p>
        </w:tc>
        <w:tc>
          <w:tcPr>
            <w:tcW w:w="6769" w:type="dxa"/>
            <w:gridSpan w:val="7"/>
            <w:tcBorders>
              <w:bottom w:val="nil"/>
            </w:tcBorders>
          </w:tcPr>
          <w:p w14:paraId="2056E0B9" w14:textId="77777777" w:rsidR="006009AB" w:rsidRPr="00FF51B3" w:rsidRDefault="006009AB" w:rsidP="0085754D">
            <w:pPr>
              <w:rPr>
                <w:color w:val="000000" w:themeColor="text1"/>
              </w:rPr>
            </w:pPr>
            <w:r>
              <w:rPr>
                <w:color w:val="000000" w:themeColor="text1"/>
              </w:rPr>
              <w:t xml:space="preserve">Písemná </w:t>
            </w:r>
            <w:r w:rsidRPr="00FF51B3">
              <w:rPr>
                <w:color w:val="000000" w:themeColor="text1"/>
              </w:rPr>
              <w:t xml:space="preserve"> i ústní forma</w:t>
            </w:r>
          </w:p>
          <w:p w14:paraId="3FF7DE37" w14:textId="77777777" w:rsidR="006009AB" w:rsidRPr="00FF51B3" w:rsidRDefault="006009AB" w:rsidP="0085754D">
            <w:pPr>
              <w:rPr>
                <w:color w:val="000000" w:themeColor="text1"/>
              </w:rPr>
            </w:pPr>
            <w:r w:rsidRPr="00FF51B3">
              <w:rPr>
                <w:color w:val="000000" w:themeColor="text1"/>
              </w:rPr>
              <w:t xml:space="preserve">1. Povinná a aktivní účast na jednotlivých cvičeních (80% účast na cvičení). </w:t>
            </w:r>
          </w:p>
          <w:p w14:paraId="2314C8FC" w14:textId="77777777" w:rsidR="006009AB" w:rsidRPr="00FF51B3" w:rsidRDefault="006009AB" w:rsidP="0085754D">
            <w:pPr>
              <w:rPr>
                <w:color w:val="000000" w:themeColor="text1"/>
              </w:rPr>
            </w:pPr>
            <w:r w:rsidRPr="00FF51B3">
              <w:rPr>
                <w:color w:val="000000" w:themeColor="text1"/>
              </w:rPr>
              <w:t xml:space="preserve">2. Teoretické a praktické zvládnutí základní problematiky a jednotlivých témat. </w:t>
            </w:r>
          </w:p>
          <w:p w14:paraId="6F6F3FB0" w14:textId="77777777" w:rsidR="006009AB" w:rsidRPr="00FF51B3" w:rsidRDefault="006009AB" w:rsidP="0085754D">
            <w:pPr>
              <w:rPr>
                <w:color w:val="000000" w:themeColor="text1"/>
              </w:rPr>
            </w:pPr>
            <w:r w:rsidRPr="00FF51B3">
              <w:rPr>
                <w:color w:val="000000" w:themeColor="text1"/>
              </w:rPr>
              <w:t>3. Zápočet - zpracování samostatného úkolu + písemný test.</w:t>
            </w:r>
          </w:p>
          <w:p w14:paraId="19EB4278" w14:textId="77777777" w:rsidR="006009AB" w:rsidRPr="00FF51B3" w:rsidRDefault="006009AB" w:rsidP="0085754D">
            <w:pPr>
              <w:rPr>
                <w:color w:val="000000" w:themeColor="text1"/>
              </w:rPr>
            </w:pPr>
            <w:r w:rsidRPr="00FF51B3">
              <w:rPr>
                <w:color w:val="000000" w:themeColor="text1"/>
              </w:rPr>
              <w:t>4. Zkouška - písemná forma, prokázání znalostí látky z probíraných tematických okruhů.</w:t>
            </w:r>
          </w:p>
        </w:tc>
      </w:tr>
      <w:tr w:rsidR="006009AB" w:rsidRPr="00FF51B3" w14:paraId="69C3AD68" w14:textId="77777777" w:rsidTr="0085754D">
        <w:trPr>
          <w:trHeight w:val="64"/>
        </w:trPr>
        <w:tc>
          <w:tcPr>
            <w:tcW w:w="9855" w:type="dxa"/>
            <w:gridSpan w:val="8"/>
            <w:tcBorders>
              <w:top w:val="nil"/>
            </w:tcBorders>
          </w:tcPr>
          <w:p w14:paraId="4B85DEDD" w14:textId="77777777" w:rsidR="006009AB" w:rsidRPr="00FF51B3" w:rsidRDefault="006009AB" w:rsidP="0085754D">
            <w:pPr>
              <w:rPr>
                <w:color w:val="000000" w:themeColor="text1"/>
              </w:rPr>
            </w:pPr>
          </w:p>
        </w:tc>
      </w:tr>
      <w:tr w:rsidR="006009AB" w:rsidRPr="00FF51B3" w14:paraId="2FB83B97" w14:textId="77777777" w:rsidTr="0085754D">
        <w:trPr>
          <w:trHeight w:val="197"/>
        </w:trPr>
        <w:tc>
          <w:tcPr>
            <w:tcW w:w="3086" w:type="dxa"/>
            <w:tcBorders>
              <w:top w:val="nil"/>
            </w:tcBorders>
            <w:shd w:val="clear" w:color="auto" w:fill="F7CAAC"/>
          </w:tcPr>
          <w:p w14:paraId="12E068EB" w14:textId="77777777" w:rsidR="006009AB" w:rsidRPr="00FF51B3" w:rsidRDefault="006009AB" w:rsidP="0085754D">
            <w:pPr>
              <w:rPr>
                <w:b/>
                <w:color w:val="000000" w:themeColor="text1"/>
              </w:rPr>
            </w:pPr>
            <w:r w:rsidRPr="00FF51B3">
              <w:rPr>
                <w:b/>
                <w:color w:val="000000" w:themeColor="text1"/>
              </w:rPr>
              <w:t>Garant předmětu</w:t>
            </w:r>
          </w:p>
        </w:tc>
        <w:tc>
          <w:tcPr>
            <w:tcW w:w="6769" w:type="dxa"/>
            <w:gridSpan w:val="7"/>
            <w:tcBorders>
              <w:top w:val="nil"/>
            </w:tcBorders>
          </w:tcPr>
          <w:p w14:paraId="4625B5B2" w14:textId="77777777" w:rsidR="006009AB" w:rsidRPr="00FF51B3" w:rsidRDefault="006009AB" w:rsidP="0085754D">
            <w:pPr>
              <w:rPr>
                <w:color w:val="000000" w:themeColor="text1"/>
              </w:rPr>
            </w:pPr>
            <w:r w:rsidRPr="00FF51B3">
              <w:rPr>
                <w:color w:val="000000" w:themeColor="text1"/>
              </w:rPr>
              <w:t>prof. Ing. Karel Vlček, CSc.</w:t>
            </w:r>
          </w:p>
        </w:tc>
      </w:tr>
      <w:tr w:rsidR="006009AB" w:rsidRPr="00FF51B3" w14:paraId="2B9098E2" w14:textId="77777777" w:rsidTr="0085754D">
        <w:trPr>
          <w:trHeight w:val="243"/>
        </w:trPr>
        <w:tc>
          <w:tcPr>
            <w:tcW w:w="3086" w:type="dxa"/>
            <w:tcBorders>
              <w:top w:val="nil"/>
            </w:tcBorders>
            <w:shd w:val="clear" w:color="auto" w:fill="F7CAAC"/>
          </w:tcPr>
          <w:p w14:paraId="49D2E619" w14:textId="77777777" w:rsidR="006009AB" w:rsidRPr="00FF51B3" w:rsidRDefault="006009AB" w:rsidP="0085754D">
            <w:pPr>
              <w:rPr>
                <w:b/>
                <w:color w:val="000000" w:themeColor="text1"/>
              </w:rPr>
            </w:pPr>
            <w:r w:rsidRPr="00FF51B3">
              <w:rPr>
                <w:b/>
                <w:color w:val="000000" w:themeColor="text1"/>
              </w:rPr>
              <w:t>Zapojení garanta do výuky předmětu</w:t>
            </w:r>
          </w:p>
        </w:tc>
        <w:tc>
          <w:tcPr>
            <w:tcW w:w="6769" w:type="dxa"/>
            <w:gridSpan w:val="7"/>
            <w:tcBorders>
              <w:top w:val="nil"/>
            </w:tcBorders>
          </w:tcPr>
          <w:p w14:paraId="3AD2298B" w14:textId="0F1C1C32" w:rsidR="006009AB" w:rsidRPr="00FF51B3" w:rsidRDefault="006009AB" w:rsidP="004C320B">
            <w:pPr>
              <w:rPr>
                <w:color w:val="000000" w:themeColor="text1"/>
              </w:rPr>
            </w:pPr>
            <w:r w:rsidRPr="00FF51B3">
              <w:rPr>
                <w:color w:val="000000" w:themeColor="text1"/>
              </w:rPr>
              <w:t>Metodicky, přednáší</w:t>
            </w:r>
          </w:p>
        </w:tc>
      </w:tr>
      <w:tr w:rsidR="006009AB" w:rsidRPr="00FF51B3" w14:paraId="466ADAB3" w14:textId="77777777" w:rsidTr="0085754D">
        <w:tc>
          <w:tcPr>
            <w:tcW w:w="3086" w:type="dxa"/>
            <w:shd w:val="clear" w:color="auto" w:fill="F7CAAC"/>
          </w:tcPr>
          <w:p w14:paraId="6545D258" w14:textId="77777777" w:rsidR="006009AB" w:rsidRPr="00FF51B3" w:rsidRDefault="006009AB" w:rsidP="0085754D">
            <w:pPr>
              <w:rPr>
                <w:b/>
                <w:color w:val="000000" w:themeColor="text1"/>
              </w:rPr>
            </w:pPr>
            <w:r w:rsidRPr="00FF51B3">
              <w:rPr>
                <w:b/>
                <w:color w:val="000000" w:themeColor="text1"/>
              </w:rPr>
              <w:t>Vyučující</w:t>
            </w:r>
          </w:p>
        </w:tc>
        <w:tc>
          <w:tcPr>
            <w:tcW w:w="6769" w:type="dxa"/>
            <w:gridSpan w:val="7"/>
            <w:tcBorders>
              <w:bottom w:val="nil"/>
            </w:tcBorders>
          </w:tcPr>
          <w:p w14:paraId="42A3554E" w14:textId="77777777" w:rsidR="006009AB" w:rsidRDefault="006009AB" w:rsidP="0085754D">
            <w:pPr>
              <w:rPr>
                <w:color w:val="000000" w:themeColor="text1"/>
              </w:rPr>
            </w:pPr>
            <w:r w:rsidRPr="00FF51B3">
              <w:rPr>
                <w:color w:val="000000" w:themeColor="text1"/>
              </w:rPr>
              <w:t>prof. Ing. Karel Vlček, CSc.,</w:t>
            </w:r>
            <w:r>
              <w:rPr>
                <w:color w:val="000000" w:themeColor="text1"/>
              </w:rPr>
              <w:t xml:space="preserve"> přednášky (100 %)</w:t>
            </w:r>
            <w:r w:rsidRPr="00FF51B3">
              <w:rPr>
                <w:color w:val="000000" w:themeColor="text1"/>
              </w:rPr>
              <w:t xml:space="preserve"> </w:t>
            </w:r>
          </w:p>
          <w:p w14:paraId="0F0C7B4A" w14:textId="77777777" w:rsidR="006009AB" w:rsidRDefault="006009AB" w:rsidP="0085754D">
            <w:pPr>
              <w:rPr>
                <w:color w:val="000000" w:themeColor="text1"/>
              </w:rPr>
            </w:pPr>
            <w:r w:rsidRPr="00FF51B3">
              <w:rPr>
                <w:color w:val="000000" w:themeColor="text1"/>
              </w:rPr>
              <w:t xml:space="preserve">doc. Ing. Luděk Lukáš, CSc., </w:t>
            </w:r>
            <w:r>
              <w:rPr>
                <w:color w:val="000000" w:themeColor="text1"/>
              </w:rPr>
              <w:t>cvičení (50 %)</w:t>
            </w:r>
          </w:p>
          <w:p w14:paraId="6CE27336" w14:textId="77777777" w:rsidR="006009AB" w:rsidRPr="00FF51B3" w:rsidRDefault="006009AB" w:rsidP="0085754D">
            <w:pPr>
              <w:rPr>
                <w:color w:val="000000" w:themeColor="text1"/>
              </w:rPr>
            </w:pPr>
            <w:r w:rsidRPr="00FF51B3">
              <w:rPr>
                <w:color w:val="000000" w:themeColor="text1"/>
              </w:rPr>
              <w:t xml:space="preserve">Ing. Jan Valouch, Ph.D, </w:t>
            </w:r>
            <w:r>
              <w:rPr>
                <w:color w:val="000000" w:themeColor="text1"/>
              </w:rPr>
              <w:t>cvičení (50 %)</w:t>
            </w:r>
          </w:p>
        </w:tc>
      </w:tr>
      <w:tr w:rsidR="006009AB" w:rsidRPr="00FF51B3" w14:paraId="2DCBC9C6" w14:textId="77777777" w:rsidTr="0085754D">
        <w:trPr>
          <w:trHeight w:val="64"/>
        </w:trPr>
        <w:tc>
          <w:tcPr>
            <w:tcW w:w="9855" w:type="dxa"/>
            <w:gridSpan w:val="8"/>
            <w:tcBorders>
              <w:top w:val="nil"/>
            </w:tcBorders>
          </w:tcPr>
          <w:p w14:paraId="0C54D714" w14:textId="77777777" w:rsidR="006009AB" w:rsidRPr="00FF51B3" w:rsidRDefault="006009AB" w:rsidP="0085754D">
            <w:pPr>
              <w:rPr>
                <w:color w:val="000000" w:themeColor="text1"/>
              </w:rPr>
            </w:pPr>
          </w:p>
        </w:tc>
      </w:tr>
      <w:tr w:rsidR="006009AB" w:rsidRPr="00FF51B3" w14:paraId="40B21591" w14:textId="77777777" w:rsidTr="0085754D">
        <w:tc>
          <w:tcPr>
            <w:tcW w:w="3086" w:type="dxa"/>
            <w:shd w:val="clear" w:color="auto" w:fill="F7CAAC"/>
          </w:tcPr>
          <w:p w14:paraId="7E086A8C" w14:textId="77777777" w:rsidR="006009AB" w:rsidRPr="00FF51B3" w:rsidRDefault="006009AB" w:rsidP="0085754D">
            <w:pPr>
              <w:rPr>
                <w:b/>
                <w:color w:val="000000" w:themeColor="text1"/>
              </w:rPr>
            </w:pPr>
            <w:r w:rsidRPr="00FF51B3">
              <w:rPr>
                <w:b/>
                <w:color w:val="000000" w:themeColor="text1"/>
              </w:rPr>
              <w:t>Stručná anotace předmětu</w:t>
            </w:r>
          </w:p>
        </w:tc>
        <w:tc>
          <w:tcPr>
            <w:tcW w:w="6769" w:type="dxa"/>
            <w:gridSpan w:val="7"/>
            <w:tcBorders>
              <w:bottom w:val="nil"/>
            </w:tcBorders>
          </w:tcPr>
          <w:p w14:paraId="23EC70DA" w14:textId="77777777" w:rsidR="006009AB" w:rsidRPr="00FF51B3" w:rsidRDefault="006009AB" w:rsidP="0085754D">
            <w:pPr>
              <w:rPr>
                <w:color w:val="000000" w:themeColor="text1"/>
              </w:rPr>
            </w:pPr>
          </w:p>
        </w:tc>
      </w:tr>
      <w:tr w:rsidR="006009AB" w:rsidRPr="00FF51B3" w14:paraId="60BF5CA9" w14:textId="77777777" w:rsidTr="0085754D">
        <w:trPr>
          <w:trHeight w:val="3938"/>
        </w:trPr>
        <w:tc>
          <w:tcPr>
            <w:tcW w:w="9855" w:type="dxa"/>
            <w:gridSpan w:val="8"/>
            <w:tcBorders>
              <w:top w:val="nil"/>
              <w:bottom w:val="single" w:sz="12" w:space="0" w:color="auto"/>
            </w:tcBorders>
          </w:tcPr>
          <w:p w14:paraId="06191BDE" w14:textId="52B4166F" w:rsidR="006009AB" w:rsidRPr="00BC76D1" w:rsidRDefault="006009AB" w:rsidP="00E96895">
            <w:pPr>
              <w:rPr>
                <w:color w:val="000000" w:themeColor="text1"/>
                <w:szCs w:val="22"/>
              </w:rPr>
            </w:pPr>
            <w:r w:rsidRPr="00BC76D1">
              <w:rPr>
                <w:color w:val="000000" w:themeColor="text1"/>
                <w:szCs w:val="22"/>
              </w:rPr>
              <w:t>Cílem předmětu je získání základních poznatků o veřejných a neveřejných sítích elektronických komunikací, zejména o jejich typech, využití, topologii a řízení. Student získá znalosti o technických požadavcích na pevné a radiové komunikační sítě a znalosti o současných komunik</w:t>
            </w:r>
            <w:r w:rsidR="000125B6">
              <w:rPr>
                <w:color w:val="000000" w:themeColor="text1"/>
                <w:szCs w:val="22"/>
              </w:rPr>
              <w:t xml:space="preserve">ačních systémech a zařízeních. </w:t>
            </w:r>
          </w:p>
          <w:p w14:paraId="0C4EB79E" w14:textId="77777777" w:rsidR="006009AB" w:rsidRPr="00BC76D1" w:rsidRDefault="006009AB">
            <w:pPr>
              <w:rPr>
                <w:color w:val="000000" w:themeColor="text1"/>
                <w:szCs w:val="22"/>
              </w:rPr>
            </w:pPr>
            <w:r w:rsidRPr="00BC76D1">
              <w:rPr>
                <w:color w:val="000000" w:themeColor="text1"/>
                <w:szCs w:val="22"/>
              </w:rPr>
              <w:t>Témata:</w:t>
            </w:r>
          </w:p>
          <w:p w14:paraId="42E6E311" w14:textId="77777777" w:rsidR="006009AB" w:rsidRPr="00BC76D1" w:rsidRDefault="006009AB">
            <w:pPr>
              <w:pStyle w:val="Odstavecseseznamem"/>
              <w:numPr>
                <w:ilvl w:val="0"/>
                <w:numId w:val="3"/>
              </w:numPr>
              <w:ind w:left="821" w:hanging="425"/>
              <w:rPr>
                <w:color w:val="000000" w:themeColor="text1"/>
                <w:szCs w:val="22"/>
              </w:rPr>
            </w:pPr>
            <w:r w:rsidRPr="00BC76D1">
              <w:rPr>
                <w:color w:val="000000" w:themeColor="text1"/>
                <w:szCs w:val="22"/>
              </w:rPr>
              <w:t>Úvod do studia, elektromagnetické pole, modulace a přenos signálů.</w:t>
            </w:r>
          </w:p>
          <w:p w14:paraId="2EA1E5A2" w14:textId="77777777" w:rsidR="006009AB" w:rsidRPr="00BC76D1" w:rsidRDefault="006009AB">
            <w:pPr>
              <w:pStyle w:val="Odstavecseseznamem"/>
              <w:numPr>
                <w:ilvl w:val="0"/>
                <w:numId w:val="3"/>
              </w:numPr>
              <w:ind w:left="821" w:hanging="425"/>
              <w:rPr>
                <w:color w:val="000000" w:themeColor="text1"/>
                <w:szCs w:val="22"/>
              </w:rPr>
            </w:pPr>
            <w:r w:rsidRPr="00BC76D1">
              <w:rPr>
                <w:color w:val="000000" w:themeColor="text1"/>
                <w:szCs w:val="22"/>
              </w:rPr>
              <w:t>Sítě elektronických komunikací, typy.</w:t>
            </w:r>
          </w:p>
          <w:p w14:paraId="13F34541" w14:textId="77777777" w:rsidR="006009AB" w:rsidRPr="00BC76D1" w:rsidRDefault="006009AB">
            <w:pPr>
              <w:pStyle w:val="Odstavecseseznamem"/>
              <w:numPr>
                <w:ilvl w:val="0"/>
                <w:numId w:val="3"/>
              </w:numPr>
              <w:ind w:left="821" w:hanging="425"/>
              <w:rPr>
                <w:color w:val="000000" w:themeColor="text1"/>
                <w:szCs w:val="22"/>
              </w:rPr>
            </w:pPr>
            <w:r w:rsidRPr="00BC76D1">
              <w:rPr>
                <w:color w:val="000000" w:themeColor="text1"/>
                <w:szCs w:val="22"/>
              </w:rPr>
              <w:t>Legislativní požadavky na sítě elektronických komunikací.</w:t>
            </w:r>
          </w:p>
          <w:p w14:paraId="76B49A70" w14:textId="77777777" w:rsidR="006009AB" w:rsidRPr="00BC76D1" w:rsidRDefault="006009AB">
            <w:pPr>
              <w:pStyle w:val="Odstavecseseznamem"/>
              <w:numPr>
                <w:ilvl w:val="0"/>
                <w:numId w:val="3"/>
              </w:numPr>
              <w:ind w:left="821" w:hanging="425"/>
              <w:rPr>
                <w:color w:val="000000" w:themeColor="text1"/>
                <w:szCs w:val="22"/>
              </w:rPr>
            </w:pPr>
            <w:r w:rsidRPr="00BC76D1">
              <w:rPr>
                <w:color w:val="000000" w:themeColor="text1"/>
                <w:szCs w:val="22"/>
              </w:rPr>
              <w:t>Pevné sítě, metalické, optické, topologie, ústředny.</w:t>
            </w:r>
          </w:p>
          <w:p w14:paraId="0995B400" w14:textId="77777777" w:rsidR="006009AB" w:rsidRPr="00BC76D1" w:rsidRDefault="006009AB">
            <w:pPr>
              <w:pStyle w:val="Odstavecseseznamem"/>
              <w:numPr>
                <w:ilvl w:val="0"/>
                <w:numId w:val="3"/>
              </w:numPr>
              <w:ind w:left="821" w:hanging="425"/>
              <w:rPr>
                <w:color w:val="000000" w:themeColor="text1"/>
                <w:szCs w:val="22"/>
              </w:rPr>
            </w:pPr>
            <w:r w:rsidRPr="00BC76D1">
              <w:rPr>
                <w:color w:val="000000" w:themeColor="text1"/>
                <w:szCs w:val="22"/>
              </w:rPr>
              <w:t>Šíření radiových vln.</w:t>
            </w:r>
          </w:p>
          <w:p w14:paraId="4F271A79" w14:textId="77777777" w:rsidR="006009AB" w:rsidRPr="00BC76D1" w:rsidRDefault="006009AB" w:rsidP="005505E6">
            <w:pPr>
              <w:pStyle w:val="Odstavecseseznamem"/>
              <w:numPr>
                <w:ilvl w:val="0"/>
                <w:numId w:val="3"/>
              </w:numPr>
              <w:ind w:left="821" w:hanging="425"/>
              <w:rPr>
                <w:color w:val="000000" w:themeColor="text1"/>
                <w:szCs w:val="22"/>
              </w:rPr>
            </w:pPr>
            <w:r w:rsidRPr="00BC76D1">
              <w:rPr>
                <w:color w:val="000000" w:themeColor="text1"/>
                <w:szCs w:val="22"/>
              </w:rPr>
              <w:t>Využití radiového spektra.</w:t>
            </w:r>
          </w:p>
          <w:p w14:paraId="2A2F6FD2" w14:textId="77777777" w:rsidR="006009AB" w:rsidRPr="00BC76D1" w:rsidRDefault="006009AB" w:rsidP="005505E6">
            <w:pPr>
              <w:pStyle w:val="Odstavecseseznamem"/>
              <w:numPr>
                <w:ilvl w:val="0"/>
                <w:numId w:val="3"/>
              </w:numPr>
              <w:ind w:left="821" w:hanging="425"/>
              <w:rPr>
                <w:color w:val="000000" w:themeColor="text1"/>
                <w:szCs w:val="22"/>
              </w:rPr>
            </w:pPr>
            <w:r w:rsidRPr="00BC76D1">
              <w:rPr>
                <w:color w:val="000000" w:themeColor="text1"/>
                <w:szCs w:val="22"/>
              </w:rPr>
              <w:t>Antény, typy, parametry, konstrukce, princip činnosti.</w:t>
            </w:r>
          </w:p>
          <w:p w14:paraId="78E19949" w14:textId="77777777" w:rsidR="006009AB" w:rsidRPr="00BC76D1" w:rsidRDefault="006009AB" w:rsidP="005505E6">
            <w:pPr>
              <w:pStyle w:val="Odstavecseseznamem"/>
              <w:numPr>
                <w:ilvl w:val="0"/>
                <w:numId w:val="3"/>
              </w:numPr>
              <w:ind w:left="821" w:hanging="425"/>
              <w:rPr>
                <w:color w:val="000000" w:themeColor="text1"/>
                <w:szCs w:val="22"/>
              </w:rPr>
            </w:pPr>
            <w:r w:rsidRPr="00BC76D1">
              <w:rPr>
                <w:color w:val="000000" w:themeColor="text1"/>
                <w:szCs w:val="22"/>
              </w:rPr>
              <w:t>Radiové přenosové systémy.</w:t>
            </w:r>
          </w:p>
          <w:p w14:paraId="01C28919" w14:textId="77777777" w:rsidR="006009AB" w:rsidRPr="00BC76D1" w:rsidRDefault="006009AB" w:rsidP="005505E6">
            <w:pPr>
              <w:pStyle w:val="Odstavecseseznamem"/>
              <w:numPr>
                <w:ilvl w:val="0"/>
                <w:numId w:val="3"/>
              </w:numPr>
              <w:ind w:left="821" w:hanging="425"/>
              <w:rPr>
                <w:color w:val="000000" w:themeColor="text1"/>
                <w:szCs w:val="22"/>
              </w:rPr>
            </w:pPr>
            <w:r w:rsidRPr="00BC76D1">
              <w:rPr>
                <w:color w:val="000000" w:themeColor="text1"/>
                <w:szCs w:val="22"/>
              </w:rPr>
              <w:t>Radiová zařízení.</w:t>
            </w:r>
          </w:p>
          <w:p w14:paraId="1F123610" w14:textId="77777777" w:rsidR="006009AB" w:rsidRPr="00BC76D1" w:rsidRDefault="006009AB" w:rsidP="005505E6">
            <w:pPr>
              <w:pStyle w:val="Odstavecseseznamem"/>
              <w:numPr>
                <w:ilvl w:val="0"/>
                <w:numId w:val="3"/>
              </w:numPr>
              <w:ind w:left="821" w:hanging="425"/>
              <w:rPr>
                <w:color w:val="000000" w:themeColor="text1"/>
                <w:szCs w:val="22"/>
              </w:rPr>
            </w:pPr>
            <w:r w:rsidRPr="00BC76D1">
              <w:rPr>
                <w:color w:val="000000" w:themeColor="text1"/>
                <w:szCs w:val="22"/>
              </w:rPr>
              <w:t>Speciální komunikační systémy.</w:t>
            </w:r>
          </w:p>
          <w:p w14:paraId="18B0BD36" w14:textId="77777777" w:rsidR="006009AB" w:rsidRPr="00BC76D1" w:rsidRDefault="006009AB" w:rsidP="005505E6">
            <w:pPr>
              <w:pStyle w:val="Odstavecseseznamem"/>
              <w:numPr>
                <w:ilvl w:val="0"/>
                <w:numId w:val="3"/>
              </w:numPr>
              <w:ind w:left="821" w:hanging="425"/>
              <w:rPr>
                <w:color w:val="000000" w:themeColor="text1"/>
                <w:szCs w:val="22"/>
              </w:rPr>
            </w:pPr>
            <w:r w:rsidRPr="00BC76D1">
              <w:rPr>
                <w:color w:val="000000" w:themeColor="text1"/>
                <w:szCs w:val="22"/>
              </w:rPr>
              <w:t>GSM systémy.</w:t>
            </w:r>
          </w:p>
          <w:p w14:paraId="4F579057" w14:textId="77777777" w:rsidR="006009AB" w:rsidRPr="00BC76D1" w:rsidRDefault="006009AB" w:rsidP="005505E6">
            <w:pPr>
              <w:pStyle w:val="Odstavecseseznamem"/>
              <w:numPr>
                <w:ilvl w:val="0"/>
                <w:numId w:val="3"/>
              </w:numPr>
              <w:ind w:left="821" w:hanging="425"/>
              <w:rPr>
                <w:color w:val="000000" w:themeColor="text1"/>
                <w:szCs w:val="22"/>
              </w:rPr>
            </w:pPr>
            <w:r w:rsidRPr="00BC76D1">
              <w:rPr>
                <w:color w:val="000000" w:themeColor="text1"/>
                <w:szCs w:val="22"/>
              </w:rPr>
              <w:t>Systémy zemského digitálního televizního vysílání.</w:t>
            </w:r>
          </w:p>
          <w:p w14:paraId="6D493DA2" w14:textId="5447A697" w:rsidR="006009AB" w:rsidDel="006707AC" w:rsidRDefault="006009AB">
            <w:pPr>
              <w:pStyle w:val="Odstavecseseznamem"/>
              <w:numPr>
                <w:ilvl w:val="0"/>
                <w:numId w:val="3"/>
              </w:numPr>
              <w:ind w:left="821" w:hanging="425"/>
              <w:rPr>
                <w:del w:id="2098" w:author="Milan Navrátil" w:date="2018-11-13T14:57:00Z"/>
                <w:color w:val="000000" w:themeColor="text1"/>
                <w:szCs w:val="22"/>
              </w:rPr>
            </w:pPr>
            <w:r w:rsidRPr="00BC76D1">
              <w:rPr>
                <w:color w:val="000000" w:themeColor="text1"/>
                <w:szCs w:val="22"/>
              </w:rPr>
              <w:t>Požadavky na telekomunikační a radiová zařízení.</w:t>
            </w:r>
          </w:p>
          <w:p w14:paraId="5BCEC2EC" w14:textId="77777777" w:rsidR="006707AC" w:rsidRPr="00BC76D1" w:rsidRDefault="006707AC" w:rsidP="005505E6">
            <w:pPr>
              <w:pStyle w:val="Odstavecseseznamem"/>
              <w:numPr>
                <w:ilvl w:val="0"/>
                <w:numId w:val="3"/>
              </w:numPr>
              <w:ind w:left="821" w:hanging="425"/>
              <w:rPr>
                <w:ins w:id="2099" w:author="Milan Navrátil" w:date="2018-11-13T14:57:00Z"/>
                <w:color w:val="000000" w:themeColor="text1"/>
                <w:szCs w:val="22"/>
              </w:rPr>
            </w:pPr>
          </w:p>
          <w:p w14:paraId="2DCE5C80" w14:textId="0A5EB628" w:rsidR="006707AC" w:rsidRPr="009602BD" w:rsidRDefault="006009AB" w:rsidP="00A711D1">
            <w:pPr>
              <w:pStyle w:val="Odstavecseseznamem"/>
              <w:numPr>
                <w:ilvl w:val="0"/>
                <w:numId w:val="3"/>
              </w:numPr>
              <w:ind w:left="821" w:hanging="425"/>
              <w:rPr>
                <w:color w:val="000000" w:themeColor="text1"/>
                <w:sz w:val="22"/>
                <w:szCs w:val="22"/>
                <w:rPrChange w:id="2100" w:author="Milan Navrátil" w:date="2018-11-14T10:59:00Z">
                  <w:rPr>
                    <w:sz w:val="22"/>
                  </w:rPr>
                </w:rPrChange>
              </w:rPr>
            </w:pPr>
            <w:r w:rsidRPr="006707AC">
              <w:rPr>
                <w:color w:val="000000" w:themeColor="text1"/>
                <w:szCs w:val="22"/>
                <w:rPrChange w:id="2101" w:author="Milan Navrátil" w:date="2018-11-13T14:57:00Z">
                  <w:rPr/>
                </w:rPrChange>
              </w:rPr>
              <w:t>Elektromagnetická kompatibilita radiových a telekomunikačních zařízení.</w:t>
            </w:r>
          </w:p>
        </w:tc>
      </w:tr>
      <w:tr w:rsidR="006009AB" w:rsidRPr="00FF51B3" w14:paraId="3250793A" w14:textId="77777777" w:rsidTr="0085754D">
        <w:trPr>
          <w:trHeight w:val="265"/>
        </w:trPr>
        <w:tc>
          <w:tcPr>
            <w:tcW w:w="3653" w:type="dxa"/>
            <w:gridSpan w:val="2"/>
            <w:tcBorders>
              <w:top w:val="nil"/>
            </w:tcBorders>
            <w:shd w:val="clear" w:color="auto" w:fill="F7CAAC"/>
          </w:tcPr>
          <w:p w14:paraId="2852A825" w14:textId="77777777" w:rsidR="006009AB" w:rsidRPr="00FF51B3" w:rsidRDefault="006009AB" w:rsidP="0085754D">
            <w:pPr>
              <w:rPr>
                <w:color w:val="000000" w:themeColor="text1"/>
              </w:rPr>
            </w:pPr>
            <w:r w:rsidRPr="00FF51B3">
              <w:rPr>
                <w:b/>
                <w:color w:val="000000" w:themeColor="text1"/>
              </w:rPr>
              <w:t>Studijní literatura a studijní pomůcky</w:t>
            </w:r>
          </w:p>
        </w:tc>
        <w:tc>
          <w:tcPr>
            <w:tcW w:w="6202" w:type="dxa"/>
            <w:gridSpan w:val="6"/>
            <w:tcBorders>
              <w:top w:val="nil"/>
              <w:bottom w:val="nil"/>
            </w:tcBorders>
          </w:tcPr>
          <w:p w14:paraId="06096ABD" w14:textId="77777777" w:rsidR="006009AB" w:rsidRPr="00FF51B3" w:rsidRDefault="006009AB" w:rsidP="0085754D">
            <w:pPr>
              <w:rPr>
                <w:color w:val="000000" w:themeColor="text1"/>
              </w:rPr>
            </w:pPr>
          </w:p>
        </w:tc>
      </w:tr>
      <w:tr w:rsidR="006009AB" w:rsidRPr="00FF51B3" w14:paraId="11B54FE4" w14:textId="77777777" w:rsidTr="0085754D">
        <w:trPr>
          <w:trHeight w:val="1497"/>
        </w:trPr>
        <w:tc>
          <w:tcPr>
            <w:tcW w:w="9855" w:type="dxa"/>
            <w:gridSpan w:val="8"/>
            <w:tcBorders>
              <w:top w:val="nil"/>
            </w:tcBorders>
          </w:tcPr>
          <w:p w14:paraId="5447721F" w14:textId="77777777" w:rsidR="006009AB" w:rsidRPr="009602BD" w:rsidRDefault="006009AB" w:rsidP="0085754D">
            <w:pPr>
              <w:rPr>
                <w:b/>
                <w:bCs/>
                <w:color w:val="000000" w:themeColor="text1"/>
                <w:rPrChange w:id="2102" w:author="Milan Navrátil" w:date="2018-11-14T10:59:00Z">
                  <w:rPr>
                    <w:b/>
                    <w:bCs/>
                    <w:color w:val="000000" w:themeColor="text1"/>
                    <w:sz w:val="18"/>
                  </w:rPr>
                </w:rPrChange>
              </w:rPr>
            </w:pPr>
            <w:r w:rsidRPr="009602BD">
              <w:rPr>
                <w:b/>
                <w:bCs/>
                <w:color w:val="000000" w:themeColor="text1"/>
                <w:rPrChange w:id="2103" w:author="Milan Navrátil" w:date="2018-11-14T10:59:00Z">
                  <w:rPr>
                    <w:b/>
                    <w:bCs/>
                    <w:color w:val="000000" w:themeColor="text1"/>
                    <w:sz w:val="18"/>
                  </w:rPr>
                </w:rPrChange>
              </w:rPr>
              <w:t>Povinná literatura:</w:t>
            </w:r>
          </w:p>
          <w:p w14:paraId="53F1F71D" w14:textId="77777777" w:rsidR="006009AB" w:rsidRPr="009602BD" w:rsidRDefault="006009AB" w:rsidP="00E96895">
            <w:pPr>
              <w:rPr>
                <w:color w:val="000000" w:themeColor="text1"/>
                <w:rPrChange w:id="2104" w:author="Milan Navrátil" w:date="2018-11-14T10:59:00Z">
                  <w:rPr>
                    <w:color w:val="000000" w:themeColor="text1"/>
                    <w:sz w:val="18"/>
                  </w:rPr>
                </w:rPrChange>
              </w:rPr>
            </w:pPr>
            <w:r w:rsidRPr="009602BD">
              <w:rPr>
                <w:color w:val="000000" w:themeColor="text1"/>
                <w:rPrChange w:id="2105" w:author="Milan Navrátil" w:date="2018-11-14T10:59:00Z">
                  <w:rPr>
                    <w:color w:val="000000" w:themeColor="text1"/>
                    <w:sz w:val="18"/>
                  </w:rPr>
                </w:rPrChange>
              </w:rPr>
              <w:t xml:space="preserve">DOBEŠ,  J. a V. ŽALUD. </w:t>
            </w:r>
            <w:r w:rsidRPr="009602BD">
              <w:rPr>
                <w:i/>
                <w:color w:val="000000" w:themeColor="text1"/>
                <w:rPrChange w:id="2106" w:author="Milan Navrátil" w:date="2018-11-14T10:59:00Z">
                  <w:rPr>
                    <w:i/>
                    <w:color w:val="000000" w:themeColor="text1"/>
                    <w:sz w:val="18"/>
                  </w:rPr>
                </w:rPrChange>
              </w:rPr>
              <w:t>Moderní radiotechnika</w:t>
            </w:r>
            <w:r w:rsidRPr="009602BD">
              <w:rPr>
                <w:color w:val="000000" w:themeColor="text1"/>
                <w:rPrChange w:id="2107" w:author="Milan Navrátil" w:date="2018-11-14T10:59:00Z">
                  <w:rPr>
                    <w:color w:val="000000" w:themeColor="text1"/>
                    <w:sz w:val="18"/>
                  </w:rPr>
                </w:rPrChange>
              </w:rPr>
              <w:t>. 1. Vyd. Praha: BEN - technická literatura, 2006, 768 s. ISBN 80-7300-132-2.</w:t>
            </w:r>
          </w:p>
          <w:p w14:paraId="04A1E3F0" w14:textId="77777777" w:rsidR="006009AB" w:rsidRPr="009602BD" w:rsidRDefault="006009AB">
            <w:pPr>
              <w:rPr>
                <w:color w:val="000000" w:themeColor="text1"/>
                <w:rPrChange w:id="2108" w:author="Milan Navrátil" w:date="2018-11-14T10:59:00Z">
                  <w:rPr>
                    <w:color w:val="000000" w:themeColor="text1"/>
                    <w:sz w:val="18"/>
                  </w:rPr>
                </w:rPrChange>
              </w:rPr>
            </w:pPr>
            <w:r w:rsidRPr="009602BD">
              <w:rPr>
                <w:color w:val="000000" w:themeColor="text1"/>
                <w:rPrChange w:id="2109" w:author="Milan Navrátil" w:date="2018-11-14T10:59:00Z">
                  <w:rPr>
                    <w:color w:val="000000" w:themeColor="text1"/>
                    <w:sz w:val="18"/>
                  </w:rPr>
                </w:rPrChange>
              </w:rPr>
              <w:t xml:space="preserve">MAZÁNEK, M., P. PECHAČ a J. VRBA. </w:t>
            </w:r>
            <w:r w:rsidRPr="009602BD">
              <w:rPr>
                <w:i/>
                <w:color w:val="000000" w:themeColor="text1"/>
                <w:rPrChange w:id="2110" w:author="Milan Navrátil" w:date="2018-11-14T10:59:00Z">
                  <w:rPr>
                    <w:i/>
                    <w:color w:val="000000" w:themeColor="text1"/>
                    <w:sz w:val="18"/>
                  </w:rPr>
                </w:rPrChange>
              </w:rPr>
              <w:t>Základy antén, šíření vln a mikrovlnné techniky</w:t>
            </w:r>
            <w:r w:rsidRPr="009602BD">
              <w:rPr>
                <w:color w:val="000000" w:themeColor="text1"/>
                <w:rPrChange w:id="2111" w:author="Milan Navrátil" w:date="2018-11-14T10:59:00Z">
                  <w:rPr>
                    <w:color w:val="000000" w:themeColor="text1"/>
                    <w:sz w:val="18"/>
                  </w:rPr>
                </w:rPrChange>
              </w:rPr>
              <w:t>. Vyd. 1. Praha: Česká technika - nakladatelství ČVUT, 2008, 103 s. ISBN 978-80-01-03997-7.</w:t>
            </w:r>
          </w:p>
          <w:p w14:paraId="51B21DD7" w14:textId="77777777" w:rsidR="006009AB" w:rsidRPr="009602BD" w:rsidRDefault="006009AB">
            <w:pPr>
              <w:rPr>
                <w:color w:val="000000" w:themeColor="text1"/>
                <w:rPrChange w:id="2112" w:author="Milan Navrátil" w:date="2018-11-14T10:59:00Z">
                  <w:rPr>
                    <w:color w:val="000000" w:themeColor="text1"/>
                    <w:sz w:val="18"/>
                  </w:rPr>
                </w:rPrChange>
              </w:rPr>
            </w:pPr>
            <w:r w:rsidRPr="009602BD">
              <w:rPr>
                <w:b/>
                <w:color w:val="000000" w:themeColor="text1"/>
                <w:rPrChange w:id="2113" w:author="Milan Navrátil" w:date="2018-11-14T10:59:00Z">
                  <w:rPr>
                    <w:b/>
                    <w:color w:val="000000" w:themeColor="text1"/>
                    <w:sz w:val="18"/>
                  </w:rPr>
                </w:rPrChange>
              </w:rPr>
              <w:t>Doporučená literatura:</w:t>
            </w:r>
            <w:r w:rsidRPr="009602BD">
              <w:rPr>
                <w:color w:val="000000" w:themeColor="text1"/>
                <w:rPrChange w:id="2114" w:author="Milan Navrátil" w:date="2018-11-14T10:59:00Z">
                  <w:rPr>
                    <w:color w:val="000000" w:themeColor="text1"/>
                    <w:sz w:val="18"/>
                  </w:rPr>
                </w:rPrChange>
              </w:rPr>
              <w:t xml:space="preserve"> </w:t>
            </w:r>
          </w:p>
          <w:p w14:paraId="392FAF07" w14:textId="77777777" w:rsidR="006009AB" w:rsidRPr="009602BD" w:rsidRDefault="006009AB">
            <w:pPr>
              <w:rPr>
                <w:color w:val="000000" w:themeColor="text1"/>
                <w:rPrChange w:id="2115" w:author="Milan Navrátil" w:date="2018-11-14T10:59:00Z">
                  <w:rPr>
                    <w:color w:val="000000" w:themeColor="text1"/>
                    <w:sz w:val="18"/>
                  </w:rPr>
                </w:rPrChange>
              </w:rPr>
            </w:pPr>
            <w:r w:rsidRPr="009602BD">
              <w:rPr>
                <w:color w:val="000000" w:themeColor="text1"/>
                <w:rPrChange w:id="2116" w:author="Milan Navrátil" w:date="2018-11-14T10:59:00Z">
                  <w:rPr>
                    <w:color w:val="000000" w:themeColor="text1"/>
                    <w:sz w:val="18"/>
                  </w:rPr>
                </w:rPrChange>
              </w:rPr>
              <w:t xml:space="preserve">BAZZI, A., ed.. </w:t>
            </w:r>
            <w:r w:rsidRPr="009602BD">
              <w:rPr>
                <w:i/>
                <w:color w:val="000000" w:themeColor="text1"/>
                <w:rPrChange w:id="2117" w:author="Milan Navrátil" w:date="2018-11-14T10:59:00Z">
                  <w:rPr>
                    <w:i/>
                    <w:color w:val="000000" w:themeColor="text1"/>
                    <w:sz w:val="18"/>
                  </w:rPr>
                </w:rPrChange>
              </w:rPr>
              <w:t>Radio Communications</w:t>
            </w:r>
            <w:r w:rsidRPr="009602BD">
              <w:rPr>
                <w:color w:val="000000" w:themeColor="text1"/>
                <w:rPrChange w:id="2118" w:author="Milan Navrátil" w:date="2018-11-14T10:59:00Z">
                  <w:rPr>
                    <w:color w:val="000000" w:themeColor="text1"/>
                    <w:sz w:val="18"/>
                  </w:rPr>
                </w:rPrChange>
              </w:rPr>
              <w:t>. London: IntechOpen Limited, April, 2010, ISBN: 978-953-307-091-9.</w:t>
            </w:r>
          </w:p>
          <w:p w14:paraId="755A64EC" w14:textId="77777777" w:rsidR="006009AB" w:rsidRPr="009602BD" w:rsidRDefault="006009AB">
            <w:pPr>
              <w:rPr>
                <w:color w:val="000000" w:themeColor="text1"/>
                <w:rPrChange w:id="2119" w:author="Milan Navrátil" w:date="2018-11-14T10:59:00Z">
                  <w:rPr>
                    <w:color w:val="000000" w:themeColor="text1"/>
                    <w:sz w:val="18"/>
                  </w:rPr>
                </w:rPrChange>
              </w:rPr>
            </w:pPr>
            <w:r w:rsidRPr="009602BD">
              <w:rPr>
                <w:color w:val="000000" w:themeColor="text1"/>
                <w:rPrChange w:id="2120" w:author="Milan Navrátil" w:date="2018-11-14T10:59:00Z">
                  <w:rPr>
                    <w:color w:val="000000" w:themeColor="text1"/>
                    <w:sz w:val="18"/>
                  </w:rPr>
                </w:rPrChange>
              </w:rPr>
              <w:t xml:space="preserve">DIODATO, N., ed.. </w:t>
            </w:r>
            <w:r w:rsidRPr="009602BD">
              <w:rPr>
                <w:i/>
                <w:color w:val="000000" w:themeColor="text1"/>
                <w:rPrChange w:id="2121" w:author="Milan Navrátil" w:date="2018-11-14T10:59:00Z">
                  <w:rPr>
                    <w:i/>
                    <w:color w:val="000000" w:themeColor="text1"/>
                    <w:sz w:val="18"/>
                  </w:rPr>
                </w:rPrChange>
              </w:rPr>
              <w:t>Radio Communications</w:t>
            </w:r>
            <w:r w:rsidRPr="009602BD">
              <w:rPr>
                <w:color w:val="000000" w:themeColor="text1"/>
                <w:rPrChange w:id="2122" w:author="Milan Navrátil" w:date="2018-11-14T10:59:00Z">
                  <w:rPr>
                    <w:color w:val="000000" w:themeColor="text1"/>
                    <w:sz w:val="18"/>
                  </w:rPr>
                </w:rPrChange>
              </w:rPr>
              <w:t>. London: IntechOpen Limited, September, 2010, ISBN: ISBN: 978-953-307-135-0.</w:t>
            </w:r>
          </w:p>
          <w:p w14:paraId="27DEB995" w14:textId="77777777" w:rsidR="006009AB" w:rsidRPr="009602BD" w:rsidRDefault="006009AB">
            <w:pPr>
              <w:rPr>
                <w:color w:val="000000" w:themeColor="text1"/>
                <w:rPrChange w:id="2123" w:author="Milan Navrátil" w:date="2018-11-14T10:59:00Z">
                  <w:rPr>
                    <w:color w:val="000000" w:themeColor="text1"/>
                    <w:sz w:val="18"/>
                  </w:rPr>
                </w:rPrChange>
              </w:rPr>
            </w:pPr>
            <w:r w:rsidRPr="009602BD">
              <w:rPr>
                <w:color w:val="000000" w:themeColor="text1"/>
                <w:rPrChange w:id="2124" w:author="Milan Navrátil" w:date="2018-11-14T10:59:00Z">
                  <w:rPr>
                    <w:color w:val="000000" w:themeColor="text1"/>
                    <w:sz w:val="18"/>
                  </w:rPr>
                </w:rPrChange>
              </w:rPr>
              <w:t xml:space="preserve">PECHAČ, P. a S. ZVÁNOVEC. </w:t>
            </w:r>
            <w:r w:rsidRPr="009602BD">
              <w:rPr>
                <w:i/>
                <w:color w:val="000000" w:themeColor="text1"/>
                <w:rPrChange w:id="2125" w:author="Milan Navrátil" w:date="2018-11-14T10:59:00Z">
                  <w:rPr>
                    <w:i/>
                    <w:color w:val="000000" w:themeColor="text1"/>
                    <w:sz w:val="18"/>
                  </w:rPr>
                </w:rPrChange>
              </w:rPr>
              <w:t>Základy šíření vln pro plánování pozemních rádiových spojů</w:t>
            </w:r>
            <w:r w:rsidRPr="009602BD">
              <w:rPr>
                <w:color w:val="000000" w:themeColor="text1"/>
                <w:rPrChange w:id="2126" w:author="Milan Navrátil" w:date="2018-11-14T10:59:00Z">
                  <w:rPr>
                    <w:color w:val="000000" w:themeColor="text1"/>
                    <w:sz w:val="18"/>
                  </w:rPr>
                </w:rPrChange>
              </w:rPr>
              <w:t>. 1. vyd. Praha: BEN - technická literatura, 2007, 199 s. ISBN 978-80-7300-223-7.</w:t>
            </w:r>
          </w:p>
          <w:p w14:paraId="268248BF" w14:textId="77777777" w:rsidR="006009AB" w:rsidRPr="009602BD" w:rsidRDefault="006009AB">
            <w:pPr>
              <w:rPr>
                <w:color w:val="000000" w:themeColor="text1"/>
                <w:szCs w:val="18"/>
                <w:rPrChange w:id="2127" w:author="Milan Navrátil" w:date="2018-11-14T10:59:00Z">
                  <w:rPr>
                    <w:color w:val="000000" w:themeColor="text1"/>
                    <w:sz w:val="18"/>
                  </w:rPr>
                </w:rPrChange>
              </w:rPr>
            </w:pPr>
            <w:r w:rsidRPr="009602BD">
              <w:rPr>
                <w:color w:val="000000" w:themeColor="text1"/>
                <w:rPrChange w:id="2128" w:author="Milan Navrátil" w:date="2018-11-14T10:59:00Z">
                  <w:rPr>
                    <w:color w:val="000000" w:themeColor="text1"/>
                    <w:sz w:val="18"/>
                  </w:rPr>
                </w:rPrChange>
              </w:rPr>
              <w:t xml:space="preserve">HANUS, S. </w:t>
            </w:r>
            <w:r w:rsidRPr="009602BD">
              <w:rPr>
                <w:i/>
                <w:color w:val="000000" w:themeColor="text1"/>
                <w:rPrChange w:id="2129" w:author="Milan Navrátil" w:date="2018-11-14T10:59:00Z">
                  <w:rPr>
                    <w:i/>
                    <w:color w:val="000000" w:themeColor="text1"/>
                    <w:sz w:val="18"/>
                  </w:rPr>
                </w:rPrChange>
              </w:rPr>
              <w:t>Bezdrátové a mobilní komunikace</w:t>
            </w:r>
            <w:r w:rsidRPr="009602BD">
              <w:rPr>
                <w:color w:val="000000" w:themeColor="text1"/>
                <w:rPrChange w:id="2130" w:author="Milan Navrátil" w:date="2018-11-14T10:59:00Z">
                  <w:rPr>
                    <w:color w:val="000000" w:themeColor="text1"/>
                    <w:sz w:val="18"/>
                  </w:rPr>
                </w:rPrChange>
              </w:rPr>
              <w:t xml:space="preserve">. Vyd. 1. V Brně: Vysoké učení technické, Fakulta elektrotechniky a informatiky, Ústav radioelektroniky, 2001, 134 s. ISBN </w:t>
            </w:r>
            <w:r w:rsidRPr="009602BD">
              <w:rPr>
                <w:color w:val="000000" w:themeColor="text1"/>
                <w:szCs w:val="18"/>
                <w:rPrChange w:id="2131" w:author="Milan Navrátil" w:date="2018-11-14T10:59:00Z">
                  <w:rPr>
                    <w:color w:val="000000" w:themeColor="text1"/>
                    <w:sz w:val="18"/>
                  </w:rPr>
                </w:rPrChange>
              </w:rPr>
              <w:t>80-214-1833-8.</w:t>
            </w:r>
          </w:p>
          <w:p w14:paraId="6F2D8307" w14:textId="77777777" w:rsidR="006009AB" w:rsidRPr="009602BD" w:rsidRDefault="006009AB">
            <w:pPr>
              <w:rPr>
                <w:color w:val="000000" w:themeColor="text1"/>
                <w:szCs w:val="18"/>
                <w:rPrChange w:id="2132" w:author="Milan Navrátil" w:date="2018-11-14T10:59:00Z">
                  <w:rPr>
                    <w:color w:val="000000" w:themeColor="text1"/>
                    <w:sz w:val="18"/>
                  </w:rPr>
                </w:rPrChange>
              </w:rPr>
            </w:pPr>
            <w:r w:rsidRPr="009602BD">
              <w:rPr>
                <w:color w:val="000000" w:themeColor="text1"/>
                <w:szCs w:val="18"/>
                <w:rPrChange w:id="2133" w:author="Milan Navrátil" w:date="2018-11-14T10:59:00Z">
                  <w:rPr>
                    <w:color w:val="000000" w:themeColor="text1"/>
                    <w:sz w:val="18"/>
                  </w:rPr>
                </w:rPrChange>
              </w:rPr>
              <w:t>VACULÍKOVÁ, P. a E. VACULÍK. El</w:t>
            </w:r>
            <w:r w:rsidRPr="009602BD">
              <w:rPr>
                <w:i/>
                <w:color w:val="000000" w:themeColor="text1"/>
                <w:szCs w:val="18"/>
                <w:rPrChange w:id="2134" w:author="Milan Navrátil" w:date="2018-11-14T10:59:00Z">
                  <w:rPr>
                    <w:i/>
                    <w:color w:val="000000" w:themeColor="text1"/>
                    <w:sz w:val="18"/>
                  </w:rPr>
                </w:rPrChange>
              </w:rPr>
              <w:t>ektromagnetická kompatibilita elektrotechnických systémů: Praktický průvodce techniky omezení elektromagnetického vf rušení</w:t>
            </w:r>
            <w:r w:rsidRPr="009602BD">
              <w:rPr>
                <w:color w:val="000000" w:themeColor="text1"/>
                <w:szCs w:val="18"/>
                <w:rPrChange w:id="2135" w:author="Milan Navrátil" w:date="2018-11-14T10:59:00Z">
                  <w:rPr>
                    <w:color w:val="000000" w:themeColor="text1"/>
                    <w:sz w:val="18"/>
                  </w:rPr>
                </w:rPrChange>
              </w:rPr>
              <w:t>. 1. vydání. Praha: Grada Publishing, 1998. 487 s. ISBN 80-7169-568-8.</w:t>
            </w:r>
          </w:p>
          <w:p w14:paraId="241D438D" w14:textId="0B55E54E" w:rsidR="00A869B0" w:rsidRPr="0061563F" w:rsidRDefault="006009AB">
            <w:pPr>
              <w:rPr>
                <w:color w:val="000000" w:themeColor="text1"/>
                <w:szCs w:val="18"/>
              </w:rPr>
            </w:pPr>
            <w:r w:rsidRPr="009602BD">
              <w:rPr>
                <w:color w:val="000000" w:themeColor="text1"/>
                <w:szCs w:val="18"/>
                <w:rPrChange w:id="2136" w:author="Milan Navrátil" w:date="2018-11-14T10:59:00Z">
                  <w:rPr>
                    <w:color w:val="000000" w:themeColor="text1"/>
                    <w:sz w:val="18"/>
                  </w:rPr>
                </w:rPrChange>
              </w:rPr>
              <w:t xml:space="preserve">MYSLÍK, J. </w:t>
            </w:r>
            <w:r w:rsidRPr="009602BD">
              <w:rPr>
                <w:i/>
                <w:color w:val="000000" w:themeColor="text1"/>
                <w:szCs w:val="18"/>
                <w:rPrChange w:id="2137" w:author="Milan Navrátil" w:date="2018-11-14T10:59:00Z">
                  <w:rPr>
                    <w:i/>
                    <w:color w:val="000000" w:themeColor="text1"/>
                    <w:sz w:val="18"/>
                  </w:rPr>
                </w:rPrChange>
              </w:rPr>
              <w:t>Elektromagnetické pole- základy teorie</w:t>
            </w:r>
            <w:r w:rsidRPr="009602BD">
              <w:rPr>
                <w:color w:val="000000" w:themeColor="text1"/>
                <w:szCs w:val="18"/>
                <w:rPrChange w:id="2138" w:author="Milan Navrátil" w:date="2018-11-14T10:59:00Z">
                  <w:rPr>
                    <w:color w:val="000000" w:themeColor="text1"/>
                    <w:sz w:val="18"/>
                  </w:rPr>
                </w:rPrChange>
              </w:rPr>
              <w:t>. 1. vydání. Praha: BEN- technická literatura, 2002. 160 s. ISBN 80-86056-43-0.</w:t>
            </w:r>
          </w:p>
        </w:tc>
      </w:tr>
      <w:tr w:rsidR="006009AB" w:rsidRPr="00FF51B3" w14:paraId="26BDCC9C"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3C6A53B" w14:textId="77777777" w:rsidR="006009AB" w:rsidRPr="00FF51B3" w:rsidRDefault="006009AB" w:rsidP="0085754D">
            <w:pPr>
              <w:jc w:val="center"/>
              <w:rPr>
                <w:b/>
                <w:color w:val="000000" w:themeColor="text1"/>
              </w:rPr>
            </w:pPr>
            <w:r w:rsidRPr="00FF51B3">
              <w:rPr>
                <w:b/>
                <w:color w:val="000000" w:themeColor="text1"/>
              </w:rPr>
              <w:t>Informace ke kombinované nebo distanční formě</w:t>
            </w:r>
          </w:p>
        </w:tc>
      </w:tr>
      <w:tr w:rsidR="006009AB" w:rsidRPr="00FF51B3" w14:paraId="2A2B4755" w14:textId="77777777" w:rsidTr="0085754D">
        <w:tc>
          <w:tcPr>
            <w:tcW w:w="4787" w:type="dxa"/>
            <w:gridSpan w:val="3"/>
            <w:tcBorders>
              <w:top w:val="single" w:sz="2" w:space="0" w:color="auto"/>
            </w:tcBorders>
            <w:shd w:val="clear" w:color="auto" w:fill="F7CAAC"/>
          </w:tcPr>
          <w:p w14:paraId="5A5F4008" w14:textId="77777777" w:rsidR="006009AB" w:rsidRPr="00FF51B3" w:rsidRDefault="006009AB" w:rsidP="0085754D">
            <w:pPr>
              <w:rPr>
                <w:color w:val="000000" w:themeColor="text1"/>
              </w:rPr>
            </w:pPr>
            <w:r w:rsidRPr="00FF51B3">
              <w:rPr>
                <w:b/>
                <w:color w:val="000000" w:themeColor="text1"/>
              </w:rPr>
              <w:t>Rozsah konzultací (soustředění)</w:t>
            </w:r>
          </w:p>
        </w:tc>
        <w:tc>
          <w:tcPr>
            <w:tcW w:w="889" w:type="dxa"/>
            <w:tcBorders>
              <w:top w:val="single" w:sz="2" w:space="0" w:color="auto"/>
            </w:tcBorders>
          </w:tcPr>
          <w:p w14:paraId="13285810" w14:textId="77777777" w:rsidR="006009AB" w:rsidRPr="00FF51B3" w:rsidRDefault="006009AB" w:rsidP="0085754D">
            <w:pPr>
              <w:rPr>
                <w:color w:val="000000" w:themeColor="text1"/>
              </w:rPr>
            </w:pPr>
            <w:r w:rsidRPr="00FF51B3">
              <w:rPr>
                <w:color w:val="000000" w:themeColor="text1"/>
              </w:rPr>
              <w:t>15</w:t>
            </w:r>
          </w:p>
        </w:tc>
        <w:tc>
          <w:tcPr>
            <w:tcW w:w="4179" w:type="dxa"/>
            <w:gridSpan w:val="4"/>
            <w:tcBorders>
              <w:top w:val="single" w:sz="2" w:space="0" w:color="auto"/>
            </w:tcBorders>
            <w:shd w:val="clear" w:color="auto" w:fill="F7CAAC"/>
          </w:tcPr>
          <w:p w14:paraId="0DC71989" w14:textId="77777777" w:rsidR="006009AB" w:rsidRPr="00FF51B3" w:rsidRDefault="006009AB" w:rsidP="0085754D">
            <w:pPr>
              <w:rPr>
                <w:b/>
                <w:color w:val="000000" w:themeColor="text1"/>
              </w:rPr>
            </w:pPr>
            <w:r w:rsidRPr="00FF51B3">
              <w:rPr>
                <w:b/>
                <w:color w:val="000000" w:themeColor="text1"/>
              </w:rPr>
              <w:t xml:space="preserve">hodin </w:t>
            </w:r>
          </w:p>
        </w:tc>
      </w:tr>
      <w:tr w:rsidR="006009AB" w:rsidRPr="00FF51B3" w14:paraId="435AD85A" w14:textId="77777777" w:rsidTr="0085754D">
        <w:tc>
          <w:tcPr>
            <w:tcW w:w="9855" w:type="dxa"/>
            <w:gridSpan w:val="8"/>
            <w:shd w:val="clear" w:color="auto" w:fill="F7CAAC"/>
          </w:tcPr>
          <w:p w14:paraId="595C41F2" w14:textId="77777777" w:rsidR="006009AB" w:rsidRPr="00FF51B3" w:rsidRDefault="006009AB" w:rsidP="0085754D">
            <w:pPr>
              <w:rPr>
                <w:b/>
                <w:color w:val="000000" w:themeColor="text1"/>
              </w:rPr>
            </w:pPr>
            <w:r w:rsidRPr="00FF51B3">
              <w:rPr>
                <w:b/>
                <w:color w:val="000000" w:themeColor="text1"/>
              </w:rPr>
              <w:t>Informace o způsobu kontaktu s vyučujícím</w:t>
            </w:r>
          </w:p>
        </w:tc>
      </w:tr>
      <w:tr w:rsidR="006009AB" w:rsidRPr="00FF51B3" w14:paraId="75960E38" w14:textId="77777777" w:rsidTr="000125B6">
        <w:trPr>
          <w:trHeight w:val="278"/>
        </w:trPr>
        <w:tc>
          <w:tcPr>
            <w:tcW w:w="9855" w:type="dxa"/>
            <w:gridSpan w:val="8"/>
          </w:tcPr>
          <w:p w14:paraId="0F2ABCB4" w14:textId="77777777" w:rsidR="006009AB" w:rsidRPr="00FF51B3" w:rsidRDefault="006009AB" w:rsidP="0085754D">
            <w:pPr>
              <w:rPr>
                <w:color w:val="000000" w:themeColor="text1"/>
              </w:rPr>
            </w:pPr>
            <w:r w:rsidRPr="00FF51B3">
              <w:rPr>
                <w:color w:val="000000" w:themeColor="text1"/>
              </w:rPr>
              <w:lastRenderedPageBreak/>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18AC6977" w14:textId="77777777" w:rsidR="006009AB" w:rsidRDefault="006009AB" w:rsidP="006009AB">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20FBFBFF" w14:textId="77777777" w:rsidTr="0085754D">
        <w:tc>
          <w:tcPr>
            <w:tcW w:w="9855" w:type="dxa"/>
            <w:gridSpan w:val="8"/>
            <w:tcBorders>
              <w:bottom w:val="double" w:sz="4" w:space="0" w:color="auto"/>
            </w:tcBorders>
            <w:shd w:val="clear" w:color="auto" w:fill="BDD6EE"/>
          </w:tcPr>
          <w:p w14:paraId="7F7AB197" w14:textId="0B2A328D" w:rsidR="006009AB" w:rsidRDefault="006009AB" w:rsidP="0085754D">
            <w:pPr>
              <w:tabs>
                <w:tab w:val="right" w:pos="9462"/>
              </w:tabs>
              <w:rPr>
                <w:b/>
                <w:sz w:val="28"/>
              </w:rPr>
            </w:pPr>
            <w:r>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0B2A4980" w14:textId="77777777" w:rsidTr="0085754D">
        <w:tc>
          <w:tcPr>
            <w:tcW w:w="3086" w:type="dxa"/>
            <w:tcBorders>
              <w:top w:val="double" w:sz="4" w:space="0" w:color="auto"/>
            </w:tcBorders>
            <w:shd w:val="clear" w:color="auto" w:fill="F7CAAC"/>
          </w:tcPr>
          <w:p w14:paraId="7DFF2F23"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41C0592F" w14:textId="0F84219E" w:rsidR="00CF504F" w:rsidRDefault="006009AB" w:rsidP="0085754D">
            <w:bookmarkStart w:id="2139" w:name="kriminologie"/>
            <w:r>
              <w:t>Kriminologie</w:t>
            </w:r>
            <w:bookmarkEnd w:id="2139"/>
          </w:p>
        </w:tc>
      </w:tr>
      <w:tr w:rsidR="006009AB" w14:paraId="3EA37AFA" w14:textId="77777777" w:rsidTr="0085754D">
        <w:tc>
          <w:tcPr>
            <w:tcW w:w="3086" w:type="dxa"/>
            <w:shd w:val="clear" w:color="auto" w:fill="F7CAAC"/>
          </w:tcPr>
          <w:p w14:paraId="70527CC7" w14:textId="77777777" w:rsidR="006009AB" w:rsidRDefault="006009AB" w:rsidP="0085754D">
            <w:pPr>
              <w:rPr>
                <w:b/>
              </w:rPr>
            </w:pPr>
            <w:r>
              <w:rPr>
                <w:b/>
              </w:rPr>
              <w:t>Typ předmětu</w:t>
            </w:r>
          </w:p>
        </w:tc>
        <w:tc>
          <w:tcPr>
            <w:tcW w:w="3406" w:type="dxa"/>
            <w:gridSpan w:val="4"/>
          </w:tcPr>
          <w:p w14:paraId="2789D0DC" w14:textId="5BFAF610" w:rsidR="006009AB" w:rsidDel="007131B4" w:rsidRDefault="006009AB" w:rsidP="0085754D">
            <w:pPr>
              <w:rPr>
                <w:del w:id="2140" w:author="Milan Navrátil" w:date="2018-10-31T10:36:00Z"/>
              </w:rPr>
            </w:pPr>
            <w:del w:id="2141" w:author="Milan Navrátil" w:date="2018-10-31T10:36:00Z">
              <w:r w:rsidDel="007131B4">
                <w:delText>Povinný „PZ“ pro specializace</w:delText>
              </w:r>
            </w:del>
          </w:p>
          <w:p w14:paraId="6D1E576B" w14:textId="77777777" w:rsidR="006009AB" w:rsidRDefault="006009AB" w:rsidP="0085754D">
            <w:r>
              <w:t>Bezpečnostní technologie</w:t>
            </w:r>
          </w:p>
          <w:p w14:paraId="400C995C" w14:textId="77777777" w:rsidR="006009AB" w:rsidRDefault="006009AB" w:rsidP="0085754D">
            <w:r>
              <w:t>Bezpečnostní management</w:t>
            </w:r>
          </w:p>
        </w:tc>
        <w:tc>
          <w:tcPr>
            <w:tcW w:w="2695" w:type="dxa"/>
            <w:gridSpan w:val="2"/>
            <w:shd w:val="clear" w:color="auto" w:fill="F7CAAC"/>
          </w:tcPr>
          <w:p w14:paraId="3E643111" w14:textId="77777777" w:rsidR="006009AB" w:rsidRDefault="006009AB" w:rsidP="0085754D">
            <w:r>
              <w:rPr>
                <w:b/>
              </w:rPr>
              <w:t>doporučený ročník / semestr</w:t>
            </w:r>
          </w:p>
        </w:tc>
        <w:tc>
          <w:tcPr>
            <w:tcW w:w="668" w:type="dxa"/>
          </w:tcPr>
          <w:p w14:paraId="24BB406E" w14:textId="77777777" w:rsidR="006009AB" w:rsidRDefault="006009AB" w:rsidP="0085754D">
            <w:r>
              <w:t>1/L</w:t>
            </w:r>
          </w:p>
        </w:tc>
      </w:tr>
      <w:tr w:rsidR="006009AB" w14:paraId="3C29E7C0" w14:textId="77777777" w:rsidTr="0085754D">
        <w:tc>
          <w:tcPr>
            <w:tcW w:w="3086" w:type="dxa"/>
            <w:shd w:val="clear" w:color="auto" w:fill="F7CAAC"/>
          </w:tcPr>
          <w:p w14:paraId="20B19972" w14:textId="77777777" w:rsidR="006009AB" w:rsidRDefault="006009AB" w:rsidP="0085754D">
            <w:pPr>
              <w:rPr>
                <w:b/>
              </w:rPr>
            </w:pPr>
            <w:r>
              <w:rPr>
                <w:b/>
              </w:rPr>
              <w:t>Rozsah studijního předmětu</w:t>
            </w:r>
          </w:p>
        </w:tc>
        <w:tc>
          <w:tcPr>
            <w:tcW w:w="1701" w:type="dxa"/>
            <w:gridSpan w:val="2"/>
          </w:tcPr>
          <w:p w14:paraId="58586EF9" w14:textId="77777777" w:rsidR="006009AB" w:rsidRDefault="006009AB" w:rsidP="0085754D">
            <w:r>
              <w:t>28p + 14s</w:t>
            </w:r>
          </w:p>
        </w:tc>
        <w:tc>
          <w:tcPr>
            <w:tcW w:w="889" w:type="dxa"/>
            <w:shd w:val="clear" w:color="auto" w:fill="F7CAAC"/>
          </w:tcPr>
          <w:p w14:paraId="53A62803" w14:textId="77777777" w:rsidR="006009AB" w:rsidRDefault="006009AB" w:rsidP="0085754D">
            <w:pPr>
              <w:rPr>
                <w:b/>
              </w:rPr>
            </w:pPr>
            <w:r>
              <w:rPr>
                <w:b/>
              </w:rPr>
              <w:t xml:space="preserve">hod. </w:t>
            </w:r>
          </w:p>
        </w:tc>
        <w:tc>
          <w:tcPr>
            <w:tcW w:w="816" w:type="dxa"/>
          </w:tcPr>
          <w:p w14:paraId="2859E7F6" w14:textId="77777777" w:rsidR="006009AB" w:rsidRDefault="006009AB" w:rsidP="0085754D"/>
        </w:tc>
        <w:tc>
          <w:tcPr>
            <w:tcW w:w="2156" w:type="dxa"/>
            <w:shd w:val="clear" w:color="auto" w:fill="F7CAAC"/>
          </w:tcPr>
          <w:p w14:paraId="1C249F49" w14:textId="77777777" w:rsidR="006009AB" w:rsidRDefault="006009AB" w:rsidP="0085754D">
            <w:pPr>
              <w:rPr>
                <w:b/>
              </w:rPr>
            </w:pPr>
            <w:r>
              <w:rPr>
                <w:b/>
              </w:rPr>
              <w:t>kreditů</w:t>
            </w:r>
          </w:p>
        </w:tc>
        <w:tc>
          <w:tcPr>
            <w:tcW w:w="1207" w:type="dxa"/>
            <w:gridSpan w:val="2"/>
          </w:tcPr>
          <w:p w14:paraId="43FF81F8" w14:textId="77777777" w:rsidR="006009AB" w:rsidRDefault="006009AB" w:rsidP="0085754D">
            <w:r>
              <w:t>3</w:t>
            </w:r>
          </w:p>
        </w:tc>
      </w:tr>
      <w:tr w:rsidR="006009AB" w14:paraId="7FD6DAB7" w14:textId="77777777" w:rsidTr="0085754D">
        <w:tc>
          <w:tcPr>
            <w:tcW w:w="3086" w:type="dxa"/>
            <w:shd w:val="clear" w:color="auto" w:fill="F7CAAC"/>
          </w:tcPr>
          <w:p w14:paraId="2EAC96BB" w14:textId="77777777" w:rsidR="006009AB" w:rsidRDefault="006009AB" w:rsidP="0085754D">
            <w:pPr>
              <w:rPr>
                <w:b/>
                <w:sz w:val="22"/>
              </w:rPr>
            </w:pPr>
            <w:r>
              <w:rPr>
                <w:b/>
              </w:rPr>
              <w:t>Prerekvizity, korekvizity, ekvivalence</w:t>
            </w:r>
          </w:p>
        </w:tc>
        <w:tc>
          <w:tcPr>
            <w:tcW w:w="6769" w:type="dxa"/>
            <w:gridSpan w:val="7"/>
          </w:tcPr>
          <w:p w14:paraId="2E1F3F94" w14:textId="77777777" w:rsidR="006009AB" w:rsidRDefault="006009AB" w:rsidP="0085754D">
            <w:r>
              <w:t>nejsou</w:t>
            </w:r>
          </w:p>
        </w:tc>
      </w:tr>
      <w:tr w:rsidR="006009AB" w14:paraId="5C269CA1" w14:textId="77777777" w:rsidTr="0085754D">
        <w:tc>
          <w:tcPr>
            <w:tcW w:w="3086" w:type="dxa"/>
            <w:shd w:val="clear" w:color="auto" w:fill="F7CAAC"/>
          </w:tcPr>
          <w:p w14:paraId="7091A965" w14:textId="77777777" w:rsidR="006009AB" w:rsidRDefault="006009AB" w:rsidP="0085754D">
            <w:pPr>
              <w:rPr>
                <w:b/>
              </w:rPr>
            </w:pPr>
            <w:r>
              <w:rPr>
                <w:b/>
              </w:rPr>
              <w:t>Způsob ověření studijních výsledků</w:t>
            </w:r>
          </w:p>
        </w:tc>
        <w:tc>
          <w:tcPr>
            <w:tcW w:w="3406" w:type="dxa"/>
            <w:gridSpan w:val="4"/>
          </w:tcPr>
          <w:p w14:paraId="1F1C7EE8" w14:textId="77777777" w:rsidR="006009AB" w:rsidRDefault="006009AB" w:rsidP="0085754D">
            <w:r>
              <w:t>Klasifikovaný zápočet</w:t>
            </w:r>
          </w:p>
        </w:tc>
        <w:tc>
          <w:tcPr>
            <w:tcW w:w="2156" w:type="dxa"/>
            <w:shd w:val="clear" w:color="auto" w:fill="F7CAAC"/>
          </w:tcPr>
          <w:p w14:paraId="233D3D76" w14:textId="77777777" w:rsidR="006009AB" w:rsidRDefault="006009AB" w:rsidP="0085754D">
            <w:pPr>
              <w:rPr>
                <w:b/>
              </w:rPr>
            </w:pPr>
            <w:r>
              <w:rPr>
                <w:b/>
              </w:rPr>
              <w:t>Forma výuky</w:t>
            </w:r>
          </w:p>
        </w:tc>
        <w:tc>
          <w:tcPr>
            <w:tcW w:w="1207" w:type="dxa"/>
            <w:gridSpan w:val="2"/>
          </w:tcPr>
          <w:p w14:paraId="7F6B8DAA" w14:textId="77777777" w:rsidR="006009AB" w:rsidRDefault="006009AB" w:rsidP="0085754D">
            <w:r>
              <w:t>Přednášky, semináře</w:t>
            </w:r>
          </w:p>
        </w:tc>
      </w:tr>
      <w:tr w:rsidR="006009AB" w14:paraId="32B90E96" w14:textId="77777777" w:rsidTr="0085754D">
        <w:tc>
          <w:tcPr>
            <w:tcW w:w="3086" w:type="dxa"/>
            <w:shd w:val="clear" w:color="auto" w:fill="F7CAAC"/>
          </w:tcPr>
          <w:p w14:paraId="5053BFA7"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37EC4A7A" w14:textId="77777777" w:rsidR="006009AB" w:rsidRDefault="006009AB" w:rsidP="0085754D">
            <w:r>
              <w:t>Písemná  i ústní forma</w:t>
            </w:r>
          </w:p>
          <w:p w14:paraId="7EF1F7DE" w14:textId="77777777" w:rsidR="006009AB" w:rsidRDefault="006009AB" w:rsidP="0085754D">
            <w:r>
              <w:t xml:space="preserve">1. Povinná a aktivní účast na jednotlivých cvičeních (80% účast na cvičení). </w:t>
            </w:r>
          </w:p>
          <w:p w14:paraId="23BEFFC7" w14:textId="77777777" w:rsidR="006009AB" w:rsidRDefault="006009AB" w:rsidP="0085754D">
            <w:r>
              <w:t xml:space="preserve">2. Teoretické a praktické zvládnutí základní problematiky a jednotlivých témat. </w:t>
            </w:r>
          </w:p>
          <w:p w14:paraId="71674025" w14:textId="77777777" w:rsidR="006009AB" w:rsidRDefault="006009AB" w:rsidP="0085754D">
            <w:r>
              <w:t xml:space="preserve">3. Úspěšné a samostatné vypracování všech zadaných úloh v průběhu semestru. </w:t>
            </w:r>
          </w:p>
          <w:p w14:paraId="2114B6E4" w14:textId="77777777" w:rsidR="006009AB" w:rsidRDefault="006009AB" w:rsidP="0085754D">
            <w:r>
              <w:t>4. Prokázání úspěšného zvládnutí probírané tématiky při ústním pohovoru s vyučujícím.</w:t>
            </w:r>
          </w:p>
        </w:tc>
      </w:tr>
      <w:tr w:rsidR="006009AB" w14:paraId="1AA72971" w14:textId="77777777" w:rsidTr="0085754D">
        <w:trPr>
          <w:trHeight w:val="146"/>
        </w:trPr>
        <w:tc>
          <w:tcPr>
            <w:tcW w:w="9855" w:type="dxa"/>
            <w:gridSpan w:val="8"/>
            <w:tcBorders>
              <w:top w:val="nil"/>
            </w:tcBorders>
          </w:tcPr>
          <w:p w14:paraId="00716E75" w14:textId="77777777" w:rsidR="006009AB" w:rsidRDefault="006009AB" w:rsidP="0085754D"/>
        </w:tc>
      </w:tr>
      <w:tr w:rsidR="006009AB" w14:paraId="7A1BD288" w14:textId="77777777" w:rsidTr="0085754D">
        <w:trPr>
          <w:trHeight w:val="197"/>
        </w:trPr>
        <w:tc>
          <w:tcPr>
            <w:tcW w:w="3086" w:type="dxa"/>
            <w:tcBorders>
              <w:top w:val="nil"/>
            </w:tcBorders>
            <w:shd w:val="clear" w:color="auto" w:fill="F7CAAC"/>
          </w:tcPr>
          <w:p w14:paraId="19ED8A9A" w14:textId="77777777" w:rsidR="006009AB" w:rsidRDefault="006009AB" w:rsidP="0085754D">
            <w:pPr>
              <w:rPr>
                <w:b/>
              </w:rPr>
            </w:pPr>
            <w:r>
              <w:rPr>
                <w:b/>
              </w:rPr>
              <w:t>Garant předmětu</w:t>
            </w:r>
          </w:p>
        </w:tc>
        <w:tc>
          <w:tcPr>
            <w:tcW w:w="6769" w:type="dxa"/>
            <w:gridSpan w:val="7"/>
            <w:tcBorders>
              <w:top w:val="nil"/>
            </w:tcBorders>
          </w:tcPr>
          <w:p w14:paraId="48EAFDEA" w14:textId="77777777" w:rsidR="006009AB" w:rsidRDefault="006009AB" w:rsidP="0085754D">
            <w:r>
              <w:t>PhDr., Mgr. Stanislav Zelinka</w:t>
            </w:r>
          </w:p>
        </w:tc>
      </w:tr>
      <w:tr w:rsidR="006009AB" w14:paraId="0D3FF617" w14:textId="77777777" w:rsidTr="0085754D">
        <w:trPr>
          <w:trHeight w:val="243"/>
        </w:trPr>
        <w:tc>
          <w:tcPr>
            <w:tcW w:w="3086" w:type="dxa"/>
            <w:tcBorders>
              <w:top w:val="nil"/>
            </w:tcBorders>
            <w:shd w:val="clear" w:color="auto" w:fill="F7CAAC"/>
          </w:tcPr>
          <w:p w14:paraId="1868AFBB" w14:textId="77777777" w:rsidR="006009AB" w:rsidRDefault="006009AB" w:rsidP="0085754D">
            <w:pPr>
              <w:rPr>
                <w:b/>
              </w:rPr>
            </w:pPr>
            <w:r>
              <w:rPr>
                <w:b/>
              </w:rPr>
              <w:t>Zapojení garanta do výuky předmětu</w:t>
            </w:r>
          </w:p>
        </w:tc>
        <w:tc>
          <w:tcPr>
            <w:tcW w:w="6769" w:type="dxa"/>
            <w:gridSpan w:val="7"/>
            <w:tcBorders>
              <w:top w:val="nil"/>
            </w:tcBorders>
          </w:tcPr>
          <w:p w14:paraId="032A6A62" w14:textId="77777777" w:rsidR="006009AB" w:rsidRDefault="006009AB" w:rsidP="0085754D">
            <w:r>
              <w:t>Metodicky, vede přednášky a seminář</w:t>
            </w:r>
          </w:p>
        </w:tc>
      </w:tr>
      <w:tr w:rsidR="006009AB" w14:paraId="32FD8F4E" w14:textId="77777777" w:rsidTr="0085754D">
        <w:tc>
          <w:tcPr>
            <w:tcW w:w="3086" w:type="dxa"/>
            <w:shd w:val="clear" w:color="auto" w:fill="F7CAAC"/>
          </w:tcPr>
          <w:p w14:paraId="69D08495" w14:textId="77777777" w:rsidR="006009AB" w:rsidRDefault="006009AB" w:rsidP="0085754D">
            <w:pPr>
              <w:rPr>
                <w:b/>
              </w:rPr>
            </w:pPr>
            <w:r>
              <w:rPr>
                <w:b/>
              </w:rPr>
              <w:t>Vyučující</w:t>
            </w:r>
          </w:p>
        </w:tc>
        <w:tc>
          <w:tcPr>
            <w:tcW w:w="6769" w:type="dxa"/>
            <w:gridSpan w:val="7"/>
            <w:tcBorders>
              <w:bottom w:val="nil"/>
            </w:tcBorders>
          </w:tcPr>
          <w:p w14:paraId="7F7B29BF" w14:textId="3730C7DD" w:rsidR="006009AB" w:rsidRDefault="006009AB" w:rsidP="00947A1E">
            <w:r>
              <w:t>PhDr., Mgr</w:t>
            </w:r>
            <w:r w:rsidR="00947A1E">
              <w:t xml:space="preserve">. Stanislav Zelinka, přednášky </w:t>
            </w:r>
            <w:r>
              <w:t>(100 %)</w:t>
            </w:r>
          </w:p>
        </w:tc>
      </w:tr>
      <w:tr w:rsidR="006009AB" w14:paraId="02C9088B" w14:textId="77777777" w:rsidTr="0085754D">
        <w:trPr>
          <w:trHeight w:val="78"/>
        </w:trPr>
        <w:tc>
          <w:tcPr>
            <w:tcW w:w="9855" w:type="dxa"/>
            <w:gridSpan w:val="8"/>
            <w:tcBorders>
              <w:top w:val="nil"/>
            </w:tcBorders>
          </w:tcPr>
          <w:p w14:paraId="446F742F" w14:textId="77777777" w:rsidR="006009AB" w:rsidRDefault="006009AB" w:rsidP="0085754D"/>
        </w:tc>
      </w:tr>
      <w:tr w:rsidR="006009AB" w14:paraId="3371BE3C" w14:textId="77777777" w:rsidTr="0085754D">
        <w:tc>
          <w:tcPr>
            <w:tcW w:w="3086" w:type="dxa"/>
            <w:shd w:val="clear" w:color="auto" w:fill="F7CAAC"/>
          </w:tcPr>
          <w:p w14:paraId="75596B53" w14:textId="77777777" w:rsidR="006009AB" w:rsidRDefault="006009AB" w:rsidP="0085754D">
            <w:pPr>
              <w:rPr>
                <w:b/>
              </w:rPr>
            </w:pPr>
            <w:r>
              <w:rPr>
                <w:b/>
              </w:rPr>
              <w:t>Stručná anotace předmětu</w:t>
            </w:r>
          </w:p>
        </w:tc>
        <w:tc>
          <w:tcPr>
            <w:tcW w:w="6769" w:type="dxa"/>
            <w:gridSpan w:val="7"/>
            <w:tcBorders>
              <w:bottom w:val="nil"/>
            </w:tcBorders>
          </w:tcPr>
          <w:p w14:paraId="02773D27" w14:textId="77777777" w:rsidR="006009AB" w:rsidRDefault="006009AB" w:rsidP="0085754D"/>
        </w:tc>
      </w:tr>
      <w:tr w:rsidR="006009AB" w14:paraId="64A1879E" w14:textId="77777777" w:rsidTr="0085754D">
        <w:trPr>
          <w:trHeight w:val="3938"/>
        </w:trPr>
        <w:tc>
          <w:tcPr>
            <w:tcW w:w="9855" w:type="dxa"/>
            <w:gridSpan w:val="8"/>
            <w:tcBorders>
              <w:top w:val="nil"/>
              <w:bottom w:val="single" w:sz="12" w:space="0" w:color="auto"/>
            </w:tcBorders>
          </w:tcPr>
          <w:p w14:paraId="2D9BDF10" w14:textId="77777777" w:rsidR="006009AB" w:rsidRPr="00D2477C" w:rsidRDefault="006009AB" w:rsidP="00E96895">
            <w:pPr>
              <w:rPr>
                <w:color w:val="000000"/>
                <w:shd w:val="clear" w:color="auto" w:fill="FFFFFF"/>
              </w:rPr>
            </w:pPr>
            <w:r w:rsidRPr="00D2477C">
              <w:rPr>
                <w:color w:val="000000"/>
                <w:shd w:val="clear" w:color="auto" w:fill="FFFFFF"/>
              </w:rPr>
              <w:t xml:space="preserve">Cílem předmětu je seznámit studenty se základními a vybranými kapitolami kriminologie – empirická vědní disciplína, </w:t>
            </w:r>
            <w:r w:rsidRPr="00D2477C">
              <w:t xml:space="preserve">jejímž úkolem je přispívat k účinnější regulaci kriminality. Hlavním úkolem kriminologické vědy je poznání příčin, stavu, struktury a dynamiky trestné (kriminální) činnosti; analýza těchto jevů, včetně vyjádření adekvátní společenské reakce. </w:t>
            </w:r>
          </w:p>
          <w:p w14:paraId="4FC93C6F" w14:textId="77777777" w:rsidR="006009AB" w:rsidRPr="00D2477C" w:rsidRDefault="006009AB">
            <w:pPr>
              <w:rPr>
                <w:color w:val="000000"/>
                <w:shd w:val="clear" w:color="auto" w:fill="FFFFFF"/>
              </w:rPr>
            </w:pPr>
          </w:p>
          <w:p w14:paraId="76203D12" w14:textId="77777777" w:rsidR="006009AB" w:rsidRPr="00D2477C" w:rsidRDefault="006009AB">
            <w:r w:rsidRPr="00D2477C">
              <w:t>Témata:</w:t>
            </w:r>
          </w:p>
          <w:p w14:paraId="4DD3D812" w14:textId="77777777" w:rsidR="006009AB" w:rsidRPr="00D2477C" w:rsidRDefault="006009AB">
            <w:pPr>
              <w:pStyle w:val="Odstavecseseznamem"/>
              <w:numPr>
                <w:ilvl w:val="0"/>
                <w:numId w:val="14"/>
              </w:numPr>
            </w:pPr>
            <w:r w:rsidRPr="00D2477C">
              <w:rPr>
                <w:color w:val="000000"/>
                <w:shd w:val="clear" w:color="auto" w:fill="FFFFFF"/>
              </w:rPr>
              <w:t>Vymezení kriminologické vědy a její postavení ve společnosti.</w:t>
            </w:r>
          </w:p>
          <w:p w14:paraId="5315002E" w14:textId="77777777" w:rsidR="006009AB" w:rsidRPr="00D2477C" w:rsidRDefault="006009AB">
            <w:pPr>
              <w:numPr>
                <w:ilvl w:val="0"/>
                <w:numId w:val="14"/>
              </w:numPr>
            </w:pPr>
            <w:r w:rsidRPr="00D2477C">
              <w:rPr>
                <w:color w:val="000000"/>
                <w:shd w:val="clear" w:color="auto" w:fill="FFFFFF"/>
              </w:rPr>
              <w:t>Vztah kriminologie a trestní politiky</w:t>
            </w:r>
            <w:r w:rsidRPr="00D2477C">
              <w:t>.</w:t>
            </w:r>
          </w:p>
          <w:p w14:paraId="67B4D626" w14:textId="77777777" w:rsidR="006009AB" w:rsidRPr="00D2477C" w:rsidRDefault="006009AB">
            <w:pPr>
              <w:numPr>
                <w:ilvl w:val="0"/>
                <w:numId w:val="14"/>
              </w:numPr>
            </w:pPr>
            <w:r w:rsidRPr="00D2477C">
              <w:t>Metody a druhy kriminologického výzkumu.</w:t>
            </w:r>
          </w:p>
          <w:p w14:paraId="1F887029" w14:textId="77777777" w:rsidR="006009AB" w:rsidRPr="00D2477C" w:rsidRDefault="006009AB">
            <w:pPr>
              <w:numPr>
                <w:ilvl w:val="0"/>
                <w:numId w:val="14"/>
              </w:numPr>
            </w:pPr>
            <w:r w:rsidRPr="00D2477C">
              <w:t>Vývoj názorů na příčiny kriminality.</w:t>
            </w:r>
          </w:p>
          <w:p w14:paraId="50438E24" w14:textId="77777777" w:rsidR="006009AB" w:rsidRPr="00D2477C" w:rsidRDefault="006009AB">
            <w:pPr>
              <w:numPr>
                <w:ilvl w:val="0"/>
                <w:numId w:val="14"/>
              </w:numPr>
            </w:pPr>
            <w:r w:rsidRPr="00D2477C">
              <w:t>Teorie osobnosti pachatele trestného činu.</w:t>
            </w:r>
          </w:p>
          <w:p w14:paraId="4AB0CC3A" w14:textId="77777777" w:rsidR="006009AB" w:rsidRPr="00D2477C" w:rsidRDefault="006009AB">
            <w:pPr>
              <w:numPr>
                <w:ilvl w:val="0"/>
                <w:numId w:val="14"/>
              </w:numPr>
            </w:pPr>
            <w:r w:rsidRPr="00D2477C">
              <w:t>Kriminální kariéra.</w:t>
            </w:r>
          </w:p>
          <w:p w14:paraId="7B979C0B" w14:textId="77777777" w:rsidR="006009AB" w:rsidRPr="00D2477C" w:rsidRDefault="006009AB">
            <w:pPr>
              <w:numPr>
                <w:ilvl w:val="0"/>
                <w:numId w:val="14"/>
              </w:numPr>
            </w:pPr>
            <w:r w:rsidRPr="00D2477C">
              <w:rPr>
                <w:color w:val="000000"/>
                <w:shd w:val="clear" w:color="auto" w:fill="FFFFFF"/>
              </w:rPr>
              <w:t>Viktimologie, osobnost oběti trestného činu.</w:t>
            </w:r>
          </w:p>
          <w:p w14:paraId="024A3D13" w14:textId="77777777" w:rsidR="006009AB" w:rsidRPr="00D2477C" w:rsidRDefault="006009AB">
            <w:pPr>
              <w:numPr>
                <w:ilvl w:val="0"/>
                <w:numId w:val="14"/>
              </w:numPr>
            </w:pPr>
            <w:r w:rsidRPr="00D2477C">
              <w:t>Stav, struktura a dynamika kriminality.</w:t>
            </w:r>
          </w:p>
          <w:p w14:paraId="7515A4BE" w14:textId="77777777" w:rsidR="006009AB" w:rsidRPr="00D2477C" w:rsidRDefault="006009AB">
            <w:pPr>
              <w:numPr>
                <w:ilvl w:val="0"/>
                <w:numId w:val="14"/>
              </w:numPr>
            </w:pPr>
            <w:r w:rsidRPr="00D2477C">
              <w:t>Sociální kontrola kriminality.</w:t>
            </w:r>
          </w:p>
          <w:p w14:paraId="5A5DF89F" w14:textId="77777777" w:rsidR="006009AB" w:rsidRPr="00D2477C" w:rsidRDefault="006009AB">
            <w:pPr>
              <w:numPr>
                <w:ilvl w:val="0"/>
                <w:numId w:val="14"/>
              </w:numPr>
            </w:pPr>
            <w:r w:rsidRPr="00D2477C">
              <w:t>Přehled vybraných trestných činů včetně příčin jejich realizace.</w:t>
            </w:r>
          </w:p>
          <w:p w14:paraId="6217D662" w14:textId="16763653" w:rsidR="006009AB" w:rsidRPr="00D2477C" w:rsidRDefault="006009AB">
            <w:pPr>
              <w:numPr>
                <w:ilvl w:val="0"/>
                <w:numId w:val="14"/>
              </w:numPr>
            </w:pPr>
            <w:r w:rsidRPr="00D2477C">
              <w:t>Počítačová kriminalita</w:t>
            </w:r>
            <w:del w:id="2142" w:author="Milan Navrátil" w:date="2018-11-14T10:59:00Z">
              <w:r w:rsidRPr="00D2477C" w:rsidDel="009602BD">
                <w:delText>, ekonomická kriminalita</w:delText>
              </w:r>
            </w:del>
            <w:r w:rsidRPr="00D2477C">
              <w:t>.</w:t>
            </w:r>
          </w:p>
          <w:p w14:paraId="6A0DED53" w14:textId="6A7812BF" w:rsidR="009602BD" w:rsidRDefault="009602BD">
            <w:pPr>
              <w:numPr>
                <w:ilvl w:val="0"/>
                <w:numId w:val="14"/>
              </w:numPr>
              <w:rPr>
                <w:ins w:id="2143" w:author="Milan Navrátil" w:date="2018-11-14T10:59:00Z"/>
              </w:rPr>
            </w:pPr>
            <w:ins w:id="2144" w:author="Milan Navrátil" w:date="2018-11-14T10:59:00Z">
              <w:r>
                <w:t>E</w:t>
              </w:r>
              <w:r w:rsidRPr="00D2477C">
                <w:t>konomická kriminalita</w:t>
              </w:r>
              <w:r>
                <w:t>.</w:t>
              </w:r>
            </w:ins>
          </w:p>
          <w:p w14:paraId="478859A6" w14:textId="1E02BCB3" w:rsidR="006009AB" w:rsidRPr="00D2477C" w:rsidRDefault="006009AB">
            <w:pPr>
              <w:numPr>
                <w:ilvl w:val="0"/>
                <w:numId w:val="14"/>
              </w:numPr>
            </w:pPr>
            <w:r w:rsidRPr="00D2477C">
              <w:t>Organizovaná kriminalita, kriminalita cizinců a etnických minorit; zadání témat seminární práce.</w:t>
            </w:r>
          </w:p>
          <w:p w14:paraId="54E40C4C" w14:textId="77777777" w:rsidR="006009AB" w:rsidRPr="00D2477C" w:rsidDel="009602BD" w:rsidRDefault="006009AB">
            <w:pPr>
              <w:numPr>
                <w:ilvl w:val="0"/>
                <w:numId w:val="14"/>
              </w:numPr>
              <w:rPr>
                <w:del w:id="2145" w:author="Milan Navrátil" w:date="2018-11-14T10:59:00Z"/>
              </w:rPr>
            </w:pPr>
            <w:r w:rsidRPr="00D2477C">
              <w:t>Prezentace zadaných zápočtových prací, zadání témat k písemné zkoušce.</w:t>
            </w:r>
          </w:p>
          <w:p w14:paraId="4BB89507" w14:textId="3BD14C43" w:rsidR="006009AB" w:rsidRPr="00D2477C" w:rsidDel="009602BD" w:rsidRDefault="006009AB">
            <w:pPr>
              <w:numPr>
                <w:ilvl w:val="0"/>
                <w:numId w:val="14"/>
              </w:numPr>
              <w:rPr>
                <w:del w:id="2146" w:author="Milan Navrátil" w:date="2018-11-14T10:59:00Z"/>
              </w:rPr>
            </w:pPr>
            <w:del w:id="2147" w:author="Milan Navrátil" w:date="2018-11-14T10:59:00Z">
              <w:r w:rsidRPr="00D2477C" w:rsidDel="009602BD">
                <w:delText>Zápočtový týden, písemná práce ke zkoušce.</w:delText>
              </w:r>
            </w:del>
          </w:p>
          <w:p w14:paraId="033A0A15" w14:textId="77777777" w:rsidR="006009AB" w:rsidRPr="00D2477C" w:rsidRDefault="006009AB">
            <w:pPr>
              <w:numPr>
                <w:ilvl w:val="0"/>
                <w:numId w:val="14"/>
              </w:numPr>
              <w:pPrChange w:id="2148" w:author="Milan Navrátil" w:date="2018-11-14T10:59:00Z">
                <w:pPr/>
              </w:pPrChange>
            </w:pPr>
          </w:p>
        </w:tc>
      </w:tr>
      <w:tr w:rsidR="006009AB" w14:paraId="5AFD8549" w14:textId="77777777" w:rsidTr="0085754D">
        <w:trPr>
          <w:trHeight w:val="265"/>
        </w:trPr>
        <w:tc>
          <w:tcPr>
            <w:tcW w:w="3653" w:type="dxa"/>
            <w:gridSpan w:val="2"/>
            <w:tcBorders>
              <w:top w:val="nil"/>
            </w:tcBorders>
            <w:shd w:val="clear" w:color="auto" w:fill="F7CAAC"/>
          </w:tcPr>
          <w:p w14:paraId="23DC96E3" w14:textId="77777777" w:rsidR="006009AB" w:rsidRDefault="006009AB" w:rsidP="0085754D">
            <w:r>
              <w:rPr>
                <w:b/>
              </w:rPr>
              <w:t>Studijní literatura a studijní pomůcky</w:t>
            </w:r>
          </w:p>
        </w:tc>
        <w:tc>
          <w:tcPr>
            <w:tcW w:w="6202" w:type="dxa"/>
            <w:gridSpan w:val="6"/>
            <w:tcBorders>
              <w:top w:val="nil"/>
              <w:bottom w:val="nil"/>
            </w:tcBorders>
          </w:tcPr>
          <w:p w14:paraId="60954ED1" w14:textId="77777777" w:rsidR="006009AB" w:rsidRDefault="006009AB" w:rsidP="0085754D"/>
        </w:tc>
      </w:tr>
      <w:tr w:rsidR="006009AB" w14:paraId="2B97E784" w14:textId="77777777" w:rsidTr="0085754D">
        <w:trPr>
          <w:trHeight w:val="1668"/>
        </w:trPr>
        <w:tc>
          <w:tcPr>
            <w:tcW w:w="9855" w:type="dxa"/>
            <w:gridSpan w:val="8"/>
            <w:tcBorders>
              <w:top w:val="nil"/>
            </w:tcBorders>
          </w:tcPr>
          <w:p w14:paraId="4AEF27CC" w14:textId="77777777" w:rsidR="006009AB" w:rsidRPr="00A711D1" w:rsidRDefault="006009AB" w:rsidP="0085754D">
            <w:pPr>
              <w:rPr>
                <w:b/>
                <w:bCs/>
                <w:szCs w:val="18"/>
              </w:rPr>
            </w:pPr>
            <w:r w:rsidRPr="00A711D1">
              <w:rPr>
                <w:b/>
                <w:bCs/>
                <w:szCs w:val="18"/>
              </w:rPr>
              <w:t>Povinná literatura:</w:t>
            </w:r>
          </w:p>
          <w:p w14:paraId="53D694A0" w14:textId="3BE8811A" w:rsidR="006009AB" w:rsidRPr="00A711D1" w:rsidRDefault="008B0165" w:rsidP="00E96895">
            <w:pPr>
              <w:rPr>
                <w:szCs w:val="18"/>
              </w:rPr>
            </w:pPr>
            <w:r w:rsidRPr="0061563F">
              <w:rPr>
                <w:bCs/>
                <w:szCs w:val="18"/>
              </w:rPr>
              <w:fldChar w:fldCharType="begin"/>
            </w:r>
            <w:r w:rsidRPr="002152D0">
              <w:rPr>
                <w:bCs/>
                <w:szCs w:val="18"/>
                <w:rPrChange w:id="2149" w:author="Milan Navrátil" w:date="2018-11-14T10:59:00Z">
                  <w:rPr>
                    <w:bCs/>
                  </w:rPr>
                </w:rPrChange>
              </w:rPr>
              <w:instrText xml:space="preserve"> HYPERLINK "http://katalog.k.utb.cz/F/?func=find-b&amp;find_code=SYS&amp;request=23842" \t "_blank" </w:instrText>
            </w:r>
            <w:r w:rsidRPr="0061563F">
              <w:rPr>
                <w:bCs/>
                <w:szCs w:val="18"/>
                <w:rPrChange w:id="2150" w:author="Milan Navrátil" w:date="2018-11-14T10:59:00Z">
                  <w:rPr>
                    <w:bCs/>
                    <w:szCs w:val="18"/>
                  </w:rPr>
                </w:rPrChange>
              </w:rPr>
              <w:fldChar w:fldCharType="separate"/>
            </w:r>
            <w:r w:rsidR="006009AB" w:rsidRPr="0061563F">
              <w:rPr>
                <w:bCs/>
                <w:szCs w:val="18"/>
              </w:rPr>
              <w:t>KAISER, G.: </w:t>
            </w:r>
            <w:r w:rsidR="006009AB" w:rsidRPr="0061563F">
              <w:rPr>
                <w:bCs/>
                <w:i/>
                <w:iCs/>
                <w:szCs w:val="18"/>
              </w:rPr>
              <w:t>Kriminologie: úvod do základů: překlad 9. vydání s přihlédnutím k 8. vydání</w:t>
            </w:r>
            <w:r w:rsidR="006009AB" w:rsidRPr="007D3C75">
              <w:rPr>
                <w:bCs/>
                <w:szCs w:val="18"/>
              </w:rPr>
              <w:t xml:space="preserve">. Vyd. 1. Praha : </w:t>
            </w:r>
            <w:proofErr w:type="gramStart"/>
            <w:r w:rsidR="006009AB" w:rsidRPr="007D3C75">
              <w:rPr>
                <w:bCs/>
                <w:szCs w:val="18"/>
              </w:rPr>
              <w:t>C.H.</w:t>
            </w:r>
            <w:proofErr w:type="gramEnd"/>
            <w:r w:rsidR="006009AB" w:rsidRPr="007D3C75">
              <w:rPr>
                <w:bCs/>
                <w:szCs w:val="18"/>
              </w:rPr>
              <w:t xml:space="preserve"> Beck, 1994. ISBN 80-7179-002-8. </w:t>
            </w:r>
            <w:r w:rsidRPr="0061563F">
              <w:rPr>
                <w:bCs/>
                <w:szCs w:val="18"/>
              </w:rPr>
              <w:fldChar w:fldCharType="end"/>
            </w:r>
          </w:p>
          <w:p w14:paraId="6A109DF5" w14:textId="61AD9D42" w:rsidR="006009AB" w:rsidRPr="00A711D1" w:rsidRDefault="008B0165">
            <w:pPr>
              <w:rPr>
                <w:bCs/>
                <w:szCs w:val="18"/>
              </w:rPr>
            </w:pPr>
            <w:r w:rsidRPr="0061563F">
              <w:rPr>
                <w:bCs/>
                <w:szCs w:val="18"/>
              </w:rPr>
              <w:fldChar w:fldCharType="begin"/>
            </w:r>
            <w:r w:rsidRPr="002152D0">
              <w:rPr>
                <w:bCs/>
                <w:szCs w:val="18"/>
                <w:rPrChange w:id="2151" w:author="Milan Navrátil" w:date="2018-11-14T10:59:00Z">
                  <w:rPr>
                    <w:bCs/>
                  </w:rPr>
                </w:rPrChange>
              </w:rPr>
              <w:instrText xml:space="preserve"> HYPERLINK "http://katalog.k.utb.cz/F/?func=find-b&amp;find_code=SYS&amp;request=27521" \t "_blank" </w:instrText>
            </w:r>
            <w:r w:rsidRPr="0061563F">
              <w:rPr>
                <w:bCs/>
                <w:szCs w:val="18"/>
                <w:rPrChange w:id="2152" w:author="Milan Navrátil" w:date="2018-11-14T10:59:00Z">
                  <w:rPr>
                    <w:bCs/>
                    <w:szCs w:val="18"/>
                  </w:rPr>
                </w:rPrChange>
              </w:rPr>
              <w:fldChar w:fldCharType="separate"/>
            </w:r>
            <w:r w:rsidR="006009AB" w:rsidRPr="0061563F">
              <w:rPr>
                <w:bCs/>
                <w:szCs w:val="18"/>
              </w:rPr>
              <w:t>KUCHTA, J.: </w:t>
            </w:r>
            <w:r w:rsidR="006009AB" w:rsidRPr="0061563F">
              <w:rPr>
                <w:bCs/>
                <w:i/>
                <w:iCs/>
                <w:szCs w:val="18"/>
              </w:rPr>
              <w:t>Základy kriminologie a trestní politiky</w:t>
            </w:r>
            <w:r w:rsidR="006009AB" w:rsidRPr="007D3C75">
              <w:rPr>
                <w:bCs/>
                <w:szCs w:val="18"/>
              </w:rPr>
              <w:t xml:space="preserve">. Vyd. 1. Praha : </w:t>
            </w:r>
            <w:proofErr w:type="gramStart"/>
            <w:r w:rsidR="006009AB" w:rsidRPr="007D3C75">
              <w:rPr>
                <w:bCs/>
                <w:szCs w:val="18"/>
              </w:rPr>
              <w:t>C.H.</w:t>
            </w:r>
            <w:proofErr w:type="gramEnd"/>
            <w:r w:rsidR="006009AB" w:rsidRPr="007D3C75">
              <w:rPr>
                <w:bCs/>
                <w:szCs w:val="18"/>
              </w:rPr>
              <w:t xml:space="preserve"> Beck, 2005. ISBN 8071798134.</w:t>
            </w:r>
            <w:r w:rsidRPr="0061563F">
              <w:rPr>
                <w:bCs/>
                <w:szCs w:val="18"/>
              </w:rPr>
              <w:fldChar w:fldCharType="end"/>
            </w:r>
          </w:p>
          <w:p w14:paraId="1A88A60F" w14:textId="77777777" w:rsidR="006009AB" w:rsidRPr="002D2789" w:rsidRDefault="006009AB">
            <w:pPr>
              <w:rPr>
                <w:bCs/>
                <w:szCs w:val="18"/>
              </w:rPr>
            </w:pPr>
            <w:r w:rsidRPr="0061563F">
              <w:rPr>
                <w:szCs w:val="18"/>
              </w:rPr>
              <w:t xml:space="preserve">ZAPLETAL, J. a kol.: </w:t>
            </w:r>
            <w:r w:rsidRPr="0061563F">
              <w:rPr>
                <w:i/>
                <w:szCs w:val="18"/>
              </w:rPr>
              <w:t xml:space="preserve">Kriminologie I. </w:t>
            </w:r>
            <w:r w:rsidRPr="007D3C75">
              <w:rPr>
                <w:szCs w:val="18"/>
              </w:rPr>
              <w:t>Policejní akademie ČR Praha 1998, ISBN 80-85981-87-4</w:t>
            </w:r>
          </w:p>
          <w:p w14:paraId="07575010" w14:textId="77777777" w:rsidR="006009AB" w:rsidRPr="00643FD4" w:rsidRDefault="006009AB">
            <w:pPr>
              <w:rPr>
                <w:szCs w:val="18"/>
              </w:rPr>
            </w:pPr>
            <w:r w:rsidRPr="00911B74">
              <w:rPr>
                <w:szCs w:val="18"/>
              </w:rPr>
              <w:t xml:space="preserve">ZELINKA, S.: </w:t>
            </w:r>
            <w:r w:rsidRPr="008C5756">
              <w:rPr>
                <w:i/>
                <w:szCs w:val="18"/>
              </w:rPr>
              <w:t>Kriminologie.</w:t>
            </w:r>
            <w:r w:rsidRPr="008C5756">
              <w:rPr>
                <w:szCs w:val="18"/>
              </w:rPr>
              <w:t xml:space="preserve"> UTB Zlín, 2014. </w:t>
            </w:r>
            <w:r w:rsidRPr="008C5756">
              <w:rPr>
                <w:bCs/>
                <w:szCs w:val="18"/>
              </w:rPr>
              <w:t>ISBN 978-80-7454-146-9</w:t>
            </w:r>
            <w:r w:rsidRPr="00643FD4">
              <w:rPr>
                <w:szCs w:val="18"/>
              </w:rPr>
              <w:t>.</w:t>
            </w:r>
          </w:p>
          <w:p w14:paraId="3BA73BA5" w14:textId="77777777" w:rsidR="006009AB" w:rsidRPr="00AD66B0" w:rsidRDefault="006009AB">
            <w:pPr>
              <w:rPr>
                <w:b/>
                <w:bCs/>
                <w:szCs w:val="18"/>
              </w:rPr>
            </w:pPr>
            <w:r w:rsidRPr="00AD66B0">
              <w:rPr>
                <w:b/>
                <w:bCs/>
                <w:szCs w:val="18"/>
              </w:rPr>
              <w:t>Doporučená literatura:</w:t>
            </w:r>
          </w:p>
          <w:p w14:paraId="19A80DDF" w14:textId="77777777" w:rsidR="006009AB" w:rsidRPr="003751BD" w:rsidRDefault="006009AB">
            <w:pPr>
              <w:rPr>
                <w:szCs w:val="18"/>
              </w:rPr>
            </w:pPr>
            <w:r w:rsidRPr="00E2678B">
              <w:rPr>
                <w:caps/>
                <w:szCs w:val="18"/>
              </w:rPr>
              <w:t>Sutton. M.</w:t>
            </w:r>
            <w:r w:rsidRPr="005E563E">
              <w:rPr>
                <w:szCs w:val="18"/>
              </w:rPr>
              <w:t xml:space="preserve"> </w:t>
            </w:r>
            <w:r w:rsidRPr="005E563E">
              <w:rPr>
                <w:i/>
                <w:szCs w:val="18"/>
              </w:rPr>
              <w:t>Fencing/Receiving Stolen Goods</w:t>
            </w:r>
            <w:r w:rsidRPr="005E563E">
              <w:rPr>
                <w:szCs w:val="18"/>
              </w:rPr>
              <w:t xml:space="preserve">. In Bruinsma, G. </w:t>
            </w:r>
            <w:proofErr w:type="gramStart"/>
            <w:r w:rsidRPr="005E563E">
              <w:rPr>
                <w:szCs w:val="18"/>
              </w:rPr>
              <w:t>and</w:t>
            </w:r>
            <w:proofErr w:type="gramEnd"/>
            <w:r w:rsidRPr="005E563E">
              <w:rPr>
                <w:szCs w:val="18"/>
              </w:rPr>
              <w:t xml:space="preserve"> Weisburd, D. (eds) Encyclopedia of Criminology and Criminal Justice. Ne</w:t>
            </w:r>
            <w:r w:rsidRPr="003751BD">
              <w:rPr>
                <w:szCs w:val="18"/>
              </w:rPr>
              <w:t>w York. Springer.</w:t>
            </w:r>
          </w:p>
          <w:p w14:paraId="483D2A60" w14:textId="77777777" w:rsidR="006009AB" w:rsidRPr="006B265C" w:rsidRDefault="006009AB">
            <w:pPr>
              <w:rPr>
                <w:ins w:id="2153" w:author="Milan Navrátil" w:date="2018-10-30T14:20:00Z"/>
                <w:szCs w:val="18"/>
              </w:rPr>
            </w:pPr>
            <w:r w:rsidRPr="00C32E9B">
              <w:rPr>
                <w:caps/>
                <w:szCs w:val="18"/>
              </w:rPr>
              <w:t>Vito, G. F. Maahs, J. R., Holmes, R. M.</w:t>
            </w:r>
            <w:r w:rsidRPr="0013290F">
              <w:rPr>
                <w:szCs w:val="18"/>
              </w:rPr>
              <w:t xml:space="preserve"> </w:t>
            </w:r>
            <w:r w:rsidRPr="0013290F">
              <w:rPr>
                <w:i/>
                <w:szCs w:val="18"/>
              </w:rPr>
              <w:t>Criminology: Theory, Research, and Policy</w:t>
            </w:r>
            <w:r w:rsidRPr="00DD51E9">
              <w:rPr>
                <w:szCs w:val="18"/>
              </w:rPr>
              <w:t xml:space="preserve"> (second edition) Sudbury. Jones and Bartlett. 2017</w:t>
            </w:r>
          </w:p>
          <w:p w14:paraId="40B99BB9" w14:textId="10ACE165" w:rsidR="00795651" w:rsidRPr="00232982" w:rsidRDefault="0043112B" w:rsidP="00795651">
            <w:pPr>
              <w:rPr>
                <w:szCs w:val="18"/>
                <w:shd w:val="clear" w:color="auto" w:fill="FFFFFF"/>
                <w:rPrChange w:id="2154" w:author="Milan Navrátil" w:date="2018-11-15T13:18:00Z">
                  <w:rPr/>
                </w:rPrChange>
              </w:rPr>
            </w:pPr>
            <w:ins w:id="2155" w:author="Milan Navrátil" w:date="2018-10-30T14:20:00Z">
              <w:r w:rsidRPr="002152D0">
                <w:rPr>
                  <w:szCs w:val="18"/>
                  <w:shd w:val="clear" w:color="auto" w:fill="FFFFFF"/>
                  <w:rPrChange w:id="2156" w:author="Milan Navrátil" w:date="2018-11-14T10:59:00Z">
                    <w:rPr>
                      <w:rFonts w:ascii="Open Sans" w:hAnsi="Open Sans" w:cs="Open Sans"/>
                      <w:color w:val="454545"/>
                      <w:shd w:val="clear" w:color="auto" w:fill="FFFFFF"/>
                    </w:rPr>
                  </w:rPrChange>
                </w:rPr>
                <w:t>MAGUIRE, Mike, Rodney MORGAN a Robert REINER, ed. </w:t>
              </w:r>
              <w:r w:rsidRPr="002152D0">
                <w:rPr>
                  <w:i/>
                  <w:iCs/>
                  <w:szCs w:val="18"/>
                  <w:shd w:val="clear" w:color="auto" w:fill="FFFFFF"/>
                  <w:rPrChange w:id="2157" w:author="Milan Navrátil" w:date="2018-11-14T10:59:00Z">
                    <w:rPr>
                      <w:rFonts w:ascii="Open Sans" w:hAnsi="Open Sans" w:cs="Open Sans"/>
                      <w:i/>
                      <w:iCs/>
                      <w:color w:val="454545"/>
                      <w:shd w:val="clear" w:color="auto" w:fill="FFFFFF"/>
                    </w:rPr>
                  </w:rPrChange>
                </w:rPr>
                <w:t>The Oxford handbook of criminology</w:t>
              </w:r>
              <w:r w:rsidRPr="002152D0">
                <w:rPr>
                  <w:szCs w:val="18"/>
                  <w:shd w:val="clear" w:color="auto" w:fill="FFFFFF"/>
                  <w:rPrChange w:id="2158" w:author="Milan Navrátil" w:date="2018-11-14T10:59:00Z">
                    <w:rPr>
                      <w:rFonts w:ascii="Open Sans" w:hAnsi="Open Sans" w:cs="Open Sans"/>
                      <w:color w:val="454545"/>
                      <w:shd w:val="clear" w:color="auto" w:fill="FFFFFF"/>
                    </w:rPr>
                  </w:rPrChange>
                </w:rPr>
                <w:t>. 5th ed. Oxford: Oxford University Press, c2012. ISBN 978-0-19-959027-8.</w:t>
              </w:r>
            </w:ins>
          </w:p>
        </w:tc>
      </w:tr>
      <w:tr w:rsidR="006009AB" w14:paraId="07001651"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D998E96" w14:textId="77777777" w:rsidR="006009AB" w:rsidRDefault="006009AB" w:rsidP="0085754D">
            <w:pPr>
              <w:jc w:val="center"/>
              <w:rPr>
                <w:b/>
              </w:rPr>
            </w:pPr>
            <w:r>
              <w:rPr>
                <w:b/>
              </w:rPr>
              <w:t>Informace ke kombinované nebo distanční formě</w:t>
            </w:r>
          </w:p>
        </w:tc>
      </w:tr>
      <w:tr w:rsidR="006009AB" w14:paraId="75114718" w14:textId="77777777" w:rsidTr="0085754D">
        <w:tc>
          <w:tcPr>
            <w:tcW w:w="4787" w:type="dxa"/>
            <w:gridSpan w:val="3"/>
            <w:tcBorders>
              <w:top w:val="single" w:sz="2" w:space="0" w:color="auto"/>
            </w:tcBorders>
            <w:shd w:val="clear" w:color="auto" w:fill="F7CAAC"/>
          </w:tcPr>
          <w:p w14:paraId="2964E4CA" w14:textId="77777777" w:rsidR="006009AB" w:rsidRDefault="006009AB" w:rsidP="0085754D">
            <w:r>
              <w:rPr>
                <w:b/>
              </w:rPr>
              <w:t>Rozsah konzultací (soustředění)</w:t>
            </w:r>
          </w:p>
        </w:tc>
        <w:tc>
          <w:tcPr>
            <w:tcW w:w="889" w:type="dxa"/>
            <w:tcBorders>
              <w:top w:val="single" w:sz="2" w:space="0" w:color="auto"/>
            </w:tcBorders>
          </w:tcPr>
          <w:p w14:paraId="1EA9D82D" w14:textId="77777777" w:rsidR="006009AB" w:rsidRDefault="006009AB" w:rsidP="0085754D">
            <w:r>
              <w:t>15</w:t>
            </w:r>
          </w:p>
        </w:tc>
        <w:tc>
          <w:tcPr>
            <w:tcW w:w="4179" w:type="dxa"/>
            <w:gridSpan w:val="4"/>
            <w:tcBorders>
              <w:top w:val="single" w:sz="2" w:space="0" w:color="auto"/>
            </w:tcBorders>
            <w:shd w:val="clear" w:color="auto" w:fill="F7CAAC"/>
          </w:tcPr>
          <w:p w14:paraId="74D6F210" w14:textId="77777777" w:rsidR="006009AB" w:rsidRDefault="006009AB" w:rsidP="0085754D">
            <w:pPr>
              <w:rPr>
                <w:b/>
              </w:rPr>
            </w:pPr>
            <w:r>
              <w:rPr>
                <w:b/>
              </w:rPr>
              <w:t xml:space="preserve">hodin </w:t>
            </w:r>
          </w:p>
        </w:tc>
      </w:tr>
      <w:tr w:rsidR="006009AB" w14:paraId="0CC01B1B" w14:textId="77777777" w:rsidTr="0085754D">
        <w:tc>
          <w:tcPr>
            <w:tcW w:w="9855" w:type="dxa"/>
            <w:gridSpan w:val="8"/>
            <w:shd w:val="clear" w:color="auto" w:fill="F7CAAC"/>
          </w:tcPr>
          <w:p w14:paraId="32E16A84" w14:textId="77777777" w:rsidR="006009AB" w:rsidRDefault="006009AB" w:rsidP="0085754D">
            <w:pPr>
              <w:rPr>
                <w:b/>
              </w:rPr>
            </w:pPr>
            <w:r>
              <w:rPr>
                <w:b/>
              </w:rPr>
              <w:t>Informace o způsobu kontaktu s vyučujícím</w:t>
            </w:r>
          </w:p>
        </w:tc>
      </w:tr>
      <w:tr w:rsidR="006009AB" w14:paraId="66AA8AF1" w14:textId="77777777" w:rsidTr="0085754D">
        <w:trPr>
          <w:trHeight w:val="559"/>
        </w:trPr>
        <w:tc>
          <w:tcPr>
            <w:tcW w:w="9855" w:type="dxa"/>
            <w:gridSpan w:val="8"/>
          </w:tcPr>
          <w:p w14:paraId="40DC836C" w14:textId="77777777" w:rsidR="006009AB" w:rsidRPr="00D2477C" w:rsidRDefault="006009AB" w:rsidP="00E96895">
            <w:r w:rsidRPr="00D2477C">
              <w:lastRenderedPageBreak/>
              <w:t>Vyučující na FAI mají trvale vypsány a zveřejněny konzultace minimálně 2h/týden v rámci kterých mají možnosti konzultovat podrobněji probíranou látku. Dále mohou studenti komunikovat s vyučujícím pomocí e-mailu a LMS Moodle.</w:t>
            </w:r>
          </w:p>
        </w:tc>
      </w:tr>
    </w:tbl>
    <w:p w14:paraId="4E06CDB3" w14:textId="77777777" w:rsidR="00A804E0" w:rsidRDefault="00A804E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3D969DA0" w14:textId="77777777" w:rsidTr="0085754D">
        <w:tc>
          <w:tcPr>
            <w:tcW w:w="9855" w:type="dxa"/>
            <w:gridSpan w:val="8"/>
            <w:tcBorders>
              <w:bottom w:val="double" w:sz="4" w:space="0" w:color="auto"/>
            </w:tcBorders>
            <w:shd w:val="clear" w:color="auto" w:fill="BDD6EE"/>
          </w:tcPr>
          <w:p w14:paraId="37A12F0B" w14:textId="5EFADD0F" w:rsidR="006009AB" w:rsidRDefault="006009AB" w:rsidP="0085754D">
            <w:pPr>
              <w:tabs>
                <w:tab w:val="right" w:pos="9462"/>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162466FB" w14:textId="77777777" w:rsidTr="0085754D">
        <w:tc>
          <w:tcPr>
            <w:tcW w:w="3086" w:type="dxa"/>
            <w:tcBorders>
              <w:top w:val="double" w:sz="4" w:space="0" w:color="auto"/>
            </w:tcBorders>
            <w:shd w:val="clear" w:color="auto" w:fill="F7CAAC"/>
          </w:tcPr>
          <w:p w14:paraId="5629DACA"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1EBB6528" w14:textId="373CDE05" w:rsidR="00CF504F" w:rsidRDefault="006009AB" w:rsidP="0085754D">
            <w:bookmarkStart w:id="2159" w:name="managementBezpecnostnihoInzenyrstvi"/>
            <w:r w:rsidRPr="00E27C4D">
              <w:t>Management bezpečnostního inženýrství</w:t>
            </w:r>
            <w:bookmarkEnd w:id="2159"/>
          </w:p>
        </w:tc>
      </w:tr>
      <w:tr w:rsidR="006009AB" w14:paraId="42B8B77F" w14:textId="77777777" w:rsidTr="0085754D">
        <w:tc>
          <w:tcPr>
            <w:tcW w:w="3086" w:type="dxa"/>
            <w:shd w:val="clear" w:color="auto" w:fill="F7CAAC"/>
          </w:tcPr>
          <w:p w14:paraId="0D8F6E8C" w14:textId="77777777" w:rsidR="006009AB" w:rsidRDefault="006009AB" w:rsidP="0085754D">
            <w:pPr>
              <w:rPr>
                <w:b/>
              </w:rPr>
            </w:pPr>
            <w:r>
              <w:rPr>
                <w:b/>
              </w:rPr>
              <w:t>Typ předmětu</w:t>
            </w:r>
          </w:p>
        </w:tc>
        <w:tc>
          <w:tcPr>
            <w:tcW w:w="3406" w:type="dxa"/>
            <w:gridSpan w:val="4"/>
          </w:tcPr>
          <w:p w14:paraId="5290AFA6" w14:textId="77777777" w:rsidR="006009AB" w:rsidRDefault="006009AB" w:rsidP="0085754D">
            <w:r>
              <w:t>Povinný „PZ“ pro specializace</w:t>
            </w:r>
          </w:p>
          <w:p w14:paraId="13AF5564" w14:textId="77777777" w:rsidR="006009AB" w:rsidRDefault="006009AB" w:rsidP="0085754D">
            <w:r>
              <w:t>Bezpečnostní technologie</w:t>
            </w:r>
          </w:p>
          <w:p w14:paraId="486B87E3" w14:textId="77777777" w:rsidR="006009AB" w:rsidRDefault="006009AB" w:rsidP="0085754D">
            <w:r>
              <w:t>Bezpečnostní management</w:t>
            </w:r>
          </w:p>
        </w:tc>
        <w:tc>
          <w:tcPr>
            <w:tcW w:w="2695" w:type="dxa"/>
            <w:gridSpan w:val="2"/>
            <w:shd w:val="clear" w:color="auto" w:fill="F7CAAC"/>
          </w:tcPr>
          <w:p w14:paraId="6048EFE5" w14:textId="77777777" w:rsidR="006009AB" w:rsidRDefault="006009AB" w:rsidP="0085754D">
            <w:r>
              <w:rPr>
                <w:b/>
              </w:rPr>
              <w:t>doporučený ročník / semestr</w:t>
            </w:r>
          </w:p>
        </w:tc>
        <w:tc>
          <w:tcPr>
            <w:tcW w:w="668" w:type="dxa"/>
          </w:tcPr>
          <w:p w14:paraId="69281BA0" w14:textId="77777777" w:rsidR="006009AB" w:rsidRDefault="006009AB" w:rsidP="0085754D">
            <w:r w:rsidRPr="00E27C4D">
              <w:t>2/</w:t>
            </w:r>
            <w:r>
              <w:t>L</w:t>
            </w:r>
          </w:p>
        </w:tc>
      </w:tr>
      <w:tr w:rsidR="006009AB" w14:paraId="354539BF" w14:textId="77777777" w:rsidTr="0085754D">
        <w:tc>
          <w:tcPr>
            <w:tcW w:w="3086" w:type="dxa"/>
            <w:shd w:val="clear" w:color="auto" w:fill="F7CAAC"/>
          </w:tcPr>
          <w:p w14:paraId="43644BF8" w14:textId="77777777" w:rsidR="006009AB" w:rsidRDefault="006009AB" w:rsidP="0085754D">
            <w:pPr>
              <w:rPr>
                <w:b/>
              </w:rPr>
            </w:pPr>
            <w:r>
              <w:rPr>
                <w:b/>
              </w:rPr>
              <w:t>Rozsah studijního předmětu</w:t>
            </w:r>
          </w:p>
        </w:tc>
        <w:tc>
          <w:tcPr>
            <w:tcW w:w="1701" w:type="dxa"/>
            <w:gridSpan w:val="2"/>
          </w:tcPr>
          <w:p w14:paraId="79C331D9" w14:textId="77777777" w:rsidR="006009AB" w:rsidRDefault="006009AB" w:rsidP="0085754D">
            <w:r w:rsidRPr="00E27C4D">
              <w:t>24p + 12s</w:t>
            </w:r>
          </w:p>
        </w:tc>
        <w:tc>
          <w:tcPr>
            <w:tcW w:w="889" w:type="dxa"/>
            <w:shd w:val="clear" w:color="auto" w:fill="F7CAAC"/>
          </w:tcPr>
          <w:p w14:paraId="505C39FB" w14:textId="77777777" w:rsidR="006009AB" w:rsidRDefault="006009AB" w:rsidP="0085754D">
            <w:pPr>
              <w:rPr>
                <w:b/>
              </w:rPr>
            </w:pPr>
            <w:r>
              <w:rPr>
                <w:b/>
              </w:rPr>
              <w:t xml:space="preserve">hod. </w:t>
            </w:r>
          </w:p>
        </w:tc>
        <w:tc>
          <w:tcPr>
            <w:tcW w:w="816" w:type="dxa"/>
          </w:tcPr>
          <w:p w14:paraId="7D293E9A" w14:textId="77777777" w:rsidR="006009AB" w:rsidRDefault="006009AB" w:rsidP="0085754D"/>
        </w:tc>
        <w:tc>
          <w:tcPr>
            <w:tcW w:w="2156" w:type="dxa"/>
            <w:shd w:val="clear" w:color="auto" w:fill="F7CAAC"/>
          </w:tcPr>
          <w:p w14:paraId="325393C8" w14:textId="77777777" w:rsidR="006009AB" w:rsidRDefault="006009AB" w:rsidP="0085754D">
            <w:pPr>
              <w:rPr>
                <w:b/>
              </w:rPr>
            </w:pPr>
            <w:r>
              <w:rPr>
                <w:b/>
              </w:rPr>
              <w:t>kreditů</w:t>
            </w:r>
          </w:p>
        </w:tc>
        <w:tc>
          <w:tcPr>
            <w:tcW w:w="1207" w:type="dxa"/>
            <w:gridSpan w:val="2"/>
          </w:tcPr>
          <w:p w14:paraId="4B59209E" w14:textId="77777777" w:rsidR="006009AB" w:rsidRDefault="006009AB" w:rsidP="0085754D">
            <w:r>
              <w:t>5</w:t>
            </w:r>
          </w:p>
        </w:tc>
      </w:tr>
      <w:tr w:rsidR="006009AB" w14:paraId="491709E0" w14:textId="77777777" w:rsidTr="0085754D">
        <w:tc>
          <w:tcPr>
            <w:tcW w:w="3086" w:type="dxa"/>
            <w:shd w:val="clear" w:color="auto" w:fill="F7CAAC"/>
          </w:tcPr>
          <w:p w14:paraId="3BC520E4" w14:textId="77777777" w:rsidR="006009AB" w:rsidRDefault="006009AB" w:rsidP="0085754D">
            <w:pPr>
              <w:rPr>
                <w:b/>
                <w:sz w:val="22"/>
              </w:rPr>
            </w:pPr>
            <w:r>
              <w:rPr>
                <w:b/>
              </w:rPr>
              <w:t>Prerekvizity, korekvizity, ekvivalence</w:t>
            </w:r>
          </w:p>
        </w:tc>
        <w:tc>
          <w:tcPr>
            <w:tcW w:w="6769" w:type="dxa"/>
            <w:gridSpan w:val="7"/>
          </w:tcPr>
          <w:p w14:paraId="148B8FC4" w14:textId="77777777" w:rsidR="006009AB" w:rsidRDefault="006009AB" w:rsidP="0085754D">
            <w:r>
              <w:t>nejsou</w:t>
            </w:r>
          </w:p>
        </w:tc>
      </w:tr>
      <w:tr w:rsidR="006009AB" w14:paraId="507AA1DA" w14:textId="77777777" w:rsidTr="0085754D">
        <w:tc>
          <w:tcPr>
            <w:tcW w:w="3086" w:type="dxa"/>
            <w:shd w:val="clear" w:color="auto" w:fill="F7CAAC"/>
          </w:tcPr>
          <w:p w14:paraId="13E2AEA5" w14:textId="77777777" w:rsidR="006009AB" w:rsidRDefault="006009AB" w:rsidP="0085754D">
            <w:pPr>
              <w:rPr>
                <w:b/>
              </w:rPr>
            </w:pPr>
            <w:r>
              <w:rPr>
                <w:b/>
              </w:rPr>
              <w:t>Způsob ověření studijních výsledků</w:t>
            </w:r>
          </w:p>
        </w:tc>
        <w:tc>
          <w:tcPr>
            <w:tcW w:w="3406" w:type="dxa"/>
            <w:gridSpan w:val="4"/>
          </w:tcPr>
          <w:p w14:paraId="7A52A25D" w14:textId="77777777" w:rsidR="006009AB" w:rsidRDefault="006009AB" w:rsidP="0085754D">
            <w:r w:rsidRPr="00404D4D">
              <w:t>Zápočet, zkouška</w:t>
            </w:r>
          </w:p>
        </w:tc>
        <w:tc>
          <w:tcPr>
            <w:tcW w:w="2156" w:type="dxa"/>
            <w:shd w:val="clear" w:color="auto" w:fill="F7CAAC"/>
          </w:tcPr>
          <w:p w14:paraId="4F2BD35A" w14:textId="77777777" w:rsidR="006009AB" w:rsidRDefault="006009AB" w:rsidP="0085754D">
            <w:pPr>
              <w:rPr>
                <w:b/>
              </w:rPr>
            </w:pPr>
            <w:r>
              <w:rPr>
                <w:b/>
              </w:rPr>
              <w:t>Forma výuky</w:t>
            </w:r>
          </w:p>
        </w:tc>
        <w:tc>
          <w:tcPr>
            <w:tcW w:w="1207" w:type="dxa"/>
            <w:gridSpan w:val="2"/>
          </w:tcPr>
          <w:p w14:paraId="5F58106A" w14:textId="77777777" w:rsidR="006009AB" w:rsidRDefault="006009AB" w:rsidP="0085754D">
            <w:r w:rsidRPr="00404D4D">
              <w:t xml:space="preserve">Přednáška, </w:t>
            </w:r>
            <w:r>
              <w:t>seminář</w:t>
            </w:r>
          </w:p>
        </w:tc>
      </w:tr>
      <w:tr w:rsidR="006009AB" w14:paraId="596004A3" w14:textId="77777777" w:rsidTr="0085754D">
        <w:tc>
          <w:tcPr>
            <w:tcW w:w="3086" w:type="dxa"/>
            <w:shd w:val="clear" w:color="auto" w:fill="F7CAAC"/>
          </w:tcPr>
          <w:p w14:paraId="0B9FFEE4"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14022A60" w14:textId="77777777" w:rsidR="006009AB" w:rsidRDefault="006009AB" w:rsidP="0085754D">
            <w:r>
              <w:t>Písemná  i ústní forma</w:t>
            </w:r>
          </w:p>
          <w:p w14:paraId="32206B89" w14:textId="77777777" w:rsidR="006009AB" w:rsidRDefault="006009AB" w:rsidP="0085754D">
            <w:r>
              <w:t xml:space="preserve">1. Povinná a aktivní účast na jednotlivých seminářích (80% účast na seminářích). </w:t>
            </w:r>
          </w:p>
          <w:p w14:paraId="20CA2543" w14:textId="77777777" w:rsidR="006009AB" w:rsidRDefault="006009AB" w:rsidP="00E96895">
            <w:r>
              <w:t xml:space="preserve">2. Teoretické a praktické zvládnutí základní problematiky a jednotlivých témat. </w:t>
            </w:r>
          </w:p>
          <w:p w14:paraId="0604418D" w14:textId="77777777" w:rsidR="006009AB" w:rsidRDefault="006009AB">
            <w:r>
              <w:t xml:space="preserve">3. </w:t>
            </w:r>
            <w:r w:rsidRPr="00FC276B">
              <w:t>Zápočet - zpracování samostatného úkolu + písemný test.</w:t>
            </w:r>
          </w:p>
          <w:p w14:paraId="6C537944" w14:textId="77777777" w:rsidR="006009AB" w:rsidRDefault="006009AB">
            <w:r>
              <w:t xml:space="preserve">4. </w:t>
            </w:r>
            <w:r w:rsidRPr="00404D4D">
              <w:t xml:space="preserve">Zkouška </w:t>
            </w:r>
            <w:r>
              <w:t>-</w:t>
            </w:r>
            <w:r w:rsidRPr="00404D4D">
              <w:t xml:space="preserve"> </w:t>
            </w:r>
            <w:r>
              <w:t>písemná</w:t>
            </w:r>
            <w:r w:rsidRPr="00404D4D">
              <w:t xml:space="preserve"> forma, prokázání znalostí látky z probíraných tematických okruhů.</w:t>
            </w:r>
          </w:p>
        </w:tc>
      </w:tr>
      <w:tr w:rsidR="006009AB" w14:paraId="0C49D073" w14:textId="77777777" w:rsidTr="0085754D">
        <w:trPr>
          <w:trHeight w:val="90"/>
        </w:trPr>
        <w:tc>
          <w:tcPr>
            <w:tcW w:w="9855" w:type="dxa"/>
            <w:gridSpan w:val="8"/>
            <w:tcBorders>
              <w:top w:val="nil"/>
            </w:tcBorders>
          </w:tcPr>
          <w:p w14:paraId="539EC073" w14:textId="77777777" w:rsidR="006009AB" w:rsidRDefault="006009AB" w:rsidP="0085754D"/>
        </w:tc>
      </w:tr>
      <w:tr w:rsidR="006009AB" w14:paraId="582A39B2" w14:textId="77777777" w:rsidTr="0085754D">
        <w:trPr>
          <w:trHeight w:val="197"/>
        </w:trPr>
        <w:tc>
          <w:tcPr>
            <w:tcW w:w="3086" w:type="dxa"/>
            <w:tcBorders>
              <w:top w:val="nil"/>
            </w:tcBorders>
            <w:shd w:val="clear" w:color="auto" w:fill="F7CAAC"/>
          </w:tcPr>
          <w:p w14:paraId="06CE88FF" w14:textId="77777777" w:rsidR="006009AB" w:rsidRDefault="006009AB" w:rsidP="0085754D">
            <w:pPr>
              <w:rPr>
                <w:b/>
              </w:rPr>
            </w:pPr>
            <w:r>
              <w:rPr>
                <w:b/>
              </w:rPr>
              <w:t>Garant předmětu</w:t>
            </w:r>
          </w:p>
        </w:tc>
        <w:tc>
          <w:tcPr>
            <w:tcW w:w="6769" w:type="dxa"/>
            <w:gridSpan w:val="7"/>
            <w:tcBorders>
              <w:top w:val="nil"/>
            </w:tcBorders>
          </w:tcPr>
          <w:p w14:paraId="3C6A6179" w14:textId="77777777" w:rsidR="006009AB" w:rsidRDefault="006009AB" w:rsidP="0085754D">
            <w:r>
              <w:t>doc. Ing. Martin Hromada Ph.D.</w:t>
            </w:r>
          </w:p>
        </w:tc>
      </w:tr>
      <w:tr w:rsidR="006009AB" w14:paraId="13177A05" w14:textId="77777777" w:rsidTr="0085754D">
        <w:trPr>
          <w:trHeight w:val="243"/>
        </w:trPr>
        <w:tc>
          <w:tcPr>
            <w:tcW w:w="3086" w:type="dxa"/>
            <w:tcBorders>
              <w:top w:val="nil"/>
            </w:tcBorders>
            <w:shd w:val="clear" w:color="auto" w:fill="F7CAAC"/>
          </w:tcPr>
          <w:p w14:paraId="66F43A3A" w14:textId="77777777" w:rsidR="006009AB" w:rsidRDefault="006009AB" w:rsidP="0085754D">
            <w:pPr>
              <w:rPr>
                <w:b/>
              </w:rPr>
            </w:pPr>
            <w:r>
              <w:rPr>
                <w:b/>
              </w:rPr>
              <w:t>Zapojení garanta do výuky předmětu</w:t>
            </w:r>
          </w:p>
        </w:tc>
        <w:tc>
          <w:tcPr>
            <w:tcW w:w="6769" w:type="dxa"/>
            <w:gridSpan w:val="7"/>
            <w:tcBorders>
              <w:top w:val="nil"/>
            </w:tcBorders>
          </w:tcPr>
          <w:p w14:paraId="426AB7BC" w14:textId="77777777" w:rsidR="006009AB" w:rsidRDefault="006009AB" w:rsidP="0085754D">
            <w:r>
              <w:t>Metodicky, přednáší, vede semináře</w:t>
            </w:r>
          </w:p>
        </w:tc>
      </w:tr>
      <w:tr w:rsidR="006009AB" w14:paraId="6D0D5605" w14:textId="77777777" w:rsidTr="0085754D">
        <w:tc>
          <w:tcPr>
            <w:tcW w:w="3086" w:type="dxa"/>
            <w:shd w:val="clear" w:color="auto" w:fill="F7CAAC"/>
          </w:tcPr>
          <w:p w14:paraId="06B0D9AD" w14:textId="77777777" w:rsidR="006009AB" w:rsidRDefault="006009AB" w:rsidP="0085754D">
            <w:pPr>
              <w:rPr>
                <w:b/>
              </w:rPr>
            </w:pPr>
            <w:r>
              <w:rPr>
                <w:b/>
              </w:rPr>
              <w:t>Vyučující</w:t>
            </w:r>
          </w:p>
        </w:tc>
        <w:tc>
          <w:tcPr>
            <w:tcW w:w="6769" w:type="dxa"/>
            <w:gridSpan w:val="7"/>
            <w:tcBorders>
              <w:bottom w:val="nil"/>
            </w:tcBorders>
          </w:tcPr>
          <w:p w14:paraId="499B7CBE" w14:textId="77777777" w:rsidR="006009AB" w:rsidRDefault="006009AB" w:rsidP="0085754D">
            <w:r>
              <w:t>doc. Ing. Martin Hromada Ph.D., přednášky (100 %)</w:t>
            </w:r>
          </w:p>
        </w:tc>
      </w:tr>
      <w:tr w:rsidR="006009AB" w14:paraId="17CB624C" w14:textId="77777777" w:rsidTr="0085754D">
        <w:trPr>
          <w:trHeight w:val="49"/>
        </w:trPr>
        <w:tc>
          <w:tcPr>
            <w:tcW w:w="9855" w:type="dxa"/>
            <w:gridSpan w:val="8"/>
            <w:tcBorders>
              <w:top w:val="nil"/>
            </w:tcBorders>
          </w:tcPr>
          <w:p w14:paraId="33A9E538" w14:textId="77777777" w:rsidR="006009AB" w:rsidRDefault="006009AB" w:rsidP="0085754D"/>
        </w:tc>
      </w:tr>
      <w:tr w:rsidR="006009AB" w14:paraId="5C7A3CB7" w14:textId="77777777" w:rsidTr="0085754D">
        <w:tc>
          <w:tcPr>
            <w:tcW w:w="3086" w:type="dxa"/>
            <w:shd w:val="clear" w:color="auto" w:fill="F7CAAC"/>
          </w:tcPr>
          <w:p w14:paraId="7086C5FD" w14:textId="77777777" w:rsidR="006009AB" w:rsidRDefault="006009AB" w:rsidP="0085754D">
            <w:pPr>
              <w:rPr>
                <w:b/>
              </w:rPr>
            </w:pPr>
            <w:r>
              <w:rPr>
                <w:b/>
              </w:rPr>
              <w:t>Stručná anotace předmětu</w:t>
            </w:r>
          </w:p>
        </w:tc>
        <w:tc>
          <w:tcPr>
            <w:tcW w:w="6769" w:type="dxa"/>
            <w:gridSpan w:val="7"/>
            <w:tcBorders>
              <w:bottom w:val="nil"/>
            </w:tcBorders>
          </w:tcPr>
          <w:p w14:paraId="7D666694" w14:textId="77777777" w:rsidR="006009AB" w:rsidRDefault="006009AB" w:rsidP="0085754D"/>
        </w:tc>
      </w:tr>
      <w:tr w:rsidR="006009AB" w14:paraId="4B6040D9" w14:textId="77777777" w:rsidTr="0085754D">
        <w:trPr>
          <w:trHeight w:val="3938"/>
        </w:trPr>
        <w:tc>
          <w:tcPr>
            <w:tcW w:w="9855" w:type="dxa"/>
            <w:gridSpan w:val="8"/>
            <w:tcBorders>
              <w:top w:val="nil"/>
              <w:bottom w:val="single" w:sz="12" w:space="0" w:color="auto"/>
            </w:tcBorders>
          </w:tcPr>
          <w:p w14:paraId="5878298C" w14:textId="77777777" w:rsidR="006009AB" w:rsidRPr="004317BE" w:rsidRDefault="006009AB" w:rsidP="00E96895">
            <w:r w:rsidRPr="004317BE">
              <w:t>Cílem tohoto předmětu je studentům objasnit znalosti z oblasti obecného m</w:t>
            </w:r>
            <w:r>
              <w:t>a</w:t>
            </w:r>
            <w:r w:rsidRPr="004317BE">
              <w:t>nagementu a managementu bezpečnostního inženýrství. Smyslem je na základě znalostí z oblasti analýzy a řízení rizik připravit odpovídající strategie, vedoucí k zajištění požadované míry bezpečnosti a konkurenceschopnosti. V rámci předmětu budou objasněny nejnovější bezpečnostní koncepty a jejich vazba management organizace.</w:t>
            </w:r>
          </w:p>
          <w:p w14:paraId="49B76BB4" w14:textId="2CEEABDE" w:rsidR="00FE4C2B" w:rsidRPr="004317BE" w:rsidDel="00FE4C2B" w:rsidRDefault="006009AB">
            <w:pPr>
              <w:rPr>
                <w:del w:id="2160" w:author="Milan Navrátil" w:date="2018-11-13T15:12:00Z"/>
              </w:rPr>
            </w:pPr>
            <w:r w:rsidRPr="004317BE">
              <w:t>Témata</w:t>
            </w:r>
            <w:del w:id="2161" w:author="Milan Navrátil" w:date="2018-11-13T15:11:00Z">
              <w:r w:rsidRPr="004317BE" w:rsidDel="00FE4C2B">
                <w:delText>:</w:delText>
              </w:r>
            </w:del>
            <w:ins w:id="2162" w:author="Milan Navrátil" w:date="2018-11-13T15:11:00Z">
              <w:r w:rsidR="00FE4C2B">
                <w:t>:</w:t>
              </w:r>
            </w:ins>
          </w:p>
          <w:p w14:paraId="4013B35D" w14:textId="4F30478D" w:rsidR="006009AB" w:rsidRPr="004317BE" w:rsidDel="00FE4C2B" w:rsidRDefault="006009AB">
            <w:pPr>
              <w:rPr>
                <w:del w:id="2163" w:author="Milan Navrátil" w:date="2018-11-13T15:10:00Z"/>
              </w:rPr>
              <w:pPrChange w:id="2164" w:author="Milan Navrátil" w:date="2018-11-13T15:12:00Z">
                <w:pPr>
                  <w:pStyle w:val="Odstavecseseznamem"/>
                  <w:numPr>
                    <w:numId w:val="15"/>
                  </w:numPr>
                  <w:tabs>
                    <w:tab w:val="num" w:pos="720"/>
                  </w:tabs>
                  <w:ind w:hanging="360"/>
                </w:pPr>
              </w:pPrChange>
            </w:pPr>
            <w:del w:id="2165" w:author="Milan Navrátil" w:date="2018-11-13T15:10:00Z">
              <w:r w:rsidRPr="004317BE" w:rsidDel="00FE4C2B">
                <w:delText>Teoretické základy managementu</w:delText>
              </w:r>
            </w:del>
          </w:p>
          <w:p w14:paraId="4ED4C60F" w14:textId="0A406EE7" w:rsidR="006009AB" w:rsidRPr="004317BE" w:rsidDel="00FE4C2B" w:rsidRDefault="006009AB">
            <w:pPr>
              <w:rPr>
                <w:del w:id="2166" w:author="Milan Navrátil" w:date="2018-11-13T15:09:00Z"/>
              </w:rPr>
              <w:pPrChange w:id="2167" w:author="Milan Navrátil" w:date="2018-11-13T15:12:00Z">
                <w:pPr>
                  <w:pStyle w:val="Odstavecseseznamem"/>
                  <w:numPr>
                    <w:numId w:val="15"/>
                  </w:numPr>
                  <w:tabs>
                    <w:tab w:val="num" w:pos="720"/>
                  </w:tabs>
                  <w:ind w:hanging="360"/>
                </w:pPr>
              </w:pPrChange>
            </w:pPr>
            <w:del w:id="2168" w:author="Milan Navrátil" w:date="2018-11-13T15:10:00Z">
              <w:r w:rsidRPr="004317BE" w:rsidDel="00FE4C2B">
                <w:delText xml:space="preserve">Management organizace vs </w:delText>
              </w:r>
              <w:r w:rsidRPr="00FE4C2B" w:rsidDel="00FE4C2B">
                <w:delText>management bezpečnostního inženýrství</w:delText>
              </w:r>
            </w:del>
          </w:p>
          <w:p w14:paraId="53BF0E08" w14:textId="64EB449F" w:rsidR="006009AB" w:rsidRPr="004317BE" w:rsidDel="00FE4C2B" w:rsidRDefault="006009AB">
            <w:pPr>
              <w:rPr>
                <w:del w:id="2169" w:author="Milan Navrátil" w:date="2018-11-13T15:10:00Z"/>
              </w:rPr>
              <w:pPrChange w:id="2170" w:author="Milan Navrátil" w:date="2018-11-13T15:12:00Z">
                <w:pPr>
                  <w:pStyle w:val="Odstavecseseznamem"/>
                  <w:numPr>
                    <w:numId w:val="15"/>
                  </w:numPr>
                  <w:tabs>
                    <w:tab w:val="num" w:pos="720"/>
                  </w:tabs>
                  <w:ind w:hanging="360"/>
                </w:pPr>
              </w:pPrChange>
            </w:pPr>
            <w:del w:id="2171" w:author="Milan Navrátil" w:date="2018-11-13T15:09:00Z">
              <w:r w:rsidRPr="004317BE" w:rsidDel="00FE4C2B">
                <w:delText>Management rizika</w:delText>
              </w:r>
            </w:del>
          </w:p>
          <w:p w14:paraId="638A27EA" w14:textId="1372DE39" w:rsidR="006009AB" w:rsidRPr="004317BE" w:rsidDel="00FE4C2B" w:rsidRDefault="006009AB">
            <w:pPr>
              <w:rPr>
                <w:del w:id="2172" w:author="Milan Navrátil" w:date="2018-11-13T15:10:00Z"/>
              </w:rPr>
              <w:pPrChange w:id="2173" w:author="Milan Navrátil" w:date="2018-11-13T15:12:00Z">
                <w:pPr>
                  <w:pStyle w:val="Odstavecseseznamem"/>
                  <w:numPr>
                    <w:numId w:val="15"/>
                  </w:numPr>
                  <w:tabs>
                    <w:tab w:val="num" w:pos="720"/>
                  </w:tabs>
                  <w:ind w:hanging="360"/>
                </w:pPr>
              </w:pPrChange>
            </w:pPr>
            <w:del w:id="2174" w:author="Milan Navrátil" w:date="2018-11-13T15:10:00Z">
              <w:r w:rsidRPr="004317BE" w:rsidDel="00FE4C2B">
                <w:delText>Principy managementu rizik dle ISO 31000</w:delText>
              </w:r>
            </w:del>
          </w:p>
          <w:p w14:paraId="462A2223" w14:textId="42813589" w:rsidR="006009AB" w:rsidRPr="004317BE" w:rsidDel="00FE4C2B" w:rsidRDefault="006009AB">
            <w:pPr>
              <w:rPr>
                <w:del w:id="2175" w:author="Milan Navrátil" w:date="2018-11-13T15:10:00Z"/>
              </w:rPr>
              <w:pPrChange w:id="2176" w:author="Milan Navrátil" w:date="2018-11-13T15:12:00Z">
                <w:pPr>
                  <w:pStyle w:val="Odstavecseseznamem"/>
                  <w:numPr>
                    <w:numId w:val="15"/>
                  </w:numPr>
                  <w:tabs>
                    <w:tab w:val="num" w:pos="720"/>
                  </w:tabs>
                  <w:ind w:hanging="360"/>
                </w:pPr>
              </w:pPrChange>
            </w:pPr>
            <w:del w:id="2177" w:author="Milan Navrátil" w:date="2018-11-13T15:10:00Z">
              <w:r w:rsidRPr="004317BE" w:rsidDel="00FE4C2B">
                <w:delText>Systém managementu kvality</w:delText>
              </w:r>
            </w:del>
          </w:p>
          <w:p w14:paraId="596C624B" w14:textId="11EED5A1" w:rsidR="006009AB" w:rsidRPr="004317BE" w:rsidDel="00FE4C2B" w:rsidRDefault="006009AB">
            <w:pPr>
              <w:rPr>
                <w:del w:id="2178" w:author="Milan Navrátil" w:date="2018-11-13T15:09:00Z"/>
              </w:rPr>
              <w:pPrChange w:id="2179" w:author="Milan Navrátil" w:date="2018-11-13T15:12:00Z">
                <w:pPr>
                  <w:pStyle w:val="Odstavecseseznamem"/>
                  <w:numPr>
                    <w:numId w:val="15"/>
                  </w:numPr>
                  <w:tabs>
                    <w:tab w:val="num" w:pos="720"/>
                  </w:tabs>
                  <w:ind w:hanging="360"/>
                </w:pPr>
              </w:pPrChange>
            </w:pPr>
            <w:del w:id="2180" w:author="Milan Navrátil" w:date="2018-11-13T15:09:00Z">
              <w:r w:rsidRPr="004317BE" w:rsidDel="00FE4C2B">
                <w:delText>FMEA analýza pro praxi</w:delText>
              </w:r>
            </w:del>
          </w:p>
          <w:p w14:paraId="2E03BF53" w14:textId="12B97B47" w:rsidR="006009AB" w:rsidRPr="004317BE" w:rsidDel="00FE4C2B" w:rsidRDefault="006009AB">
            <w:pPr>
              <w:rPr>
                <w:del w:id="2181" w:author="Milan Navrátil" w:date="2018-11-13T15:10:00Z"/>
              </w:rPr>
              <w:pPrChange w:id="2182" w:author="Milan Navrátil" w:date="2018-11-13T15:12:00Z">
                <w:pPr>
                  <w:pStyle w:val="Odstavecseseznamem"/>
                  <w:numPr>
                    <w:numId w:val="15"/>
                  </w:numPr>
                  <w:tabs>
                    <w:tab w:val="num" w:pos="720"/>
                  </w:tabs>
                  <w:ind w:hanging="360"/>
                </w:pPr>
              </w:pPrChange>
            </w:pPr>
            <w:del w:id="2183" w:author="Milan Navrátil" w:date="2018-11-13T15:10:00Z">
              <w:r w:rsidRPr="004317BE" w:rsidDel="00FE4C2B">
                <w:delText>Systém jakosti a environmentálního managementu (ISO 9000 a 14000)</w:delText>
              </w:r>
            </w:del>
          </w:p>
          <w:p w14:paraId="60CF9217" w14:textId="50D86327" w:rsidR="006009AB" w:rsidRPr="004317BE" w:rsidDel="00FE4C2B" w:rsidRDefault="006009AB">
            <w:pPr>
              <w:rPr>
                <w:del w:id="2184" w:author="Milan Navrátil" w:date="2018-11-13T15:10:00Z"/>
              </w:rPr>
              <w:pPrChange w:id="2185" w:author="Milan Navrátil" w:date="2018-11-13T15:12:00Z">
                <w:pPr>
                  <w:pStyle w:val="Odstavecseseznamem"/>
                  <w:numPr>
                    <w:numId w:val="15"/>
                  </w:numPr>
                  <w:tabs>
                    <w:tab w:val="num" w:pos="720"/>
                  </w:tabs>
                  <w:ind w:hanging="360"/>
                </w:pPr>
              </w:pPrChange>
            </w:pPr>
            <w:del w:id="2186" w:author="Milan Navrátil" w:date="2018-11-13T15:10:00Z">
              <w:r w:rsidRPr="004317BE" w:rsidDel="00FE4C2B">
                <w:delText>Procesní řízení společnosti</w:delText>
              </w:r>
            </w:del>
          </w:p>
          <w:p w14:paraId="16246C60" w14:textId="5100EF39" w:rsidR="006009AB" w:rsidRPr="004317BE" w:rsidDel="00FE4C2B" w:rsidRDefault="006009AB">
            <w:pPr>
              <w:rPr>
                <w:del w:id="2187" w:author="Milan Navrátil" w:date="2018-11-13T15:10:00Z"/>
              </w:rPr>
              <w:pPrChange w:id="2188" w:author="Milan Navrátil" w:date="2018-11-13T15:12:00Z">
                <w:pPr>
                  <w:pStyle w:val="Odstavecseseznamem"/>
                  <w:numPr>
                    <w:numId w:val="15"/>
                  </w:numPr>
                  <w:tabs>
                    <w:tab w:val="num" w:pos="720"/>
                  </w:tabs>
                  <w:ind w:hanging="360"/>
                </w:pPr>
              </w:pPrChange>
            </w:pPr>
            <w:del w:id="2189" w:author="Milan Navrátil" w:date="2018-11-13T15:10:00Z">
              <w:r w:rsidRPr="004317BE" w:rsidDel="00FE4C2B">
                <w:delText>Plánovací dokumentace v bezpečnostním inženýrství</w:delText>
              </w:r>
            </w:del>
          </w:p>
          <w:p w14:paraId="0E5E678F" w14:textId="3B40F845" w:rsidR="006009AB" w:rsidRPr="004317BE" w:rsidDel="00FE4C2B" w:rsidRDefault="006009AB">
            <w:pPr>
              <w:rPr>
                <w:del w:id="2190" w:author="Milan Navrátil" w:date="2018-11-13T15:10:00Z"/>
              </w:rPr>
              <w:pPrChange w:id="2191" w:author="Milan Navrátil" w:date="2018-11-13T15:12:00Z">
                <w:pPr>
                  <w:pStyle w:val="Odstavecseseznamem"/>
                  <w:numPr>
                    <w:numId w:val="15"/>
                  </w:numPr>
                  <w:tabs>
                    <w:tab w:val="num" w:pos="720"/>
                  </w:tabs>
                  <w:ind w:hanging="360"/>
                </w:pPr>
              </w:pPrChange>
            </w:pPr>
            <w:del w:id="2192" w:author="Milan Navrátil" w:date="2018-11-13T15:10:00Z">
              <w:r w:rsidRPr="004317BE" w:rsidDel="00FE4C2B">
                <w:delText>Systém managementu bezpečnosti a ochrany zdraví při práci podle OHSAS 18001</w:delText>
              </w:r>
            </w:del>
          </w:p>
          <w:p w14:paraId="56B793C4" w14:textId="7D444188" w:rsidR="006009AB" w:rsidRPr="004317BE" w:rsidDel="00FE4C2B" w:rsidRDefault="006009AB">
            <w:pPr>
              <w:rPr>
                <w:del w:id="2193" w:author="Milan Navrátil" w:date="2018-11-13T15:10:00Z"/>
              </w:rPr>
              <w:pPrChange w:id="2194" w:author="Milan Navrátil" w:date="2018-11-13T15:12:00Z">
                <w:pPr>
                  <w:pStyle w:val="Odstavecseseznamem"/>
                  <w:numPr>
                    <w:numId w:val="15"/>
                  </w:numPr>
                  <w:tabs>
                    <w:tab w:val="num" w:pos="720"/>
                  </w:tabs>
                  <w:ind w:hanging="360"/>
                </w:pPr>
              </w:pPrChange>
            </w:pPr>
            <w:del w:id="2195" w:author="Milan Navrátil" w:date="2018-11-13T15:10:00Z">
              <w:r w:rsidRPr="004317BE" w:rsidDel="00FE4C2B">
                <w:delText>Administrativní a personální bezpečnost organizace</w:delText>
              </w:r>
            </w:del>
          </w:p>
          <w:p w14:paraId="5BACB698" w14:textId="29BCC725" w:rsidR="006009AB" w:rsidRPr="004317BE" w:rsidDel="00FE4C2B" w:rsidRDefault="006009AB">
            <w:pPr>
              <w:rPr>
                <w:del w:id="2196" w:author="Milan Navrátil" w:date="2018-11-13T15:10:00Z"/>
              </w:rPr>
              <w:pPrChange w:id="2197" w:author="Milan Navrátil" w:date="2018-11-13T15:12:00Z">
                <w:pPr>
                  <w:pStyle w:val="Odstavecseseznamem"/>
                  <w:numPr>
                    <w:numId w:val="15"/>
                  </w:numPr>
                  <w:tabs>
                    <w:tab w:val="num" w:pos="720"/>
                  </w:tabs>
                  <w:ind w:hanging="360"/>
                </w:pPr>
              </w:pPrChange>
            </w:pPr>
            <w:del w:id="2198" w:author="Milan Navrátil" w:date="2018-11-13T15:10:00Z">
              <w:r w:rsidRPr="004317BE" w:rsidDel="00FE4C2B">
                <w:delText>Tvorba systému informační bezpečnosti organizace (ISO 27000)</w:delText>
              </w:r>
            </w:del>
          </w:p>
          <w:p w14:paraId="0BE5D0BF" w14:textId="472FBF9D" w:rsidR="006009AB" w:rsidRPr="004317BE" w:rsidDel="00FE4C2B" w:rsidRDefault="006009AB">
            <w:pPr>
              <w:rPr>
                <w:del w:id="2199" w:author="Milan Navrátil" w:date="2018-11-13T15:10:00Z"/>
              </w:rPr>
              <w:pPrChange w:id="2200" w:author="Milan Navrátil" w:date="2018-11-13T15:12:00Z">
                <w:pPr>
                  <w:pStyle w:val="Odstavecseseznamem"/>
                  <w:numPr>
                    <w:numId w:val="15"/>
                  </w:numPr>
                  <w:tabs>
                    <w:tab w:val="num" w:pos="720"/>
                  </w:tabs>
                  <w:ind w:hanging="360"/>
                </w:pPr>
              </w:pPrChange>
            </w:pPr>
            <w:del w:id="2201" w:author="Milan Navrátil" w:date="2018-11-13T15:10:00Z">
              <w:r w:rsidRPr="004317BE" w:rsidDel="00FE4C2B">
                <w:delText>Management kontinuity činnosti organizace (ISO 25999)</w:delText>
              </w:r>
            </w:del>
          </w:p>
          <w:p w14:paraId="0E6B8F08" w14:textId="77777777" w:rsidR="006009AB" w:rsidRDefault="006009AB">
            <w:pPr>
              <w:rPr>
                <w:ins w:id="2202" w:author="Milan Navrátil" w:date="2018-11-13T15:12:00Z"/>
              </w:rPr>
              <w:pPrChange w:id="2203" w:author="Milan Navrátil" w:date="2018-11-13T15:12:00Z">
                <w:pPr>
                  <w:pStyle w:val="Odstavecseseznamem"/>
                  <w:numPr>
                    <w:numId w:val="15"/>
                  </w:numPr>
                  <w:tabs>
                    <w:tab w:val="num" w:pos="720"/>
                  </w:tabs>
                  <w:ind w:hanging="360"/>
                </w:pPr>
              </w:pPrChange>
            </w:pPr>
            <w:del w:id="2204" w:author="Milan Navrátil" w:date="2018-11-13T15:10:00Z">
              <w:r w:rsidRPr="004317BE" w:rsidDel="00FE4C2B">
                <w:delText>Management v kontextu komplexního systému řízení bezpečnosti</w:delText>
              </w:r>
            </w:del>
          </w:p>
          <w:p w14:paraId="155293AE" w14:textId="77777777" w:rsidR="00FE4C2B" w:rsidRDefault="00FE4C2B">
            <w:pPr>
              <w:rPr>
                <w:ins w:id="2205" w:author="Milan Navrátil" w:date="2018-11-13T15:12:00Z"/>
              </w:rPr>
              <w:pPrChange w:id="2206" w:author="Milan Navrátil" w:date="2018-11-13T15:12:00Z">
                <w:pPr>
                  <w:pStyle w:val="Odstavecseseznamem"/>
                  <w:numPr>
                    <w:numId w:val="15"/>
                  </w:numPr>
                  <w:tabs>
                    <w:tab w:val="num" w:pos="720"/>
                  </w:tabs>
                  <w:ind w:hanging="360"/>
                </w:pPr>
              </w:pPrChange>
            </w:pPr>
          </w:p>
          <w:p w14:paraId="7BB5B7A1" w14:textId="77777777" w:rsidR="00FE4C2B" w:rsidRDefault="00FE4C2B" w:rsidP="00FE4C2B">
            <w:pPr>
              <w:pStyle w:val="Odstavecseseznamem"/>
              <w:numPr>
                <w:ilvl w:val="0"/>
                <w:numId w:val="44"/>
              </w:numPr>
              <w:rPr>
                <w:ins w:id="2207" w:author="Milan Navrátil" w:date="2018-11-13T15:12:00Z"/>
              </w:rPr>
            </w:pPr>
            <w:ins w:id="2208" w:author="Milan Navrátil" w:date="2018-11-13T15:12:00Z">
              <w:r>
                <w:t>Teoretické základy managementu</w:t>
              </w:r>
            </w:ins>
          </w:p>
          <w:p w14:paraId="0552A3A3" w14:textId="77777777" w:rsidR="00FE4C2B" w:rsidRDefault="00FE4C2B" w:rsidP="00FE4C2B">
            <w:pPr>
              <w:pStyle w:val="Odstavecseseznamem"/>
              <w:numPr>
                <w:ilvl w:val="0"/>
                <w:numId w:val="44"/>
              </w:numPr>
              <w:rPr>
                <w:ins w:id="2209" w:author="Milan Navrátil" w:date="2018-11-13T15:12:00Z"/>
              </w:rPr>
            </w:pPr>
            <w:ins w:id="2210" w:author="Milan Navrátil" w:date="2018-11-13T15:12:00Z">
              <w:r>
                <w:t>Management organizace vs management bezpečnostního inženýrství, management rizika.</w:t>
              </w:r>
            </w:ins>
          </w:p>
          <w:p w14:paraId="4E5C5957" w14:textId="77777777" w:rsidR="00FE4C2B" w:rsidRDefault="00FE4C2B" w:rsidP="00FE4C2B">
            <w:pPr>
              <w:pStyle w:val="Odstavecseseznamem"/>
              <w:numPr>
                <w:ilvl w:val="0"/>
                <w:numId w:val="44"/>
              </w:numPr>
              <w:rPr>
                <w:ins w:id="2211" w:author="Milan Navrátil" w:date="2018-11-13T15:12:00Z"/>
              </w:rPr>
            </w:pPr>
            <w:ins w:id="2212" w:author="Milan Navrátil" w:date="2018-11-13T15:12:00Z">
              <w:r>
                <w:t>Principy managementu rizik dle ISO 31000</w:t>
              </w:r>
            </w:ins>
          </w:p>
          <w:p w14:paraId="47DC3021" w14:textId="77777777" w:rsidR="00FE4C2B" w:rsidRDefault="00FE4C2B" w:rsidP="00FE4C2B">
            <w:pPr>
              <w:pStyle w:val="Odstavecseseznamem"/>
              <w:numPr>
                <w:ilvl w:val="0"/>
                <w:numId w:val="44"/>
              </w:numPr>
              <w:rPr>
                <w:ins w:id="2213" w:author="Milan Navrátil" w:date="2018-11-13T15:12:00Z"/>
              </w:rPr>
            </w:pPr>
            <w:ins w:id="2214" w:author="Milan Navrátil" w:date="2018-11-13T15:12:00Z">
              <w:r>
                <w:t>Systém managementu kvality, FMEA analýza pro praxi</w:t>
              </w:r>
            </w:ins>
          </w:p>
          <w:p w14:paraId="652F2D70" w14:textId="77777777" w:rsidR="00FE4C2B" w:rsidRDefault="00FE4C2B" w:rsidP="00FE4C2B">
            <w:pPr>
              <w:pStyle w:val="Odstavecseseznamem"/>
              <w:numPr>
                <w:ilvl w:val="0"/>
                <w:numId w:val="44"/>
              </w:numPr>
              <w:rPr>
                <w:ins w:id="2215" w:author="Milan Navrátil" w:date="2018-11-13T15:12:00Z"/>
              </w:rPr>
            </w:pPr>
            <w:ins w:id="2216" w:author="Milan Navrátil" w:date="2018-11-13T15:12:00Z">
              <w:r>
                <w:t>Systém jakosti a environmentálního managementu (ISO 9000 a 14000)</w:t>
              </w:r>
            </w:ins>
          </w:p>
          <w:p w14:paraId="5DEF1E84" w14:textId="77777777" w:rsidR="00FE4C2B" w:rsidRDefault="00FE4C2B" w:rsidP="00FE4C2B">
            <w:pPr>
              <w:pStyle w:val="Odstavecseseznamem"/>
              <w:numPr>
                <w:ilvl w:val="0"/>
                <w:numId w:val="44"/>
              </w:numPr>
              <w:rPr>
                <w:ins w:id="2217" w:author="Milan Navrátil" w:date="2018-11-13T15:12:00Z"/>
              </w:rPr>
            </w:pPr>
            <w:ins w:id="2218" w:author="Milan Navrátil" w:date="2018-11-13T15:12:00Z">
              <w:r>
                <w:t>Procesní řízení společnosti</w:t>
              </w:r>
            </w:ins>
          </w:p>
          <w:p w14:paraId="39729F52" w14:textId="77777777" w:rsidR="00FE4C2B" w:rsidRDefault="00FE4C2B" w:rsidP="00FE4C2B">
            <w:pPr>
              <w:pStyle w:val="Odstavecseseznamem"/>
              <w:numPr>
                <w:ilvl w:val="0"/>
                <w:numId w:val="44"/>
              </w:numPr>
              <w:rPr>
                <w:ins w:id="2219" w:author="Milan Navrátil" w:date="2018-11-13T15:12:00Z"/>
              </w:rPr>
            </w:pPr>
            <w:ins w:id="2220" w:author="Milan Navrátil" w:date="2018-11-13T15:12:00Z">
              <w:r>
                <w:t>Plánovací dokumentace v bezpečnostním inženýrství</w:t>
              </w:r>
            </w:ins>
          </w:p>
          <w:p w14:paraId="7D56DFCE" w14:textId="77777777" w:rsidR="00FE4C2B" w:rsidRDefault="00FE4C2B" w:rsidP="00FE4C2B">
            <w:pPr>
              <w:pStyle w:val="Odstavecseseznamem"/>
              <w:numPr>
                <w:ilvl w:val="0"/>
                <w:numId w:val="44"/>
              </w:numPr>
              <w:rPr>
                <w:ins w:id="2221" w:author="Milan Navrátil" w:date="2018-11-13T15:12:00Z"/>
              </w:rPr>
            </w:pPr>
            <w:ins w:id="2222" w:author="Milan Navrátil" w:date="2018-11-13T15:12:00Z">
              <w:r>
                <w:t>Systém managementu bezpečnosti a ochrany zdraví při práci podle OHSAS 18001</w:t>
              </w:r>
            </w:ins>
          </w:p>
          <w:p w14:paraId="08D4EBEF" w14:textId="77777777" w:rsidR="00FE4C2B" w:rsidRDefault="00FE4C2B" w:rsidP="00FE4C2B">
            <w:pPr>
              <w:pStyle w:val="Odstavecseseznamem"/>
              <w:numPr>
                <w:ilvl w:val="0"/>
                <w:numId w:val="44"/>
              </w:numPr>
              <w:rPr>
                <w:ins w:id="2223" w:author="Milan Navrátil" w:date="2018-11-13T15:12:00Z"/>
              </w:rPr>
            </w:pPr>
            <w:ins w:id="2224" w:author="Milan Navrátil" w:date="2018-11-13T15:12:00Z">
              <w:r>
                <w:t>Administrativní a personální bezpečnost organizace</w:t>
              </w:r>
            </w:ins>
          </w:p>
          <w:p w14:paraId="6B6BDA4E" w14:textId="77777777" w:rsidR="00FE4C2B" w:rsidRDefault="00FE4C2B" w:rsidP="00FE4C2B">
            <w:pPr>
              <w:pStyle w:val="Odstavecseseznamem"/>
              <w:numPr>
                <w:ilvl w:val="0"/>
                <w:numId w:val="44"/>
              </w:numPr>
              <w:rPr>
                <w:ins w:id="2225" w:author="Milan Navrátil" w:date="2018-11-13T15:12:00Z"/>
              </w:rPr>
            </w:pPr>
            <w:ins w:id="2226" w:author="Milan Navrátil" w:date="2018-11-13T15:12:00Z">
              <w:r>
                <w:t>Tvorba systému informační bezpečnosti organizace (ISO 27000)</w:t>
              </w:r>
            </w:ins>
          </w:p>
          <w:p w14:paraId="23A2E22A" w14:textId="77777777" w:rsidR="00FE4C2B" w:rsidRDefault="00FE4C2B" w:rsidP="00FE4C2B">
            <w:pPr>
              <w:pStyle w:val="Odstavecseseznamem"/>
              <w:numPr>
                <w:ilvl w:val="0"/>
                <w:numId w:val="44"/>
              </w:numPr>
              <w:rPr>
                <w:ins w:id="2227" w:author="Milan Navrátil" w:date="2018-11-13T15:12:00Z"/>
              </w:rPr>
            </w:pPr>
            <w:ins w:id="2228" w:author="Milan Navrátil" w:date="2018-11-13T15:12:00Z">
              <w:r>
                <w:t>Management kontinuity činnosti organizace (ISO 25999)</w:t>
              </w:r>
            </w:ins>
          </w:p>
          <w:p w14:paraId="3ACB3A9A" w14:textId="77777777" w:rsidR="00FE4C2B" w:rsidRDefault="00FE4C2B" w:rsidP="00FE4C2B">
            <w:pPr>
              <w:pStyle w:val="Odstavecseseznamem"/>
              <w:numPr>
                <w:ilvl w:val="0"/>
                <w:numId w:val="44"/>
              </w:numPr>
              <w:rPr>
                <w:ins w:id="2229" w:author="Milan Navrátil" w:date="2018-11-13T15:12:00Z"/>
              </w:rPr>
            </w:pPr>
            <w:ins w:id="2230" w:author="Milan Navrátil" w:date="2018-11-13T15:12:00Z">
              <w:r>
                <w:t>Management v kontextu komplexního systému řízení bezpečnosti</w:t>
              </w:r>
            </w:ins>
          </w:p>
          <w:p w14:paraId="0A85D59B" w14:textId="47474C9A" w:rsidR="00FE4C2B" w:rsidRPr="00FE4C2B" w:rsidRDefault="00FE4C2B">
            <w:pPr>
              <w:rPr>
                <w:sz w:val="22"/>
                <w:szCs w:val="22"/>
              </w:rPr>
              <w:pPrChange w:id="2231" w:author="Milan Navrátil" w:date="2018-11-13T15:12:00Z">
                <w:pPr>
                  <w:pStyle w:val="Odstavecseseznamem"/>
                  <w:numPr>
                    <w:numId w:val="15"/>
                  </w:numPr>
                  <w:tabs>
                    <w:tab w:val="num" w:pos="720"/>
                  </w:tabs>
                  <w:ind w:hanging="360"/>
                </w:pPr>
              </w:pPrChange>
            </w:pPr>
          </w:p>
        </w:tc>
      </w:tr>
      <w:tr w:rsidR="006009AB" w14:paraId="02D487D1" w14:textId="77777777" w:rsidTr="0085754D">
        <w:trPr>
          <w:trHeight w:val="265"/>
        </w:trPr>
        <w:tc>
          <w:tcPr>
            <w:tcW w:w="3653" w:type="dxa"/>
            <w:gridSpan w:val="2"/>
            <w:tcBorders>
              <w:top w:val="nil"/>
            </w:tcBorders>
            <w:shd w:val="clear" w:color="auto" w:fill="F7CAAC"/>
          </w:tcPr>
          <w:p w14:paraId="46A49EBF" w14:textId="77777777" w:rsidR="006009AB" w:rsidRDefault="006009AB" w:rsidP="0085754D">
            <w:r>
              <w:rPr>
                <w:b/>
              </w:rPr>
              <w:t>Studijní literatura a studijní pomůcky</w:t>
            </w:r>
          </w:p>
        </w:tc>
        <w:tc>
          <w:tcPr>
            <w:tcW w:w="6202" w:type="dxa"/>
            <w:gridSpan w:val="6"/>
            <w:tcBorders>
              <w:top w:val="nil"/>
              <w:bottom w:val="nil"/>
            </w:tcBorders>
          </w:tcPr>
          <w:p w14:paraId="346ADE07" w14:textId="77777777" w:rsidR="006009AB" w:rsidRDefault="006009AB" w:rsidP="0085754D"/>
        </w:tc>
      </w:tr>
      <w:tr w:rsidR="006009AB" w14:paraId="7C1A9E50" w14:textId="77777777" w:rsidTr="0085754D">
        <w:trPr>
          <w:trHeight w:val="1497"/>
        </w:trPr>
        <w:tc>
          <w:tcPr>
            <w:tcW w:w="9855" w:type="dxa"/>
            <w:gridSpan w:val="8"/>
            <w:tcBorders>
              <w:top w:val="nil"/>
            </w:tcBorders>
          </w:tcPr>
          <w:p w14:paraId="2E6B052A" w14:textId="77777777" w:rsidR="006009AB" w:rsidRPr="00A711D1" w:rsidRDefault="006009AB" w:rsidP="00E96895">
            <w:pPr>
              <w:rPr>
                <w:b/>
                <w:bCs/>
              </w:rPr>
            </w:pPr>
            <w:r w:rsidRPr="00A711D1">
              <w:rPr>
                <w:b/>
                <w:bCs/>
              </w:rPr>
              <w:t>Povinná literatura:</w:t>
            </w:r>
          </w:p>
          <w:p w14:paraId="5AB1E47D" w14:textId="77777777" w:rsidR="006009AB" w:rsidRPr="002152D0" w:rsidRDefault="006009AB">
            <w:pPr>
              <w:rPr>
                <w:bCs/>
                <w:rPrChange w:id="2232" w:author="Milan Navrátil" w:date="2018-11-14T11:00:00Z">
                  <w:rPr>
                    <w:bCs/>
                    <w:sz w:val="18"/>
                  </w:rPr>
                </w:rPrChange>
              </w:rPr>
            </w:pPr>
            <w:r w:rsidRPr="002152D0">
              <w:rPr>
                <w:bCs/>
                <w:rPrChange w:id="2233" w:author="Milan Navrátil" w:date="2018-11-14T11:00:00Z">
                  <w:rPr>
                    <w:bCs/>
                    <w:sz w:val="18"/>
                  </w:rPr>
                </w:rPrChange>
              </w:rPr>
              <w:t xml:space="preserve">SMEJKAL, V. a K. RAIS. </w:t>
            </w:r>
            <w:r w:rsidRPr="002152D0">
              <w:rPr>
                <w:bCs/>
                <w:i/>
                <w:rPrChange w:id="2234" w:author="Milan Navrátil" w:date="2018-11-14T11:00:00Z">
                  <w:rPr>
                    <w:bCs/>
                    <w:i/>
                    <w:sz w:val="18"/>
                  </w:rPr>
                </w:rPrChange>
              </w:rPr>
              <w:t>Řízení rizik ve firmách a jiných organizacích</w:t>
            </w:r>
            <w:r w:rsidRPr="002152D0">
              <w:rPr>
                <w:bCs/>
                <w:rPrChange w:id="2235" w:author="Milan Navrátil" w:date="2018-11-14T11:00:00Z">
                  <w:rPr>
                    <w:bCs/>
                    <w:sz w:val="18"/>
                  </w:rPr>
                </w:rPrChange>
              </w:rPr>
              <w:t>. 3. vyd. Praha: Grada Publishing, a.s., 2010. 360 s. ISBN 978-80-247-3051-6</w:t>
            </w:r>
          </w:p>
          <w:p w14:paraId="75978425" w14:textId="77777777" w:rsidR="006009AB" w:rsidRPr="002152D0" w:rsidRDefault="006009AB">
            <w:pPr>
              <w:rPr>
                <w:bCs/>
                <w:rPrChange w:id="2236" w:author="Milan Navrátil" w:date="2018-11-14T11:00:00Z">
                  <w:rPr>
                    <w:bCs/>
                    <w:sz w:val="18"/>
                  </w:rPr>
                </w:rPrChange>
              </w:rPr>
            </w:pPr>
            <w:r w:rsidRPr="002152D0">
              <w:rPr>
                <w:bCs/>
                <w:rPrChange w:id="2237" w:author="Milan Navrátil" w:date="2018-11-14T11:00:00Z">
                  <w:rPr>
                    <w:bCs/>
                    <w:sz w:val="18"/>
                  </w:rPr>
                </w:rPrChange>
              </w:rPr>
              <w:t xml:space="preserve">HROMADA M. a L. PROCHÁZKOVÁ. </w:t>
            </w:r>
            <w:r w:rsidRPr="002152D0">
              <w:rPr>
                <w:bCs/>
                <w:i/>
                <w:rPrChange w:id="2238" w:author="Milan Navrátil" w:date="2018-11-14T11:00:00Z">
                  <w:rPr>
                    <w:bCs/>
                    <w:i/>
                    <w:sz w:val="18"/>
                  </w:rPr>
                </w:rPrChange>
              </w:rPr>
              <w:t>Manažment bezpečnostného inžinierstva – systémy manažérstva kvality a procesov v komerčních spoločnostiach</w:t>
            </w:r>
            <w:r w:rsidRPr="002152D0">
              <w:rPr>
                <w:bCs/>
                <w:rPrChange w:id="2239" w:author="Milan Navrátil" w:date="2018-11-14T11:00:00Z">
                  <w:rPr>
                    <w:bCs/>
                    <w:sz w:val="18"/>
                  </w:rPr>
                </w:rPrChange>
              </w:rPr>
              <w:t>, UTB ve Zlíně, Fakulta aplikované informatiky, 116 s., Zlín, 2015, ISBN 978-80-7454-530-6</w:t>
            </w:r>
          </w:p>
          <w:p w14:paraId="50B57F7E" w14:textId="77777777" w:rsidR="006009AB" w:rsidRPr="00A711D1" w:rsidRDefault="006009AB">
            <w:pPr>
              <w:rPr>
                <w:b/>
              </w:rPr>
            </w:pPr>
            <w:r w:rsidRPr="00A711D1">
              <w:rPr>
                <w:b/>
              </w:rPr>
              <w:t>Doporučená literatura:</w:t>
            </w:r>
          </w:p>
          <w:p w14:paraId="5DE8EEF2" w14:textId="77777777" w:rsidR="006009AB" w:rsidRPr="002152D0" w:rsidRDefault="006009AB">
            <w:pPr>
              <w:rPr>
                <w:rPrChange w:id="2240" w:author="Milan Navrátil" w:date="2018-11-14T11:00:00Z">
                  <w:rPr>
                    <w:sz w:val="18"/>
                  </w:rPr>
                </w:rPrChange>
              </w:rPr>
            </w:pPr>
            <w:r w:rsidRPr="002152D0">
              <w:rPr>
                <w:rPrChange w:id="2241" w:author="Milan Navrátil" w:date="2018-11-14T11:00:00Z">
                  <w:rPr>
                    <w:sz w:val="18"/>
                  </w:rPr>
                </w:rPrChange>
              </w:rPr>
              <w:t xml:space="preserve">GOGELA, R., P. JIRÁSEK, L. NOVÁK, R. POLČÁK, R. a J. POŽÁR. </w:t>
            </w:r>
            <w:r w:rsidRPr="002152D0">
              <w:rPr>
                <w:i/>
                <w:rPrChange w:id="2242" w:author="Milan Navrátil" w:date="2018-11-14T11:00:00Z">
                  <w:rPr>
                    <w:i/>
                    <w:sz w:val="18"/>
                  </w:rPr>
                </w:rPrChange>
              </w:rPr>
              <w:t>Pracovní příručka bezpečnostního manažera</w:t>
            </w:r>
            <w:r w:rsidRPr="002152D0">
              <w:rPr>
                <w:rPrChange w:id="2243" w:author="Milan Navrátil" w:date="2018-11-14T11:00:00Z">
                  <w:rPr>
                    <w:sz w:val="18"/>
                  </w:rPr>
                </w:rPrChange>
              </w:rPr>
              <w:t>. 1. vyd. Praha: Policejní akademie ČR v Praze, 2011, 104 s. ISBN 978-80-7251-364-2.</w:t>
            </w:r>
          </w:p>
          <w:p w14:paraId="4C23A283" w14:textId="77777777" w:rsidR="006009AB" w:rsidRPr="002152D0" w:rsidRDefault="006009AB">
            <w:pPr>
              <w:rPr>
                <w:rPrChange w:id="2244" w:author="Milan Navrátil" w:date="2018-11-14T11:00:00Z">
                  <w:rPr>
                    <w:sz w:val="18"/>
                  </w:rPr>
                </w:rPrChange>
              </w:rPr>
            </w:pPr>
            <w:r w:rsidRPr="002152D0">
              <w:rPr>
                <w:i/>
                <w:rPrChange w:id="2245" w:author="Milan Navrátil" w:date="2018-11-14T11:00:00Z">
                  <w:rPr>
                    <w:i/>
                    <w:sz w:val="18"/>
                  </w:rPr>
                </w:rPrChange>
              </w:rPr>
              <w:t>ISACA COBIT 5 for Risk</w:t>
            </w:r>
            <w:r w:rsidRPr="002152D0">
              <w:rPr>
                <w:rPrChange w:id="2246" w:author="Milan Navrátil" w:date="2018-11-14T11:00:00Z">
                  <w:rPr>
                    <w:sz w:val="18"/>
                  </w:rPr>
                </w:rPrChange>
              </w:rPr>
              <w:t>. 1. vyd. Rolling Meadows: ISACA, 2013. 216 s. ISBN 978-1-60420-457-5.</w:t>
            </w:r>
          </w:p>
          <w:p w14:paraId="0E1E6B50" w14:textId="77777777" w:rsidR="006009AB" w:rsidRPr="002152D0" w:rsidDel="00232982" w:rsidRDefault="006009AB">
            <w:pPr>
              <w:rPr>
                <w:del w:id="2247" w:author="Milan Navrátil" w:date="2018-11-15T13:19:00Z"/>
                <w:rPrChange w:id="2248" w:author="Milan Navrátil" w:date="2018-11-14T11:00:00Z">
                  <w:rPr>
                    <w:del w:id="2249" w:author="Milan Navrátil" w:date="2018-11-15T13:19:00Z"/>
                    <w:sz w:val="18"/>
                  </w:rPr>
                </w:rPrChange>
              </w:rPr>
            </w:pPr>
            <w:r w:rsidRPr="002152D0">
              <w:rPr>
                <w:rPrChange w:id="2250" w:author="Milan Navrátil" w:date="2018-11-14T11:00:00Z">
                  <w:rPr>
                    <w:sz w:val="18"/>
                  </w:rPr>
                </w:rPrChange>
              </w:rPr>
              <w:t xml:space="preserve">ROSS J. A., </w:t>
            </w:r>
            <w:r w:rsidRPr="002152D0">
              <w:rPr>
                <w:i/>
                <w:rPrChange w:id="2251" w:author="Milan Navrátil" w:date="2018-11-14T11:00:00Z">
                  <w:rPr>
                    <w:i/>
                    <w:sz w:val="18"/>
                  </w:rPr>
                </w:rPrChange>
              </w:rPr>
              <w:t>Security Engineering, A Guide to Building Dependable Distributed Systems</w:t>
            </w:r>
            <w:r w:rsidRPr="002152D0">
              <w:rPr>
                <w:rPrChange w:id="2252" w:author="Milan Navrátil" w:date="2018-11-14T11:00:00Z">
                  <w:rPr>
                    <w:sz w:val="18"/>
                  </w:rPr>
                </w:rPrChange>
              </w:rPr>
              <w:t xml:space="preserve"> Second Edition, Wiley Publishing, Inc. 2008, ISBN: 978-0-470-06852-6</w:t>
            </w:r>
          </w:p>
          <w:p w14:paraId="400788DF" w14:textId="6292DFEA" w:rsidR="0088313B" w:rsidRDefault="006009AB" w:rsidP="0088313B">
            <w:del w:id="2253" w:author="Milan Navrátil" w:date="2018-11-15T13:19:00Z">
              <w:r w:rsidRPr="002152D0" w:rsidDel="00232982">
                <w:rPr>
                  <w:rPrChange w:id="2254" w:author="Milan Navrátil" w:date="2018-11-14T11:00:00Z">
                    <w:rPr>
                      <w:sz w:val="18"/>
                    </w:rPr>
                  </w:rPrChange>
                </w:rPr>
                <w:delText xml:space="preserve">BLANCHARD, B., S. </w:delText>
              </w:r>
              <w:r w:rsidRPr="002152D0" w:rsidDel="00232982">
                <w:rPr>
                  <w:i/>
                  <w:rPrChange w:id="2255" w:author="Milan Navrátil" w:date="2018-11-14T11:00:00Z">
                    <w:rPr>
                      <w:i/>
                      <w:sz w:val="18"/>
                    </w:rPr>
                  </w:rPrChange>
                </w:rPr>
                <w:delText>Systém Engineering Management</w:delText>
              </w:r>
              <w:r w:rsidRPr="002152D0" w:rsidDel="00232982">
                <w:rPr>
                  <w:rPrChange w:id="2256" w:author="Milan Navrátil" w:date="2018-11-14T11:00:00Z">
                    <w:rPr>
                      <w:sz w:val="18"/>
                    </w:rPr>
                  </w:rPrChange>
                </w:rPr>
                <w:delText>, Third Edition, Wiley Publishing, Inc., 2004, USA, ISBN 0-471-29176-5</w:delText>
              </w:r>
            </w:del>
          </w:p>
        </w:tc>
      </w:tr>
      <w:tr w:rsidR="006009AB" w14:paraId="1FACF740"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43851F5" w14:textId="77777777" w:rsidR="006009AB" w:rsidRDefault="006009AB" w:rsidP="0085754D">
            <w:pPr>
              <w:jc w:val="center"/>
              <w:rPr>
                <w:b/>
              </w:rPr>
            </w:pPr>
            <w:r>
              <w:rPr>
                <w:b/>
              </w:rPr>
              <w:t>Informace ke kombinované nebo distanční formě</w:t>
            </w:r>
          </w:p>
        </w:tc>
      </w:tr>
      <w:tr w:rsidR="006009AB" w14:paraId="36676B92" w14:textId="77777777" w:rsidTr="0085754D">
        <w:tc>
          <w:tcPr>
            <w:tcW w:w="4787" w:type="dxa"/>
            <w:gridSpan w:val="3"/>
            <w:tcBorders>
              <w:top w:val="single" w:sz="2" w:space="0" w:color="auto"/>
            </w:tcBorders>
            <w:shd w:val="clear" w:color="auto" w:fill="F7CAAC"/>
          </w:tcPr>
          <w:p w14:paraId="49962485" w14:textId="77777777" w:rsidR="006009AB" w:rsidRDefault="006009AB" w:rsidP="0085754D">
            <w:r>
              <w:rPr>
                <w:b/>
              </w:rPr>
              <w:t>Rozsah konzultací (soustředění)</w:t>
            </w:r>
          </w:p>
        </w:tc>
        <w:tc>
          <w:tcPr>
            <w:tcW w:w="889" w:type="dxa"/>
            <w:tcBorders>
              <w:top w:val="single" w:sz="2" w:space="0" w:color="auto"/>
            </w:tcBorders>
          </w:tcPr>
          <w:p w14:paraId="2003ED17" w14:textId="77777777" w:rsidR="006009AB" w:rsidRDefault="006009AB" w:rsidP="0085754D">
            <w:r>
              <w:t>18</w:t>
            </w:r>
          </w:p>
        </w:tc>
        <w:tc>
          <w:tcPr>
            <w:tcW w:w="4179" w:type="dxa"/>
            <w:gridSpan w:val="4"/>
            <w:tcBorders>
              <w:top w:val="single" w:sz="2" w:space="0" w:color="auto"/>
            </w:tcBorders>
            <w:shd w:val="clear" w:color="auto" w:fill="F7CAAC"/>
          </w:tcPr>
          <w:p w14:paraId="51AB5EFA" w14:textId="77777777" w:rsidR="006009AB" w:rsidRDefault="006009AB" w:rsidP="0085754D">
            <w:pPr>
              <w:rPr>
                <w:b/>
              </w:rPr>
            </w:pPr>
            <w:r>
              <w:rPr>
                <w:b/>
              </w:rPr>
              <w:t xml:space="preserve">hodin </w:t>
            </w:r>
          </w:p>
        </w:tc>
      </w:tr>
      <w:tr w:rsidR="006009AB" w14:paraId="040D44C0" w14:textId="77777777" w:rsidTr="0085754D">
        <w:tc>
          <w:tcPr>
            <w:tcW w:w="9855" w:type="dxa"/>
            <w:gridSpan w:val="8"/>
            <w:shd w:val="clear" w:color="auto" w:fill="F7CAAC"/>
          </w:tcPr>
          <w:p w14:paraId="38969635" w14:textId="77777777" w:rsidR="006009AB" w:rsidRDefault="006009AB" w:rsidP="0085754D">
            <w:pPr>
              <w:rPr>
                <w:b/>
              </w:rPr>
            </w:pPr>
            <w:r>
              <w:rPr>
                <w:b/>
              </w:rPr>
              <w:t>Informace o způsobu kontaktu s vyučujícím</w:t>
            </w:r>
          </w:p>
        </w:tc>
      </w:tr>
      <w:tr w:rsidR="006009AB" w14:paraId="582DAB0F" w14:textId="77777777" w:rsidTr="0085754D">
        <w:trPr>
          <w:trHeight w:val="559"/>
        </w:trPr>
        <w:tc>
          <w:tcPr>
            <w:tcW w:w="9855" w:type="dxa"/>
            <w:gridSpan w:val="8"/>
          </w:tcPr>
          <w:p w14:paraId="0C1336E5" w14:textId="77777777" w:rsidR="006009AB" w:rsidRPr="004317BE" w:rsidRDefault="006009AB" w:rsidP="00E96895">
            <w:r w:rsidRPr="004317BE">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6B083D4E" w14:textId="77777777" w:rsidR="006009AB" w:rsidRDefault="006009AB" w:rsidP="006009AB"/>
    <w:p w14:paraId="3624D7E4" w14:textId="77777777" w:rsidR="006009AB" w:rsidRDefault="006009AB" w:rsidP="006009A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134A0281" w14:textId="77777777" w:rsidTr="0085754D">
        <w:tc>
          <w:tcPr>
            <w:tcW w:w="9855" w:type="dxa"/>
            <w:gridSpan w:val="8"/>
            <w:tcBorders>
              <w:bottom w:val="double" w:sz="4" w:space="0" w:color="auto"/>
            </w:tcBorders>
            <w:shd w:val="clear" w:color="auto" w:fill="BDD6EE"/>
          </w:tcPr>
          <w:p w14:paraId="3E7B17BA" w14:textId="1045DEC1" w:rsidR="006009AB" w:rsidRDefault="006009AB" w:rsidP="0085754D">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40DDC931" w14:textId="77777777" w:rsidTr="0085754D">
        <w:tc>
          <w:tcPr>
            <w:tcW w:w="3086" w:type="dxa"/>
            <w:tcBorders>
              <w:top w:val="double" w:sz="4" w:space="0" w:color="auto"/>
            </w:tcBorders>
            <w:shd w:val="clear" w:color="auto" w:fill="F7CAAC"/>
          </w:tcPr>
          <w:p w14:paraId="194ED0BA"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7FAA3C71" w14:textId="7DCE96F4" w:rsidR="00CF504F" w:rsidRDefault="006009AB" w:rsidP="0085754D">
            <w:bookmarkStart w:id="2257" w:name="mekkeDovednosti"/>
            <w:r>
              <w:t>Měkké dovednosti</w:t>
            </w:r>
            <w:bookmarkEnd w:id="2257"/>
          </w:p>
        </w:tc>
      </w:tr>
      <w:tr w:rsidR="006009AB" w14:paraId="73DE013A" w14:textId="77777777" w:rsidTr="0085754D">
        <w:tc>
          <w:tcPr>
            <w:tcW w:w="3086" w:type="dxa"/>
            <w:shd w:val="clear" w:color="auto" w:fill="F7CAAC"/>
          </w:tcPr>
          <w:p w14:paraId="177C264F" w14:textId="77777777" w:rsidR="006009AB" w:rsidRDefault="006009AB" w:rsidP="0085754D">
            <w:pPr>
              <w:rPr>
                <w:b/>
              </w:rPr>
            </w:pPr>
            <w:r>
              <w:rPr>
                <w:b/>
              </w:rPr>
              <w:t>Typ předmětu</w:t>
            </w:r>
          </w:p>
        </w:tc>
        <w:tc>
          <w:tcPr>
            <w:tcW w:w="3406" w:type="dxa"/>
            <w:gridSpan w:val="4"/>
          </w:tcPr>
          <w:p w14:paraId="10D65F72" w14:textId="77777777" w:rsidR="006009AB" w:rsidRDefault="006009AB" w:rsidP="0085754D">
            <w:r>
              <w:t>Povinný pro specializaci</w:t>
            </w:r>
          </w:p>
          <w:p w14:paraId="0B185B7A" w14:textId="336BC4EA" w:rsidR="006009AB" w:rsidRDefault="006009AB" w:rsidP="0085754D">
            <w:r>
              <w:t>Bezpečnostní management</w:t>
            </w:r>
          </w:p>
        </w:tc>
        <w:tc>
          <w:tcPr>
            <w:tcW w:w="2695" w:type="dxa"/>
            <w:gridSpan w:val="2"/>
            <w:shd w:val="clear" w:color="auto" w:fill="F7CAAC"/>
          </w:tcPr>
          <w:p w14:paraId="407A209A" w14:textId="77777777" w:rsidR="006009AB" w:rsidRDefault="006009AB" w:rsidP="0085754D">
            <w:r>
              <w:rPr>
                <w:b/>
              </w:rPr>
              <w:t>doporučený ročník / semestr</w:t>
            </w:r>
          </w:p>
        </w:tc>
        <w:tc>
          <w:tcPr>
            <w:tcW w:w="668" w:type="dxa"/>
          </w:tcPr>
          <w:p w14:paraId="28418026" w14:textId="77777777" w:rsidR="006009AB" w:rsidRDefault="006009AB" w:rsidP="0085754D">
            <w:r>
              <w:t>2/Z</w:t>
            </w:r>
          </w:p>
        </w:tc>
      </w:tr>
      <w:tr w:rsidR="006009AB" w14:paraId="27226B8A" w14:textId="77777777" w:rsidTr="0085754D">
        <w:tc>
          <w:tcPr>
            <w:tcW w:w="3086" w:type="dxa"/>
            <w:shd w:val="clear" w:color="auto" w:fill="F7CAAC"/>
          </w:tcPr>
          <w:p w14:paraId="26E1FC97" w14:textId="77777777" w:rsidR="006009AB" w:rsidRDefault="006009AB" w:rsidP="0085754D">
            <w:pPr>
              <w:rPr>
                <w:b/>
              </w:rPr>
            </w:pPr>
            <w:r>
              <w:rPr>
                <w:b/>
              </w:rPr>
              <w:t>Rozsah studijního předmětu</w:t>
            </w:r>
          </w:p>
        </w:tc>
        <w:tc>
          <w:tcPr>
            <w:tcW w:w="1701" w:type="dxa"/>
            <w:gridSpan w:val="2"/>
          </w:tcPr>
          <w:p w14:paraId="46A403B3" w14:textId="77777777" w:rsidR="006009AB" w:rsidRDefault="006009AB" w:rsidP="0085754D">
            <w:r>
              <w:t>28p + 14s</w:t>
            </w:r>
          </w:p>
        </w:tc>
        <w:tc>
          <w:tcPr>
            <w:tcW w:w="889" w:type="dxa"/>
            <w:shd w:val="clear" w:color="auto" w:fill="F7CAAC"/>
          </w:tcPr>
          <w:p w14:paraId="1D2EB183" w14:textId="77777777" w:rsidR="006009AB" w:rsidRDefault="006009AB" w:rsidP="0085754D">
            <w:pPr>
              <w:rPr>
                <w:b/>
              </w:rPr>
            </w:pPr>
            <w:r>
              <w:rPr>
                <w:b/>
              </w:rPr>
              <w:t xml:space="preserve">hod. </w:t>
            </w:r>
          </w:p>
        </w:tc>
        <w:tc>
          <w:tcPr>
            <w:tcW w:w="816" w:type="dxa"/>
          </w:tcPr>
          <w:p w14:paraId="235CAD02" w14:textId="77777777" w:rsidR="006009AB" w:rsidRDefault="006009AB" w:rsidP="0085754D"/>
        </w:tc>
        <w:tc>
          <w:tcPr>
            <w:tcW w:w="2156" w:type="dxa"/>
            <w:shd w:val="clear" w:color="auto" w:fill="F7CAAC"/>
          </w:tcPr>
          <w:p w14:paraId="3565E4F8" w14:textId="77777777" w:rsidR="006009AB" w:rsidRDefault="006009AB" w:rsidP="0085754D">
            <w:pPr>
              <w:rPr>
                <w:b/>
              </w:rPr>
            </w:pPr>
            <w:r>
              <w:rPr>
                <w:b/>
              </w:rPr>
              <w:t>kreditů</w:t>
            </w:r>
          </w:p>
        </w:tc>
        <w:tc>
          <w:tcPr>
            <w:tcW w:w="1207" w:type="dxa"/>
            <w:gridSpan w:val="2"/>
          </w:tcPr>
          <w:p w14:paraId="210DBD43" w14:textId="77777777" w:rsidR="006009AB" w:rsidRDefault="006009AB" w:rsidP="0085754D">
            <w:r>
              <w:t>4</w:t>
            </w:r>
          </w:p>
        </w:tc>
      </w:tr>
      <w:tr w:rsidR="006009AB" w14:paraId="54374275" w14:textId="77777777" w:rsidTr="0085754D">
        <w:tc>
          <w:tcPr>
            <w:tcW w:w="3086" w:type="dxa"/>
            <w:shd w:val="clear" w:color="auto" w:fill="F7CAAC"/>
          </w:tcPr>
          <w:p w14:paraId="6E844973" w14:textId="77777777" w:rsidR="006009AB" w:rsidRDefault="006009AB" w:rsidP="0085754D">
            <w:pPr>
              <w:rPr>
                <w:b/>
                <w:sz w:val="22"/>
              </w:rPr>
            </w:pPr>
            <w:r>
              <w:rPr>
                <w:b/>
              </w:rPr>
              <w:t>Prerekvizity, korekvizity, ekvivalence</w:t>
            </w:r>
          </w:p>
        </w:tc>
        <w:tc>
          <w:tcPr>
            <w:tcW w:w="6769" w:type="dxa"/>
            <w:gridSpan w:val="7"/>
          </w:tcPr>
          <w:p w14:paraId="6402A315" w14:textId="77777777" w:rsidR="006009AB" w:rsidRDefault="006009AB" w:rsidP="0085754D">
            <w:r>
              <w:t>Psychologie a marketingové komunikace</w:t>
            </w:r>
          </w:p>
        </w:tc>
      </w:tr>
      <w:tr w:rsidR="006009AB" w14:paraId="1DF35322" w14:textId="77777777" w:rsidTr="0085754D">
        <w:tc>
          <w:tcPr>
            <w:tcW w:w="3086" w:type="dxa"/>
            <w:shd w:val="clear" w:color="auto" w:fill="F7CAAC"/>
          </w:tcPr>
          <w:p w14:paraId="66FD5692" w14:textId="77777777" w:rsidR="006009AB" w:rsidRDefault="006009AB" w:rsidP="0085754D">
            <w:pPr>
              <w:rPr>
                <w:b/>
              </w:rPr>
            </w:pPr>
            <w:r>
              <w:rPr>
                <w:b/>
              </w:rPr>
              <w:t>Způsob ověření studijních výsledků</w:t>
            </w:r>
          </w:p>
        </w:tc>
        <w:tc>
          <w:tcPr>
            <w:tcW w:w="3406" w:type="dxa"/>
            <w:gridSpan w:val="4"/>
          </w:tcPr>
          <w:p w14:paraId="1FEF179A" w14:textId="77777777" w:rsidR="006009AB" w:rsidRDefault="006009AB" w:rsidP="0085754D">
            <w:r>
              <w:t>Klasifikovaný zápočet</w:t>
            </w:r>
          </w:p>
        </w:tc>
        <w:tc>
          <w:tcPr>
            <w:tcW w:w="2156" w:type="dxa"/>
            <w:shd w:val="clear" w:color="auto" w:fill="F7CAAC"/>
          </w:tcPr>
          <w:p w14:paraId="32692C63" w14:textId="77777777" w:rsidR="006009AB" w:rsidRDefault="006009AB" w:rsidP="0085754D">
            <w:pPr>
              <w:rPr>
                <w:b/>
              </w:rPr>
            </w:pPr>
            <w:r>
              <w:rPr>
                <w:b/>
              </w:rPr>
              <w:t>Forma výuky</w:t>
            </w:r>
          </w:p>
        </w:tc>
        <w:tc>
          <w:tcPr>
            <w:tcW w:w="1207" w:type="dxa"/>
            <w:gridSpan w:val="2"/>
          </w:tcPr>
          <w:p w14:paraId="07D8A9B6" w14:textId="77777777" w:rsidR="006009AB" w:rsidRDefault="006009AB" w:rsidP="0085754D">
            <w:r>
              <w:t>Přednášky, semináře</w:t>
            </w:r>
          </w:p>
        </w:tc>
      </w:tr>
      <w:tr w:rsidR="006009AB" w14:paraId="30B97EA4" w14:textId="77777777" w:rsidTr="0085754D">
        <w:tc>
          <w:tcPr>
            <w:tcW w:w="3086" w:type="dxa"/>
            <w:shd w:val="clear" w:color="auto" w:fill="F7CAAC"/>
          </w:tcPr>
          <w:p w14:paraId="1AC8F2AE"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2A12C0F3" w14:textId="77777777" w:rsidR="006009AB" w:rsidRDefault="006009AB" w:rsidP="0085754D">
            <w:r>
              <w:t>Písemná  i ústní forma</w:t>
            </w:r>
          </w:p>
          <w:p w14:paraId="2C80E58C" w14:textId="77777777" w:rsidR="006009AB" w:rsidRDefault="006009AB" w:rsidP="00E96895">
            <w:r>
              <w:t xml:space="preserve">1. Povinná a aktivní účast na jednotlivých cvičeních (80% účast na cvičení). </w:t>
            </w:r>
          </w:p>
          <w:p w14:paraId="67F2F955" w14:textId="77777777" w:rsidR="006009AB" w:rsidRDefault="006009AB">
            <w:r>
              <w:t xml:space="preserve">2. Teoretické a praktické zvládnutí základní problematiky a jednotlivých témat. </w:t>
            </w:r>
          </w:p>
          <w:p w14:paraId="6F542B09" w14:textId="77777777" w:rsidR="006009AB" w:rsidRDefault="006009AB">
            <w:r>
              <w:t xml:space="preserve">3. Úspěšné a samostatné vypracování všech zadaných úloh v průběhu semestru. </w:t>
            </w:r>
          </w:p>
          <w:p w14:paraId="0B03ED76" w14:textId="77777777" w:rsidR="006009AB" w:rsidRDefault="006009AB">
            <w:r>
              <w:t>4. Prokázání úspěšného zvládnutí probírané tématiky při ústním pohovoru s vyučujícím.</w:t>
            </w:r>
          </w:p>
        </w:tc>
      </w:tr>
      <w:tr w:rsidR="006009AB" w14:paraId="3A489028" w14:textId="77777777" w:rsidTr="0085754D">
        <w:trPr>
          <w:trHeight w:val="64"/>
        </w:trPr>
        <w:tc>
          <w:tcPr>
            <w:tcW w:w="9855" w:type="dxa"/>
            <w:gridSpan w:val="8"/>
            <w:tcBorders>
              <w:top w:val="nil"/>
            </w:tcBorders>
          </w:tcPr>
          <w:p w14:paraId="573C2AF3" w14:textId="77777777" w:rsidR="006009AB" w:rsidRDefault="006009AB" w:rsidP="0085754D"/>
        </w:tc>
      </w:tr>
      <w:tr w:rsidR="006009AB" w14:paraId="4F0B455B" w14:textId="77777777" w:rsidTr="0085754D">
        <w:trPr>
          <w:trHeight w:val="197"/>
        </w:trPr>
        <w:tc>
          <w:tcPr>
            <w:tcW w:w="3086" w:type="dxa"/>
            <w:tcBorders>
              <w:top w:val="nil"/>
            </w:tcBorders>
            <w:shd w:val="clear" w:color="auto" w:fill="F7CAAC"/>
          </w:tcPr>
          <w:p w14:paraId="0CCF2D3E" w14:textId="77777777" w:rsidR="006009AB" w:rsidRDefault="006009AB" w:rsidP="0085754D">
            <w:pPr>
              <w:rPr>
                <w:b/>
              </w:rPr>
            </w:pPr>
            <w:r>
              <w:rPr>
                <w:b/>
              </w:rPr>
              <w:t>Garant předmětu</w:t>
            </w:r>
          </w:p>
        </w:tc>
        <w:tc>
          <w:tcPr>
            <w:tcW w:w="6769" w:type="dxa"/>
            <w:gridSpan w:val="7"/>
            <w:tcBorders>
              <w:top w:val="nil"/>
            </w:tcBorders>
          </w:tcPr>
          <w:p w14:paraId="03076DC8" w14:textId="41B4D21C" w:rsidR="006009AB" w:rsidRDefault="005E563E" w:rsidP="0085754D">
            <w:ins w:id="2258" w:author="Milan Navrátil" w:date="2018-11-20T14:13:00Z">
              <w:r w:rsidRPr="005E563E">
                <w:t>Ing. Dora Lapková, Ph.D.</w:t>
              </w:r>
            </w:ins>
            <w:del w:id="2259" w:author="Milan Navrátil" w:date="2018-11-20T14:13:00Z">
              <w:r w:rsidR="006009AB" w:rsidDel="005E563E">
                <w:delText>doc. Ing. Martin Hromada, Ph.D.</w:delText>
              </w:r>
            </w:del>
          </w:p>
        </w:tc>
      </w:tr>
      <w:tr w:rsidR="006009AB" w14:paraId="4FC58E3E" w14:textId="77777777" w:rsidTr="0085754D">
        <w:trPr>
          <w:trHeight w:val="243"/>
        </w:trPr>
        <w:tc>
          <w:tcPr>
            <w:tcW w:w="3086" w:type="dxa"/>
            <w:tcBorders>
              <w:top w:val="nil"/>
            </w:tcBorders>
            <w:shd w:val="clear" w:color="auto" w:fill="F7CAAC"/>
          </w:tcPr>
          <w:p w14:paraId="7E709AA2" w14:textId="77777777" w:rsidR="006009AB" w:rsidRDefault="006009AB" w:rsidP="0085754D">
            <w:pPr>
              <w:rPr>
                <w:b/>
              </w:rPr>
            </w:pPr>
            <w:r>
              <w:rPr>
                <w:b/>
              </w:rPr>
              <w:t>Zapojení garanta do výuky předmětu</w:t>
            </w:r>
          </w:p>
        </w:tc>
        <w:tc>
          <w:tcPr>
            <w:tcW w:w="6769" w:type="dxa"/>
            <w:gridSpan w:val="7"/>
            <w:tcBorders>
              <w:top w:val="nil"/>
            </w:tcBorders>
          </w:tcPr>
          <w:p w14:paraId="40E9433F" w14:textId="77777777" w:rsidR="006009AB" w:rsidRDefault="006009AB" w:rsidP="0085754D">
            <w:r>
              <w:t>Metodicky, vede přednášky a cvičení</w:t>
            </w:r>
          </w:p>
        </w:tc>
      </w:tr>
      <w:tr w:rsidR="006009AB" w14:paraId="0DA4719D" w14:textId="77777777" w:rsidTr="0085754D">
        <w:tc>
          <w:tcPr>
            <w:tcW w:w="3086" w:type="dxa"/>
            <w:shd w:val="clear" w:color="auto" w:fill="F7CAAC"/>
          </w:tcPr>
          <w:p w14:paraId="68EECFDD" w14:textId="77777777" w:rsidR="006009AB" w:rsidRDefault="006009AB" w:rsidP="0085754D">
            <w:pPr>
              <w:rPr>
                <w:b/>
              </w:rPr>
            </w:pPr>
            <w:r>
              <w:rPr>
                <w:b/>
              </w:rPr>
              <w:t>Vyučující</w:t>
            </w:r>
          </w:p>
        </w:tc>
        <w:tc>
          <w:tcPr>
            <w:tcW w:w="6769" w:type="dxa"/>
            <w:gridSpan w:val="7"/>
            <w:tcBorders>
              <w:bottom w:val="nil"/>
            </w:tcBorders>
          </w:tcPr>
          <w:p w14:paraId="2CA94E58" w14:textId="70C265E8" w:rsidR="006009AB" w:rsidRDefault="005E563E" w:rsidP="0085754D">
            <w:ins w:id="2260" w:author="Milan Navrátil" w:date="2018-11-20T14:13:00Z">
              <w:r w:rsidRPr="005E563E">
                <w:t>Ing. Dora Lapková, Ph.D.</w:t>
              </w:r>
            </w:ins>
            <w:del w:id="2261" w:author="Milan Navrátil" w:date="2018-11-20T14:13:00Z">
              <w:r w:rsidR="006009AB" w:rsidDel="005E563E">
                <w:delText>doc. Ing. Martin Hromada, Ph.D.</w:delText>
              </w:r>
            </w:del>
            <w:r w:rsidR="006009AB">
              <w:t>, přednášky (100 %)</w:t>
            </w:r>
          </w:p>
          <w:p w14:paraId="762F3F83" w14:textId="77777777" w:rsidR="006009AB" w:rsidRDefault="006009AB" w:rsidP="0085754D">
            <w:r>
              <w:t>PhDr., Mgr. Stanislav Zelinka, přednášky (100 %)</w:t>
            </w:r>
          </w:p>
        </w:tc>
      </w:tr>
      <w:tr w:rsidR="006009AB" w14:paraId="4618AB1F" w14:textId="77777777" w:rsidTr="0085754D">
        <w:trPr>
          <w:trHeight w:val="64"/>
        </w:trPr>
        <w:tc>
          <w:tcPr>
            <w:tcW w:w="9855" w:type="dxa"/>
            <w:gridSpan w:val="8"/>
            <w:tcBorders>
              <w:top w:val="nil"/>
            </w:tcBorders>
          </w:tcPr>
          <w:p w14:paraId="78A75299" w14:textId="77777777" w:rsidR="006009AB" w:rsidRDefault="006009AB" w:rsidP="0085754D"/>
        </w:tc>
      </w:tr>
      <w:tr w:rsidR="006009AB" w14:paraId="1A14BC0B" w14:textId="77777777" w:rsidTr="0085754D">
        <w:tc>
          <w:tcPr>
            <w:tcW w:w="3086" w:type="dxa"/>
            <w:shd w:val="clear" w:color="auto" w:fill="F7CAAC"/>
          </w:tcPr>
          <w:p w14:paraId="3B69A1B3" w14:textId="77777777" w:rsidR="006009AB" w:rsidRDefault="006009AB" w:rsidP="0085754D">
            <w:pPr>
              <w:rPr>
                <w:b/>
              </w:rPr>
            </w:pPr>
            <w:r>
              <w:rPr>
                <w:b/>
              </w:rPr>
              <w:t>Stručná anotace předmětu</w:t>
            </w:r>
          </w:p>
        </w:tc>
        <w:tc>
          <w:tcPr>
            <w:tcW w:w="6769" w:type="dxa"/>
            <w:gridSpan w:val="7"/>
            <w:tcBorders>
              <w:bottom w:val="nil"/>
            </w:tcBorders>
          </w:tcPr>
          <w:p w14:paraId="5E6D16E8" w14:textId="77777777" w:rsidR="006009AB" w:rsidRDefault="006009AB" w:rsidP="0085754D"/>
        </w:tc>
      </w:tr>
      <w:tr w:rsidR="006009AB" w14:paraId="153594E7" w14:textId="77777777" w:rsidTr="0085754D">
        <w:trPr>
          <w:trHeight w:val="3938"/>
        </w:trPr>
        <w:tc>
          <w:tcPr>
            <w:tcW w:w="9855" w:type="dxa"/>
            <w:gridSpan w:val="8"/>
            <w:tcBorders>
              <w:top w:val="nil"/>
              <w:bottom w:val="single" w:sz="12" w:space="0" w:color="auto"/>
            </w:tcBorders>
          </w:tcPr>
          <w:p w14:paraId="287EABD8" w14:textId="77777777" w:rsidR="006009AB" w:rsidRPr="003B0A32" w:rsidRDefault="006009AB" w:rsidP="00E96895">
            <w:pPr>
              <w:rPr>
                <w:noProof/>
              </w:rPr>
            </w:pPr>
            <w:r w:rsidRPr="003B0A32">
              <w:rPr>
                <w:noProof/>
              </w:rPr>
              <w:t xml:space="preserve">Cílem předmětu je navázání a rozvinutí základních tezí psychologie a marketingových komunikací; studenti budou seznámeni s měkkými dovednostmi – schopnostmi lidí komunikovat, společně pracovat, organizovat, jednat, řešit konflikty či rozhodovat. Měkké dovednosti lze vnímat jako interpersonální dovednosti, které jsou nedílnou součástí požadavků firmy na pracovní místo. </w:t>
            </w:r>
          </w:p>
          <w:p w14:paraId="1E9339A3" w14:textId="77777777" w:rsidR="006009AB" w:rsidRPr="003B0A32" w:rsidRDefault="006009AB">
            <w:r w:rsidRPr="003B0A32">
              <w:t>Témata:</w:t>
            </w:r>
          </w:p>
          <w:p w14:paraId="1116F696" w14:textId="77777777" w:rsidR="006009AB" w:rsidRPr="003B0A32" w:rsidRDefault="006009AB">
            <w:pPr>
              <w:numPr>
                <w:ilvl w:val="0"/>
                <w:numId w:val="16"/>
              </w:numPr>
            </w:pPr>
            <w:r w:rsidRPr="003B0A32">
              <w:t>Personalistika, řízení lidských zdrojů.</w:t>
            </w:r>
          </w:p>
          <w:p w14:paraId="38FEA033" w14:textId="77777777" w:rsidR="006009AB" w:rsidRPr="003B0A32" w:rsidRDefault="006009AB">
            <w:pPr>
              <w:numPr>
                <w:ilvl w:val="0"/>
                <w:numId w:val="16"/>
              </w:numPr>
            </w:pPr>
            <w:r w:rsidRPr="003B0A32">
              <w:t>Komunikační dovednosti a schopnosti – verbální, nonverbální, písemné, ústní, individuální a týmové.</w:t>
            </w:r>
          </w:p>
          <w:p w14:paraId="1B5497DA" w14:textId="77777777" w:rsidR="006009AB" w:rsidRPr="003B0A32" w:rsidRDefault="006009AB">
            <w:pPr>
              <w:numPr>
                <w:ilvl w:val="0"/>
                <w:numId w:val="16"/>
              </w:numPr>
            </w:pPr>
            <w:r w:rsidRPr="003B0A32">
              <w:rPr>
                <w:color w:val="282D32"/>
              </w:rPr>
              <w:t>Organizační schopnosti a dovednosti.</w:t>
            </w:r>
          </w:p>
          <w:p w14:paraId="17523913" w14:textId="77777777" w:rsidR="006009AB" w:rsidRPr="003B0A32" w:rsidRDefault="006009AB">
            <w:pPr>
              <w:numPr>
                <w:ilvl w:val="0"/>
                <w:numId w:val="16"/>
              </w:numPr>
            </w:pPr>
            <w:r w:rsidRPr="003B0A32">
              <w:t>Schopnost navazovat a udržovat kontakty.</w:t>
            </w:r>
          </w:p>
          <w:p w14:paraId="48644E31" w14:textId="77777777" w:rsidR="006009AB" w:rsidRPr="003B0A32" w:rsidRDefault="006009AB">
            <w:pPr>
              <w:numPr>
                <w:ilvl w:val="0"/>
                <w:numId w:val="16"/>
              </w:numPr>
            </w:pPr>
            <w:r w:rsidRPr="003B0A32">
              <w:t>Vyjednávání a řešení konfliktů.</w:t>
            </w:r>
          </w:p>
          <w:p w14:paraId="4B1881CC" w14:textId="77777777" w:rsidR="006009AB" w:rsidRPr="003B0A32" w:rsidRDefault="006009AB">
            <w:pPr>
              <w:numPr>
                <w:ilvl w:val="0"/>
                <w:numId w:val="16"/>
              </w:numPr>
            </w:pPr>
            <w:r w:rsidRPr="003B0A32">
              <w:t>Strategické a koncepční myšlení.</w:t>
            </w:r>
          </w:p>
          <w:p w14:paraId="06383A57" w14:textId="77777777" w:rsidR="006009AB" w:rsidRPr="003B0A32" w:rsidRDefault="006009AB">
            <w:pPr>
              <w:numPr>
                <w:ilvl w:val="0"/>
                <w:numId w:val="16"/>
              </w:numPr>
            </w:pPr>
            <w:r w:rsidRPr="003B0A32">
              <w:t>Kreativní myšlení.</w:t>
            </w:r>
          </w:p>
          <w:p w14:paraId="3622DD2B" w14:textId="77777777" w:rsidR="006009AB" w:rsidRPr="003B0A32" w:rsidRDefault="006009AB">
            <w:pPr>
              <w:numPr>
                <w:ilvl w:val="0"/>
                <w:numId w:val="16"/>
              </w:numPr>
            </w:pPr>
            <w:r w:rsidRPr="003B0A32">
              <w:rPr>
                <w:shd w:val="clear" w:color="auto" w:fill="FFFFFF"/>
              </w:rPr>
              <w:t>Asertivita, asertivní jednání.</w:t>
            </w:r>
          </w:p>
          <w:p w14:paraId="2A8CB32D" w14:textId="21234968" w:rsidR="002152D0" w:rsidRDefault="006009AB">
            <w:pPr>
              <w:numPr>
                <w:ilvl w:val="0"/>
                <w:numId w:val="16"/>
              </w:numPr>
              <w:rPr>
                <w:ins w:id="2262" w:author="Milan Navrátil" w:date="2018-11-14T11:00:00Z"/>
              </w:rPr>
            </w:pPr>
            <w:r w:rsidRPr="003B0A32">
              <w:t>Schopnost sebereflexe</w:t>
            </w:r>
            <w:ins w:id="2263" w:author="Milan Navrátil" w:date="2018-11-14T11:00:00Z">
              <w:r w:rsidR="002152D0">
                <w:t>.</w:t>
              </w:r>
            </w:ins>
            <w:del w:id="2264" w:author="Milan Navrátil" w:date="2018-11-14T11:00:00Z">
              <w:r w:rsidRPr="003B0A32" w:rsidDel="002152D0">
                <w:delText>, týmová spoluprác</w:delText>
              </w:r>
            </w:del>
          </w:p>
          <w:p w14:paraId="728B91FC" w14:textId="484D4F13" w:rsidR="006009AB" w:rsidRPr="003B0A32" w:rsidRDefault="002152D0">
            <w:pPr>
              <w:numPr>
                <w:ilvl w:val="0"/>
                <w:numId w:val="16"/>
              </w:numPr>
            </w:pPr>
            <w:ins w:id="2265" w:author="Milan Navrátil" w:date="2018-11-14T11:00:00Z">
              <w:r>
                <w:t>T</w:t>
              </w:r>
              <w:r w:rsidRPr="003B0A32">
                <w:t>ýmová spolupráce</w:t>
              </w:r>
            </w:ins>
            <w:del w:id="2266" w:author="Milan Navrátil" w:date="2018-11-14T11:00:00Z">
              <w:r w:rsidR="006009AB" w:rsidRPr="003B0A32" w:rsidDel="002152D0">
                <w:delText>e</w:delText>
              </w:r>
            </w:del>
            <w:r w:rsidR="006009AB" w:rsidRPr="003B0A32">
              <w:t>.</w:t>
            </w:r>
          </w:p>
          <w:p w14:paraId="6F6C68CE" w14:textId="77777777" w:rsidR="006009AB" w:rsidRPr="003B0A32" w:rsidRDefault="006009AB">
            <w:pPr>
              <w:numPr>
                <w:ilvl w:val="0"/>
                <w:numId w:val="16"/>
              </w:numPr>
            </w:pPr>
            <w:r w:rsidRPr="003B0A32">
              <w:t>Odolnost vůči stresu.</w:t>
            </w:r>
            <w:r w:rsidRPr="003B0A32">
              <w:rPr>
                <w:color w:val="282D32"/>
              </w:rPr>
              <w:t xml:space="preserve"> </w:t>
            </w:r>
          </w:p>
          <w:p w14:paraId="2CFD9535" w14:textId="77777777" w:rsidR="006009AB" w:rsidRPr="003B0A32" w:rsidRDefault="006009AB">
            <w:pPr>
              <w:numPr>
                <w:ilvl w:val="0"/>
                <w:numId w:val="16"/>
              </w:numPr>
            </w:pPr>
            <w:r w:rsidRPr="003B0A32">
              <w:t>Empatie, samostatnost, předvídavost.</w:t>
            </w:r>
          </w:p>
          <w:p w14:paraId="1751DB29" w14:textId="17EFE843" w:rsidR="006009AB" w:rsidRPr="003B0A32" w:rsidRDefault="006009AB">
            <w:pPr>
              <w:numPr>
                <w:ilvl w:val="0"/>
                <w:numId w:val="16"/>
              </w:numPr>
            </w:pPr>
            <w:del w:id="2267" w:author="Milan Navrátil" w:date="2018-11-14T11:00:00Z">
              <w:r w:rsidRPr="003B0A32" w:rsidDel="002152D0">
                <w:delText xml:space="preserve"> </w:delText>
              </w:r>
            </w:del>
            <w:r w:rsidRPr="003B0A32">
              <w:t>Kompetentnost, kvalifikace; zadání závěrečné seminární práce.</w:t>
            </w:r>
          </w:p>
          <w:p w14:paraId="3A51839E" w14:textId="77777777" w:rsidR="006009AB" w:rsidRPr="003B0A32" w:rsidDel="002152D0" w:rsidRDefault="006009AB">
            <w:pPr>
              <w:numPr>
                <w:ilvl w:val="0"/>
                <w:numId w:val="16"/>
              </w:numPr>
              <w:rPr>
                <w:del w:id="2268" w:author="Milan Navrátil" w:date="2018-11-14T11:00:00Z"/>
              </w:rPr>
            </w:pPr>
            <w:r w:rsidRPr="003B0A32">
              <w:t>Prezentace zadaných témat – klasifikace.</w:t>
            </w:r>
          </w:p>
          <w:p w14:paraId="6433286D" w14:textId="21092D5A" w:rsidR="006009AB" w:rsidRPr="003B0A32" w:rsidDel="002152D0" w:rsidRDefault="006009AB">
            <w:pPr>
              <w:numPr>
                <w:ilvl w:val="0"/>
                <w:numId w:val="16"/>
              </w:numPr>
              <w:rPr>
                <w:del w:id="2269" w:author="Milan Navrátil" w:date="2018-11-14T11:00:00Z"/>
              </w:rPr>
            </w:pPr>
            <w:del w:id="2270" w:author="Milan Navrátil" w:date="2018-11-14T11:00:00Z">
              <w:r w:rsidRPr="003B0A32" w:rsidDel="002152D0">
                <w:delText>Zápočtový týden, opravné písemné práce.</w:delText>
              </w:r>
            </w:del>
          </w:p>
          <w:p w14:paraId="19A2CA3F" w14:textId="77777777" w:rsidR="006009AB" w:rsidRDefault="006009AB">
            <w:pPr>
              <w:numPr>
                <w:ilvl w:val="0"/>
                <w:numId w:val="16"/>
              </w:numPr>
              <w:pPrChange w:id="2271" w:author="Milan Navrátil" w:date="2018-11-14T11:00:00Z">
                <w:pPr/>
              </w:pPrChange>
            </w:pPr>
          </w:p>
        </w:tc>
      </w:tr>
      <w:tr w:rsidR="006009AB" w14:paraId="2BAD4AC1" w14:textId="77777777" w:rsidTr="0085754D">
        <w:trPr>
          <w:trHeight w:val="265"/>
        </w:trPr>
        <w:tc>
          <w:tcPr>
            <w:tcW w:w="3653" w:type="dxa"/>
            <w:gridSpan w:val="2"/>
            <w:tcBorders>
              <w:top w:val="nil"/>
            </w:tcBorders>
            <w:shd w:val="clear" w:color="auto" w:fill="F7CAAC"/>
          </w:tcPr>
          <w:p w14:paraId="439E165E" w14:textId="77777777" w:rsidR="006009AB" w:rsidRDefault="006009AB" w:rsidP="0085754D">
            <w:r>
              <w:rPr>
                <w:b/>
              </w:rPr>
              <w:t>Studijní literatura a studijní pomůcky</w:t>
            </w:r>
          </w:p>
        </w:tc>
        <w:tc>
          <w:tcPr>
            <w:tcW w:w="6202" w:type="dxa"/>
            <w:gridSpan w:val="6"/>
            <w:tcBorders>
              <w:top w:val="nil"/>
              <w:bottom w:val="nil"/>
            </w:tcBorders>
          </w:tcPr>
          <w:p w14:paraId="22CCF3AF" w14:textId="77777777" w:rsidR="006009AB" w:rsidRDefault="006009AB" w:rsidP="0085754D"/>
        </w:tc>
      </w:tr>
      <w:tr w:rsidR="006009AB" w14:paraId="11F515C0" w14:textId="77777777" w:rsidTr="0085754D">
        <w:trPr>
          <w:trHeight w:val="2046"/>
        </w:trPr>
        <w:tc>
          <w:tcPr>
            <w:tcW w:w="9855" w:type="dxa"/>
            <w:gridSpan w:val="8"/>
            <w:tcBorders>
              <w:top w:val="nil"/>
            </w:tcBorders>
          </w:tcPr>
          <w:p w14:paraId="3219A136" w14:textId="77777777" w:rsidR="006009AB" w:rsidRPr="00A711D1" w:rsidRDefault="006009AB" w:rsidP="0085754D">
            <w:pPr>
              <w:rPr>
                <w:b/>
                <w:bCs/>
                <w:szCs w:val="18"/>
              </w:rPr>
            </w:pPr>
            <w:r w:rsidRPr="00A711D1">
              <w:rPr>
                <w:b/>
                <w:bCs/>
                <w:szCs w:val="18"/>
              </w:rPr>
              <w:t>Povinná literatura:</w:t>
            </w:r>
          </w:p>
          <w:p w14:paraId="1C4A58F4" w14:textId="77777777" w:rsidR="006009AB" w:rsidRPr="002D2789" w:rsidRDefault="006009AB" w:rsidP="00E96895">
            <w:pPr>
              <w:rPr>
                <w:bCs/>
                <w:szCs w:val="18"/>
              </w:rPr>
            </w:pPr>
            <w:r w:rsidRPr="0061563F">
              <w:rPr>
                <w:bCs/>
                <w:szCs w:val="18"/>
              </w:rPr>
              <w:t xml:space="preserve">BĚLOHLÁVEK, F. </w:t>
            </w:r>
            <w:r w:rsidRPr="007D3C75">
              <w:rPr>
                <w:bCs/>
                <w:i/>
                <w:szCs w:val="18"/>
              </w:rPr>
              <w:t xml:space="preserve">Jak vést svůj tým. </w:t>
            </w:r>
            <w:r w:rsidRPr="002D2789">
              <w:rPr>
                <w:bCs/>
                <w:szCs w:val="18"/>
              </w:rPr>
              <w:t>Praha: Grada 2008, ISBN-978-80-247-1957-7.</w:t>
            </w:r>
          </w:p>
          <w:p w14:paraId="6B43554A" w14:textId="77777777" w:rsidR="006009AB" w:rsidRPr="00643FD4" w:rsidRDefault="006009AB">
            <w:pPr>
              <w:rPr>
                <w:szCs w:val="18"/>
                <w:bdr w:val="none" w:sz="0" w:space="0" w:color="auto" w:frame="1"/>
                <w:shd w:val="clear" w:color="auto" w:fill="FFFFFF"/>
              </w:rPr>
            </w:pPr>
            <w:r w:rsidRPr="00911B74">
              <w:rPr>
                <w:szCs w:val="18"/>
              </w:rPr>
              <w:t xml:space="preserve">MÜHLEISEN, S. a N. OBERHUBER. </w:t>
            </w:r>
            <w:r w:rsidRPr="008C5756">
              <w:rPr>
                <w:i/>
                <w:szCs w:val="18"/>
              </w:rPr>
              <w:t xml:space="preserve">Komunikační a jiné měkké dovednosti. </w:t>
            </w:r>
            <w:r w:rsidRPr="008C5756">
              <w:rPr>
                <w:szCs w:val="18"/>
              </w:rPr>
              <w:t xml:space="preserve">Praha: Grada 2008, </w:t>
            </w:r>
            <w:r w:rsidRPr="008C5756">
              <w:rPr>
                <w:rStyle w:val="Siln"/>
                <w:szCs w:val="18"/>
                <w:bdr w:val="none" w:sz="0" w:space="0" w:color="auto" w:frame="1"/>
                <w:shd w:val="clear" w:color="auto" w:fill="FFFFFF"/>
              </w:rPr>
              <w:t>ISBN:</w:t>
            </w:r>
            <w:r w:rsidRPr="00643FD4">
              <w:rPr>
                <w:szCs w:val="18"/>
                <w:bdr w:val="none" w:sz="0" w:space="0" w:color="auto" w:frame="1"/>
                <w:shd w:val="clear" w:color="auto" w:fill="FFFFFF"/>
              </w:rPr>
              <w:t>978-80-247-2662-5.</w:t>
            </w:r>
          </w:p>
          <w:p w14:paraId="112BF11F" w14:textId="77777777" w:rsidR="006009AB" w:rsidRPr="005E563E" w:rsidRDefault="006009AB">
            <w:pPr>
              <w:rPr>
                <w:szCs w:val="18"/>
                <w:bdr w:val="none" w:sz="0" w:space="0" w:color="auto" w:frame="1"/>
                <w:shd w:val="clear" w:color="auto" w:fill="FFFFFF"/>
              </w:rPr>
            </w:pPr>
            <w:r w:rsidRPr="00AD66B0">
              <w:rPr>
                <w:szCs w:val="18"/>
                <w:bdr w:val="none" w:sz="0" w:space="0" w:color="auto" w:frame="1"/>
                <w:shd w:val="clear" w:color="auto" w:fill="FFFFFF"/>
              </w:rPr>
              <w:t xml:space="preserve">PETERS-KÜHLINGER, G., JOHN, F. </w:t>
            </w:r>
            <w:r w:rsidRPr="00E2678B">
              <w:rPr>
                <w:i/>
                <w:szCs w:val="18"/>
                <w:bdr w:val="none" w:sz="0" w:space="0" w:color="auto" w:frame="1"/>
                <w:shd w:val="clear" w:color="auto" w:fill="FFFFFF"/>
              </w:rPr>
              <w:t>Komunikační a jiné „měkké“ dovednosti:využijte svůj potenciál, rozviňte své soft skills</w:t>
            </w:r>
            <w:r w:rsidRPr="005E563E">
              <w:rPr>
                <w:i/>
                <w:szCs w:val="18"/>
                <w:bdr w:val="none" w:sz="0" w:space="0" w:color="auto" w:frame="1"/>
                <w:shd w:val="clear" w:color="auto" w:fill="FFFFFF"/>
              </w:rPr>
              <w:t xml:space="preserve"> a staňte se úspěšnějšími. </w:t>
            </w:r>
            <w:r w:rsidRPr="005E563E">
              <w:rPr>
                <w:szCs w:val="18"/>
                <w:bdr w:val="none" w:sz="0" w:space="0" w:color="auto" w:frame="1"/>
                <w:shd w:val="clear" w:color="auto" w:fill="FFFFFF"/>
              </w:rPr>
              <w:t xml:space="preserve">Praha: Grada 2007, ISBN 978-80-247-2145-3. </w:t>
            </w:r>
          </w:p>
          <w:p w14:paraId="5DCDE1D7" w14:textId="18C3A7BB" w:rsidR="006009AB" w:rsidRPr="00DD51E9" w:rsidRDefault="006009AB">
            <w:pPr>
              <w:rPr>
                <w:ins w:id="2272" w:author="Milan Navrátil" w:date="2018-10-30T14:21:00Z"/>
                <w:szCs w:val="18"/>
                <w:bdr w:val="none" w:sz="0" w:space="0" w:color="auto" w:frame="1"/>
                <w:shd w:val="clear" w:color="auto" w:fill="FFFFFF"/>
              </w:rPr>
            </w:pPr>
            <w:r w:rsidRPr="003751BD">
              <w:rPr>
                <w:szCs w:val="18"/>
                <w:bdr w:val="none" w:sz="0" w:space="0" w:color="auto" w:frame="1"/>
                <w:shd w:val="clear" w:color="auto" w:fill="FFFFFF"/>
              </w:rPr>
              <w:t xml:space="preserve">LAMBERT, T., E.: </w:t>
            </w:r>
            <w:r w:rsidRPr="003751BD">
              <w:rPr>
                <w:i/>
                <w:szCs w:val="18"/>
                <w:bdr w:val="none" w:sz="0" w:space="0" w:color="auto" w:frame="1"/>
                <w:shd w:val="clear" w:color="auto" w:fill="FFFFFF"/>
              </w:rPr>
              <w:t xml:space="preserve">Jak účinně ovlivňovat druhé: ovlivňování lidí jako manažerská dovednost. </w:t>
            </w:r>
            <w:r w:rsidRPr="00C32E9B">
              <w:rPr>
                <w:szCs w:val="18"/>
                <w:bdr w:val="none" w:sz="0" w:space="0" w:color="auto" w:frame="1"/>
                <w:shd w:val="clear" w:color="auto" w:fill="FFFFFF"/>
              </w:rPr>
              <w:t>Praha, Management Press 2001,ISBN-80-85943-88-3</w:t>
            </w:r>
            <w:r w:rsidRPr="0013290F">
              <w:rPr>
                <w:szCs w:val="18"/>
                <w:bdr w:val="none" w:sz="0" w:space="0" w:color="auto" w:frame="1"/>
                <w:shd w:val="clear" w:color="auto" w:fill="FFFFFF"/>
              </w:rPr>
              <w:t>.</w:t>
            </w:r>
          </w:p>
          <w:p w14:paraId="6F088D93" w14:textId="261B2265" w:rsidR="00277989" w:rsidRPr="00A124FE" w:rsidRDefault="00277989" w:rsidP="00277989">
            <w:pPr>
              <w:rPr>
                <w:ins w:id="2273" w:author="Milan Navrátil" w:date="2018-10-30T14:21:00Z"/>
                <w:b/>
                <w:bCs/>
                <w:szCs w:val="18"/>
              </w:rPr>
            </w:pPr>
            <w:ins w:id="2274" w:author="Milan Navrátil" w:date="2018-10-30T14:21:00Z">
              <w:r w:rsidRPr="006B265C">
                <w:rPr>
                  <w:b/>
                  <w:bCs/>
                  <w:szCs w:val="18"/>
                </w:rPr>
                <w:t>Doporučená literatura:</w:t>
              </w:r>
            </w:ins>
          </w:p>
          <w:p w14:paraId="250667C8" w14:textId="78A2B99B" w:rsidR="00277989" w:rsidRPr="00216579" w:rsidDel="00277989" w:rsidRDefault="00277989">
            <w:pPr>
              <w:rPr>
                <w:del w:id="2275" w:author="Milan Navrátil" w:date="2018-10-30T14:21:00Z"/>
                <w:szCs w:val="18"/>
                <w:bdr w:val="none" w:sz="0" w:space="0" w:color="auto" w:frame="1"/>
                <w:shd w:val="clear" w:color="auto" w:fill="FFFFFF"/>
              </w:rPr>
            </w:pPr>
          </w:p>
          <w:p w14:paraId="3E5DDC0F" w14:textId="77777777" w:rsidR="006009AB" w:rsidRPr="002152D0" w:rsidRDefault="006009AB">
            <w:pPr>
              <w:rPr>
                <w:szCs w:val="18"/>
                <w:bdr w:val="none" w:sz="0" w:space="0" w:color="auto" w:frame="1"/>
                <w:shd w:val="clear" w:color="auto" w:fill="FFFFFF"/>
                <w:rPrChange w:id="2276" w:author="Milan Navrátil" w:date="2018-11-14T11:01:00Z">
                  <w:rPr>
                    <w:bdr w:val="none" w:sz="0" w:space="0" w:color="auto" w:frame="1"/>
                    <w:shd w:val="clear" w:color="auto" w:fill="FFFFFF"/>
                  </w:rPr>
                </w:rPrChange>
              </w:rPr>
            </w:pPr>
            <w:r w:rsidRPr="00653C10">
              <w:rPr>
                <w:caps/>
                <w:szCs w:val="18"/>
                <w:bdr w:val="none" w:sz="0" w:space="0" w:color="auto" w:frame="1"/>
                <w:shd w:val="clear" w:color="auto" w:fill="FFFFFF"/>
              </w:rPr>
              <w:t>Ahlemann, F., F. El Arbi, M. G. Kaiser, AND A. Heck.</w:t>
            </w:r>
            <w:r w:rsidRPr="004B5E18">
              <w:rPr>
                <w:szCs w:val="18"/>
                <w:bdr w:val="none" w:sz="0" w:space="0" w:color="auto" w:frame="1"/>
                <w:shd w:val="clear" w:color="auto" w:fill="FFFFFF"/>
              </w:rPr>
              <w:t xml:space="preserve"> 2013. “A Process Framework for Theoretically Grounded Prescriptive Research in the Project Management Field.” </w:t>
            </w:r>
            <w:r w:rsidRPr="002152D0">
              <w:rPr>
                <w:i/>
                <w:szCs w:val="18"/>
                <w:bdr w:val="none" w:sz="0" w:space="0" w:color="auto" w:frame="1"/>
                <w:shd w:val="clear" w:color="auto" w:fill="FFFFFF"/>
                <w:rPrChange w:id="2277" w:author="Milan Navrátil" w:date="2018-11-14T11:01:00Z">
                  <w:rPr>
                    <w:i/>
                    <w:bdr w:val="none" w:sz="0" w:space="0" w:color="auto" w:frame="1"/>
                    <w:shd w:val="clear" w:color="auto" w:fill="FFFFFF"/>
                  </w:rPr>
                </w:rPrChange>
              </w:rPr>
              <w:t>International Journal of Project Management</w:t>
            </w:r>
            <w:r w:rsidRPr="002152D0">
              <w:rPr>
                <w:szCs w:val="18"/>
                <w:bdr w:val="none" w:sz="0" w:space="0" w:color="auto" w:frame="1"/>
                <w:shd w:val="clear" w:color="auto" w:fill="FFFFFF"/>
                <w:rPrChange w:id="2278" w:author="Milan Navrátil" w:date="2018-11-14T11:01:00Z">
                  <w:rPr>
                    <w:bdr w:val="none" w:sz="0" w:space="0" w:color="auto" w:frame="1"/>
                    <w:shd w:val="clear" w:color="auto" w:fill="FFFFFF"/>
                  </w:rPr>
                </w:rPrChange>
              </w:rPr>
              <w:t xml:space="preserve"> 31: 43–56.10.1016/j.ijproman.2012.03.008</w:t>
            </w:r>
          </w:p>
          <w:p w14:paraId="079F6A09" w14:textId="77777777" w:rsidR="006009AB" w:rsidRPr="002152D0" w:rsidRDefault="006009AB">
            <w:pPr>
              <w:rPr>
                <w:ins w:id="2279" w:author="Milan Navrátil" w:date="2018-10-31T15:20:00Z"/>
                <w:szCs w:val="18"/>
                <w:bdr w:val="none" w:sz="0" w:space="0" w:color="auto" w:frame="1"/>
                <w:shd w:val="clear" w:color="auto" w:fill="FFFFFF"/>
                <w:rPrChange w:id="2280" w:author="Milan Navrátil" w:date="2018-11-14T11:01:00Z">
                  <w:rPr>
                    <w:ins w:id="2281" w:author="Milan Navrátil" w:date="2018-10-31T15:20:00Z"/>
                    <w:bdr w:val="none" w:sz="0" w:space="0" w:color="auto" w:frame="1"/>
                    <w:shd w:val="clear" w:color="auto" w:fill="FFFFFF"/>
                  </w:rPr>
                </w:rPrChange>
              </w:rPr>
            </w:pPr>
            <w:r w:rsidRPr="002152D0">
              <w:rPr>
                <w:caps/>
                <w:szCs w:val="18"/>
                <w:bdr w:val="none" w:sz="0" w:space="0" w:color="auto" w:frame="1"/>
                <w:shd w:val="clear" w:color="auto" w:fill="FFFFFF"/>
                <w:rPrChange w:id="2282" w:author="Milan Navrátil" w:date="2018-11-14T11:01:00Z">
                  <w:rPr>
                    <w:caps/>
                    <w:bdr w:val="none" w:sz="0" w:space="0" w:color="auto" w:frame="1"/>
                    <w:shd w:val="clear" w:color="auto" w:fill="FFFFFF"/>
                  </w:rPr>
                </w:rPrChange>
              </w:rPr>
              <w:t>Thomas A. Wikle Todd D. Fagin,</w:t>
            </w:r>
            <w:r w:rsidRPr="002152D0">
              <w:rPr>
                <w:szCs w:val="18"/>
                <w:bdr w:val="none" w:sz="0" w:space="0" w:color="auto" w:frame="1"/>
                <w:shd w:val="clear" w:color="auto" w:fill="FFFFFF"/>
                <w:rPrChange w:id="2283" w:author="Milan Navrátil" w:date="2018-11-14T11:01:00Z">
                  <w:rPr>
                    <w:bdr w:val="none" w:sz="0" w:space="0" w:color="auto" w:frame="1"/>
                    <w:shd w:val="clear" w:color="auto" w:fill="FFFFFF"/>
                  </w:rPr>
                </w:rPrChange>
              </w:rPr>
              <w:t xml:space="preserve"> Hard and Soft Skills in Preparing GIS Professionals: Comparing Perceptions of Employers and Educators, </w:t>
            </w:r>
            <w:r w:rsidRPr="002152D0">
              <w:rPr>
                <w:i/>
                <w:szCs w:val="18"/>
                <w:bdr w:val="none" w:sz="0" w:space="0" w:color="auto" w:frame="1"/>
                <w:shd w:val="clear" w:color="auto" w:fill="FFFFFF"/>
                <w:rPrChange w:id="2284" w:author="Milan Navrátil" w:date="2018-11-14T11:01:00Z">
                  <w:rPr>
                    <w:i/>
                    <w:bdr w:val="none" w:sz="0" w:space="0" w:color="auto" w:frame="1"/>
                    <w:shd w:val="clear" w:color="auto" w:fill="FFFFFF"/>
                  </w:rPr>
                </w:rPrChange>
              </w:rPr>
              <w:t>Transactions In GIS</w:t>
            </w:r>
            <w:r w:rsidRPr="002152D0">
              <w:rPr>
                <w:szCs w:val="18"/>
                <w:bdr w:val="none" w:sz="0" w:space="0" w:color="auto" w:frame="1"/>
                <w:shd w:val="clear" w:color="auto" w:fill="FFFFFF"/>
                <w:rPrChange w:id="2285" w:author="Milan Navrátil" w:date="2018-11-14T11:01:00Z">
                  <w:rPr>
                    <w:bdr w:val="none" w:sz="0" w:space="0" w:color="auto" w:frame="1"/>
                    <w:shd w:val="clear" w:color="auto" w:fill="FFFFFF"/>
                  </w:rPr>
                </w:rPrChange>
              </w:rPr>
              <w:t>, Volume 19, Issue 5, Online ISSN:1467-9671</w:t>
            </w:r>
          </w:p>
          <w:p w14:paraId="31CFF4F4" w14:textId="75A1C9AC" w:rsidR="0088313B" w:rsidRPr="00232982" w:rsidRDefault="00220B31">
            <w:pPr>
              <w:rPr>
                <w:szCs w:val="18"/>
                <w:lang w:val="sk-SK"/>
                <w:rPrChange w:id="2286" w:author="Milan Navrátil" w:date="2018-11-15T13:19:00Z">
                  <w:rPr>
                    <w:sz w:val="22"/>
                    <w:szCs w:val="22"/>
                    <w:bdr w:val="none" w:sz="0" w:space="0" w:color="auto" w:frame="1"/>
                    <w:shd w:val="clear" w:color="auto" w:fill="FFFFFF"/>
                  </w:rPr>
                </w:rPrChange>
              </w:rPr>
            </w:pPr>
            <w:ins w:id="2287" w:author="Milan Navrátil" w:date="2018-10-31T15:20:00Z">
              <w:r w:rsidRPr="002152D0">
                <w:rPr>
                  <w:caps/>
                  <w:szCs w:val="18"/>
                  <w:lang w:val="sk-SK"/>
                  <w:rPrChange w:id="2288" w:author="Milan Navrátil" w:date="2018-11-14T11:01:00Z">
                    <w:rPr>
                      <w:caps/>
                      <w:highlight w:val="red"/>
                      <w:lang w:val="sk-SK"/>
                    </w:rPr>
                  </w:rPrChange>
                </w:rPr>
                <w:t>Alberani, A.,</w:t>
              </w:r>
              <w:r w:rsidRPr="002152D0">
                <w:rPr>
                  <w:szCs w:val="18"/>
                  <w:lang w:val="sk-SK"/>
                  <w:rPrChange w:id="2289" w:author="Milan Navrátil" w:date="2018-11-14T11:01:00Z">
                    <w:rPr>
                      <w:highlight w:val="red"/>
                      <w:lang w:val="sk-SK"/>
                    </w:rPr>
                  </w:rPrChange>
                </w:rPr>
                <w:t xml:space="preserve"> The impact of Soft Skills on the paths and careers of employees. Speech at “Soft Skills and their role in employability – New perspectives in teaching, assessment and certification”, workshop in Bertinoro, FC, Italy.</w:t>
              </w:r>
            </w:ins>
          </w:p>
        </w:tc>
      </w:tr>
      <w:tr w:rsidR="006009AB" w14:paraId="5860D9D7"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5029D1" w14:textId="77777777" w:rsidR="006009AB" w:rsidRDefault="006009AB" w:rsidP="0085754D">
            <w:pPr>
              <w:jc w:val="center"/>
              <w:rPr>
                <w:b/>
              </w:rPr>
            </w:pPr>
            <w:r>
              <w:rPr>
                <w:b/>
              </w:rPr>
              <w:t>Informace ke kombinované nebo distanční formě</w:t>
            </w:r>
          </w:p>
        </w:tc>
      </w:tr>
      <w:tr w:rsidR="006009AB" w14:paraId="73BA2DD2" w14:textId="77777777" w:rsidTr="0085754D">
        <w:tc>
          <w:tcPr>
            <w:tcW w:w="4787" w:type="dxa"/>
            <w:gridSpan w:val="3"/>
            <w:tcBorders>
              <w:top w:val="single" w:sz="2" w:space="0" w:color="auto"/>
            </w:tcBorders>
            <w:shd w:val="clear" w:color="auto" w:fill="F7CAAC"/>
          </w:tcPr>
          <w:p w14:paraId="1691FFAD" w14:textId="77777777" w:rsidR="006009AB" w:rsidRDefault="006009AB" w:rsidP="0085754D">
            <w:r>
              <w:rPr>
                <w:b/>
              </w:rPr>
              <w:t>Rozsah konzultací (soustředění)</w:t>
            </w:r>
          </w:p>
        </w:tc>
        <w:tc>
          <w:tcPr>
            <w:tcW w:w="889" w:type="dxa"/>
            <w:tcBorders>
              <w:top w:val="single" w:sz="2" w:space="0" w:color="auto"/>
            </w:tcBorders>
          </w:tcPr>
          <w:p w14:paraId="7A0A4FE8" w14:textId="77777777" w:rsidR="006009AB" w:rsidRDefault="006009AB" w:rsidP="0085754D">
            <w:r>
              <w:t>15</w:t>
            </w:r>
          </w:p>
        </w:tc>
        <w:tc>
          <w:tcPr>
            <w:tcW w:w="4179" w:type="dxa"/>
            <w:gridSpan w:val="4"/>
            <w:tcBorders>
              <w:top w:val="single" w:sz="2" w:space="0" w:color="auto"/>
            </w:tcBorders>
            <w:shd w:val="clear" w:color="auto" w:fill="F7CAAC"/>
          </w:tcPr>
          <w:p w14:paraId="78A88318" w14:textId="77777777" w:rsidR="006009AB" w:rsidRDefault="006009AB" w:rsidP="0085754D">
            <w:pPr>
              <w:rPr>
                <w:b/>
              </w:rPr>
            </w:pPr>
            <w:r>
              <w:rPr>
                <w:b/>
              </w:rPr>
              <w:t xml:space="preserve">hodin </w:t>
            </w:r>
          </w:p>
        </w:tc>
      </w:tr>
      <w:tr w:rsidR="006009AB" w14:paraId="75C8B42D" w14:textId="77777777" w:rsidTr="0085754D">
        <w:tc>
          <w:tcPr>
            <w:tcW w:w="9855" w:type="dxa"/>
            <w:gridSpan w:val="8"/>
            <w:shd w:val="clear" w:color="auto" w:fill="F7CAAC"/>
          </w:tcPr>
          <w:p w14:paraId="487CC61A" w14:textId="77777777" w:rsidR="006009AB" w:rsidRDefault="006009AB" w:rsidP="0085754D">
            <w:pPr>
              <w:rPr>
                <w:b/>
              </w:rPr>
            </w:pPr>
            <w:r>
              <w:rPr>
                <w:b/>
              </w:rPr>
              <w:t>Informace o způsobu kontaktu s vyučujícím</w:t>
            </w:r>
          </w:p>
        </w:tc>
      </w:tr>
      <w:tr w:rsidR="006009AB" w14:paraId="50188E48" w14:textId="77777777" w:rsidTr="0085754D">
        <w:trPr>
          <w:trHeight w:val="559"/>
        </w:trPr>
        <w:tc>
          <w:tcPr>
            <w:tcW w:w="9855" w:type="dxa"/>
            <w:gridSpan w:val="8"/>
          </w:tcPr>
          <w:p w14:paraId="2FB50F4B" w14:textId="77777777" w:rsidR="006009AB" w:rsidRPr="00E83A5B" w:rsidRDefault="006009AB" w:rsidP="00E96895">
            <w:r w:rsidRPr="00E83A5B">
              <w:lastRenderedPageBreak/>
              <w:t>Vyučující na FAI mají trvale vypsány a zveřejněny konzultace minimálně 2h/týden v rámci kterých mají možnosti konzultovat podrobněji probíranou látku. Dále mohou studenti komunikovat s vyučujícím pomocí e-mailu a LMS Moodle.</w:t>
            </w:r>
          </w:p>
        </w:tc>
      </w:tr>
    </w:tbl>
    <w:p w14:paraId="2D15FF1C" w14:textId="77777777" w:rsidR="000125B6" w:rsidRDefault="000125B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6ADC6006" w14:textId="77777777" w:rsidTr="0085754D">
        <w:tc>
          <w:tcPr>
            <w:tcW w:w="9855" w:type="dxa"/>
            <w:gridSpan w:val="8"/>
            <w:tcBorders>
              <w:bottom w:val="double" w:sz="4" w:space="0" w:color="auto"/>
            </w:tcBorders>
            <w:shd w:val="clear" w:color="auto" w:fill="BDD6EE"/>
          </w:tcPr>
          <w:p w14:paraId="5917386C" w14:textId="198BBE8F" w:rsidR="006009AB" w:rsidRDefault="006009AB" w:rsidP="0085754D">
            <w:pPr>
              <w:tabs>
                <w:tab w:val="right" w:pos="9463"/>
              </w:tabs>
              <w:rPr>
                <w:b/>
                <w:sz w:val="28"/>
              </w:rPr>
            </w:pPr>
            <w:r>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50CE9622" w14:textId="77777777" w:rsidTr="0085754D">
        <w:tc>
          <w:tcPr>
            <w:tcW w:w="3086" w:type="dxa"/>
            <w:tcBorders>
              <w:top w:val="double" w:sz="4" w:space="0" w:color="auto"/>
            </w:tcBorders>
            <w:shd w:val="clear" w:color="auto" w:fill="F7CAAC"/>
          </w:tcPr>
          <w:p w14:paraId="235CA963"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34DB0153" w14:textId="759147BD" w:rsidR="00CF504F" w:rsidRDefault="006009AB" w:rsidP="0085754D">
            <w:bookmarkStart w:id="2290" w:name="navrhElektronickychObvodu"/>
            <w:r>
              <w:t>Návrh elektronických obvodů</w:t>
            </w:r>
            <w:bookmarkEnd w:id="2290"/>
          </w:p>
        </w:tc>
      </w:tr>
      <w:tr w:rsidR="006009AB" w14:paraId="62AF5530" w14:textId="77777777" w:rsidTr="0085754D">
        <w:tc>
          <w:tcPr>
            <w:tcW w:w="3086" w:type="dxa"/>
            <w:shd w:val="clear" w:color="auto" w:fill="F7CAAC"/>
          </w:tcPr>
          <w:p w14:paraId="20626D0C" w14:textId="77777777" w:rsidR="006009AB" w:rsidRDefault="006009AB" w:rsidP="0085754D">
            <w:pPr>
              <w:rPr>
                <w:b/>
              </w:rPr>
            </w:pPr>
            <w:r>
              <w:rPr>
                <w:b/>
              </w:rPr>
              <w:t>Typ předmětu</w:t>
            </w:r>
          </w:p>
        </w:tc>
        <w:tc>
          <w:tcPr>
            <w:tcW w:w="3406" w:type="dxa"/>
            <w:gridSpan w:val="4"/>
          </w:tcPr>
          <w:p w14:paraId="7AFE1EE7" w14:textId="77777777" w:rsidR="006009AB" w:rsidRDefault="006009AB" w:rsidP="0085754D">
            <w:r>
              <w:t>Povinný pro specializaci</w:t>
            </w:r>
          </w:p>
          <w:p w14:paraId="01F470F1" w14:textId="77777777" w:rsidR="006009AB" w:rsidRDefault="006009AB" w:rsidP="0085754D">
            <w:r>
              <w:t>Bezpečnostní technologie</w:t>
            </w:r>
          </w:p>
        </w:tc>
        <w:tc>
          <w:tcPr>
            <w:tcW w:w="2695" w:type="dxa"/>
            <w:gridSpan w:val="2"/>
            <w:shd w:val="clear" w:color="auto" w:fill="F7CAAC"/>
          </w:tcPr>
          <w:p w14:paraId="199D8C1E" w14:textId="77777777" w:rsidR="006009AB" w:rsidRDefault="006009AB" w:rsidP="0085754D">
            <w:r>
              <w:rPr>
                <w:b/>
              </w:rPr>
              <w:t>doporučený ročník / semestr</w:t>
            </w:r>
          </w:p>
        </w:tc>
        <w:tc>
          <w:tcPr>
            <w:tcW w:w="668" w:type="dxa"/>
          </w:tcPr>
          <w:p w14:paraId="4C152814" w14:textId="77777777" w:rsidR="006009AB" w:rsidRDefault="006009AB" w:rsidP="0085754D">
            <w:r>
              <w:t>2/Z</w:t>
            </w:r>
          </w:p>
        </w:tc>
      </w:tr>
      <w:tr w:rsidR="006009AB" w14:paraId="604FC195" w14:textId="77777777" w:rsidTr="0085754D">
        <w:tc>
          <w:tcPr>
            <w:tcW w:w="3086" w:type="dxa"/>
            <w:shd w:val="clear" w:color="auto" w:fill="F7CAAC"/>
          </w:tcPr>
          <w:p w14:paraId="7B640F0A" w14:textId="77777777" w:rsidR="006009AB" w:rsidRDefault="006009AB" w:rsidP="0085754D">
            <w:pPr>
              <w:rPr>
                <w:b/>
              </w:rPr>
            </w:pPr>
            <w:r>
              <w:rPr>
                <w:b/>
              </w:rPr>
              <w:t>Rozsah studijního předmětu</w:t>
            </w:r>
          </w:p>
        </w:tc>
        <w:tc>
          <w:tcPr>
            <w:tcW w:w="1701" w:type="dxa"/>
            <w:gridSpan w:val="2"/>
          </w:tcPr>
          <w:p w14:paraId="48A1F575" w14:textId="77777777" w:rsidR="006009AB" w:rsidRDefault="006009AB" w:rsidP="0085754D">
            <w:r>
              <w:t>28p+14c</w:t>
            </w:r>
          </w:p>
        </w:tc>
        <w:tc>
          <w:tcPr>
            <w:tcW w:w="889" w:type="dxa"/>
            <w:shd w:val="clear" w:color="auto" w:fill="F7CAAC"/>
          </w:tcPr>
          <w:p w14:paraId="0852690B" w14:textId="77777777" w:rsidR="006009AB" w:rsidRDefault="006009AB" w:rsidP="0085754D">
            <w:pPr>
              <w:rPr>
                <w:b/>
              </w:rPr>
            </w:pPr>
            <w:r>
              <w:rPr>
                <w:b/>
              </w:rPr>
              <w:t xml:space="preserve">hod. </w:t>
            </w:r>
          </w:p>
        </w:tc>
        <w:tc>
          <w:tcPr>
            <w:tcW w:w="816" w:type="dxa"/>
          </w:tcPr>
          <w:p w14:paraId="5C946ECF" w14:textId="77777777" w:rsidR="006009AB" w:rsidRDefault="006009AB" w:rsidP="0085754D"/>
        </w:tc>
        <w:tc>
          <w:tcPr>
            <w:tcW w:w="2156" w:type="dxa"/>
            <w:shd w:val="clear" w:color="auto" w:fill="F7CAAC"/>
          </w:tcPr>
          <w:p w14:paraId="456BF4A8" w14:textId="77777777" w:rsidR="006009AB" w:rsidRDefault="006009AB" w:rsidP="0085754D">
            <w:pPr>
              <w:rPr>
                <w:b/>
              </w:rPr>
            </w:pPr>
            <w:r>
              <w:rPr>
                <w:b/>
              </w:rPr>
              <w:t>kreditů</w:t>
            </w:r>
          </w:p>
        </w:tc>
        <w:tc>
          <w:tcPr>
            <w:tcW w:w="1207" w:type="dxa"/>
            <w:gridSpan w:val="2"/>
          </w:tcPr>
          <w:p w14:paraId="5995BBBA" w14:textId="77777777" w:rsidR="006009AB" w:rsidRDefault="006009AB" w:rsidP="0085754D">
            <w:r>
              <w:t>3</w:t>
            </w:r>
          </w:p>
        </w:tc>
      </w:tr>
      <w:tr w:rsidR="006009AB" w14:paraId="0201D1DC" w14:textId="77777777" w:rsidTr="0085754D">
        <w:tc>
          <w:tcPr>
            <w:tcW w:w="3086" w:type="dxa"/>
            <w:shd w:val="clear" w:color="auto" w:fill="F7CAAC"/>
          </w:tcPr>
          <w:p w14:paraId="6EC26A5C" w14:textId="77777777" w:rsidR="006009AB" w:rsidRDefault="006009AB" w:rsidP="0085754D">
            <w:pPr>
              <w:rPr>
                <w:b/>
                <w:sz w:val="22"/>
              </w:rPr>
            </w:pPr>
            <w:r>
              <w:rPr>
                <w:b/>
              </w:rPr>
              <w:t>Prerekvizity, korekvizity, ekvivalence</w:t>
            </w:r>
          </w:p>
        </w:tc>
        <w:tc>
          <w:tcPr>
            <w:tcW w:w="6769" w:type="dxa"/>
            <w:gridSpan w:val="7"/>
          </w:tcPr>
          <w:p w14:paraId="33774794" w14:textId="77777777" w:rsidR="006009AB" w:rsidRDefault="006009AB" w:rsidP="0085754D">
            <w:r>
              <w:t>nejsou</w:t>
            </w:r>
          </w:p>
        </w:tc>
      </w:tr>
      <w:tr w:rsidR="006009AB" w14:paraId="7A8221DE" w14:textId="77777777" w:rsidTr="0085754D">
        <w:tc>
          <w:tcPr>
            <w:tcW w:w="3086" w:type="dxa"/>
            <w:shd w:val="clear" w:color="auto" w:fill="F7CAAC"/>
          </w:tcPr>
          <w:p w14:paraId="1ADC9747" w14:textId="77777777" w:rsidR="006009AB" w:rsidRDefault="006009AB" w:rsidP="0085754D">
            <w:pPr>
              <w:rPr>
                <w:b/>
              </w:rPr>
            </w:pPr>
            <w:r>
              <w:rPr>
                <w:b/>
              </w:rPr>
              <w:t>Způsob ověření studijních výsledků</w:t>
            </w:r>
          </w:p>
        </w:tc>
        <w:tc>
          <w:tcPr>
            <w:tcW w:w="3406" w:type="dxa"/>
            <w:gridSpan w:val="4"/>
          </w:tcPr>
          <w:p w14:paraId="1BA434AC" w14:textId="77777777" w:rsidR="006009AB" w:rsidRDefault="006009AB" w:rsidP="0085754D">
            <w:r>
              <w:t>Klasifikovaný zápočet</w:t>
            </w:r>
          </w:p>
        </w:tc>
        <w:tc>
          <w:tcPr>
            <w:tcW w:w="2156" w:type="dxa"/>
            <w:shd w:val="clear" w:color="auto" w:fill="F7CAAC"/>
          </w:tcPr>
          <w:p w14:paraId="0585659B" w14:textId="77777777" w:rsidR="006009AB" w:rsidRDefault="006009AB" w:rsidP="0085754D">
            <w:pPr>
              <w:rPr>
                <w:b/>
              </w:rPr>
            </w:pPr>
            <w:r>
              <w:rPr>
                <w:b/>
              </w:rPr>
              <w:t>Forma výuky</w:t>
            </w:r>
          </w:p>
        </w:tc>
        <w:tc>
          <w:tcPr>
            <w:tcW w:w="1207" w:type="dxa"/>
            <w:gridSpan w:val="2"/>
          </w:tcPr>
          <w:p w14:paraId="6997AAD8" w14:textId="77777777" w:rsidR="006009AB" w:rsidRDefault="006009AB" w:rsidP="0085754D">
            <w:r>
              <w:t>Přednáška, cvičení</w:t>
            </w:r>
          </w:p>
        </w:tc>
      </w:tr>
      <w:tr w:rsidR="006009AB" w14:paraId="391A1B78" w14:textId="77777777" w:rsidTr="0085754D">
        <w:tc>
          <w:tcPr>
            <w:tcW w:w="3086" w:type="dxa"/>
            <w:shd w:val="clear" w:color="auto" w:fill="F7CAAC"/>
          </w:tcPr>
          <w:p w14:paraId="6D5A3616"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38D9CE52" w14:textId="77777777" w:rsidR="006009AB" w:rsidRDefault="006009AB" w:rsidP="0085754D">
            <w:r>
              <w:t>Písemná i ústní forma</w:t>
            </w:r>
          </w:p>
          <w:p w14:paraId="16CD0206" w14:textId="77777777" w:rsidR="006009AB" w:rsidRDefault="006009AB" w:rsidP="0085754D">
            <w:r>
              <w:t xml:space="preserve">1. Povinná a aktivní účast na cvičeních (80% účast). </w:t>
            </w:r>
          </w:p>
          <w:p w14:paraId="51D358AD" w14:textId="77777777" w:rsidR="006009AB" w:rsidRDefault="006009AB" w:rsidP="0085754D">
            <w:r>
              <w:t xml:space="preserve">2. Teoretické a praktické zvládnutí základní problematiky a jednotlivých témat. </w:t>
            </w:r>
          </w:p>
          <w:p w14:paraId="33FDBD0A" w14:textId="77777777" w:rsidR="006009AB" w:rsidRDefault="006009AB" w:rsidP="0085754D">
            <w:r>
              <w:t xml:space="preserve">3. Úspěšné a samostatné vypracování všech zadaných úloh v průběhu semestru. </w:t>
            </w:r>
          </w:p>
          <w:p w14:paraId="2849FA75" w14:textId="77777777" w:rsidR="006009AB" w:rsidRDefault="006009AB" w:rsidP="0085754D">
            <w:r>
              <w:t>4. Prokázání úspěšného zvládnutí probírané tématiky při ústním pohovoru s vyučujícím.</w:t>
            </w:r>
          </w:p>
        </w:tc>
      </w:tr>
      <w:tr w:rsidR="006009AB" w14:paraId="46634A44" w14:textId="77777777" w:rsidTr="0085754D">
        <w:trPr>
          <w:trHeight w:val="554"/>
        </w:trPr>
        <w:tc>
          <w:tcPr>
            <w:tcW w:w="9855" w:type="dxa"/>
            <w:gridSpan w:val="8"/>
            <w:tcBorders>
              <w:top w:val="nil"/>
            </w:tcBorders>
          </w:tcPr>
          <w:p w14:paraId="399C9094" w14:textId="77777777" w:rsidR="006009AB" w:rsidRDefault="006009AB" w:rsidP="0085754D"/>
        </w:tc>
      </w:tr>
      <w:tr w:rsidR="006009AB" w14:paraId="0040458A" w14:textId="77777777" w:rsidTr="0085754D">
        <w:trPr>
          <w:trHeight w:val="197"/>
        </w:trPr>
        <w:tc>
          <w:tcPr>
            <w:tcW w:w="3086" w:type="dxa"/>
            <w:tcBorders>
              <w:top w:val="nil"/>
            </w:tcBorders>
            <w:shd w:val="clear" w:color="auto" w:fill="F7CAAC"/>
          </w:tcPr>
          <w:p w14:paraId="6A24FE00" w14:textId="77777777" w:rsidR="006009AB" w:rsidRDefault="006009AB" w:rsidP="0085754D">
            <w:pPr>
              <w:rPr>
                <w:b/>
              </w:rPr>
            </w:pPr>
            <w:r>
              <w:rPr>
                <w:b/>
              </w:rPr>
              <w:t>Garant předmětu</w:t>
            </w:r>
          </w:p>
        </w:tc>
        <w:tc>
          <w:tcPr>
            <w:tcW w:w="6769" w:type="dxa"/>
            <w:gridSpan w:val="7"/>
            <w:tcBorders>
              <w:top w:val="nil"/>
            </w:tcBorders>
          </w:tcPr>
          <w:p w14:paraId="28312409" w14:textId="77777777" w:rsidR="006009AB" w:rsidRDefault="006009AB" w:rsidP="0085754D">
            <w:r>
              <w:t>doc. Mgr. Milan Adámek, Ph.D.</w:t>
            </w:r>
          </w:p>
        </w:tc>
      </w:tr>
      <w:tr w:rsidR="006009AB" w14:paraId="35CDF947" w14:textId="77777777" w:rsidTr="0085754D">
        <w:trPr>
          <w:trHeight w:val="243"/>
        </w:trPr>
        <w:tc>
          <w:tcPr>
            <w:tcW w:w="3086" w:type="dxa"/>
            <w:tcBorders>
              <w:top w:val="nil"/>
            </w:tcBorders>
            <w:shd w:val="clear" w:color="auto" w:fill="F7CAAC"/>
          </w:tcPr>
          <w:p w14:paraId="3CB8718F" w14:textId="77777777" w:rsidR="006009AB" w:rsidRDefault="006009AB" w:rsidP="0085754D">
            <w:pPr>
              <w:rPr>
                <w:b/>
              </w:rPr>
            </w:pPr>
            <w:r>
              <w:rPr>
                <w:b/>
              </w:rPr>
              <w:t>Zapojení garanta do výuky předmětu</w:t>
            </w:r>
          </w:p>
        </w:tc>
        <w:tc>
          <w:tcPr>
            <w:tcW w:w="6769" w:type="dxa"/>
            <w:gridSpan w:val="7"/>
            <w:tcBorders>
              <w:top w:val="nil"/>
            </w:tcBorders>
          </w:tcPr>
          <w:p w14:paraId="0AE95E29" w14:textId="50A911FA" w:rsidR="006009AB" w:rsidRDefault="006009AB" w:rsidP="00F32962">
            <w:r>
              <w:t xml:space="preserve">Metodicky, přednáší </w:t>
            </w:r>
          </w:p>
        </w:tc>
      </w:tr>
      <w:tr w:rsidR="006009AB" w14:paraId="0F7FFE2C" w14:textId="77777777" w:rsidTr="0085754D">
        <w:tc>
          <w:tcPr>
            <w:tcW w:w="3086" w:type="dxa"/>
            <w:shd w:val="clear" w:color="auto" w:fill="F7CAAC"/>
          </w:tcPr>
          <w:p w14:paraId="39E0DCFA" w14:textId="77777777" w:rsidR="006009AB" w:rsidRDefault="006009AB" w:rsidP="0085754D">
            <w:pPr>
              <w:rPr>
                <w:b/>
              </w:rPr>
            </w:pPr>
            <w:r>
              <w:rPr>
                <w:b/>
              </w:rPr>
              <w:t>Vyučující</w:t>
            </w:r>
          </w:p>
        </w:tc>
        <w:tc>
          <w:tcPr>
            <w:tcW w:w="6769" w:type="dxa"/>
            <w:gridSpan w:val="7"/>
            <w:tcBorders>
              <w:bottom w:val="nil"/>
            </w:tcBorders>
          </w:tcPr>
          <w:p w14:paraId="028A47E7" w14:textId="77777777" w:rsidR="006009AB" w:rsidRDefault="006009AB" w:rsidP="0085754D">
            <w:r w:rsidRPr="00C011E9">
              <w:t>doc. Mgr. Milan Adámek, Ph.D.</w:t>
            </w:r>
            <w:r>
              <w:t>, přednášky (100 %)</w:t>
            </w:r>
          </w:p>
          <w:p w14:paraId="0DF51DAC" w14:textId="77777777" w:rsidR="006009AB" w:rsidRDefault="006009AB" w:rsidP="0085754D">
            <w:r>
              <w:t>Ing. Martin Pospíšilík, Ph.D., cvičení (100 %)</w:t>
            </w:r>
          </w:p>
        </w:tc>
      </w:tr>
      <w:tr w:rsidR="006009AB" w14:paraId="78E87D50" w14:textId="77777777" w:rsidTr="0085754D">
        <w:trPr>
          <w:trHeight w:val="554"/>
        </w:trPr>
        <w:tc>
          <w:tcPr>
            <w:tcW w:w="9855" w:type="dxa"/>
            <w:gridSpan w:val="8"/>
            <w:tcBorders>
              <w:top w:val="nil"/>
            </w:tcBorders>
          </w:tcPr>
          <w:p w14:paraId="3C468852" w14:textId="77777777" w:rsidR="006009AB" w:rsidRDefault="006009AB" w:rsidP="0085754D"/>
        </w:tc>
      </w:tr>
      <w:tr w:rsidR="006009AB" w14:paraId="0B93C6E4" w14:textId="77777777" w:rsidTr="0085754D">
        <w:tc>
          <w:tcPr>
            <w:tcW w:w="3086" w:type="dxa"/>
            <w:shd w:val="clear" w:color="auto" w:fill="F7CAAC"/>
          </w:tcPr>
          <w:p w14:paraId="0A1C69DD" w14:textId="77777777" w:rsidR="006009AB" w:rsidRDefault="006009AB" w:rsidP="0085754D">
            <w:pPr>
              <w:rPr>
                <w:b/>
              </w:rPr>
            </w:pPr>
            <w:r>
              <w:rPr>
                <w:b/>
              </w:rPr>
              <w:t>Stručná anotace předmětu</w:t>
            </w:r>
          </w:p>
        </w:tc>
        <w:tc>
          <w:tcPr>
            <w:tcW w:w="6769" w:type="dxa"/>
            <w:gridSpan w:val="7"/>
            <w:tcBorders>
              <w:bottom w:val="nil"/>
            </w:tcBorders>
          </w:tcPr>
          <w:p w14:paraId="7F160A3D" w14:textId="77777777" w:rsidR="006009AB" w:rsidRDefault="006009AB" w:rsidP="0085754D"/>
        </w:tc>
      </w:tr>
      <w:tr w:rsidR="006009AB" w14:paraId="6F6176D4" w14:textId="77777777" w:rsidTr="0085754D">
        <w:trPr>
          <w:trHeight w:val="3938"/>
        </w:trPr>
        <w:tc>
          <w:tcPr>
            <w:tcW w:w="9855" w:type="dxa"/>
            <w:gridSpan w:val="8"/>
            <w:tcBorders>
              <w:top w:val="nil"/>
              <w:bottom w:val="single" w:sz="12" w:space="0" w:color="auto"/>
            </w:tcBorders>
          </w:tcPr>
          <w:p w14:paraId="3F41CEB4" w14:textId="263E02F9" w:rsidR="006009AB" w:rsidRPr="00E6107D" w:rsidRDefault="006009AB" w:rsidP="00E96895">
            <w:pPr>
              <w:ind w:left="38" w:hanging="38"/>
            </w:pPr>
            <w:del w:id="2291" w:author="Milan Navrátil" w:date="2018-11-02T12:24:00Z">
              <w:r w:rsidRPr="00E6107D" w:rsidDel="00737180">
                <w:delText xml:space="preserve">V rámci </w:delText>
              </w:r>
            </w:del>
            <w:ins w:id="2292" w:author="Milan Navrátil" w:date="2018-11-02T12:24:00Z">
              <w:r w:rsidR="00737180">
                <w:t xml:space="preserve">Cílem </w:t>
              </w:r>
            </w:ins>
            <w:r w:rsidRPr="00E6107D">
              <w:t xml:space="preserve">předmětu </w:t>
            </w:r>
            <w:del w:id="2293" w:author="Milan Navrátil" w:date="2018-11-02T12:24:00Z">
              <w:r w:rsidRPr="00E6107D" w:rsidDel="00737180">
                <w:delText xml:space="preserve">se studenti </w:delText>
              </w:r>
            </w:del>
            <w:ins w:id="2294" w:author="Milan Navrátil" w:date="2018-11-02T12:24:00Z">
              <w:r w:rsidR="00737180">
                <w:t xml:space="preserve">je </w:t>
              </w:r>
            </w:ins>
            <w:ins w:id="2295" w:author="Milan Navrátil" w:date="2018-11-02T12:25:00Z">
              <w:r w:rsidR="00737180" w:rsidRPr="00905004">
                <w:t>získání poznatků a znalostí</w:t>
              </w:r>
              <w:r w:rsidR="00737180">
                <w:t xml:space="preserve"> týkajících se</w:t>
              </w:r>
              <w:r w:rsidR="00737180" w:rsidRPr="00E6107D" w:rsidDel="00737180">
                <w:t xml:space="preserve"> </w:t>
              </w:r>
            </w:ins>
            <w:del w:id="2296" w:author="Milan Navrátil" w:date="2018-11-02T12:25:00Z">
              <w:r w:rsidRPr="00E6107D" w:rsidDel="00737180">
                <w:delText xml:space="preserve">seznámí se </w:delText>
              </w:r>
            </w:del>
            <w:r w:rsidRPr="00E6107D">
              <w:t>základní</w:t>
            </w:r>
            <w:ins w:id="2297" w:author="Milan Navrátil" w:date="2018-11-02T12:26:00Z">
              <w:r w:rsidR="00737180">
                <w:t>ch</w:t>
              </w:r>
            </w:ins>
            <w:del w:id="2298" w:author="Milan Navrátil" w:date="2018-11-02T12:26:00Z">
              <w:r w:rsidRPr="00E6107D" w:rsidDel="00737180">
                <w:delText>mi</w:delText>
              </w:r>
            </w:del>
            <w:r w:rsidRPr="00E6107D">
              <w:t xml:space="preserve"> princip</w:t>
            </w:r>
            <w:ins w:id="2299" w:author="Milan Navrátil" w:date="2018-11-02T12:26:00Z">
              <w:r w:rsidR="00737180">
                <w:t>ů</w:t>
              </w:r>
            </w:ins>
            <w:del w:id="2300" w:author="Milan Navrátil" w:date="2018-11-02T12:26:00Z">
              <w:r w:rsidRPr="00E6107D" w:rsidDel="00737180">
                <w:delText>y</w:delText>
              </w:r>
            </w:del>
            <w:r w:rsidRPr="00E6107D">
              <w:t xml:space="preserve"> aplikovaný</w:t>
            </w:r>
            <w:ins w:id="2301" w:author="Milan Navrátil" w:date="2018-11-02T12:26:00Z">
              <w:r w:rsidR="00737180">
                <w:t>ch</w:t>
              </w:r>
            </w:ins>
            <w:del w:id="2302" w:author="Milan Navrátil" w:date="2018-11-02T12:26:00Z">
              <w:r w:rsidRPr="00E6107D" w:rsidDel="00737180">
                <w:delText>mi</w:delText>
              </w:r>
            </w:del>
            <w:r w:rsidRPr="00E6107D">
              <w:t xml:space="preserve"> v praxi při návrhu elektronických obvodů.</w:t>
            </w:r>
          </w:p>
          <w:p w14:paraId="5AA399DE" w14:textId="77777777" w:rsidR="006009AB" w:rsidRPr="00E6107D" w:rsidRDefault="006009AB">
            <w:pPr>
              <w:ind w:left="38" w:hanging="38"/>
            </w:pPr>
            <w:r w:rsidRPr="00E6107D">
              <w:t>Témata:</w:t>
            </w:r>
          </w:p>
          <w:p w14:paraId="5152C89E" w14:textId="77777777" w:rsidR="006009AB" w:rsidRPr="00E6107D" w:rsidRDefault="006009AB">
            <w:pPr>
              <w:pStyle w:val="Odstavecseseznamem"/>
              <w:numPr>
                <w:ilvl w:val="0"/>
                <w:numId w:val="22"/>
              </w:numPr>
            </w:pPr>
            <w:r w:rsidRPr="00E6107D">
              <w:t>Opakování analýzy elektrických obvodů: základní obvodové prvky (odpor, indukčnost, kapacita), obvodové rovnice, zdroje napětí a proudu, Théveninův a Nortonův teorém.</w:t>
            </w:r>
          </w:p>
          <w:p w14:paraId="6FE72F9C" w14:textId="77777777" w:rsidR="006009AB" w:rsidRPr="00E6107D" w:rsidRDefault="006009AB">
            <w:pPr>
              <w:pStyle w:val="Odstavecseseznamem"/>
              <w:numPr>
                <w:ilvl w:val="0"/>
                <w:numId w:val="22"/>
              </w:numPr>
            </w:pPr>
            <w:r w:rsidRPr="00E6107D">
              <w:t>Modelové stavy elektrických obvodů: přechodný děj, harmonický ustálený stav, periodický ustálený stav.</w:t>
            </w:r>
          </w:p>
          <w:p w14:paraId="131A6830" w14:textId="77777777" w:rsidR="006009AB" w:rsidRPr="00E6107D" w:rsidRDefault="006009AB">
            <w:pPr>
              <w:pStyle w:val="Odstavecseseznamem"/>
              <w:numPr>
                <w:ilvl w:val="0"/>
                <w:numId w:val="22"/>
              </w:numPr>
            </w:pPr>
            <w:r w:rsidRPr="00E6107D">
              <w:t>Makromodely a elektronické bloky: dvojpól, dvojbran, přenos obvodu, voltampérové charakteristiky, zpětná vazba, typy zpětných vazeb a podmínky stability.</w:t>
            </w:r>
          </w:p>
          <w:p w14:paraId="771BBE4B" w14:textId="77777777" w:rsidR="006009AB" w:rsidRPr="00E6107D" w:rsidRDefault="006009AB">
            <w:pPr>
              <w:pStyle w:val="Odstavecseseznamem"/>
              <w:numPr>
                <w:ilvl w:val="0"/>
                <w:numId w:val="22"/>
              </w:numPr>
            </w:pPr>
            <w:r w:rsidRPr="00E6107D">
              <w:t>Reálné obvodové prvky a jejich mikromodely: rezistor, kondenzátor, induktor, transformátor.</w:t>
            </w:r>
          </w:p>
          <w:p w14:paraId="7E6040AC" w14:textId="77777777" w:rsidR="006009AB" w:rsidRPr="00E6107D" w:rsidRDefault="006009AB">
            <w:pPr>
              <w:pStyle w:val="Odstavecseseznamem"/>
              <w:numPr>
                <w:ilvl w:val="0"/>
                <w:numId w:val="22"/>
              </w:numPr>
            </w:pPr>
            <w:r w:rsidRPr="00E6107D">
              <w:t>Polovodičové součástky.</w:t>
            </w:r>
          </w:p>
          <w:p w14:paraId="4D9E0962" w14:textId="77777777" w:rsidR="006009AB" w:rsidRPr="00E6107D" w:rsidRDefault="006009AB">
            <w:pPr>
              <w:pStyle w:val="Odstavecseseznamem"/>
              <w:numPr>
                <w:ilvl w:val="0"/>
                <w:numId w:val="22"/>
              </w:numPr>
            </w:pPr>
            <w:r w:rsidRPr="00E6107D">
              <w:t>Aplikace běžných typů tranzistorů.</w:t>
            </w:r>
          </w:p>
          <w:p w14:paraId="42DADB07" w14:textId="77777777" w:rsidR="006009AB" w:rsidRPr="00E6107D" w:rsidRDefault="006009AB">
            <w:pPr>
              <w:pStyle w:val="Odstavecseseznamem"/>
              <w:numPr>
                <w:ilvl w:val="0"/>
                <w:numId w:val="22"/>
              </w:numPr>
            </w:pPr>
            <w:r w:rsidRPr="00E6107D">
              <w:t>Základní topologie tranzistorových zesilovačů, nízkofrekvenční zesilovače.</w:t>
            </w:r>
          </w:p>
          <w:p w14:paraId="611180FF" w14:textId="77777777" w:rsidR="006009AB" w:rsidRPr="00E6107D" w:rsidRDefault="006009AB">
            <w:pPr>
              <w:pStyle w:val="Odstavecseseznamem"/>
              <w:numPr>
                <w:ilvl w:val="0"/>
                <w:numId w:val="22"/>
              </w:numPr>
            </w:pPr>
            <w:r w:rsidRPr="00E6107D">
              <w:t>Vysokofrekvenční zesilovače, zesilovače pro komunikační systémy.</w:t>
            </w:r>
          </w:p>
          <w:p w14:paraId="5B68A705" w14:textId="578DD61A" w:rsidR="002152D0" w:rsidRDefault="006009AB">
            <w:pPr>
              <w:pStyle w:val="Odstavecseseznamem"/>
              <w:numPr>
                <w:ilvl w:val="0"/>
                <w:numId w:val="22"/>
              </w:numPr>
              <w:rPr>
                <w:ins w:id="2303" w:author="Milan Navrátil" w:date="2018-11-14T11:01:00Z"/>
              </w:rPr>
            </w:pPr>
            <w:r w:rsidRPr="00E6107D">
              <w:t>Syntéza elektrických obvodů dle přenosové funkce</w:t>
            </w:r>
            <w:ins w:id="2304" w:author="Milan Navrátil" w:date="2018-11-14T11:01:00Z">
              <w:r w:rsidR="002152D0">
                <w:t>.</w:t>
              </w:r>
            </w:ins>
            <w:del w:id="2305" w:author="Milan Navrátil" w:date="2018-11-14T11:01:00Z">
              <w:r w:rsidRPr="00E6107D" w:rsidDel="002152D0">
                <w:delText>,</w:delText>
              </w:r>
            </w:del>
          </w:p>
          <w:p w14:paraId="778E8E3A" w14:textId="6687B339" w:rsidR="006009AB" w:rsidRPr="00E6107D" w:rsidRDefault="006009AB">
            <w:pPr>
              <w:pStyle w:val="Odstavecseseznamem"/>
              <w:numPr>
                <w:ilvl w:val="0"/>
                <w:numId w:val="22"/>
              </w:numPr>
            </w:pPr>
            <w:del w:id="2306" w:author="Milan Navrátil" w:date="2018-11-14T11:01:00Z">
              <w:r w:rsidRPr="00E6107D" w:rsidDel="002152D0">
                <w:delText xml:space="preserve"> n</w:delText>
              </w:r>
            </w:del>
            <w:ins w:id="2307" w:author="Milan Navrátil" w:date="2018-11-14T11:01:00Z">
              <w:r w:rsidR="002152D0">
                <w:t>N</w:t>
              </w:r>
            </w:ins>
            <w:r w:rsidRPr="00E6107D">
              <w:t>ávrh elektrických filtrů.</w:t>
            </w:r>
          </w:p>
          <w:p w14:paraId="32F32DE0" w14:textId="77777777" w:rsidR="006009AB" w:rsidRPr="00E6107D" w:rsidRDefault="006009AB">
            <w:pPr>
              <w:pStyle w:val="Odstavecseseznamem"/>
              <w:numPr>
                <w:ilvl w:val="0"/>
                <w:numId w:val="22"/>
              </w:numPr>
            </w:pPr>
            <w:r w:rsidRPr="00E6107D">
              <w:t>Napájení elektronických obvodů: stabilizátory napětí a proudu, princip spínaných zdrojů a jejich základní topologie.</w:t>
            </w:r>
          </w:p>
          <w:p w14:paraId="3633A5F2" w14:textId="77777777" w:rsidR="006009AB" w:rsidRPr="00E6107D" w:rsidRDefault="006009AB">
            <w:pPr>
              <w:pStyle w:val="Odstavecseseznamem"/>
              <w:numPr>
                <w:ilvl w:val="0"/>
                <w:numId w:val="22"/>
              </w:numPr>
            </w:pPr>
            <w:r w:rsidRPr="00E6107D">
              <w:t>Regenerační obvody, oscilátory.</w:t>
            </w:r>
            <w:r w:rsidRPr="00220A2F">
              <w:t xml:space="preserve"> </w:t>
            </w:r>
          </w:p>
          <w:p w14:paraId="7671F7E6" w14:textId="77777777" w:rsidR="006009AB" w:rsidRPr="00E6107D" w:rsidRDefault="006009AB">
            <w:pPr>
              <w:pStyle w:val="Odstavecseseznamem"/>
              <w:numPr>
                <w:ilvl w:val="0"/>
                <w:numId w:val="22"/>
              </w:numPr>
            </w:pPr>
            <w:r w:rsidRPr="00E6107D">
              <w:t>SW podpora návrhu elektronických obvodů: SPICE, Multisim, Eagle, využití algoritmů umělé inteligence.</w:t>
            </w:r>
          </w:p>
          <w:p w14:paraId="0D401B3C" w14:textId="77777777" w:rsidR="006009AB" w:rsidRPr="00E6107D" w:rsidRDefault="006009AB" w:rsidP="005505E6">
            <w:pPr>
              <w:pStyle w:val="Odstavecseseznamem"/>
              <w:numPr>
                <w:ilvl w:val="0"/>
                <w:numId w:val="22"/>
              </w:numPr>
            </w:pPr>
            <w:r w:rsidRPr="00E6107D">
              <w:t>Základy návrhu plošných spojů.</w:t>
            </w:r>
          </w:p>
        </w:tc>
      </w:tr>
      <w:tr w:rsidR="006009AB" w14:paraId="116DF36C" w14:textId="77777777" w:rsidTr="0085754D">
        <w:trPr>
          <w:trHeight w:val="265"/>
        </w:trPr>
        <w:tc>
          <w:tcPr>
            <w:tcW w:w="3653" w:type="dxa"/>
            <w:gridSpan w:val="2"/>
            <w:tcBorders>
              <w:top w:val="nil"/>
            </w:tcBorders>
            <w:shd w:val="clear" w:color="auto" w:fill="F7CAAC"/>
          </w:tcPr>
          <w:p w14:paraId="09189F66" w14:textId="77777777" w:rsidR="006009AB" w:rsidRDefault="006009AB" w:rsidP="0085754D">
            <w:r>
              <w:rPr>
                <w:b/>
              </w:rPr>
              <w:t>Studijní literatura a studijní pomůcky</w:t>
            </w:r>
          </w:p>
        </w:tc>
        <w:tc>
          <w:tcPr>
            <w:tcW w:w="6202" w:type="dxa"/>
            <w:gridSpan w:val="6"/>
            <w:tcBorders>
              <w:top w:val="nil"/>
              <w:bottom w:val="nil"/>
            </w:tcBorders>
          </w:tcPr>
          <w:p w14:paraId="10A7D39D" w14:textId="77777777" w:rsidR="006009AB" w:rsidRDefault="006009AB" w:rsidP="0085754D"/>
        </w:tc>
      </w:tr>
      <w:tr w:rsidR="006009AB" w14:paraId="5680D6D6" w14:textId="77777777" w:rsidTr="0085754D">
        <w:trPr>
          <w:trHeight w:val="1497"/>
        </w:trPr>
        <w:tc>
          <w:tcPr>
            <w:tcW w:w="9855" w:type="dxa"/>
            <w:gridSpan w:val="8"/>
            <w:tcBorders>
              <w:top w:val="nil"/>
            </w:tcBorders>
          </w:tcPr>
          <w:p w14:paraId="334DFBDB" w14:textId="77777777" w:rsidR="00410978" w:rsidRPr="00C011E9" w:rsidRDefault="00410978" w:rsidP="00410978">
            <w:pPr>
              <w:rPr>
                <w:ins w:id="2308" w:author="Milan Navrátil" w:date="2018-11-15T14:34:00Z"/>
                <w:bCs/>
              </w:rPr>
            </w:pPr>
            <w:ins w:id="2309" w:author="Milan Navrátil" w:date="2018-11-15T14:34:00Z">
              <w:r w:rsidRPr="001C0137">
                <w:rPr>
                  <w:b/>
                  <w:bCs/>
                </w:rPr>
                <w:t>Povinná literatura:</w:t>
              </w:r>
            </w:ins>
          </w:p>
          <w:p w14:paraId="51C3DFCB" w14:textId="77777777" w:rsidR="00410978" w:rsidRDefault="00410978" w:rsidP="00410978">
            <w:pPr>
              <w:rPr>
                <w:ins w:id="2310" w:author="Milan Navrátil" w:date="2018-11-15T14:34:00Z"/>
                <w:bCs/>
              </w:rPr>
            </w:pPr>
            <w:ins w:id="2311" w:author="Milan Navrátil" w:date="2018-11-15T14:34:00Z">
              <w:r>
                <w:rPr>
                  <w:bCs/>
                </w:rPr>
                <w:t xml:space="preserve">VOBECKÝ, J. a V. ZÁHLAVA. </w:t>
              </w:r>
              <w:r w:rsidRPr="00CD7DE3">
                <w:rPr>
                  <w:bCs/>
                  <w:i/>
                </w:rPr>
                <w:t>Elektronika: Součástky a obvody, principy a příklady</w:t>
              </w:r>
              <w:r>
                <w:rPr>
                  <w:bCs/>
                </w:rPr>
                <w:t>. Praha: Grada Publishing. 2005, 220 s. I</w:t>
              </w:r>
              <w:r w:rsidRPr="00C011E9">
                <w:rPr>
                  <w:bCs/>
                </w:rPr>
                <w:t>SBN: 978-80-247-1241-3</w:t>
              </w:r>
              <w:r>
                <w:rPr>
                  <w:bCs/>
                </w:rPr>
                <w:t xml:space="preserve">. </w:t>
              </w:r>
            </w:ins>
          </w:p>
          <w:p w14:paraId="626D436A" w14:textId="77777777" w:rsidR="00410978" w:rsidRDefault="00410978" w:rsidP="00410978">
            <w:pPr>
              <w:rPr>
                <w:ins w:id="2312" w:author="Milan Navrátil" w:date="2018-11-15T14:34:00Z"/>
              </w:rPr>
            </w:pPr>
            <w:ins w:id="2313" w:author="Milan Navrátil" w:date="2018-11-15T14:34:00Z">
              <w:r>
                <w:t xml:space="preserve">MIKULEC, M. a V. HAVLÍČEK. </w:t>
              </w:r>
              <w:r w:rsidRPr="00CD7DE3">
                <w:rPr>
                  <w:i/>
                </w:rPr>
                <w:t>Základy teorie elektrických obvodů 1</w:t>
              </w:r>
              <w:r>
                <w:t>. Praha: Vydavatelství ČVUT. 2002. ISBN 80-01-02519-5.</w:t>
              </w:r>
            </w:ins>
          </w:p>
          <w:p w14:paraId="14C01D17" w14:textId="77777777" w:rsidR="00410978" w:rsidRPr="00E05968" w:rsidRDefault="00410978" w:rsidP="00410978">
            <w:pPr>
              <w:rPr>
                <w:ins w:id="2314" w:author="Milan Navrátil" w:date="2018-11-15T14:34:00Z"/>
                <w:b/>
              </w:rPr>
            </w:pPr>
            <w:ins w:id="2315" w:author="Milan Navrátil" w:date="2018-11-15T14:34:00Z">
              <w:r w:rsidRPr="00E05968">
                <w:rPr>
                  <w:b/>
                </w:rPr>
                <w:t>Doporučená literatura:</w:t>
              </w:r>
            </w:ins>
          </w:p>
          <w:p w14:paraId="2928BE31" w14:textId="77777777" w:rsidR="00410978" w:rsidRDefault="00410978" w:rsidP="00410978">
            <w:pPr>
              <w:rPr>
                <w:ins w:id="2316" w:author="Milan Navrátil" w:date="2018-11-15T14:34:00Z"/>
              </w:rPr>
            </w:pPr>
            <w:ins w:id="2317" w:author="Milan Navrátil" w:date="2018-11-15T14:34:00Z">
              <w:r>
                <w:t xml:space="preserve">NEUMANN, P. a J. UHLÍŘ. </w:t>
              </w:r>
              <w:r w:rsidRPr="00CD7DE3">
                <w:rPr>
                  <w:i/>
                </w:rPr>
                <w:t>Elektronické obvody a funkční bloky I</w:t>
              </w:r>
              <w:r>
                <w:t>. Praha: Vydavatelství ČVUT. 1999. ISBN 80-01-01981-0.</w:t>
              </w:r>
            </w:ins>
          </w:p>
          <w:p w14:paraId="1B15388B" w14:textId="77777777" w:rsidR="00410978" w:rsidRDefault="00410978" w:rsidP="00410978">
            <w:pPr>
              <w:rPr>
                <w:ins w:id="2318" w:author="Milan Navrátil" w:date="2018-11-15T14:34:00Z"/>
              </w:rPr>
            </w:pPr>
            <w:ins w:id="2319" w:author="Milan Navrátil" w:date="2018-11-15T14:34:00Z">
              <w:r>
                <w:t xml:space="preserve">NEUMANN, P. a J. UHLÍŘ. </w:t>
              </w:r>
              <w:r w:rsidRPr="00CD7DE3">
                <w:rPr>
                  <w:i/>
                </w:rPr>
                <w:t>Elektronické obvody a funkční bloky II</w:t>
              </w:r>
              <w:r>
                <w:t>. Praha: Vydavatelství ČVUT. 2001. ISBN 80-01-02394-X.</w:t>
              </w:r>
            </w:ins>
          </w:p>
          <w:p w14:paraId="1826DEB3" w14:textId="77777777" w:rsidR="00410978" w:rsidRDefault="00410978" w:rsidP="00410978">
            <w:pPr>
              <w:rPr>
                <w:ins w:id="2320" w:author="Milan Navrátil" w:date="2018-11-15T14:34:00Z"/>
              </w:rPr>
            </w:pPr>
            <w:ins w:id="2321" w:author="Milan Navrátil" w:date="2018-11-15T14:34:00Z">
              <w:r>
                <w:t xml:space="preserve">HÁJEK, K. a J. SEDLÁČEK. </w:t>
              </w:r>
              <w:r w:rsidRPr="00CD7DE3">
                <w:rPr>
                  <w:i/>
                </w:rPr>
                <w:t>Kmitočtové filtry</w:t>
              </w:r>
              <w:r>
                <w:t>. Praha: BEN Technická literatura. 2002. ISBN 80-7300-023-7.</w:t>
              </w:r>
            </w:ins>
          </w:p>
          <w:p w14:paraId="263A4754" w14:textId="77777777" w:rsidR="00410978" w:rsidRDefault="00410978" w:rsidP="00410978">
            <w:pPr>
              <w:rPr>
                <w:ins w:id="2322" w:author="Milan Navrátil" w:date="2018-11-15T14:34:00Z"/>
              </w:rPr>
            </w:pPr>
            <w:ins w:id="2323" w:author="Milan Navrátil" w:date="2018-11-15T14:34:00Z">
              <w:r>
                <w:t xml:space="preserve">GAJDOŠÍK, L. </w:t>
              </w:r>
              <w:r w:rsidRPr="00CD7DE3">
                <w:rPr>
                  <w:i/>
                </w:rPr>
                <w:t>Návrh analogových filtrů</w:t>
              </w:r>
              <w:r>
                <w:t>. Praha: BEN Technická literatura. 2013. ISBN 978-80-7300-468-2.</w:t>
              </w:r>
            </w:ins>
          </w:p>
          <w:p w14:paraId="24CF343D" w14:textId="77777777" w:rsidR="00410978" w:rsidRDefault="00410978" w:rsidP="00410978">
            <w:pPr>
              <w:rPr>
                <w:ins w:id="2324" w:author="Milan Navrátil" w:date="2018-11-15T14:34:00Z"/>
              </w:rPr>
            </w:pPr>
            <w:ins w:id="2325" w:author="Milan Navrátil" w:date="2018-11-15T14:34:00Z">
              <w:r>
                <w:t xml:space="preserve">KOVÁČ D., I. KOVÁČOVÁ, J. KAŇUCH. </w:t>
              </w:r>
              <w:r w:rsidRPr="00CD7DE3">
                <w:rPr>
                  <w:i/>
                </w:rPr>
                <w:t>EMC z hlediska teorie a praxe</w:t>
              </w:r>
              <w:r>
                <w:t>. Praha: BEN Technická literatura. 2006. ISBN 80-7300-202-7.</w:t>
              </w:r>
            </w:ins>
          </w:p>
          <w:p w14:paraId="3C13D004" w14:textId="77777777" w:rsidR="00410978" w:rsidRDefault="00410978" w:rsidP="00410978">
            <w:pPr>
              <w:rPr>
                <w:ins w:id="2326" w:author="Milan Navrátil" w:date="2018-11-15T14:34:00Z"/>
              </w:rPr>
            </w:pPr>
            <w:ins w:id="2327" w:author="Milan Navrátil" w:date="2018-11-15T14:34:00Z">
              <w:r>
                <w:lastRenderedPageBreak/>
                <w:t xml:space="preserve">FROHN M. a kol. </w:t>
              </w:r>
              <w:r w:rsidRPr="00CD7DE3">
                <w:rPr>
                  <w:i/>
                </w:rPr>
                <w:t>Elektronika: Polovodičové součástky a základní zapojení</w:t>
              </w:r>
              <w:r>
                <w:t>. Praha: BEN Technická literatura. 2006. ISBN 80-7300-123-3.</w:t>
              </w:r>
            </w:ins>
          </w:p>
          <w:p w14:paraId="5F200AB5" w14:textId="77777777" w:rsidR="00410978" w:rsidRPr="00104D0A" w:rsidRDefault="00410978" w:rsidP="00410978">
            <w:pPr>
              <w:rPr>
                <w:ins w:id="2328" w:author="Milan Navrátil" w:date="2018-11-15T14:34:00Z"/>
              </w:rPr>
            </w:pPr>
            <w:ins w:id="2329" w:author="Milan Navrátil" w:date="2018-11-15T14:34:00Z">
              <w:r>
                <w:fldChar w:fldCharType="begin"/>
              </w:r>
              <w:r>
                <w:instrText xml:space="preserve"> HYPERLINK "https://www.bookshop.cz/search-author.php?searchText=Bindal,%20Ahmet" </w:instrText>
              </w:r>
              <w:r>
                <w:fldChar w:fldCharType="separate"/>
              </w:r>
              <w:r w:rsidRPr="00104D0A">
                <w:t xml:space="preserve">BINDAL, A. </w:t>
              </w:r>
              <w:r w:rsidRPr="00104D0A">
                <w:rPr>
                  <w:i/>
                </w:rPr>
                <w:t xml:space="preserve">Electronics for Embedded Systems. </w:t>
              </w:r>
              <w:r w:rsidRPr="00104D0A">
                <w:t>Springer International Publishing AG. 2017. 298 s. ISBN 9783319394374</w:t>
              </w:r>
              <w:r>
                <w:fldChar w:fldCharType="end"/>
              </w:r>
            </w:ins>
          </w:p>
          <w:p w14:paraId="6B47B91D" w14:textId="77777777" w:rsidR="00410978" w:rsidRDefault="00410978" w:rsidP="00410978">
            <w:pPr>
              <w:rPr>
                <w:ins w:id="2330" w:author="Milan Navrátil" w:date="2018-11-15T14:34:00Z"/>
              </w:rPr>
            </w:pPr>
            <w:ins w:id="2331" w:author="Milan Navrátil" w:date="2018-11-15T14:34:00Z">
              <w:r>
                <w:t xml:space="preserve">TIETZE, U., Ch. SCHENK a E. GAMM. </w:t>
              </w:r>
              <w:r w:rsidRPr="00CD7DE3">
                <w:rPr>
                  <w:i/>
                </w:rPr>
                <w:t>Electronic Circuits: Handbook for Design and Application</w:t>
              </w:r>
              <w:r>
                <w:t xml:space="preserve">. Springer. 2008. ISBN </w:t>
              </w:r>
              <w:r w:rsidRPr="00880A4C">
                <w:t>978-3540004295</w:t>
              </w:r>
              <w:r>
                <w:t>.</w:t>
              </w:r>
            </w:ins>
          </w:p>
          <w:p w14:paraId="4220315A" w14:textId="399574F0" w:rsidR="006009AB" w:rsidRPr="002152D0" w:rsidDel="00410978" w:rsidRDefault="00410978" w:rsidP="00410978">
            <w:pPr>
              <w:rPr>
                <w:del w:id="2332" w:author="Milan Navrátil" w:date="2018-11-15T14:34:00Z"/>
                <w:bCs/>
              </w:rPr>
            </w:pPr>
            <w:ins w:id="2333" w:author="Milan Navrátil" w:date="2018-11-15T14:34:00Z">
              <w:r>
                <w:t xml:space="preserve">HOROWITZ, P. a W. HILL. </w:t>
              </w:r>
              <w:r w:rsidRPr="00CD7DE3">
                <w:rPr>
                  <w:i/>
                </w:rPr>
                <w:t>The art of electronics</w:t>
              </w:r>
              <w:r>
                <w:t xml:space="preserve">. </w:t>
              </w:r>
              <w:r w:rsidRPr="00880A4C">
                <w:t>Cambridge University Press. 2015. 1220 s. ISBN: 978-0521809269</w:t>
              </w:r>
            </w:ins>
            <w:del w:id="2334" w:author="Milan Navrátil" w:date="2018-11-15T14:34:00Z">
              <w:r w:rsidR="006009AB" w:rsidRPr="00A711D1" w:rsidDel="00410978">
                <w:rPr>
                  <w:b/>
                  <w:bCs/>
                </w:rPr>
                <w:delText>Povinná literatura:</w:delText>
              </w:r>
            </w:del>
          </w:p>
          <w:p w14:paraId="68122F98" w14:textId="38DBFE41" w:rsidR="006009AB" w:rsidRPr="002152D0" w:rsidDel="00410978" w:rsidRDefault="006009AB">
            <w:pPr>
              <w:rPr>
                <w:del w:id="2335" w:author="Milan Navrátil" w:date="2018-11-15T14:34:00Z"/>
                <w:bCs/>
              </w:rPr>
            </w:pPr>
            <w:del w:id="2336" w:author="Milan Navrátil" w:date="2018-11-15T14:34:00Z">
              <w:r w:rsidRPr="002152D0" w:rsidDel="00410978">
                <w:rPr>
                  <w:bCs/>
                </w:rPr>
                <w:delText xml:space="preserve">VOBECKÝ, J. a V. ZÁHLAVA. </w:delText>
              </w:r>
              <w:r w:rsidRPr="002152D0" w:rsidDel="00410978">
                <w:rPr>
                  <w:bCs/>
                  <w:i/>
                </w:rPr>
                <w:delText>Elektronika: Součástky a obvody, principy a příklady</w:delText>
              </w:r>
              <w:r w:rsidRPr="002152D0" w:rsidDel="00410978">
                <w:rPr>
                  <w:bCs/>
                </w:rPr>
                <w:delText xml:space="preserve">. Praha: Grada Publishing. 2005, 220 s. ISBN: 978-80-247-1241-3. </w:delText>
              </w:r>
            </w:del>
          </w:p>
          <w:p w14:paraId="1CB8DB9F" w14:textId="667DDA40" w:rsidR="006009AB" w:rsidRPr="002152D0" w:rsidDel="00410978" w:rsidRDefault="006009AB">
            <w:pPr>
              <w:rPr>
                <w:del w:id="2337" w:author="Milan Navrátil" w:date="2018-11-15T14:34:00Z"/>
              </w:rPr>
            </w:pPr>
            <w:del w:id="2338" w:author="Milan Navrátil" w:date="2018-11-15T14:34:00Z">
              <w:r w:rsidRPr="002152D0" w:rsidDel="00410978">
                <w:delText xml:space="preserve">MIKULEC, M. a V. HAVLÍČEK. </w:delText>
              </w:r>
              <w:r w:rsidRPr="002152D0" w:rsidDel="00410978">
                <w:rPr>
                  <w:i/>
                </w:rPr>
                <w:delText>Základy teorie elektrických obvodů 1</w:delText>
              </w:r>
              <w:r w:rsidRPr="002152D0" w:rsidDel="00410978">
                <w:delText>. Praha: Vydavatelství ČVUT. 2002. ISBN 80-01-02519-5.</w:delText>
              </w:r>
            </w:del>
          </w:p>
          <w:p w14:paraId="7ACE30D5" w14:textId="052AA797" w:rsidR="006009AB" w:rsidRPr="002152D0" w:rsidDel="00410978" w:rsidRDefault="006009AB">
            <w:pPr>
              <w:rPr>
                <w:del w:id="2339" w:author="Milan Navrátil" w:date="2018-11-15T14:34:00Z"/>
                <w:b/>
              </w:rPr>
            </w:pPr>
            <w:del w:id="2340" w:author="Milan Navrátil" w:date="2018-11-15T14:34:00Z">
              <w:r w:rsidRPr="002152D0" w:rsidDel="00410978">
                <w:rPr>
                  <w:b/>
                </w:rPr>
                <w:delText>Doporučená literatura:</w:delText>
              </w:r>
            </w:del>
          </w:p>
          <w:p w14:paraId="533465EC" w14:textId="23D42F9E" w:rsidR="006009AB" w:rsidRPr="002152D0" w:rsidDel="00410978" w:rsidRDefault="006009AB">
            <w:pPr>
              <w:rPr>
                <w:del w:id="2341" w:author="Milan Navrátil" w:date="2018-11-15T14:34:00Z"/>
              </w:rPr>
            </w:pPr>
            <w:del w:id="2342" w:author="Milan Navrátil" w:date="2018-11-15T14:34:00Z">
              <w:r w:rsidRPr="002152D0" w:rsidDel="00410978">
                <w:delText xml:space="preserve">NEUMANN, P. a J. UHLÍŘ. </w:delText>
              </w:r>
              <w:r w:rsidRPr="002152D0" w:rsidDel="00410978">
                <w:rPr>
                  <w:i/>
                </w:rPr>
                <w:delText>Elektronické obvody a funkční bloky I</w:delText>
              </w:r>
              <w:r w:rsidRPr="002152D0" w:rsidDel="00410978">
                <w:delText>. Praha: Vydavatelství ČVUT. 1999. ISBN 80-01-01981-0.</w:delText>
              </w:r>
            </w:del>
          </w:p>
          <w:p w14:paraId="1C36E308" w14:textId="40F02EAE" w:rsidR="006009AB" w:rsidRPr="002152D0" w:rsidDel="00410978" w:rsidRDefault="006009AB">
            <w:pPr>
              <w:rPr>
                <w:del w:id="2343" w:author="Milan Navrátil" w:date="2018-11-15T14:34:00Z"/>
              </w:rPr>
            </w:pPr>
            <w:del w:id="2344" w:author="Milan Navrátil" w:date="2018-11-15T14:34:00Z">
              <w:r w:rsidRPr="002152D0" w:rsidDel="00410978">
                <w:delText xml:space="preserve">NEUMANN, P. a J. UHLÍŘ. </w:delText>
              </w:r>
              <w:r w:rsidRPr="002152D0" w:rsidDel="00410978">
                <w:rPr>
                  <w:i/>
                </w:rPr>
                <w:delText>Elektronické obvody a funkční bloky II</w:delText>
              </w:r>
              <w:r w:rsidRPr="002152D0" w:rsidDel="00410978">
                <w:delText>. Praha: Vydavatelství ČVUT. 2001. ISBN 80-01-02394-X.</w:delText>
              </w:r>
            </w:del>
          </w:p>
          <w:p w14:paraId="00B06AA6" w14:textId="1279B9B7" w:rsidR="006009AB" w:rsidRPr="002152D0" w:rsidDel="00410978" w:rsidRDefault="006009AB">
            <w:pPr>
              <w:rPr>
                <w:del w:id="2345" w:author="Milan Navrátil" w:date="2018-11-15T14:34:00Z"/>
              </w:rPr>
            </w:pPr>
            <w:del w:id="2346" w:author="Milan Navrátil" w:date="2018-11-15T14:34:00Z">
              <w:r w:rsidRPr="002152D0" w:rsidDel="00410978">
                <w:delText xml:space="preserve">TRNKA, Z. </w:delText>
              </w:r>
              <w:r w:rsidRPr="002152D0" w:rsidDel="00410978">
                <w:rPr>
                  <w:i/>
                </w:rPr>
                <w:delText>Teoretická elektrotechnika</w:delText>
              </w:r>
              <w:r w:rsidRPr="002152D0" w:rsidDel="00410978">
                <w:delText>. Praha: Státní nakladatelství technické literatury. 1972.</w:delText>
              </w:r>
            </w:del>
          </w:p>
          <w:p w14:paraId="0AF81363" w14:textId="4AD4715D" w:rsidR="006009AB" w:rsidRPr="002152D0" w:rsidDel="00410978" w:rsidRDefault="006009AB">
            <w:pPr>
              <w:rPr>
                <w:del w:id="2347" w:author="Milan Navrátil" w:date="2018-11-15T14:34:00Z"/>
              </w:rPr>
            </w:pPr>
            <w:del w:id="2348" w:author="Milan Navrátil" w:date="2018-11-15T14:34:00Z">
              <w:r w:rsidRPr="002152D0" w:rsidDel="00410978">
                <w:delText xml:space="preserve">HÁJEK, K. a J. SEDLÁČEK. </w:delText>
              </w:r>
              <w:r w:rsidRPr="002152D0" w:rsidDel="00410978">
                <w:rPr>
                  <w:i/>
                </w:rPr>
                <w:delText>Kmitočtové filtry</w:delText>
              </w:r>
              <w:r w:rsidRPr="002152D0" w:rsidDel="00410978">
                <w:delText>. Praha: BEN Technická literatura. 2002. ISBN 80-7300-023-7.</w:delText>
              </w:r>
            </w:del>
          </w:p>
          <w:p w14:paraId="6A0C6F77" w14:textId="7AE49F12" w:rsidR="006009AB" w:rsidRPr="002152D0" w:rsidDel="00410978" w:rsidRDefault="006009AB">
            <w:pPr>
              <w:rPr>
                <w:del w:id="2349" w:author="Milan Navrátil" w:date="2018-11-15T14:34:00Z"/>
              </w:rPr>
            </w:pPr>
            <w:del w:id="2350" w:author="Milan Navrátil" w:date="2018-11-15T14:34:00Z">
              <w:r w:rsidRPr="002152D0" w:rsidDel="00410978">
                <w:delText xml:space="preserve">GAJDOŠÍK, L. </w:delText>
              </w:r>
              <w:r w:rsidRPr="002152D0" w:rsidDel="00410978">
                <w:rPr>
                  <w:i/>
                </w:rPr>
                <w:delText>Návrh analogových filtrů</w:delText>
              </w:r>
              <w:r w:rsidRPr="002152D0" w:rsidDel="00410978">
                <w:delText>. Praha: BEN Technická literatura. 2013. ISBN 978-80-7300-468-2.</w:delText>
              </w:r>
            </w:del>
          </w:p>
          <w:p w14:paraId="7A1D1DE7" w14:textId="2BA31600" w:rsidR="006009AB" w:rsidRPr="002152D0" w:rsidDel="00410978" w:rsidRDefault="006009AB">
            <w:pPr>
              <w:rPr>
                <w:del w:id="2351" w:author="Milan Navrátil" w:date="2018-11-15T14:34:00Z"/>
              </w:rPr>
            </w:pPr>
            <w:del w:id="2352" w:author="Milan Navrátil" w:date="2018-11-15T14:34:00Z">
              <w:r w:rsidRPr="002152D0" w:rsidDel="00410978">
                <w:delText xml:space="preserve">KOVÁČ D., I. KOVÁČOVÁ, J. KAŇUCH. </w:delText>
              </w:r>
              <w:r w:rsidRPr="002152D0" w:rsidDel="00410978">
                <w:rPr>
                  <w:i/>
                </w:rPr>
                <w:delText>EMC z hlediska teorie a praxe</w:delText>
              </w:r>
              <w:r w:rsidRPr="002152D0" w:rsidDel="00410978">
                <w:delText>. Praha: BEN Technická literatura. 2006. ISBN 80-7300-202-7.</w:delText>
              </w:r>
            </w:del>
          </w:p>
          <w:p w14:paraId="4A111E34" w14:textId="70D88908" w:rsidR="006009AB" w:rsidRPr="002152D0" w:rsidDel="00410978" w:rsidRDefault="006009AB">
            <w:pPr>
              <w:rPr>
                <w:del w:id="2353" w:author="Milan Navrátil" w:date="2018-11-15T14:34:00Z"/>
              </w:rPr>
            </w:pPr>
            <w:del w:id="2354" w:author="Milan Navrátil" w:date="2018-11-15T14:34:00Z">
              <w:r w:rsidRPr="002152D0" w:rsidDel="00410978">
                <w:delText xml:space="preserve">FROHN M. a kol. </w:delText>
              </w:r>
              <w:r w:rsidRPr="002152D0" w:rsidDel="00410978">
                <w:rPr>
                  <w:i/>
                </w:rPr>
                <w:delText>Elektronika: Polovodičové součástky a základní zapojení</w:delText>
              </w:r>
              <w:r w:rsidRPr="002152D0" w:rsidDel="00410978">
                <w:delText>. Praha: BEN Technická literatura. 2006. ISBN 80-7300-123-3.</w:delText>
              </w:r>
            </w:del>
          </w:p>
          <w:p w14:paraId="0DC09154" w14:textId="7EDE5ACA" w:rsidR="006009AB" w:rsidRPr="002152D0" w:rsidDel="00410978" w:rsidRDefault="006009AB">
            <w:pPr>
              <w:rPr>
                <w:del w:id="2355" w:author="Milan Navrátil" w:date="2018-11-15T14:34:00Z"/>
              </w:rPr>
            </w:pPr>
            <w:del w:id="2356" w:author="Milan Navrátil" w:date="2018-11-15T14:34:00Z">
              <w:r w:rsidRPr="002152D0" w:rsidDel="00410978">
                <w:delText xml:space="preserve">Siemens Aktienegesellschaft: </w:delText>
              </w:r>
              <w:r w:rsidRPr="002152D0" w:rsidDel="00410978">
                <w:rPr>
                  <w:i/>
                </w:rPr>
                <w:delText>Dioda, tranzistor a tyristor názorně</w:delText>
              </w:r>
              <w:r w:rsidRPr="002152D0" w:rsidDel="00410978">
                <w:delText>. Praha: SNTL. 1979. Přeložil: Vladimír Suchánek</w:delText>
              </w:r>
            </w:del>
          </w:p>
          <w:p w14:paraId="2F93EE3A" w14:textId="673ED34A" w:rsidR="006009AB" w:rsidRPr="002152D0" w:rsidDel="00232982" w:rsidRDefault="006009AB">
            <w:pPr>
              <w:rPr>
                <w:del w:id="2357" w:author="Milan Navrátil" w:date="2018-11-15T13:24:00Z"/>
              </w:rPr>
            </w:pPr>
            <w:del w:id="2358" w:author="Milan Navrátil" w:date="2018-11-15T13:24:00Z">
              <w:r w:rsidRPr="002152D0" w:rsidDel="00232982">
                <w:delText xml:space="preserve">TIETZE, U., Ch. SCHENK a E. GAMM. </w:delText>
              </w:r>
              <w:r w:rsidRPr="002152D0" w:rsidDel="00232982">
                <w:rPr>
                  <w:i/>
                </w:rPr>
                <w:delText>Electronic Circuits: Handbook for Design and Application</w:delText>
              </w:r>
              <w:r w:rsidRPr="002152D0" w:rsidDel="00232982">
                <w:delText>. Springer. 2008. ISBN 978-3540004295.</w:delText>
              </w:r>
            </w:del>
          </w:p>
          <w:p w14:paraId="5926EF13" w14:textId="447D54F9" w:rsidR="006009AB" w:rsidRPr="002152D0" w:rsidDel="00232982" w:rsidRDefault="006009AB">
            <w:pPr>
              <w:rPr>
                <w:del w:id="2359" w:author="Milan Navrátil" w:date="2018-11-15T13:24:00Z"/>
              </w:rPr>
            </w:pPr>
            <w:del w:id="2360" w:author="Milan Navrátil" w:date="2018-11-15T13:24:00Z">
              <w:r w:rsidRPr="002152D0" w:rsidDel="00232982">
                <w:delText xml:space="preserve">HOROWITZ, P. a W. HILL. </w:delText>
              </w:r>
              <w:r w:rsidRPr="002152D0" w:rsidDel="00232982">
                <w:rPr>
                  <w:i/>
                </w:rPr>
                <w:delText>The art of electronics</w:delText>
              </w:r>
              <w:r w:rsidRPr="002152D0" w:rsidDel="00232982">
                <w:delText>. Cambridge University Press. 2015. 1220 s. ISBN: 978-0521809269.</w:delText>
              </w:r>
            </w:del>
          </w:p>
          <w:p w14:paraId="45AE9B19" w14:textId="6A3FF107" w:rsidR="006009AB" w:rsidRPr="002D4795" w:rsidRDefault="006009AB">
            <w:pPr>
              <w:rPr>
                <w:highlight w:val="yellow"/>
                <w:rPrChange w:id="2361" w:author="Milan Navrátil" w:date="2018-11-07T09:23:00Z">
                  <w:rPr/>
                </w:rPrChange>
              </w:rPr>
            </w:pPr>
          </w:p>
        </w:tc>
      </w:tr>
      <w:tr w:rsidR="006009AB" w14:paraId="5AA19219"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7BEB7E5" w14:textId="77777777" w:rsidR="006009AB" w:rsidRDefault="006009AB" w:rsidP="0085754D">
            <w:pPr>
              <w:jc w:val="center"/>
              <w:rPr>
                <w:b/>
              </w:rPr>
            </w:pPr>
            <w:r>
              <w:rPr>
                <w:b/>
              </w:rPr>
              <w:lastRenderedPageBreak/>
              <w:t>Informace ke kombinované nebo distanční formě</w:t>
            </w:r>
          </w:p>
        </w:tc>
      </w:tr>
      <w:tr w:rsidR="006009AB" w14:paraId="49FA4B13" w14:textId="77777777" w:rsidTr="0085754D">
        <w:tc>
          <w:tcPr>
            <w:tcW w:w="4787" w:type="dxa"/>
            <w:gridSpan w:val="3"/>
            <w:tcBorders>
              <w:top w:val="single" w:sz="2" w:space="0" w:color="auto"/>
            </w:tcBorders>
            <w:shd w:val="clear" w:color="auto" w:fill="F7CAAC"/>
          </w:tcPr>
          <w:p w14:paraId="036EB4FC" w14:textId="77777777" w:rsidR="006009AB" w:rsidRDefault="006009AB" w:rsidP="0085754D">
            <w:r>
              <w:rPr>
                <w:b/>
              </w:rPr>
              <w:t>Rozsah konzultací (soustředění)</w:t>
            </w:r>
          </w:p>
        </w:tc>
        <w:tc>
          <w:tcPr>
            <w:tcW w:w="889" w:type="dxa"/>
            <w:tcBorders>
              <w:top w:val="single" w:sz="2" w:space="0" w:color="auto"/>
            </w:tcBorders>
          </w:tcPr>
          <w:p w14:paraId="4921CA3D" w14:textId="77777777" w:rsidR="006009AB" w:rsidRDefault="006009AB" w:rsidP="0085754D">
            <w:r>
              <w:t>15</w:t>
            </w:r>
          </w:p>
        </w:tc>
        <w:tc>
          <w:tcPr>
            <w:tcW w:w="4179" w:type="dxa"/>
            <w:gridSpan w:val="4"/>
            <w:tcBorders>
              <w:top w:val="single" w:sz="2" w:space="0" w:color="auto"/>
            </w:tcBorders>
            <w:shd w:val="clear" w:color="auto" w:fill="F7CAAC"/>
          </w:tcPr>
          <w:p w14:paraId="305863D2" w14:textId="77777777" w:rsidR="006009AB" w:rsidRDefault="006009AB" w:rsidP="0085754D">
            <w:pPr>
              <w:rPr>
                <w:b/>
              </w:rPr>
            </w:pPr>
            <w:r>
              <w:rPr>
                <w:b/>
              </w:rPr>
              <w:t xml:space="preserve">hodin </w:t>
            </w:r>
          </w:p>
        </w:tc>
      </w:tr>
      <w:tr w:rsidR="006009AB" w14:paraId="1B1B15F2" w14:textId="77777777" w:rsidTr="0085754D">
        <w:tc>
          <w:tcPr>
            <w:tcW w:w="9855" w:type="dxa"/>
            <w:gridSpan w:val="8"/>
            <w:shd w:val="clear" w:color="auto" w:fill="F7CAAC"/>
          </w:tcPr>
          <w:p w14:paraId="221F054D" w14:textId="77777777" w:rsidR="006009AB" w:rsidRDefault="006009AB" w:rsidP="0085754D">
            <w:pPr>
              <w:rPr>
                <w:b/>
              </w:rPr>
            </w:pPr>
            <w:r>
              <w:rPr>
                <w:b/>
              </w:rPr>
              <w:t>Informace o způsobu kontaktu s vyučujícím</w:t>
            </w:r>
          </w:p>
        </w:tc>
      </w:tr>
      <w:tr w:rsidR="006009AB" w14:paraId="320C293C" w14:textId="77777777" w:rsidTr="0085754D">
        <w:trPr>
          <w:trHeight w:val="644"/>
        </w:trPr>
        <w:tc>
          <w:tcPr>
            <w:tcW w:w="9855" w:type="dxa"/>
            <w:gridSpan w:val="8"/>
          </w:tcPr>
          <w:p w14:paraId="79259683" w14:textId="77777777" w:rsidR="006009AB" w:rsidRDefault="006009AB" w:rsidP="00E96895">
            <w:r w:rsidRPr="00CD7DE3">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CD7DE3">
              <w:rPr>
                <w:sz w:val="18"/>
              </w:rPr>
              <w:t xml:space="preserve"> </w:t>
            </w:r>
          </w:p>
        </w:tc>
      </w:tr>
    </w:tbl>
    <w:p w14:paraId="1796B033" w14:textId="77777777" w:rsidR="006009AB" w:rsidRDefault="006009AB" w:rsidP="006009AB"/>
    <w:p w14:paraId="0AF2605C" w14:textId="77777777" w:rsidR="006009AB" w:rsidRDefault="006009AB" w:rsidP="006009A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0A5B4121" w14:textId="77777777" w:rsidTr="0085754D">
        <w:tc>
          <w:tcPr>
            <w:tcW w:w="9855" w:type="dxa"/>
            <w:gridSpan w:val="8"/>
            <w:tcBorders>
              <w:bottom w:val="double" w:sz="4" w:space="0" w:color="auto"/>
            </w:tcBorders>
            <w:shd w:val="clear" w:color="auto" w:fill="BDD6EE"/>
          </w:tcPr>
          <w:p w14:paraId="0F675602" w14:textId="76E2781A" w:rsidR="006009AB" w:rsidRDefault="006009AB" w:rsidP="0085754D">
            <w:pPr>
              <w:tabs>
                <w:tab w:val="right" w:pos="9496"/>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080A4A87" w14:textId="77777777" w:rsidTr="0085754D">
        <w:tc>
          <w:tcPr>
            <w:tcW w:w="3086" w:type="dxa"/>
            <w:tcBorders>
              <w:top w:val="double" w:sz="4" w:space="0" w:color="auto"/>
            </w:tcBorders>
            <w:shd w:val="clear" w:color="auto" w:fill="F7CAAC"/>
          </w:tcPr>
          <w:p w14:paraId="69DE3D84"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0DEAE971" w14:textId="4535B1AA" w:rsidR="00C75BBE" w:rsidRDefault="006009AB" w:rsidP="0085754D">
            <w:bookmarkStart w:id="2362" w:name="oa1"/>
            <w:r>
              <w:t>Odborná angličtina 1</w:t>
            </w:r>
            <w:bookmarkEnd w:id="2362"/>
          </w:p>
        </w:tc>
      </w:tr>
      <w:tr w:rsidR="006009AB" w14:paraId="4BCDB967" w14:textId="77777777" w:rsidTr="0085754D">
        <w:tc>
          <w:tcPr>
            <w:tcW w:w="3086" w:type="dxa"/>
            <w:shd w:val="clear" w:color="auto" w:fill="F7CAAC"/>
          </w:tcPr>
          <w:p w14:paraId="0DD9D28C" w14:textId="77777777" w:rsidR="006009AB" w:rsidRDefault="006009AB" w:rsidP="0085754D">
            <w:pPr>
              <w:rPr>
                <w:b/>
              </w:rPr>
            </w:pPr>
            <w:r>
              <w:rPr>
                <w:b/>
              </w:rPr>
              <w:t>Typ předmětu</w:t>
            </w:r>
          </w:p>
        </w:tc>
        <w:tc>
          <w:tcPr>
            <w:tcW w:w="3406" w:type="dxa"/>
            <w:gridSpan w:val="4"/>
          </w:tcPr>
          <w:p w14:paraId="786EEC7E" w14:textId="77777777" w:rsidR="006009AB" w:rsidRDefault="006009AB" w:rsidP="0085754D">
            <w:r>
              <w:t>Povinný pro specializace:</w:t>
            </w:r>
          </w:p>
          <w:p w14:paraId="5273A159" w14:textId="77777777" w:rsidR="006009AB" w:rsidRDefault="006009AB" w:rsidP="0085754D">
            <w:r>
              <w:t>Bezpečnostní technologie</w:t>
            </w:r>
          </w:p>
          <w:p w14:paraId="3901ABAC" w14:textId="77777777" w:rsidR="006009AB" w:rsidRDefault="006009AB" w:rsidP="0085754D">
            <w:r>
              <w:t>Bezpečnostní management</w:t>
            </w:r>
          </w:p>
        </w:tc>
        <w:tc>
          <w:tcPr>
            <w:tcW w:w="2695" w:type="dxa"/>
            <w:gridSpan w:val="2"/>
            <w:shd w:val="clear" w:color="auto" w:fill="F7CAAC"/>
          </w:tcPr>
          <w:p w14:paraId="1023C53F" w14:textId="77777777" w:rsidR="006009AB" w:rsidRDefault="006009AB" w:rsidP="0085754D">
            <w:r>
              <w:rPr>
                <w:b/>
              </w:rPr>
              <w:t>doporučený ročník / semestr</w:t>
            </w:r>
          </w:p>
        </w:tc>
        <w:tc>
          <w:tcPr>
            <w:tcW w:w="668" w:type="dxa"/>
          </w:tcPr>
          <w:p w14:paraId="4752BA9B" w14:textId="77777777" w:rsidR="006009AB" w:rsidRDefault="006009AB" w:rsidP="0085754D">
            <w:r>
              <w:t>1/Z</w:t>
            </w:r>
          </w:p>
        </w:tc>
      </w:tr>
      <w:tr w:rsidR="006009AB" w14:paraId="0BD121C4" w14:textId="77777777" w:rsidTr="0085754D">
        <w:tc>
          <w:tcPr>
            <w:tcW w:w="3086" w:type="dxa"/>
            <w:shd w:val="clear" w:color="auto" w:fill="F7CAAC"/>
          </w:tcPr>
          <w:p w14:paraId="2E4E903E" w14:textId="77777777" w:rsidR="006009AB" w:rsidRDefault="006009AB" w:rsidP="0085754D">
            <w:pPr>
              <w:rPr>
                <w:b/>
              </w:rPr>
            </w:pPr>
            <w:r>
              <w:rPr>
                <w:b/>
              </w:rPr>
              <w:t>Rozsah studijního předmětu</w:t>
            </w:r>
          </w:p>
        </w:tc>
        <w:tc>
          <w:tcPr>
            <w:tcW w:w="1701" w:type="dxa"/>
            <w:gridSpan w:val="2"/>
          </w:tcPr>
          <w:p w14:paraId="17005C9D" w14:textId="77777777" w:rsidR="006009AB" w:rsidRDefault="006009AB" w:rsidP="0085754D">
            <w:r>
              <w:t>28s</w:t>
            </w:r>
          </w:p>
        </w:tc>
        <w:tc>
          <w:tcPr>
            <w:tcW w:w="889" w:type="dxa"/>
            <w:shd w:val="clear" w:color="auto" w:fill="F7CAAC"/>
          </w:tcPr>
          <w:p w14:paraId="03EDAE75" w14:textId="77777777" w:rsidR="006009AB" w:rsidRDefault="006009AB" w:rsidP="0085754D">
            <w:pPr>
              <w:rPr>
                <w:b/>
              </w:rPr>
            </w:pPr>
            <w:r>
              <w:rPr>
                <w:b/>
              </w:rPr>
              <w:t xml:space="preserve">hod. </w:t>
            </w:r>
          </w:p>
        </w:tc>
        <w:tc>
          <w:tcPr>
            <w:tcW w:w="816" w:type="dxa"/>
          </w:tcPr>
          <w:p w14:paraId="504A738D" w14:textId="77777777" w:rsidR="006009AB" w:rsidRDefault="006009AB" w:rsidP="0085754D"/>
        </w:tc>
        <w:tc>
          <w:tcPr>
            <w:tcW w:w="2156" w:type="dxa"/>
            <w:shd w:val="clear" w:color="auto" w:fill="F7CAAC"/>
          </w:tcPr>
          <w:p w14:paraId="533FD924" w14:textId="77777777" w:rsidR="006009AB" w:rsidRDefault="006009AB" w:rsidP="0085754D">
            <w:pPr>
              <w:rPr>
                <w:b/>
              </w:rPr>
            </w:pPr>
            <w:r>
              <w:rPr>
                <w:b/>
              </w:rPr>
              <w:t>kreditů</w:t>
            </w:r>
          </w:p>
        </w:tc>
        <w:tc>
          <w:tcPr>
            <w:tcW w:w="1207" w:type="dxa"/>
            <w:gridSpan w:val="2"/>
          </w:tcPr>
          <w:p w14:paraId="537A09A7" w14:textId="77777777" w:rsidR="006009AB" w:rsidRDefault="006009AB" w:rsidP="0085754D">
            <w:r>
              <w:t>3</w:t>
            </w:r>
          </w:p>
        </w:tc>
      </w:tr>
      <w:tr w:rsidR="006009AB" w14:paraId="53CEDD13" w14:textId="77777777" w:rsidTr="0085754D">
        <w:tc>
          <w:tcPr>
            <w:tcW w:w="3086" w:type="dxa"/>
            <w:shd w:val="clear" w:color="auto" w:fill="F7CAAC"/>
          </w:tcPr>
          <w:p w14:paraId="7109045D" w14:textId="77777777" w:rsidR="006009AB" w:rsidRDefault="006009AB" w:rsidP="0085754D">
            <w:pPr>
              <w:rPr>
                <w:b/>
                <w:sz w:val="22"/>
              </w:rPr>
            </w:pPr>
            <w:r>
              <w:rPr>
                <w:b/>
              </w:rPr>
              <w:t>Prerekvizity, korekvizity, ekvivalence</w:t>
            </w:r>
          </w:p>
        </w:tc>
        <w:tc>
          <w:tcPr>
            <w:tcW w:w="6769" w:type="dxa"/>
            <w:gridSpan w:val="7"/>
          </w:tcPr>
          <w:p w14:paraId="01F94B6A" w14:textId="77777777" w:rsidR="006009AB" w:rsidRDefault="006009AB" w:rsidP="0085754D">
            <w:r>
              <w:t>nejsou</w:t>
            </w:r>
          </w:p>
        </w:tc>
      </w:tr>
      <w:tr w:rsidR="006009AB" w14:paraId="17309A73" w14:textId="77777777" w:rsidTr="0085754D">
        <w:tc>
          <w:tcPr>
            <w:tcW w:w="3086" w:type="dxa"/>
            <w:shd w:val="clear" w:color="auto" w:fill="F7CAAC"/>
          </w:tcPr>
          <w:p w14:paraId="42040B41" w14:textId="77777777" w:rsidR="006009AB" w:rsidRDefault="006009AB" w:rsidP="0085754D">
            <w:pPr>
              <w:rPr>
                <w:b/>
              </w:rPr>
            </w:pPr>
            <w:r>
              <w:rPr>
                <w:b/>
              </w:rPr>
              <w:t>Způsob ověření studijních výsledků</w:t>
            </w:r>
          </w:p>
        </w:tc>
        <w:tc>
          <w:tcPr>
            <w:tcW w:w="3406" w:type="dxa"/>
            <w:gridSpan w:val="4"/>
          </w:tcPr>
          <w:p w14:paraId="303095EE" w14:textId="77777777" w:rsidR="006009AB" w:rsidRDefault="006009AB" w:rsidP="0085754D">
            <w:r>
              <w:t>Klasifikovaný zápočet</w:t>
            </w:r>
          </w:p>
        </w:tc>
        <w:tc>
          <w:tcPr>
            <w:tcW w:w="2156" w:type="dxa"/>
            <w:shd w:val="clear" w:color="auto" w:fill="F7CAAC"/>
          </w:tcPr>
          <w:p w14:paraId="52F492B8" w14:textId="77777777" w:rsidR="006009AB" w:rsidRDefault="006009AB" w:rsidP="0085754D">
            <w:pPr>
              <w:rPr>
                <w:b/>
              </w:rPr>
            </w:pPr>
            <w:r>
              <w:rPr>
                <w:b/>
              </w:rPr>
              <w:t>Forma výuky</w:t>
            </w:r>
          </w:p>
        </w:tc>
        <w:tc>
          <w:tcPr>
            <w:tcW w:w="1207" w:type="dxa"/>
            <w:gridSpan w:val="2"/>
          </w:tcPr>
          <w:p w14:paraId="0BAD6CB9" w14:textId="77777777" w:rsidR="006009AB" w:rsidRDefault="006009AB" w:rsidP="0085754D">
            <w:r>
              <w:t>seminář</w:t>
            </w:r>
          </w:p>
        </w:tc>
      </w:tr>
      <w:tr w:rsidR="006009AB" w14:paraId="6DD9AD72" w14:textId="77777777" w:rsidTr="0085754D">
        <w:tc>
          <w:tcPr>
            <w:tcW w:w="3086" w:type="dxa"/>
            <w:shd w:val="clear" w:color="auto" w:fill="F7CAAC"/>
          </w:tcPr>
          <w:p w14:paraId="3EA1EBD2"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64E09A0C" w14:textId="77777777" w:rsidR="006009AB" w:rsidRDefault="006009AB" w:rsidP="0085754D">
            <w:r>
              <w:t>Písemná forma</w:t>
            </w:r>
          </w:p>
          <w:p w14:paraId="1782B87F" w14:textId="77777777" w:rsidR="006009AB" w:rsidRDefault="006009AB" w:rsidP="0085754D">
            <w:r>
              <w:t xml:space="preserve">1. Povinná a aktivní účast na jednotlivých cvičeních (80% účast na cvičení). </w:t>
            </w:r>
          </w:p>
          <w:p w14:paraId="0CEC9677" w14:textId="77777777" w:rsidR="006009AB" w:rsidRDefault="006009AB" w:rsidP="0085754D">
            <w:r>
              <w:t xml:space="preserve">2. Teoretické a praktické zvládnutí základní problematiky a jednotlivých témat. </w:t>
            </w:r>
          </w:p>
          <w:p w14:paraId="6B54FACA" w14:textId="77777777" w:rsidR="006009AB" w:rsidRDefault="006009AB" w:rsidP="0085754D">
            <w:r>
              <w:t xml:space="preserve">3. Úspěšné a samostatné vypracování všech zadaných úloh v průběhu semestru. </w:t>
            </w:r>
          </w:p>
          <w:p w14:paraId="362613FD" w14:textId="77777777" w:rsidR="006009AB" w:rsidRDefault="006009AB" w:rsidP="0085754D">
            <w:r>
              <w:t>4. Prokázání úspěšného zvládnutí probírané tématiky při průběžném a závěrečném testu.</w:t>
            </w:r>
          </w:p>
        </w:tc>
      </w:tr>
      <w:tr w:rsidR="006009AB" w14:paraId="6FF241D6" w14:textId="77777777" w:rsidTr="0085754D">
        <w:trPr>
          <w:trHeight w:val="554"/>
        </w:trPr>
        <w:tc>
          <w:tcPr>
            <w:tcW w:w="9855" w:type="dxa"/>
            <w:gridSpan w:val="8"/>
            <w:tcBorders>
              <w:top w:val="nil"/>
            </w:tcBorders>
          </w:tcPr>
          <w:p w14:paraId="52DFD4C4" w14:textId="77777777" w:rsidR="006009AB" w:rsidRDefault="006009AB" w:rsidP="0085754D"/>
        </w:tc>
      </w:tr>
      <w:tr w:rsidR="006009AB" w14:paraId="6CC3D188" w14:textId="77777777" w:rsidTr="0085754D">
        <w:trPr>
          <w:trHeight w:val="197"/>
        </w:trPr>
        <w:tc>
          <w:tcPr>
            <w:tcW w:w="3086" w:type="dxa"/>
            <w:tcBorders>
              <w:top w:val="nil"/>
            </w:tcBorders>
            <w:shd w:val="clear" w:color="auto" w:fill="F7CAAC"/>
          </w:tcPr>
          <w:p w14:paraId="3BD49864" w14:textId="77777777" w:rsidR="006009AB" w:rsidRDefault="006009AB" w:rsidP="0085754D">
            <w:pPr>
              <w:rPr>
                <w:b/>
              </w:rPr>
            </w:pPr>
            <w:r>
              <w:rPr>
                <w:b/>
              </w:rPr>
              <w:t>Garant předmětu</w:t>
            </w:r>
          </w:p>
        </w:tc>
        <w:tc>
          <w:tcPr>
            <w:tcW w:w="6769" w:type="dxa"/>
            <w:gridSpan w:val="7"/>
            <w:tcBorders>
              <w:top w:val="nil"/>
            </w:tcBorders>
          </w:tcPr>
          <w:p w14:paraId="65E712A9" w14:textId="3FE75A2E" w:rsidR="006009AB" w:rsidRDefault="00947A1E" w:rsidP="0085754D">
            <w:r>
              <w:t>Mgr. Tereza Outěřická</w:t>
            </w:r>
          </w:p>
        </w:tc>
      </w:tr>
      <w:tr w:rsidR="006009AB" w14:paraId="393F86D0" w14:textId="77777777" w:rsidTr="0085754D">
        <w:trPr>
          <w:trHeight w:val="243"/>
        </w:trPr>
        <w:tc>
          <w:tcPr>
            <w:tcW w:w="3086" w:type="dxa"/>
            <w:tcBorders>
              <w:top w:val="nil"/>
            </w:tcBorders>
            <w:shd w:val="clear" w:color="auto" w:fill="F7CAAC"/>
          </w:tcPr>
          <w:p w14:paraId="2F4A3D14" w14:textId="77777777" w:rsidR="006009AB" w:rsidRDefault="006009AB" w:rsidP="0085754D">
            <w:pPr>
              <w:rPr>
                <w:b/>
              </w:rPr>
            </w:pPr>
            <w:r>
              <w:rPr>
                <w:b/>
              </w:rPr>
              <w:t>Zapojení garanta do výuky předmětu</w:t>
            </w:r>
          </w:p>
        </w:tc>
        <w:tc>
          <w:tcPr>
            <w:tcW w:w="6769" w:type="dxa"/>
            <w:gridSpan w:val="7"/>
            <w:tcBorders>
              <w:top w:val="nil"/>
            </w:tcBorders>
          </w:tcPr>
          <w:p w14:paraId="4E15E6AE" w14:textId="77777777" w:rsidR="006009AB" w:rsidRDefault="006009AB" w:rsidP="0085754D"/>
        </w:tc>
      </w:tr>
      <w:tr w:rsidR="006009AB" w14:paraId="1A10FAB1" w14:textId="77777777" w:rsidTr="0085754D">
        <w:tc>
          <w:tcPr>
            <w:tcW w:w="3086" w:type="dxa"/>
            <w:shd w:val="clear" w:color="auto" w:fill="F7CAAC"/>
          </w:tcPr>
          <w:p w14:paraId="5523BF17" w14:textId="77777777" w:rsidR="006009AB" w:rsidRDefault="006009AB" w:rsidP="0085754D">
            <w:pPr>
              <w:rPr>
                <w:b/>
              </w:rPr>
            </w:pPr>
            <w:r>
              <w:rPr>
                <w:b/>
              </w:rPr>
              <w:t>Vyučující</w:t>
            </w:r>
          </w:p>
        </w:tc>
        <w:tc>
          <w:tcPr>
            <w:tcW w:w="6769" w:type="dxa"/>
            <w:gridSpan w:val="7"/>
            <w:tcBorders>
              <w:bottom w:val="nil"/>
            </w:tcBorders>
          </w:tcPr>
          <w:p w14:paraId="5766B3EA" w14:textId="77777777" w:rsidR="006009AB" w:rsidRDefault="006009AB" w:rsidP="0085754D">
            <w:r>
              <w:t>Mgr. Tereza Outěřická, semináře (100 %)</w:t>
            </w:r>
          </w:p>
        </w:tc>
      </w:tr>
      <w:tr w:rsidR="006009AB" w14:paraId="520B745A" w14:textId="77777777" w:rsidTr="0085754D">
        <w:trPr>
          <w:trHeight w:val="554"/>
        </w:trPr>
        <w:tc>
          <w:tcPr>
            <w:tcW w:w="9855" w:type="dxa"/>
            <w:gridSpan w:val="8"/>
            <w:tcBorders>
              <w:top w:val="nil"/>
            </w:tcBorders>
          </w:tcPr>
          <w:p w14:paraId="186E143F" w14:textId="77777777" w:rsidR="006009AB" w:rsidRDefault="006009AB" w:rsidP="0085754D"/>
        </w:tc>
      </w:tr>
      <w:tr w:rsidR="006009AB" w14:paraId="4A480DDC" w14:textId="77777777" w:rsidTr="0085754D">
        <w:tc>
          <w:tcPr>
            <w:tcW w:w="3086" w:type="dxa"/>
            <w:shd w:val="clear" w:color="auto" w:fill="F7CAAC"/>
          </w:tcPr>
          <w:p w14:paraId="1C7B74C4" w14:textId="77777777" w:rsidR="006009AB" w:rsidRDefault="006009AB" w:rsidP="0085754D">
            <w:pPr>
              <w:rPr>
                <w:b/>
              </w:rPr>
            </w:pPr>
            <w:r>
              <w:rPr>
                <w:b/>
              </w:rPr>
              <w:t>Stručná anotace předmětu</w:t>
            </w:r>
          </w:p>
        </w:tc>
        <w:tc>
          <w:tcPr>
            <w:tcW w:w="6769" w:type="dxa"/>
            <w:gridSpan w:val="7"/>
            <w:tcBorders>
              <w:bottom w:val="nil"/>
            </w:tcBorders>
          </w:tcPr>
          <w:p w14:paraId="473B5566" w14:textId="77777777" w:rsidR="006009AB" w:rsidRDefault="006009AB" w:rsidP="0085754D"/>
        </w:tc>
      </w:tr>
      <w:tr w:rsidR="006009AB" w14:paraId="02C2135D" w14:textId="77777777" w:rsidTr="0085754D">
        <w:trPr>
          <w:trHeight w:val="3938"/>
        </w:trPr>
        <w:tc>
          <w:tcPr>
            <w:tcW w:w="9855" w:type="dxa"/>
            <w:gridSpan w:val="8"/>
            <w:tcBorders>
              <w:top w:val="nil"/>
              <w:bottom w:val="single" w:sz="12" w:space="0" w:color="auto"/>
            </w:tcBorders>
          </w:tcPr>
          <w:p w14:paraId="494888AA" w14:textId="627FE155" w:rsidR="006009AB" w:rsidRPr="009B6F48" w:rsidRDefault="006009AB" w:rsidP="00E96895">
            <w:r w:rsidRPr="009B6F48">
              <w:rPr>
                <w:color w:val="000000"/>
                <w:shd w:val="clear" w:color="auto" w:fill="FFFFFF"/>
              </w:rPr>
              <w:t>Cílem předmětu je naučit studenty pracovat s odbornou literaturou, tj. získat, zpracovat, vyhodnotit a písemně i ústně prezentovat technické informace v angličtině. Dále se zaměřuje na rozvoj komunikačních schopností studentů v obecně technické oblasti, v oblasti zvoleného studijního oboru a v profesních situacích, např. vstupní pohovor.</w:t>
            </w:r>
            <w:r w:rsidRPr="009B6F48">
              <w:t xml:space="preserve"> </w:t>
            </w:r>
          </w:p>
          <w:p w14:paraId="7EAFB021" w14:textId="77777777" w:rsidR="006009AB" w:rsidRPr="009B6F48" w:rsidRDefault="006009AB"/>
          <w:p w14:paraId="3504E20B" w14:textId="77777777" w:rsidR="006009AB" w:rsidRPr="009B6F48" w:rsidRDefault="006009AB">
            <w:pPr>
              <w:rPr>
                <w:color w:val="000000"/>
                <w:shd w:val="clear" w:color="auto" w:fill="FFFFFF"/>
              </w:rPr>
            </w:pPr>
            <w:r>
              <w:rPr>
                <w:color w:val="000000"/>
                <w:shd w:val="clear" w:color="auto" w:fill="FFFFFF"/>
              </w:rPr>
              <w:t>Témata seminářů:</w:t>
            </w:r>
          </w:p>
          <w:p w14:paraId="176083CF" w14:textId="44726775" w:rsidR="006009AB" w:rsidRPr="00E6107D" w:rsidRDefault="006009AB" w:rsidP="00E6107D">
            <w:pPr>
              <w:pStyle w:val="Odstavecseseznamem"/>
              <w:numPr>
                <w:ilvl w:val="0"/>
                <w:numId w:val="39"/>
              </w:numPr>
              <w:rPr>
                <w:color w:val="000000"/>
                <w:shd w:val="clear" w:color="auto" w:fill="FFFFFF"/>
              </w:rPr>
            </w:pPr>
            <w:r w:rsidRPr="00E6107D">
              <w:rPr>
                <w:color w:val="000000"/>
                <w:shd w:val="clear" w:color="auto" w:fill="FFFFFF"/>
              </w:rPr>
              <w:t>Popis funkcí</w:t>
            </w:r>
          </w:p>
          <w:p w14:paraId="6CAD5E6F" w14:textId="73F7BD4E" w:rsidR="006009AB" w:rsidRPr="00E6107D" w:rsidRDefault="006009AB" w:rsidP="00E6107D">
            <w:pPr>
              <w:pStyle w:val="Odstavecseseznamem"/>
              <w:numPr>
                <w:ilvl w:val="0"/>
                <w:numId w:val="39"/>
              </w:numPr>
              <w:rPr>
                <w:color w:val="000000"/>
                <w:shd w:val="clear" w:color="auto" w:fill="FFFFFF"/>
              </w:rPr>
            </w:pPr>
            <w:r w:rsidRPr="00E6107D">
              <w:rPr>
                <w:color w:val="000000"/>
                <w:shd w:val="clear" w:color="auto" w:fill="FFFFFF"/>
              </w:rPr>
              <w:t>Popis použitých technologií</w:t>
            </w:r>
          </w:p>
          <w:p w14:paraId="520CB80B" w14:textId="02265652" w:rsidR="006009AB" w:rsidRPr="00E6107D" w:rsidRDefault="006009AB" w:rsidP="00E6107D">
            <w:pPr>
              <w:pStyle w:val="Odstavecseseznamem"/>
              <w:numPr>
                <w:ilvl w:val="0"/>
                <w:numId w:val="39"/>
              </w:numPr>
              <w:rPr>
                <w:color w:val="000000"/>
                <w:shd w:val="clear" w:color="auto" w:fill="FFFFFF"/>
              </w:rPr>
            </w:pPr>
            <w:r w:rsidRPr="00E6107D">
              <w:rPr>
                <w:color w:val="000000"/>
                <w:shd w:val="clear" w:color="auto" w:fill="FFFFFF"/>
              </w:rPr>
              <w:t>Materiálové technologie</w:t>
            </w:r>
          </w:p>
          <w:p w14:paraId="4CFD513E" w14:textId="13CA3A5E" w:rsidR="006009AB" w:rsidRPr="00E6107D" w:rsidRDefault="006009AB" w:rsidP="00E6107D">
            <w:pPr>
              <w:pStyle w:val="Odstavecseseznamem"/>
              <w:numPr>
                <w:ilvl w:val="0"/>
                <w:numId w:val="39"/>
              </w:numPr>
              <w:rPr>
                <w:color w:val="000000"/>
                <w:shd w:val="clear" w:color="auto" w:fill="FFFFFF"/>
              </w:rPr>
            </w:pPr>
            <w:r w:rsidRPr="00E6107D">
              <w:rPr>
                <w:color w:val="000000"/>
                <w:shd w:val="clear" w:color="auto" w:fill="FFFFFF"/>
              </w:rPr>
              <w:t>Vlastnosti produktů</w:t>
            </w:r>
          </w:p>
          <w:p w14:paraId="2D2289CC" w14:textId="502DF2EE" w:rsidR="006009AB" w:rsidRPr="00E6107D" w:rsidRDefault="006009AB" w:rsidP="00E6107D">
            <w:pPr>
              <w:pStyle w:val="Odstavecseseznamem"/>
              <w:numPr>
                <w:ilvl w:val="0"/>
                <w:numId w:val="39"/>
              </w:numPr>
              <w:rPr>
                <w:color w:val="000000"/>
                <w:shd w:val="clear" w:color="auto" w:fill="FFFFFF"/>
              </w:rPr>
            </w:pPr>
            <w:r w:rsidRPr="00E6107D">
              <w:rPr>
                <w:color w:val="000000"/>
                <w:shd w:val="clear" w:color="auto" w:fill="FFFFFF"/>
              </w:rPr>
              <w:t>Kvalita</w:t>
            </w:r>
          </w:p>
          <w:p w14:paraId="210D1B85" w14:textId="0DCD6995" w:rsidR="006009AB" w:rsidRPr="00E6107D" w:rsidRDefault="006009AB" w:rsidP="00E6107D">
            <w:pPr>
              <w:pStyle w:val="Odstavecseseznamem"/>
              <w:numPr>
                <w:ilvl w:val="0"/>
                <w:numId w:val="39"/>
              </w:numPr>
              <w:rPr>
                <w:color w:val="000000"/>
                <w:shd w:val="clear" w:color="auto" w:fill="FFFFFF"/>
              </w:rPr>
            </w:pPr>
            <w:r w:rsidRPr="00E6107D">
              <w:rPr>
                <w:color w:val="000000"/>
                <w:shd w:val="clear" w:color="auto" w:fill="FFFFFF"/>
              </w:rPr>
              <w:t>Komponenty</w:t>
            </w:r>
          </w:p>
          <w:p w14:paraId="0EE590F1" w14:textId="1C5839CB" w:rsidR="006009AB" w:rsidRPr="00E6107D" w:rsidRDefault="006009AB" w:rsidP="00E6107D">
            <w:pPr>
              <w:pStyle w:val="Odstavecseseznamem"/>
              <w:numPr>
                <w:ilvl w:val="0"/>
                <w:numId w:val="39"/>
              </w:numPr>
              <w:rPr>
                <w:color w:val="000000"/>
                <w:shd w:val="clear" w:color="auto" w:fill="FFFFFF"/>
              </w:rPr>
            </w:pPr>
            <w:r w:rsidRPr="00E6107D">
              <w:rPr>
                <w:color w:val="000000"/>
                <w:shd w:val="clear" w:color="auto" w:fill="FFFFFF"/>
              </w:rPr>
              <w:t>Kompletace</w:t>
            </w:r>
          </w:p>
          <w:p w14:paraId="17F615F1" w14:textId="7FADF137" w:rsidR="006009AB" w:rsidRPr="00E6107D" w:rsidRDefault="006009AB" w:rsidP="00E6107D">
            <w:pPr>
              <w:pStyle w:val="Odstavecseseznamem"/>
              <w:numPr>
                <w:ilvl w:val="0"/>
                <w:numId w:val="39"/>
              </w:numPr>
              <w:rPr>
                <w:color w:val="000000"/>
                <w:shd w:val="clear" w:color="auto" w:fill="FFFFFF"/>
              </w:rPr>
            </w:pPr>
            <w:r w:rsidRPr="00E6107D">
              <w:rPr>
                <w:color w:val="000000"/>
                <w:shd w:val="clear" w:color="auto" w:fill="FFFFFF"/>
              </w:rPr>
              <w:t>Design, průběžný test</w:t>
            </w:r>
          </w:p>
          <w:p w14:paraId="56B46E5B" w14:textId="4F0BCE54" w:rsidR="006009AB" w:rsidRPr="00E6107D" w:rsidRDefault="006009AB" w:rsidP="00E6107D">
            <w:pPr>
              <w:pStyle w:val="Odstavecseseznamem"/>
              <w:numPr>
                <w:ilvl w:val="0"/>
                <w:numId w:val="39"/>
              </w:numPr>
              <w:rPr>
                <w:color w:val="000000"/>
                <w:shd w:val="clear" w:color="auto" w:fill="FFFFFF"/>
              </w:rPr>
            </w:pPr>
            <w:r w:rsidRPr="00E6107D">
              <w:rPr>
                <w:color w:val="000000"/>
                <w:shd w:val="clear" w:color="auto" w:fill="FFFFFF"/>
              </w:rPr>
              <w:t>Slovesa a fráze pro popis designu</w:t>
            </w:r>
          </w:p>
          <w:p w14:paraId="62FA6E8D" w14:textId="12F75664" w:rsidR="006009AB" w:rsidRPr="00E6107D" w:rsidRDefault="006009AB" w:rsidP="00E6107D">
            <w:pPr>
              <w:pStyle w:val="Odstavecseseznamem"/>
              <w:numPr>
                <w:ilvl w:val="0"/>
                <w:numId w:val="39"/>
              </w:numPr>
              <w:rPr>
                <w:color w:val="000000"/>
                <w:shd w:val="clear" w:color="auto" w:fill="FFFFFF"/>
              </w:rPr>
            </w:pPr>
            <w:r w:rsidRPr="00E6107D">
              <w:rPr>
                <w:color w:val="000000"/>
                <w:shd w:val="clear" w:color="auto" w:fill="FFFFFF"/>
              </w:rPr>
              <w:t>Popis vad</w:t>
            </w:r>
          </w:p>
          <w:p w14:paraId="3C6FFABA" w14:textId="35BA070E" w:rsidR="006009AB" w:rsidRPr="00E6107D" w:rsidRDefault="006009AB" w:rsidP="00E6107D">
            <w:pPr>
              <w:pStyle w:val="Odstavecseseznamem"/>
              <w:numPr>
                <w:ilvl w:val="0"/>
                <w:numId w:val="39"/>
              </w:numPr>
              <w:rPr>
                <w:color w:val="000000"/>
                <w:shd w:val="clear" w:color="auto" w:fill="FFFFFF"/>
              </w:rPr>
            </w:pPr>
            <w:r w:rsidRPr="00E6107D">
              <w:rPr>
                <w:color w:val="000000"/>
                <w:shd w:val="clear" w:color="auto" w:fill="FFFFFF"/>
              </w:rPr>
              <w:t>Fráze pro popis jistoty a nejistoty</w:t>
            </w:r>
          </w:p>
          <w:p w14:paraId="2EF293CD" w14:textId="3CAD7DED" w:rsidR="006009AB" w:rsidRPr="00E6107D" w:rsidRDefault="006009AB" w:rsidP="00E6107D">
            <w:pPr>
              <w:pStyle w:val="Odstavecseseznamem"/>
              <w:numPr>
                <w:ilvl w:val="0"/>
                <w:numId w:val="39"/>
              </w:numPr>
              <w:rPr>
                <w:color w:val="000000"/>
                <w:shd w:val="clear" w:color="auto" w:fill="FFFFFF"/>
              </w:rPr>
            </w:pPr>
            <w:r w:rsidRPr="00E6107D">
              <w:rPr>
                <w:color w:val="000000"/>
                <w:shd w:val="clear" w:color="auto" w:fill="FFFFFF"/>
              </w:rPr>
              <w:t>Popis grafů</w:t>
            </w:r>
          </w:p>
          <w:p w14:paraId="0F316BB8" w14:textId="77777777" w:rsidR="002152D0" w:rsidRDefault="006009AB" w:rsidP="00E6107D">
            <w:pPr>
              <w:pStyle w:val="Odstavecseseznamem"/>
              <w:numPr>
                <w:ilvl w:val="0"/>
                <w:numId w:val="39"/>
              </w:numPr>
              <w:rPr>
                <w:ins w:id="2363" w:author="Milan Navrátil" w:date="2018-11-14T11:02:00Z"/>
                <w:color w:val="000000"/>
                <w:shd w:val="clear" w:color="auto" w:fill="FFFFFF"/>
              </w:rPr>
            </w:pPr>
            <w:r w:rsidRPr="00E6107D">
              <w:rPr>
                <w:color w:val="000000"/>
                <w:shd w:val="clear" w:color="auto" w:fill="FFFFFF"/>
              </w:rPr>
              <w:t>Kariéra, CV</w:t>
            </w:r>
          </w:p>
          <w:p w14:paraId="2B1CFE55" w14:textId="447276F2" w:rsidR="006009AB" w:rsidRPr="00E6107D" w:rsidRDefault="006009AB" w:rsidP="00E6107D">
            <w:pPr>
              <w:pStyle w:val="Odstavecseseznamem"/>
              <w:numPr>
                <w:ilvl w:val="0"/>
                <w:numId w:val="39"/>
              </w:numPr>
              <w:rPr>
                <w:color w:val="000000"/>
                <w:shd w:val="clear" w:color="auto" w:fill="FFFFFF"/>
              </w:rPr>
            </w:pPr>
            <w:del w:id="2364" w:author="Milan Navrátil" w:date="2018-11-14T11:02:00Z">
              <w:r w:rsidRPr="00E6107D" w:rsidDel="002152D0">
                <w:rPr>
                  <w:color w:val="000000"/>
                  <w:shd w:val="clear" w:color="auto" w:fill="FFFFFF"/>
                </w:rPr>
                <w:delText>, p</w:delText>
              </w:r>
            </w:del>
            <w:ins w:id="2365" w:author="Milan Navrátil" w:date="2018-11-14T11:02:00Z">
              <w:r w:rsidR="002152D0">
                <w:rPr>
                  <w:color w:val="000000"/>
                  <w:shd w:val="clear" w:color="auto" w:fill="FFFFFF"/>
                </w:rPr>
                <w:t>P</w:t>
              </w:r>
            </w:ins>
            <w:r w:rsidRPr="00E6107D">
              <w:rPr>
                <w:color w:val="000000"/>
                <w:shd w:val="clear" w:color="auto" w:fill="FFFFFF"/>
              </w:rPr>
              <w:t>racovní pohovor</w:t>
            </w:r>
          </w:p>
          <w:p w14:paraId="1255DB13" w14:textId="41C49655" w:rsidR="006009AB" w:rsidRPr="002152D0" w:rsidRDefault="006009AB">
            <w:pPr>
              <w:ind w:left="360"/>
              <w:rPr>
                <w:color w:val="000000"/>
                <w:shd w:val="clear" w:color="auto" w:fill="FFFFFF"/>
                <w:rPrChange w:id="2366" w:author="Milan Navrátil" w:date="2018-11-14T11:02:00Z">
                  <w:rPr>
                    <w:shd w:val="clear" w:color="auto" w:fill="FFFFFF"/>
                  </w:rPr>
                </w:rPrChange>
              </w:rPr>
              <w:pPrChange w:id="2367" w:author="Milan Navrátil" w:date="2018-11-14T11:02:00Z">
                <w:pPr>
                  <w:pStyle w:val="Odstavecseseznamem"/>
                  <w:numPr>
                    <w:numId w:val="39"/>
                  </w:numPr>
                  <w:ind w:hanging="360"/>
                </w:pPr>
              </w:pPrChange>
            </w:pPr>
            <w:del w:id="2368" w:author="Milan Navrátil" w:date="2018-11-14T10:46:00Z">
              <w:r w:rsidRPr="002152D0" w:rsidDel="00C560A6">
                <w:rPr>
                  <w:color w:val="000000"/>
                  <w:shd w:val="clear" w:color="auto" w:fill="FFFFFF"/>
                  <w:rPrChange w:id="2369" w:author="Milan Navrátil" w:date="2018-11-14T11:02:00Z">
                    <w:rPr>
                      <w:shd w:val="clear" w:color="auto" w:fill="FFFFFF"/>
                    </w:rPr>
                  </w:rPrChange>
                </w:rPr>
                <w:delText xml:space="preserve">- </w:delText>
              </w:r>
            </w:del>
            <w:del w:id="2370" w:author="Milan Navrátil" w:date="2018-11-14T11:02:00Z">
              <w:r w:rsidRPr="002152D0" w:rsidDel="002152D0">
                <w:rPr>
                  <w:color w:val="000000"/>
                  <w:shd w:val="clear" w:color="auto" w:fill="FFFFFF"/>
                  <w:rPrChange w:id="2371" w:author="Milan Navrátil" w:date="2018-11-14T11:02:00Z">
                    <w:rPr>
                      <w:shd w:val="clear" w:color="auto" w:fill="FFFFFF"/>
                    </w:rPr>
                  </w:rPrChange>
                </w:rPr>
                <w:delText>Test</w:delText>
              </w:r>
            </w:del>
          </w:p>
        </w:tc>
      </w:tr>
      <w:tr w:rsidR="006009AB" w14:paraId="45691DCD" w14:textId="77777777" w:rsidTr="0085754D">
        <w:trPr>
          <w:trHeight w:val="265"/>
        </w:trPr>
        <w:tc>
          <w:tcPr>
            <w:tcW w:w="3653" w:type="dxa"/>
            <w:gridSpan w:val="2"/>
            <w:tcBorders>
              <w:top w:val="nil"/>
            </w:tcBorders>
            <w:shd w:val="clear" w:color="auto" w:fill="F7CAAC"/>
          </w:tcPr>
          <w:p w14:paraId="6A6D97BF" w14:textId="77777777" w:rsidR="006009AB" w:rsidRDefault="006009AB" w:rsidP="0085754D">
            <w:r>
              <w:rPr>
                <w:b/>
              </w:rPr>
              <w:t>Studijní literatura a studijní pomůcky</w:t>
            </w:r>
          </w:p>
        </w:tc>
        <w:tc>
          <w:tcPr>
            <w:tcW w:w="6202" w:type="dxa"/>
            <w:gridSpan w:val="6"/>
            <w:tcBorders>
              <w:top w:val="nil"/>
              <w:bottom w:val="nil"/>
            </w:tcBorders>
          </w:tcPr>
          <w:p w14:paraId="096366BD" w14:textId="77777777" w:rsidR="006009AB" w:rsidRDefault="006009AB" w:rsidP="0085754D"/>
        </w:tc>
      </w:tr>
      <w:tr w:rsidR="006009AB" w14:paraId="056D7319" w14:textId="77777777" w:rsidTr="0085754D">
        <w:trPr>
          <w:trHeight w:val="1497"/>
        </w:trPr>
        <w:tc>
          <w:tcPr>
            <w:tcW w:w="9855" w:type="dxa"/>
            <w:gridSpan w:val="8"/>
            <w:tcBorders>
              <w:top w:val="nil"/>
            </w:tcBorders>
          </w:tcPr>
          <w:p w14:paraId="6CA923B4" w14:textId="77777777" w:rsidR="006009AB" w:rsidRPr="00A711D1" w:rsidRDefault="006009AB" w:rsidP="0085754D">
            <w:pPr>
              <w:rPr>
                <w:b/>
                <w:bCs/>
              </w:rPr>
            </w:pPr>
            <w:r w:rsidRPr="00A711D1">
              <w:rPr>
                <w:b/>
                <w:bCs/>
              </w:rPr>
              <w:t>Povinná literatura:</w:t>
            </w:r>
          </w:p>
          <w:p w14:paraId="2FCB8F40" w14:textId="77777777" w:rsidR="006009AB" w:rsidRPr="002152D0" w:rsidRDefault="006009AB" w:rsidP="0085754D">
            <w:pPr>
              <w:rPr>
                <w:bCs/>
              </w:rPr>
            </w:pPr>
            <w:r w:rsidRPr="002152D0">
              <w:rPr>
                <w:bCs/>
              </w:rPr>
              <w:t xml:space="preserve">IBBOTSON, M. </w:t>
            </w:r>
            <w:r w:rsidRPr="002152D0">
              <w:rPr>
                <w:bCs/>
                <w:i/>
              </w:rPr>
              <w:t>Cambridge English for Engineering</w:t>
            </w:r>
            <w:r w:rsidRPr="002152D0">
              <w:rPr>
                <w:bCs/>
              </w:rPr>
              <w:t>. Cambridge, 2008.</w:t>
            </w:r>
          </w:p>
          <w:p w14:paraId="2F436298" w14:textId="77777777" w:rsidR="006009AB" w:rsidRPr="002152D0" w:rsidRDefault="006009AB" w:rsidP="0085754D">
            <w:pPr>
              <w:rPr>
                <w:b/>
              </w:rPr>
            </w:pPr>
            <w:r w:rsidRPr="002152D0">
              <w:rPr>
                <w:b/>
              </w:rPr>
              <w:t>Doporučená literatura:</w:t>
            </w:r>
          </w:p>
          <w:p w14:paraId="472A1A9D" w14:textId="77777777" w:rsidR="006009AB" w:rsidRPr="002152D0" w:rsidRDefault="006009AB" w:rsidP="0085754D">
            <w:pPr>
              <w:rPr>
                <w:color w:val="000000"/>
                <w:shd w:val="clear" w:color="auto" w:fill="FFFFFF"/>
              </w:rPr>
            </w:pPr>
            <w:r w:rsidRPr="002152D0">
              <w:rPr>
                <w:iCs/>
                <w:color w:val="000000"/>
                <w:shd w:val="clear" w:color="auto" w:fill="FFFFFF"/>
              </w:rPr>
              <w:t xml:space="preserve">English Grammar in </w:t>
            </w:r>
            <w:proofErr w:type="gramStart"/>
            <w:r w:rsidRPr="002152D0">
              <w:rPr>
                <w:iCs/>
                <w:color w:val="000000"/>
                <w:shd w:val="clear" w:color="auto" w:fill="FFFFFF"/>
              </w:rPr>
              <w:t>Use</w:t>
            </w:r>
            <w:proofErr w:type="gramEnd"/>
            <w:r w:rsidRPr="002152D0">
              <w:rPr>
                <w:iCs/>
                <w:color w:val="000000"/>
                <w:shd w:val="clear" w:color="auto" w:fill="FFFFFF"/>
              </w:rPr>
              <w:t xml:space="preserve"> (4th edition)</w:t>
            </w:r>
            <w:r w:rsidRPr="002152D0">
              <w:rPr>
                <w:color w:val="000000"/>
                <w:shd w:val="clear" w:color="auto" w:fill="FFFFFF"/>
              </w:rPr>
              <w:t>.</w:t>
            </w:r>
          </w:p>
          <w:p w14:paraId="354BD81F" w14:textId="77777777" w:rsidR="006009AB" w:rsidRPr="002152D0" w:rsidRDefault="006009AB" w:rsidP="0085754D">
            <w:pPr>
              <w:rPr>
                <w:bCs/>
                <w:shd w:val="clear" w:color="auto" w:fill="FFFFFF"/>
              </w:rPr>
            </w:pPr>
            <w:r w:rsidRPr="002152D0">
              <w:rPr>
                <w:bCs/>
                <w:shd w:val="clear" w:color="auto" w:fill="FFFFFF"/>
              </w:rPr>
              <w:t>BRIEGER, N. </w:t>
            </w:r>
            <w:r w:rsidRPr="002152D0">
              <w:rPr>
                <w:bCs/>
                <w:i/>
                <w:iCs/>
                <w:shd w:val="clear" w:color="auto" w:fill="FFFFFF"/>
              </w:rPr>
              <w:t>Technical English : vocabulary and gram</w:t>
            </w:r>
            <w:r w:rsidRPr="002152D0">
              <w:rPr>
                <w:bCs/>
                <w:iCs/>
                <w:shd w:val="clear" w:color="auto" w:fill="FFFFFF"/>
              </w:rPr>
              <w:t>mar</w:t>
            </w:r>
            <w:r w:rsidRPr="002152D0">
              <w:rPr>
                <w:bCs/>
                <w:shd w:val="clear" w:color="auto" w:fill="FFFFFF"/>
              </w:rPr>
              <w:t xml:space="preserve">. 1st pub. </w:t>
            </w:r>
            <w:proofErr w:type="gramStart"/>
            <w:r w:rsidRPr="002152D0">
              <w:rPr>
                <w:bCs/>
                <w:shd w:val="clear" w:color="auto" w:fill="FFFFFF"/>
              </w:rPr>
              <w:t>Oxford : Summertown</w:t>
            </w:r>
            <w:proofErr w:type="gramEnd"/>
            <w:r w:rsidRPr="002152D0">
              <w:rPr>
                <w:bCs/>
                <w:shd w:val="clear" w:color="auto" w:fill="FFFFFF"/>
              </w:rPr>
              <w:t xml:space="preserve"> Publishing, 2002.</w:t>
            </w:r>
          </w:p>
          <w:p w14:paraId="10F3691E" w14:textId="77777777" w:rsidR="006009AB" w:rsidRPr="002152D0" w:rsidRDefault="006009AB" w:rsidP="0085754D">
            <w:pPr>
              <w:rPr>
                <w:ins w:id="2372" w:author="Milan Navrátil" w:date="2018-11-14T10:42:00Z"/>
                <w:color w:val="000000"/>
                <w:shd w:val="clear" w:color="auto" w:fill="FFFFFF"/>
              </w:rPr>
            </w:pPr>
            <w:r w:rsidRPr="002152D0">
              <w:rPr>
                <w:color w:val="000000"/>
                <w:shd w:val="clear" w:color="auto" w:fill="FFFFFF"/>
              </w:rPr>
              <w:t>GLENDINNING, E. H., L. LANSFORD, a A. POHL, </w:t>
            </w:r>
            <w:r w:rsidRPr="002152D0">
              <w:rPr>
                <w:i/>
                <w:iCs/>
                <w:color w:val="000000"/>
                <w:shd w:val="clear" w:color="auto" w:fill="FFFFFF"/>
              </w:rPr>
              <w:t>Technology for engineering and applied sciences</w:t>
            </w:r>
            <w:r w:rsidRPr="002152D0">
              <w:rPr>
                <w:color w:val="000000"/>
                <w:shd w:val="clear" w:color="auto" w:fill="FFFFFF"/>
              </w:rPr>
              <w:t>. 2013.</w:t>
            </w:r>
          </w:p>
          <w:p w14:paraId="39AEE3FF" w14:textId="4AF49038" w:rsidR="009405C5" w:rsidRPr="002152D0" w:rsidRDefault="009405C5" w:rsidP="0085754D">
            <w:ins w:id="2373" w:author="Milan Navrátil" w:date="2018-11-14T10:42:00Z">
              <w:r w:rsidRPr="002152D0">
                <w:rPr>
                  <w:color w:val="000000"/>
                </w:rPr>
                <w:t xml:space="preserve">SOPRANZI, </w:t>
              </w:r>
              <w:proofErr w:type="gramStart"/>
              <w:r w:rsidRPr="002152D0">
                <w:rPr>
                  <w:color w:val="000000"/>
                </w:rPr>
                <w:t>S.R.</w:t>
              </w:r>
              <w:proofErr w:type="gramEnd"/>
              <w:r w:rsidRPr="002152D0">
                <w:rPr>
                  <w:color w:val="000000"/>
                </w:rPr>
                <w:t xml:space="preserve"> </w:t>
              </w:r>
              <w:r w:rsidRPr="002152D0">
                <w:rPr>
                  <w:i/>
                  <w:iCs/>
                  <w:color w:val="000000"/>
                </w:rPr>
                <w:t>Flash on English for Mechanics, Electronics and Technical Assistance - 2nd edition</w:t>
              </w:r>
              <w:r w:rsidRPr="002152D0">
                <w:rPr>
                  <w:color w:val="000000"/>
                </w:rPr>
                <w:t>. ELI Publishing, 2012.</w:t>
              </w:r>
            </w:ins>
          </w:p>
        </w:tc>
      </w:tr>
      <w:tr w:rsidR="006009AB" w14:paraId="410E7B67"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E5482B" w14:textId="77777777" w:rsidR="006009AB" w:rsidRDefault="006009AB" w:rsidP="0085754D">
            <w:pPr>
              <w:jc w:val="center"/>
              <w:rPr>
                <w:b/>
              </w:rPr>
            </w:pPr>
            <w:r>
              <w:rPr>
                <w:b/>
              </w:rPr>
              <w:t>Informace ke kombinované nebo distanční formě</w:t>
            </w:r>
          </w:p>
        </w:tc>
      </w:tr>
      <w:tr w:rsidR="006009AB" w14:paraId="05EE3927" w14:textId="77777777" w:rsidTr="0085754D">
        <w:tc>
          <w:tcPr>
            <w:tcW w:w="4787" w:type="dxa"/>
            <w:gridSpan w:val="3"/>
            <w:tcBorders>
              <w:top w:val="single" w:sz="2" w:space="0" w:color="auto"/>
            </w:tcBorders>
            <w:shd w:val="clear" w:color="auto" w:fill="F7CAAC"/>
          </w:tcPr>
          <w:p w14:paraId="63A0F9D4" w14:textId="77777777" w:rsidR="006009AB" w:rsidRDefault="006009AB" w:rsidP="0085754D">
            <w:r>
              <w:rPr>
                <w:b/>
              </w:rPr>
              <w:t>Rozsah konzultací (soustředění)</w:t>
            </w:r>
          </w:p>
        </w:tc>
        <w:tc>
          <w:tcPr>
            <w:tcW w:w="889" w:type="dxa"/>
            <w:tcBorders>
              <w:top w:val="single" w:sz="2" w:space="0" w:color="auto"/>
            </w:tcBorders>
          </w:tcPr>
          <w:p w14:paraId="319D2AEF" w14:textId="77777777" w:rsidR="006009AB" w:rsidRDefault="006009AB" w:rsidP="0085754D">
            <w:r>
              <w:t>6</w:t>
            </w:r>
          </w:p>
        </w:tc>
        <w:tc>
          <w:tcPr>
            <w:tcW w:w="4179" w:type="dxa"/>
            <w:gridSpan w:val="4"/>
            <w:tcBorders>
              <w:top w:val="single" w:sz="2" w:space="0" w:color="auto"/>
            </w:tcBorders>
            <w:shd w:val="clear" w:color="auto" w:fill="F7CAAC"/>
          </w:tcPr>
          <w:p w14:paraId="7584E265" w14:textId="77777777" w:rsidR="006009AB" w:rsidRDefault="006009AB" w:rsidP="0085754D">
            <w:pPr>
              <w:rPr>
                <w:b/>
              </w:rPr>
            </w:pPr>
            <w:r>
              <w:rPr>
                <w:b/>
              </w:rPr>
              <w:t xml:space="preserve">hodin </w:t>
            </w:r>
          </w:p>
        </w:tc>
      </w:tr>
      <w:tr w:rsidR="006009AB" w14:paraId="3EF49F03" w14:textId="77777777" w:rsidTr="0085754D">
        <w:tc>
          <w:tcPr>
            <w:tcW w:w="9855" w:type="dxa"/>
            <w:gridSpan w:val="8"/>
            <w:shd w:val="clear" w:color="auto" w:fill="F7CAAC"/>
          </w:tcPr>
          <w:p w14:paraId="1F133568" w14:textId="77777777" w:rsidR="006009AB" w:rsidRDefault="006009AB" w:rsidP="0085754D">
            <w:pPr>
              <w:rPr>
                <w:b/>
              </w:rPr>
            </w:pPr>
            <w:r>
              <w:rPr>
                <w:b/>
              </w:rPr>
              <w:t>Informace o způsobu kontaktu s vyučujícím</w:t>
            </w:r>
          </w:p>
        </w:tc>
      </w:tr>
      <w:tr w:rsidR="006009AB" w14:paraId="4CCAD131" w14:textId="77777777" w:rsidTr="0085754D">
        <w:trPr>
          <w:trHeight w:val="930"/>
        </w:trPr>
        <w:tc>
          <w:tcPr>
            <w:tcW w:w="9855" w:type="dxa"/>
            <w:gridSpan w:val="8"/>
          </w:tcPr>
          <w:p w14:paraId="498513D3" w14:textId="77777777" w:rsidR="006009AB" w:rsidRDefault="006009AB" w:rsidP="00E96895">
            <w:pPr>
              <w:rPr>
                <w:szCs w:val="22"/>
              </w:rPr>
            </w:pPr>
            <w:r w:rsidRPr="00BE003B">
              <w:rPr>
                <w:szCs w:val="22"/>
              </w:rPr>
              <w:t xml:space="preserve">Vyučující mají trvale vypsány a zveřejněny konzultace minimálně 2h/týden, v rámci kterých mají možnost konzultovat podrobněji probíranou látku. Dále mohou studenti komunikovat s vyučujícím pomocí e-mailu a LMS Moodle. </w:t>
            </w:r>
          </w:p>
          <w:p w14:paraId="11566869" w14:textId="77777777" w:rsidR="006009AB" w:rsidRDefault="006009AB" w:rsidP="0085754D">
            <w:pPr>
              <w:rPr>
                <w:szCs w:val="22"/>
              </w:rPr>
            </w:pPr>
          </w:p>
          <w:p w14:paraId="3AF0470E" w14:textId="77777777" w:rsidR="006009AB" w:rsidRDefault="006009AB" w:rsidP="0085754D">
            <w:pPr>
              <w:rPr>
                <w:szCs w:val="22"/>
              </w:rPr>
            </w:pPr>
          </w:p>
          <w:p w14:paraId="2EE2C5CB" w14:textId="77777777" w:rsidR="006009AB" w:rsidRPr="00512DA4" w:rsidRDefault="006009AB" w:rsidP="0085754D">
            <w:pPr>
              <w:rPr>
                <w:szCs w:val="22"/>
              </w:rPr>
            </w:pPr>
          </w:p>
        </w:tc>
      </w:tr>
    </w:tbl>
    <w:p w14:paraId="7F41D009" w14:textId="77B79486" w:rsidR="000125B6" w:rsidDel="002152D0" w:rsidRDefault="000125B6">
      <w:pPr>
        <w:rPr>
          <w:del w:id="2374" w:author="Milan Navrátil" w:date="2018-11-14T11:02:00Z"/>
        </w:rPr>
      </w:pPr>
    </w:p>
    <w:p w14:paraId="10F8A43F" w14:textId="17442A9F" w:rsidR="000125B6" w:rsidRDefault="000125B6">
      <w:del w:id="2375" w:author="Milan Navrátil" w:date="2018-11-14T11:02:00Z">
        <w:r w:rsidDel="002152D0">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659FFE84" w14:textId="77777777" w:rsidTr="0085754D">
        <w:tc>
          <w:tcPr>
            <w:tcW w:w="9855" w:type="dxa"/>
            <w:gridSpan w:val="8"/>
            <w:tcBorders>
              <w:bottom w:val="double" w:sz="4" w:space="0" w:color="auto"/>
            </w:tcBorders>
            <w:shd w:val="clear" w:color="auto" w:fill="BDD6EE"/>
          </w:tcPr>
          <w:p w14:paraId="1BC8137A" w14:textId="383ED6E8" w:rsidR="006009AB" w:rsidRDefault="006009AB" w:rsidP="0085754D">
            <w:pPr>
              <w:tabs>
                <w:tab w:val="right" w:pos="9445"/>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7DEBF49B" w14:textId="77777777" w:rsidTr="0085754D">
        <w:tc>
          <w:tcPr>
            <w:tcW w:w="3086" w:type="dxa"/>
            <w:tcBorders>
              <w:top w:val="double" w:sz="4" w:space="0" w:color="auto"/>
            </w:tcBorders>
            <w:shd w:val="clear" w:color="auto" w:fill="F7CAAC"/>
          </w:tcPr>
          <w:p w14:paraId="45F40DEE"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3EC74697" w14:textId="5BC2A28E" w:rsidR="00C75BBE" w:rsidRDefault="006009AB" w:rsidP="0085754D">
            <w:bookmarkStart w:id="2376" w:name="oa2"/>
            <w:r>
              <w:t>Odborná angličtina 2</w:t>
            </w:r>
            <w:bookmarkEnd w:id="2376"/>
          </w:p>
        </w:tc>
      </w:tr>
      <w:tr w:rsidR="006009AB" w14:paraId="3D3BDBB0" w14:textId="77777777" w:rsidTr="0085754D">
        <w:tc>
          <w:tcPr>
            <w:tcW w:w="3086" w:type="dxa"/>
            <w:shd w:val="clear" w:color="auto" w:fill="F7CAAC"/>
          </w:tcPr>
          <w:p w14:paraId="6013D1C5" w14:textId="77777777" w:rsidR="006009AB" w:rsidRDefault="006009AB" w:rsidP="0085754D">
            <w:pPr>
              <w:rPr>
                <w:b/>
              </w:rPr>
            </w:pPr>
            <w:r>
              <w:rPr>
                <w:b/>
              </w:rPr>
              <w:t>Typ předmětu</w:t>
            </w:r>
          </w:p>
        </w:tc>
        <w:tc>
          <w:tcPr>
            <w:tcW w:w="3406" w:type="dxa"/>
            <w:gridSpan w:val="4"/>
          </w:tcPr>
          <w:p w14:paraId="73636F52" w14:textId="77777777" w:rsidR="006009AB" w:rsidRDefault="006009AB" w:rsidP="0085754D">
            <w:r>
              <w:t>Povinný pro specializace:</w:t>
            </w:r>
          </w:p>
          <w:p w14:paraId="48B28730" w14:textId="77777777" w:rsidR="006009AB" w:rsidRDefault="006009AB" w:rsidP="0085754D">
            <w:r>
              <w:t>Bezpečnostní technologie</w:t>
            </w:r>
          </w:p>
          <w:p w14:paraId="03F91395" w14:textId="77777777" w:rsidR="006009AB" w:rsidRDefault="006009AB" w:rsidP="0085754D">
            <w:r>
              <w:t>Bezpečnostní management</w:t>
            </w:r>
          </w:p>
        </w:tc>
        <w:tc>
          <w:tcPr>
            <w:tcW w:w="2695" w:type="dxa"/>
            <w:gridSpan w:val="2"/>
            <w:shd w:val="clear" w:color="auto" w:fill="F7CAAC"/>
          </w:tcPr>
          <w:p w14:paraId="0570F820" w14:textId="77777777" w:rsidR="006009AB" w:rsidRDefault="006009AB" w:rsidP="0085754D">
            <w:r>
              <w:rPr>
                <w:b/>
              </w:rPr>
              <w:t>doporučený ročník / semestr</w:t>
            </w:r>
          </w:p>
        </w:tc>
        <w:tc>
          <w:tcPr>
            <w:tcW w:w="668" w:type="dxa"/>
          </w:tcPr>
          <w:p w14:paraId="59EB918E" w14:textId="77777777" w:rsidR="006009AB" w:rsidRDefault="006009AB" w:rsidP="0085754D">
            <w:r>
              <w:t>1/L</w:t>
            </w:r>
          </w:p>
        </w:tc>
      </w:tr>
      <w:tr w:rsidR="006009AB" w14:paraId="692E9EF0" w14:textId="77777777" w:rsidTr="0085754D">
        <w:tc>
          <w:tcPr>
            <w:tcW w:w="3086" w:type="dxa"/>
            <w:shd w:val="clear" w:color="auto" w:fill="F7CAAC"/>
          </w:tcPr>
          <w:p w14:paraId="3C67C661" w14:textId="77777777" w:rsidR="006009AB" w:rsidRDefault="006009AB" w:rsidP="0085754D">
            <w:pPr>
              <w:rPr>
                <w:b/>
              </w:rPr>
            </w:pPr>
            <w:r>
              <w:rPr>
                <w:b/>
              </w:rPr>
              <w:t>Rozsah studijního předmětu</w:t>
            </w:r>
          </w:p>
        </w:tc>
        <w:tc>
          <w:tcPr>
            <w:tcW w:w="1701" w:type="dxa"/>
            <w:gridSpan w:val="2"/>
          </w:tcPr>
          <w:p w14:paraId="7432501A" w14:textId="77777777" w:rsidR="006009AB" w:rsidRDefault="006009AB" w:rsidP="0085754D">
            <w:r>
              <w:t>28s</w:t>
            </w:r>
          </w:p>
        </w:tc>
        <w:tc>
          <w:tcPr>
            <w:tcW w:w="889" w:type="dxa"/>
            <w:shd w:val="clear" w:color="auto" w:fill="F7CAAC"/>
          </w:tcPr>
          <w:p w14:paraId="4937DF9E" w14:textId="77777777" w:rsidR="006009AB" w:rsidRDefault="006009AB" w:rsidP="0085754D">
            <w:pPr>
              <w:rPr>
                <w:b/>
              </w:rPr>
            </w:pPr>
            <w:r>
              <w:rPr>
                <w:b/>
              </w:rPr>
              <w:t xml:space="preserve">hod. </w:t>
            </w:r>
          </w:p>
        </w:tc>
        <w:tc>
          <w:tcPr>
            <w:tcW w:w="816" w:type="dxa"/>
          </w:tcPr>
          <w:p w14:paraId="7F8A9912" w14:textId="77777777" w:rsidR="006009AB" w:rsidRDefault="006009AB" w:rsidP="0085754D"/>
        </w:tc>
        <w:tc>
          <w:tcPr>
            <w:tcW w:w="2156" w:type="dxa"/>
            <w:shd w:val="clear" w:color="auto" w:fill="F7CAAC"/>
          </w:tcPr>
          <w:p w14:paraId="031F3E3B" w14:textId="77777777" w:rsidR="006009AB" w:rsidRDefault="006009AB" w:rsidP="0085754D">
            <w:pPr>
              <w:rPr>
                <w:b/>
              </w:rPr>
            </w:pPr>
            <w:r>
              <w:rPr>
                <w:b/>
              </w:rPr>
              <w:t>kreditů</w:t>
            </w:r>
          </w:p>
        </w:tc>
        <w:tc>
          <w:tcPr>
            <w:tcW w:w="1207" w:type="dxa"/>
            <w:gridSpan w:val="2"/>
          </w:tcPr>
          <w:p w14:paraId="60A3061E" w14:textId="77777777" w:rsidR="006009AB" w:rsidRDefault="006009AB" w:rsidP="0085754D">
            <w:r>
              <w:t>4</w:t>
            </w:r>
          </w:p>
        </w:tc>
      </w:tr>
      <w:tr w:rsidR="006009AB" w14:paraId="0EDAB339" w14:textId="77777777" w:rsidTr="0085754D">
        <w:tc>
          <w:tcPr>
            <w:tcW w:w="3086" w:type="dxa"/>
            <w:shd w:val="clear" w:color="auto" w:fill="F7CAAC"/>
          </w:tcPr>
          <w:p w14:paraId="3C945F90" w14:textId="77777777" w:rsidR="006009AB" w:rsidRDefault="006009AB" w:rsidP="0085754D">
            <w:pPr>
              <w:rPr>
                <w:b/>
                <w:sz w:val="22"/>
              </w:rPr>
            </w:pPr>
            <w:r>
              <w:rPr>
                <w:b/>
              </w:rPr>
              <w:t>Prerekvizity, korekvizity, ekvivalence</w:t>
            </w:r>
          </w:p>
        </w:tc>
        <w:tc>
          <w:tcPr>
            <w:tcW w:w="6769" w:type="dxa"/>
            <w:gridSpan w:val="7"/>
          </w:tcPr>
          <w:p w14:paraId="2322F340" w14:textId="77777777" w:rsidR="006009AB" w:rsidRDefault="006009AB" w:rsidP="0085754D">
            <w:r>
              <w:t>nejsou</w:t>
            </w:r>
          </w:p>
        </w:tc>
      </w:tr>
      <w:tr w:rsidR="006009AB" w14:paraId="51B44987" w14:textId="77777777" w:rsidTr="0085754D">
        <w:tc>
          <w:tcPr>
            <w:tcW w:w="3086" w:type="dxa"/>
            <w:shd w:val="clear" w:color="auto" w:fill="F7CAAC"/>
          </w:tcPr>
          <w:p w14:paraId="771A446E" w14:textId="77777777" w:rsidR="006009AB" w:rsidRDefault="006009AB" w:rsidP="0085754D">
            <w:pPr>
              <w:rPr>
                <w:b/>
              </w:rPr>
            </w:pPr>
            <w:r>
              <w:rPr>
                <w:b/>
              </w:rPr>
              <w:t>Způsob ověření studijních výsledků</w:t>
            </w:r>
          </w:p>
        </w:tc>
        <w:tc>
          <w:tcPr>
            <w:tcW w:w="3406" w:type="dxa"/>
            <w:gridSpan w:val="4"/>
          </w:tcPr>
          <w:p w14:paraId="45C02F0A" w14:textId="77777777" w:rsidR="006009AB" w:rsidRDefault="006009AB" w:rsidP="0085754D">
            <w:r>
              <w:t>Zápočet, zkouška</w:t>
            </w:r>
          </w:p>
        </w:tc>
        <w:tc>
          <w:tcPr>
            <w:tcW w:w="2156" w:type="dxa"/>
            <w:shd w:val="clear" w:color="auto" w:fill="F7CAAC"/>
          </w:tcPr>
          <w:p w14:paraId="78D96EDE" w14:textId="77777777" w:rsidR="006009AB" w:rsidRDefault="006009AB" w:rsidP="0085754D">
            <w:pPr>
              <w:rPr>
                <w:b/>
              </w:rPr>
            </w:pPr>
            <w:r>
              <w:rPr>
                <w:b/>
              </w:rPr>
              <w:t>Forma výuky</w:t>
            </w:r>
          </w:p>
        </w:tc>
        <w:tc>
          <w:tcPr>
            <w:tcW w:w="1207" w:type="dxa"/>
            <w:gridSpan w:val="2"/>
          </w:tcPr>
          <w:p w14:paraId="487F2B7E" w14:textId="77777777" w:rsidR="006009AB" w:rsidRDefault="006009AB" w:rsidP="0085754D">
            <w:r>
              <w:t>seminář</w:t>
            </w:r>
          </w:p>
        </w:tc>
      </w:tr>
      <w:tr w:rsidR="006009AB" w14:paraId="3D8276DC" w14:textId="77777777" w:rsidTr="0085754D">
        <w:tc>
          <w:tcPr>
            <w:tcW w:w="3086" w:type="dxa"/>
            <w:shd w:val="clear" w:color="auto" w:fill="F7CAAC"/>
          </w:tcPr>
          <w:p w14:paraId="0C75A832"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18C24C13" w14:textId="77777777" w:rsidR="006009AB" w:rsidRDefault="006009AB" w:rsidP="00E96895">
            <w:r>
              <w:t>Písemná a ústní forma</w:t>
            </w:r>
          </w:p>
          <w:p w14:paraId="70ED3A6F" w14:textId="77777777" w:rsidR="006009AB" w:rsidRDefault="006009AB">
            <w:r>
              <w:t xml:space="preserve">1. Povinná a aktivní účast na jednotlivých cvičeních (80% účast na cvičení). </w:t>
            </w:r>
          </w:p>
          <w:p w14:paraId="57E7A3BE" w14:textId="77777777" w:rsidR="006009AB" w:rsidRDefault="006009AB">
            <w:r>
              <w:t xml:space="preserve">2. Teoretické a praktické zvládnutí základní problematiky a jednotlivých témat. </w:t>
            </w:r>
          </w:p>
          <w:p w14:paraId="6C818DC2" w14:textId="77777777" w:rsidR="006009AB" w:rsidRDefault="006009AB">
            <w:r>
              <w:t xml:space="preserve">3. Úspěšné a samostatné vypracování všech zadaných úloh v průběhu semestru. </w:t>
            </w:r>
          </w:p>
          <w:p w14:paraId="41282E3B" w14:textId="77777777" w:rsidR="006009AB" w:rsidRDefault="006009AB">
            <w:r>
              <w:t>4. Prokázání úspěšného zvládnutí probírané tématiky při průběžném a závěrečném testu, ústní zkouška.</w:t>
            </w:r>
          </w:p>
        </w:tc>
      </w:tr>
      <w:tr w:rsidR="006009AB" w14:paraId="6BE65A17" w14:textId="77777777" w:rsidTr="0085754D">
        <w:trPr>
          <w:trHeight w:val="554"/>
        </w:trPr>
        <w:tc>
          <w:tcPr>
            <w:tcW w:w="9855" w:type="dxa"/>
            <w:gridSpan w:val="8"/>
            <w:tcBorders>
              <w:top w:val="nil"/>
            </w:tcBorders>
          </w:tcPr>
          <w:p w14:paraId="51169F33" w14:textId="77777777" w:rsidR="006009AB" w:rsidRDefault="006009AB" w:rsidP="0085754D"/>
        </w:tc>
      </w:tr>
      <w:tr w:rsidR="006009AB" w14:paraId="5D97556C" w14:textId="77777777" w:rsidTr="0085754D">
        <w:trPr>
          <w:trHeight w:val="197"/>
        </w:trPr>
        <w:tc>
          <w:tcPr>
            <w:tcW w:w="3086" w:type="dxa"/>
            <w:tcBorders>
              <w:top w:val="nil"/>
            </w:tcBorders>
            <w:shd w:val="clear" w:color="auto" w:fill="F7CAAC"/>
          </w:tcPr>
          <w:p w14:paraId="7F1B1A24" w14:textId="77777777" w:rsidR="006009AB" w:rsidRDefault="006009AB" w:rsidP="0085754D">
            <w:pPr>
              <w:rPr>
                <w:b/>
              </w:rPr>
            </w:pPr>
            <w:r>
              <w:rPr>
                <w:b/>
              </w:rPr>
              <w:t>Garant předmětu</w:t>
            </w:r>
          </w:p>
        </w:tc>
        <w:tc>
          <w:tcPr>
            <w:tcW w:w="6769" w:type="dxa"/>
            <w:gridSpan w:val="7"/>
            <w:tcBorders>
              <w:top w:val="nil"/>
            </w:tcBorders>
          </w:tcPr>
          <w:p w14:paraId="4DC6C599" w14:textId="2BFAFB5A" w:rsidR="006009AB" w:rsidRDefault="00947A1E" w:rsidP="0085754D">
            <w:r>
              <w:t>Mgr. Tereza Outěřická</w:t>
            </w:r>
          </w:p>
        </w:tc>
      </w:tr>
      <w:tr w:rsidR="006009AB" w14:paraId="544DCD99" w14:textId="77777777" w:rsidTr="0085754D">
        <w:trPr>
          <w:trHeight w:val="243"/>
        </w:trPr>
        <w:tc>
          <w:tcPr>
            <w:tcW w:w="3086" w:type="dxa"/>
            <w:tcBorders>
              <w:top w:val="nil"/>
            </w:tcBorders>
            <w:shd w:val="clear" w:color="auto" w:fill="F7CAAC"/>
          </w:tcPr>
          <w:p w14:paraId="11B4FE15" w14:textId="77777777" w:rsidR="006009AB" w:rsidRDefault="006009AB" w:rsidP="0085754D">
            <w:pPr>
              <w:rPr>
                <w:b/>
              </w:rPr>
            </w:pPr>
            <w:r>
              <w:rPr>
                <w:b/>
              </w:rPr>
              <w:t>Zapojení garanta do výuky předmětu</w:t>
            </w:r>
          </w:p>
        </w:tc>
        <w:tc>
          <w:tcPr>
            <w:tcW w:w="6769" w:type="dxa"/>
            <w:gridSpan w:val="7"/>
            <w:tcBorders>
              <w:top w:val="nil"/>
            </w:tcBorders>
          </w:tcPr>
          <w:p w14:paraId="67842A0B" w14:textId="77777777" w:rsidR="006009AB" w:rsidRDefault="006009AB" w:rsidP="0085754D"/>
        </w:tc>
      </w:tr>
      <w:tr w:rsidR="006009AB" w14:paraId="0C50649E" w14:textId="77777777" w:rsidTr="0085754D">
        <w:tc>
          <w:tcPr>
            <w:tcW w:w="3086" w:type="dxa"/>
            <w:shd w:val="clear" w:color="auto" w:fill="F7CAAC"/>
          </w:tcPr>
          <w:p w14:paraId="47D54C1C" w14:textId="77777777" w:rsidR="006009AB" w:rsidRDefault="006009AB" w:rsidP="0085754D">
            <w:pPr>
              <w:rPr>
                <w:b/>
              </w:rPr>
            </w:pPr>
            <w:r>
              <w:rPr>
                <w:b/>
              </w:rPr>
              <w:t>Vyučující</w:t>
            </w:r>
          </w:p>
        </w:tc>
        <w:tc>
          <w:tcPr>
            <w:tcW w:w="6769" w:type="dxa"/>
            <w:gridSpan w:val="7"/>
            <w:tcBorders>
              <w:bottom w:val="nil"/>
            </w:tcBorders>
          </w:tcPr>
          <w:p w14:paraId="5CD5ACBB" w14:textId="77777777" w:rsidR="006009AB" w:rsidRDefault="006009AB" w:rsidP="0085754D">
            <w:r>
              <w:t>Mgr. Tereza Outěřická, semináře (100 %)</w:t>
            </w:r>
          </w:p>
        </w:tc>
      </w:tr>
      <w:tr w:rsidR="006009AB" w14:paraId="7FDC986E" w14:textId="77777777" w:rsidTr="0085754D">
        <w:trPr>
          <w:trHeight w:val="554"/>
        </w:trPr>
        <w:tc>
          <w:tcPr>
            <w:tcW w:w="9855" w:type="dxa"/>
            <w:gridSpan w:val="8"/>
            <w:tcBorders>
              <w:top w:val="nil"/>
            </w:tcBorders>
          </w:tcPr>
          <w:p w14:paraId="0330BD58" w14:textId="77777777" w:rsidR="006009AB" w:rsidRDefault="006009AB" w:rsidP="0085754D"/>
        </w:tc>
      </w:tr>
      <w:tr w:rsidR="006009AB" w14:paraId="50528270" w14:textId="77777777" w:rsidTr="0085754D">
        <w:tc>
          <w:tcPr>
            <w:tcW w:w="3086" w:type="dxa"/>
            <w:shd w:val="clear" w:color="auto" w:fill="F7CAAC"/>
          </w:tcPr>
          <w:p w14:paraId="4CD0AE65" w14:textId="77777777" w:rsidR="006009AB" w:rsidRDefault="006009AB" w:rsidP="0085754D">
            <w:pPr>
              <w:rPr>
                <w:b/>
              </w:rPr>
            </w:pPr>
            <w:r>
              <w:rPr>
                <w:b/>
              </w:rPr>
              <w:t>Stručná anotace předmětu</w:t>
            </w:r>
          </w:p>
        </w:tc>
        <w:tc>
          <w:tcPr>
            <w:tcW w:w="6769" w:type="dxa"/>
            <w:gridSpan w:val="7"/>
            <w:tcBorders>
              <w:bottom w:val="nil"/>
            </w:tcBorders>
          </w:tcPr>
          <w:p w14:paraId="7CBF41F6" w14:textId="77777777" w:rsidR="006009AB" w:rsidRDefault="006009AB" w:rsidP="0085754D"/>
        </w:tc>
      </w:tr>
      <w:tr w:rsidR="006009AB" w14:paraId="52314B04" w14:textId="77777777" w:rsidTr="0085754D">
        <w:trPr>
          <w:trHeight w:val="3938"/>
        </w:trPr>
        <w:tc>
          <w:tcPr>
            <w:tcW w:w="9855" w:type="dxa"/>
            <w:gridSpan w:val="8"/>
            <w:tcBorders>
              <w:top w:val="nil"/>
              <w:bottom w:val="single" w:sz="12" w:space="0" w:color="auto"/>
            </w:tcBorders>
          </w:tcPr>
          <w:p w14:paraId="0862D723" w14:textId="77777777" w:rsidR="006009AB" w:rsidRPr="00512DA4" w:rsidRDefault="006009AB" w:rsidP="0085754D">
            <w:pPr>
              <w:rPr>
                <w:color w:val="000000"/>
                <w:shd w:val="clear" w:color="auto" w:fill="FFFFFF"/>
              </w:rPr>
            </w:pPr>
            <w:r w:rsidRPr="00D01265">
              <w:rPr>
                <w:color w:val="000000"/>
                <w:shd w:val="clear" w:color="auto" w:fill="FFFFFF"/>
              </w:rPr>
              <w:t>Cílem předmětu PAAO2 je připravit studenty magisterského studia na jejich budoucí profese po jazykové stránce. Tento předmět je zaměřen především na praktickou aplikaci všech znalostí a dovedností, které studenti získali v předchozích jazykových kurzech. Student je veden k soustavné práci s autentickými anglickými odbornými texty ze svého oboru. Důraz je také kladen na schopnost písemně a ústně prezentovat techn</w:t>
            </w:r>
            <w:r>
              <w:rPr>
                <w:color w:val="000000"/>
                <w:shd w:val="clear" w:color="auto" w:fill="FFFFFF"/>
              </w:rPr>
              <w:t>ické informace v angličtině.</w:t>
            </w:r>
          </w:p>
          <w:p w14:paraId="52E40207" w14:textId="77777777" w:rsidR="006009AB" w:rsidRPr="00D01265" w:rsidRDefault="006009AB" w:rsidP="0085754D">
            <w:pPr>
              <w:rPr>
                <w:color w:val="000000"/>
                <w:shd w:val="clear" w:color="auto" w:fill="FFFFFF"/>
              </w:rPr>
            </w:pPr>
            <w:r w:rsidRPr="00D01265">
              <w:rPr>
                <w:color w:val="000000"/>
                <w:shd w:val="clear" w:color="auto" w:fill="FFFFFF"/>
              </w:rPr>
              <w:t>Předmět se zaměřuje na to, aby student získal poznatky a praktické znalosti z následujících okruhů: </w:t>
            </w:r>
          </w:p>
          <w:p w14:paraId="102E95BF" w14:textId="24D764F5" w:rsidR="006009AB" w:rsidRPr="00E6107D" w:rsidRDefault="006009AB" w:rsidP="00E6107D">
            <w:pPr>
              <w:pStyle w:val="Odstavecseseznamem"/>
              <w:numPr>
                <w:ilvl w:val="0"/>
                <w:numId w:val="40"/>
              </w:numPr>
              <w:rPr>
                <w:color w:val="000000"/>
                <w:shd w:val="clear" w:color="auto" w:fill="FFFFFF"/>
              </w:rPr>
            </w:pPr>
            <w:r w:rsidRPr="00E6107D">
              <w:rPr>
                <w:color w:val="000000"/>
                <w:shd w:val="clear" w:color="auto" w:fill="FFFFFF"/>
              </w:rPr>
              <w:t>Technické požadavky, návrh řešení</w:t>
            </w:r>
          </w:p>
          <w:p w14:paraId="663373A3" w14:textId="7648D93A" w:rsidR="006009AB" w:rsidRPr="00E6107D" w:rsidRDefault="006009AB" w:rsidP="00E6107D">
            <w:pPr>
              <w:pStyle w:val="Odstavecseseznamem"/>
              <w:numPr>
                <w:ilvl w:val="0"/>
                <w:numId w:val="40"/>
              </w:numPr>
              <w:rPr>
                <w:color w:val="000000"/>
                <w:shd w:val="clear" w:color="auto" w:fill="FFFFFF"/>
              </w:rPr>
            </w:pPr>
            <w:r w:rsidRPr="00E6107D">
              <w:rPr>
                <w:color w:val="000000"/>
                <w:shd w:val="clear" w:color="auto" w:fill="FFFFFF"/>
              </w:rPr>
              <w:t>Bezpečnostní prvky</w:t>
            </w:r>
          </w:p>
          <w:p w14:paraId="6C6003C5" w14:textId="5738C442" w:rsidR="00F410FC" w:rsidRDefault="006009AB" w:rsidP="00E6107D">
            <w:pPr>
              <w:pStyle w:val="Odstavecseseznamem"/>
              <w:numPr>
                <w:ilvl w:val="0"/>
                <w:numId w:val="40"/>
              </w:numPr>
              <w:rPr>
                <w:color w:val="000000"/>
                <w:shd w:val="clear" w:color="auto" w:fill="FFFFFF"/>
              </w:rPr>
            </w:pPr>
            <w:r w:rsidRPr="00E6107D">
              <w:rPr>
                <w:color w:val="000000"/>
                <w:shd w:val="clear" w:color="auto" w:fill="FFFFFF"/>
              </w:rPr>
              <w:t>Popis automatizovaných systémů</w:t>
            </w:r>
          </w:p>
          <w:p w14:paraId="517A657C" w14:textId="782960C4" w:rsidR="00F410FC" w:rsidRDefault="006009AB" w:rsidP="00E6107D">
            <w:pPr>
              <w:pStyle w:val="Odstavecseseznamem"/>
              <w:numPr>
                <w:ilvl w:val="0"/>
                <w:numId w:val="40"/>
              </w:numPr>
              <w:rPr>
                <w:color w:val="000000"/>
                <w:shd w:val="clear" w:color="auto" w:fill="FFFFFF"/>
              </w:rPr>
            </w:pPr>
            <w:r w:rsidRPr="00E6107D">
              <w:rPr>
                <w:color w:val="000000"/>
                <w:shd w:val="clear" w:color="auto" w:fill="FFFFFF"/>
              </w:rPr>
              <w:t>Čtení jako aktivní proces, využití znalostí problému, předvídání obsahu z nadpisu, struktury textu, extenzivní a intenzivní čtení, čtení pro získání informací.</w:t>
            </w:r>
          </w:p>
          <w:p w14:paraId="61CBC685" w14:textId="44E96DB4" w:rsidR="00F410FC" w:rsidRDefault="006009AB" w:rsidP="00E6107D">
            <w:pPr>
              <w:pStyle w:val="Odstavecseseznamem"/>
              <w:numPr>
                <w:ilvl w:val="0"/>
                <w:numId w:val="40"/>
              </w:numPr>
              <w:rPr>
                <w:color w:val="000000"/>
                <w:shd w:val="clear" w:color="auto" w:fill="FFFFFF"/>
              </w:rPr>
            </w:pPr>
            <w:r w:rsidRPr="00E6107D">
              <w:rPr>
                <w:color w:val="000000"/>
                <w:shd w:val="clear" w:color="auto" w:fill="FFFFFF"/>
              </w:rPr>
              <w:t>Strategie skimming (zběžné čtení). </w:t>
            </w:r>
          </w:p>
          <w:p w14:paraId="779B9ACA" w14:textId="14846671" w:rsidR="00F410FC" w:rsidRDefault="006009AB" w:rsidP="00E6107D">
            <w:pPr>
              <w:pStyle w:val="Odstavecseseznamem"/>
              <w:numPr>
                <w:ilvl w:val="0"/>
                <w:numId w:val="40"/>
              </w:numPr>
              <w:rPr>
                <w:color w:val="000000"/>
                <w:shd w:val="clear" w:color="auto" w:fill="FFFFFF"/>
              </w:rPr>
            </w:pPr>
            <w:r w:rsidRPr="00E6107D">
              <w:rPr>
                <w:color w:val="000000"/>
                <w:shd w:val="clear" w:color="auto" w:fill="FFFFFF"/>
              </w:rPr>
              <w:t>Scanning (vyhledání konkrétní informace v textu).</w:t>
            </w:r>
          </w:p>
          <w:p w14:paraId="1E273B9A" w14:textId="53E1D24C" w:rsidR="00F410FC" w:rsidRDefault="006009AB" w:rsidP="00E6107D">
            <w:pPr>
              <w:pStyle w:val="Odstavecseseznamem"/>
              <w:numPr>
                <w:ilvl w:val="0"/>
                <w:numId w:val="40"/>
              </w:numPr>
              <w:rPr>
                <w:color w:val="000000"/>
                <w:shd w:val="clear" w:color="auto" w:fill="FFFFFF"/>
              </w:rPr>
            </w:pPr>
            <w:r w:rsidRPr="00E6107D">
              <w:rPr>
                <w:color w:val="000000"/>
                <w:shd w:val="clear" w:color="auto" w:fill="FFFFFF"/>
              </w:rPr>
              <w:t>Intenzivní čtení, práce s jazykem (slovní zásoba, gramatika, struktura věty). Průběžný test</w:t>
            </w:r>
          </w:p>
          <w:p w14:paraId="1B099118" w14:textId="4CE7E8BE" w:rsidR="00F410FC" w:rsidRDefault="006009AB" w:rsidP="00E6107D">
            <w:pPr>
              <w:pStyle w:val="Odstavecseseznamem"/>
              <w:numPr>
                <w:ilvl w:val="0"/>
                <w:numId w:val="40"/>
              </w:numPr>
              <w:rPr>
                <w:color w:val="000000"/>
                <w:shd w:val="clear" w:color="auto" w:fill="FFFFFF"/>
              </w:rPr>
            </w:pPr>
            <w:r w:rsidRPr="00E6107D">
              <w:rPr>
                <w:color w:val="000000"/>
                <w:shd w:val="clear" w:color="auto" w:fill="FFFFFF"/>
              </w:rPr>
              <w:t>Přenos informací (doplnění a popis diagramu, tabulky, grafu). </w:t>
            </w:r>
          </w:p>
          <w:p w14:paraId="76757B70" w14:textId="26D5283E" w:rsidR="00F410FC" w:rsidRDefault="006009AB" w:rsidP="00E6107D">
            <w:pPr>
              <w:pStyle w:val="Odstavecseseznamem"/>
              <w:numPr>
                <w:ilvl w:val="0"/>
                <w:numId w:val="40"/>
              </w:numPr>
              <w:rPr>
                <w:color w:val="000000"/>
                <w:shd w:val="clear" w:color="auto" w:fill="FFFFFF"/>
              </w:rPr>
            </w:pPr>
            <w:r w:rsidRPr="00E6107D">
              <w:rPr>
                <w:color w:val="000000"/>
                <w:shd w:val="clear" w:color="auto" w:fill="FFFFFF"/>
              </w:rPr>
              <w:t>Shrnutí informací, jejich reprodukce. </w:t>
            </w:r>
          </w:p>
          <w:p w14:paraId="4F68FF89" w14:textId="6D87F2CB" w:rsidR="00F410FC" w:rsidRDefault="006009AB" w:rsidP="00E6107D">
            <w:pPr>
              <w:pStyle w:val="Odstavecseseznamem"/>
              <w:numPr>
                <w:ilvl w:val="0"/>
                <w:numId w:val="40"/>
              </w:numPr>
              <w:rPr>
                <w:color w:val="000000"/>
                <w:shd w:val="clear" w:color="auto" w:fill="FFFFFF"/>
              </w:rPr>
            </w:pPr>
            <w:r w:rsidRPr="00E6107D">
              <w:rPr>
                <w:color w:val="000000"/>
                <w:shd w:val="clear" w:color="auto" w:fill="FFFFFF"/>
              </w:rPr>
              <w:t>Dovednosti potřebné pro semináře a přednášky v angličtině (poslech, vedení poznámek atd.). </w:t>
            </w:r>
          </w:p>
          <w:p w14:paraId="3290DBBE" w14:textId="7F34A1BC" w:rsidR="00F410FC" w:rsidRDefault="006009AB" w:rsidP="00E6107D">
            <w:pPr>
              <w:pStyle w:val="Odstavecseseznamem"/>
              <w:numPr>
                <w:ilvl w:val="0"/>
                <w:numId w:val="40"/>
              </w:numPr>
              <w:rPr>
                <w:color w:val="000000"/>
                <w:shd w:val="clear" w:color="auto" w:fill="FFFFFF"/>
              </w:rPr>
            </w:pPr>
            <w:r w:rsidRPr="00E6107D">
              <w:rPr>
                <w:color w:val="000000"/>
                <w:shd w:val="clear" w:color="auto" w:fill="FFFFFF"/>
              </w:rPr>
              <w:t>Hraní rolí, scénáře, simulace z oblasti technologie.</w:t>
            </w:r>
          </w:p>
          <w:p w14:paraId="5EE81758" w14:textId="570CB5C2" w:rsidR="006009AB" w:rsidRDefault="006009AB" w:rsidP="00E6107D">
            <w:pPr>
              <w:pStyle w:val="Odstavecseseznamem"/>
              <w:numPr>
                <w:ilvl w:val="0"/>
                <w:numId w:val="40"/>
              </w:numPr>
              <w:rPr>
                <w:ins w:id="2377" w:author="Milan Navrátil" w:date="2018-11-14T11:03:00Z"/>
                <w:color w:val="000000"/>
                <w:shd w:val="clear" w:color="auto" w:fill="FFFFFF"/>
              </w:rPr>
            </w:pPr>
            <w:r w:rsidRPr="00E6107D">
              <w:rPr>
                <w:color w:val="000000"/>
                <w:shd w:val="clear" w:color="auto" w:fill="FFFFFF"/>
              </w:rPr>
              <w:t>Ústní prezentace v technologii - analýza obecenstva, obsah, struktura, jazykové prostředky</w:t>
            </w:r>
            <w:del w:id="2378" w:author="Milan Navrátil" w:date="2018-11-14T11:03:00Z">
              <w:r w:rsidRPr="00E6107D" w:rsidDel="002152D0">
                <w:rPr>
                  <w:color w:val="000000"/>
                  <w:shd w:val="clear" w:color="auto" w:fill="FFFFFF"/>
                </w:rPr>
                <w:delText>, neverbální komunikace, visuální pomůcky.</w:delText>
              </w:r>
            </w:del>
            <w:ins w:id="2379" w:author="Milan Navrátil" w:date="2018-11-14T11:03:00Z">
              <w:r w:rsidR="002152D0">
                <w:rPr>
                  <w:color w:val="000000"/>
                  <w:shd w:val="clear" w:color="auto" w:fill="FFFFFF"/>
                </w:rPr>
                <w:t>.</w:t>
              </w:r>
            </w:ins>
          </w:p>
          <w:p w14:paraId="448B17EB" w14:textId="7DF78963" w:rsidR="002152D0" w:rsidRPr="00E6107D" w:rsidRDefault="002152D0" w:rsidP="00E6107D">
            <w:pPr>
              <w:pStyle w:val="Odstavecseseznamem"/>
              <w:numPr>
                <w:ilvl w:val="0"/>
                <w:numId w:val="40"/>
              </w:numPr>
              <w:rPr>
                <w:color w:val="000000"/>
                <w:shd w:val="clear" w:color="auto" w:fill="FFFFFF"/>
              </w:rPr>
            </w:pPr>
            <w:ins w:id="2380" w:author="Milan Navrátil" w:date="2018-11-14T11:03:00Z">
              <w:r w:rsidRPr="00E6107D">
                <w:rPr>
                  <w:color w:val="000000"/>
                  <w:shd w:val="clear" w:color="auto" w:fill="FFFFFF"/>
                </w:rPr>
                <w:t>Ústní prezentace v technologii - neverbální komunikace, visuální pomůcky.</w:t>
              </w:r>
            </w:ins>
          </w:p>
          <w:p w14:paraId="08D470BA" w14:textId="03CE2AB6" w:rsidR="006009AB" w:rsidRPr="00E6107D" w:rsidRDefault="006009AB" w:rsidP="00E6107D">
            <w:pPr>
              <w:pStyle w:val="Odstavecseseznamem"/>
              <w:numPr>
                <w:ilvl w:val="0"/>
                <w:numId w:val="40"/>
              </w:numPr>
              <w:rPr>
                <w:color w:val="000000"/>
                <w:shd w:val="clear" w:color="auto" w:fill="FFFFFF"/>
              </w:rPr>
            </w:pPr>
            <w:r w:rsidRPr="00E6107D">
              <w:rPr>
                <w:color w:val="000000"/>
                <w:shd w:val="clear" w:color="auto" w:fill="FFFFFF"/>
              </w:rPr>
              <w:t>Popis výkonu a vhodnosti řešení</w:t>
            </w:r>
            <w:ins w:id="2381" w:author="Milan Navrátil" w:date="2018-11-14T11:03:00Z">
              <w:r w:rsidR="00776C31">
                <w:rPr>
                  <w:color w:val="000000"/>
                  <w:shd w:val="clear" w:color="auto" w:fill="FFFFFF"/>
                </w:rPr>
                <w:t>.</w:t>
              </w:r>
            </w:ins>
          </w:p>
          <w:p w14:paraId="58F5364F" w14:textId="64F800CC" w:rsidR="006009AB" w:rsidRPr="00E6107D" w:rsidRDefault="006009AB">
            <w:pPr>
              <w:pStyle w:val="Odstavecseseznamem"/>
              <w:rPr>
                <w:color w:val="000000"/>
                <w:shd w:val="clear" w:color="auto" w:fill="FFFFFF"/>
              </w:rPr>
              <w:pPrChange w:id="2382" w:author="Milan Navrátil" w:date="2018-11-14T11:02:00Z">
                <w:pPr>
                  <w:pStyle w:val="Odstavecseseznamem"/>
                  <w:numPr>
                    <w:numId w:val="40"/>
                  </w:numPr>
                  <w:ind w:hanging="360"/>
                </w:pPr>
              </w:pPrChange>
            </w:pPr>
            <w:del w:id="2383" w:author="Milan Navrátil" w:date="2018-11-14T11:02:00Z">
              <w:r w:rsidRPr="00E6107D" w:rsidDel="002152D0">
                <w:rPr>
                  <w:color w:val="000000"/>
                  <w:shd w:val="clear" w:color="auto" w:fill="FFFFFF"/>
                </w:rPr>
                <w:delText>Test</w:delText>
              </w:r>
            </w:del>
          </w:p>
        </w:tc>
      </w:tr>
      <w:tr w:rsidR="006009AB" w14:paraId="0F3ADAC5" w14:textId="77777777" w:rsidTr="0085754D">
        <w:trPr>
          <w:trHeight w:val="265"/>
        </w:trPr>
        <w:tc>
          <w:tcPr>
            <w:tcW w:w="3653" w:type="dxa"/>
            <w:gridSpan w:val="2"/>
            <w:tcBorders>
              <w:top w:val="nil"/>
            </w:tcBorders>
            <w:shd w:val="clear" w:color="auto" w:fill="F7CAAC"/>
          </w:tcPr>
          <w:p w14:paraId="4817BBE2" w14:textId="77777777" w:rsidR="006009AB" w:rsidRDefault="006009AB" w:rsidP="0085754D">
            <w:r>
              <w:rPr>
                <w:b/>
              </w:rPr>
              <w:t>Studijní literatura a studijní pomůcky</w:t>
            </w:r>
          </w:p>
        </w:tc>
        <w:tc>
          <w:tcPr>
            <w:tcW w:w="6202" w:type="dxa"/>
            <w:gridSpan w:val="6"/>
            <w:tcBorders>
              <w:top w:val="nil"/>
              <w:bottom w:val="nil"/>
            </w:tcBorders>
          </w:tcPr>
          <w:p w14:paraId="518FA85D" w14:textId="77777777" w:rsidR="006009AB" w:rsidRDefault="006009AB" w:rsidP="0085754D"/>
        </w:tc>
      </w:tr>
      <w:tr w:rsidR="006009AB" w14:paraId="6432920A" w14:textId="77777777" w:rsidTr="0085754D">
        <w:trPr>
          <w:trHeight w:val="1497"/>
        </w:trPr>
        <w:tc>
          <w:tcPr>
            <w:tcW w:w="9855" w:type="dxa"/>
            <w:gridSpan w:val="8"/>
            <w:tcBorders>
              <w:top w:val="nil"/>
            </w:tcBorders>
          </w:tcPr>
          <w:p w14:paraId="5FE76904" w14:textId="77777777" w:rsidR="006009AB" w:rsidRPr="00A711D1" w:rsidRDefault="006009AB" w:rsidP="0085754D">
            <w:pPr>
              <w:rPr>
                <w:b/>
                <w:bCs/>
              </w:rPr>
            </w:pPr>
            <w:r w:rsidRPr="00A711D1">
              <w:rPr>
                <w:b/>
                <w:bCs/>
              </w:rPr>
              <w:t>Povinná literatura:</w:t>
            </w:r>
          </w:p>
          <w:p w14:paraId="4BB4BA29" w14:textId="77777777" w:rsidR="006009AB" w:rsidRPr="00C96684" w:rsidRDefault="006009AB" w:rsidP="0085754D">
            <w:pPr>
              <w:rPr>
                <w:bCs/>
              </w:rPr>
            </w:pPr>
            <w:r w:rsidRPr="00C96684">
              <w:rPr>
                <w:bCs/>
              </w:rPr>
              <w:t xml:space="preserve">IBBOTSON, M. </w:t>
            </w:r>
            <w:r w:rsidRPr="00C96684">
              <w:rPr>
                <w:bCs/>
                <w:i/>
              </w:rPr>
              <w:t>Cambridge English for Engineering</w:t>
            </w:r>
            <w:r w:rsidRPr="00C96684">
              <w:rPr>
                <w:bCs/>
              </w:rPr>
              <w:t>. Cambridge, 2008.</w:t>
            </w:r>
          </w:p>
          <w:p w14:paraId="6F568C76" w14:textId="77777777" w:rsidR="006009AB" w:rsidRPr="00C96684" w:rsidRDefault="006009AB" w:rsidP="0085754D">
            <w:pPr>
              <w:rPr>
                <w:b/>
              </w:rPr>
            </w:pPr>
            <w:r w:rsidRPr="00C96684">
              <w:rPr>
                <w:b/>
              </w:rPr>
              <w:t>Doporučená literatura:</w:t>
            </w:r>
          </w:p>
          <w:p w14:paraId="66577557" w14:textId="77777777" w:rsidR="006009AB" w:rsidRPr="00C96684" w:rsidRDefault="006009AB" w:rsidP="0085754D">
            <w:pPr>
              <w:rPr>
                <w:color w:val="000000"/>
                <w:shd w:val="clear" w:color="auto" w:fill="FFFFFF"/>
              </w:rPr>
            </w:pPr>
            <w:r w:rsidRPr="00C96684">
              <w:rPr>
                <w:iCs/>
                <w:color w:val="000000"/>
                <w:shd w:val="clear" w:color="auto" w:fill="FFFFFF"/>
              </w:rPr>
              <w:t xml:space="preserve">English Grammar in </w:t>
            </w:r>
            <w:proofErr w:type="gramStart"/>
            <w:r w:rsidRPr="00C96684">
              <w:rPr>
                <w:iCs/>
                <w:color w:val="000000"/>
                <w:shd w:val="clear" w:color="auto" w:fill="FFFFFF"/>
              </w:rPr>
              <w:t>Use</w:t>
            </w:r>
            <w:proofErr w:type="gramEnd"/>
            <w:r w:rsidRPr="00C96684">
              <w:rPr>
                <w:iCs/>
                <w:color w:val="000000"/>
                <w:shd w:val="clear" w:color="auto" w:fill="FFFFFF"/>
              </w:rPr>
              <w:t xml:space="preserve"> (4th edition)</w:t>
            </w:r>
            <w:r w:rsidRPr="00C96684">
              <w:rPr>
                <w:color w:val="000000"/>
                <w:shd w:val="clear" w:color="auto" w:fill="FFFFFF"/>
              </w:rPr>
              <w:t>.</w:t>
            </w:r>
          </w:p>
          <w:p w14:paraId="443D68CA" w14:textId="77777777" w:rsidR="006009AB" w:rsidRPr="00C96684" w:rsidRDefault="006009AB" w:rsidP="0085754D">
            <w:pPr>
              <w:rPr>
                <w:bCs/>
                <w:shd w:val="clear" w:color="auto" w:fill="FFFFFF"/>
              </w:rPr>
            </w:pPr>
            <w:r w:rsidRPr="00C96684">
              <w:rPr>
                <w:bCs/>
                <w:shd w:val="clear" w:color="auto" w:fill="FFFFFF"/>
              </w:rPr>
              <w:t>BRIEGER, N. </w:t>
            </w:r>
            <w:r w:rsidRPr="00C96684">
              <w:rPr>
                <w:bCs/>
                <w:i/>
                <w:iCs/>
                <w:shd w:val="clear" w:color="auto" w:fill="FFFFFF"/>
              </w:rPr>
              <w:t>Technical English : vocabulary and gram</w:t>
            </w:r>
            <w:r w:rsidRPr="00C96684">
              <w:rPr>
                <w:bCs/>
                <w:iCs/>
                <w:shd w:val="clear" w:color="auto" w:fill="FFFFFF"/>
              </w:rPr>
              <w:t>mar</w:t>
            </w:r>
            <w:r w:rsidRPr="00C96684">
              <w:rPr>
                <w:bCs/>
                <w:shd w:val="clear" w:color="auto" w:fill="FFFFFF"/>
              </w:rPr>
              <w:t>. 1st pub. Oxford</w:t>
            </w:r>
            <w:del w:id="2384" w:author="Jiří Vojtěšek" w:date="2018-11-18T19:09:00Z">
              <w:r w:rsidRPr="00C96684" w:rsidDel="008C5756">
                <w:rPr>
                  <w:bCs/>
                  <w:shd w:val="clear" w:color="auto" w:fill="FFFFFF"/>
                </w:rPr>
                <w:delText xml:space="preserve"> </w:delText>
              </w:r>
            </w:del>
            <w:r w:rsidRPr="00C96684">
              <w:rPr>
                <w:bCs/>
                <w:shd w:val="clear" w:color="auto" w:fill="FFFFFF"/>
              </w:rPr>
              <w:t>: Summertown Publishing, 2002.</w:t>
            </w:r>
          </w:p>
          <w:p w14:paraId="78C4736F" w14:textId="77777777" w:rsidR="006009AB" w:rsidRPr="00C96684" w:rsidRDefault="006009AB" w:rsidP="0085754D">
            <w:pPr>
              <w:rPr>
                <w:ins w:id="2385" w:author="Milan Navrátil" w:date="2018-11-14T10:42:00Z"/>
                <w:color w:val="000000"/>
                <w:shd w:val="clear" w:color="auto" w:fill="FFFFFF"/>
              </w:rPr>
            </w:pPr>
            <w:r w:rsidRPr="00C96684">
              <w:rPr>
                <w:color w:val="000000"/>
                <w:shd w:val="clear" w:color="auto" w:fill="FFFFFF"/>
              </w:rPr>
              <w:t>GLENDINNING, E. H., L. LANSFORD, a A. POHL, </w:t>
            </w:r>
            <w:r w:rsidRPr="00C96684">
              <w:rPr>
                <w:i/>
                <w:iCs/>
                <w:color w:val="000000"/>
                <w:shd w:val="clear" w:color="auto" w:fill="FFFFFF"/>
              </w:rPr>
              <w:t>Technology for engineering and applied sciences</w:t>
            </w:r>
            <w:r w:rsidRPr="00C96684">
              <w:rPr>
                <w:color w:val="000000"/>
                <w:shd w:val="clear" w:color="auto" w:fill="FFFFFF"/>
              </w:rPr>
              <w:t>. 2013.</w:t>
            </w:r>
          </w:p>
          <w:p w14:paraId="02E9F397" w14:textId="6DAB1F7D" w:rsidR="009405C5" w:rsidRPr="009B6F48" w:rsidRDefault="009405C5" w:rsidP="0085754D">
            <w:ins w:id="2386" w:author="Milan Navrátil" w:date="2018-11-14T10:42:00Z">
              <w:r w:rsidRPr="00C96684">
                <w:rPr>
                  <w:color w:val="000000"/>
                </w:rPr>
                <w:t xml:space="preserve">SOPRANZI, </w:t>
              </w:r>
              <w:proofErr w:type="gramStart"/>
              <w:r w:rsidRPr="00C96684">
                <w:rPr>
                  <w:color w:val="000000"/>
                </w:rPr>
                <w:t>S.R.</w:t>
              </w:r>
              <w:proofErr w:type="gramEnd"/>
              <w:r w:rsidRPr="00C96684">
                <w:rPr>
                  <w:color w:val="000000"/>
                </w:rPr>
                <w:t xml:space="preserve"> </w:t>
              </w:r>
              <w:r w:rsidRPr="00C96684">
                <w:rPr>
                  <w:i/>
                  <w:iCs/>
                  <w:color w:val="000000"/>
                </w:rPr>
                <w:t>Flash on English for Mechanics, Electronics and Technical Assistance - 2nd edition</w:t>
              </w:r>
              <w:r w:rsidRPr="00C96684">
                <w:rPr>
                  <w:color w:val="000000"/>
                </w:rPr>
                <w:t>. ELI Publishing, 2012.</w:t>
              </w:r>
            </w:ins>
          </w:p>
        </w:tc>
      </w:tr>
      <w:tr w:rsidR="006009AB" w14:paraId="018E102D"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3196D98" w14:textId="77777777" w:rsidR="006009AB" w:rsidRDefault="006009AB" w:rsidP="0085754D">
            <w:pPr>
              <w:jc w:val="center"/>
              <w:rPr>
                <w:b/>
              </w:rPr>
            </w:pPr>
            <w:r>
              <w:rPr>
                <w:b/>
              </w:rPr>
              <w:t>Informace ke kombinované nebo distanční formě</w:t>
            </w:r>
          </w:p>
        </w:tc>
      </w:tr>
      <w:tr w:rsidR="006009AB" w14:paraId="0CCBB64E" w14:textId="77777777" w:rsidTr="0085754D">
        <w:tc>
          <w:tcPr>
            <w:tcW w:w="4787" w:type="dxa"/>
            <w:gridSpan w:val="3"/>
            <w:tcBorders>
              <w:top w:val="single" w:sz="2" w:space="0" w:color="auto"/>
            </w:tcBorders>
            <w:shd w:val="clear" w:color="auto" w:fill="F7CAAC"/>
          </w:tcPr>
          <w:p w14:paraId="420F4B6B" w14:textId="77777777" w:rsidR="006009AB" w:rsidRDefault="006009AB" w:rsidP="0085754D">
            <w:r>
              <w:rPr>
                <w:b/>
              </w:rPr>
              <w:t>Rozsah konzultací (soustředění)</w:t>
            </w:r>
          </w:p>
        </w:tc>
        <w:tc>
          <w:tcPr>
            <w:tcW w:w="889" w:type="dxa"/>
            <w:tcBorders>
              <w:top w:val="single" w:sz="2" w:space="0" w:color="auto"/>
            </w:tcBorders>
          </w:tcPr>
          <w:p w14:paraId="5FCD13C4" w14:textId="77777777" w:rsidR="006009AB" w:rsidRDefault="006009AB" w:rsidP="0085754D">
            <w:r>
              <w:t>6</w:t>
            </w:r>
          </w:p>
        </w:tc>
        <w:tc>
          <w:tcPr>
            <w:tcW w:w="4179" w:type="dxa"/>
            <w:gridSpan w:val="4"/>
            <w:tcBorders>
              <w:top w:val="single" w:sz="2" w:space="0" w:color="auto"/>
            </w:tcBorders>
            <w:shd w:val="clear" w:color="auto" w:fill="F7CAAC"/>
          </w:tcPr>
          <w:p w14:paraId="597C335F" w14:textId="77777777" w:rsidR="006009AB" w:rsidRDefault="006009AB" w:rsidP="0085754D">
            <w:pPr>
              <w:rPr>
                <w:b/>
              </w:rPr>
            </w:pPr>
            <w:r>
              <w:rPr>
                <w:b/>
              </w:rPr>
              <w:t xml:space="preserve">hodin </w:t>
            </w:r>
          </w:p>
        </w:tc>
      </w:tr>
      <w:tr w:rsidR="006009AB" w14:paraId="4E9C4821" w14:textId="77777777" w:rsidTr="0085754D">
        <w:tc>
          <w:tcPr>
            <w:tcW w:w="9855" w:type="dxa"/>
            <w:gridSpan w:val="8"/>
            <w:shd w:val="clear" w:color="auto" w:fill="F7CAAC"/>
          </w:tcPr>
          <w:p w14:paraId="7E1D8C4C" w14:textId="77777777" w:rsidR="006009AB" w:rsidRDefault="006009AB" w:rsidP="0085754D">
            <w:pPr>
              <w:rPr>
                <w:b/>
              </w:rPr>
            </w:pPr>
            <w:r>
              <w:rPr>
                <w:b/>
              </w:rPr>
              <w:t>Informace o způsobu kontaktu s vyučujícím</w:t>
            </w:r>
          </w:p>
        </w:tc>
      </w:tr>
      <w:tr w:rsidR="006009AB" w14:paraId="665CE0CA" w14:textId="77777777" w:rsidTr="0085754D">
        <w:trPr>
          <w:trHeight w:val="843"/>
        </w:trPr>
        <w:tc>
          <w:tcPr>
            <w:tcW w:w="9855" w:type="dxa"/>
            <w:gridSpan w:val="8"/>
          </w:tcPr>
          <w:p w14:paraId="5C87F207" w14:textId="77777777" w:rsidR="006009AB" w:rsidRPr="00A804ED" w:rsidRDefault="006009AB" w:rsidP="00E96895">
            <w:pPr>
              <w:rPr>
                <w:sz w:val="22"/>
                <w:szCs w:val="22"/>
              </w:rPr>
            </w:pPr>
            <w:r w:rsidRPr="00BE003B">
              <w:rPr>
                <w:szCs w:val="22"/>
              </w:rPr>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14:paraId="67E2D8AC" w14:textId="77777777" w:rsidR="000125B6" w:rsidRDefault="000125B6"/>
    <w:p w14:paraId="333F2CE2" w14:textId="55627498" w:rsidR="000125B6" w:rsidRDefault="000125B6">
      <w:r>
        <w:br w:type="page"/>
      </w:r>
      <w:r w:rsidR="000503B0">
        <w:lastRenderedPageBreak/>
        <w:tab/>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73E719DF" w14:textId="77777777" w:rsidTr="0085754D">
        <w:tc>
          <w:tcPr>
            <w:tcW w:w="9855" w:type="dxa"/>
            <w:gridSpan w:val="8"/>
            <w:tcBorders>
              <w:bottom w:val="double" w:sz="4" w:space="0" w:color="auto"/>
            </w:tcBorders>
            <w:shd w:val="clear" w:color="auto" w:fill="BDD6EE"/>
          </w:tcPr>
          <w:p w14:paraId="142894F4" w14:textId="27DACEBB" w:rsidR="006009AB" w:rsidRDefault="006009AB" w:rsidP="000503B0">
            <w:pPr>
              <w:tabs>
                <w:tab w:val="right" w:pos="9500"/>
              </w:tabs>
              <w:rPr>
                <w:b/>
                <w:sz w:val="28"/>
              </w:rPr>
            </w:pPr>
            <w:r>
              <w:br w:type="page"/>
            </w:r>
            <w:r>
              <w:rPr>
                <w:b/>
                <w:sz w:val="28"/>
              </w:rPr>
              <w:t>B-III – Charakteristika studijního předmětu</w:t>
            </w:r>
            <w:r>
              <w:rPr>
                <w:b/>
                <w:sz w:val="28"/>
              </w:rPr>
              <w:tab/>
            </w:r>
            <w:r w:rsidR="000503B0" w:rsidRPr="000503B0">
              <w:rPr>
                <w:rStyle w:val="Odkazintenzivn"/>
              </w:rPr>
              <w:fldChar w:fldCharType="begin"/>
            </w:r>
            <w:r w:rsidR="000503B0" w:rsidRPr="000503B0">
              <w:rPr>
                <w:rStyle w:val="Odkazintenzivn"/>
              </w:rPr>
              <w:instrText xml:space="preserve"> REF  top \h  \* MERGEFORMAT </w:instrText>
            </w:r>
            <w:r w:rsidR="000503B0" w:rsidRPr="000503B0">
              <w:rPr>
                <w:rStyle w:val="Odkazintenzivn"/>
              </w:rPr>
            </w:r>
            <w:r w:rsidR="000503B0" w:rsidRPr="000503B0">
              <w:rPr>
                <w:rStyle w:val="Odkazintenzivn"/>
              </w:rPr>
              <w:fldChar w:fldCharType="separate"/>
            </w:r>
            <w:r w:rsidR="00FB06C4" w:rsidRPr="00FB06C4">
              <w:rPr>
                <w:color w:val="FF0000"/>
                <w:u w:val="single"/>
              </w:rPr>
              <w:t>Abecední seznam</w:t>
            </w:r>
            <w:r w:rsidR="000503B0" w:rsidRPr="000503B0">
              <w:rPr>
                <w:rStyle w:val="Odkazintenzivn"/>
              </w:rPr>
              <w:fldChar w:fldCharType="end"/>
            </w:r>
          </w:p>
        </w:tc>
      </w:tr>
      <w:tr w:rsidR="006009AB" w14:paraId="3E6AF41D" w14:textId="77777777" w:rsidTr="0085754D">
        <w:tc>
          <w:tcPr>
            <w:tcW w:w="3086" w:type="dxa"/>
            <w:tcBorders>
              <w:top w:val="double" w:sz="4" w:space="0" w:color="auto"/>
            </w:tcBorders>
            <w:shd w:val="clear" w:color="auto" w:fill="F7CAAC"/>
          </w:tcPr>
          <w:p w14:paraId="03D879ED"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22CA1A98" w14:textId="648C0F7B" w:rsidR="00C75BBE" w:rsidRDefault="006009AB" w:rsidP="0085754D">
            <w:bookmarkStart w:id="2387" w:name="odbornaPraxe"/>
            <w:r>
              <w:t>Odborná praxe</w:t>
            </w:r>
            <w:bookmarkEnd w:id="2387"/>
          </w:p>
        </w:tc>
      </w:tr>
      <w:tr w:rsidR="006009AB" w14:paraId="41E5AEAB" w14:textId="77777777" w:rsidTr="0085754D">
        <w:tc>
          <w:tcPr>
            <w:tcW w:w="3086" w:type="dxa"/>
            <w:shd w:val="clear" w:color="auto" w:fill="F7CAAC"/>
          </w:tcPr>
          <w:p w14:paraId="2823CD89" w14:textId="77777777" w:rsidR="006009AB" w:rsidRDefault="006009AB" w:rsidP="0085754D">
            <w:pPr>
              <w:rPr>
                <w:b/>
              </w:rPr>
            </w:pPr>
            <w:r>
              <w:rPr>
                <w:b/>
              </w:rPr>
              <w:t>Typ předmětu</w:t>
            </w:r>
          </w:p>
        </w:tc>
        <w:tc>
          <w:tcPr>
            <w:tcW w:w="3406" w:type="dxa"/>
            <w:gridSpan w:val="4"/>
          </w:tcPr>
          <w:p w14:paraId="0090C1D0" w14:textId="77777777" w:rsidR="006009AB" w:rsidRDefault="006009AB" w:rsidP="0085754D">
            <w:r>
              <w:t>Povinný pro specializace:</w:t>
            </w:r>
          </w:p>
          <w:p w14:paraId="4C67EF26" w14:textId="77777777" w:rsidR="006009AB" w:rsidRDefault="006009AB" w:rsidP="0085754D">
            <w:r>
              <w:t>Bezpečnostní technologie</w:t>
            </w:r>
          </w:p>
          <w:p w14:paraId="4A4E738D" w14:textId="77777777" w:rsidR="006009AB" w:rsidRDefault="006009AB" w:rsidP="0085754D">
            <w:r>
              <w:t>Bezpečnostní management</w:t>
            </w:r>
          </w:p>
        </w:tc>
        <w:tc>
          <w:tcPr>
            <w:tcW w:w="2695" w:type="dxa"/>
            <w:gridSpan w:val="2"/>
            <w:shd w:val="clear" w:color="auto" w:fill="F7CAAC"/>
          </w:tcPr>
          <w:p w14:paraId="3EB3B8FF" w14:textId="77777777" w:rsidR="006009AB" w:rsidRDefault="006009AB" w:rsidP="0085754D">
            <w:r>
              <w:rPr>
                <w:b/>
              </w:rPr>
              <w:t>doporučený ročník / semestr</w:t>
            </w:r>
          </w:p>
        </w:tc>
        <w:tc>
          <w:tcPr>
            <w:tcW w:w="668" w:type="dxa"/>
          </w:tcPr>
          <w:p w14:paraId="0FCCE123" w14:textId="77777777" w:rsidR="006009AB" w:rsidRDefault="006009AB" w:rsidP="0085754D">
            <w:r>
              <w:t>průb.</w:t>
            </w:r>
          </w:p>
        </w:tc>
      </w:tr>
      <w:tr w:rsidR="006009AB" w14:paraId="06E9F0F8" w14:textId="77777777" w:rsidTr="0085754D">
        <w:tc>
          <w:tcPr>
            <w:tcW w:w="3086" w:type="dxa"/>
            <w:shd w:val="clear" w:color="auto" w:fill="F7CAAC"/>
          </w:tcPr>
          <w:p w14:paraId="236A9D61" w14:textId="77777777" w:rsidR="006009AB" w:rsidRDefault="006009AB" w:rsidP="0085754D">
            <w:pPr>
              <w:rPr>
                <w:b/>
              </w:rPr>
            </w:pPr>
            <w:r>
              <w:rPr>
                <w:b/>
              </w:rPr>
              <w:t>Rozsah studijního předmětu</w:t>
            </w:r>
          </w:p>
        </w:tc>
        <w:tc>
          <w:tcPr>
            <w:tcW w:w="1701" w:type="dxa"/>
            <w:gridSpan w:val="2"/>
          </w:tcPr>
          <w:p w14:paraId="4C24621D" w14:textId="77777777" w:rsidR="006009AB" w:rsidRDefault="006009AB" w:rsidP="0085754D">
            <w:r>
              <w:t>120h</w:t>
            </w:r>
          </w:p>
        </w:tc>
        <w:tc>
          <w:tcPr>
            <w:tcW w:w="889" w:type="dxa"/>
            <w:shd w:val="clear" w:color="auto" w:fill="F7CAAC"/>
          </w:tcPr>
          <w:p w14:paraId="2AD4BE24" w14:textId="77777777" w:rsidR="006009AB" w:rsidRDefault="006009AB" w:rsidP="0085754D">
            <w:pPr>
              <w:rPr>
                <w:b/>
              </w:rPr>
            </w:pPr>
            <w:r>
              <w:rPr>
                <w:b/>
              </w:rPr>
              <w:t xml:space="preserve">hod. </w:t>
            </w:r>
          </w:p>
        </w:tc>
        <w:tc>
          <w:tcPr>
            <w:tcW w:w="816" w:type="dxa"/>
          </w:tcPr>
          <w:p w14:paraId="3E8F291F" w14:textId="77777777" w:rsidR="006009AB" w:rsidRDefault="006009AB" w:rsidP="0085754D"/>
        </w:tc>
        <w:tc>
          <w:tcPr>
            <w:tcW w:w="2156" w:type="dxa"/>
            <w:shd w:val="clear" w:color="auto" w:fill="F7CAAC"/>
          </w:tcPr>
          <w:p w14:paraId="15294D07" w14:textId="77777777" w:rsidR="006009AB" w:rsidRDefault="006009AB" w:rsidP="0085754D">
            <w:pPr>
              <w:rPr>
                <w:b/>
              </w:rPr>
            </w:pPr>
            <w:r>
              <w:rPr>
                <w:b/>
              </w:rPr>
              <w:t>kreditů</w:t>
            </w:r>
          </w:p>
        </w:tc>
        <w:tc>
          <w:tcPr>
            <w:tcW w:w="1207" w:type="dxa"/>
            <w:gridSpan w:val="2"/>
          </w:tcPr>
          <w:p w14:paraId="6C7CB2F2" w14:textId="77777777" w:rsidR="006009AB" w:rsidRDefault="006009AB" w:rsidP="0085754D">
            <w:r>
              <w:t>5</w:t>
            </w:r>
          </w:p>
        </w:tc>
      </w:tr>
      <w:tr w:rsidR="006009AB" w14:paraId="511AA3C8" w14:textId="77777777" w:rsidTr="0085754D">
        <w:tc>
          <w:tcPr>
            <w:tcW w:w="3086" w:type="dxa"/>
            <w:shd w:val="clear" w:color="auto" w:fill="F7CAAC"/>
          </w:tcPr>
          <w:p w14:paraId="57CE01BB" w14:textId="77777777" w:rsidR="006009AB" w:rsidRDefault="006009AB" w:rsidP="0085754D">
            <w:pPr>
              <w:rPr>
                <w:b/>
                <w:sz w:val="22"/>
              </w:rPr>
            </w:pPr>
            <w:r>
              <w:rPr>
                <w:b/>
              </w:rPr>
              <w:t>Prerekvizity, korekvizity, ekvivalence</w:t>
            </w:r>
          </w:p>
        </w:tc>
        <w:tc>
          <w:tcPr>
            <w:tcW w:w="6769" w:type="dxa"/>
            <w:gridSpan w:val="7"/>
          </w:tcPr>
          <w:p w14:paraId="15254026" w14:textId="77777777" w:rsidR="006009AB" w:rsidRDefault="006009AB" w:rsidP="0085754D">
            <w:r>
              <w:t>nejsou</w:t>
            </w:r>
          </w:p>
        </w:tc>
      </w:tr>
      <w:tr w:rsidR="006009AB" w14:paraId="7B5A9E87" w14:textId="77777777" w:rsidTr="0085754D">
        <w:tc>
          <w:tcPr>
            <w:tcW w:w="3086" w:type="dxa"/>
            <w:shd w:val="clear" w:color="auto" w:fill="F7CAAC"/>
          </w:tcPr>
          <w:p w14:paraId="060A0F6B" w14:textId="77777777" w:rsidR="006009AB" w:rsidRDefault="006009AB" w:rsidP="0085754D">
            <w:pPr>
              <w:rPr>
                <w:b/>
              </w:rPr>
            </w:pPr>
            <w:r>
              <w:rPr>
                <w:b/>
              </w:rPr>
              <w:t>Způsob ověření studijních výsledků</w:t>
            </w:r>
          </w:p>
        </w:tc>
        <w:tc>
          <w:tcPr>
            <w:tcW w:w="3406" w:type="dxa"/>
            <w:gridSpan w:val="4"/>
          </w:tcPr>
          <w:p w14:paraId="4AFE3497" w14:textId="77777777" w:rsidR="006009AB" w:rsidRDefault="006009AB" w:rsidP="0085754D">
            <w:r>
              <w:t>Zápočet</w:t>
            </w:r>
          </w:p>
        </w:tc>
        <w:tc>
          <w:tcPr>
            <w:tcW w:w="2156" w:type="dxa"/>
            <w:shd w:val="clear" w:color="auto" w:fill="F7CAAC"/>
          </w:tcPr>
          <w:p w14:paraId="153471F4" w14:textId="77777777" w:rsidR="006009AB" w:rsidRDefault="006009AB" w:rsidP="0085754D">
            <w:pPr>
              <w:rPr>
                <w:b/>
              </w:rPr>
            </w:pPr>
            <w:r>
              <w:rPr>
                <w:b/>
              </w:rPr>
              <w:t>Forma výuky</w:t>
            </w:r>
          </w:p>
        </w:tc>
        <w:tc>
          <w:tcPr>
            <w:tcW w:w="1207" w:type="dxa"/>
            <w:gridSpan w:val="2"/>
          </w:tcPr>
          <w:p w14:paraId="1804631A" w14:textId="77777777" w:rsidR="006009AB" w:rsidRDefault="006009AB" w:rsidP="0085754D">
            <w:r>
              <w:t>praxe</w:t>
            </w:r>
          </w:p>
        </w:tc>
      </w:tr>
      <w:tr w:rsidR="006009AB" w14:paraId="320A629F" w14:textId="77777777" w:rsidTr="0085754D">
        <w:tc>
          <w:tcPr>
            <w:tcW w:w="3086" w:type="dxa"/>
            <w:shd w:val="clear" w:color="auto" w:fill="F7CAAC"/>
          </w:tcPr>
          <w:p w14:paraId="5E80A930"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08E771EE" w14:textId="77777777" w:rsidR="006009AB" w:rsidRDefault="006009AB" w:rsidP="0085754D">
            <w:r>
              <w:t>Závěrečný protokol o průběhu praxe.</w:t>
            </w:r>
          </w:p>
        </w:tc>
      </w:tr>
      <w:tr w:rsidR="006009AB" w14:paraId="797DC972" w14:textId="77777777" w:rsidTr="0085754D">
        <w:trPr>
          <w:trHeight w:val="554"/>
        </w:trPr>
        <w:tc>
          <w:tcPr>
            <w:tcW w:w="9855" w:type="dxa"/>
            <w:gridSpan w:val="8"/>
            <w:tcBorders>
              <w:top w:val="nil"/>
            </w:tcBorders>
          </w:tcPr>
          <w:p w14:paraId="53763937" w14:textId="77777777" w:rsidR="006009AB" w:rsidRDefault="006009AB" w:rsidP="0085754D"/>
        </w:tc>
      </w:tr>
      <w:tr w:rsidR="006009AB" w14:paraId="12551273" w14:textId="77777777" w:rsidTr="0085754D">
        <w:trPr>
          <w:trHeight w:val="197"/>
        </w:trPr>
        <w:tc>
          <w:tcPr>
            <w:tcW w:w="3086" w:type="dxa"/>
            <w:tcBorders>
              <w:top w:val="nil"/>
            </w:tcBorders>
            <w:shd w:val="clear" w:color="auto" w:fill="F7CAAC"/>
          </w:tcPr>
          <w:p w14:paraId="69A60BC7" w14:textId="77777777" w:rsidR="006009AB" w:rsidRDefault="006009AB" w:rsidP="0085754D">
            <w:pPr>
              <w:rPr>
                <w:b/>
              </w:rPr>
            </w:pPr>
            <w:r>
              <w:rPr>
                <w:b/>
              </w:rPr>
              <w:t>Garant předmětu</w:t>
            </w:r>
          </w:p>
        </w:tc>
        <w:tc>
          <w:tcPr>
            <w:tcW w:w="6769" w:type="dxa"/>
            <w:gridSpan w:val="7"/>
            <w:tcBorders>
              <w:top w:val="nil"/>
            </w:tcBorders>
          </w:tcPr>
          <w:p w14:paraId="221ECAC1" w14:textId="77777777" w:rsidR="006009AB" w:rsidRDefault="006009AB" w:rsidP="0085754D">
            <w:r>
              <w:t>doc. RNDr. Vojtěch Křesálek, CSc.</w:t>
            </w:r>
          </w:p>
        </w:tc>
      </w:tr>
      <w:tr w:rsidR="006009AB" w14:paraId="649BB92B" w14:textId="77777777" w:rsidTr="0085754D">
        <w:trPr>
          <w:trHeight w:val="243"/>
        </w:trPr>
        <w:tc>
          <w:tcPr>
            <w:tcW w:w="3086" w:type="dxa"/>
            <w:tcBorders>
              <w:top w:val="nil"/>
            </w:tcBorders>
            <w:shd w:val="clear" w:color="auto" w:fill="F7CAAC"/>
          </w:tcPr>
          <w:p w14:paraId="64B1926D" w14:textId="77777777" w:rsidR="006009AB" w:rsidRDefault="006009AB" w:rsidP="0085754D">
            <w:pPr>
              <w:rPr>
                <w:b/>
              </w:rPr>
            </w:pPr>
            <w:r>
              <w:rPr>
                <w:b/>
              </w:rPr>
              <w:t>Zapojení garanta do výuky předmětu</w:t>
            </w:r>
          </w:p>
        </w:tc>
        <w:tc>
          <w:tcPr>
            <w:tcW w:w="6769" w:type="dxa"/>
            <w:gridSpan w:val="7"/>
            <w:tcBorders>
              <w:top w:val="nil"/>
            </w:tcBorders>
          </w:tcPr>
          <w:p w14:paraId="0B4B58D6" w14:textId="77777777" w:rsidR="006009AB" w:rsidRDefault="006009AB" w:rsidP="0085754D">
            <w:r>
              <w:t>Metodicky, organizačně</w:t>
            </w:r>
          </w:p>
        </w:tc>
      </w:tr>
      <w:tr w:rsidR="006009AB" w14:paraId="5C1AC2BE" w14:textId="77777777" w:rsidTr="0085754D">
        <w:tc>
          <w:tcPr>
            <w:tcW w:w="3086" w:type="dxa"/>
            <w:shd w:val="clear" w:color="auto" w:fill="F7CAAC"/>
          </w:tcPr>
          <w:p w14:paraId="451BA600" w14:textId="77777777" w:rsidR="006009AB" w:rsidRDefault="006009AB" w:rsidP="0085754D">
            <w:pPr>
              <w:rPr>
                <w:b/>
              </w:rPr>
            </w:pPr>
            <w:r>
              <w:rPr>
                <w:b/>
              </w:rPr>
              <w:t>Vyučující</w:t>
            </w:r>
          </w:p>
        </w:tc>
        <w:tc>
          <w:tcPr>
            <w:tcW w:w="6769" w:type="dxa"/>
            <w:gridSpan w:val="7"/>
            <w:tcBorders>
              <w:bottom w:val="nil"/>
            </w:tcBorders>
          </w:tcPr>
          <w:p w14:paraId="50BC1FBF" w14:textId="77777777" w:rsidR="006009AB" w:rsidRDefault="006009AB" w:rsidP="0085754D"/>
        </w:tc>
      </w:tr>
      <w:tr w:rsidR="006009AB" w14:paraId="6EFD24E6" w14:textId="77777777" w:rsidTr="0085754D">
        <w:trPr>
          <w:trHeight w:val="554"/>
        </w:trPr>
        <w:tc>
          <w:tcPr>
            <w:tcW w:w="9855" w:type="dxa"/>
            <w:gridSpan w:val="8"/>
            <w:tcBorders>
              <w:top w:val="nil"/>
            </w:tcBorders>
          </w:tcPr>
          <w:p w14:paraId="09ADE37F" w14:textId="77777777" w:rsidR="006009AB" w:rsidRDefault="006009AB" w:rsidP="0085754D"/>
        </w:tc>
      </w:tr>
      <w:tr w:rsidR="006009AB" w14:paraId="08866B70" w14:textId="77777777" w:rsidTr="0085754D">
        <w:tc>
          <w:tcPr>
            <w:tcW w:w="3086" w:type="dxa"/>
            <w:shd w:val="clear" w:color="auto" w:fill="F7CAAC"/>
          </w:tcPr>
          <w:p w14:paraId="007D7A61" w14:textId="77777777" w:rsidR="006009AB" w:rsidRDefault="006009AB" w:rsidP="0085754D">
            <w:pPr>
              <w:rPr>
                <w:b/>
              </w:rPr>
            </w:pPr>
            <w:r>
              <w:rPr>
                <w:b/>
              </w:rPr>
              <w:t>Stručná anotace předmětu</w:t>
            </w:r>
          </w:p>
        </w:tc>
        <w:tc>
          <w:tcPr>
            <w:tcW w:w="6769" w:type="dxa"/>
            <w:gridSpan w:val="7"/>
            <w:tcBorders>
              <w:bottom w:val="nil"/>
            </w:tcBorders>
          </w:tcPr>
          <w:p w14:paraId="68CC813A" w14:textId="77777777" w:rsidR="006009AB" w:rsidRDefault="006009AB" w:rsidP="0085754D"/>
        </w:tc>
      </w:tr>
      <w:tr w:rsidR="006009AB" w14:paraId="161E4DF5" w14:textId="77777777" w:rsidTr="0085754D">
        <w:trPr>
          <w:trHeight w:val="3938"/>
        </w:trPr>
        <w:tc>
          <w:tcPr>
            <w:tcW w:w="9855" w:type="dxa"/>
            <w:gridSpan w:val="8"/>
            <w:tcBorders>
              <w:top w:val="nil"/>
              <w:bottom w:val="single" w:sz="12" w:space="0" w:color="auto"/>
            </w:tcBorders>
          </w:tcPr>
          <w:p w14:paraId="27D44CB4" w14:textId="77777777" w:rsidR="006009AB" w:rsidRDefault="006009AB" w:rsidP="0085754D"/>
          <w:p w14:paraId="168F64E4" w14:textId="77777777" w:rsidR="006009AB" w:rsidRDefault="006009AB" w:rsidP="00E96895">
            <w:r w:rsidRPr="003371F7">
              <w:t xml:space="preserve">Cílem předmětu je </w:t>
            </w:r>
            <w:r>
              <w:t>získání přehledu o fungování reálné firmy a získání praktických zkušeností konkrétní prací v průmyslové firmě. Praxe může být studentem realizována kdykoliv v průběhu magisterského studia. Student si může zajistit místo praxe samostatně nebo je mu zprostředkována oddělením pro spolupráci s průmyslem. Podmínkou je, že musí být realizována ve firmě, jejíž odborné portfolio souvisí s obsahem studovaného oboru a je schvalována garantem oboru. O vykonání praxe student zpracovává protokol, ve kterém popíše a zhodnotí průběh vykonání této studijní povinnosti. Součástí tohoto protokolu je i zpráva poskytovatele praxe. Zavedení „Odborné praxe“ vychází z požadavku firem na konkurenceschopnost a uplatnitelnost absolventů magisterského studia.</w:t>
            </w:r>
          </w:p>
        </w:tc>
      </w:tr>
      <w:tr w:rsidR="006009AB" w14:paraId="3B5AC1F2" w14:textId="77777777" w:rsidTr="0085754D">
        <w:trPr>
          <w:trHeight w:val="265"/>
        </w:trPr>
        <w:tc>
          <w:tcPr>
            <w:tcW w:w="3653" w:type="dxa"/>
            <w:gridSpan w:val="2"/>
            <w:tcBorders>
              <w:top w:val="nil"/>
            </w:tcBorders>
            <w:shd w:val="clear" w:color="auto" w:fill="F7CAAC"/>
          </w:tcPr>
          <w:p w14:paraId="23A15C4A" w14:textId="77777777" w:rsidR="006009AB" w:rsidRDefault="006009AB" w:rsidP="0085754D">
            <w:r>
              <w:rPr>
                <w:b/>
              </w:rPr>
              <w:t>Studijní literatura a studijní pomůcky</w:t>
            </w:r>
          </w:p>
        </w:tc>
        <w:tc>
          <w:tcPr>
            <w:tcW w:w="6202" w:type="dxa"/>
            <w:gridSpan w:val="6"/>
            <w:tcBorders>
              <w:top w:val="nil"/>
              <w:bottom w:val="nil"/>
            </w:tcBorders>
          </w:tcPr>
          <w:p w14:paraId="005E43C6" w14:textId="77777777" w:rsidR="006009AB" w:rsidRDefault="006009AB" w:rsidP="0085754D"/>
        </w:tc>
      </w:tr>
      <w:tr w:rsidR="006009AB" w14:paraId="133C3208" w14:textId="77777777" w:rsidTr="0085754D">
        <w:trPr>
          <w:trHeight w:val="1497"/>
        </w:trPr>
        <w:tc>
          <w:tcPr>
            <w:tcW w:w="9855" w:type="dxa"/>
            <w:gridSpan w:val="8"/>
            <w:tcBorders>
              <w:top w:val="nil"/>
            </w:tcBorders>
          </w:tcPr>
          <w:p w14:paraId="23CF318A" w14:textId="77777777" w:rsidR="006009AB" w:rsidRPr="003371F7" w:rsidRDefault="006009AB" w:rsidP="0085754D">
            <w:pPr>
              <w:spacing w:before="100" w:beforeAutospacing="1" w:after="100" w:afterAutospacing="1"/>
            </w:pPr>
            <w:r>
              <w:t>Praktická činnost bez studijní literatury.</w:t>
            </w:r>
          </w:p>
          <w:p w14:paraId="5EAC4E14" w14:textId="77777777" w:rsidR="006009AB" w:rsidRDefault="006009AB" w:rsidP="0085754D"/>
        </w:tc>
      </w:tr>
      <w:tr w:rsidR="006009AB" w14:paraId="57BB99CF"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580B71" w14:textId="77777777" w:rsidR="006009AB" w:rsidRDefault="006009AB" w:rsidP="0085754D">
            <w:pPr>
              <w:jc w:val="center"/>
              <w:rPr>
                <w:b/>
              </w:rPr>
            </w:pPr>
            <w:r>
              <w:rPr>
                <w:b/>
              </w:rPr>
              <w:t>Informace ke kombinované nebo distanční formě</w:t>
            </w:r>
          </w:p>
        </w:tc>
      </w:tr>
      <w:tr w:rsidR="006009AB" w14:paraId="3029D7E8" w14:textId="77777777" w:rsidTr="0085754D">
        <w:tc>
          <w:tcPr>
            <w:tcW w:w="4787" w:type="dxa"/>
            <w:gridSpan w:val="3"/>
            <w:tcBorders>
              <w:top w:val="single" w:sz="2" w:space="0" w:color="auto"/>
            </w:tcBorders>
            <w:shd w:val="clear" w:color="auto" w:fill="F7CAAC"/>
          </w:tcPr>
          <w:p w14:paraId="53087709" w14:textId="77777777" w:rsidR="006009AB" w:rsidRDefault="006009AB" w:rsidP="0085754D">
            <w:r>
              <w:rPr>
                <w:b/>
              </w:rPr>
              <w:t>Rozsah konzultací (soustředění)</w:t>
            </w:r>
          </w:p>
        </w:tc>
        <w:tc>
          <w:tcPr>
            <w:tcW w:w="889" w:type="dxa"/>
            <w:tcBorders>
              <w:top w:val="single" w:sz="2" w:space="0" w:color="auto"/>
            </w:tcBorders>
          </w:tcPr>
          <w:p w14:paraId="06CB7023" w14:textId="77777777" w:rsidR="006009AB" w:rsidRDefault="006009AB" w:rsidP="0085754D"/>
        </w:tc>
        <w:tc>
          <w:tcPr>
            <w:tcW w:w="4179" w:type="dxa"/>
            <w:gridSpan w:val="4"/>
            <w:tcBorders>
              <w:top w:val="single" w:sz="2" w:space="0" w:color="auto"/>
            </w:tcBorders>
            <w:shd w:val="clear" w:color="auto" w:fill="F7CAAC"/>
          </w:tcPr>
          <w:p w14:paraId="4599965A" w14:textId="77777777" w:rsidR="006009AB" w:rsidRDefault="006009AB" w:rsidP="0085754D">
            <w:pPr>
              <w:rPr>
                <w:b/>
              </w:rPr>
            </w:pPr>
            <w:r>
              <w:rPr>
                <w:b/>
              </w:rPr>
              <w:t xml:space="preserve">hodin </w:t>
            </w:r>
          </w:p>
        </w:tc>
      </w:tr>
      <w:tr w:rsidR="006009AB" w14:paraId="2A2D2E86" w14:textId="77777777" w:rsidTr="0085754D">
        <w:tc>
          <w:tcPr>
            <w:tcW w:w="9855" w:type="dxa"/>
            <w:gridSpan w:val="8"/>
            <w:shd w:val="clear" w:color="auto" w:fill="F7CAAC"/>
          </w:tcPr>
          <w:p w14:paraId="504CB79F" w14:textId="77777777" w:rsidR="006009AB" w:rsidRDefault="006009AB" w:rsidP="0085754D">
            <w:pPr>
              <w:rPr>
                <w:b/>
              </w:rPr>
            </w:pPr>
            <w:r>
              <w:rPr>
                <w:b/>
              </w:rPr>
              <w:t>Informace o způsobu kontaktu s vyučujícím</w:t>
            </w:r>
          </w:p>
        </w:tc>
      </w:tr>
      <w:tr w:rsidR="006009AB" w14:paraId="1EE3CD27" w14:textId="77777777" w:rsidTr="0085754D">
        <w:trPr>
          <w:trHeight w:val="1373"/>
        </w:trPr>
        <w:tc>
          <w:tcPr>
            <w:tcW w:w="9855" w:type="dxa"/>
            <w:gridSpan w:val="8"/>
          </w:tcPr>
          <w:p w14:paraId="225E8367" w14:textId="77777777" w:rsidR="006009AB" w:rsidRDefault="006009AB" w:rsidP="0085754D">
            <w:r>
              <w:t>Pro kombinovanou formu studia není tento předmět zařazen do studijního plánu.</w:t>
            </w:r>
          </w:p>
        </w:tc>
      </w:tr>
    </w:tbl>
    <w:p w14:paraId="244216A1" w14:textId="77777777" w:rsidR="006009AB" w:rsidRDefault="006009AB" w:rsidP="006009A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1D364930" w14:textId="77777777" w:rsidTr="0085754D">
        <w:tc>
          <w:tcPr>
            <w:tcW w:w="9855" w:type="dxa"/>
            <w:gridSpan w:val="8"/>
            <w:tcBorders>
              <w:bottom w:val="double" w:sz="4" w:space="0" w:color="auto"/>
            </w:tcBorders>
            <w:shd w:val="clear" w:color="auto" w:fill="BDD6EE"/>
          </w:tcPr>
          <w:p w14:paraId="166AE094" w14:textId="0C477BB7" w:rsidR="006009AB" w:rsidRDefault="006009AB" w:rsidP="0085754D">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56E8274E" w14:textId="77777777" w:rsidTr="0085754D">
        <w:tc>
          <w:tcPr>
            <w:tcW w:w="3086" w:type="dxa"/>
            <w:tcBorders>
              <w:top w:val="double" w:sz="4" w:space="0" w:color="auto"/>
            </w:tcBorders>
            <w:shd w:val="clear" w:color="auto" w:fill="F7CAAC"/>
          </w:tcPr>
          <w:p w14:paraId="46A26B7D"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600264F6" w14:textId="6CC9E45B" w:rsidR="00C75BBE" w:rsidRDefault="006009AB" w:rsidP="0085754D">
            <w:bookmarkStart w:id="2388" w:name="ochranaObyvatelstva"/>
            <w:r w:rsidRPr="00FC276B">
              <w:t>Ochrana obyvatelstva</w:t>
            </w:r>
            <w:bookmarkEnd w:id="2388"/>
          </w:p>
        </w:tc>
      </w:tr>
      <w:tr w:rsidR="006009AB" w14:paraId="21E4C1EB" w14:textId="77777777" w:rsidTr="0085754D">
        <w:tc>
          <w:tcPr>
            <w:tcW w:w="3086" w:type="dxa"/>
            <w:shd w:val="clear" w:color="auto" w:fill="F7CAAC"/>
          </w:tcPr>
          <w:p w14:paraId="2338B16E" w14:textId="77777777" w:rsidR="006009AB" w:rsidRDefault="006009AB" w:rsidP="0085754D">
            <w:pPr>
              <w:rPr>
                <w:b/>
              </w:rPr>
            </w:pPr>
            <w:r>
              <w:rPr>
                <w:b/>
              </w:rPr>
              <w:t>Typ předmětu</w:t>
            </w:r>
          </w:p>
        </w:tc>
        <w:tc>
          <w:tcPr>
            <w:tcW w:w="3406" w:type="dxa"/>
            <w:gridSpan w:val="4"/>
          </w:tcPr>
          <w:p w14:paraId="50FB977C" w14:textId="77777777" w:rsidR="006009AB" w:rsidRDefault="006009AB" w:rsidP="0085754D">
            <w:r>
              <w:t>Povinný „PZ“ pro specializace:</w:t>
            </w:r>
          </w:p>
          <w:p w14:paraId="5EEF57AC" w14:textId="77777777" w:rsidR="006009AB" w:rsidRDefault="006009AB" w:rsidP="0085754D">
            <w:r>
              <w:t>Bezpečnostní technologie</w:t>
            </w:r>
          </w:p>
          <w:p w14:paraId="1F034358" w14:textId="77777777" w:rsidR="006009AB" w:rsidRDefault="006009AB" w:rsidP="0085754D">
            <w:r>
              <w:t>Bezpečnostní management</w:t>
            </w:r>
          </w:p>
        </w:tc>
        <w:tc>
          <w:tcPr>
            <w:tcW w:w="2695" w:type="dxa"/>
            <w:gridSpan w:val="2"/>
            <w:shd w:val="clear" w:color="auto" w:fill="F7CAAC"/>
          </w:tcPr>
          <w:p w14:paraId="5B3B42FC" w14:textId="77777777" w:rsidR="006009AB" w:rsidRDefault="006009AB" w:rsidP="0085754D">
            <w:r>
              <w:rPr>
                <w:b/>
              </w:rPr>
              <w:t>doporučený ročník / semestr</w:t>
            </w:r>
          </w:p>
        </w:tc>
        <w:tc>
          <w:tcPr>
            <w:tcW w:w="668" w:type="dxa"/>
          </w:tcPr>
          <w:p w14:paraId="0B85AA59" w14:textId="77777777" w:rsidR="006009AB" w:rsidRDefault="006009AB" w:rsidP="0085754D">
            <w:r>
              <w:t>2/Z</w:t>
            </w:r>
          </w:p>
        </w:tc>
      </w:tr>
      <w:tr w:rsidR="006009AB" w14:paraId="17049C8A" w14:textId="77777777" w:rsidTr="0085754D">
        <w:tc>
          <w:tcPr>
            <w:tcW w:w="3086" w:type="dxa"/>
            <w:shd w:val="clear" w:color="auto" w:fill="F7CAAC"/>
          </w:tcPr>
          <w:p w14:paraId="5FF026F1" w14:textId="77777777" w:rsidR="006009AB" w:rsidRDefault="006009AB" w:rsidP="0085754D">
            <w:pPr>
              <w:rPr>
                <w:b/>
              </w:rPr>
            </w:pPr>
            <w:r>
              <w:rPr>
                <w:b/>
              </w:rPr>
              <w:t>Rozsah studijního předmětu</w:t>
            </w:r>
          </w:p>
        </w:tc>
        <w:tc>
          <w:tcPr>
            <w:tcW w:w="1701" w:type="dxa"/>
            <w:gridSpan w:val="2"/>
          </w:tcPr>
          <w:p w14:paraId="1B12CBD6" w14:textId="77777777" w:rsidR="006009AB" w:rsidRDefault="006009AB" w:rsidP="0085754D">
            <w:r w:rsidRPr="00FC276B">
              <w:t>28p + 14s + 28c</w:t>
            </w:r>
          </w:p>
        </w:tc>
        <w:tc>
          <w:tcPr>
            <w:tcW w:w="889" w:type="dxa"/>
            <w:shd w:val="clear" w:color="auto" w:fill="F7CAAC"/>
          </w:tcPr>
          <w:p w14:paraId="3B2293E1" w14:textId="77777777" w:rsidR="006009AB" w:rsidRDefault="006009AB" w:rsidP="0085754D">
            <w:pPr>
              <w:rPr>
                <w:b/>
              </w:rPr>
            </w:pPr>
            <w:r>
              <w:rPr>
                <w:b/>
              </w:rPr>
              <w:t xml:space="preserve">hod. </w:t>
            </w:r>
          </w:p>
        </w:tc>
        <w:tc>
          <w:tcPr>
            <w:tcW w:w="816" w:type="dxa"/>
          </w:tcPr>
          <w:p w14:paraId="388FEEFD" w14:textId="77777777" w:rsidR="006009AB" w:rsidRDefault="006009AB" w:rsidP="0085754D"/>
        </w:tc>
        <w:tc>
          <w:tcPr>
            <w:tcW w:w="2156" w:type="dxa"/>
            <w:shd w:val="clear" w:color="auto" w:fill="F7CAAC"/>
          </w:tcPr>
          <w:p w14:paraId="04D027FF" w14:textId="77777777" w:rsidR="006009AB" w:rsidRDefault="006009AB" w:rsidP="0085754D">
            <w:pPr>
              <w:rPr>
                <w:b/>
              </w:rPr>
            </w:pPr>
            <w:r>
              <w:rPr>
                <w:b/>
              </w:rPr>
              <w:t>kreditů</w:t>
            </w:r>
          </w:p>
        </w:tc>
        <w:tc>
          <w:tcPr>
            <w:tcW w:w="1207" w:type="dxa"/>
            <w:gridSpan w:val="2"/>
          </w:tcPr>
          <w:p w14:paraId="409B0B13" w14:textId="77777777" w:rsidR="006009AB" w:rsidRDefault="006009AB" w:rsidP="0085754D">
            <w:r>
              <w:t>5</w:t>
            </w:r>
          </w:p>
        </w:tc>
      </w:tr>
      <w:tr w:rsidR="006009AB" w14:paraId="365E7AEE" w14:textId="77777777" w:rsidTr="0085754D">
        <w:tc>
          <w:tcPr>
            <w:tcW w:w="3086" w:type="dxa"/>
            <w:shd w:val="clear" w:color="auto" w:fill="F7CAAC"/>
          </w:tcPr>
          <w:p w14:paraId="26F61C4C" w14:textId="77777777" w:rsidR="006009AB" w:rsidRDefault="006009AB" w:rsidP="0085754D">
            <w:pPr>
              <w:rPr>
                <w:b/>
                <w:sz w:val="22"/>
              </w:rPr>
            </w:pPr>
            <w:r>
              <w:rPr>
                <w:b/>
              </w:rPr>
              <w:t>Prerekvizity, korekvizity, ekvivalence</w:t>
            </w:r>
          </w:p>
        </w:tc>
        <w:tc>
          <w:tcPr>
            <w:tcW w:w="6769" w:type="dxa"/>
            <w:gridSpan w:val="7"/>
          </w:tcPr>
          <w:p w14:paraId="4AA851FF" w14:textId="77777777" w:rsidR="006009AB" w:rsidRDefault="006009AB" w:rsidP="0085754D">
            <w:r>
              <w:t>nejsou</w:t>
            </w:r>
          </w:p>
        </w:tc>
      </w:tr>
      <w:tr w:rsidR="006009AB" w14:paraId="3C52D435" w14:textId="77777777" w:rsidTr="0085754D">
        <w:tc>
          <w:tcPr>
            <w:tcW w:w="3086" w:type="dxa"/>
            <w:shd w:val="clear" w:color="auto" w:fill="F7CAAC"/>
          </w:tcPr>
          <w:p w14:paraId="619EC763" w14:textId="77777777" w:rsidR="006009AB" w:rsidRDefault="006009AB" w:rsidP="0085754D">
            <w:pPr>
              <w:rPr>
                <w:b/>
              </w:rPr>
            </w:pPr>
            <w:r>
              <w:rPr>
                <w:b/>
              </w:rPr>
              <w:t>Způsob ověření studijních výsledků</w:t>
            </w:r>
          </w:p>
        </w:tc>
        <w:tc>
          <w:tcPr>
            <w:tcW w:w="3406" w:type="dxa"/>
            <w:gridSpan w:val="4"/>
          </w:tcPr>
          <w:p w14:paraId="23541362" w14:textId="77777777" w:rsidR="006009AB" w:rsidRDefault="006009AB" w:rsidP="0085754D">
            <w:r w:rsidRPr="00404D4D">
              <w:t>Zápočet, zkouška</w:t>
            </w:r>
          </w:p>
        </w:tc>
        <w:tc>
          <w:tcPr>
            <w:tcW w:w="2156" w:type="dxa"/>
            <w:shd w:val="clear" w:color="auto" w:fill="F7CAAC"/>
          </w:tcPr>
          <w:p w14:paraId="6B785816" w14:textId="77777777" w:rsidR="006009AB" w:rsidRDefault="006009AB" w:rsidP="0085754D">
            <w:pPr>
              <w:rPr>
                <w:b/>
              </w:rPr>
            </w:pPr>
            <w:r>
              <w:rPr>
                <w:b/>
              </w:rPr>
              <w:t>Forma výuky</w:t>
            </w:r>
          </w:p>
        </w:tc>
        <w:tc>
          <w:tcPr>
            <w:tcW w:w="1207" w:type="dxa"/>
            <w:gridSpan w:val="2"/>
          </w:tcPr>
          <w:p w14:paraId="02D83AC2" w14:textId="77777777" w:rsidR="006009AB" w:rsidRDefault="006009AB" w:rsidP="0085754D">
            <w:r w:rsidRPr="00404D4D">
              <w:t>Přednáška, seminář</w:t>
            </w:r>
            <w:r>
              <w:t>, cvičení</w:t>
            </w:r>
          </w:p>
        </w:tc>
      </w:tr>
      <w:tr w:rsidR="006009AB" w14:paraId="14F2B4EA" w14:textId="77777777" w:rsidTr="0085754D">
        <w:tc>
          <w:tcPr>
            <w:tcW w:w="3086" w:type="dxa"/>
            <w:shd w:val="clear" w:color="auto" w:fill="F7CAAC"/>
          </w:tcPr>
          <w:p w14:paraId="50A3C3C8"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359AA7EC" w14:textId="77777777" w:rsidR="006009AB" w:rsidRDefault="006009AB" w:rsidP="0085754D">
            <w:r>
              <w:t>Písemná  i ústní forma</w:t>
            </w:r>
          </w:p>
          <w:p w14:paraId="0928E187" w14:textId="77777777" w:rsidR="006009AB" w:rsidRDefault="006009AB" w:rsidP="0085754D">
            <w:r>
              <w:t xml:space="preserve">1. Povinná a aktivní účast na jednotlivých cvičeních a seminářích (80% účast na cvičeních a seminářích). </w:t>
            </w:r>
          </w:p>
          <w:p w14:paraId="0060B4E4" w14:textId="77777777" w:rsidR="006009AB" w:rsidRDefault="006009AB" w:rsidP="0085754D">
            <w:r>
              <w:t xml:space="preserve">2. Teoretické a praktické zvládnutí základní problematiky a jednotlivých témat. </w:t>
            </w:r>
          </w:p>
          <w:p w14:paraId="19082ED3" w14:textId="77777777" w:rsidR="006009AB" w:rsidRDefault="006009AB" w:rsidP="0085754D">
            <w:r>
              <w:t xml:space="preserve">3. </w:t>
            </w:r>
            <w:r w:rsidRPr="00FC276B">
              <w:t>Zápočet - zpracování samostatného úkolu + písemný test.</w:t>
            </w:r>
          </w:p>
          <w:p w14:paraId="69F91DA2" w14:textId="77777777" w:rsidR="006009AB" w:rsidRDefault="006009AB" w:rsidP="0085754D">
            <w:r>
              <w:t xml:space="preserve">4. </w:t>
            </w:r>
            <w:r w:rsidRPr="00404D4D">
              <w:t xml:space="preserve">Zkouška </w:t>
            </w:r>
            <w:r>
              <w:t>-</w:t>
            </w:r>
            <w:r w:rsidRPr="00404D4D">
              <w:t xml:space="preserve"> </w:t>
            </w:r>
            <w:r>
              <w:t>písemná</w:t>
            </w:r>
            <w:r w:rsidRPr="00404D4D">
              <w:t xml:space="preserve"> forma, prokázání znalostí látky z probíraných tematických okruhů.</w:t>
            </w:r>
          </w:p>
        </w:tc>
      </w:tr>
      <w:tr w:rsidR="006009AB" w14:paraId="01639EF2" w14:textId="77777777" w:rsidTr="0085754D">
        <w:trPr>
          <w:trHeight w:val="64"/>
        </w:trPr>
        <w:tc>
          <w:tcPr>
            <w:tcW w:w="9855" w:type="dxa"/>
            <w:gridSpan w:val="8"/>
            <w:tcBorders>
              <w:top w:val="nil"/>
            </w:tcBorders>
          </w:tcPr>
          <w:p w14:paraId="3E1331A0" w14:textId="77777777" w:rsidR="006009AB" w:rsidRDefault="006009AB" w:rsidP="0085754D"/>
        </w:tc>
      </w:tr>
      <w:tr w:rsidR="006009AB" w14:paraId="1968EE6B" w14:textId="77777777" w:rsidTr="0085754D">
        <w:trPr>
          <w:trHeight w:val="197"/>
        </w:trPr>
        <w:tc>
          <w:tcPr>
            <w:tcW w:w="3086" w:type="dxa"/>
            <w:tcBorders>
              <w:top w:val="nil"/>
            </w:tcBorders>
            <w:shd w:val="clear" w:color="auto" w:fill="F7CAAC"/>
          </w:tcPr>
          <w:p w14:paraId="65D558E4" w14:textId="77777777" w:rsidR="006009AB" w:rsidRDefault="006009AB" w:rsidP="0085754D">
            <w:pPr>
              <w:rPr>
                <w:b/>
              </w:rPr>
            </w:pPr>
            <w:r>
              <w:rPr>
                <w:b/>
              </w:rPr>
              <w:t>Garant předmětu</w:t>
            </w:r>
          </w:p>
        </w:tc>
        <w:tc>
          <w:tcPr>
            <w:tcW w:w="6769" w:type="dxa"/>
            <w:gridSpan w:val="7"/>
            <w:tcBorders>
              <w:top w:val="nil"/>
            </w:tcBorders>
          </w:tcPr>
          <w:p w14:paraId="44C01EC3" w14:textId="593B8409" w:rsidR="006009AB" w:rsidRDefault="006009AB" w:rsidP="00F32962">
            <w:r>
              <w:t xml:space="preserve">doc. Ing. </w:t>
            </w:r>
            <w:r w:rsidR="00F32962">
              <w:t>Luděk Lukáš,</w:t>
            </w:r>
            <w:r>
              <w:t xml:space="preserve"> </w:t>
            </w:r>
            <w:r w:rsidR="00F32962">
              <w:t>CSc</w:t>
            </w:r>
            <w:r>
              <w:t>.</w:t>
            </w:r>
          </w:p>
        </w:tc>
      </w:tr>
      <w:tr w:rsidR="006009AB" w14:paraId="33151B38" w14:textId="77777777" w:rsidTr="0085754D">
        <w:trPr>
          <w:trHeight w:val="243"/>
        </w:trPr>
        <w:tc>
          <w:tcPr>
            <w:tcW w:w="3086" w:type="dxa"/>
            <w:tcBorders>
              <w:top w:val="nil"/>
            </w:tcBorders>
            <w:shd w:val="clear" w:color="auto" w:fill="F7CAAC"/>
          </w:tcPr>
          <w:p w14:paraId="698F2E99" w14:textId="77777777" w:rsidR="006009AB" w:rsidRDefault="006009AB" w:rsidP="0085754D">
            <w:pPr>
              <w:rPr>
                <w:b/>
              </w:rPr>
            </w:pPr>
            <w:r>
              <w:rPr>
                <w:b/>
              </w:rPr>
              <w:t>Zapojení garanta do výuky předmětu</w:t>
            </w:r>
          </w:p>
        </w:tc>
        <w:tc>
          <w:tcPr>
            <w:tcW w:w="6769" w:type="dxa"/>
            <w:gridSpan w:val="7"/>
            <w:tcBorders>
              <w:top w:val="nil"/>
            </w:tcBorders>
          </w:tcPr>
          <w:p w14:paraId="34FB9879" w14:textId="77777777" w:rsidR="006009AB" w:rsidRDefault="006009AB" w:rsidP="0085754D">
            <w:r>
              <w:t>Metodicky, přednáší, vede semináře, vede cvičení</w:t>
            </w:r>
          </w:p>
        </w:tc>
      </w:tr>
      <w:tr w:rsidR="006009AB" w14:paraId="6D6BDC13" w14:textId="77777777" w:rsidTr="0085754D">
        <w:tc>
          <w:tcPr>
            <w:tcW w:w="3086" w:type="dxa"/>
            <w:shd w:val="clear" w:color="auto" w:fill="F7CAAC"/>
          </w:tcPr>
          <w:p w14:paraId="4BC21533" w14:textId="77777777" w:rsidR="006009AB" w:rsidRDefault="006009AB" w:rsidP="0085754D">
            <w:pPr>
              <w:rPr>
                <w:b/>
              </w:rPr>
            </w:pPr>
            <w:r>
              <w:rPr>
                <w:b/>
              </w:rPr>
              <w:t>Vyučující</w:t>
            </w:r>
          </w:p>
        </w:tc>
        <w:tc>
          <w:tcPr>
            <w:tcW w:w="6769" w:type="dxa"/>
            <w:gridSpan w:val="7"/>
            <w:tcBorders>
              <w:bottom w:val="nil"/>
            </w:tcBorders>
          </w:tcPr>
          <w:p w14:paraId="6FB427E8" w14:textId="3353CA68" w:rsidR="006009AB" w:rsidRDefault="006009AB" w:rsidP="00947A1E">
            <w:r>
              <w:t xml:space="preserve">doc. Ing. </w:t>
            </w:r>
            <w:r w:rsidR="00F708B7">
              <w:t>Luděk Lukáš,</w:t>
            </w:r>
            <w:r>
              <w:t xml:space="preserve"> </w:t>
            </w:r>
            <w:r w:rsidR="00F708B7">
              <w:t>CSc</w:t>
            </w:r>
            <w:r w:rsidR="00947A1E">
              <w:t xml:space="preserve">., přednášky </w:t>
            </w:r>
            <w:r>
              <w:t>(100 %)</w:t>
            </w:r>
          </w:p>
        </w:tc>
      </w:tr>
      <w:tr w:rsidR="006009AB" w14:paraId="77A8FFA0" w14:textId="77777777" w:rsidTr="0085754D">
        <w:trPr>
          <w:trHeight w:val="64"/>
        </w:trPr>
        <w:tc>
          <w:tcPr>
            <w:tcW w:w="9855" w:type="dxa"/>
            <w:gridSpan w:val="8"/>
            <w:tcBorders>
              <w:top w:val="nil"/>
            </w:tcBorders>
          </w:tcPr>
          <w:p w14:paraId="5DE6BB36" w14:textId="77777777" w:rsidR="006009AB" w:rsidRDefault="006009AB" w:rsidP="0085754D"/>
        </w:tc>
      </w:tr>
      <w:tr w:rsidR="006009AB" w14:paraId="744C19F9" w14:textId="77777777" w:rsidTr="0085754D">
        <w:tc>
          <w:tcPr>
            <w:tcW w:w="3086" w:type="dxa"/>
            <w:shd w:val="clear" w:color="auto" w:fill="F7CAAC"/>
          </w:tcPr>
          <w:p w14:paraId="29638461" w14:textId="77777777" w:rsidR="006009AB" w:rsidRDefault="006009AB" w:rsidP="0085754D">
            <w:pPr>
              <w:rPr>
                <w:b/>
              </w:rPr>
            </w:pPr>
            <w:r>
              <w:rPr>
                <w:b/>
              </w:rPr>
              <w:t>Stručná anotace předmětu</w:t>
            </w:r>
          </w:p>
        </w:tc>
        <w:tc>
          <w:tcPr>
            <w:tcW w:w="6769" w:type="dxa"/>
            <w:gridSpan w:val="7"/>
            <w:tcBorders>
              <w:bottom w:val="nil"/>
            </w:tcBorders>
          </w:tcPr>
          <w:p w14:paraId="69DA3C67" w14:textId="77777777" w:rsidR="006009AB" w:rsidRDefault="006009AB" w:rsidP="0085754D"/>
        </w:tc>
      </w:tr>
      <w:tr w:rsidR="006009AB" w14:paraId="09AD9A85" w14:textId="77777777" w:rsidTr="0085754D">
        <w:trPr>
          <w:trHeight w:val="3938"/>
        </w:trPr>
        <w:tc>
          <w:tcPr>
            <w:tcW w:w="9855" w:type="dxa"/>
            <w:gridSpan w:val="8"/>
            <w:tcBorders>
              <w:top w:val="nil"/>
              <w:bottom w:val="single" w:sz="12" w:space="0" w:color="auto"/>
            </w:tcBorders>
          </w:tcPr>
          <w:p w14:paraId="268D6E81" w14:textId="77777777" w:rsidR="006009AB" w:rsidRPr="00905004" w:rsidRDefault="006009AB" w:rsidP="00E96895">
            <w:r w:rsidRPr="00905004">
              <w:t>Cílem předmětu je získání poznatků a znalostí z předmětné oblasti a to i ve vztahu k úkolům ochrany obyvatelstva. Teoretické znalosti zaměřené na legislativní aspekty ochrany obyvatelstva, jsou doplněny praktickými přístupy s využitím vybrané informační podpory.</w:t>
            </w:r>
          </w:p>
          <w:p w14:paraId="1AD506E2" w14:textId="77777777" w:rsidR="006009AB" w:rsidRPr="00905004" w:rsidRDefault="006009AB">
            <w:r w:rsidRPr="00905004">
              <w:t>Témata:</w:t>
            </w:r>
          </w:p>
          <w:p w14:paraId="7975D288" w14:textId="77777777" w:rsidR="006009AB" w:rsidRPr="00905004" w:rsidRDefault="006009AB">
            <w:pPr>
              <w:numPr>
                <w:ilvl w:val="0"/>
                <w:numId w:val="17"/>
              </w:numPr>
            </w:pPr>
            <w:r w:rsidRPr="00905004">
              <w:t>Úvod do problematiky ochrany obyvatelstva</w:t>
            </w:r>
          </w:p>
          <w:p w14:paraId="381AA1B8" w14:textId="77777777" w:rsidR="006009AB" w:rsidRPr="00905004" w:rsidRDefault="006009AB">
            <w:pPr>
              <w:numPr>
                <w:ilvl w:val="0"/>
                <w:numId w:val="17"/>
              </w:numPr>
            </w:pPr>
            <w:r w:rsidRPr="00905004">
              <w:t>Právní předpisy a další související dokumenty</w:t>
            </w:r>
          </w:p>
          <w:p w14:paraId="70BAE27D" w14:textId="77777777" w:rsidR="006009AB" w:rsidRPr="00905004" w:rsidRDefault="006009AB">
            <w:pPr>
              <w:numPr>
                <w:ilvl w:val="0"/>
                <w:numId w:val="17"/>
              </w:numPr>
            </w:pPr>
            <w:r w:rsidRPr="00905004">
              <w:t>Integrovaný záchranný systém</w:t>
            </w:r>
          </w:p>
          <w:p w14:paraId="4C8FBCA9" w14:textId="77777777" w:rsidR="006009AB" w:rsidRPr="00905004" w:rsidRDefault="006009AB">
            <w:pPr>
              <w:numPr>
                <w:ilvl w:val="0"/>
                <w:numId w:val="17"/>
              </w:numPr>
            </w:pPr>
            <w:r w:rsidRPr="00905004">
              <w:t>Úkoly orgánů veřejné správy</w:t>
            </w:r>
          </w:p>
          <w:p w14:paraId="414584EC" w14:textId="77777777" w:rsidR="006009AB" w:rsidRPr="00905004" w:rsidRDefault="006009AB">
            <w:pPr>
              <w:numPr>
                <w:ilvl w:val="0"/>
                <w:numId w:val="17"/>
              </w:numPr>
            </w:pPr>
            <w:r w:rsidRPr="00905004">
              <w:t>Práva a povinnosti právnických a fyzických osob</w:t>
            </w:r>
          </w:p>
          <w:p w14:paraId="2309304C" w14:textId="77777777" w:rsidR="006009AB" w:rsidRPr="00905004" w:rsidRDefault="006009AB">
            <w:pPr>
              <w:numPr>
                <w:ilvl w:val="0"/>
                <w:numId w:val="17"/>
              </w:numPr>
            </w:pPr>
            <w:r w:rsidRPr="00905004">
              <w:t>Radiační ochrana</w:t>
            </w:r>
          </w:p>
          <w:p w14:paraId="328E8FEE" w14:textId="77777777" w:rsidR="006009AB" w:rsidRPr="00905004" w:rsidRDefault="006009AB">
            <w:pPr>
              <w:numPr>
                <w:ilvl w:val="0"/>
                <w:numId w:val="17"/>
              </w:numPr>
            </w:pPr>
            <w:r w:rsidRPr="00905004">
              <w:t>Ochrana před povodněmi</w:t>
            </w:r>
          </w:p>
          <w:p w14:paraId="22345968" w14:textId="77777777" w:rsidR="006009AB" w:rsidRPr="00905004" w:rsidRDefault="006009AB">
            <w:pPr>
              <w:numPr>
                <w:ilvl w:val="0"/>
                <w:numId w:val="17"/>
              </w:numPr>
            </w:pPr>
            <w:r w:rsidRPr="00905004">
              <w:t>Nebezpečné látky</w:t>
            </w:r>
          </w:p>
          <w:p w14:paraId="4D56AA3F" w14:textId="77777777" w:rsidR="006009AB" w:rsidRPr="00905004" w:rsidRDefault="006009AB">
            <w:pPr>
              <w:numPr>
                <w:ilvl w:val="0"/>
                <w:numId w:val="17"/>
              </w:numPr>
            </w:pPr>
            <w:r w:rsidRPr="00905004">
              <w:t>Varování a informování obyvatelstva</w:t>
            </w:r>
          </w:p>
          <w:p w14:paraId="10CE06F6" w14:textId="77777777" w:rsidR="006009AB" w:rsidRPr="00905004" w:rsidRDefault="006009AB">
            <w:pPr>
              <w:numPr>
                <w:ilvl w:val="0"/>
                <w:numId w:val="17"/>
              </w:numPr>
            </w:pPr>
            <w:r w:rsidRPr="00905004">
              <w:t>Ukrytí a individuální ochrana</w:t>
            </w:r>
          </w:p>
          <w:p w14:paraId="4AEDB733" w14:textId="77777777" w:rsidR="006009AB" w:rsidRPr="00905004" w:rsidRDefault="006009AB">
            <w:pPr>
              <w:numPr>
                <w:ilvl w:val="0"/>
                <w:numId w:val="17"/>
              </w:numPr>
            </w:pPr>
            <w:r w:rsidRPr="00905004">
              <w:t>Evakuace</w:t>
            </w:r>
          </w:p>
          <w:p w14:paraId="1C9A0356" w14:textId="77777777" w:rsidR="006009AB" w:rsidRPr="00905004" w:rsidRDefault="006009AB">
            <w:pPr>
              <w:numPr>
                <w:ilvl w:val="0"/>
                <w:numId w:val="17"/>
              </w:numPr>
            </w:pPr>
            <w:r w:rsidRPr="00905004">
              <w:t>Nouzové přežití</w:t>
            </w:r>
          </w:p>
          <w:p w14:paraId="5B7EAB9E" w14:textId="77777777" w:rsidR="006009AB" w:rsidRPr="00905004" w:rsidRDefault="006009AB">
            <w:pPr>
              <w:numPr>
                <w:ilvl w:val="0"/>
                <w:numId w:val="17"/>
              </w:numPr>
            </w:pPr>
            <w:r w:rsidRPr="00905004">
              <w:t>Dekontaminace</w:t>
            </w:r>
          </w:p>
          <w:p w14:paraId="57203567" w14:textId="11243CF3" w:rsidR="006009AB" w:rsidRDefault="006009AB">
            <w:pPr>
              <w:numPr>
                <w:ilvl w:val="0"/>
                <w:numId w:val="17"/>
              </w:numPr>
            </w:pPr>
            <w:r w:rsidRPr="00905004">
              <w:t>Plnění úkolů ochrany obyvatelstva vybranými subjekty</w:t>
            </w:r>
          </w:p>
        </w:tc>
      </w:tr>
      <w:tr w:rsidR="006009AB" w14:paraId="72AA7AE3" w14:textId="77777777" w:rsidTr="0085754D">
        <w:trPr>
          <w:trHeight w:val="265"/>
        </w:trPr>
        <w:tc>
          <w:tcPr>
            <w:tcW w:w="3653" w:type="dxa"/>
            <w:gridSpan w:val="2"/>
            <w:tcBorders>
              <w:top w:val="nil"/>
            </w:tcBorders>
            <w:shd w:val="clear" w:color="auto" w:fill="F7CAAC"/>
          </w:tcPr>
          <w:p w14:paraId="640D9B95" w14:textId="77777777" w:rsidR="006009AB" w:rsidRDefault="006009AB" w:rsidP="0085754D">
            <w:r>
              <w:rPr>
                <w:b/>
              </w:rPr>
              <w:t>Studijní literatura a studijní pomůcky</w:t>
            </w:r>
          </w:p>
        </w:tc>
        <w:tc>
          <w:tcPr>
            <w:tcW w:w="6202" w:type="dxa"/>
            <w:gridSpan w:val="6"/>
            <w:tcBorders>
              <w:top w:val="nil"/>
              <w:bottom w:val="nil"/>
            </w:tcBorders>
          </w:tcPr>
          <w:p w14:paraId="791696F7" w14:textId="77777777" w:rsidR="006009AB" w:rsidRDefault="006009AB" w:rsidP="0085754D"/>
        </w:tc>
      </w:tr>
      <w:tr w:rsidR="006009AB" w14:paraId="6CEC57C5" w14:textId="77777777" w:rsidTr="0085754D">
        <w:trPr>
          <w:trHeight w:val="1497"/>
        </w:trPr>
        <w:tc>
          <w:tcPr>
            <w:tcW w:w="9855" w:type="dxa"/>
            <w:gridSpan w:val="8"/>
            <w:tcBorders>
              <w:top w:val="nil"/>
            </w:tcBorders>
          </w:tcPr>
          <w:p w14:paraId="11394BBB" w14:textId="77777777" w:rsidR="006009AB" w:rsidRPr="001C0137" w:rsidRDefault="006009AB" w:rsidP="00E96895">
            <w:pPr>
              <w:rPr>
                <w:b/>
                <w:bCs/>
              </w:rPr>
            </w:pPr>
            <w:r w:rsidRPr="001C0137">
              <w:rPr>
                <w:b/>
                <w:bCs/>
              </w:rPr>
              <w:t>Povinná literatura:</w:t>
            </w:r>
          </w:p>
          <w:p w14:paraId="5E1B02BF" w14:textId="77777777" w:rsidR="006009AB" w:rsidRDefault="006009AB">
            <w:pPr>
              <w:rPr>
                <w:bCs/>
              </w:rPr>
            </w:pPr>
            <w:r>
              <w:rPr>
                <w:bCs/>
              </w:rPr>
              <w:t xml:space="preserve">Kolektiv autorů, </w:t>
            </w:r>
            <w:r w:rsidRPr="006A392D">
              <w:rPr>
                <w:bCs/>
                <w:i/>
              </w:rPr>
              <w:t>Ochrana obyvatelstva a krizové řízení</w:t>
            </w:r>
            <w:r>
              <w:rPr>
                <w:bCs/>
              </w:rPr>
              <w:t xml:space="preserve">, MV – GŘ HZS, 329 s. Praha, 2015, ISBN </w:t>
            </w:r>
            <w:r w:rsidRPr="000E4C8E">
              <w:rPr>
                <w:bCs/>
              </w:rPr>
              <w:t>ISBN 978-80-86466-62-0</w:t>
            </w:r>
            <w:r>
              <w:rPr>
                <w:bCs/>
              </w:rPr>
              <w:t>.</w:t>
            </w:r>
          </w:p>
          <w:p w14:paraId="4D4553F8" w14:textId="77777777" w:rsidR="006009AB" w:rsidRDefault="006009AB">
            <w:r w:rsidRPr="006A392D">
              <w:rPr>
                <w:i/>
              </w:rPr>
              <w:t>Zákon č. 240</w:t>
            </w:r>
            <w:r>
              <w:t xml:space="preserve"> ze dne 28. června 2000 o krizovém řízení a o změně některých zákonů (krizový zákon). In: Sbírka zákonů České republiky. 2000, částka 73, s. 3475.</w:t>
            </w:r>
          </w:p>
          <w:p w14:paraId="77B33139" w14:textId="77777777" w:rsidR="006009AB" w:rsidRPr="00E05968" w:rsidRDefault="006009AB">
            <w:pPr>
              <w:rPr>
                <w:b/>
              </w:rPr>
            </w:pPr>
            <w:r w:rsidRPr="00E05968">
              <w:rPr>
                <w:b/>
              </w:rPr>
              <w:t>Doporučená literatura:</w:t>
            </w:r>
          </w:p>
          <w:p w14:paraId="307459A2" w14:textId="77777777" w:rsidR="006009AB" w:rsidRDefault="006009AB">
            <w:proofErr w:type="gramStart"/>
            <w:r>
              <w:t>PACINDA, Š. a J.</w:t>
            </w:r>
            <w:proofErr w:type="gramEnd"/>
            <w:r>
              <w:t xml:space="preserve"> PIVOVARNÍK. </w:t>
            </w:r>
            <w:r w:rsidRPr="006A392D">
              <w:rPr>
                <w:i/>
              </w:rPr>
              <w:t>Kolektivní ochrana obyvatelstva</w:t>
            </w:r>
            <w:r>
              <w:t>. 1. vyd. Praha: MV-GŘ HZS ČR, 2010. 118 s. ISBN 978-80-86640-44-0.</w:t>
            </w:r>
          </w:p>
          <w:p w14:paraId="7A9F747D" w14:textId="77777777" w:rsidR="006009AB" w:rsidRDefault="006009AB">
            <w:r>
              <w:t xml:space="preserve">KRÖMER, A., MUSIAL, P. a L. FOLWARCZNY. </w:t>
            </w:r>
            <w:r w:rsidRPr="006A392D">
              <w:rPr>
                <w:i/>
              </w:rPr>
              <w:t>Mapování rizik</w:t>
            </w:r>
            <w:r>
              <w:t>. 1. vyd. Ostrava: SPBI, 2010. 126 s. SPBI Spektrum. Červená řada; 68. ISBN 978-80-7385-086-9.</w:t>
            </w:r>
          </w:p>
          <w:p w14:paraId="32C6F48D" w14:textId="2EE39759" w:rsidR="00C81245" w:rsidRDefault="00C81245" w:rsidP="00C81245">
            <w:pPr>
              <w:rPr>
                <w:ins w:id="2389" w:author="Milan Navrátil" w:date="2018-11-14T10:36:00Z"/>
              </w:rPr>
            </w:pPr>
            <w:ins w:id="2390" w:author="Milan Navrátil" w:date="2018-11-14T10:36:00Z">
              <w:r>
                <w:t>VAN DER LEI, T. E., G. BEKEBREDE a I. NIKOLIC, I. Critical infrastructures:  A review from a complex adaptivesystems perspective.Int. J. Crit. Infrastruct.2010,6, 380–401.</w:t>
              </w:r>
            </w:ins>
          </w:p>
          <w:p w14:paraId="15A0909A" w14:textId="77777777" w:rsidR="00C81245" w:rsidRDefault="00C81245" w:rsidP="00C81245">
            <w:pPr>
              <w:rPr>
                <w:ins w:id="2391" w:author="Milan Navrátil" w:date="2018-11-14T10:36:00Z"/>
              </w:rPr>
            </w:pPr>
            <w:ins w:id="2392" w:author="Milan Navrátil" w:date="2018-11-14T10:36:00Z">
              <w:r>
                <w:t>CAI, B.; XIE, M.; LIU, Y.; LIU, Y.; FENG, Q. Availability-based engineering resilience metric and its corresponding evaluation methodology.Reliab. Eng. Syst. Saf.2018,172, 216–224.</w:t>
              </w:r>
            </w:ins>
          </w:p>
          <w:p w14:paraId="5244DB0B" w14:textId="6325C393" w:rsidR="006009AB" w:rsidDel="00C81245" w:rsidRDefault="00C81245" w:rsidP="00C81245">
            <w:pPr>
              <w:rPr>
                <w:del w:id="2393" w:author="Milan Navrátil" w:date="2018-11-14T10:36:00Z"/>
              </w:rPr>
            </w:pPr>
            <w:ins w:id="2394" w:author="Milan Navrátil" w:date="2018-11-14T10:36:00Z">
              <w:r>
                <w:t>The science for population protection. Lázně Bohdaneč: MV - generální ředitelství Hasičského záchranného sboru ČR, Institut ochrany obyva</w:t>
              </w:r>
              <w:r w:rsidR="00E971FA">
                <w:t>telstva, 2008-. ISSN 1803-568X.</w:t>
              </w:r>
            </w:ins>
            <w:del w:id="2395" w:author="Milan Navrátil" w:date="2018-11-14T10:36:00Z">
              <w:r w:rsidR="006009AB" w:rsidRPr="000847A3" w:rsidDel="00C81245">
                <w:rPr>
                  <w:caps/>
                </w:rPr>
                <w:delText>Van der Lei, T.</w:delText>
              </w:r>
              <w:r w:rsidR="006009AB" w:rsidDel="00C81245">
                <w:rPr>
                  <w:caps/>
                </w:rPr>
                <w:delText xml:space="preserve"> </w:delText>
              </w:r>
              <w:r w:rsidR="006009AB" w:rsidRPr="000847A3" w:rsidDel="00C81245">
                <w:rPr>
                  <w:caps/>
                </w:rPr>
                <w:delText>E.</w:delText>
              </w:r>
              <w:r w:rsidR="006009AB" w:rsidDel="00C81245">
                <w:rPr>
                  <w:caps/>
                </w:rPr>
                <w:delText>, G.</w:delText>
              </w:r>
              <w:r w:rsidR="006009AB" w:rsidRPr="000847A3" w:rsidDel="00C81245">
                <w:rPr>
                  <w:caps/>
                </w:rPr>
                <w:delText xml:space="preserve"> Bekebrede</w:delText>
              </w:r>
              <w:r w:rsidR="006009AB" w:rsidDel="00C81245">
                <w:rPr>
                  <w:caps/>
                </w:rPr>
                <w:delText xml:space="preserve"> </w:delText>
              </w:r>
              <w:r w:rsidR="006009AB" w:rsidDel="00C81245">
                <w:delText>a</w:delText>
              </w:r>
              <w:r w:rsidR="006009AB" w:rsidDel="00C81245">
                <w:rPr>
                  <w:caps/>
                </w:rPr>
                <w:delText xml:space="preserve"> I.</w:delText>
              </w:r>
              <w:r w:rsidR="006009AB" w:rsidRPr="000847A3" w:rsidDel="00C81245">
                <w:rPr>
                  <w:caps/>
                </w:rPr>
                <w:delText xml:space="preserve"> Nikolic, I.</w:delText>
              </w:r>
              <w:r w:rsidR="006009AB" w:rsidDel="00C81245">
                <w:delText xml:space="preserve"> Critical infrastructures:  A review from a complex adaptivesystems perspective.</w:delText>
              </w:r>
              <w:r w:rsidR="006009AB" w:rsidRPr="006A392D" w:rsidDel="00C81245">
                <w:rPr>
                  <w:i/>
                </w:rPr>
                <w:delText>Int. J. Crit. Infrastruct</w:delText>
              </w:r>
              <w:r w:rsidR="006009AB" w:rsidDel="00C81245">
                <w:delText xml:space="preserve">.2010,6, 380–401. </w:delText>
              </w:r>
            </w:del>
          </w:p>
          <w:p w14:paraId="7DFCF913" w14:textId="505D9FC4" w:rsidR="00C12258" w:rsidRDefault="006009AB">
            <w:del w:id="2396" w:author="Milan Navrátil" w:date="2018-11-14T10:36:00Z">
              <w:r w:rsidRPr="000847A3" w:rsidDel="00C81245">
                <w:rPr>
                  <w:caps/>
                </w:rPr>
                <w:delText>Cai, B.; Xie, M.; Liu, Y.; Liu, Y.; Feng, Q.</w:delText>
              </w:r>
              <w:r w:rsidDel="00C81245">
                <w:delText xml:space="preserve"> Availability-based engineering resilience metric and its </w:delText>
              </w:r>
              <w:r w:rsidRPr="00C12258" w:rsidDel="00C81245">
                <w:delText>correspondingevaluation methodology.</w:delText>
              </w:r>
              <w:r w:rsidRPr="00C12258" w:rsidDel="00C81245">
                <w:rPr>
                  <w:i/>
                </w:rPr>
                <w:delText>Reliab. Eng. Syst</w:delText>
              </w:r>
              <w:r w:rsidR="000125B6" w:rsidRPr="00C12258" w:rsidDel="00C81245">
                <w:delText xml:space="preserve">. Saf.2018,172, 216–224. </w:delText>
              </w:r>
            </w:del>
          </w:p>
        </w:tc>
      </w:tr>
      <w:tr w:rsidR="006009AB" w14:paraId="2FA82B0B"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1F002CC" w14:textId="77777777" w:rsidR="006009AB" w:rsidRDefault="006009AB" w:rsidP="0085754D">
            <w:pPr>
              <w:jc w:val="center"/>
              <w:rPr>
                <w:b/>
              </w:rPr>
            </w:pPr>
            <w:r>
              <w:rPr>
                <w:b/>
              </w:rPr>
              <w:t>Informace ke kombinované nebo distanční formě</w:t>
            </w:r>
          </w:p>
        </w:tc>
      </w:tr>
      <w:tr w:rsidR="006009AB" w14:paraId="7279442C" w14:textId="77777777" w:rsidTr="0085754D">
        <w:tc>
          <w:tcPr>
            <w:tcW w:w="4787" w:type="dxa"/>
            <w:gridSpan w:val="3"/>
            <w:tcBorders>
              <w:top w:val="single" w:sz="2" w:space="0" w:color="auto"/>
            </w:tcBorders>
            <w:shd w:val="clear" w:color="auto" w:fill="F7CAAC"/>
          </w:tcPr>
          <w:p w14:paraId="61882427" w14:textId="77777777" w:rsidR="006009AB" w:rsidRDefault="006009AB" w:rsidP="0085754D">
            <w:r>
              <w:rPr>
                <w:b/>
              </w:rPr>
              <w:t>Rozsah konzultací (soustředění)</w:t>
            </w:r>
          </w:p>
        </w:tc>
        <w:tc>
          <w:tcPr>
            <w:tcW w:w="889" w:type="dxa"/>
            <w:tcBorders>
              <w:top w:val="single" w:sz="2" w:space="0" w:color="auto"/>
            </w:tcBorders>
          </w:tcPr>
          <w:p w14:paraId="3EDFE03B" w14:textId="77777777" w:rsidR="006009AB" w:rsidRDefault="006009AB" w:rsidP="0085754D">
            <w:r>
              <w:t>15</w:t>
            </w:r>
          </w:p>
        </w:tc>
        <w:tc>
          <w:tcPr>
            <w:tcW w:w="4179" w:type="dxa"/>
            <w:gridSpan w:val="4"/>
            <w:tcBorders>
              <w:top w:val="single" w:sz="2" w:space="0" w:color="auto"/>
            </w:tcBorders>
            <w:shd w:val="clear" w:color="auto" w:fill="F7CAAC"/>
          </w:tcPr>
          <w:p w14:paraId="2DAA1F23" w14:textId="77777777" w:rsidR="006009AB" w:rsidRDefault="006009AB" w:rsidP="0085754D">
            <w:pPr>
              <w:rPr>
                <w:b/>
              </w:rPr>
            </w:pPr>
            <w:r>
              <w:rPr>
                <w:b/>
              </w:rPr>
              <w:t xml:space="preserve">hodin </w:t>
            </w:r>
          </w:p>
        </w:tc>
      </w:tr>
      <w:tr w:rsidR="006009AB" w14:paraId="7ED637A0" w14:textId="77777777" w:rsidTr="0085754D">
        <w:tc>
          <w:tcPr>
            <w:tcW w:w="9855" w:type="dxa"/>
            <w:gridSpan w:val="8"/>
            <w:shd w:val="clear" w:color="auto" w:fill="F7CAAC"/>
          </w:tcPr>
          <w:p w14:paraId="3139509C" w14:textId="77777777" w:rsidR="006009AB" w:rsidRDefault="006009AB" w:rsidP="0085754D">
            <w:pPr>
              <w:rPr>
                <w:b/>
              </w:rPr>
            </w:pPr>
            <w:r>
              <w:rPr>
                <w:b/>
              </w:rPr>
              <w:t>Informace o způsobu kontaktu s vyučujícím</w:t>
            </w:r>
          </w:p>
        </w:tc>
      </w:tr>
      <w:tr w:rsidR="006009AB" w14:paraId="3A84886F" w14:textId="77777777" w:rsidTr="000125B6">
        <w:trPr>
          <w:trHeight w:val="278"/>
        </w:trPr>
        <w:tc>
          <w:tcPr>
            <w:tcW w:w="9855" w:type="dxa"/>
            <w:gridSpan w:val="8"/>
          </w:tcPr>
          <w:p w14:paraId="7B20F5D9" w14:textId="77777777" w:rsidR="006009AB" w:rsidRPr="00F12949" w:rsidRDefault="006009AB" w:rsidP="00E96895">
            <w:r w:rsidRPr="00F12949">
              <w:lastRenderedPageBreak/>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0972D4E2" w14:textId="77777777" w:rsidR="006009AB" w:rsidRDefault="006009AB" w:rsidP="006009A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2D7A970F" w14:textId="77777777" w:rsidTr="0085754D">
        <w:tc>
          <w:tcPr>
            <w:tcW w:w="9855" w:type="dxa"/>
            <w:gridSpan w:val="8"/>
            <w:tcBorders>
              <w:bottom w:val="double" w:sz="4" w:space="0" w:color="auto"/>
            </w:tcBorders>
            <w:shd w:val="clear" w:color="auto" w:fill="BDD6EE"/>
          </w:tcPr>
          <w:p w14:paraId="40B65228" w14:textId="47BEFF6B" w:rsidR="006009AB" w:rsidRDefault="006009AB" w:rsidP="0085754D">
            <w:pPr>
              <w:tabs>
                <w:tab w:val="right" w:pos="9463"/>
              </w:tabs>
              <w:rPr>
                <w:b/>
                <w:sz w:val="28"/>
              </w:rPr>
            </w:pPr>
            <w:r>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5EB650D6" w14:textId="77777777" w:rsidTr="0085754D">
        <w:tc>
          <w:tcPr>
            <w:tcW w:w="3086" w:type="dxa"/>
            <w:tcBorders>
              <w:top w:val="double" w:sz="4" w:space="0" w:color="auto"/>
            </w:tcBorders>
            <w:shd w:val="clear" w:color="auto" w:fill="F7CAAC"/>
          </w:tcPr>
          <w:p w14:paraId="5301DBB6"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0956B6FA" w14:textId="0FBA91FF" w:rsidR="00C75BBE" w:rsidRDefault="006009AB" w:rsidP="0085754D">
            <w:bookmarkStart w:id="2397" w:name="pocitacoveViryAbezpecnost"/>
            <w:r>
              <w:t>Počítačové viry a bezpečnost</w:t>
            </w:r>
            <w:bookmarkEnd w:id="2397"/>
          </w:p>
        </w:tc>
      </w:tr>
      <w:tr w:rsidR="006009AB" w14:paraId="75176946" w14:textId="77777777" w:rsidTr="0085754D">
        <w:tc>
          <w:tcPr>
            <w:tcW w:w="3086" w:type="dxa"/>
            <w:shd w:val="clear" w:color="auto" w:fill="F7CAAC"/>
          </w:tcPr>
          <w:p w14:paraId="13480E8B" w14:textId="77777777" w:rsidR="006009AB" w:rsidRDefault="006009AB" w:rsidP="0085754D">
            <w:pPr>
              <w:rPr>
                <w:b/>
              </w:rPr>
            </w:pPr>
            <w:r>
              <w:rPr>
                <w:b/>
              </w:rPr>
              <w:t>Typ předmětu</w:t>
            </w:r>
          </w:p>
        </w:tc>
        <w:tc>
          <w:tcPr>
            <w:tcW w:w="3406" w:type="dxa"/>
            <w:gridSpan w:val="4"/>
          </w:tcPr>
          <w:p w14:paraId="4E629415" w14:textId="77777777" w:rsidR="006009AB" w:rsidRDefault="006009AB" w:rsidP="0085754D">
            <w:r>
              <w:t>Povinný „PZ“ pro specializaci:</w:t>
            </w:r>
          </w:p>
          <w:p w14:paraId="36D7BC33" w14:textId="77777777" w:rsidR="006009AB" w:rsidRDefault="006009AB" w:rsidP="0085754D">
            <w:r>
              <w:t>Bezpečnostní technologie</w:t>
            </w:r>
          </w:p>
        </w:tc>
        <w:tc>
          <w:tcPr>
            <w:tcW w:w="2695" w:type="dxa"/>
            <w:gridSpan w:val="2"/>
            <w:shd w:val="clear" w:color="auto" w:fill="F7CAAC"/>
          </w:tcPr>
          <w:p w14:paraId="0D5BD0D0" w14:textId="77777777" w:rsidR="006009AB" w:rsidRDefault="006009AB" w:rsidP="0085754D">
            <w:r>
              <w:rPr>
                <w:b/>
              </w:rPr>
              <w:t>doporučený ročník / semestr</w:t>
            </w:r>
          </w:p>
        </w:tc>
        <w:tc>
          <w:tcPr>
            <w:tcW w:w="668" w:type="dxa"/>
          </w:tcPr>
          <w:p w14:paraId="16667EB3" w14:textId="77777777" w:rsidR="006009AB" w:rsidRDefault="006009AB" w:rsidP="0085754D">
            <w:r>
              <w:t>1/Z</w:t>
            </w:r>
          </w:p>
        </w:tc>
      </w:tr>
      <w:tr w:rsidR="006009AB" w14:paraId="3DDDCBAE" w14:textId="77777777" w:rsidTr="0085754D">
        <w:tc>
          <w:tcPr>
            <w:tcW w:w="3086" w:type="dxa"/>
            <w:shd w:val="clear" w:color="auto" w:fill="F7CAAC"/>
          </w:tcPr>
          <w:p w14:paraId="1E2E90E0" w14:textId="77777777" w:rsidR="006009AB" w:rsidRDefault="006009AB" w:rsidP="0085754D">
            <w:pPr>
              <w:rPr>
                <w:b/>
              </w:rPr>
            </w:pPr>
            <w:r>
              <w:rPr>
                <w:b/>
              </w:rPr>
              <w:t>Rozsah studijního předmětu</w:t>
            </w:r>
          </w:p>
        </w:tc>
        <w:tc>
          <w:tcPr>
            <w:tcW w:w="1701" w:type="dxa"/>
            <w:gridSpan w:val="2"/>
          </w:tcPr>
          <w:p w14:paraId="7B78B152" w14:textId="77777777" w:rsidR="006009AB" w:rsidRDefault="006009AB" w:rsidP="0085754D">
            <w:r>
              <w:t>14p +28c</w:t>
            </w:r>
          </w:p>
        </w:tc>
        <w:tc>
          <w:tcPr>
            <w:tcW w:w="889" w:type="dxa"/>
            <w:shd w:val="clear" w:color="auto" w:fill="F7CAAC"/>
          </w:tcPr>
          <w:p w14:paraId="60378FB9" w14:textId="77777777" w:rsidR="006009AB" w:rsidRDefault="006009AB" w:rsidP="0085754D">
            <w:pPr>
              <w:rPr>
                <w:b/>
              </w:rPr>
            </w:pPr>
            <w:r>
              <w:rPr>
                <w:b/>
              </w:rPr>
              <w:t xml:space="preserve">hod. </w:t>
            </w:r>
          </w:p>
        </w:tc>
        <w:tc>
          <w:tcPr>
            <w:tcW w:w="816" w:type="dxa"/>
          </w:tcPr>
          <w:p w14:paraId="4E918CA4" w14:textId="77777777" w:rsidR="006009AB" w:rsidRDefault="006009AB" w:rsidP="0085754D"/>
        </w:tc>
        <w:tc>
          <w:tcPr>
            <w:tcW w:w="2156" w:type="dxa"/>
            <w:shd w:val="clear" w:color="auto" w:fill="F7CAAC"/>
          </w:tcPr>
          <w:p w14:paraId="40CD40A7" w14:textId="77777777" w:rsidR="006009AB" w:rsidRDefault="006009AB" w:rsidP="0085754D">
            <w:pPr>
              <w:rPr>
                <w:b/>
              </w:rPr>
            </w:pPr>
            <w:r>
              <w:rPr>
                <w:b/>
              </w:rPr>
              <w:t>kreditů</w:t>
            </w:r>
          </w:p>
        </w:tc>
        <w:tc>
          <w:tcPr>
            <w:tcW w:w="1207" w:type="dxa"/>
            <w:gridSpan w:val="2"/>
          </w:tcPr>
          <w:p w14:paraId="1D360EAD" w14:textId="77777777" w:rsidR="006009AB" w:rsidRDefault="006009AB" w:rsidP="0085754D">
            <w:r>
              <w:t>4</w:t>
            </w:r>
          </w:p>
        </w:tc>
      </w:tr>
      <w:tr w:rsidR="006009AB" w14:paraId="1850ED03" w14:textId="77777777" w:rsidTr="0085754D">
        <w:tc>
          <w:tcPr>
            <w:tcW w:w="3086" w:type="dxa"/>
            <w:shd w:val="clear" w:color="auto" w:fill="F7CAAC"/>
          </w:tcPr>
          <w:p w14:paraId="00DB9AF8" w14:textId="77777777" w:rsidR="006009AB" w:rsidRDefault="006009AB" w:rsidP="0085754D">
            <w:pPr>
              <w:rPr>
                <w:b/>
                <w:sz w:val="22"/>
              </w:rPr>
            </w:pPr>
            <w:r>
              <w:rPr>
                <w:b/>
              </w:rPr>
              <w:t>Prerekvizity, korekvizity, ekvivalence</w:t>
            </w:r>
          </w:p>
        </w:tc>
        <w:tc>
          <w:tcPr>
            <w:tcW w:w="6769" w:type="dxa"/>
            <w:gridSpan w:val="7"/>
          </w:tcPr>
          <w:p w14:paraId="03D4DDE3" w14:textId="77777777" w:rsidR="006009AB" w:rsidRDefault="006009AB" w:rsidP="0085754D">
            <w:r>
              <w:t>nejsou</w:t>
            </w:r>
          </w:p>
        </w:tc>
      </w:tr>
      <w:tr w:rsidR="006009AB" w14:paraId="4464C02C" w14:textId="77777777" w:rsidTr="0085754D">
        <w:tc>
          <w:tcPr>
            <w:tcW w:w="3086" w:type="dxa"/>
            <w:shd w:val="clear" w:color="auto" w:fill="F7CAAC"/>
          </w:tcPr>
          <w:p w14:paraId="73A15D1E" w14:textId="77777777" w:rsidR="006009AB" w:rsidRDefault="006009AB" w:rsidP="0085754D">
            <w:pPr>
              <w:rPr>
                <w:b/>
              </w:rPr>
            </w:pPr>
            <w:r>
              <w:rPr>
                <w:b/>
              </w:rPr>
              <w:t>Způsob ověření studijních výsledků</w:t>
            </w:r>
          </w:p>
        </w:tc>
        <w:tc>
          <w:tcPr>
            <w:tcW w:w="3406" w:type="dxa"/>
            <w:gridSpan w:val="4"/>
          </w:tcPr>
          <w:p w14:paraId="107E3E58" w14:textId="77777777" w:rsidR="006009AB" w:rsidRDefault="006009AB" w:rsidP="0085754D">
            <w:r>
              <w:t>Klasifikovaný zápočet</w:t>
            </w:r>
          </w:p>
        </w:tc>
        <w:tc>
          <w:tcPr>
            <w:tcW w:w="2156" w:type="dxa"/>
            <w:shd w:val="clear" w:color="auto" w:fill="F7CAAC"/>
          </w:tcPr>
          <w:p w14:paraId="562A77FB" w14:textId="77777777" w:rsidR="006009AB" w:rsidRDefault="006009AB" w:rsidP="0085754D">
            <w:pPr>
              <w:rPr>
                <w:b/>
              </w:rPr>
            </w:pPr>
            <w:r>
              <w:rPr>
                <w:b/>
              </w:rPr>
              <w:t>Forma výuky</w:t>
            </w:r>
          </w:p>
        </w:tc>
        <w:tc>
          <w:tcPr>
            <w:tcW w:w="1207" w:type="dxa"/>
            <w:gridSpan w:val="2"/>
          </w:tcPr>
          <w:p w14:paraId="3649B2FF" w14:textId="77777777" w:rsidR="006009AB" w:rsidRDefault="006009AB" w:rsidP="0085754D">
            <w:r>
              <w:t>Přednášky, cvičení</w:t>
            </w:r>
          </w:p>
        </w:tc>
      </w:tr>
      <w:tr w:rsidR="006009AB" w14:paraId="1B6C3550" w14:textId="77777777" w:rsidTr="0085754D">
        <w:tc>
          <w:tcPr>
            <w:tcW w:w="3086" w:type="dxa"/>
            <w:shd w:val="clear" w:color="auto" w:fill="F7CAAC"/>
          </w:tcPr>
          <w:p w14:paraId="682D2229"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2684785B" w14:textId="77777777" w:rsidR="006009AB" w:rsidRDefault="006009AB" w:rsidP="0085754D">
            <w:r>
              <w:t>Písemná i ústní forma</w:t>
            </w:r>
          </w:p>
          <w:p w14:paraId="4309FF65" w14:textId="77777777" w:rsidR="006009AB" w:rsidRDefault="006009AB" w:rsidP="0085754D">
            <w:r>
              <w:t xml:space="preserve">1. Povinná a aktivní účast na jednotlivých cvičeních (80% účast na cvičení). </w:t>
            </w:r>
          </w:p>
          <w:p w14:paraId="71979257" w14:textId="77777777" w:rsidR="006009AB" w:rsidRDefault="006009AB" w:rsidP="0085754D">
            <w:r>
              <w:t xml:space="preserve">2. Teoretické a praktické zvládnutí základní problematiky a jednotlivých témat. </w:t>
            </w:r>
          </w:p>
          <w:p w14:paraId="5ED60CD7" w14:textId="77777777" w:rsidR="006009AB" w:rsidRDefault="006009AB" w:rsidP="0085754D">
            <w:r>
              <w:t xml:space="preserve">3. Úspěšné a samostatné vypracování všech zadaných úloh v průběhu semestru. </w:t>
            </w:r>
          </w:p>
          <w:p w14:paraId="54B76A0C" w14:textId="77777777" w:rsidR="006009AB" w:rsidRDefault="006009AB" w:rsidP="0085754D">
            <w:r>
              <w:t>4. Prokázání úspěšného zvládnutí probírané tématiky při ústním pohovoru s vyučujícím.</w:t>
            </w:r>
          </w:p>
        </w:tc>
      </w:tr>
      <w:tr w:rsidR="006009AB" w14:paraId="169D26C9" w14:textId="77777777" w:rsidTr="0085754D">
        <w:trPr>
          <w:trHeight w:val="554"/>
        </w:trPr>
        <w:tc>
          <w:tcPr>
            <w:tcW w:w="9855" w:type="dxa"/>
            <w:gridSpan w:val="8"/>
            <w:tcBorders>
              <w:top w:val="nil"/>
            </w:tcBorders>
          </w:tcPr>
          <w:p w14:paraId="21460792" w14:textId="77777777" w:rsidR="006009AB" w:rsidRDefault="006009AB" w:rsidP="0085754D"/>
        </w:tc>
      </w:tr>
      <w:tr w:rsidR="006009AB" w14:paraId="71945CD8" w14:textId="77777777" w:rsidTr="0085754D">
        <w:trPr>
          <w:trHeight w:val="197"/>
        </w:trPr>
        <w:tc>
          <w:tcPr>
            <w:tcW w:w="3086" w:type="dxa"/>
            <w:tcBorders>
              <w:top w:val="nil"/>
            </w:tcBorders>
            <w:shd w:val="clear" w:color="auto" w:fill="F7CAAC"/>
          </w:tcPr>
          <w:p w14:paraId="25E5B015" w14:textId="77777777" w:rsidR="006009AB" w:rsidRDefault="006009AB" w:rsidP="0085754D">
            <w:pPr>
              <w:rPr>
                <w:b/>
              </w:rPr>
            </w:pPr>
            <w:r>
              <w:rPr>
                <w:b/>
              </w:rPr>
              <w:t>Garant předmětu</w:t>
            </w:r>
          </w:p>
        </w:tc>
        <w:tc>
          <w:tcPr>
            <w:tcW w:w="6769" w:type="dxa"/>
            <w:gridSpan w:val="7"/>
            <w:tcBorders>
              <w:top w:val="nil"/>
            </w:tcBorders>
          </w:tcPr>
          <w:p w14:paraId="77A0DEE8" w14:textId="77777777" w:rsidR="006009AB" w:rsidRDefault="006009AB" w:rsidP="0085754D">
            <w:r>
              <w:t>prof. Mgr. Roman Jašek, Ph.D.</w:t>
            </w:r>
          </w:p>
        </w:tc>
      </w:tr>
      <w:tr w:rsidR="006009AB" w14:paraId="2B8074E2" w14:textId="77777777" w:rsidTr="0085754D">
        <w:trPr>
          <w:trHeight w:val="243"/>
        </w:trPr>
        <w:tc>
          <w:tcPr>
            <w:tcW w:w="3086" w:type="dxa"/>
            <w:tcBorders>
              <w:top w:val="nil"/>
            </w:tcBorders>
            <w:shd w:val="clear" w:color="auto" w:fill="F7CAAC"/>
          </w:tcPr>
          <w:p w14:paraId="63BAC054" w14:textId="77777777" w:rsidR="006009AB" w:rsidRDefault="006009AB" w:rsidP="0085754D">
            <w:pPr>
              <w:rPr>
                <w:b/>
              </w:rPr>
            </w:pPr>
            <w:r>
              <w:rPr>
                <w:b/>
              </w:rPr>
              <w:t>Zapojení garanta do výuky předmětu</w:t>
            </w:r>
          </w:p>
        </w:tc>
        <w:tc>
          <w:tcPr>
            <w:tcW w:w="6769" w:type="dxa"/>
            <w:gridSpan w:val="7"/>
            <w:tcBorders>
              <w:top w:val="nil"/>
            </w:tcBorders>
          </w:tcPr>
          <w:p w14:paraId="0E714C15" w14:textId="63E07508" w:rsidR="006009AB" w:rsidRDefault="006009AB" w:rsidP="00F32962">
            <w:r>
              <w:t xml:space="preserve">Metodicky, vede přednášky </w:t>
            </w:r>
          </w:p>
        </w:tc>
      </w:tr>
      <w:tr w:rsidR="006009AB" w14:paraId="78550072" w14:textId="77777777" w:rsidTr="0085754D">
        <w:tc>
          <w:tcPr>
            <w:tcW w:w="3086" w:type="dxa"/>
            <w:shd w:val="clear" w:color="auto" w:fill="F7CAAC"/>
          </w:tcPr>
          <w:p w14:paraId="7A10BEDD" w14:textId="77777777" w:rsidR="006009AB" w:rsidRDefault="006009AB" w:rsidP="0085754D">
            <w:pPr>
              <w:rPr>
                <w:b/>
              </w:rPr>
            </w:pPr>
            <w:r>
              <w:rPr>
                <w:b/>
              </w:rPr>
              <w:t>Vyučující</w:t>
            </w:r>
          </w:p>
        </w:tc>
        <w:tc>
          <w:tcPr>
            <w:tcW w:w="6769" w:type="dxa"/>
            <w:gridSpan w:val="7"/>
            <w:tcBorders>
              <w:bottom w:val="nil"/>
            </w:tcBorders>
          </w:tcPr>
          <w:p w14:paraId="6F773066" w14:textId="77777777" w:rsidR="006009AB" w:rsidRDefault="006009AB" w:rsidP="0085754D">
            <w:r>
              <w:t>prof. Mgr. Roman Jašek, Ph.D., přednášky (100 %)</w:t>
            </w:r>
          </w:p>
          <w:p w14:paraId="4A88ACAB" w14:textId="77777777" w:rsidR="006009AB" w:rsidRDefault="006009AB" w:rsidP="0085754D">
            <w:r>
              <w:t>Ing. David Malaník, Ph.D,, cvičení (100 %)</w:t>
            </w:r>
          </w:p>
        </w:tc>
      </w:tr>
      <w:tr w:rsidR="006009AB" w14:paraId="292C31DE" w14:textId="77777777" w:rsidTr="0085754D">
        <w:trPr>
          <w:trHeight w:val="554"/>
        </w:trPr>
        <w:tc>
          <w:tcPr>
            <w:tcW w:w="9855" w:type="dxa"/>
            <w:gridSpan w:val="8"/>
            <w:tcBorders>
              <w:top w:val="nil"/>
            </w:tcBorders>
          </w:tcPr>
          <w:p w14:paraId="6FFF1DEE" w14:textId="77777777" w:rsidR="006009AB" w:rsidRDefault="006009AB" w:rsidP="0085754D"/>
        </w:tc>
      </w:tr>
      <w:tr w:rsidR="006009AB" w14:paraId="58A3F2F2" w14:textId="77777777" w:rsidTr="0085754D">
        <w:tc>
          <w:tcPr>
            <w:tcW w:w="3086" w:type="dxa"/>
            <w:shd w:val="clear" w:color="auto" w:fill="F7CAAC"/>
          </w:tcPr>
          <w:p w14:paraId="1F81D59C" w14:textId="77777777" w:rsidR="006009AB" w:rsidRDefault="006009AB" w:rsidP="0085754D">
            <w:pPr>
              <w:rPr>
                <w:b/>
              </w:rPr>
            </w:pPr>
            <w:r>
              <w:rPr>
                <w:b/>
              </w:rPr>
              <w:t>Stručná anotace předmětu</w:t>
            </w:r>
          </w:p>
        </w:tc>
        <w:tc>
          <w:tcPr>
            <w:tcW w:w="6769" w:type="dxa"/>
            <w:gridSpan w:val="7"/>
            <w:tcBorders>
              <w:bottom w:val="nil"/>
            </w:tcBorders>
          </w:tcPr>
          <w:p w14:paraId="52EC91D8" w14:textId="77777777" w:rsidR="006009AB" w:rsidRDefault="006009AB" w:rsidP="0085754D"/>
        </w:tc>
      </w:tr>
      <w:tr w:rsidR="006009AB" w14:paraId="74A5AC9D" w14:textId="77777777" w:rsidTr="0085754D">
        <w:trPr>
          <w:trHeight w:val="3938"/>
        </w:trPr>
        <w:tc>
          <w:tcPr>
            <w:tcW w:w="9855" w:type="dxa"/>
            <w:gridSpan w:val="8"/>
            <w:tcBorders>
              <w:top w:val="nil"/>
              <w:bottom w:val="single" w:sz="12" w:space="0" w:color="auto"/>
            </w:tcBorders>
          </w:tcPr>
          <w:p w14:paraId="24AC01D6" w14:textId="3297EE94" w:rsidR="006009AB" w:rsidRPr="005F2206" w:rsidRDefault="006009AB" w:rsidP="00E96895">
            <w:pPr>
              <w:rPr>
                <w:noProof/>
                <w:sz w:val="22"/>
                <w:szCs w:val="22"/>
              </w:rPr>
            </w:pPr>
            <w:r>
              <w:t>Cílem předmětu je uvedení do problematiky počítačové bezpečnosti. Posluchač by měl po absolvování rozumět principům činnosti počítačových virů a jejich klasifikace, obranným strategiím virů, tvorbě a automatickému generování virů, problematice spamu, phishingu a hackingu.</w:t>
            </w:r>
          </w:p>
          <w:p w14:paraId="75CF3300" w14:textId="0D8E4023" w:rsidR="006009AB" w:rsidRPr="005F2206" w:rsidRDefault="006009AB">
            <w:pPr>
              <w:rPr>
                <w:sz w:val="22"/>
                <w:szCs w:val="22"/>
              </w:rPr>
            </w:pPr>
            <w:r w:rsidRPr="005F2206">
              <w:rPr>
                <w:sz w:val="22"/>
                <w:szCs w:val="22"/>
              </w:rPr>
              <w:t>Témata:</w:t>
            </w:r>
          </w:p>
          <w:p w14:paraId="28E4730C" w14:textId="77777777" w:rsidR="006009AB" w:rsidRDefault="006009AB">
            <w:pPr>
              <w:pStyle w:val="Odstavecseseznamem"/>
              <w:numPr>
                <w:ilvl w:val="0"/>
                <w:numId w:val="6"/>
              </w:numPr>
            </w:pPr>
            <w:r>
              <w:t xml:space="preserve">Umělá inteligence a umělý život, sebereplikující se struktury (hra života, Fredkinovy sebereplikující se struktury). Umělý život a virtuální univerza (Tierra, biomorfové, SBEAT, SBART, EDEN, SWIMBOOT). Umělý život a komplexní systémy. </w:t>
            </w:r>
          </w:p>
          <w:p w14:paraId="5F1E6A80" w14:textId="77777777" w:rsidR="006009AB" w:rsidRDefault="006009AB">
            <w:pPr>
              <w:pStyle w:val="Odstavecseseznamem"/>
              <w:numPr>
                <w:ilvl w:val="0"/>
                <w:numId w:val="6"/>
              </w:numPr>
            </w:pPr>
            <w:r>
              <w:t xml:space="preserve">Sebereplikující se struktury, konečné automaty a Turingovy stroje. Definice viru, společné a rozdílné rysy s virem biologickým. Klasifikace škodlivého kódu (viry, adware, spyware, červi,…) a jeho šíření kódu. HOAX. </w:t>
            </w:r>
          </w:p>
          <w:p w14:paraId="2CE893DB" w14:textId="77777777" w:rsidR="006009AB" w:rsidRDefault="006009AB">
            <w:pPr>
              <w:pStyle w:val="Odstavecseseznamem"/>
              <w:numPr>
                <w:ilvl w:val="0"/>
                <w:numId w:val="6"/>
              </w:numPr>
            </w:pPr>
            <w:r>
              <w:t xml:space="preserve">Škodlivý kód a jeho závislost na běhovém prostředí. </w:t>
            </w:r>
          </w:p>
          <w:p w14:paraId="717D0CDA" w14:textId="77777777" w:rsidR="006009AB" w:rsidRDefault="006009AB">
            <w:pPr>
              <w:pStyle w:val="Odstavecseseznamem"/>
              <w:numPr>
                <w:ilvl w:val="0"/>
                <w:numId w:val="6"/>
              </w:numPr>
            </w:pPr>
            <w:r>
              <w:t xml:space="preserve">Metody infekce. Infekce souborů (com, exe, API, MBR, DBR), techniky infekce (přepisující viry, připojující se viry, dutinové viry, utajený bod). Infekce paměti, využívání přerušení, swapovací viry. </w:t>
            </w:r>
          </w:p>
          <w:p w14:paraId="6562EE4B" w14:textId="77777777" w:rsidR="006009AB" w:rsidRDefault="006009AB">
            <w:pPr>
              <w:pStyle w:val="Odstavecseseznamem"/>
              <w:numPr>
                <w:ilvl w:val="0"/>
                <w:numId w:val="6"/>
              </w:numPr>
            </w:pPr>
            <w:r>
              <w:t xml:space="preserve">Základní obranné strategie virů. Skenování v paměti, trasování, ochrana proti ladění, obrněné viry, retroviry, obrana proti heuristické analýze, emulaci a disassemblování, použití nedokumentovaných funkcí. </w:t>
            </w:r>
          </w:p>
          <w:p w14:paraId="1F5CB10E" w14:textId="77777777" w:rsidR="006009AB" w:rsidRDefault="006009AB">
            <w:pPr>
              <w:pStyle w:val="Odstavecseseznamem"/>
              <w:numPr>
                <w:ilvl w:val="0"/>
                <w:numId w:val="6"/>
              </w:numPr>
            </w:pPr>
            <w:r>
              <w:t xml:space="preserve">Tvorba a generování virů. Kód viru, zakódované viry (dekryptory, nelineární dekódování, W95/fono, W95/Mad2736), oligomorfní viry, polymorfní viry, metamorfní viry. Generátory virů. </w:t>
            </w:r>
          </w:p>
          <w:p w14:paraId="42011896" w14:textId="77777777" w:rsidR="006009AB" w:rsidRDefault="006009AB">
            <w:pPr>
              <w:pStyle w:val="Odstavecseseznamem"/>
              <w:numPr>
                <w:ilvl w:val="0"/>
                <w:numId w:val="6"/>
              </w:numPr>
            </w:pPr>
            <w:r>
              <w:t>Opakování základů počítačových sítí. Odposlouchávání sítě. Bezpečnost webových serverů. Skenování portů.</w:t>
            </w:r>
          </w:p>
          <w:p w14:paraId="3F191CAA" w14:textId="77777777" w:rsidR="006009AB" w:rsidRDefault="006009AB">
            <w:pPr>
              <w:pStyle w:val="Odstavecseseznamem"/>
              <w:numPr>
                <w:ilvl w:val="0"/>
                <w:numId w:val="6"/>
              </w:numPr>
            </w:pPr>
            <w:r>
              <w:t>Počítačové sítě a útoky na ně. Průzkum sítě, autonomní systémy, služby sítě. Bezdrátové sítě a útoky. Firewall.</w:t>
            </w:r>
          </w:p>
          <w:p w14:paraId="416D8E5C" w14:textId="77777777" w:rsidR="006009AB" w:rsidRDefault="006009AB">
            <w:pPr>
              <w:pStyle w:val="Odstavecseseznamem"/>
              <w:numPr>
                <w:ilvl w:val="0"/>
                <w:numId w:val="6"/>
              </w:numPr>
            </w:pPr>
            <w:r>
              <w:t xml:space="preserve">Google Hacking. Buffer overflow - přetečení zásobníku. Bezpečnost účtů MS Windows. </w:t>
            </w:r>
          </w:p>
          <w:p w14:paraId="22FB28C7" w14:textId="77777777" w:rsidR="006009AB" w:rsidRDefault="006009AB">
            <w:pPr>
              <w:pStyle w:val="Odstavecseseznamem"/>
              <w:numPr>
                <w:ilvl w:val="0"/>
                <w:numId w:val="6"/>
              </w:numPr>
            </w:pPr>
            <w:r>
              <w:t xml:space="preserve">Spam a antispam. Spam, definice a historie. Nástroje pro boj se spamem. Antispamové strategie a nástroje pro Windows a Linux. Bayesovský klasifikátor a SpamAssassin. Poštovní klient a filtry. </w:t>
            </w:r>
          </w:p>
          <w:p w14:paraId="18582D77" w14:textId="77777777" w:rsidR="006009AB" w:rsidRDefault="006009AB">
            <w:pPr>
              <w:pStyle w:val="Odstavecseseznamem"/>
              <w:numPr>
                <w:ilvl w:val="0"/>
                <w:numId w:val="6"/>
              </w:numPr>
            </w:pPr>
            <w:r>
              <w:t xml:space="preserve">Phishing. Phishing jako podkategorie spamu. Falešná identita, přesměrování a falešná identita. Phishing a Malware. Cracking. Ochrany programu. Anti - debugovací a anti - disasemblovací programy. Ochrana programů. </w:t>
            </w:r>
          </w:p>
          <w:p w14:paraId="09D4F989" w14:textId="77777777" w:rsidR="006009AB" w:rsidRDefault="006009AB">
            <w:pPr>
              <w:pStyle w:val="Odstavecseseznamem"/>
              <w:numPr>
                <w:ilvl w:val="0"/>
                <w:numId w:val="6"/>
              </w:numPr>
            </w:pPr>
            <w:r>
              <w:t xml:space="preserve">Hacking I. Sběr informací, skenování a přehled scanovacích programů, síťové služby a jejich průzkum. Operační systémy a utok na ně. Mac OSX, Windows a Linux. </w:t>
            </w:r>
          </w:p>
          <w:p w14:paraId="4A75C54D" w14:textId="48306F98" w:rsidR="006009AB" w:rsidRDefault="006009AB">
            <w:pPr>
              <w:pStyle w:val="Odstavecseseznamem"/>
              <w:numPr>
                <w:ilvl w:val="0"/>
                <w:numId w:val="6"/>
              </w:numPr>
            </w:pPr>
            <w:r>
              <w:t xml:space="preserve">Útoky na kód, útoky na web. Prevence incidentu. </w:t>
            </w:r>
            <w:r w:rsidR="00F410FC">
              <w:t>I</w:t>
            </w:r>
            <w:r>
              <w:t xml:space="preserve">mplementace bezpečnostní politiky a procedur. Pátrací postupy a počítačové vyšetřování. Trasování dat a síťový dozor. </w:t>
            </w:r>
          </w:p>
          <w:p w14:paraId="231EEE38" w14:textId="7F562DF2" w:rsidR="006009AB" w:rsidRDefault="006009AB" w:rsidP="00A711D1">
            <w:pPr>
              <w:pStyle w:val="Odstavecseseznamem"/>
              <w:numPr>
                <w:ilvl w:val="0"/>
                <w:numId w:val="6"/>
              </w:numPr>
            </w:pPr>
            <w:r>
              <w:t>Webové útoky, nástroje hackerů. Počítačové viry, antiviry a umělá inteligence</w:t>
            </w:r>
            <w:ins w:id="2398" w:author="Milan Navrátil" w:date="2018-11-14T10:40:00Z">
              <w:r w:rsidR="00C81245">
                <w:t>.</w:t>
              </w:r>
            </w:ins>
            <w:del w:id="2399" w:author="Milan Navrátil" w:date="2018-11-14T10:40:00Z">
              <w:r w:rsidDel="00C81245">
                <w:delText xml:space="preserve"> </w:delText>
              </w:r>
            </w:del>
          </w:p>
        </w:tc>
      </w:tr>
      <w:tr w:rsidR="006009AB" w14:paraId="7BD2B3E8" w14:textId="77777777" w:rsidTr="0085754D">
        <w:trPr>
          <w:trHeight w:val="265"/>
        </w:trPr>
        <w:tc>
          <w:tcPr>
            <w:tcW w:w="3653" w:type="dxa"/>
            <w:gridSpan w:val="2"/>
            <w:tcBorders>
              <w:top w:val="nil"/>
            </w:tcBorders>
            <w:shd w:val="clear" w:color="auto" w:fill="F7CAAC"/>
          </w:tcPr>
          <w:p w14:paraId="12DBEDD0" w14:textId="77777777" w:rsidR="006009AB" w:rsidRDefault="006009AB" w:rsidP="0085754D">
            <w:r>
              <w:rPr>
                <w:b/>
              </w:rPr>
              <w:t>Studijní literatura a studijní pomůcky</w:t>
            </w:r>
          </w:p>
        </w:tc>
        <w:tc>
          <w:tcPr>
            <w:tcW w:w="6202" w:type="dxa"/>
            <w:gridSpan w:val="6"/>
            <w:tcBorders>
              <w:top w:val="nil"/>
              <w:bottom w:val="nil"/>
            </w:tcBorders>
          </w:tcPr>
          <w:p w14:paraId="1A3EF1E6" w14:textId="77777777" w:rsidR="006009AB" w:rsidRDefault="006009AB" w:rsidP="0085754D"/>
        </w:tc>
      </w:tr>
      <w:tr w:rsidR="006009AB" w14:paraId="53D80473" w14:textId="77777777" w:rsidTr="0085754D">
        <w:trPr>
          <w:trHeight w:val="1497"/>
        </w:trPr>
        <w:tc>
          <w:tcPr>
            <w:tcW w:w="9855" w:type="dxa"/>
            <w:gridSpan w:val="8"/>
            <w:tcBorders>
              <w:top w:val="nil"/>
            </w:tcBorders>
          </w:tcPr>
          <w:p w14:paraId="5D4CC3B1" w14:textId="77777777" w:rsidR="006009AB" w:rsidRPr="0061563F" w:rsidRDefault="006009AB" w:rsidP="00A711D1">
            <w:pPr>
              <w:rPr>
                <w:b/>
                <w:bCs/>
                <w:szCs w:val="18"/>
              </w:rPr>
            </w:pPr>
            <w:r w:rsidRPr="00A711D1">
              <w:rPr>
                <w:b/>
                <w:bCs/>
                <w:szCs w:val="18"/>
              </w:rPr>
              <w:lastRenderedPageBreak/>
              <w:t>Povinná literatura:</w:t>
            </w:r>
          </w:p>
          <w:p w14:paraId="64FC333E" w14:textId="7C68986F" w:rsidR="006009AB" w:rsidRDefault="006009AB">
            <w:pPr>
              <w:rPr>
                <w:ins w:id="2400" w:author="Milan Navrátil" w:date="2018-11-15T13:26:00Z"/>
                <w:szCs w:val="18"/>
              </w:rPr>
            </w:pPr>
            <w:r w:rsidRPr="007D3C75">
              <w:rPr>
                <w:szCs w:val="18"/>
              </w:rPr>
              <w:t xml:space="preserve">KOLOUCH, J. </w:t>
            </w:r>
            <w:r w:rsidRPr="007D3C75">
              <w:rPr>
                <w:i/>
                <w:iCs/>
                <w:szCs w:val="18"/>
              </w:rPr>
              <w:t>CyberCrime</w:t>
            </w:r>
            <w:r w:rsidRPr="002D2789">
              <w:rPr>
                <w:szCs w:val="18"/>
              </w:rPr>
              <w:t xml:space="preserve">. Praha: </w:t>
            </w:r>
            <w:proofErr w:type="gramStart"/>
            <w:r w:rsidRPr="002D2789">
              <w:rPr>
                <w:szCs w:val="18"/>
              </w:rPr>
              <w:t>CZ.NIC</w:t>
            </w:r>
            <w:proofErr w:type="gramEnd"/>
            <w:r w:rsidRPr="002D2789">
              <w:rPr>
                <w:szCs w:val="18"/>
              </w:rPr>
              <w:t>, z.s.p.o., 2016. CZ.NIC. ISBN 9788088168157.</w:t>
            </w:r>
          </w:p>
          <w:p w14:paraId="53ACE29E" w14:textId="7DEF918B" w:rsidR="00E971FA" w:rsidRPr="0061563F" w:rsidRDefault="00E971FA">
            <w:pPr>
              <w:rPr>
                <w:szCs w:val="18"/>
              </w:rPr>
            </w:pPr>
            <w:ins w:id="2401" w:author="Milan Navrátil" w:date="2018-11-15T13:26:00Z">
              <w:r w:rsidRPr="00111E43">
                <w:rPr>
                  <w:szCs w:val="18"/>
                </w:rPr>
                <w:t xml:space="preserve">SZOR, P. </w:t>
              </w:r>
              <w:r w:rsidRPr="00111E43">
                <w:rPr>
                  <w:i/>
                  <w:szCs w:val="18"/>
                </w:rPr>
                <w:t>Počítačové viry: analýza útoku a obrana</w:t>
              </w:r>
              <w:r w:rsidRPr="00111E43">
                <w:rPr>
                  <w:szCs w:val="18"/>
                </w:rPr>
                <w:t>. Brno: Zoner Press, 2006. Encyklopedi</w:t>
              </w:r>
              <w:r>
                <w:rPr>
                  <w:szCs w:val="18"/>
                </w:rPr>
                <w:t>e Zoner Press. ISBN 8086815048.</w:t>
              </w:r>
            </w:ins>
          </w:p>
          <w:p w14:paraId="3A46B87A" w14:textId="77777777" w:rsidR="006009AB" w:rsidRPr="007D3C75" w:rsidRDefault="006009AB">
            <w:pPr>
              <w:rPr>
                <w:b/>
                <w:szCs w:val="18"/>
              </w:rPr>
            </w:pPr>
            <w:r w:rsidRPr="007D3C75">
              <w:rPr>
                <w:b/>
                <w:szCs w:val="18"/>
              </w:rPr>
              <w:t>Doporučená literatura:</w:t>
            </w:r>
          </w:p>
          <w:p w14:paraId="461FE9D3" w14:textId="29636479" w:rsidR="006009AB" w:rsidRPr="002D2789" w:rsidDel="00E971FA" w:rsidRDefault="006009AB">
            <w:pPr>
              <w:rPr>
                <w:del w:id="2402" w:author="Milan Navrátil" w:date="2018-11-15T13:25:00Z"/>
                <w:szCs w:val="18"/>
              </w:rPr>
            </w:pPr>
            <w:del w:id="2403" w:author="Milan Navrátil" w:date="2018-11-15T13:25:00Z">
              <w:r w:rsidRPr="002D2789" w:rsidDel="00E971FA">
                <w:rPr>
                  <w:szCs w:val="18"/>
                </w:rPr>
                <w:delText xml:space="preserve">SZOR, P. </w:delText>
              </w:r>
              <w:r w:rsidRPr="002D2789" w:rsidDel="00E971FA">
                <w:rPr>
                  <w:i/>
                  <w:szCs w:val="18"/>
                </w:rPr>
                <w:delText>Počítačové viry: analýza útoku a obrana</w:delText>
              </w:r>
              <w:r w:rsidRPr="002D2789" w:rsidDel="00E971FA">
                <w:rPr>
                  <w:szCs w:val="18"/>
                </w:rPr>
                <w:delText>. Brno: Zoner Press, 2006. Encyklopedie Zoner Press. ISBN 8086815048.</w:delText>
              </w:r>
            </w:del>
          </w:p>
          <w:p w14:paraId="515A24C2" w14:textId="77777777" w:rsidR="006009AB" w:rsidRPr="00643FD4" w:rsidRDefault="006009AB">
            <w:pPr>
              <w:rPr>
                <w:szCs w:val="18"/>
              </w:rPr>
            </w:pPr>
            <w:r w:rsidRPr="00911B74">
              <w:rPr>
                <w:szCs w:val="18"/>
              </w:rPr>
              <w:t xml:space="preserve">GLENNY, M. </w:t>
            </w:r>
            <w:r w:rsidRPr="008C5756">
              <w:rPr>
                <w:i/>
                <w:szCs w:val="18"/>
              </w:rPr>
              <w:t>Temný trh: kyberzloději, kyberpolicisté a vy</w:t>
            </w:r>
            <w:r w:rsidRPr="00643FD4">
              <w:rPr>
                <w:szCs w:val="18"/>
              </w:rPr>
              <w:t>. Praha: Argo, 2013. Zip (Argo: Dokořán). ISBN 9788073635220.</w:t>
            </w:r>
          </w:p>
          <w:p w14:paraId="0A410FE7" w14:textId="77777777" w:rsidR="006009AB" w:rsidRPr="005E563E" w:rsidRDefault="006009AB">
            <w:pPr>
              <w:rPr>
                <w:szCs w:val="18"/>
              </w:rPr>
            </w:pPr>
            <w:r w:rsidRPr="00AD66B0">
              <w:rPr>
                <w:szCs w:val="18"/>
              </w:rPr>
              <w:t xml:space="preserve">ERICKSON, J. </w:t>
            </w:r>
            <w:r w:rsidRPr="00AD66B0">
              <w:rPr>
                <w:i/>
                <w:szCs w:val="18"/>
              </w:rPr>
              <w:t>Hacking: umění exploi</w:t>
            </w:r>
            <w:r w:rsidRPr="00E2678B">
              <w:rPr>
                <w:szCs w:val="18"/>
              </w:rPr>
              <w:t>tace. 2., upr. a dopl. vyd. Přeložil Jan POKORNÝ. Brno: Zoner Press, 2009. Encyklopedie Zoner Press.</w:t>
            </w:r>
            <w:r w:rsidRPr="005E563E">
              <w:rPr>
                <w:szCs w:val="18"/>
              </w:rPr>
              <w:t xml:space="preserve"> ISBN 978-80-7413-022-9.</w:t>
            </w:r>
          </w:p>
          <w:p w14:paraId="7D0BDA32" w14:textId="77777777" w:rsidR="006009AB" w:rsidRPr="00C32E9B" w:rsidRDefault="006009AB">
            <w:pPr>
              <w:shd w:val="clear" w:color="auto" w:fill="FFFFFF"/>
              <w:rPr>
                <w:szCs w:val="18"/>
              </w:rPr>
            </w:pPr>
            <w:r w:rsidRPr="003751BD">
              <w:rPr>
                <w:szCs w:val="18"/>
              </w:rPr>
              <w:t>STALLINGS, W., L. BROWN, M. D. BAUER a M. HOWARD. </w:t>
            </w:r>
            <w:r w:rsidRPr="003751BD">
              <w:rPr>
                <w:i/>
                <w:szCs w:val="18"/>
              </w:rPr>
              <w:t>Computer security: principles and practice</w:t>
            </w:r>
            <w:r w:rsidRPr="00C32E9B">
              <w:rPr>
                <w:szCs w:val="18"/>
              </w:rPr>
              <w:t>. 2nd ed. Boston: Pearson, c2012, xxii, 788 s. ISBN 9780132775069.</w:t>
            </w:r>
          </w:p>
          <w:p w14:paraId="4ABEA2BB" w14:textId="7E897414" w:rsidR="006009AB" w:rsidRPr="00216579" w:rsidDel="00E971FA" w:rsidRDefault="006009AB">
            <w:pPr>
              <w:shd w:val="clear" w:color="auto" w:fill="FFFFFF"/>
              <w:rPr>
                <w:del w:id="2404" w:author="Milan Navrátil" w:date="2018-11-15T13:26:00Z"/>
                <w:szCs w:val="18"/>
              </w:rPr>
            </w:pPr>
            <w:r w:rsidRPr="0013290F">
              <w:rPr>
                <w:szCs w:val="18"/>
              </w:rPr>
              <w:t>SZOR, P. </w:t>
            </w:r>
            <w:r w:rsidRPr="0013290F">
              <w:rPr>
                <w:i/>
                <w:szCs w:val="18"/>
              </w:rPr>
              <w:t>The art of computer virus research and defense</w:t>
            </w:r>
            <w:r w:rsidRPr="00DD51E9">
              <w:rPr>
                <w:szCs w:val="18"/>
              </w:rPr>
              <w:t>. Upper Saddle Ri</w:t>
            </w:r>
            <w:r w:rsidRPr="006B265C">
              <w:rPr>
                <w:szCs w:val="18"/>
              </w:rPr>
              <w:t>ver, NJ: Addison-Wesley, 2005. ISBN 978-0321304544.</w:t>
            </w:r>
          </w:p>
          <w:p w14:paraId="0E75AF70" w14:textId="30A32B2C" w:rsidR="00976CED" w:rsidRDefault="006009AB" w:rsidP="00A711D1">
            <w:pPr>
              <w:shd w:val="clear" w:color="auto" w:fill="FFFFFF"/>
            </w:pPr>
            <w:del w:id="2405" w:author="Milan Navrátil" w:date="2018-11-15T13:26:00Z">
              <w:r w:rsidRPr="00653C10" w:rsidDel="00E971FA">
                <w:rPr>
                  <w:szCs w:val="18"/>
                </w:rPr>
                <w:delText>ALLSOPP, W. </w:delText>
              </w:r>
              <w:r w:rsidRPr="00653C10" w:rsidDel="00E971FA">
                <w:rPr>
                  <w:i/>
                  <w:szCs w:val="18"/>
                </w:rPr>
                <w:delText xml:space="preserve">Advanced Penetration Testing: Hacking the </w:delText>
              </w:r>
              <w:r w:rsidRPr="004B5E18" w:rsidDel="00E971FA">
                <w:rPr>
                  <w:i/>
                  <w:szCs w:val="18"/>
                </w:rPr>
                <w:delText>World's Most Secure Networks</w:delText>
              </w:r>
              <w:r w:rsidRPr="004B5E18" w:rsidDel="00E971FA">
                <w:rPr>
                  <w:szCs w:val="18"/>
                </w:rPr>
                <w:delText>. USA: Wiley, 2017. ISBN 978-1119367680.</w:delText>
              </w:r>
            </w:del>
          </w:p>
        </w:tc>
      </w:tr>
      <w:tr w:rsidR="006009AB" w14:paraId="36AB507D"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12F826D" w14:textId="77777777" w:rsidR="006009AB" w:rsidRDefault="006009AB" w:rsidP="0085754D">
            <w:pPr>
              <w:jc w:val="center"/>
              <w:rPr>
                <w:b/>
              </w:rPr>
            </w:pPr>
            <w:r>
              <w:rPr>
                <w:b/>
              </w:rPr>
              <w:t>Informace ke kombinované nebo distanční formě</w:t>
            </w:r>
          </w:p>
        </w:tc>
      </w:tr>
      <w:tr w:rsidR="006009AB" w14:paraId="00794D44" w14:textId="77777777" w:rsidTr="0085754D">
        <w:tc>
          <w:tcPr>
            <w:tcW w:w="4787" w:type="dxa"/>
            <w:gridSpan w:val="3"/>
            <w:tcBorders>
              <w:top w:val="single" w:sz="2" w:space="0" w:color="auto"/>
            </w:tcBorders>
            <w:shd w:val="clear" w:color="auto" w:fill="F7CAAC"/>
          </w:tcPr>
          <w:p w14:paraId="653B8A6C" w14:textId="77777777" w:rsidR="006009AB" w:rsidRDefault="006009AB" w:rsidP="0085754D">
            <w:r>
              <w:rPr>
                <w:b/>
              </w:rPr>
              <w:t>Rozsah konzultací (soustředění)</w:t>
            </w:r>
          </w:p>
        </w:tc>
        <w:tc>
          <w:tcPr>
            <w:tcW w:w="889" w:type="dxa"/>
            <w:tcBorders>
              <w:top w:val="single" w:sz="2" w:space="0" w:color="auto"/>
            </w:tcBorders>
          </w:tcPr>
          <w:p w14:paraId="383A4839" w14:textId="77777777" w:rsidR="006009AB" w:rsidRDefault="006009AB" w:rsidP="0085754D">
            <w:r>
              <w:t>15</w:t>
            </w:r>
          </w:p>
        </w:tc>
        <w:tc>
          <w:tcPr>
            <w:tcW w:w="4179" w:type="dxa"/>
            <w:gridSpan w:val="4"/>
            <w:tcBorders>
              <w:top w:val="single" w:sz="2" w:space="0" w:color="auto"/>
            </w:tcBorders>
            <w:shd w:val="clear" w:color="auto" w:fill="F7CAAC"/>
          </w:tcPr>
          <w:p w14:paraId="2EF17745" w14:textId="77777777" w:rsidR="006009AB" w:rsidRDefault="006009AB" w:rsidP="0085754D">
            <w:pPr>
              <w:rPr>
                <w:b/>
              </w:rPr>
            </w:pPr>
            <w:r>
              <w:rPr>
                <w:b/>
              </w:rPr>
              <w:t xml:space="preserve">hodin </w:t>
            </w:r>
          </w:p>
        </w:tc>
      </w:tr>
      <w:tr w:rsidR="006009AB" w14:paraId="356D60C0" w14:textId="77777777" w:rsidTr="0085754D">
        <w:tc>
          <w:tcPr>
            <w:tcW w:w="9855" w:type="dxa"/>
            <w:gridSpan w:val="8"/>
            <w:shd w:val="clear" w:color="auto" w:fill="F7CAAC"/>
          </w:tcPr>
          <w:p w14:paraId="4895C9D9" w14:textId="77777777" w:rsidR="006009AB" w:rsidRDefault="006009AB" w:rsidP="0085754D">
            <w:pPr>
              <w:rPr>
                <w:b/>
              </w:rPr>
            </w:pPr>
            <w:r>
              <w:rPr>
                <w:b/>
              </w:rPr>
              <w:t>Informace o způsobu kontaktu s vyučujícím</w:t>
            </w:r>
          </w:p>
        </w:tc>
      </w:tr>
      <w:tr w:rsidR="006009AB" w14:paraId="799F7565" w14:textId="77777777" w:rsidTr="0085754D">
        <w:trPr>
          <w:trHeight w:val="1373"/>
        </w:trPr>
        <w:tc>
          <w:tcPr>
            <w:tcW w:w="9855" w:type="dxa"/>
            <w:gridSpan w:val="8"/>
          </w:tcPr>
          <w:p w14:paraId="40257FAA" w14:textId="77777777" w:rsidR="006009AB" w:rsidRDefault="006009AB" w:rsidP="00E96895">
            <w:r w:rsidRPr="00733560">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733560">
              <w:rPr>
                <w:sz w:val="18"/>
              </w:rPr>
              <w:t xml:space="preserve"> </w:t>
            </w:r>
          </w:p>
        </w:tc>
      </w:tr>
    </w:tbl>
    <w:p w14:paraId="75679F52" w14:textId="77777777" w:rsidR="006009AB" w:rsidRDefault="006009AB" w:rsidP="006009AB"/>
    <w:p w14:paraId="235801E7" w14:textId="77777777" w:rsidR="006009AB" w:rsidRDefault="006009AB" w:rsidP="006009A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7E5DEE5A" w14:textId="77777777" w:rsidTr="0085754D">
        <w:tc>
          <w:tcPr>
            <w:tcW w:w="9855" w:type="dxa"/>
            <w:gridSpan w:val="8"/>
            <w:tcBorders>
              <w:bottom w:val="double" w:sz="4" w:space="0" w:color="auto"/>
            </w:tcBorders>
            <w:shd w:val="clear" w:color="auto" w:fill="BDD6EE"/>
          </w:tcPr>
          <w:p w14:paraId="024DD12A" w14:textId="1A78800C" w:rsidR="006009AB" w:rsidRDefault="006009AB" w:rsidP="0085754D">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410325BE" w14:textId="77777777" w:rsidTr="0085754D">
        <w:tc>
          <w:tcPr>
            <w:tcW w:w="3086" w:type="dxa"/>
            <w:tcBorders>
              <w:top w:val="double" w:sz="4" w:space="0" w:color="auto"/>
            </w:tcBorders>
            <w:shd w:val="clear" w:color="auto" w:fill="F7CAAC"/>
          </w:tcPr>
          <w:p w14:paraId="748DF871"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058100AA" w14:textId="43318F08" w:rsidR="009473F3" w:rsidRPr="008016F8" w:rsidRDefault="006009AB">
            <w:bookmarkStart w:id="2406" w:name="pokrocileBezpecnostniTechnologie"/>
            <w:r w:rsidRPr="008016F8">
              <w:t>Pokročilé bezpečnostní technologie</w:t>
            </w:r>
            <w:bookmarkEnd w:id="2406"/>
          </w:p>
        </w:tc>
      </w:tr>
      <w:tr w:rsidR="006009AB" w14:paraId="1208DB05" w14:textId="77777777" w:rsidTr="0085754D">
        <w:tc>
          <w:tcPr>
            <w:tcW w:w="3086" w:type="dxa"/>
            <w:shd w:val="clear" w:color="auto" w:fill="F7CAAC"/>
          </w:tcPr>
          <w:p w14:paraId="30CBB567" w14:textId="77777777" w:rsidR="006009AB" w:rsidRDefault="006009AB" w:rsidP="0085754D">
            <w:pPr>
              <w:rPr>
                <w:b/>
              </w:rPr>
            </w:pPr>
            <w:r>
              <w:rPr>
                <w:b/>
              </w:rPr>
              <w:t>Typ předmětu</w:t>
            </w:r>
          </w:p>
        </w:tc>
        <w:tc>
          <w:tcPr>
            <w:tcW w:w="3406" w:type="dxa"/>
            <w:gridSpan w:val="4"/>
          </w:tcPr>
          <w:p w14:paraId="11FAFFEC" w14:textId="77777777" w:rsidR="006009AB" w:rsidRDefault="006009AB" w:rsidP="0085754D">
            <w:r>
              <w:t>Povinný „PZ“ pro specializace</w:t>
            </w:r>
          </w:p>
          <w:p w14:paraId="6538A97E" w14:textId="77777777" w:rsidR="006009AB" w:rsidRDefault="006009AB" w:rsidP="0085754D">
            <w:r>
              <w:t>Bezpečnostní technologie</w:t>
            </w:r>
          </w:p>
          <w:p w14:paraId="49CB3FC8" w14:textId="77777777" w:rsidR="006009AB" w:rsidRDefault="006009AB" w:rsidP="0085754D">
            <w:r>
              <w:t>Bezpečnostní management</w:t>
            </w:r>
          </w:p>
        </w:tc>
        <w:tc>
          <w:tcPr>
            <w:tcW w:w="2695" w:type="dxa"/>
            <w:gridSpan w:val="2"/>
            <w:shd w:val="clear" w:color="auto" w:fill="F7CAAC"/>
          </w:tcPr>
          <w:p w14:paraId="155AC2E9" w14:textId="77777777" w:rsidR="006009AB" w:rsidRDefault="006009AB" w:rsidP="0085754D">
            <w:r>
              <w:rPr>
                <w:b/>
              </w:rPr>
              <w:t>doporučený ročník / semestr</w:t>
            </w:r>
          </w:p>
        </w:tc>
        <w:tc>
          <w:tcPr>
            <w:tcW w:w="668" w:type="dxa"/>
          </w:tcPr>
          <w:p w14:paraId="55F423A9" w14:textId="77777777" w:rsidR="006009AB" w:rsidRDefault="006009AB" w:rsidP="0085754D">
            <w:r>
              <w:t>1/L</w:t>
            </w:r>
          </w:p>
        </w:tc>
      </w:tr>
      <w:tr w:rsidR="006009AB" w14:paraId="265FD74F" w14:textId="77777777" w:rsidTr="0085754D">
        <w:tc>
          <w:tcPr>
            <w:tcW w:w="3086" w:type="dxa"/>
            <w:shd w:val="clear" w:color="auto" w:fill="F7CAAC"/>
          </w:tcPr>
          <w:p w14:paraId="78C7135F" w14:textId="77777777" w:rsidR="006009AB" w:rsidRDefault="006009AB" w:rsidP="0085754D">
            <w:pPr>
              <w:rPr>
                <w:b/>
              </w:rPr>
            </w:pPr>
            <w:r>
              <w:rPr>
                <w:b/>
              </w:rPr>
              <w:t>Rozsah studijního předmětu</w:t>
            </w:r>
          </w:p>
        </w:tc>
        <w:tc>
          <w:tcPr>
            <w:tcW w:w="1701" w:type="dxa"/>
            <w:gridSpan w:val="2"/>
          </w:tcPr>
          <w:p w14:paraId="083F2B6F" w14:textId="77777777" w:rsidR="006009AB" w:rsidRDefault="006009AB" w:rsidP="0085754D">
            <w:r>
              <w:t>28p + 28c</w:t>
            </w:r>
          </w:p>
        </w:tc>
        <w:tc>
          <w:tcPr>
            <w:tcW w:w="889" w:type="dxa"/>
            <w:shd w:val="clear" w:color="auto" w:fill="F7CAAC"/>
          </w:tcPr>
          <w:p w14:paraId="7A7207FA" w14:textId="77777777" w:rsidR="006009AB" w:rsidRDefault="006009AB" w:rsidP="0085754D">
            <w:pPr>
              <w:rPr>
                <w:b/>
              </w:rPr>
            </w:pPr>
            <w:r>
              <w:rPr>
                <w:b/>
              </w:rPr>
              <w:t xml:space="preserve">hod. </w:t>
            </w:r>
          </w:p>
        </w:tc>
        <w:tc>
          <w:tcPr>
            <w:tcW w:w="816" w:type="dxa"/>
          </w:tcPr>
          <w:p w14:paraId="03A90D0B" w14:textId="77777777" w:rsidR="006009AB" w:rsidRDefault="006009AB" w:rsidP="0085754D"/>
        </w:tc>
        <w:tc>
          <w:tcPr>
            <w:tcW w:w="2156" w:type="dxa"/>
            <w:shd w:val="clear" w:color="auto" w:fill="F7CAAC"/>
          </w:tcPr>
          <w:p w14:paraId="0765FEFF" w14:textId="77777777" w:rsidR="006009AB" w:rsidRDefault="006009AB" w:rsidP="0085754D">
            <w:pPr>
              <w:rPr>
                <w:b/>
              </w:rPr>
            </w:pPr>
            <w:r>
              <w:rPr>
                <w:b/>
              </w:rPr>
              <w:t>kreditů</w:t>
            </w:r>
          </w:p>
        </w:tc>
        <w:tc>
          <w:tcPr>
            <w:tcW w:w="1207" w:type="dxa"/>
            <w:gridSpan w:val="2"/>
          </w:tcPr>
          <w:p w14:paraId="6EF41F40" w14:textId="77777777" w:rsidR="006009AB" w:rsidRDefault="006009AB" w:rsidP="0085754D">
            <w:r>
              <w:t>4</w:t>
            </w:r>
          </w:p>
        </w:tc>
      </w:tr>
      <w:tr w:rsidR="006009AB" w14:paraId="5A14613D" w14:textId="77777777" w:rsidTr="0085754D">
        <w:tc>
          <w:tcPr>
            <w:tcW w:w="3086" w:type="dxa"/>
            <w:shd w:val="clear" w:color="auto" w:fill="F7CAAC"/>
          </w:tcPr>
          <w:p w14:paraId="45D3AB52" w14:textId="77777777" w:rsidR="006009AB" w:rsidRDefault="006009AB" w:rsidP="0085754D">
            <w:pPr>
              <w:rPr>
                <w:b/>
                <w:sz w:val="22"/>
              </w:rPr>
            </w:pPr>
            <w:r>
              <w:rPr>
                <w:b/>
              </w:rPr>
              <w:t>Prerekvizity, korekvizity, ekvivalence</w:t>
            </w:r>
          </w:p>
        </w:tc>
        <w:tc>
          <w:tcPr>
            <w:tcW w:w="6769" w:type="dxa"/>
            <w:gridSpan w:val="7"/>
          </w:tcPr>
          <w:p w14:paraId="6460366A" w14:textId="2202248C" w:rsidR="006009AB" w:rsidRDefault="00F84A15" w:rsidP="0085754D">
            <w:ins w:id="2407" w:author="Milan Navrátil" w:date="2018-11-20T16:22:00Z">
              <w:r>
                <w:t>nejsou</w:t>
              </w:r>
            </w:ins>
          </w:p>
        </w:tc>
      </w:tr>
      <w:tr w:rsidR="006009AB" w14:paraId="3ACB00CB" w14:textId="77777777" w:rsidTr="0085754D">
        <w:tc>
          <w:tcPr>
            <w:tcW w:w="3086" w:type="dxa"/>
            <w:shd w:val="clear" w:color="auto" w:fill="F7CAAC"/>
          </w:tcPr>
          <w:p w14:paraId="5AE34E1B" w14:textId="77777777" w:rsidR="006009AB" w:rsidRDefault="006009AB" w:rsidP="0085754D">
            <w:pPr>
              <w:rPr>
                <w:b/>
              </w:rPr>
            </w:pPr>
            <w:r>
              <w:rPr>
                <w:b/>
              </w:rPr>
              <w:t>Způsob ověření studijních výsledků</w:t>
            </w:r>
          </w:p>
        </w:tc>
        <w:tc>
          <w:tcPr>
            <w:tcW w:w="3406" w:type="dxa"/>
            <w:gridSpan w:val="4"/>
          </w:tcPr>
          <w:p w14:paraId="5D383FB1" w14:textId="77777777" w:rsidR="006009AB" w:rsidRDefault="006009AB" w:rsidP="0085754D">
            <w:r>
              <w:t>Zápočet, zkouška</w:t>
            </w:r>
          </w:p>
        </w:tc>
        <w:tc>
          <w:tcPr>
            <w:tcW w:w="2156" w:type="dxa"/>
            <w:shd w:val="clear" w:color="auto" w:fill="F7CAAC"/>
          </w:tcPr>
          <w:p w14:paraId="51F059FE" w14:textId="77777777" w:rsidR="006009AB" w:rsidRDefault="006009AB" w:rsidP="0085754D">
            <w:pPr>
              <w:rPr>
                <w:b/>
              </w:rPr>
            </w:pPr>
            <w:r>
              <w:rPr>
                <w:b/>
              </w:rPr>
              <w:t>Forma výuky</w:t>
            </w:r>
          </w:p>
        </w:tc>
        <w:tc>
          <w:tcPr>
            <w:tcW w:w="1207" w:type="dxa"/>
            <w:gridSpan w:val="2"/>
          </w:tcPr>
          <w:p w14:paraId="0CB9464F" w14:textId="77777777" w:rsidR="006009AB" w:rsidRDefault="006009AB" w:rsidP="0085754D">
            <w:r>
              <w:t>Přednáška, cvičení</w:t>
            </w:r>
          </w:p>
        </w:tc>
      </w:tr>
      <w:tr w:rsidR="006009AB" w14:paraId="09ACC21F" w14:textId="77777777" w:rsidTr="0085754D">
        <w:tc>
          <w:tcPr>
            <w:tcW w:w="3086" w:type="dxa"/>
            <w:shd w:val="clear" w:color="auto" w:fill="F7CAAC"/>
          </w:tcPr>
          <w:p w14:paraId="18EA3926"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6C9F32A1" w14:textId="77777777" w:rsidR="006009AB" w:rsidRDefault="006009AB" w:rsidP="0085754D">
            <w:r>
              <w:t>Písemná forma</w:t>
            </w:r>
          </w:p>
          <w:p w14:paraId="326643CC" w14:textId="77777777" w:rsidR="006009AB" w:rsidRDefault="006009AB" w:rsidP="0085754D">
            <w:r>
              <w:t xml:space="preserve">1. Povinná účast na numerických cvičeních (80% účast) v 1 až 5 týdnu. </w:t>
            </w:r>
          </w:p>
          <w:p w14:paraId="1843C5F3" w14:textId="77777777" w:rsidR="006009AB" w:rsidRDefault="006009AB" w:rsidP="0085754D">
            <w:r>
              <w:t>2. Napsání testu z numerických cvičení, max. za 12 bodů</w:t>
            </w:r>
          </w:p>
          <w:p w14:paraId="7B0DB0C6" w14:textId="77777777" w:rsidR="006009AB" w:rsidRDefault="006009AB" w:rsidP="0085754D">
            <w:r>
              <w:t xml:space="preserve">3. Změření 6 laboratorních úloh a odevzdání protokolů k měřením, celkem za 18 bodů </w:t>
            </w:r>
          </w:p>
          <w:p w14:paraId="5743904B" w14:textId="77777777" w:rsidR="006009AB" w:rsidRDefault="006009AB" w:rsidP="0085754D">
            <w:r>
              <w:t>4. Písemná zkouška, max. za 70 bodů</w:t>
            </w:r>
          </w:p>
          <w:p w14:paraId="56036A88" w14:textId="77777777" w:rsidR="006009AB" w:rsidRDefault="006009AB" w:rsidP="0085754D">
            <w:r>
              <w:t>5. Získání minimálně 50 bodů ze 100 bodů.</w:t>
            </w:r>
          </w:p>
          <w:p w14:paraId="5C1AC2B7" w14:textId="77777777" w:rsidR="006009AB" w:rsidRDefault="006009AB" w:rsidP="0085754D"/>
        </w:tc>
      </w:tr>
      <w:tr w:rsidR="006009AB" w14:paraId="663C04A1" w14:textId="77777777" w:rsidTr="0085754D">
        <w:trPr>
          <w:trHeight w:val="68"/>
        </w:trPr>
        <w:tc>
          <w:tcPr>
            <w:tcW w:w="9855" w:type="dxa"/>
            <w:gridSpan w:val="8"/>
            <w:tcBorders>
              <w:top w:val="nil"/>
            </w:tcBorders>
          </w:tcPr>
          <w:p w14:paraId="439FD85B" w14:textId="77777777" w:rsidR="006009AB" w:rsidRDefault="006009AB" w:rsidP="0085754D"/>
        </w:tc>
      </w:tr>
      <w:tr w:rsidR="006009AB" w14:paraId="02D87EAD" w14:textId="77777777" w:rsidTr="0085754D">
        <w:trPr>
          <w:trHeight w:val="197"/>
        </w:trPr>
        <w:tc>
          <w:tcPr>
            <w:tcW w:w="3086" w:type="dxa"/>
            <w:tcBorders>
              <w:top w:val="nil"/>
            </w:tcBorders>
            <w:shd w:val="clear" w:color="auto" w:fill="F7CAAC"/>
          </w:tcPr>
          <w:p w14:paraId="278A9212" w14:textId="77777777" w:rsidR="006009AB" w:rsidRDefault="006009AB" w:rsidP="0085754D">
            <w:pPr>
              <w:rPr>
                <w:b/>
              </w:rPr>
            </w:pPr>
            <w:r>
              <w:rPr>
                <w:b/>
              </w:rPr>
              <w:t>Garant předmětu</w:t>
            </w:r>
          </w:p>
        </w:tc>
        <w:tc>
          <w:tcPr>
            <w:tcW w:w="6769" w:type="dxa"/>
            <w:gridSpan w:val="7"/>
            <w:tcBorders>
              <w:top w:val="nil"/>
            </w:tcBorders>
          </w:tcPr>
          <w:p w14:paraId="0A128081" w14:textId="77777777" w:rsidR="006009AB" w:rsidRDefault="006009AB" w:rsidP="0085754D">
            <w:r>
              <w:t>doc. RNDr. Vojtěch Křesálek, CSc.</w:t>
            </w:r>
          </w:p>
        </w:tc>
      </w:tr>
      <w:tr w:rsidR="006009AB" w14:paraId="592C8A25" w14:textId="77777777" w:rsidTr="0085754D">
        <w:trPr>
          <w:trHeight w:val="243"/>
        </w:trPr>
        <w:tc>
          <w:tcPr>
            <w:tcW w:w="3086" w:type="dxa"/>
            <w:tcBorders>
              <w:top w:val="nil"/>
            </w:tcBorders>
            <w:shd w:val="clear" w:color="auto" w:fill="F7CAAC"/>
          </w:tcPr>
          <w:p w14:paraId="468073F6" w14:textId="77777777" w:rsidR="006009AB" w:rsidRDefault="006009AB" w:rsidP="0085754D">
            <w:pPr>
              <w:rPr>
                <w:b/>
              </w:rPr>
            </w:pPr>
            <w:r>
              <w:rPr>
                <w:b/>
              </w:rPr>
              <w:t>Zapojení garanta do výuky předmětu</w:t>
            </w:r>
          </w:p>
        </w:tc>
        <w:tc>
          <w:tcPr>
            <w:tcW w:w="6769" w:type="dxa"/>
            <w:gridSpan w:val="7"/>
            <w:tcBorders>
              <w:top w:val="nil"/>
            </w:tcBorders>
          </w:tcPr>
          <w:p w14:paraId="48ED784A" w14:textId="5958064C" w:rsidR="006009AB" w:rsidRDefault="00F32962" w:rsidP="0085754D">
            <w:r>
              <w:t>Metodicky, přednáší</w:t>
            </w:r>
          </w:p>
        </w:tc>
      </w:tr>
      <w:tr w:rsidR="006009AB" w14:paraId="224258BF" w14:textId="77777777" w:rsidTr="0085754D">
        <w:tc>
          <w:tcPr>
            <w:tcW w:w="3086" w:type="dxa"/>
            <w:shd w:val="clear" w:color="auto" w:fill="F7CAAC"/>
          </w:tcPr>
          <w:p w14:paraId="1CBC906D" w14:textId="77777777" w:rsidR="006009AB" w:rsidRDefault="006009AB" w:rsidP="0085754D">
            <w:pPr>
              <w:rPr>
                <w:b/>
              </w:rPr>
            </w:pPr>
            <w:r>
              <w:rPr>
                <w:b/>
              </w:rPr>
              <w:t>Vyučující</w:t>
            </w:r>
          </w:p>
        </w:tc>
        <w:tc>
          <w:tcPr>
            <w:tcW w:w="6769" w:type="dxa"/>
            <w:gridSpan w:val="7"/>
            <w:tcBorders>
              <w:bottom w:val="nil"/>
            </w:tcBorders>
          </w:tcPr>
          <w:p w14:paraId="08FD570E" w14:textId="77777777" w:rsidR="006009AB" w:rsidRDefault="006009AB" w:rsidP="0085754D">
            <w:r>
              <w:t>doc. RNDr. Vojtěch Křesálek, CSc., přednášky (100 %)</w:t>
            </w:r>
          </w:p>
          <w:p w14:paraId="7A016310" w14:textId="77777777" w:rsidR="006009AB" w:rsidRDefault="006009AB" w:rsidP="0085754D">
            <w:r>
              <w:t>Ing. Stanislav Goňa, Ph.D., cvičení (100 %)</w:t>
            </w:r>
          </w:p>
        </w:tc>
      </w:tr>
      <w:tr w:rsidR="006009AB" w14:paraId="26EFB4FD" w14:textId="77777777" w:rsidTr="000125B6">
        <w:trPr>
          <w:trHeight w:val="58"/>
        </w:trPr>
        <w:tc>
          <w:tcPr>
            <w:tcW w:w="9855" w:type="dxa"/>
            <w:gridSpan w:val="8"/>
            <w:tcBorders>
              <w:top w:val="nil"/>
            </w:tcBorders>
          </w:tcPr>
          <w:p w14:paraId="66535BA5" w14:textId="77777777" w:rsidR="006009AB" w:rsidRDefault="006009AB" w:rsidP="0085754D"/>
        </w:tc>
      </w:tr>
      <w:tr w:rsidR="006009AB" w14:paraId="7C4FCAC6" w14:textId="77777777" w:rsidTr="0085754D">
        <w:tc>
          <w:tcPr>
            <w:tcW w:w="3086" w:type="dxa"/>
            <w:shd w:val="clear" w:color="auto" w:fill="F7CAAC"/>
          </w:tcPr>
          <w:p w14:paraId="54FF24E7" w14:textId="77777777" w:rsidR="006009AB" w:rsidRDefault="006009AB" w:rsidP="0085754D">
            <w:pPr>
              <w:rPr>
                <w:b/>
              </w:rPr>
            </w:pPr>
            <w:r>
              <w:rPr>
                <w:b/>
              </w:rPr>
              <w:t>Stručná anotace předmětu</w:t>
            </w:r>
          </w:p>
        </w:tc>
        <w:tc>
          <w:tcPr>
            <w:tcW w:w="6769" w:type="dxa"/>
            <w:gridSpan w:val="7"/>
            <w:tcBorders>
              <w:bottom w:val="nil"/>
            </w:tcBorders>
          </w:tcPr>
          <w:p w14:paraId="5B378756" w14:textId="77777777" w:rsidR="006009AB" w:rsidRDefault="006009AB" w:rsidP="0085754D"/>
        </w:tc>
      </w:tr>
      <w:tr w:rsidR="006009AB" w14:paraId="3A11FE58" w14:textId="77777777" w:rsidTr="0085754D">
        <w:trPr>
          <w:trHeight w:val="3938"/>
        </w:trPr>
        <w:tc>
          <w:tcPr>
            <w:tcW w:w="9855" w:type="dxa"/>
            <w:gridSpan w:val="8"/>
            <w:tcBorders>
              <w:top w:val="nil"/>
              <w:bottom w:val="single" w:sz="12" w:space="0" w:color="auto"/>
            </w:tcBorders>
          </w:tcPr>
          <w:p w14:paraId="09C20A94" w14:textId="5F763FCF" w:rsidR="006009AB" w:rsidRPr="0024200B" w:rsidRDefault="006009AB" w:rsidP="00E96895">
            <w:pPr>
              <w:pStyle w:val="Zkladntext"/>
              <w:rPr>
                <w:sz w:val="20"/>
                <w:szCs w:val="20"/>
              </w:rPr>
            </w:pPr>
            <w:r w:rsidRPr="0024200B">
              <w:rPr>
                <w:sz w:val="20"/>
                <w:szCs w:val="20"/>
              </w:rPr>
              <w:t xml:space="preserve">Cílem tohoto předmětu je poskytnout studentům znalosti týkající se pokročilých bezpečnostních technologií pro zajištění objektové bezpečnosti a zamezení úniku informací </w:t>
            </w:r>
            <w:r w:rsidR="000125B6">
              <w:rPr>
                <w:sz w:val="20"/>
                <w:szCs w:val="20"/>
              </w:rPr>
              <w:t xml:space="preserve">pomocí odposlechových zařízení </w:t>
            </w:r>
          </w:p>
          <w:p w14:paraId="741C930C" w14:textId="77777777" w:rsidR="006009AB" w:rsidRPr="0024200B" w:rsidRDefault="006009AB">
            <w:r>
              <w:t>Témata:</w:t>
            </w:r>
          </w:p>
          <w:p w14:paraId="074237E9" w14:textId="77777777" w:rsidR="006009AB" w:rsidRPr="0024200B" w:rsidRDefault="006009AB">
            <w:pPr>
              <w:numPr>
                <w:ilvl w:val="0"/>
                <w:numId w:val="23"/>
              </w:numPr>
            </w:pPr>
            <w:r w:rsidRPr="0024200B">
              <w:t>Úvod. Standardní a pokročilé bezpečnostní technologie pro zajištění objektové bezpečnosti a</w:t>
            </w:r>
          </w:p>
          <w:p w14:paraId="1267A590" w14:textId="77777777" w:rsidR="006009AB" w:rsidRPr="0024200B" w:rsidRDefault="006009AB" w:rsidP="00E6107D">
            <w:pPr>
              <w:pStyle w:val="Odstavecseseznamem"/>
            </w:pPr>
            <w:r w:rsidRPr="0024200B">
              <w:t>metody pro detekci a zamezení úniku informací pomocí odposlechových zařízení</w:t>
            </w:r>
          </w:p>
          <w:p w14:paraId="2D473678" w14:textId="77777777" w:rsidR="006009AB" w:rsidRPr="0024200B" w:rsidRDefault="006009AB">
            <w:pPr>
              <w:numPr>
                <w:ilvl w:val="0"/>
                <w:numId w:val="23"/>
              </w:numPr>
            </w:pPr>
            <w:r w:rsidRPr="0024200B">
              <w:t>Kmitočtové spektrum (ve vztahu k rádiovému odposlechu)</w:t>
            </w:r>
          </w:p>
          <w:p w14:paraId="20015311" w14:textId="77777777" w:rsidR="006009AB" w:rsidRPr="0024200B" w:rsidRDefault="006009AB">
            <w:pPr>
              <w:numPr>
                <w:ilvl w:val="0"/>
                <w:numId w:val="23"/>
              </w:numPr>
            </w:pPr>
            <w:r w:rsidRPr="0024200B">
              <w:t>Modulace vysokofrekvenčních a mikrovlnných signálů</w:t>
            </w:r>
          </w:p>
          <w:p w14:paraId="6DDC72DD" w14:textId="77777777" w:rsidR="006009AB" w:rsidRPr="0024200B" w:rsidRDefault="006009AB">
            <w:pPr>
              <w:numPr>
                <w:ilvl w:val="0"/>
                <w:numId w:val="23"/>
              </w:numPr>
            </w:pPr>
            <w:r w:rsidRPr="0024200B">
              <w:t>Vysokofrekvenční vedení, antény a šíření radiových signálů</w:t>
            </w:r>
          </w:p>
          <w:p w14:paraId="3D2F7143" w14:textId="77777777" w:rsidR="006009AB" w:rsidRPr="0024200B" w:rsidRDefault="006009AB">
            <w:pPr>
              <w:numPr>
                <w:ilvl w:val="0"/>
                <w:numId w:val="23"/>
              </w:numPr>
            </w:pPr>
            <w:r w:rsidRPr="0024200B">
              <w:t>Radiové přijímače, architektura, základní parametry</w:t>
            </w:r>
          </w:p>
          <w:p w14:paraId="6018DD3F" w14:textId="77777777" w:rsidR="006009AB" w:rsidRPr="0024200B" w:rsidRDefault="006009AB">
            <w:pPr>
              <w:numPr>
                <w:ilvl w:val="0"/>
                <w:numId w:val="23"/>
              </w:numPr>
            </w:pPr>
            <w:r w:rsidRPr="0024200B">
              <w:t>Odposlechová zařízení (linkový odposlech, bezdrátové mikrofony, laserový odposlech)</w:t>
            </w:r>
          </w:p>
          <w:p w14:paraId="34ECA5C9" w14:textId="77777777" w:rsidR="006009AB" w:rsidRPr="0024200B" w:rsidRDefault="006009AB">
            <w:pPr>
              <w:numPr>
                <w:ilvl w:val="0"/>
                <w:numId w:val="23"/>
              </w:numPr>
            </w:pPr>
            <w:r w:rsidRPr="0024200B">
              <w:t xml:space="preserve">Technika proti odposlechu (širokopásmové detektory, přehledové přijímače, spektrální analyzátory, </w:t>
            </w:r>
          </w:p>
          <w:p w14:paraId="75A0D912" w14:textId="77777777" w:rsidR="006009AB" w:rsidRPr="0024200B" w:rsidRDefault="006009AB" w:rsidP="00E6107D">
            <w:pPr>
              <w:pStyle w:val="Odstavecseseznamem"/>
            </w:pPr>
            <w:r w:rsidRPr="0024200B">
              <w:t>detekce nelineárních přechodů)</w:t>
            </w:r>
          </w:p>
          <w:p w14:paraId="36B48B90" w14:textId="77777777" w:rsidR="006009AB" w:rsidRPr="0024200B" w:rsidRDefault="006009AB">
            <w:pPr>
              <w:numPr>
                <w:ilvl w:val="0"/>
                <w:numId w:val="23"/>
              </w:numPr>
            </w:pPr>
            <w:r w:rsidRPr="0024200B">
              <w:t>Zaměřování radiových zdrojů rušení, vyhledávání skrytých odposlechových prostředků a kamer</w:t>
            </w:r>
          </w:p>
          <w:p w14:paraId="475AEF40" w14:textId="77777777" w:rsidR="006009AB" w:rsidRPr="0024200B" w:rsidRDefault="006009AB">
            <w:pPr>
              <w:numPr>
                <w:ilvl w:val="0"/>
                <w:numId w:val="23"/>
              </w:numPr>
            </w:pPr>
            <w:r w:rsidRPr="0024200B">
              <w:t>Rušení kmitočtového spektra (záměrné, nechtěné (EMC), přírodní zdroje rušení). Rušení mobilních komunikací.</w:t>
            </w:r>
          </w:p>
          <w:p w14:paraId="06993F39" w14:textId="77777777" w:rsidR="006009AB" w:rsidRPr="0024200B" w:rsidRDefault="006009AB">
            <w:pPr>
              <w:numPr>
                <w:ilvl w:val="0"/>
                <w:numId w:val="23"/>
              </w:numPr>
            </w:pPr>
            <w:r w:rsidRPr="0024200B">
              <w:t xml:space="preserve">Standardní detektory pohybu a jejich instalace v poplachových systémech </w:t>
            </w:r>
          </w:p>
          <w:p w14:paraId="401B206F" w14:textId="77777777" w:rsidR="006009AB" w:rsidRPr="0024200B" w:rsidRDefault="006009AB">
            <w:pPr>
              <w:numPr>
                <w:ilvl w:val="0"/>
                <w:numId w:val="23"/>
              </w:numPr>
            </w:pPr>
            <w:r w:rsidRPr="0024200B">
              <w:t>Nadstandardní a pokročilé detektory pohybu</w:t>
            </w:r>
          </w:p>
          <w:p w14:paraId="6BB81B09" w14:textId="77777777" w:rsidR="006009AB" w:rsidRPr="0024200B" w:rsidRDefault="006009AB">
            <w:pPr>
              <w:numPr>
                <w:ilvl w:val="0"/>
                <w:numId w:val="23"/>
              </w:numPr>
            </w:pPr>
            <w:r w:rsidRPr="0024200B">
              <w:t>Biometrické identifikační metody, základní pojmy a principy, základní biometrické metody (otisk prstu a rozpoznání tváře)</w:t>
            </w:r>
          </w:p>
          <w:p w14:paraId="10F22ADF" w14:textId="77777777" w:rsidR="006009AB" w:rsidRPr="0024200B" w:rsidRDefault="006009AB">
            <w:pPr>
              <w:numPr>
                <w:ilvl w:val="0"/>
                <w:numId w:val="23"/>
              </w:numPr>
            </w:pPr>
            <w:r w:rsidRPr="0024200B">
              <w:t>Další biometrické systémy</w:t>
            </w:r>
          </w:p>
          <w:p w14:paraId="43EEC540" w14:textId="264C8B60" w:rsidR="006009AB" w:rsidRDefault="006009AB">
            <w:pPr>
              <w:numPr>
                <w:ilvl w:val="0"/>
                <w:numId w:val="23"/>
              </w:numPr>
            </w:pPr>
            <w:r w:rsidRPr="0024200B">
              <w:t>Ostatní bezpečnostní technologie používané v poplachových systémech</w:t>
            </w:r>
          </w:p>
        </w:tc>
      </w:tr>
      <w:tr w:rsidR="006009AB" w14:paraId="323693EA" w14:textId="77777777" w:rsidTr="0085754D">
        <w:trPr>
          <w:trHeight w:val="265"/>
        </w:trPr>
        <w:tc>
          <w:tcPr>
            <w:tcW w:w="3653" w:type="dxa"/>
            <w:gridSpan w:val="2"/>
            <w:tcBorders>
              <w:top w:val="nil"/>
            </w:tcBorders>
            <w:shd w:val="clear" w:color="auto" w:fill="F7CAAC"/>
          </w:tcPr>
          <w:p w14:paraId="5F57447E" w14:textId="77777777" w:rsidR="006009AB" w:rsidRDefault="006009AB" w:rsidP="0085754D">
            <w:r>
              <w:rPr>
                <w:b/>
              </w:rPr>
              <w:t>Studijní literatura a studijní pomůcky</w:t>
            </w:r>
          </w:p>
        </w:tc>
        <w:tc>
          <w:tcPr>
            <w:tcW w:w="6202" w:type="dxa"/>
            <w:gridSpan w:val="6"/>
            <w:tcBorders>
              <w:top w:val="nil"/>
              <w:bottom w:val="nil"/>
            </w:tcBorders>
          </w:tcPr>
          <w:p w14:paraId="31EB7D67" w14:textId="77777777" w:rsidR="006009AB" w:rsidRDefault="006009AB" w:rsidP="0085754D"/>
        </w:tc>
      </w:tr>
      <w:tr w:rsidR="006009AB" w14:paraId="46AC5544" w14:textId="77777777" w:rsidTr="0085754D">
        <w:trPr>
          <w:trHeight w:val="1497"/>
        </w:trPr>
        <w:tc>
          <w:tcPr>
            <w:tcW w:w="9855" w:type="dxa"/>
            <w:gridSpan w:val="8"/>
            <w:tcBorders>
              <w:top w:val="nil"/>
            </w:tcBorders>
          </w:tcPr>
          <w:p w14:paraId="72D53406" w14:textId="3487F51C" w:rsidR="006009AB" w:rsidRPr="00C96684" w:rsidRDefault="006009AB">
            <w:pPr>
              <w:jc w:val="left"/>
              <w:rPr>
                <w:b/>
                <w:rPrChange w:id="2408" w:author="Milan Navrátil" w:date="2018-11-14T11:04:00Z">
                  <w:rPr>
                    <w:b/>
                    <w:sz w:val="18"/>
                  </w:rPr>
                </w:rPrChange>
              </w:rPr>
              <w:pPrChange w:id="2409" w:author="Milan Navrátil" w:date="2018-11-14T11:39:00Z">
                <w:pPr/>
              </w:pPrChange>
            </w:pPr>
            <w:del w:id="2410" w:author="Milan Navrátil" w:date="2018-11-15T13:26:00Z">
              <w:r w:rsidRPr="00C96684" w:rsidDel="00E971FA">
                <w:rPr>
                  <w:b/>
                  <w:rPrChange w:id="2411" w:author="Milan Navrátil" w:date="2018-11-14T11:04:00Z">
                    <w:rPr>
                      <w:b/>
                      <w:sz w:val="18"/>
                    </w:rPr>
                  </w:rPrChange>
                </w:rPr>
                <w:delText xml:space="preserve">Základní </w:delText>
              </w:r>
            </w:del>
            <w:ins w:id="2412" w:author="Milan Navrátil" w:date="2018-11-15T13:26:00Z">
              <w:r w:rsidR="00E971FA">
                <w:rPr>
                  <w:b/>
                </w:rPr>
                <w:t>Povinná</w:t>
              </w:r>
              <w:r w:rsidR="00E971FA" w:rsidRPr="00C96684">
                <w:rPr>
                  <w:b/>
                  <w:rPrChange w:id="2413" w:author="Milan Navrátil" w:date="2018-11-14T11:04:00Z">
                    <w:rPr>
                      <w:b/>
                      <w:sz w:val="18"/>
                    </w:rPr>
                  </w:rPrChange>
                </w:rPr>
                <w:t xml:space="preserve"> </w:t>
              </w:r>
            </w:ins>
            <w:r w:rsidRPr="00C96684">
              <w:rPr>
                <w:b/>
                <w:rPrChange w:id="2414" w:author="Milan Navrátil" w:date="2018-11-14T11:04:00Z">
                  <w:rPr>
                    <w:b/>
                    <w:sz w:val="18"/>
                  </w:rPr>
                </w:rPrChange>
              </w:rPr>
              <w:t>literatura</w:t>
            </w:r>
          </w:p>
          <w:p w14:paraId="7839B6F9" w14:textId="77777777" w:rsidR="006009AB" w:rsidRPr="00C96684" w:rsidRDefault="006009AB">
            <w:pPr>
              <w:jc w:val="left"/>
              <w:rPr>
                <w:rPrChange w:id="2415" w:author="Milan Navrátil" w:date="2018-11-14T11:04:00Z">
                  <w:rPr>
                    <w:sz w:val="18"/>
                  </w:rPr>
                </w:rPrChange>
              </w:rPr>
              <w:pPrChange w:id="2416" w:author="Milan Navrátil" w:date="2018-11-14T11:39:00Z">
                <w:pPr/>
              </w:pPrChange>
            </w:pPr>
            <w:r w:rsidRPr="00C96684">
              <w:rPr>
                <w:rPrChange w:id="2417" w:author="Milan Navrátil" w:date="2018-11-14T11:04:00Z">
                  <w:rPr>
                    <w:sz w:val="18"/>
                  </w:rPr>
                </w:rPrChange>
              </w:rPr>
              <w:t xml:space="preserve">ŠEBESTA, V. </w:t>
            </w:r>
            <w:r w:rsidRPr="00C96684">
              <w:rPr>
                <w:i/>
                <w:iCs/>
                <w:rPrChange w:id="2418" w:author="Milan Navrátil" w:date="2018-11-14T11:04:00Z">
                  <w:rPr>
                    <w:i/>
                    <w:iCs/>
                    <w:sz w:val="18"/>
                  </w:rPr>
                </w:rPrChange>
              </w:rPr>
              <w:t>Systémy procesy signály</w:t>
            </w:r>
            <w:r w:rsidRPr="00C96684">
              <w:rPr>
                <w:rPrChange w:id="2419" w:author="Milan Navrátil" w:date="2018-11-14T11:04:00Z">
                  <w:rPr>
                    <w:sz w:val="18"/>
                  </w:rPr>
                </w:rPrChange>
              </w:rPr>
              <w:t xml:space="preserve">. </w:t>
            </w:r>
            <w:proofErr w:type="gramStart"/>
            <w:r w:rsidRPr="00C96684">
              <w:rPr>
                <w:rPrChange w:id="2420" w:author="Milan Navrátil" w:date="2018-11-14T11:04:00Z">
                  <w:rPr>
                    <w:sz w:val="18"/>
                  </w:rPr>
                </w:rPrChange>
              </w:rPr>
              <w:t>skriptum</w:t>
            </w:r>
            <w:proofErr w:type="gramEnd"/>
            <w:r w:rsidRPr="00C96684">
              <w:rPr>
                <w:rPrChange w:id="2421" w:author="Milan Navrátil" w:date="2018-11-14T11:04:00Z">
                  <w:rPr>
                    <w:sz w:val="18"/>
                  </w:rPr>
                </w:rPrChange>
              </w:rPr>
              <w:t xml:space="preserve"> VUT Brno. PC-DIR, 1995.</w:t>
            </w:r>
          </w:p>
          <w:p w14:paraId="592D64C5" w14:textId="77777777" w:rsidR="006009AB" w:rsidRPr="00C96684" w:rsidRDefault="006009AB">
            <w:pPr>
              <w:jc w:val="left"/>
              <w:rPr>
                <w:rPrChange w:id="2422" w:author="Milan Navrátil" w:date="2018-11-14T11:04:00Z">
                  <w:rPr>
                    <w:sz w:val="18"/>
                  </w:rPr>
                </w:rPrChange>
              </w:rPr>
              <w:pPrChange w:id="2423" w:author="Milan Navrátil" w:date="2018-11-14T11:39:00Z">
                <w:pPr/>
              </w:pPrChange>
            </w:pPr>
            <w:r w:rsidRPr="00C96684">
              <w:rPr>
                <w:rPrChange w:id="2424" w:author="Milan Navrátil" w:date="2018-11-14T11:04:00Z">
                  <w:rPr>
                    <w:sz w:val="18"/>
                  </w:rPr>
                </w:rPrChange>
              </w:rPr>
              <w:t xml:space="preserve">ČERNOHORSKÝ D., Z. </w:t>
            </w:r>
            <w:proofErr w:type="gramStart"/>
            <w:r w:rsidRPr="00C96684">
              <w:rPr>
                <w:rPrChange w:id="2425" w:author="Milan Navrátil" w:date="2018-11-14T11:04:00Z">
                  <w:rPr>
                    <w:sz w:val="18"/>
                  </w:rPr>
                </w:rPrChange>
              </w:rPr>
              <w:t>NOVÁČEK Z. a Z. RAIDA</w:t>
            </w:r>
            <w:proofErr w:type="gramEnd"/>
            <w:r w:rsidRPr="00C96684">
              <w:rPr>
                <w:rPrChange w:id="2426" w:author="Milan Navrátil" w:date="2018-11-14T11:04:00Z">
                  <w:rPr>
                    <w:sz w:val="18"/>
                  </w:rPr>
                </w:rPrChange>
              </w:rPr>
              <w:t xml:space="preserve">. </w:t>
            </w:r>
            <w:r w:rsidRPr="00C96684">
              <w:rPr>
                <w:i/>
                <w:iCs/>
                <w:rPrChange w:id="2427" w:author="Milan Navrátil" w:date="2018-11-14T11:04:00Z">
                  <w:rPr>
                    <w:i/>
                    <w:iCs/>
                    <w:sz w:val="18"/>
                  </w:rPr>
                </w:rPrChange>
              </w:rPr>
              <w:t>Elektromagnetické vlny a vedení</w:t>
            </w:r>
            <w:r w:rsidRPr="00C96684">
              <w:rPr>
                <w:rPrChange w:id="2428" w:author="Milan Navrátil" w:date="2018-11-14T11:04:00Z">
                  <w:rPr>
                    <w:sz w:val="18"/>
                  </w:rPr>
                </w:rPrChange>
              </w:rPr>
              <w:t>, skriptum VUT Brno. VUTIUM, 1999.</w:t>
            </w:r>
          </w:p>
          <w:p w14:paraId="3D7FAC36" w14:textId="77777777" w:rsidR="006009AB" w:rsidRPr="00C96684" w:rsidRDefault="006009AB">
            <w:pPr>
              <w:pStyle w:val="Zkladntext"/>
              <w:jc w:val="left"/>
              <w:rPr>
                <w:sz w:val="20"/>
                <w:szCs w:val="20"/>
                <w:rPrChange w:id="2429" w:author="Milan Navrátil" w:date="2018-11-14T11:04:00Z">
                  <w:rPr>
                    <w:sz w:val="18"/>
                    <w:szCs w:val="20"/>
                  </w:rPr>
                </w:rPrChange>
              </w:rPr>
              <w:pPrChange w:id="2430" w:author="Milan Navrátil" w:date="2018-11-14T11:39:00Z">
                <w:pPr>
                  <w:pStyle w:val="Zkladntext"/>
                </w:pPr>
              </w:pPrChange>
            </w:pPr>
            <w:r w:rsidRPr="00C96684">
              <w:rPr>
                <w:sz w:val="20"/>
                <w:szCs w:val="20"/>
                <w:rPrChange w:id="2431" w:author="Milan Navrátil" w:date="2018-11-14T11:04:00Z">
                  <w:rPr>
                    <w:sz w:val="18"/>
                    <w:szCs w:val="20"/>
                  </w:rPr>
                </w:rPrChange>
              </w:rPr>
              <w:t xml:space="preserve">RAK, R., MATYÁŠ, V., </w:t>
            </w:r>
            <w:proofErr w:type="gramStart"/>
            <w:r w:rsidRPr="00C96684">
              <w:rPr>
                <w:sz w:val="20"/>
                <w:szCs w:val="20"/>
                <w:rPrChange w:id="2432" w:author="Milan Navrátil" w:date="2018-11-14T11:04:00Z">
                  <w:rPr>
                    <w:sz w:val="18"/>
                    <w:szCs w:val="20"/>
                  </w:rPr>
                </w:rPrChange>
              </w:rPr>
              <w:t>ŘÍHA, Z. a kol</w:t>
            </w:r>
            <w:proofErr w:type="gramEnd"/>
            <w:r w:rsidRPr="00C96684">
              <w:rPr>
                <w:sz w:val="20"/>
                <w:szCs w:val="20"/>
                <w:rPrChange w:id="2433" w:author="Milan Navrátil" w:date="2018-11-14T11:04:00Z">
                  <w:rPr>
                    <w:sz w:val="18"/>
                    <w:szCs w:val="20"/>
                  </w:rPr>
                </w:rPrChange>
              </w:rPr>
              <w:t xml:space="preserve">. </w:t>
            </w:r>
            <w:r w:rsidRPr="00C96684">
              <w:rPr>
                <w:i/>
                <w:iCs/>
                <w:sz w:val="20"/>
                <w:szCs w:val="20"/>
                <w:rPrChange w:id="2434" w:author="Milan Navrátil" w:date="2018-11-14T11:04:00Z">
                  <w:rPr>
                    <w:i/>
                    <w:iCs/>
                    <w:sz w:val="18"/>
                    <w:szCs w:val="20"/>
                  </w:rPr>
                </w:rPrChange>
              </w:rPr>
              <w:t>Biometrie a identita člověka ve forenzních a komerčních aplikacích</w:t>
            </w:r>
            <w:r w:rsidRPr="00C96684">
              <w:rPr>
                <w:sz w:val="20"/>
                <w:szCs w:val="20"/>
                <w:rPrChange w:id="2435" w:author="Milan Navrátil" w:date="2018-11-14T11:04:00Z">
                  <w:rPr>
                    <w:sz w:val="18"/>
                    <w:szCs w:val="20"/>
                  </w:rPr>
                </w:rPrChange>
              </w:rPr>
              <w:t>. Praha: Grada, 2008. 664 stran. ISBN 978-80-247-6392-7.</w:t>
            </w:r>
          </w:p>
          <w:p w14:paraId="65FE7ADE" w14:textId="77777777" w:rsidR="006009AB" w:rsidRPr="00C96684" w:rsidRDefault="006009AB">
            <w:pPr>
              <w:pStyle w:val="Zkladntext"/>
              <w:jc w:val="left"/>
              <w:rPr>
                <w:b/>
                <w:sz w:val="20"/>
                <w:szCs w:val="20"/>
                <w:lang w:val="en-US"/>
                <w:rPrChange w:id="2436" w:author="Milan Navrátil" w:date="2018-11-14T11:04:00Z">
                  <w:rPr>
                    <w:b/>
                    <w:sz w:val="18"/>
                    <w:szCs w:val="20"/>
                    <w:lang w:val="en-US"/>
                  </w:rPr>
                </w:rPrChange>
              </w:rPr>
              <w:pPrChange w:id="2437" w:author="Milan Navrátil" w:date="2018-11-14T11:39:00Z">
                <w:pPr>
                  <w:pStyle w:val="Zkladntext"/>
                </w:pPr>
              </w:pPrChange>
            </w:pPr>
            <w:r w:rsidRPr="00C96684">
              <w:rPr>
                <w:b/>
                <w:sz w:val="20"/>
                <w:szCs w:val="20"/>
                <w:lang w:val="en-US"/>
                <w:rPrChange w:id="2438" w:author="Milan Navrátil" w:date="2018-11-14T11:04:00Z">
                  <w:rPr>
                    <w:b/>
                    <w:sz w:val="18"/>
                    <w:szCs w:val="20"/>
                    <w:lang w:val="en-US"/>
                  </w:rPr>
                </w:rPrChange>
              </w:rPr>
              <w:t>Doporučená literatura</w:t>
            </w:r>
          </w:p>
          <w:p w14:paraId="6EBC7C06" w14:textId="71C02076" w:rsidR="006009AB" w:rsidRPr="00C96684" w:rsidDel="008B0165" w:rsidRDefault="006009AB">
            <w:pPr>
              <w:pStyle w:val="Zkladntext"/>
              <w:jc w:val="left"/>
              <w:rPr>
                <w:del w:id="2439" w:author="Milan Navrátil" w:date="2018-11-14T10:30:00Z"/>
                <w:sz w:val="20"/>
                <w:szCs w:val="20"/>
                <w:lang w:val="en-US"/>
                <w:rPrChange w:id="2440" w:author="Milan Navrátil" w:date="2018-11-14T11:04:00Z">
                  <w:rPr>
                    <w:del w:id="2441" w:author="Milan Navrátil" w:date="2018-11-14T10:30:00Z"/>
                    <w:sz w:val="18"/>
                    <w:szCs w:val="20"/>
                    <w:lang w:val="en-US"/>
                  </w:rPr>
                </w:rPrChange>
              </w:rPr>
              <w:pPrChange w:id="2442" w:author="Milan Navrátil" w:date="2018-11-14T11:39:00Z">
                <w:pPr>
                  <w:pStyle w:val="Zkladntext"/>
                </w:pPr>
              </w:pPrChange>
            </w:pPr>
            <w:del w:id="2443" w:author="Milan Navrátil" w:date="2018-11-14T10:30:00Z">
              <w:r w:rsidRPr="00C96684" w:rsidDel="008B0165">
                <w:rPr>
                  <w:sz w:val="20"/>
                  <w:lang w:val="en-US"/>
                  <w:rPrChange w:id="2444" w:author="Milan Navrátil" w:date="2018-11-14T11:04:00Z">
                    <w:rPr>
                      <w:sz w:val="18"/>
                      <w:lang w:val="en-US"/>
                    </w:rPr>
                  </w:rPrChange>
                </w:rPr>
                <w:delText xml:space="preserve">RAUSCHER, C.. </w:delText>
              </w:r>
              <w:r w:rsidRPr="00C96684" w:rsidDel="008B0165">
                <w:rPr>
                  <w:i/>
                  <w:iCs/>
                  <w:sz w:val="20"/>
                  <w:lang w:val="en-US"/>
                  <w:rPrChange w:id="2445" w:author="Milan Navrátil" w:date="2018-11-14T11:04:00Z">
                    <w:rPr>
                      <w:i/>
                      <w:iCs/>
                      <w:sz w:val="18"/>
                      <w:lang w:val="en-US"/>
                    </w:rPr>
                  </w:rPrChange>
                </w:rPr>
                <w:delText>Fundamentals of spectrum analysis</w:delText>
              </w:r>
              <w:r w:rsidRPr="00C96684" w:rsidDel="008B0165">
                <w:rPr>
                  <w:sz w:val="20"/>
                  <w:lang w:val="en-US"/>
                  <w:rPrChange w:id="2446" w:author="Milan Navrátil" w:date="2018-11-14T11:04:00Z">
                    <w:rPr>
                      <w:sz w:val="18"/>
                      <w:lang w:val="en-US"/>
                    </w:rPr>
                  </w:rPrChange>
                </w:rPr>
                <w:delText xml:space="preserve">. 6th Ed. </w:delText>
              </w:r>
              <w:r w:rsidRPr="00C96684" w:rsidDel="008B0165">
                <w:rPr>
                  <w:sz w:val="20"/>
                  <w:lang w:val="de-DE"/>
                  <w:rPrChange w:id="2447" w:author="Milan Navrátil" w:date="2018-11-14T11:04:00Z">
                    <w:rPr>
                      <w:sz w:val="18"/>
                      <w:lang w:val="de-DE"/>
                    </w:rPr>
                  </w:rPrChange>
                </w:rPr>
                <w:delText xml:space="preserve">Munich: Rohde Schwarz, 2008. 205 pg. </w:delText>
              </w:r>
              <w:r w:rsidRPr="00C96684" w:rsidDel="008B0165">
                <w:rPr>
                  <w:sz w:val="20"/>
                  <w:lang w:val="en-US"/>
                  <w:rPrChange w:id="2448" w:author="Milan Navrátil" w:date="2018-11-14T11:04:00Z">
                    <w:rPr>
                      <w:sz w:val="18"/>
                      <w:lang w:val="en-US"/>
                    </w:rPr>
                  </w:rPrChange>
                </w:rPr>
                <w:delText>ISBN 978-3-939837-01-05.</w:delText>
              </w:r>
            </w:del>
          </w:p>
          <w:p w14:paraId="5BADA783" w14:textId="15E561A6" w:rsidR="008B0165" w:rsidRPr="00A711D1" w:rsidRDefault="006009AB">
            <w:pPr>
              <w:jc w:val="left"/>
              <w:rPr>
                <w:ins w:id="2449" w:author="Milan Navrátil" w:date="2018-11-14T10:30:00Z"/>
              </w:rPr>
              <w:pPrChange w:id="2450" w:author="Milan Navrátil" w:date="2018-11-14T11:39:00Z">
                <w:pPr/>
              </w:pPrChange>
            </w:pPr>
            <w:del w:id="2451" w:author="Milan Navrátil" w:date="2018-11-14T10:30:00Z">
              <w:r w:rsidRPr="00C96684" w:rsidDel="008B0165">
                <w:rPr>
                  <w:lang w:val="en-US"/>
                  <w:rPrChange w:id="2452" w:author="Milan Navrátil" w:date="2018-11-14T11:04:00Z">
                    <w:rPr>
                      <w:sz w:val="18"/>
                      <w:lang w:val="en-US"/>
                    </w:rPr>
                  </w:rPrChange>
                </w:rPr>
                <w:delText xml:space="preserve">BANSAL, R.. </w:delText>
              </w:r>
              <w:r w:rsidRPr="00C96684" w:rsidDel="008B0165">
                <w:rPr>
                  <w:i/>
                  <w:iCs/>
                  <w:lang w:val="en-US"/>
                  <w:rPrChange w:id="2453" w:author="Milan Navrátil" w:date="2018-11-14T11:04:00Z">
                    <w:rPr>
                      <w:i/>
                      <w:iCs/>
                      <w:sz w:val="18"/>
                      <w:lang w:val="en-US"/>
                    </w:rPr>
                  </w:rPrChange>
                </w:rPr>
                <w:delText>Handbook of engineering electromagnetics</w:delText>
              </w:r>
              <w:r w:rsidRPr="00C96684" w:rsidDel="008B0165">
                <w:rPr>
                  <w:lang w:val="en-US"/>
                  <w:rPrChange w:id="2454" w:author="Milan Navrátil" w:date="2018-11-14T11:04:00Z">
                    <w:rPr>
                      <w:sz w:val="18"/>
                      <w:lang w:val="en-US"/>
                    </w:rPr>
                  </w:rPrChange>
                </w:rPr>
                <w:delText>. New York:Marcel Dekker, 2004. 690pg.ISBN 0-8247-5628-2.</w:delText>
              </w:r>
            </w:del>
            <w:ins w:id="2455" w:author="Milan Navrátil" w:date="2018-11-14T10:30:00Z">
              <w:r w:rsidR="008B0165" w:rsidRPr="00C96684">
                <w:rPr>
                  <w:caps/>
                  <w:rPrChange w:id="2456" w:author="Milan Navrátil" w:date="2018-11-14T11:04:00Z">
                    <w:rPr/>
                  </w:rPrChange>
                </w:rPr>
                <w:t>Titterton</w:t>
              </w:r>
              <w:r w:rsidR="008B0165" w:rsidRPr="00A711D1">
                <w:t xml:space="preserve"> </w:t>
              </w:r>
            </w:ins>
            <w:ins w:id="2457" w:author="Milan Navrátil" w:date="2018-11-14T10:32:00Z">
              <w:r w:rsidR="00FC4406" w:rsidRPr="00C96684">
                <w:t>D.</w:t>
              </w:r>
            </w:ins>
            <w:ins w:id="2458" w:author="Milan Navrátil" w:date="2018-11-14T10:30:00Z">
              <w:r w:rsidR="008B0165" w:rsidRPr="00C96684">
                <w:t xml:space="preserve"> H.: </w:t>
              </w:r>
              <w:r w:rsidR="008B0165" w:rsidRPr="00C96684">
                <w:rPr>
                  <w:i/>
                  <w:rPrChange w:id="2459" w:author="Milan Navrátil" w:date="2018-11-14T11:04:00Z">
                    <w:rPr/>
                  </w:rPrChange>
                </w:rPr>
                <w:t>Military Laser Technology and Systems</w:t>
              </w:r>
              <w:r w:rsidR="008B0165" w:rsidRPr="00A711D1">
                <w:t>, Artech House 2015</w:t>
              </w:r>
            </w:ins>
          </w:p>
          <w:p w14:paraId="30003E1C" w14:textId="7B8CA780" w:rsidR="008B0165" w:rsidRPr="00A711D1" w:rsidRDefault="008B0165">
            <w:pPr>
              <w:jc w:val="left"/>
              <w:rPr>
                <w:ins w:id="2460" w:author="Milan Navrátil" w:date="2018-11-14T10:30:00Z"/>
              </w:rPr>
              <w:pPrChange w:id="2461" w:author="Milan Navrátil" w:date="2018-11-14T11:39:00Z">
                <w:pPr/>
              </w:pPrChange>
            </w:pPr>
            <w:ins w:id="2462" w:author="Milan Navrátil" w:date="2018-11-14T10:30:00Z">
              <w:r w:rsidRPr="00C96684">
                <w:rPr>
                  <w:caps/>
                  <w:rPrChange w:id="2463" w:author="Milan Navrátil" w:date="2018-11-14T11:04:00Z">
                    <w:rPr/>
                  </w:rPrChange>
                </w:rPr>
                <w:t>Driggers</w:t>
              </w:r>
              <w:r w:rsidRPr="00A711D1">
                <w:t xml:space="preserve"> </w:t>
              </w:r>
            </w:ins>
            <w:ins w:id="2464" w:author="Milan Navrátil" w:date="2018-11-14T10:31:00Z">
              <w:r w:rsidR="00FC4406" w:rsidRPr="00C96684">
                <w:t>R.</w:t>
              </w:r>
            </w:ins>
            <w:ins w:id="2465" w:author="Milan Navrátil" w:date="2018-11-14T10:30:00Z">
              <w:r w:rsidRPr="00C96684">
                <w:t xml:space="preserve"> G., </w:t>
              </w:r>
              <w:r w:rsidRPr="00C96684">
                <w:rPr>
                  <w:caps/>
                  <w:rPrChange w:id="2466" w:author="Milan Navrátil" w:date="2018-11-14T11:04:00Z">
                    <w:rPr/>
                  </w:rPrChange>
                </w:rPr>
                <w:t>Friedman</w:t>
              </w:r>
              <w:r w:rsidRPr="00A711D1">
                <w:t xml:space="preserve"> </w:t>
              </w:r>
            </w:ins>
            <w:ins w:id="2467" w:author="Milan Navrátil" w:date="2018-11-14T10:31:00Z">
              <w:r w:rsidR="00FC4406" w:rsidRPr="00C96684">
                <w:t>M.</w:t>
              </w:r>
            </w:ins>
            <w:ins w:id="2468" w:author="Milan Navrátil" w:date="2018-11-14T10:30:00Z">
              <w:r w:rsidRPr="00C96684">
                <w:t xml:space="preserve"> H., </w:t>
              </w:r>
              <w:r w:rsidRPr="00C96684">
                <w:rPr>
                  <w:caps/>
                  <w:rPrChange w:id="2469" w:author="Milan Navrátil" w:date="2018-11-14T11:04:00Z">
                    <w:rPr/>
                  </w:rPrChange>
                </w:rPr>
                <w:t>Nichols</w:t>
              </w:r>
              <w:r w:rsidRPr="00A711D1">
                <w:t xml:space="preserve"> </w:t>
              </w:r>
            </w:ins>
            <w:ins w:id="2470" w:author="Milan Navrátil" w:date="2018-11-14T10:32:00Z">
              <w:r w:rsidR="00FC4406" w:rsidRPr="00C96684">
                <w:t>J.</w:t>
              </w:r>
            </w:ins>
            <w:ins w:id="2471" w:author="Milan Navrátil" w:date="2018-11-14T10:30:00Z">
              <w:r w:rsidRPr="00C96684">
                <w:t xml:space="preserve">: </w:t>
              </w:r>
              <w:r w:rsidRPr="00C96684">
                <w:rPr>
                  <w:i/>
                  <w:rPrChange w:id="2472" w:author="Milan Navrátil" w:date="2018-11-14T11:04:00Z">
                    <w:rPr/>
                  </w:rPrChange>
                </w:rPr>
                <w:t>Introduction to Infrared and Electro-Optical Systems</w:t>
              </w:r>
              <w:r w:rsidRPr="00A711D1">
                <w:t>, Artech House 2012</w:t>
              </w:r>
            </w:ins>
          </w:p>
          <w:p w14:paraId="145B72C5" w14:textId="6C2A1921" w:rsidR="008B0165" w:rsidRPr="00A711D1" w:rsidRDefault="008B0165">
            <w:pPr>
              <w:jc w:val="left"/>
              <w:rPr>
                <w:ins w:id="2473" w:author="Milan Navrátil" w:date="2018-11-14T10:30:00Z"/>
              </w:rPr>
              <w:pPrChange w:id="2474" w:author="Milan Navrátil" w:date="2018-11-14T11:39:00Z">
                <w:pPr/>
              </w:pPrChange>
            </w:pPr>
            <w:ins w:id="2475" w:author="Milan Navrátil" w:date="2018-11-14T10:30:00Z">
              <w:r w:rsidRPr="00C96684">
                <w:rPr>
                  <w:caps/>
                  <w:rPrChange w:id="2476" w:author="Milan Navrátil" w:date="2018-11-14T11:04:00Z">
                    <w:rPr/>
                  </w:rPrChange>
                </w:rPr>
                <w:t>Rastogi</w:t>
              </w:r>
              <w:r w:rsidRPr="00A711D1">
                <w:t xml:space="preserve"> </w:t>
              </w:r>
            </w:ins>
            <w:ins w:id="2477" w:author="Milan Navrátil" w:date="2018-11-14T10:31:00Z">
              <w:r w:rsidR="00FC4406" w:rsidRPr="00C96684">
                <w:t>P.</w:t>
              </w:r>
            </w:ins>
            <w:ins w:id="2478" w:author="Milan Navrátil" w:date="2018-11-14T10:30:00Z">
              <w:r w:rsidRPr="00C96684">
                <w:t xml:space="preserve"> ed.: </w:t>
              </w:r>
              <w:r w:rsidRPr="00C96684">
                <w:rPr>
                  <w:i/>
                  <w:rPrChange w:id="2479" w:author="Milan Navrátil" w:date="2018-11-14T11:04:00Z">
                    <w:rPr/>
                  </w:rPrChange>
                </w:rPr>
                <w:t>Digital Optical Measurement Techniques and Applications</w:t>
              </w:r>
              <w:r w:rsidRPr="00A711D1">
                <w:t>, Artech House 2015</w:t>
              </w:r>
            </w:ins>
          </w:p>
          <w:p w14:paraId="134EA4B2" w14:textId="53C0C337" w:rsidR="008B0165" w:rsidRPr="00A711D1" w:rsidRDefault="008B0165">
            <w:pPr>
              <w:jc w:val="left"/>
              <w:rPr>
                <w:ins w:id="2480" w:author="Milan Navrátil" w:date="2018-11-14T10:30:00Z"/>
              </w:rPr>
              <w:pPrChange w:id="2481" w:author="Milan Navrátil" w:date="2018-11-14T11:39:00Z">
                <w:pPr/>
              </w:pPrChange>
            </w:pPr>
            <w:ins w:id="2482" w:author="Milan Navrátil" w:date="2018-11-14T10:30:00Z">
              <w:r w:rsidRPr="00C96684">
                <w:rPr>
                  <w:caps/>
                  <w:rPrChange w:id="2483" w:author="Milan Navrátil" w:date="2018-11-14T11:04:00Z">
                    <w:rPr/>
                  </w:rPrChange>
                </w:rPr>
                <w:t>Kaplan</w:t>
              </w:r>
              <w:r w:rsidRPr="00A711D1">
                <w:t xml:space="preserve"> </w:t>
              </w:r>
            </w:ins>
            <w:ins w:id="2484" w:author="Milan Navrátil" w:date="2018-11-14T10:31:00Z">
              <w:r w:rsidR="00FC4406" w:rsidRPr="00C96684">
                <w:t>E.</w:t>
              </w:r>
            </w:ins>
            <w:ins w:id="2485" w:author="Milan Navrátil" w:date="2018-11-14T10:30:00Z">
              <w:r w:rsidRPr="00C96684">
                <w:t xml:space="preserve"> D., </w:t>
              </w:r>
              <w:r w:rsidRPr="00C96684">
                <w:rPr>
                  <w:caps/>
                  <w:rPrChange w:id="2486" w:author="Milan Navrátil" w:date="2018-11-14T11:04:00Z">
                    <w:rPr/>
                  </w:rPrChange>
                </w:rPr>
                <w:t>Hegarty</w:t>
              </w:r>
              <w:r w:rsidRPr="00A711D1">
                <w:t xml:space="preserve"> </w:t>
              </w:r>
            </w:ins>
            <w:ins w:id="2487" w:author="Milan Navrátil" w:date="2018-11-14T10:31:00Z">
              <w:r w:rsidR="00FC4406" w:rsidRPr="00C96684">
                <w:t>Ch.</w:t>
              </w:r>
            </w:ins>
            <w:ins w:id="2488" w:author="Milan Navrátil" w:date="2018-11-14T10:30:00Z">
              <w:r w:rsidRPr="00C96684">
                <w:t xml:space="preserve"> J. eds.: </w:t>
              </w:r>
              <w:r w:rsidRPr="00C96684">
                <w:rPr>
                  <w:i/>
                  <w:rPrChange w:id="2489" w:author="Milan Navrátil" w:date="2018-11-14T11:04:00Z">
                    <w:rPr/>
                  </w:rPrChange>
                </w:rPr>
                <w:t>Uderstanding GPS – Principles and Applications</w:t>
              </w:r>
              <w:r w:rsidRPr="00A711D1">
                <w:t>, Artech House 2006</w:t>
              </w:r>
            </w:ins>
          </w:p>
          <w:p w14:paraId="1B73DB2F" w14:textId="13A3A33A" w:rsidR="00EF4367" w:rsidRPr="00EF4367" w:rsidRDefault="008B0165">
            <w:pPr>
              <w:jc w:val="left"/>
              <w:rPr>
                <w:rPrChange w:id="2490" w:author="Milan Navrátil" w:date="2018-10-30T14:27:00Z">
                  <w:rPr>
                    <w:lang w:val="en-US"/>
                  </w:rPr>
                </w:rPrChange>
              </w:rPr>
              <w:pPrChange w:id="2491" w:author="Milan Navrátil" w:date="2018-11-14T11:39:00Z">
                <w:pPr/>
              </w:pPrChange>
            </w:pPr>
            <w:ins w:id="2492" w:author="Milan Navrátil" w:date="2018-11-14T10:30:00Z">
              <w:r w:rsidRPr="00C96684">
                <w:rPr>
                  <w:caps/>
                  <w:rPrChange w:id="2493" w:author="Milan Navrátil" w:date="2018-11-14T11:04:00Z">
                    <w:rPr/>
                  </w:rPrChange>
                </w:rPr>
                <w:t>Pellegrino</w:t>
              </w:r>
              <w:r w:rsidRPr="00A711D1">
                <w:t xml:space="preserve"> P. M., </w:t>
              </w:r>
              <w:r w:rsidRPr="00C96684">
                <w:rPr>
                  <w:caps/>
                  <w:rPrChange w:id="2494" w:author="Milan Navrátil" w:date="2018-11-14T11:04:00Z">
                    <w:rPr/>
                  </w:rPrChange>
                </w:rPr>
                <w:t>Holthoff</w:t>
              </w:r>
              <w:r w:rsidRPr="00A711D1">
                <w:t xml:space="preserve"> E. L., </w:t>
              </w:r>
              <w:r w:rsidRPr="00C96684">
                <w:rPr>
                  <w:caps/>
                  <w:rPrChange w:id="2495" w:author="Milan Navrátil" w:date="2018-11-14T11:04:00Z">
                    <w:rPr/>
                  </w:rPrChange>
                </w:rPr>
                <w:t>Farrell</w:t>
              </w:r>
              <w:r w:rsidRPr="00A711D1">
                <w:t xml:space="preserve"> </w:t>
              </w:r>
            </w:ins>
            <w:ins w:id="2496" w:author="Milan Navrátil" w:date="2018-11-14T10:31:00Z">
              <w:r w:rsidRPr="00C96684">
                <w:t>M.</w:t>
              </w:r>
            </w:ins>
            <w:ins w:id="2497" w:author="Milan Navrátil" w:date="2018-11-14T10:30:00Z">
              <w:r w:rsidRPr="00C96684">
                <w:t xml:space="preserve"> E.: </w:t>
              </w:r>
              <w:r w:rsidRPr="00C96684">
                <w:rPr>
                  <w:i/>
                  <w:rPrChange w:id="2498" w:author="Milan Navrátil" w:date="2018-11-14T11:04:00Z">
                    <w:rPr/>
                  </w:rPrChange>
                </w:rPr>
                <w:t>Laser-Based Optical Detection of Explosives</w:t>
              </w:r>
              <w:r w:rsidRPr="00A711D1">
                <w:t>, CRC Press 2015</w:t>
              </w:r>
            </w:ins>
          </w:p>
        </w:tc>
      </w:tr>
      <w:tr w:rsidR="006009AB" w14:paraId="03E62453"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4FFE93" w14:textId="77777777" w:rsidR="006009AB" w:rsidRDefault="006009AB" w:rsidP="0085754D">
            <w:pPr>
              <w:jc w:val="center"/>
              <w:rPr>
                <w:b/>
              </w:rPr>
            </w:pPr>
            <w:r>
              <w:rPr>
                <w:b/>
              </w:rPr>
              <w:t>Informace ke kombinované nebo distanční formě</w:t>
            </w:r>
          </w:p>
        </w:tc>
      </w:tr>
      <w:tr w:rsidR="006009AB" w14:paraId="3D437AED" w14:textId="77777777" w:rsidTr="0085754D">
        <w:tc>
          <w:tcPr>
            <w:tcW w:w="4787" w:type="dxa"/>
            <w:gridSpan w:val="3"/>
            <w:tcBorders>
              <w:top w:val="single" w:sz="2" w:space="0" w:color="auto"/>
            </w:tcBorders>
            <w:shd w:val="clear" w:color="auto" w:fill="F7CAAC"/>
          </w:tcPr>
          <w:p w14:paraId="2F0C2C3E" w14:textId="77777777" w:rsidR="006009AB" w:rsidRDefault="006009AB" w:rsidP="0085754D">
            <w:r>
              <w:rPr>
                <w:b/>
              </w:rPr>
              <w:t>Rozsah konzultací (soustředění)</w:t>
            </w:r>
          </w:p>
        </w:tc>
        <w:tc>
          <w:tcPr>
            <w:tcW w:w="889" w:type="dxa"/>
            <w:tcBorders>
              <w:top w:val="single" w:sz="2" w:space="0" w:color="auto"/>
            </w:tcBorders>
          </w:tcPr>
          <w:p w14:paraId="010A00D2" w14:textId="77777777" w:rsidR="006009AB" w:rsidRDefault="006009AB" w:rsidP="0085754D">
            <w:r>
              <w:t>16</w:t>
            </w:r>
          </w:p>
        </w:tc>
        <w:tc>
          <w:tcPr>
            <w:tcW w:w="4179" w:type="dxa"/>
            <w:gridSpan w:val="4"/>
            <w:tcBorders>
              <w:top w:val="single" w:sz="2" w:space="0" w:color="auto"/>
            </w:tcBorders>
            <w:shd w:val="clear" w:color="auto" w:fill="F7CAAC"/>
          </w:tcPr>
          <w:p w14:paraId="77CE37E6" w14:textId="77777777" w:rsidR="006009AB" w:rsidRDefault="006009AB" w:rsidP="0085754D">
            <w:pPr>
              <w:rPr>
                <w:b/>
              </w:rPr>
            </w:pPr>
            <w:r>
              <w:rPr>
                <w:b/>
              </w:rPr>
              <w:t xml:space="preserve">hodin </w:t>
            </w:r>
          </w:p>
        </w:tc>
      </w:tr>
      <w:tr w:rsidR="006009AB" w14:paraId="19F6A35D" w14:textId="77777777" w:rsidTr="0085754D">
        <w:tc>
          <w:tcPr>
            <w:tcW w:w="9855" w:type="dxa"/>
            <w:gridSpan w:val="8"/>
            <w:shd w:val="clear" w:color="auto" w:fill="F7CAAC"/>
          </w:tcPr>
          <w:p w14:paraId="60CFAB97" w14:textId="77777777" w:rsidR="006009AB" w:rsidRDefault="006009AB" w:rsidP="0085754D">
            <w:pPr>
              <w:rPr>
                <w:b/>
              </w:rPr>
            </w:pPr>
            <w:r>
              <w:rPr>
                <w:b/>
              </w:rPr>
              <w:t>Informace o způsobu kontaktu s vyučujícím</w:t>
            </w:r>
          </w:p>
        </w:tc>
      </w:tr>
      <w:tr w:rsidR="006009AB" w14:paraId="7F34FF86" w14:textId="77777777" w:rsidTr="000125B6">
        <w:trPr>
          <w:trHeight w:val="561"/>
        </w:trPr>
        <w:tc>
          <w:tcPr>
            <w:tcW w:w="9855" w:type="dxa"/>
            <w:gridSpan w:val="8"/>
          </w:tcPr>
          <w:p w14:paraId="25E5E2A8" w14:textId="77777777" w:rsidR="006009AB" w:rsidRPr="0024200B" w:rsidRDefault="006009AB" w:rsidP="00E96895">
            <w:r w:rsidRPr="0024200B">
              <w:lastRenderedPageBreak/>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5DBD2DCD" w14:textId="77777777" w:rsidR="00947A1E" w:rsidRDefault="00947A1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36FDE872" w14:textId="77777777" w:rsidTr="0085754D">
        <w:tc>
          <w:tcPr>
            <w:tcW w:w="9855" w:type="dxa"/>
            <w:gridSpan w:val="8"/>
            <w:tcBorders>
              <w:bottom w:val="double" w:sz="4" w:space="0" w:color="auto"/>
            </w:tcBorders>
            <w:shd w:val="clear" w:color="auto" w:fill="BDD6EE"/>
          </w:tcPr>
          <w:p w14:paraId="240D8D99" w14:textId="31184A6A" w:rsidR="006009AB" w:rsidRDefault="006009AB" w:rsidP="0085754D">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23175CD4" w14:textId="77777777" w:rsidTr="0085754D">
        <w:tc>
          <w:tcPr>
            <w:tcW w:w="3086" w:type="dxa"/>
            <w:tcBorders>
              <w:top w:val="double" w:sz="4" w:space="0" w:color="auto"/>
            </w:tcBorders>
            <w:shd w:val="clear" w:color="auto" w:fill="F7CAAC"/>
          </w:tcPr>
          <w:p w14:paraId="45CB2A4A"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1E2240A9" w14:textId="17362D64" w:rsidR="0018259D" w:rsidRDefault="006009AB" w:rsidP="0085754D">
            <w:bookmarkStart w:id="2499" w:name="pozarniOchrana"/>
            <w:r>
              <w:t>Požární ochrana</w:t>
            </w:r>
            <w:bookmarkEnd w:id="2499"/>
          </w:p>
        </w:tc>
      </w:tr>
      <w:tr w:rsidR="006009AB" w14:paraId="792B9909" w14:textId="77777777" w:rsidTr="0085754D">
        <w:tc>
          <w:tcPr>
            <w:tcW w:w="3086" w:type="dxa"/>
            <w:shd w:val="clear" w:color="auto" w:fill="F7CAAC"/>
          </w:tcPr>
          <w:p w14:paraId="5250E4CA" w14:textId="77777777" w:rsidR="006009AB" w:rsidRDefault="006009AB" w:rsidP="0085754D">
            <w:pPr>
              <w:rPr>
                <w:b/>
              </w:rPr>
            </w:pPr>
            <w:r>
              <w:rPr>
                <w:b/>
              </w:rPr>
              <w:t>Typ předmětu</w:t>
            </w:r>
          </w:p>
        </w:tc>
        <w:tc>
          <w:tcPr>
            <w:tcW w:w="3406" w:type="dxa"/>
            <w:gridSpan w:val="4"/>
          </w:tcPr>
          <w:p w14:paraId="046606EF" w14:textId="77777777" w:rsidR="006009AB" w:rsidRDefault="006009AB" w:rsidP="0085754D">
            <w:r>
              <w:t>Povinný „PZ“ pro specializace:</w:t>
            </w:r>
          </w:p>
          <w:p w14:paraId="5924A15D" w14:textId="77777777" w:rsidR="006009AB" w:rsidRDefault="006009AB" w:rsidP="0085754D">
            <w:r>
              <w:t>Bezpečnostní technologie</w:t>
            </w:r>
          </w:p>
          <w:p w14:paraId="6D4F62DF" w14:textId="77777777" w:rsidR="006009AB" w:rsidRDefault="006009AB" w:rsidP="0085754D">
            <w:r>
              <w:t>Bezpečnostní management</w:t>
            </w:r>
          </w:p>
        </w:tc>
        <w:tc>
          <w:tcPr>
            <w:tcW w:w="2695" w:type="dxa"/>
            <w:gridSpan w:val="2"/>
            <w:shd w:val="clear" w:color="auto" w:fill="F7CAAC"/>
          </w:tcPr>
          <w:p w14:paraId="1990E90B" w14:textId="77777777" w:rsidR="006009AB" w:rsidRDefault="006009AB" w:rsidP="0085754D">
            <w:r>
              <w:rPr>
                <w:b/>
              </w:rPr>
              <w:t>doporučený ročník / semestr</w:t>
            </w:r>
          </w:p>
        </w:tc>
        <w:tc>
          <w:tcPr>
            <w:tcW w:w="668" w:type="dxa"/>
          </w:tcPr>
          <w:p w14:paraId="6749115A" w14:textId="77777777" w:rsidR="006009AB" w:rsidRDefault="006009AB" w:rsidP="0085754D">
            <w:r>
              <w:t>1/Z</w:t>
            </w:r>
          </w:p>
        </w:tc>
      </w:tr>
      <w:tr w:rsidR="006009AB" w14:paraId="5C981E39" w14:textId="77777777" w:rsidTr="0085754D">
        <w:tc>
          <w:tcPr>
            <w:tcW w:w="3086" w:type="dxa"/>
            <w:shd w:val="clear" w:color="auto" w:fill="F7CAAC"/>
          </w:tcPr>
          <w:p w14:paraId="189AEB54" w14:textId="77777777" w:rsidR="006009AB" w:rsidRDefault="006009AB" w:rsidP="0085754D">
            <w:pPr>
              <w:rPr>
                <w:b/>
              </w:rPr>
            </w:pPr>
            <w:r>
              <w:rPr>
                <w:b/>
              </w:rPr>
              <w:t>Rozsah studijního předmětu</w:t>
            </w:r>
          </w:p>
        </w:tc>
        <w:tc>
          <w:tcPr>
            <w:tcW w:w="1701" w:type="dxa"/>
            <w:gridSpan w:val="2"/>
          </w:tcPr>
          <w:p w14:paraId="0A42AF24" w14:textId="77777777" w:rsidR="006009AB" w:rsidRDefault="006009AB" w:rsidP="0085754D">
            <w:r>
              <w:t>28p + 14s</w:t>
            </w:r>
          </w:p>
        </w:tc>
        <w:tc>
          <w:tcPr>
            <w:tcW w:w="889" w:type="dxa"/>
            <w:shd w:val="clear" w:color="auto" w:fill="F7CAAC"/>
          </w:tcPr>
          <w:p w14:paraId="3B459F57" w14:textId="77777777" w:rsidR="006009AB" w:rsidRDefault="006009AB" w:rsidP="0085754D">
            <w:pPr>
              <w:rPr>
                <w:b/>
              </w:rPr>
            </w:pPr>
            <w:r>
              <w:rPr>
                <w:b/>
              </w:rPr>
              <w:t xml:space="preserve">hod. </w:t>
            </w:r>
          </w:p>
        </w:tc>
        <w:tc>
          <w:tcPr>
            <w:tcW w:w="816" w:type="dxa"/>
          </w:tcPr>
          <w:p w14:paraId="78FEAD56" w14:textId="77777777" w:rsidR="006009AB" w:rsidRDefault="006009AB" w:rsidP="0085754D"/>
        </w:tc>
        <w:tc>
          <w:tcPr>
            <w:tcW w:w="2156" w:type="dxa"/>
            <w:shd w:val="clear" w:color="auto" w:fill="F7CAAC"/>
          </w:tcPr>
          <w:p w14:paraId="5D4CA930" w14:textId="77777777" w:rsidR="006009AB" w:rsidRDefault="006009AB" w:rsidP="0085754D">
            <w:pPr>
              <w:rPr>
                <w:b/>
              </w:rPr>
            </w:pPr>
            <w:r>
              <w:rPr>
                <w:b/>
              </w:rPr>
              <w:t>kreditů</w:t>
            </w:r>
          </w:p>
        </w:tc>
        <w:tc>
          <w:tcPr>
            <w:tcW w:w="1207" w:type="dxa"/>
            <w:gridSpan w:val="2"/>
          </w:tcPr>
          <w:p w14:paraId="61037479" w14:textId="77777777" w:rsidR="006009AB" w:rsidRDefault="006009AB" w:rsidP="0085754D">
            <w:r>
              <w:t>3</w:t>
            </w:r>
          </w:p>
        </w:tc>
      </w:tr>
      <w:tr w:rsidR="006009AB" w14:paraId="7DDEA653" w14:textId="77777777" w:rsidTr="0085754D">
        <w:tc>
          <w:tcPr>
            <w:tcW w:w="3086" w:type="dxa"/>
            <w:shd w:val="clear" w:color="auto" w:fill="F7CAAC"/>
          </w:tcPr>
          <w:p w14:paraId="52CC497F" w14:textId="77777777" w:rsidR="006009AB" w:rsidRDefault="006009AB" w:rsidP="0085754D">
            <w:pPr>
              <w:rPr>
                <w:b/>
                <w:sz w:val="22"/>
              </w:rPr>
            </w:pPr>
            <w:r>
              <w:rPr>
                <w:b/>
              </w:rPr>
              <w:t>Prerekvizity, korekvizity, ekvivalence</w:t>
            </w:r>
          </w:p>
        </w:tc>
        <w:tc>
          <w:tcPr>
            <w:tcW w:w="6769" w:type="dxa"/>
            <w:gridSpan w:val="7"/>
          </w:tcPr>
          <w:p w14:paraId="022C7059" w14:textId="77777777" w:rsidR="006009AB" w:rsidRDefault="006009AB" w:rsidP="0085754D">
            <w:r>
              <w:t>nejsou</w:t>
            </w:r>
          </w:p>
        </w:tc>
      </w:tr>
      <w:tr w:rsidR="006009AB" w14:paraId="3EA8886B" w14:textId="77777777" w:rsidTr="0085754D">
        <w:tc>
          <w:tcPr>
            <w:tcW w:w="3086" w:type="dxa"/>
            <w:shd w:val="clear" w:color="auto" w:fill="F7CAAC"/>
          </w:tcPr>
          <w:p w14:paraId="619FAD7F" w14:textId="77777777" w:rsidR="006009AB" w:rsidRDefault="006009AB" w:rsidP="0085754D">
            <w:pPr>
              <w:rPr>
                <w:b/>
              </w:rPr>
            </w:pPr>
            <w:r>
              <w:rPr>
                <w:b/>
              </w:rPr>
              <w:t>Způsob ověření studijních výsledků</w:t>
            </w:r>
          </w:p>
        </w:tc>
        <w:tc>
          <w:tcPr>
            <w:tcW w:w="3406" w:type="dxa"/>
            <w:gridSpan w:val="4"/>
          </w:tcPr>
          <w:p w14:paraId="45CFCEE8" w14:textId="77777777" w:rsidR="006009AB" w:rsidRDefault="006009AB" w:rsidP="0085754D">
            <w:r>
              <w:t>Klasifikovaný zápočet</w:t>
            </w:r>
          </w:p>
        </w:tc>
        <w:tc>
          <w:tcPr>
            <w:tcW w:w="2156" w:type="dxa"/>
            <w:shd w:val="clear" w:color="auto" w:fill="F7CAAC"/>
          </w:tcPr>
          <w:p w14:paraId="50417817" w14:textId="77777777" w:rsidR="006009AB" w:rsidRDefault="006009AB" w:rsidP="0085754D">
            <w:pPr>
              <w:rPr>
                <w:b/>
              </w:rPr>
            </w:pPr>
            <w:r>
              <w:rPr>
                <w:b/>
              </w:rPr>
              <w:t>Forma výuky</w:t>
            </w:r>
          </w:p>
        </w:tc>
        <w:tc>
          <w:tcPr>
            <w:tcW w:w="1207" w:type="dxa"/>
            <w:gridSpan w:val="2"/>
          </w:tcPr>
          <w:p w14:paraId="7AA8F413" w14:textId="77777777" w:rsidR="006009AB" w:rsidRDefault="006009AB" w:rsidP="0085754D">
            <w:r>
              <w:t>Přednášky, semináře</w:t>
            </w:r>
          </w:p>
        </w:tc>
      </w:tr>
      <w:tr w:rsidR="006009AB" w14:paraId="19464552" w14:textId="77777777" w:rsidTr="0085754D">
        <w:tc>
          <w:tcPr>
            <w:tcW w:w="3086" w:type="dxa"/>
            <w:shd w:val="clear" w:color="auto" w:fill="F7CAAC"/>
          </w:tcPr>
          <w:p w14:paraId="6286531A"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562EEB4E" w14:textId="77777777" w:rsidR="006009AB" w:rsidRDefault="006009AB" w:rsidP="0085754D">
            <w:r>
              <w:t>Písemná  i ústní forma</w:t>
            </w:r>
          </w:p>
          <w:p w14:paraId="6105E786" w14:textId="77777777" w:rsidR="006009AB" w:rsidRDefault="006009AB" w:rsidP="0085754D">
            <w:r>
              <w:t xml:space="preserve">1. Povinná a aktivní účast na jednotlivých cvičeních (80% účast na cvičení). </w:t>
            </w:r>
          </w:p>
          <w:p w14:paraId="3A8FF7DE" w14:textId="77777777" w:rsidR="006009AB" w:rsidRDefault="006009AB" w:rsidP="0085754D">
            <w:r>
              <w:t xml:space="preserve">2. Teoretické a praktické zvládnutí základní problematiky a jednotlivých témat. </w:t>
            </w:r>
          </w:p>
          <w:p w14:paraId="4024C09D" w14:textId="77777777" w:rsidR="006009AB" w:rsidRDefault="006009AB" w:rsidP="0085754D">
            <w:r>
              <w:t xml:space="preserve">3. Úspěšné a samostatné vypracování všech zadaných úloh v průběhu semestru. </w:t>
            </w:r>
          </w:p>
          <w:p w14:paraId="5CFE0D04" w14:textId="77777777" w:rsidR="006009AB" w:rsidRDefault="006009AB" w:rsidP="0085754D">
            <w:r>
              <w:t>4. Prokázání úspěšného zvládnutí probírané tématiky při ústním pohovoru s vyučujícím.</w:t>
            </w:r>
          </w:p>
        </w:tc>
      </w:tr>
      <w:tr w:rsidR="006009AB" w14:paraId="5F73DA3E" w14:textId="77777777" w:rsidTr="0085754D">
        <w:trPr>
          <w:trHeight w:val="146"/>
        </w:trPr>
        <w:tc>
          <w:tcPr>
            <w:tcW w:w="9855" w:type="dxa"/>
            <w:gridSpan w:val="8"/>
            <w:tcBorders>
              <w:top w:val="nil"/>
            </w:tcBorders>
          </w:tcPr>
          <w:p w14:paraId="37DE1FB9" w14:textId="77777777" w:rsidR="006009AB" w:rsidRDefault="006009AB" w:rsidP="0085754D"/>
        </w:tc>
      </w:tr>
      <w:tr w:rsidR="006009AB" w14:paraId="673F5543" w14:textId="77777777" w:rsidTr="0085754D">
        <w:trPr>
          <w:trHeight w:val="197"/>
        </w:trPr>
        <w:tc>
          <w:tcPr>
            <w:tcW w:w="3086" w:type="dxa"/>
            <w:tcBorders>
              <w:top w:val="nil"/>
            </w:tcBorders>
            <w:shd w:val="clear" w:color="auto" w:fill="F7CAAC"/>
          </w:tcPr>
          <w:p w14:paraId="7A8854C9" w14:textId="77777777" w:rsidR="006009AB" w:rsidRDefault="006009AB" w:rsidP="0085754D">
            <w:pPr>
              <w:rPr>
                <w:b/>
              </w:rPr>
            </w:pPr>
            <w:r>
              <w:rPr>
                <w:b/>
              </w:rPr>
              <w:t>Garant předmětu</w:t>
            </w:r>
          </w:p>
        </w:tc>
        <w:tc>
          <w:tcPr>
            <w:tcW w:w="6769" w:type="dxa"/>
            <w:gridSpan w:val="7"/>
            <w:tcBorders>
              <w:top w:val="nil"/>
            </w:tcBorders>
          </w:tcPr>
          <w:p w14:paraId="5B29A22C" w14:textId="77777777" w:rsidR="006009AB" w:rsidRDefault="006009AB" w:rsidP="0085754D">
            <w:r>
              <w:t>doc. Ing. Martin Hromada, Ph.D.</w:t>
            </w:r>
          </w:p>
        </w:tc>
      </w:tr>
      <w:tr w:rsidR="006009AB" w14:paraId="501F0845" w14:textId="77777777" w:rsidTr="0085754D">
        <w:trPr>
          <w:trHeight w:val="243"/>
        </w:trPr>
        <w:tc>
          <w:tcPr>
            <w:tcW w:w="3086" w:type="dxa"/>
            <w:tcBorders>
              <w:top w:val="nil"/>
            </w:tcBorders>
            <w:shd w:val="clear" w:color="auto" w:fill="F7CAAC"/>
          </w:tcPr>
          <w:p w14:paraId="03B6DF08" w14:textId="77777777" w:rsidR="006009AB" w:rsidRDefault="006009AB" w:rsidP="0085754D">
            <w:pPr>
              <w:rPr>
                <w:b/>
              </w:rPr>
            </w:pPr>
            <w:r>
              <w:rPr>
                <w:b/>
              </w:rPr>
              <w:t>Zapojení garanta do výuky předmětu</w:t>
            </w:r>
          </w:p>
        </w:tc>
        <w:tc>
          <w:tcPr>
            <w:tcW w:w="6769" w:type="dxa"/>
            <w:gridSpan w:val="7"/>
            <w:tcBorders>
              <w:top w:val="nil"/>
            </w:tcBorders>
          </w:tcPr>
          <w:p w14:paraId="1996FAC5" w14:textId="77777777" w:rsidR="006009AB" w:rsidRDefault="006009AB" w:rsidP="0085754D">
            <w:r>
              <w:t>Metodicky, vede přednášky a semináře.</w:t>
            </w:r>
          </w:p>
        </w:tc>
      </w:tr>
      <w:tr w:rsidR="006009AB" w14:paraId="4B727350" w14:textId="77777777" w:rsidTr="0085754D">
        <w:tc>
          <w:tcPr>
            <w:tcW w:w="3086" w:type="dxa"/>
            <w:shd w:val="clear" w:color="auto" w:fill="F7CAAC"/>
          </w:tcPr>
          <w:p w14:paraId="518D1B74" w14:textId="77777777" w:rsidR="006009AB" w:rsidRDefault="006009AB" w:rsidP="0085754D">
            <w:pPr>
              <w:rPr>
                <w:b/>
              </w:rPr>
            </w:pPr>
            <w:r>
              <w:rPr>
                <w:b/>
              </w:rPr>
              <w:t>Vyučující</w:t>
            </w:r>
          </w:p>
        </w:tc>
        <w:tc>
          <w:tcPr>
            <w:tcW w:w="6769" w:type="dxa"/>
            <w:gridSpan w:val="7"/>
            <w:tcBorders>
              <w:bottom w:val="nil"/>
            </w:tcBorders>
          </w:tcPr>
          <w:p w14:paraId="2D63098F" w14:textId="77777777" w:rsidR="006009AB" w:rsidRDefault="006009AB" w:rsidP="0085754D">
            <w:r>
              <w:t>doc. Ing. Martin Hromada, Ph.D., přednášky (100 %)</w:t>
            </w:r>
          </w:p>
        </w:tc>
      </w:tr>
      <w:tr w:rsidR="006009AB" w14:paraId="2BE796A7" w14:textId="77777777" w:rsidTr="0085754D">
        <w:trPr>
          <w:trHeight w:val="78"/>
        </w:trPr>
        <w:tc>
          <w:tcPr>
            <w:tcW w:w="9855" w:type="dxa"/>
            <w:gridSpan w:val="8"/>
            <w:tcBorders>
              <w:top w:val="nil"/>
            </w:tcBorders>
          </w:tcPr>
          <w:p w14:paraId="00BE9F08" w14:textId="77777777" w:rsidR="006009AB" w:rsidRDefault="006009AB" w:rsidP="0085754D"/>
        </w:tc>
      </w:tr>
      <w:tr w:rsidR="006009AB" w14:paraId="2B010416" w14:textId="77777777" w:rsidTr="0085754D">
        <w:tc>
          <w:tcPr>
            <w:tcW w:w="3086" w:type="dxa"/>
            <w:shd w:val="clear" w:color="auto" w:fill="F7CAAC"/>
          </w:tcPr>
          <w:p w14:paraId="6E8B469B" w14:textId="77777777" w:rsidR="006009AB" w:rsidRDefault="006009AB" w:rsidP="0085754D">
            <w:pPr>
              <w:rPr>
                <w:b/>
              </w:rPr>
            </w:pPr>
            <w:r>
              <w:rPr>
                <w:b/>
              </w:rPr>
              <w:t>Stručná anotace předmětu</w:t>
            </w:r>
          </w:p>
        </w:tc>
        <w:tc>
          <w:tcPr>
            <w:tcW w:w="6769" w:type="dxa"/>
            <w:gridSpan w:val="7"/>
            <w:tcBorders>
              <w:bottom w:val="nil"/>
            </w:tcBorders>
          </w:tcPr>
          <w:p w14:paraId="702087A7" w14:textId="77777777" w:rsidR="006009AB" w:rsidRDefault="006009AB" w:rsidP="0085754D"/>
        </w:tc>
      </w:tr>
      <w:tr w:rsidR="006009AB" w14:paraId="668E5F4B" w14:textId="77777777" w:rsidTr="0085754D">
        <w:trPr>
          <w:trHeight w:val="3938"/>
        </w:trPr>
        <w:tc>
          <w:tcPr>
            <w:tcW w:w="9855" w:type="dxa"/>
            <w:gridSpan w:val="8"/>
            <w:tcBorders>
              <w:top w:val="nil"/>
              <w:bottom w:val="single" w:sz="12" w:space="0" w:color="auto"/>
            </w:tcBorders>
          </w:tcPr>
          <w:p w14:paraId="6106818E" w14:textId="77777777" w:rsidR="006009AB" w:rsidRPr="00D95F52" w:rsidRDefault="006009AB" w:rsidP="00E96895">
            <w:pPr>
              <w:rPr>
                <w:color w:val="000000"/>
                <w:szCs w:val="22"/>
                <w:shd w:val="clear" w:color="auto" w:fill="FFFFFF"/>
              </w:rPr>
            </w:pPr>
            <w:r w:rsidRPr="00D95F52">
              <w:rPr>
                <w:color w:val="000000"/>
                <w:szCs w:val="22"/>
                <w:shd w:val="clear" w:color="auto" w:fill="FFFFFF"/>
              </w:rPr>
              <w:t>Cílem předmětu je získání znalostí z oblasti požární ochrany. V úvodu se student dozví potřebné právní a technické předpisy, fyzikální a chemické principy procesu hoření a výbuchu a předpisy pro nakládání s nebezpečnými látkami. Dále si student rozšíří znalosti analýzy rizik se zaměřením na události zahrnující požár, výbuch nebo nebezpečné látky. Podrobně jsou probrána požární bezpečnostní zařízení (elektrická požární signalizace, stabilní hasicí zařízení a zařízení pro odvod tepla a kouře) a jejich vazby na bezpečnostní systémy. Závěrečná část předmětu je věnována požárně technickým vlastnostem stavebních konstrukcí a stavebních hmot a zajištění výrobních a nevýrobních objektů z hlediska požární bezpečnosti.</w:t>
            </w:r>
            <w:r w:rsidRPr="00D95F52">
              <w:rPr>
                <w:szCs w:val="22"/>
              </w:rPr>
              <w:t xml:space="preserve"> </w:t>
            </w:r>
          </w:p>
          <w:p w14:paraId="51A4FBF4" w14:textId="77777777" w:rsidR="006009AB" w:rsidRPr="00D95F52" w:rsidRDefault="006009AB">
            <w:pPr>
              <w:rPr>
                <w:szCs w:val="22"/>
              </w:rPr>
            </w:pPr>
            <w:r w:rsidRPr="00D95F52">
              <w:rPr>
                <w:szCs w:val="22"/>
              </w:rPr>
              <w:t>Témata:</w:t>
            </w:r>
          </w:p>
          <w:p w14:paraId="4162918A" w14:textId="77777777" w:rsidR="006009AB" w:rsidRPr="00D95F52" w:rsidRDefault="006009AB">
            <w:pPr>
              <w:pStyle w:val="Odstavecseseznamem"/>
              <w:numPr>
                <w:ilvl w:val="0"/>
                <w:numId w:val="4"/>
              </w:numPr>
              <w:rPr>
                <w:color w:val="000000"/>
                <w:szCs w:val="22"/>
                <w:shd w:val="clear" w:color="auto" w:fill="FFFFFF"/>
              </w:rPr>
            </w:pPr>
            <w:r w:rsidRPr="00D95F52">
              <w:rPr>
                <w:color w:val="000000"/>
                <w:szCs w:val="22"/>
                <w:shd w:val="clear" w:color="auto" w:fill="FFFFFF"/>
              </w:rPr>
              <w:t>Úvod do problematiky požární ochrany - právní a technické předpisy.</w:t>
            </w:r>
          </w:p>
          <w:p w14:paraId="7D762310" w14:textId="77777777" w:rsidR="006009AB" w:rsidRPr="00D95F52" w:rsidRDefault="006009AB">
            <w:pPr>
              <w:pStyle w:val="Odstavecseseznamem"/>
              <w:numPr>
                <w:ilvl w:val="0"/>
                <w:numId w:val="4"/>
              </w:numPr>
              <w:rPr>
                <w:color w:val="000000"/>
                <w:szCs w:val="22"/>
                <w:shd w:val="clear" w:color="auto" w:fill="FFFFFF"/>
              </w:rPr>
            </w:pPr>
            <w:r w:rsidRPr="00D95F52">
              <w:rPr>
                <w:color w:val="000000"/>
                <w:szCs w:val="22"/>
                <w:shd w:val="clear" w:color="auto" w:fill="FFFFFF"/>
              </w:rPr>
              <w:t>Chemie hoření - proces hoření, charakteristika hořlavin, typy plamenů, proces samovznícení, vlastnosti produktů hoření. Hasební látky - rozdělení, účinek.</w:t>
            </w:r>
          </w:p>
          <w:p w14:paraId="382C050A" w14:textId="77777777" w:rsidR="006009AB" w:rsidRPr="00D95F52" w:rsidRDefault="006009AB">
            <w:pPr>
              <w:pStyle w:val="Odstavecseseznamem"/>
              <w:numPr>
                <w:ilvl w:val="0"/>
                <w:numId w:val="4"/>
              </w:numPr>
              <w:rPr>
                <w:color w:val="000000"/>
                <w:szCs w:val="22"/>
                <w:shd w:val="clear" w:color="auto" w:fill="FFFFFF"/>
              </w:rPr>
            </w:pPr>
            <w:r w:rsidRPr="00D95F52">
              <w:rPr>
                <w:color w:val="000000"/>
                <w:szCs w:val="22"/>
                <w:shd w:val="clear" w:color="auto" w:fill="FFFFFF"/>
              </w:rPr>
              <w:t>Hoření, fáze požáru, šíření požáru v objektu, chování zplodin hoření.</w:t>
            </w:r>
          </w:p>
          <w:p w14:paraId="0BCA1D96" w14:textId="77777777" w:rsidR="006009AB" w:rsidRPr="00D95F52" w:rsidRDefault="006009AB">
            <w:pPr>
              <w:pStyle w:val="Odstavecseseznamem"/>
              <w:numPr>
                <w:ilvl w:val="0"/>
                <w:numId w:val="4"/>
              </w:numPr>
              <w:rPr>
                <w:color w:val="000000"/>
                <w:szCs w:val="22"/>
                <w:shd w:val="clear" w:color="auto" w:fill="FFFFFF"/>
              </w:rPr>
            </w:pPr>
            <w:r w:rsidRPr="00D95F52">
              <w:rPr>
                <w:color w:val="000000"/>
                <w:szCs w:val="22"/>
                <w:shd w:val="clear" w:color="auto" w:fill="FFFFFF"/>
              </w:rPr>
              <w:t>Výbušniny - charakteristika a rozdělení, jevy doprovázející výbuch, účinky výbuchu na okolí, právní předpisy pro nakládání a uskladnění výbušnin.</w:t>
            </w:r>
          </w:p>
          <w:p w14:paraId="63DDCBDF" w14:textId="77777777" w:rsidR="006009AB" w:rsidRPr="00D95F52" w:rsidRDefault="006009AB">
            <w:pPr>
              <w:pStyle w:val="Odstavecseseznamem"/>
              <w:numPr>
                <w:ilvl w:val="0"/>
                <w:numId w:val="4"/>
              </w:numPr>
              <w:rPr>
                <w:color w:val="000000"/>
                <w:szCs w:val="22"/>
                <w:shd w:val="clear" w:color="auto" w:fill="FFFFFF"/>
              </w:rPr>
            </w:pPr>
            <w:r w:rsidRPr="00D95F52">
              <w:rPr>
                <w:color w:val="000000"/>
                <w:szCs w:val="22"/>
                <w:shd w:val="clear" w:color="auto" w:fill="FFFFFF"/>
              </w:rPr>
              <w:t>Prevence proti výbuchu - skladování látek, vliv prostředí, omezení možnosti výbuchu.</w:t>
            </w:r>
          </w:p>
          <w:p w14:paraId="4EE315AF" w14:textId="77777777" w:rsidR="006009AB" w:rsidRPr="00D95F52" w:rsidRDefault="006009AB">
            <w:pPr>
              <w:pStyle w:val="Odstavecseseznamem"/>
              <w:numPr>
                <w:ilvl w:val="0"/>
                <w:numId w:val="4"/>
              </w:numPr>
              <w:rPr>
                <w:color w:val="000000"/>
                <w:szCs w:val="22"/>
                <w:shd w:val="clear" w:color="auto" w:fill="FFFFFF"/>
              </w:rPr>
            </w:pPr>
            <w:r w:rsidRPr="00D95F52">
              <w:rPr>
                <w:color w:val="000000"/>
                <w:szCs w:val="22"/>
                <w:shd w:val="clear" w:color="auto" w:fill="FFFFFF"/>
              </w:rPr>
              <w:t>Nakládání s nebezpečnými chemickými látkami podle zákona o ochraně veřejného zdraví.</w:t>
            </w:r>
          </w:p>
          <w:p w14:paraId="78C3B516" w14:textId="77777777" w:rsidR="006009AB" w:rsidRPr="00D95F52" w:rsidRDefault="006009AB">
            <w:pPr>
              <w:pStyle w:val="Odstavecseseznamem"/>
              <w:numPr>
                <w:ilvl w:val="0"/>
                <w:numId w:val="4"/>
              </w:numPr>
              <w:rPr>
                <w:color w:val="000000"/>
                <w:szCs w:val="22"/>
                <w:shd w:val="clear" w:color="auto" w:fill="FFFFFF"/>
              </w:rPr>
            </w:pPr>
            <w:r w:rsidRPr="00D95F52">
              <w:rPr>
                <w:color w:val="000000"/>
                <w:szCs w:val="22"/>
                <w:shd w:val="clear" w:color="auto" w:fill="FFFFFF"/>
              </w:rPr>
              <w:t>Analýza rizik v souvislosti s požárem, výbuchem a nebezpečnými látkami. Příklady dřívějších události z ČR a ze zahraničí.</w:t>
            </w:r>
          </w:p>
          <w:p w14:paraId="0706F705" w14:textId="77777777" w:rsidR="006009AB" w:rsidRPr="00D95F52" w:rsidRDefault="006009AB">
            <w:pPr>
              <w:pStyle w:val="Odstavecseseznamem"/>
              <w:numPr>
                <w:ilvl w:val="0"/>
                <w:numId w:val="4"/>
              </w:numPr>
              <w:rPr>
                <w:color w:val="000000"/>
                <w:szCs w:val="22"/>
                <w:shd w:val="clear" w:color="auto" w:fill="FFFFFF"/>
              </w:rPr>
            </w:pPr>
            <w:r w:rsidRPr="00D95F52">
              <w:rPr>
                <w:color w:val="000000"/>
                <w:szCs w:val="22"/>
                <w:shd w:val="clear" w:color="auto" w:fill="FFFFFF"/>
              </w:rPr>
              <w:t>Požárně bezpečnostní zařízení - význam, rozdělení.</w:t>
            </w:r>
          </w:p>
          <w:p w14:paraId="313F2F31" w14:textId="77777777" w:rsidR="006009AB" w:rsidRPr="00D95F52" w:rsidRDefault="006009AB">
            <w:pPr>
              <w:pStyle w:val="Odstavecseseznamem"/>
              <w:numPr>
                <w:ilvl w:val="0"/>
                <w:numId w:val="4"/>
              </w:numPr>
              <w:rPr>
                <w:color w:val="000000"/>
                <w:szCs w:val="22"/>
                <w:shd w:val="clear" w:color="auto" w:fill="FFFFFF"/>
              </w:rPr>
            </w:pPr>
            <w:r w:rsidRPr="00D95F52">
              <w:rPr>
                <w:color w:val="000000"/>
                <w:szCs w:val="22"/>
                <w:shd w:val="clear" w:color="auto" w:fill="FFFFFF"/>
              </w:rPr>
              <w:t>Elektrická požární signalizace.</w:t>
            </w:r>
          </w:p>
          <w:p w14:paraId="6002435D" w14:textId="77777777" w:rsidR="006009AB" w:rsidRPr="00D95F52" w:rsidRDefault="006009AB">
            <w:pPr>
              <w:pStyle w:val="Odstavecseseznamem"/>
              <w:numPr>
                <w:ilvl w:val="0"/>
                <w:numId w:val="4"/>
              </w:numPr>
              <w:rPr>
                <w:color w:val="000000"/>
                <w:szCs w:val="22"/>
                <w:shd w:val="clear" w:color="auto" w:fill="FFFFFF"/>
              </w:rPr>
            </w:pPr>
            <w:r w:rsidRPr="00D95F52">
              <w:rPr>
                <w:color w:val="000000"/>
                <w:szCs w:val="22"/>
                <w:shd w:val="clear" w:color="auto" w:fill="FFFFFF"/>
              </w:rPr>
              <w:t>Stabilní hasicí zařízení.</w:t>
            </w:r>
          </w:p>
          <w:p w14:paraId="51DF3B73" w14:textId="77777777" w:rsidR="006009AB" w:rsidRPr="00D95F52" w:rsidRDefault="006009AB">
            <w:pPr>
              <w:pStyle w:val="Odstavecseseznamem"/>
              <w:numPr>
                <w:ilvl w:val="0"/>
                <w:numId w:val="4"/>
              </w:numPr>
              <w:rPr>
                <w:color w:val="000000"/>
                <w:szCs w:val="22"/>
                <w:shd w:val="clear" w:color="auto" w:fill="FFFFFF"/>
              </w:rPr>
            </w:pPr>
            <w:r w:rsidRPr="00D95F52">
              <w:rPr>
                <w:color w:val="000000"/>
                <w:szCs w:val="22"/>
                <w:shd w:val="clear" w:color="auto" w:fill="FFFFFF"/>
              </w:rPr>
              <w:t>Zařízení pro odvod tepla a kouře.</w:t>
            </w:r>
          </w:p>
          <w:p w14:paraId="7BF87D7F" w14:textId="77777777" w:rsidR="006009AB" w:rsidRPr="00D95F52" w:rsidRDefault="006009AB">
            <w:pPr>
              <w:pStyle w:val="Odstavecseseznamem"/>
              <w:numPr>
                <w:ilvl w:val="0"/>
                <w:numId w:val="4"/>
              </w:numPr>
              <w:rPr>
                <w:color w:val="000000"/>
                <w:szCs w:val="22"/>
                <w:shd w:val="clear" w:color="auto" w:fill="FFFFFF"/>
              </w:rPr>
            </w:pPr>
            <w:r w:rsidRPr="00D95F52">
              <w:rPr>
                <w:color w:val="000000"/>
                <w:szCs w:val="22"/>
                <w:shd w:val="clear" w:color="auto" w:fill="FFFFFF"/>
              </w:rPr>
              <w:t>Vazby EPS na bezpečnostní systémy.</w:t>
            </w:r>
          </w:p>
          <w:p w14:paraId="06F35F5C" w14:textId="77777777" w:rsidR="006009AB" w:rsidRPr="00D95F52" w:rsidRDefault="006009AB">
            <w:pPr>
              <w:pStyle w:val="Odstavecseseznamem"/>
              <w:numPr>
                <w:ilvl w:val="0"/>
                <w:numId w:val="4"/>
              </w:numPr>
              <w:rPr>
                <w:color w:val="000000"/>
                <w:szCs w:val="22"/>
                <w:shd w:val="clear" w:color="auto" w:fill="FFFFFF"/>
              </w:rPr>
            </w:pPr>
            <w:r w:rsidRPr="00D95F52">
              <w:rPr>
                <w:color w:val="000000"/>
                <w:szCs w:val="22"/>
                <w:shd w:val="clear" w:color="auto" w:fill="FFFFFF"/>
              </w:rPr>
              <w:t>Požárně technické vlastnosti stavebních konstrukcí a stavebních hmot.</w:t>
            </w:r>
          </w:p>
          <w:p w14:paraId="419E0764" w14:textId="77777777" w:rsidR="006009AB" w:rsidRPr="00C761F6" w:rsidRDefault="006009AB">
            <w:pPr>
              <w:pStyle w:val="Odstavecseseznamem"/>
              <w:numPr>
                <w:ilvl w:val="0"/>
                <w:numId w:val="4"/>
              </w:numPr>
              <w:rPr>
                <w:color w:val="000000"/>
                <w:szCs w:val="22"/>
                <w:shd w:val="clear" w:color="auto" w:fill="FFFFFF"/>
              </w:rPr>
            </w:pPr>
            <w:r w:rsidRPr="00D95F52">
              <w:rPr>
                <w:color w:val="000000"/>
                <w:szCs w:val="22"/>
                <w:shd w:val="clear" w:color="auto" w:fill="FFFFFF"/>
              </w:rPr>
              <w:t>Zajišťování budov z hlediska požární bezpečnosti - výrobní a nevýrobní objekty.</w:t>
            </w:r>
          </w:p>
        </w:tc>
      </w:tr>
      <w:tr w:rsidR="006009AB" w14:paraId="5ADBE45F" w14:textId="77777777" w:rsidTr="0085754D">
        <w:trPr>
          <w:trHeight w:val="265"/>
        </w:trPr>
        <w:tc>
          <w:tcPr>
            <w:tcW w:w="3653" w:type="dxa"/>
            <w:gridSpan w:val="2"/>
            <w:tcBorders>
              <w:top w:val="nil"/>
            </w:tcBorders>
            <w:shd w:val="clear" w:color="auto" w:fill="F7CAAC"/>
          </w:tcPr>
          <w:p w14:paraId="7EEAA386" w14:textId="77777777" w:rsidR="006009AB" w:rsidRDefault="006009AB" w:rsidP="0085754D">
            <w:r>
              <w:rPr>
                <w:b/>
              </w:rPr>
              <w:t>Studijní literatura a studijní pomůcky</w:t>
            </w:r>
          </w:p>
        </w:tc>
        <w:tc>
          <w:tcPr>
            <w:tcW w:w="6202" w:type="dxa"/>
            <w:gridSpan w:val="6"/>
            <w:tcBorders>
              <w:top w:val="nil"/>
              <w:bottom w:val="nil"/>
            </w:tcBorders>
          </w:tcPr>
          <w:p w14:paraId="0A903F5F" w14:textId="77777777" w:rsidR="006009AB" w:rsidRDefault="006009AB" w:rsidP="0085754D"/>
        </w:tc>
      </w:tr>
      <w:tr w:rsidR="006009AB" w:rsidRPr="00C761F6" w14:paraId="5F6EFA86" w14:textId="77777777" w:rsidTr="0085754D">
        <w:trPr>
          <w:trHeight w:val="487"/>
        </w:trPr>
        <w:tc>
          <w:tcPr>
            <w:tcW w:w="9855" w:type="dxa"/>
            <w:gridSpan w:val="8"/>
            <w:tcBorders>
              <w:top w:val="nil"/>
            </w:tcBorders>
          </w:tcPr>
          <w:p w14:paraId="40D4E794" w14:textId="77777777" w:rsidR="006009AB" w:rsidRPr="00A711D1" w:rsidRDefault="006009AB" w:rsidP="00E96895">
            <w:pPr>
              <w:rPr>
                <w:b/>
                <w:bCs/>
                <w:szCs w:val="18"/>
              </w:rPr>
            </w:pPr>
            <w:r w:rsidRPr="00A711D1">
              <w:rPr>
                <w:b/>
                <w:bCs/>
                <w:szCs w:val="18"/>
              </w:rPr>
              <w:t>Povinná literatura:</w:t>
            </w:r>
          </w:p>
          <w:p w14:paraId="42C4F527" w14:textId="77777777" w:rsidR="006009AB" w:rsidRPr="007D3C75" w:rsidRDefault="006009AB">
            <w:pPr>
              <w:rPr>
                <w:bCs/>
                <w:szCs w:val="18"/>
              </w:rPr>
            </w:pPr>
            <w:r w:rsidRPr="0061563F">
              <w:rPr>
                <w:bCs/>
                <w:szCs w:val="18"/>
              </w:rPr>
              <w:t>Zákon 1333/1985 Sb., o požární ochraně a jeho prováděcí předpisy</w:t>
            </w:r>
          </w:p>
          <w:p w14:paraId="18FDB196" w14:textId="77777777" w:rsidR="006009AB" w:rsidRPr="002D2789" w:rsidRDefault="006009AB">
            <w:pPr>
              <w:rPr>
                <w:bCs/>
                <w:szCs w:val="18"/>
              </w:rPr>
            </w:pPr>
            <w:r w:rsidRPr="002D2789">
              <w:rPr>
                <w:bCs/>
                <w:szCs w:val="18"/>
              </w:rPr>
              <w:t>ČSN EN 54 Skupina norem pro požární signalizaci.</w:t>
            </w:r>
          </w:p>
          <w:p w14:paraId="579287DB" w14:textId="77777777" w:rsidR="006009AB" w:rsidRPr="00643FD4" w:rsidRDefault="006009AB">
            <w:pPr>
              <w:rPr>
                <w:bCs/>
                <w:szCs w:val="18"/>
              </w:rPr>
            </w:pPr>
            <w:r w:rsidRPr="00911B74">
              <w:rPr>
                <w:bCs/>
                <w:szCs w:val="18"/>
              </w:rPr>
              <w:t xml:space="preserve">KRATOCHVÍL, V. et al. </w:t>
            </w:r>
            <w:r w:rsidRPr="008C5756">
              <w:rPr>
                <w:bCs/>
                <w:i/>
                <w:szCs w:val="18"/>
              </w:rPr>
              <w:t>Stavby a požárně bezpečnostní zařízení: malá encyklopedie požární bezpečnosti objektů a technologií</w:t>
            </w:r>
            <w:r w:rsidRPr="00643FD4">
              <w:rPr>
                <w:bCs/>
                <w:szCs w:val="18"/>
              </w:rPr>
              <w:t>. Praha: Ministerstvo vnitra - generální ředitelství Hasičského záchranného sboru ČR, 2010. ISBN 978-80-86640-53-2.</w:t>
            </w:r>
          </w:p>
          <w:p w14:paraId="2B72B786" w14:textId="77777777" w:rsidR="006009AB" w:rsidRPr="005E563E" w:rsidRDefault="006009AB">
            <w:pPr>
              <w:rPr>
                <w:bCs/>
                <w:szCs w:val="18"/>
              </w:rPr>
            </w:pPr>
            <w:r w:rsidRPr="00AD66B0">
              <w:rPr>
                <w:bCs/>
                <w:szCs w:val="18"/>
              </w:rPr>
              <w:t xml:space="preserve">POKORNÝ, M. </w:t>
            </w:r>
            <w:r w:rsidRPr="00E2678B">
              <w:rPr>
                <w:bCs/>
                <w:i/>
                <w:szCs w:val="18"/>
              </w:rPr>
              <w:t>Požární bezpečnost staveb: sylabus pro praktickou výuku</w:t>
            </w:r>
            <w:r w:rsidRPr="005E563E">
              <w:rPr>
                <w:bCs/>
                <w:szCs w:val="18"/>
              </w:rPr>
              <w:t>. V Praze: České vysoké učení technické, 2014. ISBN 978-80-01-05456-7.</w:t>
            </w:r>
          </w:p>
          <w:p w14:paraId="6AF756C9" w14:textId="77777777" w:rsidR="006009AB" w:rsidRPr="00C32E9B" w:rsidRDefault="006009AB">
            <w:pPr>
              <w:rPr>
                <w:bCs/>
                <w:szCs w:val="18"/>
              </w:rPr>
            </w:pPr>
            <w:r w:rsidRPr="003751BD">
              <w:rPr>
                <w:bCs/>
                <w:szCs w:val="18"/>
              </w:rPr>
              <w:t xml:space="preserve">LUKÁŠ, L. et al. </w:t>
            </w:r>
            <w:r w:rsidRPr="003751BD">
              <w:rPr>
                <w:bCs/>
                <w:i/>
                <w:szCs w:val="18"/>
              </w:rPr>
              <w:t>Bezpečnostní technologie, systémy a management III</w:t>
            </w:r>
            <w:r w:rsidRPr="00C32E9B">
              <w:rPr>
                <w:bCs/>
                <w:szCs w:val="18"/>
              </w:rPr>
              <w:t>. Zlín: Radim Bačuvčík - VeRBuM, 2015. ISBN 978-80-87500-35-4.</w:t>
            </w:r>
          </w:p>
          <w:p w14:paraId="2DC94552" w14:textId="241DC293" w:rsidR="006009AB" w:rsidRPr="0013290F" w:rsidDel="0088313B" w:rsidRDefault="006009AB">
            <w:pPr>
              <w:rPr>
                <w:del w:id="2500" w:author="Milan Navrátil" w:date="2018-11-14T09:43:00Z"/>
                <w:bCs/>
                <w:szCs w:val="18"/>
              </w:rPr>
            </w:pPr>
          </w:p>
          <w:p w14:paraId="1D752EA3" w14:textId="77777777" w:rsidR="006009AB" w:rsidRPr="00DD51E9" w:rsidRDefault="006009AB">
            <w:pPr>
              <w:rPr>
                <w:b/>
                <w:szCs w:val="18"/>
              </w:rPr>
            </w:pPr>
            <w:r w:rsidRPr="00DD51E9">
              <w:rPr>
                <w:b/>
                <w:szCs w:val="18"/>
              </w:rPr>
              <w:t>Doporučená literatura:</w:t>
            </w:r>
          </w:p>
          <w:p w14:paraId="338AE082" w14:textId="77777777" w:rsidR="006009AB" w:rsidRPr="00C96684" w:rsidRDefault="006009AB">
            <w:pPr>
              <w:rPr>
                <w:szCs w:val="18"/>
                <w:rPrChange w:id="2501" w:author="Milan Navrátil" w:date="2018-11-14T11:05:00Z">
                  <w:rPr/>
                </w:rPrChange>
              </w:rPr>
            </w:pPr>
            <w:r w:rsidRPr="006B265C">
              <w:rPr>
                <w:szCs w:val="18"/>
              </w:rPr>
              <w:t xml:space="preserve">COOPER, </w:t>
            </w:r>
            <w:proofErr w:type="gramStart"/>
            <w:r w:rsidRPr="006B265C">
              <w:rPr>
                <w:szCs w:val="18"/>
              </w:rPr>
              <w:t>P. W. a</w:t>
            </w:r>
            <w:r w:rsidRPr="00A124FE">
              <w:rPr>
                <w:szCs w:val="18"/>
              </w:rPr>
              <w:t xml:space="preserve"> S.</w:t>
            </w:r>
            <w:proofErr w:type="gramEnd"/>
            <w:r w:rsidRPr="00A124FE">
              <w:rPr>
                <w:szCs w:val="18"/>
              </w:rPr>
              <w:t xml:space="preserve"> R. KUROWSKI. </w:t>
            </w:r>
            <w:r w:rsidRPr="00216579">
              <w:rPr>
                <w:i/>
                <w:iCs/>
                <w:szCs w:val="18"/>
              </w:rPr>
              <w:t>Introduction to th</w:t>
            </w:r>
            <w:r w:rsidRPr="00653C10">
              <w:rPr>
                <w:i/>
                <w:iCs/>
                <w:szCs w:val="18"/>
              </w:rPr>
              <w:t>e technology of explosives</w:t>
            </w:r>
            <w:r w:rsidRPr="004B5E18">
              <w:rPr>
                <w:szCs w:val="18"/>
              </w:rPr>
              <w:t>. New York: Wiley-VCH, 1996. ISBN 9780471186359.</w:t>
            </w:r>
          </w:p>
          <w:p w14:paraId="7814B10E" w14:textId="77777777" w:rsidR="006009AB" w:rsidRPr="00C96684" w:rsidRDefault="006009AB">
            <w:pPr>
              <w:rPr>
                <w:ins w:id="2502" w:author="Milan Navrátil" w:date="2018-10-31T15:19:00Z"/>
                <w:szCs w:val="18"/>
                <w:rPrChange w:id="2503" w:author="Milan Navrátil" w:date="2018-11-14T11:05:00Z">
                  <w:rPr>
                    <w:ins w:id="2504" w:author="Milan Navrátil" w:date="2018-10-31T15:19:00Z"/>
                  </w:rPr>
                </w:rPrChange>
              </w:rPr>
            </w:pPr>
            <w:r w:rsidRPr="00C96684">
              <w:rPr>
                <w:szCs w:val="18"/>
                <w:rPrChange w:id="2505" w:author="Milan Navrátil" w:date="2018-11-14T11:05:00Z">
                  <w:rPr/>
                </w:rPrChange>
              </w:rPr>
              <w:t xml:space="preserve">STOLLARD, P. aj. ABRAHAMS. </w:t>
            </w:r>
            <w:r w:rsidRPr="00C96684">
              <w:rPr>
                <w:i/>
                <w:iCs/>
                <w:szCs w:val="18"/>
                <w:rPrChange w:id="2506" w:author="Milan Navrátil" w:date="2018-11-14T11:05:00Z">
                  <w:rPr>
                    <w:i/>
                    <w:iCs/>
                  </w:rPr>
                </w:rPrChange>
              </w:rPr>
              <w:t>Fire from first principles: a design guide to building fire safety</w:t>
            </w:r>
            <w:r w:rsidRPr="00C96684">
              <w:rPr>
                <w:szCs w:val="18"/>
                <w:rPrChange w:id="2507" w:author="Milan Navrátil" w:date="2018-11-14T11:05:00Z">
                  <w:rPr/>
                </w:rPrChange>
              </w:rPr>
              <w:t>. 3rd ed. New York: E &amp; FN Spon, 1999. ISBN 978-0419242703.</w:t>
            </w:r>
          </w:p>
          <w:p w14:paraId="2C837267" w14:textId="77777777" w:rsidR="000C1682" w:rsidRPr="00A711D1" w:rsidRDefault="000C1682">
            <w:pPr>
              <w:rPr>
                <w:ins w:id="2508" w:author="Milan Navrátil" w:date="2018-11-14T09:43:00Z"/>
                <w:szCs w:val="18"/>
              </w:rPr>
            </w:pPr>
            <w:ins w:id="2509" w:author="Milan Navrátil" w:date="2018-10-31T15:19:00Z">
              <w:r w:rsidRPr="00C96684">
                <w:rPr>
                  <w:caps/>
                  <w:szCs w:val="18"/>
                  <w:rPrChange w:id="2510" w:author="Milan Navrátil" w:date="2018-11-14T11:05:00Z">
                    <w:rPr>
                      <w:caps/>
                      <w:highlight w:val="red"/>
                    </w:rPr>
                  </w:rPrChange>
                </w:rPr>
                <w:lastRenderedPageBreak/>
                <w:t>Baker,  J.</w:t>
              </w:r>
              <w:r w:rsidRPr="00C96684">
                <w:rPr>
                  <w:szCs w:val="18"/>
                  <w:rPrChange w:id="2511" w:author="Milan Navrátil" w:date="2018-11-14T11:05:00Z">
                    <w:rPr>
                      <w:highlight w:val="red"/>
                    </w:rPr>
                  </w:rPrChange>
                </w:rPr>
                <w:t>,  2013, The  Relationship  Between  Fire  Damage  And  Fire  Safety  Management,  MPhil. Lounghborough University.</w:t>
              </w:r>
            </w:ins>
          </w:p>
          <w:p w14:paraId="213B307F" w14:textId="77777777" w:rsidR="0088313B" w:rsidRPr="00C96684" w:rsidRDefault="0088313B" w:rsidP="0088313B">
            <w:pPr>
              <w:rPr>
                <w:ins w:id="2512" w:author="Milan Navrátil" w:date="2018-11-14T09:43:00Z"/>
                <w:szCs w:val="18"/>
                <w:rPrChange w:id="2513" w:author="Milan Navrátil" w:date="2018-11-14T11:05:00Z">
                  <w:rPr>
                    <w:ins w:id="2514" w:author="Milan Navrátil" w:date="2018-11-14T09:43:00Z"/>
                    <w:sz w:val="18"/>
                    <w:szCs w:val="18"/>
                  </w:rPr>
                </w:rPrChange>
              </w:rPr>
            </w:pPr>
            <w:ins w:id="2515" w:author="Milan Navrátil" w:date="2018-11-14T09:43:00Z">
              <w:r w:rsidRPr="00C96684">
                <w:rPr>
                  <w:caps/>
                  <w:szCs w:val="18"/>
                  <w:rPrChange w:id="2516" w:author="Milan Navrátil" w:date="2018-11-14T11:05:00Z">
                    <w:rPr>
                      <w:caps/>
                      <w:sz w:val="18"/>
                      <w:szCs w:val="18"/>
                      <w:highlight w:val="yellow"/>
                    </w:rPr>
                  </w:rPrChange>
                </w:rPr>
                <w:t>P. Sturm, C. Forster, B. Kohl, M. Bacher</w:t>
              </w:r>
              <w:r w:rsidRPr="00C96684">
                <w:rPr>
                  <w:szCs w:val="18"/>
                  <w:rPrChange w:id="2517" w:author="Milan Navrátil" w:date="2018-11-14T11:05:00Z">
                    <w:rPr>
                      <w:sz w:val="18"/>
                      <w:szCs w:val="18"/>
                      <w:highlight w:val="yellow"/>
                    </w:rPr>
                  </w:rPrChange>
                </w:rPr>
                <w:t xml:space="preserve">. </w:t>
              </w:r>
              <w:r w:rsidRPr="00C96684">
                <w:rPr>
                  <w:i/>
                  <w:iCs/>
                  <w:szCs w:val="18"/>
                  <w:rPrChange w:id="2518" w:author="Milan Navrátil" w:date="2018-11-14T11:05:00Z">
                    <w:rPr>
                      <w:i/>
                      <w:iCs/>
                      <w:sz w:val="18"/>
                      <w:szCs w:val="18"/>
                      <w:highlight w:val="yellow"/>
                    </w:rPr>
                  </w:rPrChange>
                </w:rPr>
                <w:t>Impact of quick incident detection on safety in terms of ventilation response.</w:t>
              </w:r>
              <w:r w:rsidRPr="00C96684">
                <w:rPr>
                  <w:szCs w:val="18"/>
                  <w:rPrChange w:id="2519" w:author="Milan Navrátil" w:date="2018-11-14T11:05:00Z">
                    <w:rPr>
                      <w:sz w:val="18"/>
                      <w:szCs w:val="18"/>
                      <w:highlight w:val="yellow"/>
                    </w:rPr>
                  </w:rPrChange>
                </w:rPr>
                <w:t xml:space="preserve"> Proceedings of the 2nd Symposium on Tunnels and ITS, Bergen, Norway, 18–20 September (2013). avaliable:  </w:t>
              </w:r>
              <w:r w:rsidRPr="00C96684">
                <w:rPr>
                  <w:szCs w:val="18"/>
                  <w:rPrChange w:id="2520" w:author="Milan Navrátil" w:date="2018-11-14T11:05:00Z">
                    <w:rPr>
                      <w:sz w:val="18"/>
                      <w:szCs w:val="18"/>
                      <w:highlight w:val="yellow"/>
                    </w:rPr>
                  </w:rPrChange>
                </w:rPr>
                <w:fldChar w:fldCharType="begin"/>
              </w:r>
              <w:r w:rsidRPr="00C96684">
                <w:rPr>
                  <w:szCs w:val="18"/>
                  <w:rPrChange w:id="2521" w:author="Milan Navrátil" w:date="2018-11-14T11:05:00Z">
                    <w:rPr>
                      <w:sz w:val="18"/>
                      <w:szCs w:val="18"/>
                      <w:highlight w:val="yellow"/>
                    </w:rPr>
                  </w:rPrChange>
                </w:rPr>
                <w:instrText xml:space="preserve"> HYPERLINK "http://www.its-norway.no/ikbViewer/Content/881733/14%20Sturm_Graz_TU.pdf" </w:instrText>
              </w:r>
              <w:r w:rsidRPr="00C96684">
                <w:rPr>
                  <w:szCs w:val="18"/>
                  <w:rPrChange w:id="2522" w:author="Milan Navrátil" w:date="2018-11-14T11:05:00Z">
                    <w:rPr>
                      <w:sz w:val="18"/>
                      <w:szCs w:val="18"/>
                      <w:highlight w:val="yellow"/>
                    </w:rPr>
                  </w:rPrChange>
                </w:rPr>
                <w:fldChar w:fldCharType="separate"/>
              </w:r>
              <w:r w:rsidRPr="00C96684">
                <w:rPr>
                  <w:rStyle w:val="Hypertextovodkaz"/>
                  <w:szCs w:val="18"/>
                  <w:rPrChange w:id="2523" w:author="Milan Navrátil" w:date="2018-11-14T11:05:00Z">
                    <w:rPr>
                      <w:rStyle w:val="Hypertextovodkaz"/>
                      <w:sz w:val="18"/>
                      <w:szCs w:val="18"/>
                      <w:highlight w:val="yellow"/>
                    </w:rPr>
                  </w:rPrChange>
                </w:rPr>
                <w:t>http://www.its-norway.no/ikbViewer/Content/881733/14%20Sturm_Graz_TU.pdf</w:t>
              </w:r>
              <w:r w:rsidRPr="00C96684">
                <w:rPr>
                  <w:szCs w:val="18"/>
                  <w:rPrChange w:id="2524" w:author="Milan Navrátil" w:date="2018-11-14T11:05:00Z">
                    <w:rPr>
                      <w:sz w:val="18"/>
                      <w:szCs w:val="18"/>
                      <w:highlight w:val="yellow"/>
                    </w:rPr>
                  </w:rPrChange>
                </w:rPr>
                <w:fldChar w:fldCharType="end"/>
              </w:r>
            </w:ins>
          </w:p>
          <w:p w14:paraId="71D3A507" w14:textId="76C03952" w:rsidR="0088313B" w:rsidRPr="00C761F6" w:rsidRDefault="0088313B" w:rsidP="0088313B">
            <w:ins w:id="2525" w:author="Milan Navrátil" w:date="2018-11-14T09:43:00Z">
              <w:r w:rsidRPr="00C96684">
                <w:rPr>
                  <w:caps/>
                  <w:szCs w:val="18"/>
                  <w:rPrChange w:id="2526" w:author="Milan Navrátil" w:date="2018-11-14T11:05:00Z">
                    <w:rPr>
                      <w:caps/>
                      <w:sz w:val="18"/>
                      <w:szCs w:val="18"/>
                      <w:highlight w:val="yellow"/>
                    </w:rPr>
                  </w:rPrChange>
                </w:rPr>
                <w:t xml:space="preserve">A. Alexander, </w:t>
              </w:r>
              <w:proofErr w:type="gramStart"/>
              <w:r w:rsidRPr="00C96684">
                <w:rPr>
                  <w:caps/>
                  <w:szCs w:val="18"/>
                  <w:rPrChange w:id="2527" w:author="Milan Navrátil" w:date="2018-11-14T11:05:00Z">
                    <w:rPr>
                      <w:caps/>
                      <w:sz w:val="18"/>
                      <w:szCs w:val="18"/>
                      <w:highlight w:val="yellow"/>
                    </w:rPr>
                  </w:rPrChange>
                </w:rPr>
                <w:t>S.E.</w:t>
              </w:r>
              <w:proofErr w:type="gramEnd"/>
              <w:r w:rsidRPr="00C96684">
                <w:rPr>
                  <w:caps/>
                  <w:szCs w:val="18"/>
                  <w:rPrChange w:id="2528" w:author="Milan Navrátil" w:date="2018-11-14T11:05:00Z">
                    <w:rPr>
                      <w:caps/>
                      <w:sz w:val="18"/>
                      <w:szCs w:val="18"/>
                      <w:highlight w:val="yellow"/>
                    </w:rPr>
                  </w:rPrChange>
                </w:rPr>
                <w:t xml:space="preserve"> Chris, V. Harald.</w:t>
              </w:r>
              <w:r w:rsidRPr="00C96684">
                <w:rPr>
                  <w:szCs w:val="18"/>
                  <w:rPrChange w:id="2529" w:author="Milan Navrátil" w:date="2018-11-14T11:05:00Z">
                    <w:rPr>
                      <w:sz w:val="18"/>
                      <w:szCs w:val="18"/>
                      <w:highlight w:val="yellow"/>
                    </w:rPr>
                  </w:rPrChange>
                </w:rPr>
                <w:t xml:space="preserve"> </w:t>
              </w:r>
              <w:r w:rsidRPr="00C96684">
                <w:rPr>
                  <w:i/>
                  <w:iCs/>
                  <w:szCs w:val="18"/>
                  <w:rPrChange w:id="2530" w:author="Milan Navrátil" w:date="2018-11-14T11:05:00Z">
                    <w:rPr>
                      <w:i/>
                      <w:iCs/>
                      <w:sz w:val="18"/>
                      <w:szCs w:val="18"/>
                      <w:highlight w:val="yellow"/>
                    </w:rPr>
                  </w:rPrChange>
                </w:rPr>
                <w:t>Selecting the best performing fire weather indices for Austrian ecoregions</w:t>
              </w:r>
              <w:r w:rsidRPr="00C96684">
                <w:rPr>
                  <w:szCs w:val="18"/>
                  <w:rPrChange w:id="2531" w:author="Milan Navrátil" w:date="2018-11-14T11:05:00Z">
                    <w:rPr>
                      <w:sz w:val="18"/>
                      <w:szCs w:val="18"/>
                      <w:highlight w:val="yellow"/>
                    </w:rPr>
                  </w:rPrChange>
                </w:rPr>
                <w:t>. Theor. Appl. Climatol., 114 (2013), pp. 393-406, 10.1007/s00704-013-0839-7.</w:t>
              </w:r>
            </w:ins>
          </w:p>
        </w:tc>
      </w:tr>
      <w:tr w:rsidR="006009AB" w14:paraId="3BFD018A"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8DBF9F" w14:textId="77777777" w:rsidR="006009AB" w:rsidRDefault="006009AB" w:rsidP="0085754D">
            <w:pPr>
              <w:jc w:val="center"/>
              <w:rPr>
                <w:b/>
              </w:rPr>
            </w:pPr>
            <w:r>
              <w:rPr>
                <w:b/>
              </w:rPr>
              <w:lastRenderedPageBreak/>
              <w:t>Informace ke kombinované nebo distanční formě</w:t>
            </w:r>
          </w:p>
        </w:tc>
      </w:tr>
      <w:tr w:rsidR="006009AB" w14:paraId="0793B943" w14:textId="77777777" w:rsidTr="0085754D">
        <w:tc>
          <w:tcPr>
            <w:tcW w:w="4787" w:type="dxa"/>
            <w:gridSpan w:val="3"/>
            <w:tcBorders>
              <w:top w:val="single" w:sz="2" w:space="0" w:color="auto"/>
            </w:tcBorders>
            <w:shd w:val="clear" w:color="auto" w:fill="F7CAAC"/>
          </w:tcPr>
          <w:p w14:paraId="7430EF9C" w14:textId="77777777" w:rsidR="006009AB" w:rsidRDefault="006009AB" w:rsidP="0085754D">
            <w:r>
              <w:rPr>
                <w:b/>
              </w:rPr>
              <w:t>Rozsah konzultací (soustředění)</w:t>
            </w:r>
          </w:p>
        </w:tc>
        <w:tc>
          <w:tcPr>
            <w:tcW w:w="889" w:type="dxa"/>
            <w:tcBorders>
              <w:top w:val="single" w:sz="2" w:space="0" w:color="auto"/>
            </w:tcBorders>
          </w:tcPr>
          <w:p w14:paraId="146523C5" w14:textId="77777777" w:rsidR="006009AB" w:rsidRDefault="006009AB" w:rsidP="0085754D">
            <w:r>
              <w:t>15</w:t>
            </w:r>
          </w:p>
        </w:tc>
        <w:tc>
          <w:tcPr>
            <w:tcW w:w="4179" w:type="dxa"/>
            <w:gridSpan w:val="4"/>
            <w:tcBorders>
              <w:top w:val="single" w:sz="2" w:space="0" w:color="auto"/>
            </w:tcBorders>
            <w:shd w:val="clear" w:color="auto" w:fill="F7CAAC"/>
          </w:tcPr>
          <w:p w14:paraId="0719E5DB" w14:textId="77777777" w:rsidR="006009AB" w:rsidRDefault="006009AB" w:rsidP="0085754D">
            <w:pPr>
              <w:rPr>
                <w:b/>
              </w:rPr>
            </w:pPr>
            <w:r>
              <w:rPr>
                <w:b/>
              </w:rPr>
              <w:t xml:space="preserve">hodin </w:t>
            </w:r>
          </w:p>
        </w:tc>
      </w:tr>
      <w:tr w:rsidR="006009AB" w14:paraId="59BDE83D" w14:textId="77777777" w:rsidTr="0085754D">
        <w:tc>
          <w:tcPr>
            <w:tcW w:w="9855" w:type="dxa"/>
            <w:gridSpan w:val="8"/>
            <w:shd w:val="clear" w:color="auto" w:fill="F7CAAC"/>
          </w:tcPr>
          <w:p w14:paraId="4936E361" w14:textId="77777777" w:rsidR="006009AB" w:rsidRDefault="006009AB" w:rsidP="0085754D">
            <w:pPr>
              <w:rPr>
                <w:b/>
              </w:rPr>
            </w:pPr>
            <w:r>
              <w:rPr>
                <w:b/>
              </w:rPr>
              <w:t>Informace o způsobu kontaktu s vyučujícím</w:t>
            </w:r>
          </w:p>
        </w:tc>
      </w:tr>
      <w:tr w:rsidR="006009AB" w14:paraId="78CDB7E9" w14:textId="77777777" w:rsidTr="0085754D">
        <w:trPr>
          <w:trHeight w:val="850"/>
        </w:trPr>
        <w:tc>
          <w:tcPr>
            <w:tcW w:w="9855" w:type="dxa"/>
            <w:gridSpan w:val="8"/>
          </w:tcPr>
          <w:p w14:paraId="65834A7E" w14:textId="77777777" w:rsidR="006009AB" w:rsidRDefault="006009AB" w:rsidP="00E96895">
            <w:r w:rsidRPr="00D95F52">
              <w:rPr>
                <w:szCs w:val="22"/>
              </w:rPr>
              <w:t>Vyučující na FAI mají trvale vypsány a zveřejněny konzultace minimálně 2h/týden v rámci kterých mají možnosti konzultovat podrobněji probíranou látku. Dále mohou studenti komunikovat s vyučujícím pomocí e-mailu a LMS Moodle.</w:t>
            </w:r>
          </w:p>
        </w:tc>
      </w:tr>
    </w:tbl>
    <w:p w14:paraId="07155451" w14:textId="77777777" w:rsidR="006009AB" w:rsidRDefault="006009AB" w:rsidP="006009AB">
      <w:pPr>
        <w:spacing w:after="160" w:line="259" w:lineRule="auto"/>
      </w:pPr>
    </w:p>
    <w:p w14:paraId="585065D7" w14:textId="77777777" w:rsidR="006009AB" w:rsidRDefault="006009AB" w:rsidP="006009A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rsidRPr="00541BD1" w14:paraId="3989DB48" w14:textId="77777777" w:rsidTr="0085754D">
        <w:tc>
          <w:tcPr>
            <w:tcW w:w="9855" w:type="dxa"/>
            <w:gridSpan w:val="8"/>
            <w:tcBorders>
              <w:bottom w:val="double" w:sz="4" w:space="0" w:color="auto"/>
            </w:tcBorders>
            <w:shd w:val="clear" w:color="auto" w:fill="BDD6EE"/>
          </w:tcPr>
          <w:p w14:paraId="1F5FCEB6" w14:textId="4BE993F7" w:rsidR="006009AB" w:rsidRPr="00541BD1" w:rsidRDefault="006009AB" w:rsidP="0085754D">
            <w:pPr>
              <w:tabs>
                <w:tab w:val="right" w:pos="9463"/>
              </w:tabs>
              <w:rPr>
                <w:b/>
                <w:sz w:val="28"/>
              </w:rPr>
            </w:pPr>
            <w:r w:rsidRPr="00541BD1">
              <w:lastRenderedPageBreak/>
              <w:br w:type="page"/>
            </w:r>
            <w:r w:rsidRPr="00541BD1">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rsidRPr="00541BD1" w14:paraId="5CD5E946" w14:textId="77777777" w:rsidTr="0085754D">
        <w:tc>
          <w:tcPr>
            <w:tcW w:w="3086" w:type="dxa"/>
            <w:tcBorders>
              <w:top w:val="double" w:sz="4" w:space="0" w:color="auto"/>
            </w:tcBorders>
            <w:shd w:val="clear" w:color="auto" w:fill="F7CAAC"/>
          </w:tcPr>
          <w:p w14:paraId="78AE37B6" w14:textId="77777777" w:rsidR="006009AB" w:rsidRPr="00541BD1" w:rsidRDefault="006009AB" w:rsidP="0085754D">
            <w:pPr>
              <w:rPr>
                <w:b/>
              </w:rPr>
            </w:pPr>
            <w:r w:rsidRPr="00541BD1">
              <w:rPr>
                <w:b/>
              </w:rPr>
              <w:t>Název studijního předmětu</w:t>
            </w:r>
          </w:p>
        </w:tc>
        <w:tc>
          <w:tcPr>
            <w:tcW w:w="6769" w:type="dxa"/>
            <w:gridSpan w:val="7"/>
            <w:tcBorders>
              <w:top w:val="double" w:sz="4" w:space="0" w:color="auto"/>
            </w:tcBorders>
          </w:tcPr>
          <w:p w14:paraId="4E9C4A29" w14:textId="7598AA4C" w:rsidR="0018259D" w:rsidRPr="00541BD1" w:rsidRDefault="006009AB" w:rsidP="0085754D">
            <w:bookmarkStart w:id="2532" w:name="projektovaniIBS"/>
            <w:r w:rsidRPr="00541BD1">
              <w:t>Projektování integrovaných bezpečnostních systémů</w:t>
            </w:r>
            <w:bookmarkEnd w:id="2532"/>
          </w:p>
        </w:tc>
      </w:tr>
      <w:tr w:rsidR="006009AB" w:rsidRPr="00541BD1" w14:paraId="5ED0AD90" w14:textId="77777777" w:rsidTr="0085754D">
        <w:tc>
          <w:tcPr>
            <w:tcW w:w="3086" w:type="dxa"/>
            <w:shd w:val="clear" w:color="auto" w:fill="F7CAAC"/>
          </w:tcPr>
          <w:p w14:paraId="15630F3A" w14:textId="77777777" w:rsidR="006009AB" w:rsidRPr="00541BD1" w:rsidRDefault="006009AB" w:rsidP="0085754D">
            <w:pPr>
              <w:rPr>
                <w:b/>
              </w:rPr>
            </w:pPr>
            <w:r w:rsidRPr="00541BD1">
              <w:rPr>
                <w:b/>
              </w:rPr>
              <w:t>Typ předmětu</w:t>
            </w:r>
          </w:p>
        </w:tc>
        <w:tc>
          <w:tcPr>
            <w:tcW w:w="3406" w:type="dxa"/>
            <w:gridSpan w:val="4"/>
          </w:tcPr>
          <w:p w14:paraId="144BF406" w14:textId="77777777" w:rsidR="006009AB" w:rsidRDefault="006009AB" w:rsidP="0085754D">
            <w:r>
              <w:t>Povinný</w:t>
            </w:r>
            <w:r w:rsidRPr="00541BD1">
              <w:t xml:space="preserve"> </w:t>
            </w:r>
            <w:r>
              <w:t>„</w:t>
            </w:r>
            <w:r w:rsidRPr="00541BD1">
              <w:t>PZ</w:t>
            </w:r>
            <w:r>
              <w:t>“ pro specializace:</w:t>
            </w:r>
          </w:p>
          <w:p w14:paraId="40DD3663" w14:textId="77777777" w:rsidR="006009AB" w:rsidRDefault="006009AB" w:rsidP="0085754D">
            <w:r>
              <w:t>Bezpečnostní technologie</w:t>
            </w:r>
          </w:p>
          <w:p w14:paraId="017C5440" w14:textId="77777777" w:rsidR="006009AB" w:rsidRPr="00541BD1" w:rsidRDefault="006009AB" w:rsidP="0085754D">
            <w:r>
              <w:t>Bezpečnostní management</w:t>
            </w:r>
          </w:p>
        </w:tc>
        <w:tc>
          <w:tcPr>
            <w:tcW w:w="2695" w:type="dxa"/>
            <w:gridSpan w:val="2"/>
            <w:shd w:val="clear" w:color="auto" w:fill="F7CAAC"/>
          </w:tcPr>
          <w:p w14:paraId="19B8DE63" w14:textId="77777777" w:rsidR="006009AB" w:rsidRPr="00541BD1" w:rsidRDefault="006009AB" w:rsidP="0085754D">
            <w:r w:rsidRPr="00541BD1">
              <w:rPr>
                <w:b/>
              </w:rPr>
              <w:t>doporučený ročník / semestr</w:t>
            </w:r>
          </w:p>
        </w:tc>
        <w:tc>
          <w:tcPr>
            <w:tcW w:w="668" w:type="dxa"/>
          </w:tcPr>
          <w:p w14:paraId="64384C36" w14:textId="77777777" w:rsidR="006009AB" w:rsidRPr="00541BD1" w:rsidRDefault="006009AB" w:rsidP="0085754D">
            <w:r>
              <w:t>2/Z</w:t>
            </w:r>
          </w:p>
        </w:tc>
      </w:tr>
      <w:tr w:rsidR="006009AB" w:rsidRPr="00541BD1" w14:paraId="1A65747B" w14:textId="77777777" w:rsidTr="0085754D">
        <w:tc>
          <w:tcPr>
            <w:tcW w:w="3086" w:type="dxa"/>
            <w:shd w:val="clear" w:color="auto" w:fill="F7CAAC"/>
          </w:tcPr>
          <w:p w14:paraId="069F4BBA" w14:textId="77777777" w:rsidR="006009AB" w:rsidRPr="00541BD1" w:rsidRDefault="006009AB" w:rsidP="0085754D">
            <w:pPr>
              <w:rPr>
                <w:b/>
              </w:rPr>
            </w:pPr>
            <w:r w:rsidRPr="00541BD1">
              <w:rPr>
                <w:b/>
              </w:rPr>
              <w:t>Rozsah studijního předmětu</w:t>
            </w:r>
          </w:p>
        </w:tc>
        <w:tc>
          <w:tcPr>
            <w:tcW w:w="1701" w:type="dxa"/>
            <w:gridSpan w:val="2"/>
          </w:tcPr>
          <w:p w14:paraId="2828CCF4" w14:textId="77777777" w:rsidR="006009AB" w:rsidRPr="00A169B8" w:rsidRDefault="006009AB" w:rsidP="0085754D">
            <w:r w:rsidRPr="00A169B8">
              <w:t>28p + 28c</w:t>
            </w:r>
          </w:p>
        </w:tc>
        <w:tc>
          <w:tcPr>
            <w:tcW w:w="889" w:type="dxa"/>
            <w:shd w:val="clear" w:color="auto" w:fill="F7CAAC"/>
          </w:tcPr>
          <w:p w14:paraId="404B70D3" w14:textId="77777777" w:rsidR="006009AB" w:rsidRPr="00A169B8" w:rsidRDefault="006009AB" w:rsidP="0085754D">
            <w:pPr>
              <w:rPr>
                <w:b/>
              </w:rPr>
            </w:pPr>
            <w:r w:rsidRPr="00A169B8">
              <w:rPr>
                <w:b/>
              </w:rPr>
              <w:t xml:space="preserve">hod. </w:t>
            </w:r>
          </w:p>
        </w:tc>
        <w:tc>
          <w:tcPr>
            <w:tcW w:w="816" w:type="dxa"/>
          </w:tcPr>
          <w:p w14:paraId="293433BB" w14:textId="77777777" w:rsidR="006009AB" w:rsidRPr="00A169B8" w:rsidRDefault="006009AB" w:rsidP="0085754D"/>
        </w:tc>
        <w:tc>
          <w:tcPr>
            <w:tcW w:w="2156" w:type="dxa"/>
            <w:shd w:val="clear" w:color="auto" w:fill="F7CAAC"/>
          </w:tcPr>
          <w:p w14:paraId="52B1680C" w14:textId="77777777" w:rsidR="006009AB" w:rsidRPr="00A169B8" w:rsidRDefault="006009AB" w:rsidP="0085754D">
            <w:pPr>
              <w:rPr>
                <w:b/>
              </w:rPr>
            </w:pPr>
            <w:r w:rsidRPr="00A169B8">
              <w:rPr>
                <w:b/>
              </w:rPr>
              <w:t>kreditů</w:t>
            </w:r>
          </w:p>
        </w:tc>
        <w:tc>
          <w:tcPr>
            <w:tcW w:w="1207" w:type="dxa"/>
            <w:gridSpan w:val="2"/>
          </w:tcPr>
          <w:p w14:paraId="7AF16966" w14:textId="77777777" w:rsidR="006009AB" w:rsidRPr="00A169B8" w:rsidRDefault="006009AB" w:rsidP="0085754D">
            <w:r w:rsidRPr="00A169B8">
              <w:t>5</w:t>
            </w:r>
          </w:p>
        </w:tc>
      </w:tr>
      <w:tr w:rsidR="006009AB" w:rsidRPr="00541BD1" w14:paraId="7EFCC77F" w14:textId="77777777" w:rsidTr="0085754D">
        <w:tc>
          <w:tcPr>
            <w:tcW w:w="3086" w:type="dxa"/>
            <w:shd w:val="clear" w:color="auto" w:fill="F7CAAC"/>
          </w:tcPr>
          <w:p w14:paraId="41324111" w14:textId="77777777" w:rsidR="006009AB" w:rsidRPr="00541BD1" w:rsidRDefault="006009AB" w:rsidP="0085754D">
            <w:pPr>
              <w:rPr>
                <w:b/>
                <w:sz w:val="22"/>
              </w:rPr>
            </w:pPr>
            <w:r w:rsidRPr="00541BD1">
              <w:rPr>
                <w:b/>
              </w:rPr>
              <w:t>Prerekvizity, korekvizity, ekvivalence</w:t>
            </w:r>
          </w:p>
        </w:tc>
        <w:tc>
          <w:tcPr>
            <w:tcW w:w="6769" w:type="dxa"/>
            <w:gridSpan w:val="7"/>
          </w:tcPr>
          <w:p w14:paraId="3FF6ED5C" w14:textId="77777777" w:rsidR="006009AB" w:rsidRPr="00541BD1" w:rsidRDefault="006009AB" w:rsidP="0085754D">
            <w:r w:rsidRPr="00541BD1">
              <w:t>nejsou</w:t>
            </w:r>
          </w:p>
        </w:tc>
      </w:tr>
      <w:tr w:rsidR="006009AB" w:rsidRPr="00541BD1" w14:paraId="6C0CA700" w14:textId="77777777" w:rsidTr="0085754D">
        <w:tc>
          <w:tcPr>
            <w:tcW w:w="3086" w:type="dxa"/>
            <w:shd w:val="clear" w:color="auto" w:fill="F7CAAC"/>
          </w:tcPr>
          <w:p w14:paraId="427E549D" w14:textId="77777777" w:rsidR="006009AB" w:rsidRPr="00541BD1" w:rsidRDefault="006009AB" w:rsidP="0085754D">
            <w:pPr>
              <w:rPr>
                <w:b/>
              </w:rPr>
            </w:pPr>
            <w:del w:id="2533" w:author="Jiří Vojtěšek" w:date="2018-11-18T19:09:00Z">
              <w:r w:rsidDel="008C5756">
                <w:rPr>
                  <w:b/>
                </w:rPr>
                <w:delText>;</w:delText>
              </w:r>
            </w:del>
            <w:r w:rsidRPr="00541BD1">
              <w:rPr>
                <w:b/>
              </w:rPr>
              <w:t>Způsob ověření studijních výsledků</w:t>
            </w:r>
          </w:p>
        </w:tc>
        <w:tc>
          <w:tcPr>
            <w:tcW w:w="3406" w:type="dxa"/>
            <w:gridSpan w:val="4"/>
          </w:tcPr>
          <w:p w14:paraId="0380E015" w14:textId="77777777" w:rsidR="006009AB" w:rsidRPr="00541BD1" w:rsidRDefault="006009AB" w:rsidP="0085754D">
            <w:r w:rsidRPr="00541BD1">
              <w:t>Zápočet, zkouška</w:t>
            </w:r>
          </w:p>
        </w:tc>
        <w:tc>
          <w:tcPr>
            <w:tcW w:w="2156" w:type="dxa"/>
            <w:shd w:val="clear" w:color="auto" w:fill="F7CAAC"/>
          </w:tcPr>
          <w:p w14:paraId="02213F54" w14:textId="77777777" w:rsidR="006009AB" w:rsidRPr="00541BD1" w:rsidRDefault="006009AB" w:rsidP="0085754D">
            <w:pPr>
              <w:rPr>
                <w:b/>
              </w:rPr>
            </w:pPr>
            <w:r w:rsidRPr="00541BD1">
              <w:rPr>
                <w:b/>
              </w:rPr>
              <w:t>Forma výuky</w:t>
            </w:r>
          </w:p>
        </w:tc>
        <w:tc>
          <w:tcPr>
            <w:tcW w:w="1207" w:type="dxa"/>
            <w:gridSpan w:val="2"/>
          </w:tcPr>
          <w:p w14:paraId="508727BF" w14:textId="77777777" w:rsidR="006009AB" w:rsidRPr="00C54DCA" w:rsidRDefault="006009AB" w:rsidP="0085754D">
            <w:r w:rsidRPr="00C54DCA">
              <w:t>Přednášky, cvičení.</w:t>
            </w:r>
          </w:p>
        </w:tc>
      </w:tr>
      <w:tr w:rsidR="006009AB" w:rsidRPr="00541BD1" w14:paraId="3283E2A4" w14:textId="77777777" w:rsidTr="0085754D">
        <w:tc>
          <w:tcPr>
            <w:tcW w:w="3086" w:type="dxa"/>
            <w:shd w:val="clear" w:color="auto" w:fill="F7CAAC"/>
          </w:tcPr>
          <w:p w14:paraId="3C6F88F6" w14:textId="77777777" w:rsidR="006009AB" w:rsidRPr="00541BD1" w:rsidRDefault="006009AB" w:rsidP="0085754D">
            <w:pPr>
              <w:rPr>
                <w:b/>
              </w:rPr>
            </w:pPr>
            <w:r w:rsidRPr="00541BD1">
              <w:rPr>
                <w:b/>
              </w:rPr>
              <w:t>Forma způsobu ověření studijních výsledků a další požadavky na studenta</w:t>
            </w:r>
          </w:p>
        </w:tc>
        <w:tc>
          <w:tcPr>
            <w:tcW w:w="6769" w:type="dxa"/>
            <w:gridSpan w:val="7"/>
            <w:tcBorders>
              <w:bottom w:val="nil"/>
            </w:tcBorders>
          </w:tcPr>
          <w:p w14:paraId="1DE616D1" w14:textId="77777777" w:rsidR="006009AB" w:rsidRPr="00404D4D" w:rsidRDefault="006009AB" w:rsidP="0085754D">
            <w:r w:rsidRPr="00404D4D">
              <w:t xml:space="preserve">1. Povinná a aktivní účast na </w:t>
            </w:r>
            <w:proofErr w:type="gramStart"/>
            <w:r w:rsidRPr="00404D4D">
              <w:t>jednotlivých</w:t>
            </w:r>
            <w:proofErr w:type="gramEnd"/>
            <w:r w:rsidRPr="00404D4D">
              <w:t xml:space="preserve"> </w:t>
            </w:r>
            <w:r>
              <w:t>cvičení</w:t>
            </w:r>
            <w:r w:rsidRPr="00404D4D">
              <w:t xml:space="preserve"> (</w:t>
            </w:r>
            <w:r>
              <w:t>80</w:t>
            </w:r>
            <w:r w:rsidRPr="00404D4D">
              <w:t xml:space="preserve">% účast na </w:t>
            </w:r>
            <w:r>
              <w:t>cvičení</w:t>
            </w:r>
            <w:r w:rsidRPr="00404D4D">
              <w:t xml:space="preserve">). </w:t>
            </w:r>
          </w:p>
          <w:p w14:paraId="1F06146A" w14:textId="77777777" w:rsidR="006009AB" w:rsidRPr="00404D4D" w:rsidRDefault="006009AB" w:rsidP="0085754D">
            <w:r w:rsidRPr="00404D4D">
              <w:t>2. Teoretické</w:t>
            </w:r>
            <w:r>
              <w:t xml:space="preserve"> a praktické</w:t>
            </w:r>
            <w:r w:rsidRPr="00404D4D">
              <w:t xml:space="preserve"> zvládnutí základní problematiky a jednotlivých témat. </w:t>
            </w:r>
          </w:p>
          <w:p w14:paraId="4749DABC" w14:textId="77777777" w:rsidR="006009AB" w:rsidRPr="00404D4D" w:rsidRDefault="006009AB" w:rsidP="0085754D">
            <w:r w:rsidRPr="00404D4D">
              <w:t>3. Zápočet - zpracování samostatného</w:t>
            </w:r>
            <w:r>
              <w:t xml:space="preserve"> odborného</w:t>
            </w:r>
            <w:r w:rsidRPr="00404D4D">
              <w:t xml:space="preserve"> úkolu + písemný test.</w:t>
            </w:r>
          </w:p>
          <w:p w14:paraId="775928EC" w14:textId="77777777" w:rsidR="006009AB" w:rsidRPr="00A169B8" w:rsidRDefault="006009AB" w:rsidP="0085754D">
            <w:r w:rsidRPr="00404D4D">
              <w:t xml:space="preserve">4. Zkouška </w:t>
            </w:r>
            <w:r>
              <w:t>-</w:t>
            </w:r>
            <w:r w:rsidRPr="00404D4D">
              <w:t xml:space="preserve"> ústní forma, prokázání znalostí látky z probíraných tematických okruhů.</w:t>
            </w:r>
          </w:p>
        </w:tc>
      </w:tr>
      <w:tr w:rsidR="006009AB" w:rsidRPr="00541BD1" w14:paraId="2A1EF2FF" w14:textId="77777777" w:rsidTr="0085754D">
        <w:trPr>
          <w:trHeight w:val="554"/>
        </w:trPr>
        <w:tc>
          <w:tcPr>
            <w:tcW w:w="9855" w:type="dxa"/>
            <w:gridSpan w:val="8"/>
            <w:tcBorders>
              <w:top w:val="nil"/>
            </w:tcBorders>
          </w:tcPr>
          <w:p w14:paraId="089A7FA1" w14:textId="77777777" w:rsidR="006009AB" w:rsidRPr="00541BD1" w:rsidRDefault="006009AB" w:rsidP="0085754D"/>
        </w:tc>
      </w:tr>
      <w:tr w:rsidR="006009AB" w:rsidRPr="00541BD1" w14:paraId="4C816BAE" w14:textId="77777777" w:rsidTr="0085754D">
        <w:trPr>
          <w:trHeight w:val="197"/>
        </w:trPr>
        <w:tc>
          <w:tcPr>
            <w:tcW w:w="3086" w:type="dxa"/>
            <w:tcBorders>
              <w:top w:val="nil"/>
            </w:tcBorders>
            <w:shd w:val="clear" w:color="auto" w:fill="F7CAAC"/>
          </w:tcPr>
          <w:p w14:paraId="005CDA43" w14:textId="77777777" w:rsidR="006009AB" w:rsidRPr="00541BD1" w:rsidRDefault="006009AB" w:rsidP="0085754D">
            <w:pPr>
              <w:rPr>
                <w:b/>
              </w:rPr>
            </w:pPr>
            <w:r w:rsidRPr="00541BD1">
              <w:rPr>
                <w:b/>
              </w:rPr>
              <w:t>Garant předmětu</w:t>
            </w:r>
          </w:p>
        </w:tc>
        <w:tc>
          <w:tcPr>
            <w:tcW w:w="6769" w:type="dxa"/>
            <w:gridSpan w:val="7"/>
            <w:tcBorders>
              <w:top w:val="nil"/>
            </w:tcBorders>
          </w:tcPr>
          <w:p w14:paraId="052DE39B" w14:textId="77777777" w:rsidR="006009AB" w:rsidRPr="00541BD1" w:rsidRDefault="006009AB" w:rsidP="0085754D">
            <w:r w:rsidRPr="00541BD1">
              <w:t>Ing. Rudolf Drga, Ph.D.</w:t>
            </w:r>
          </w:p>
        </w:tc>
      </w:tr>
      <w:tr w:rsidR="006009AB" w:rsidRPr="00541BD1" w14:paraId="38AC8747" w14:textId="77777777" w:rsidTr="0085754D">
        <w:trPr>
          <w:trHeight w:val="243"/>
        </w:trPr>
        <w:tc>
          <w:tcPr>
            <w:tcW w:w="3086" w:type="dxa"/>
            <w:tcBorders>
              <w:top w:val="nil"/>
            </w:tcBorders>
            <w:shd w:val="clear" w:color="auto" w:fill="F7CAAC"/>
          </w:tcPr>
          <w:p w14:paraId="1C0CC72B" w14:textId="77777777" w:rsidR="006009AB" w:rsidRPr="00541BD1" w:rsidRDefault="006009AB" w:rsidP="0085754D">
            <w:pPr>
              <w:rPr>
                <w:b/>
              </w:rPr>
            </w:pPr>
            <w:r w:rsidRPr="00541BD1">
              <w:rPr>
                <w:b/>
              </w:rPr>
              <w:t>Zapojení garanta do výuky předmětu</w:t>
            </w:r>
          </w:p>
        </w:tc>
        <w:tc>
          <w:tcPr>
            <w:tcW w:w="6769" w:type="dxa"/>
            <w:gridSpan w:val="7"/>
            <w:tcBorders>
              <w:top w:val="nil"/>
            </w:tcBorders>
          </w:tcPr>
          <w:p w14:paraId="31417EDC" w14:textId="77777777" w:rsidR="006009AB" w:rsidRPr="00A169B8" w:rsidRDefault="006009AB" w:rsidP="0085754D">
            <w:r>
              <w:t>Metodicky, vede přednášky</w:t>
            </w:r>
          </w:p>
        </w:tc>
      </w:tr>
      <w:tr w:rsidR="006009AB" w:rsidRPr="00541BD1" w14:paraId="45F294B8" w14:textId="77777777" w:rsidTr="0085754D">
        <w:tc>
          <w:tcPr>
            <w:tcW w:w="3086" w:type="dxa"/>
            <w:shd w:val="clear" w:color="auto" w:fill="F7CAAC"/>
          </w:tcPr>
          <w:p w14:paraId="4DCE81F6" w14:textId="77777777" w:rsidR="006009AB" w:rsidRPr="00541BD1" w:rsidRDefault="006009AB" w:rsidP="0085754D">
            <w:pPr>
              <w:rPr>
                <w:b/>
              </w:rPr>
            </w:pPr>
            <w:r w:rsidRPr="00541BD1">
              <w:rPr>
                <w:b/>
              </w:rPr>
              <w:t>Vyučující</w:t>
            </w:r>
          </w:p>
        </w:tc>
        <w:tc>
          <w:tcPr>
            <w:tcW w:w="6769" w:type="dxa"/>
            <w:gridSpan w:val="7"/>
            <w:tcBorders>
              <w:bottom w:val="nil"/>
            </w:tcBorders>
          </w:tcPr>
          <w:p w14:paraId="065CAC0A" w14:textId="77777777" w:rsidR="006009AB" w:rsidRDefault="006009AB" w:rsidP="0085754D">
            <w:r w:rsidRPr="00541BD1">
              <w:t>Ing. Rudolf Drga, Ph.D.</w:t>
            </w:r>
            <w:r>
              <w:t>, přednášky (100 %)</w:t>
            </w:r>
          </w:p>
          <w:p w14:paraId="2C409DCD" w14:textId="77777777" w:rsidR="006009AB" w:rsidRPr="00541BD1" w:rsidRDefault="006009AB" w:rsidP="0085754D">
            <w:r w:rsidRPr="00541BD1">
              <w:t>Ing. Jan Valouch, Ph.D</w:t>
            </w:r>
            <w:r>
              <w:t>., cvičení (100 %)</w:t>
            </w:r>
          </w:p>
        </w:tc>
      </w:tr>
      <w:tr w:rsidR="006009AB" w:rsidRPr="00541BD1" w14:paraId="6676284E" w14:textId="77777777" w:rsidTr="0085754D">
        <w:trPr>
          <w:trHeight w:val="50"/>
        </w:trPr>
        <w:tc>
          <w:tcPr>
            <w:tcW w:w="9855" w:type="dxa"/>
            <w:gridSpan w:val="8"/>
            <w:tcBorders>
              <w:top w:val="nil"/>
            </w:tcBorders>
          </w:tcPr>
          <w:p w14:paraId="0640291E" w14:textId="77777777" w:rsidR="006009AB" w:rsidRPr="00541BD1" w:rsidRDefault="006009AB" w:rsidP="0085754D"/>
        </w:tc>
      </w:tr>
      <w:tr w:rsidR="006009AB" w:rsidRPr="00541BD1" w14:paraId="463D7E4D" w14:textId="77777777" w:rsidTr="0085754D">
        <w:tc>
          <w:tcPr>
            <w:tcW w:w="3086" w:type="dxa"/>
            <w:shd w:val="clear" w:color="auto" w:fill="F7CAAC"/>
          </w:tcPr>
          <w:p w14:paraId="5DF53251" w14:textId="77777777" w:rsidR="006009AB" w:rsidRPr="00541BD1" w:rsidRDefault="006009AB" w:rsidP="0085754D">
            <w:pPr>
              <w:rPr>
                <w:b/>
              </w:rPr>
            </w:pPr>
            <w:r w:rsidRPr="00541BD1">
              <w:rPr>
                <w:b/>
              </w:rPr>
              <w:t>Stručná anotace předmětu</w:t>
            </w:r>
          </w:p>
        </w:tc>
        <w:tc>
          <w:tcPr>
            <w:tcW w:w="6769" w:type="dxa"/>
            <w:gridSpan w:val="7"/>
            <w:tcBorders>
              <w:bottom w:val="nil"/>
            </w:tcBorders>
          </w:tcPr>
          <w:p w14:paraId="2298428A" w14:textId="77777777" w:rsidR="006009AB" w:rsidRPr="00541BD1" w:rsidRDefault="006009AB" w:rsidP="0085754D"/>
        </w:tc>
      </w:tr>
      <w:tr w:rsidR="006009AB" w:rsidRPr="00541BD1" w14:paraId="237C83A0" w14:textId="77777777" w:rsidTr="0085754D">
        <w:trPr>
          <w:trHeight w:val="3938"/>
        </w:trPr>
        <w:tc>
          <w:tcPr>
            <w:tcW w:w="9855" w:type="dxa"/>
            <w:gridSpan w:val="8"/>
            <w:tcBorders>
              <w:top w:val="nil"/>
              <w:bottom w:val="single" w:sz="12" w:space="0" w:color="auto"/>
            </w:tcBorders>
          </w:tcPr>
          <w:p w14:paraId="40232577" w14:textId="77777777" w:rsidR="006009AB" w:rsidRPr="005B3165" w:rsidRDefault="006009AB" w:rsidP="00E96895">
            <w:r w:rsidRPr="005B3165">
              <w:t>Cílem předmětu je získání základních poznatků o využití integrovaných poplachových systémů, zejména o způsobu jejich návrhu. Student získá znalosti o technických požadavcích na integrované poplachové systémy a o z</w:t>
            </w:r>
            <w:r>
              <w:t xml:space="preserve">ákladních způsobech integrace. </w:t>
            </w:r>
          </w:p>
          <w:p w14:paraId="1F6129BD" w14:textId="77777777" w:rsidR="006009AB" w:rsidRPr="005B3165" w:rsidRDefault="006009AB">
            <w:r w:rsidRPr="005B3165">
              <w:t>Témata:</w:t>
            </w:r>
          </w:p>
          <w:p w14:paraId="6D8AF387" w14:textId="77777777" w:rsidR="006009AB" w:rsidRPr="005B3165" w:rsidRDefault="006009AB">
            <w:pPr>
              <w:pStyle w:val="Odstavecseseznamem"/>
              <w:numPr>
                <w:ilvl w:val="0"/>
                <w:numId w:val="24"/>
              </w:numPr>
              <w:tabs>
                <w:tab w:val="left" w:pos="38"/>
              </w:tabs>
              <w:ind w:left="816"/>
            </w:pPr>
            <w:r w:rsidRPr="005B3165">
              <w:t xml:space="preserve">Úvod do problematiky integrovaných systémů </w:t>
            </w:r>
          </w:p>
          <w:p w14:paraId="06AD60E8" w14:textId="77777777" w:rsidR="006009AB" w:rsidRPr="005B3165" w:rsidRDefault="006009AB">
            <w:pPr>
              <w:pStyle w:val="Odstavecseseznamem"/>
              <w:numPr>
                <w:ilvl w:val="0"/>
                <w:numId w:val="24"/>
              </w:numPr>
              <w:tabs>
                <w:tab w:val="left" w:pos="38"/>
              </w:tabs>
              <w:ind w:left="816"/>
            </w:pPr>
            <w:r w:rsidRPr="005B3165">
              <w:t xml:space="preserve">Všeobecné požadavky na kombinované a integrované poplachové systémy (ČSN CLC/TS50398) </w:t>
            </w:r>
          </w:p>
          <w:p w14:paraId="446B5642" w14:textId="77777777" w:rsidR="006009AB" w:rsidRPr="005B3165" w:rsidRDefault="006009AB">
            <w:pPr>
              <w:pStyle w:val="Odstavecseseznamem"/>
              <w:numPr>
                <w:ilvl w:val="0"/>
                <w:numId w:val="24"/>
              </w:numPr>
              <w:tabs>
                <w:tab w:val="left" w:pos="38"/>
              </w:tabs>
              <w:ind w:left="816"/>
            </w:pPr>
            <w:r w:rsidRPr="005B3165">
              <w:t>Konfigurace integrovaných systémů.</w:t>
            </w:r>
          </w:p>
          <w:p w14:paraId="64D901BC" w14:textId="77777777" w:rsidR="006009AB" w:rsidRPr="005B3165" w:rsidRDefault="006009AB">
            <w:pPr>
              <w:pStyle w:val="Odstavecseseznamem"/>
              <w:numPr>
                <w:ilvl w:val="0"/>
                <w:numId w:val="24"/>
              </w:numPr>
              <w:tabs>
                <w:tab w:val="left" w:pos="38"/>
              </w:tabs>
              <w:ind w:left="816"/>
            </w:pPr>
            <w:r w:rsidRPr="005B3165">
              <w:t>Systémová integrace</w:t>
            </w:r>
          </w:p>
          <w:p w14:paraId="74246861" w14:textId="77777777" w:rsidR="006009AB" w:rsidRPr="005B3165" w:rsidRDefault="006009AB">
            <w:pPr>
              <w:pStyle w:val="Odstavecseseznamem"/>
              <w:numPr>
                <w:ilvl w:val="0"/>
                <w:numId w:val="24"/>
              </w:numPr>
              <w:tabs>
                <w:tab w:val="left" w:pos="38"/>
              </w:tabs>
              <w:ind w:left="816"/>
            </w:pPr>
            <w:r w:rsidRPr="005B3165">
              <w:t xml:space="preserve">Systémy nevýrobní automatizace </w:t>
            </w:r>
          </w:p>
          <w:p w14:paraId="33C53E56" w14:textId="77777777" w:rsidR="006009AB" w:rsidRPr="005B3165" w:rsidRDefault="006009AB">
            <w:pPr>
              <w:pStyle w:val="Odstavecseseznamem"/>
              <w:numPr>
                <w:ilvl w:val="0"/>
                <w:numId w:val="24"/>
              </w:numPr>
              <w:tabs>
                <w:tab w:val="left" w:pos="38"/>
              </w:tabs>
              <w:ind w:left="816"/>
            </w:pPr>
            <w:r w:rsidRPr="005B3165">
              <w:t>Rozhraní subsystémů.</w:t>
            </w:r>
          </w:p>
          <w:p w14:paraId="30F52EB4" w14:textId="77777777" w:rsidR="006009AB" w:rsidRPr="005B3165" w:rsidRDefault="006009AB">
            <w:pPr>
              <w:pStyle w:val="Odstavecseseznamem"/>
              <w:numPr>
                <w:ilvl w:val="0"/>
                <w:numId w:val="24"/>
              </w:numPr>
              <w:tabs>
                <w:tab w:val="left" w:pos="38"/>
              </w:tabs>
              <w:ind w:left="816"/>
            </w:pPr>
            <w:r w:rsidRPr="005B3165">
              <w:t>Hardwarová integrace poplachových systémů</w:t>
            </w:r>
          </w:p>
          <w:p w14:paraId="490D717A" w14:textId="77777777" w:rsidR="006009AB" w:rsidRPr="005B3165" w:rsidRDefault="006009AB">
            <w:pPr>
              <w:pStyle w:val="Odstavecseseznamem"/>
              <w:numPr>
                <w:ilvl w:val="0"/>
                <w:numId w:val="24"/>
              </w:numPr>
              <w:tabs>
                <w:tab w:val="left" w:pos="38"/>
              </w:tabs>
              <w:ind w:left="816"/>
            </w:pPr>
            <w:r w:rsidRPr="005B3165">
              <w:t>Softwarová integrace poplachových systémů.</w:t>
            </w:r>
          </w:p>
          <w:p w14:paraId="23C7371B" w14:textId="77777777" w:rsidR="006009AB" w:rsidRPr="005B3165" w:rsidRDefault="006009AB">
            <w:pPr>
              <w:pStyle w:val="Odstavecseseznamem"/>
              <w:numPr>
                <w:ilvl w:val="0"/>
                <w:numId w:val="24"/>
              </w:numPr>
              <w:tabs>
                <w:tab w:val="left" w:pos="38"/>
              </w:tabs>
              <w:ind w:left="816"/>
            </w:pPr>
            <w:r w:rsidRPr="005B3165">
              <w:t xml:space="preserve">Zásady projektování integrovaných poplachových systémů. </w:t>
            </w:r>
          </w:p>
          <w:p w14:paraId="2C99BBDC" w14:textId="77777777" w:rsidR="006009AB" w:rsidRPr="005B3165" w:rsidRDefault="006009AB">
            <w:pPr>
              <w:pStyle w:val="Odstavecseseznamem"/>
              <w:numPr>
                <w:ilvl w:val="0"/>
                <w:numId w:val="24"/>
              </w:numPr>
              <w:tabs>
                <w:tab w:val="left" w:pos="38"/>
              </w:tabs>
              <w:ind w:left="816"/>
            </w:pPr>
            <w:r w:rsidRPr="005B3165">
              <w:t>Aplikace IS v komerčních a rezidenčních objektech.</w:t>
            </w:r>
          </w:p>
          <w:p w14:paraId="20C8B17A" w14:textId="77777777" w:rsidR="006009AB" w:rsidRPr="005B3165" w:rsidRDefault="006009AB">
            <w:pPr>
              <w:pStyle w:val="Odstavecseseznamem"/>
              <w:numPr>
                <w:ilvl w:val="0"/>
                <w:numId w:val="24"/>
              </w:numPr>
              <w:tabs>
                <w:tab w:val="left" w:pos="38"/>
              </w:tabs>
              <w:ind w:left="816"/>
            </w:pPr>
            <w:r w:rsidRPr="005B3165">
              <w:t xml:space="preserve">Zásady návrhu a projektování EPS. </w:t>
            </w:r>
          </w:p>
          <w:p w14:paraId="4E4D64E5" w14:textId="77777777" w:rsidR="006009AB" w:rsidRPr="005B3165" w:rsidRDefault="006009AB">
            <w:pPr>
              <w:pStyle w:val="Odstavecseseznamem"/>
              <w:numPr>
                <w:ilvl w:val="0"/>
                <w:numId w:val="24"/>
              </w:numPr>
              <w:tabs>
                <w:tab w:val="left" w:pos="38"/>
              </w:tabs>
              <w:ind w:left="816"/>
            </w:pPr>
            <w:r w:rsidRPr="005B3165">
              <w:t xml:space="preserve">Elektromagnetická kompatibilita poplachových systémů </w:t>
            </w:r>
          </w:p>
          <w:p w14:paraId="0A247B4A" w14:textId="77777777" w:rsidR="006009AB" w:rsidRPr="005B3165" w:rsidRDefault="006009AB">
            <w:pPr>
              <w:pStyle w:val="Odstavecseseznamem"/>
              <w:numPr>
                <w:ilvl w:val="0"/>
                <w:numId w:val="24"/>
              </w:numPr>
              <w:tabs>
                <w:tab w:val="left" w:pos="38"/>
              </w:tabs>
              <w:ind w:left="816"/>
            </w:pPr>
            <w:r w:rsidRPr="005B3165">
              <w:t xml:space="preserve">Systémové elektroinstalace </w:t>
            </w:r>
          </w:p>
          <w:p w14:paraId="349A6E0C" w14:textId="77777777" w:rsidR="006009AB" w:rsidRPr="005B3165" w:rsidRDefault="006009AB">
            <w:pPr>
              <w:pStyle w:val="Odstavecseseznamem"/>
              <w:numPr>
                <w:ilvl w:val="0"/>
                <w:numId w:val="24"/>
              </w:numPr>
              <w:tabs>
                <w:tab w:val="left" w:pos="38"/>
              </w:tabs>
              <w:ind w:left="816"/>
            </w:pPr>
            <w:r w:rsidRPr="005B3165">
              <w:t xml:space="preserve">Monitorovací programy v poplachových systémech </w:t>
            </w:r>
          </w:p>
        </w:tc>
      </w:tr>
      <w:tr w:rsidR="006009AB" w:rsidRPr="00541BD1" w14:paraId="49E65E2A" w14:textId="77777777" w:rsidTr="0085754D">
        <w:trPr>
          <w:trHeight w:val="265"/>
        </w:trPr>
        <w:tc>
          <w:tcPr>
            <w:tcW w:w="3653" w:type="dxa"/>
            <w:gridSpan w:val="2"/>
            <w:tcBorders>
              <w:top w:val="nil"/>
            </w:tcBorders>
            <w:shd w:val="clear" w:color="auto" w:fill="F7CAAC"/>
          </w:tcPr>
          <w:p w14:paraId="7AD24C9D" w14:textId="77777777" w:rsidR="006009AB" w:rsidRPr="00541BD1" w:rsidRDefault="006009AB" w:rsidP="0085754D">
            <w:r w:rsidRPr="00541BD1">
              <w:rPr>
                <w:b/>
              </w:rPr>
              <w:t>Studijní literatura a studijní pomůcky</w:t>
            </w:r>
          </w:p>
        </w:tc>
        <w:tc>
          <w:tcPr>
            <w:tcW w:w="6202" w:type="dxa"/>
            <w:gridSpan w:val="6"/>
            <w:tcBorders>
              <w:top w:val="nil"/>
              <w:bottom w:val="nil"/>
            </w:tcBorders>
          </w:tcPr>
          <w:p w14:paraId="70D22BC7" w14:textId="77777777" w:rsidR="006009AB" w:rsidRPr="00541BD1" w:rsidRDefault="006009AB" w:rsidP="0085754D"/>
        </w:tc>
      </w:tr>
      <w:tr w:rsidR="006009AB" w:rsidRPr="00541BD1" w14:paraId="71F0C286" w14:textId="77777777" w:rsidTr="0085754D">
        <w:trPr>
          <w:trHeight w:val="1497"/>
        </w:trPr>
        <w:tc>
          <w:tcPr>
            <w:tcW w:w="9855" w:type="dxa"/>
            <w:gridSpan w:val="8"/>
            <w:tcBorders>
              <w:top w:val="nil"/>
            </w:tcBorders>
          </w:tcPr>
          <w:p w14:paraId="25B74840" w14:textId="77777777" w:rsidR="006009AB" w:rsidRPr="00A711D1" w:rsidRDefault="006009AB" w:rsidP="00E96895">
            <w:pPr>
              <w:rPr>
                <w:b/>
              </w:rPr>
            </w:pPr>
            <w:r w:rsidRPr="00A711D1">
              <w:rPr>
                <w:b/>
              </w:rPr>
              <w:t>Povinná literatura:</w:t>
            </w:r>
          </w:p>
          <w:p w14:paraId="035B94AC" w14:textId="77777777" w:rsidR="006009AB" w:rsidRPr="005F6B2E" w:rsidRDefault="006009AB">
            <w:r w:rsidRPr="005F6B2E">
              <w:t xml:space="preserve">VALOUCH, J. </w:t>
            </w:r>
            <w:r w:rsidRPr="005F6B2E">
              <w:rPr>
                <w:i/>
              </w:rPr>
              <w:t>Projektování integrovaných systémů</w:t>
            </w:r>
            <w:r w:rsidRPr="005F6B2E">
              <w:t xml:space="preserve">. [skriptum]. Zlín: UTB, 2015.  ISBN 978-80-7454-557-3 169 </w:t>
            </w:r>
            <w:proofErr w:type="gramStart"/>
            <w:r w:rsidRPr="005F6B2E">
              <w:t>s.¨</w:t>
            </w:r>
            <w:proofErr w:type="gramEnd"/>
          </w:p>
          <w:p w14:paraId="6B6340A8" w14:textId="77777777" w:rsidR="006009AB" w:rsidRPr="005F6B2E" w:rsidRDefault="006009AB">
            <w:r w:rsidRPr="005F6B2E">
              <w:t xml:space="preserve">LUKÁŠ, L. a kol., </w:t>
            </w:r>
            <w:r w:rsidRPr="005F6B2E">
              <w:rPr>
                <w:i/>
              </w:rPr>
              <w:t>Bezpečnostní technologie, systémy a management</w:t>
            </w:r>
            <w:r w:rsidRPr="005F6B2E">
              <w:t>. 1. vyd. Zlín: VeRBuM, 2014. 390 s. ISBN 978-80-87500-57-6.</w:t>
            </w:r>
          </w:p>
          <w:p w14:paraId="59B45362" w14:textId="77777777" w:rsidR="006009AB" w:rsidRPr="005F6B2E" w:rsidRDefault="006009AB">
            <w:pPr>
              <w:rPr>
                <w:b/>
              </w:rPr>
            </w:pPr>
            <w:r w:rsidRPr="005F6B2E">
              <w:rPr>
                <w:b/>
              </w:rPr>
              <w:t>Doporučená literatura:</w:t>
            </w:r>
          </w:p>
          <w:p w14:paraId="75EFB53C" w14:textId="77777777" w:rsidR="006009AB" w:rsidRPr="005F6B2E" w:rsidRDefault="006009AB">
            <w:r w:rsidRPr="005F6B2E">
              <w:t xml:space="preserve">VALOUCH, J. </w:t>
            </w:r>
            <w:r w:rsidRPr="005F6B2E">
              <w:rPr>
                <w:i/>
              </w:rPr>
              <w:t>Bezpečnostní technologie, systémy a management</w:t>
            </w:r>
            <w:r w:rsidRPr="005F6B2E">
              <w:t xml:space="preserve">. 3. vyd. ed. Luděk LUKÁŠ. Zlín: VeRBuM, 2013. ISBN 978-80-87500-35-4. Projektování systémů elektrické požární signalizace, </w:t>
            </w:r>
            <w:proofErr w:type="gramStart"/>
            <w:r w:rsidRPr="005F6B2E">
              <w:t>s.162</w:t>
            </w:r>
            <w:proofErr w:type="gramEnd"/>
            <w:r w:rsidRPr="005F6B2E">
              <w:t>-181.</w:t>
            </w:r>
          </w:p>
          <w:p w14:paraId="0808A873" w14:textId="161E9528" w:rsidR="006009AB" w:rsidRPr="005F6B2E" w:rsidDel="005F6B2E" w:rsidRDefault="006009AB">
            <w:pPr>
              <w:rPr>
                <w:del w:id="2534" w:author="Milan Navrátil" w:date="2018-11-14T09:39:00Z"/>
              </w:rPr>
            </w:pPr>
            <w:del w:id="2535" w:author="Milan Navrátil" w:date="2018-11-14T09:39:00Z">
              <w:r w:rsidRPr="005F6B2E" w:rsidDel="005F6B2E">
                <w:delText xml:space="preserve">NORMAN, T. </w:delText>
              </w:r>
              <w:r w:rsidRPr="005F6B2E" w:rsidDel="005F6B2E">
                <w:rPr>
                  <w:i/>
                </w:rPr>
                <w:delText>Integrated security Systems Design</w:delText>
              </w:r>
              <w:r w:rsidRPr="005F6B2E" w:rsidDel="005F6B2E">
                <w:delText>. USA, Burlington: Butterworth-Heinemann, Elsevier, 2010, 458 p. ISBN 978-0-7506-7909-1.</w:delText>
              </w:r>
            </w:del>
          </w:p>
          <w:p w14:paraId="01B465E2" w14:textId="469FABAE" w:rsidR="00FB134F" w:rsidRPr="00A711D1" w:rsidRDefault="006009AB">
            <w:pPr>
              <w:rPr>
                <w:ins w:id="2536" w:author="Milan Navrátil" w:date="2018-11-14T09:39:00Z"/>
              </w:rPr>
            </w:pPr>
            <w:del w:id="2537" w:author="Milan Navrátil" w:date="2018-11-14T09:39:00Z">
              <w:r w:rsidRPr="005F6B2E" w:rsidDel="005F6B2E">
                <w:delText xml:space="preserve">GARCIA, M. L. </w:delText>
              </w:r>
              <w:r w:rsidRPr="005F6B2E" w:rsidDel="005F6B2E">
                <w:rPr>
                  <w:i/>
                </w:rPr>
                <w:delText>The Design and Evaluation of Physical Protection Systems</w:delText>
              </w:r>
              <w:r w:rsidRPr="005F6B2E" w:rsidDel="005F6B2E">
                <w:delText>.  2. ed. USA, BurlingtonPraha: Butterworth-Heinemann, 2008, 351 p. ISBN 978-0-7506-8352-4.</w:delText>
              </w:r>
            </w:del>
            <w:ins w:id="2538" w:author="Milan Navrátil" w:date="2018-11-02T12:23:00Z">
              <w:r w:rsidR="00FB134F" w:rsidRPr="005F6B2E">
                <w:rPr>
                  <w:rPrChange w:id="2539" w:author="Milan Navrátil" w:date="2018-11-14T09:40:00Z">
                    <w:rPr>
                      <w:color w:val="1F497D"/>
                    </w:rPr>
                  </w:rPrChange>
                </w:rPr>
                <w:t xml:space="preserve">KRUEGLE, H. </w:t>
              </w:r>
              <w:r w:rsidR="00FB134F" w:rsidRPr="005F6B2E">
                <w:rPr>
                  <w:i/>
                  <w:iCs/>
                  <w:rPrChange w:id="2540" w:author="Milan Navrátil" w:date="2018-11-14T09:40:00Z">
                    <w:rPr>
                      <w:i/>
                      <w:iCs/>
                      <w:color w:val="1F497D"/>
                    </w:rPr>
                  </w:rPrChange>
                </w:rPr>
                <w:t>CCTV Surveillance: Analog and Digital Video Practices and Technology</w:t>
              </w:r>
              <w:r w:rsidR="00FB134F" w:rsidRPr="005F6B2E">
                <w:rPr>
                  <w:rPrChange w:id="2541" w:author="Milan Navrátil" w:date="2018-11-14T09:40:00Z">
                    <w:rPr>
                      <w:color w:val="1F497D"/>
                    </w:rPr>
                  </w:rPrChange>
                </w:rPr>
                <w:t>. Holand, Amsterdam: Elsevier Butterworth Heinemann, 2007, 656p. ISBN 9780750677684</w:t>
              </w:r>
            </w:ins>
          </w:p>
          <w:p w14:paraId="4C5E1137" w14:textId="77777777" w:rsidR="005F6B2E" w:rsidRPr="005F6B2E" w:rsidRDefault="005F6B2E" w:rsidP="005F6B2E">
            <w:pPr>
              <w:rPr>
                <w:ins w:id="2542" w:author="Milan Navrátil" w:date="2018-11-14T09:39:00Z"/>
              </w:rPr>
            </w:pPr>
            <w:ins w:id="2543" w:author="Milan Navrátil" w:date="2018-11-14T09:39:00Z">
              <w:r w:rsidRPr="005F6B2E">
                <w:t xml:space="preserve">NORMAN, T. </w:t>
              </w:r>
              <w:r w:rsidRPr="005F6B2E">
                <w:rPr>
                  <w:i/>
                  <w:iCs/>
                </w:rPr>
                <w:t>Integrated security Systems Design</w:t>
              </w:r>
              <w:r w:rsidRPr="005F6B2E">
                <w:t>. USA, Burlington: Butterworth-Heinemann, Elsevier, 2010, 458 p. ISBN 978-0-7506-7909-1.</w:t>
              </w:r>
            </w:ins>
          </w:p>
          <w:p w14:paraId="4F32FBC0" w14:textId="2D2013A3" w:rsidR="005F6B2E" w:rsidRPr="00E971FA" w:rsidRDefault="005F6B2E" w:rsidP="005F6B2E">
            <w:ins w:id="2544" w:author="Milan Navrátil" w:date="2018-11-14T09:39:00Z">
              <w:r w:rsidRPr="005F6B2E">
                <w:t xml:space="preserve">GARCIA, M. L. </w:t>
              </w:r>
              <w:r w:rsidRPr="005F6B2E">
                <w:rPr>
                  <w:i/>
                  <w:iCs/>
                </w:rPr>
                <w:t>The Design and Evaluation of Physical Protection Systems</w:t>
              </w:r>
              <w:r w:rsidRPr="005F6B2E">
                <w:t>.  2. ed. USA, BurlingtonPraha: Butterworth-Heinemann, 2008, 351 p. ISBN 978-0-7506-8352-4.</w:t>
              </w:r>
            </w:ins>
          </w:p>
        </w:tc>
      </w:tr>
      <w:tr w:rsidR="006009AB" w:rsidRPr="00541BD1" w14:paraId="4FCCA41C"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637D59" w14:textId="77777777" w:rsidR="006009AB" w:rsidRPr="00541BD1" w:rsidRDefault="006009AB" w:rsidP="0085754D">
            <w:pPr>
              <w:jc w:val="center"/>
              <w:rPr>
                <w:b/>
              </w:rPr>
            </w:pPr>
            <w:r w:rsidRPr="00541BD1">
              <w:rPr>
                <w:b/>
              </w:rPr>
              <w:t>Informace ke kombinované nebo distanční formě</w:t>
            </w:r>
          </w:p>
        </w:tc>
      </w:tr>
      <w:tr w:rsidR="006009AB" w:rsidRPr="00541BD1" w14:paraId="3B3BC35D" w14:textId="77777777" w:rsidTr="0085754D">
        <w:tc>
          <w:tcPr>
            <w:tcW w:w="4787" w:type="dxa"/>
            <w:gridSpan w:val="3"/>
            <w:tcBorders>
              <w:top w:val="single" w:sz="2" w:space="0" w:color="auto"/>
            </w:tcBorders>
            <w:shd w:val="clear" w:color="auto" w:fill="F7CAAC"/>
          </w:tcPr>
          <w:p w14:paraId="78C0ABC6" w14:textId="77777777" w:rsidR="006009AB" w:rsidRPr="00541BD1" w:rsidRDefault="006009AB" w:rsidP="0085754D">
            <w:r w:rsidRPr="00541BD1">
              <w:rPr>
                <w:b/>
              </w:rPr>
              <w:t>Rozsah konzultací (soustředění)</w:t>
            </w:r>
          </w:p>
        </w:tc>
        <w:tc>
          <w:tcPr>
            <w:tcW w:w="889" w:type="dxa"/>
            <w:tcBorders>
              <w:top w:val="single" w:sz="2" w:space="0" w:color="auto"/>
            </w:tcBorders>
          </w:tcPr>
          <w:p w14:paraId="128AB076" w14:textId="77777777" w:rsidR="006009AB" w:rsidRPr="00541BD1" w:rsidRDefault="006009AB" w:rsidP="0085754D">
            <w:r w:rsidRPr="00541BD1">
              <w:t>16</w:t>
            </w:r>
          </w:p>
        </w:tc>
        <w:tc>
          <w:tcPr>
            <w:tcW w:w="4179" w:type="dxa"/>
            <w:gridSpan w:val="4"/>
            <w:tcBorders>
              <w:top w:val="single" w:sz="2" w:space="0" w:color="auto"/>
            </w:tcBorders>
            <w:shd w:val="clear" w:color="auto" w:fill="F7CAAC"/>
          </w:tcPr>
          <w:p w14:paraId="6DA05723" w14:textId="77777777" w:rsidR="006009AB" w:rsidRPr="00541BD1" w:rsidRDefault="006009AB" w:rsidP="0085754D">
            <w:pPr>
              <w:rPr>
                <w:b/>
              </w:rPr>
            </w:pPr>
            <w:r w:rsidRPr="00541BD1">
              <w:rPr>
                <w:b/>
              </w:rPr>
              <w:t xml:space="preserve">hodin </w:t>
            </w:r>
          </w:p>
        </w:tc>
      </w:tr>
      <w:tr w:rsidR="006009AB" w:rsidRPr="00541BD1" w14:paraId="0C45640A" w14:textId="77777777" w:rsidTr="0085754D">
        <w:tc>
          <w:tcPr>
            <w:tcW w:w="9855" w:type="dxa"/>
            <w:gridSpan w:val="8"/>
            <w:shd w:val="clear" w:color="auto" w:fill="F7CAAC"/>
          </w:tcPr>
          <w:p w14:paraId="7EC2A51E" w14:textId="77777777" w:rsidR="006009AB" w:rsidRPr="00541BD1" w:rsidRDefault="006009AB" w:rsidP="0085754D">
            <w:pPr>
              <w:rPr>
                <w:b/>
              </w:rPr>
            </w:pPr>
            <w:r w:rsidRPr="00541BD1">
              <w:rPr>
                <w:b/>
              </w:rPr>
              <w:t>Informace o způsobu kontaktu s vyučujícím</w:t>
            </w:r>
          </w:p>
        </w:tc>
      </w:tr>
      <w:tr w:rsidR="006009AB" w:rsidRPr="00541BD1" w14:paraId="073FEAA3" w14:textId="77777777" w:rsidTr="0085754D">
        <w:trPr>
          <w:trHeight w:val="843"/>
        </w:trPr>
        <w:tc>
          <w:tcPr>
            <w:tcW w:w="9855" w:type="dxa"/>
            <w:gridSpan w:val="8"/>
          </w:tcPr>
          <w:p w14:paraId="5D1B9C16" w14:textId="77777777" w:rsidR="006009AB" w:rsidRPr="00541BD1" w:rsidRDefault="006009AB" w:rsidP="00E96895">
            <w:r w:rsidRPr="005B3165">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5B3165">
              <w:rPr>
                <w:sz w:val="18"/>
              </w:rPr>
              <w:t xml:space="preserve"> </w:t>
            </w:r>
          </w:p>
        </w:tc>
      </w:tr>
    </w:tbl>
    <w:p w14:paraId="05D9C2A6" w14:textId="77777777" w:rsidR="000125B6" w:rsidRDefault="000125B6"/>
    <w:p w14:paraId="24B7B9FC" w14:textId="77777777" w:rsidR="000125B6" w:rsidRDefault="000125B6">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70D077EB" w14:textId="77777777" w:rsidTr="0085754D">
        <w:tc>
          <w:tcPr>
            <w:tcW w:w="9855" w:type="dxa"/>
            <w:gridSpan w:val="8"/>
            <w:tcBorders>
              <w:bottom w:val="double" w:sz="4" w:space="0" w:color="auto"/>
            </w:tcBorders>
            <w:shd w:val="clear" w:color="auto" w:fill="BDD6EE"/>
          </w:tcPr>
          <w:p w14:paraId="3A191F3F" w14:textId="4213DCC6" w:rsidR="006009AB" w:rsidRDefault="006009AB" w:rsidP="0085754D">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418B0519" w14:textId="77777777" w:rsidTr="0085754D">
        <w:tc>
          <w:tcPr>
            <w:tcW w:w="3086" w:type="dxa"/>
            <w:tcBorders>
              <w:top w:val="double" w:sz="4" w:space="0" w:color="auto"/>
            </w:tcBorders>
            <w:shd w:val="clear" w:color="auto" w:fill="F7CAAC"/>
          </w:tcPr>
          <w:p w14:paraId="08956FE1"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67F1C7CD" w14:textId="1C62EC42" w:rsidR="0018259D" w:rsidRDefault="006009AB" w:rsidP="0085754D">
            <w:bookmarkStart w:id="2545" w:name="provozPocitacovychSiti"/>
            <w:r>
              <w:t>Provoz počítačových sítí</w:t>
            </w:r>
            <w:bookmarkEnd w:id="2545"/>
          </w:p>
        </w:tc>
      </w:tr>
      <w:tr w:rsidR="006009AB" w14:paraId="3E23B323" w14:textId="77777777" w:rsidTr="0085754D">
        <w:tc>
          <w:tcPr>
            <w:tcW w:w="3086" w:type="dxa"/>
            <w:shd w:val="clear" w:color="auto" w:fill="F7CAAC"/>
          </w:tcPr>
          <w:p w14:paraId="0D4F7311" w14:textId="77777777" w:rsidR="006009AB" w:rsidRDefault="006009AB" w:rsidP="0085754D">
            <w:pPr>
              <w:rPr>
                <w:b/>
              </w:rPr>
            </w:pPr>
            <w:r>
              <w:rPr>
                <w:b/>
              </w:rPr>
              <w:t>Typ předmětu</w:t>
            </w:r>
          </w:p>
        </w:tc>
        <w:tc>
          <w:tcPr>
            <w:tcW w:w="3406" w:type="dxa"/>
            <w:gridSpan w:val="4"/>
          </w:tcPr>
          <w:p w14:paraId="3BFE04A1" w14:textId="77777777" w:rsidR="006009AB" w:rsidRDefault="006009AB" w:rsidP="0085754D">
            <w:r>
              <w:t>Povinný „ZT“ pro specializace:</w:t>
            </w:r>
          </w:p>
          <w:p w14:paraId="1B0469D6" w14:textId="77777777" w:rsidR="006009AB" w:rsidRDefault="006009AB" w:rsidP="0085754D">
            <w:r>
              <w:t>Bezpečnostní technologie</w:t>
            </w:r>
          </w:p>
          <w:p w14:paraId="135CE5F3" w14:textId="77777777" w:rsidR="006009AB" w:rsidRDefault="006009AB" w:rsidP="0085754D">
            <w:r>
              <w:t>Bezpečnostní management</w:t>
            </w:r>
          </w:p>
        </w:tc>
        <w:tc>
          <w:tcPr>
            <w:tcW w:w="2695" w:type="dxa"/>
            <w:gridSpan w:val="2"/>
            <w:shd w:val="clear" w:color="auto" w:fill="F7CAAC"/>
          </w:tcPr>
          <w:p w14:paraId="6DEE5F62" w14:textId="77777777" w:rsidR="006009AB" w:rsidRDefault="006009AB" w:rsidP="0085754D">
            <w:r>
              <w:rPr>
                <w:b/>
              </w:rPr>
              <w:t>doporučený ročník / semestr</w:t>
            </w:r>
          </w:p>
        </w:tc>
        <w:tc>
          <w:tcPr>
            <w:tcW w:w="668" w:type="dxa"/>
          </w:tcPr>
          <w:p w14:paraId="6CCE3713" w14:textId="77777777" w:rsidR="006009AB" w:rsidRDefault="006009AB" w:rsidP="0085754D">
            <w:r>
              <w:t>1/Z</w:t>
            </w:r>
          </w:p>
        </w:tc>
      </w:tr>
      <w:tr w:rsidR="006009AB" w14:paraId="673D0137" w14:textId="77777777" w:rsidTr="0085754D">
        <w:tc>
          <w:tcPr>
            <w:tcW w:w="3086" w:type="dxa"/>
            <w:shd w:val="clear" w:color="auto" w:fill="F7CAAC"/>
          </w:tcPr>
          <w:p w14:paraId="7A9C1A75" w14:textId="77777777" w:rsidR="006009AB" w:rsidRDefault="006009AB" w:rsidP="0085754D">
            <w:pPr>
              <w:rPr>
                <w:b/>
              </w:rPr>
            </w:pPr>
            <w:r>
              <w:rPr>
                <w:b/>
              </w:rPr>
              <w:t>Rozsah studijního předmětu</w:t>
            </w:r>
          </w:p>
        </w:tc>
        <w:tc>
          <w:tcPr>
            <w:tcW w:w="1701" w:type="dxa"/>
            <w:gridSpan w:val="2"/>
          </w:tcPr>
          <w:p w14:paraId="51AFE50D" w14:textId="77777777" w:rsidR="006009AB" w:rsidRDefault="006009AB" w:rsidP="0085754D">
            <w:r>
              <w:t>28p + 28c</w:t>
            </w:r>
          </w:p>
        </w:tc>
        <w:tc>
          <w:tcPr>
            <w:tcW w:w="889" w:type="dxa"/>
            <w:shd w:val="clear" w:color="auto" w:fill="F7CAAC"/>
          </w:tcPr>
          <w:p w14:paraId="63F308F3" w14:textId="77777777" w:rsidR="006009AB" w:rsidRDefault="006009AB" w:rsidP="0085754D">
            <w:pPr>
              <w:rPr>
                <w:b/>
              </w:rPr>
            </w:pPr>
            <w:r>
              <w:rPr>
                <w:b/>
              </w:rPr>
              <w:t xml:space="preserve">hod. </w:t>
            </w:r>
          </w:p>
        </w:tc>
        <w:tc>
          <w:tcPr>
            <w:tcW w:w="816" w:type="dxa"/>
          </w:tcPr>
          <w:p w14:paraId="7DAB3B53" w14:textId="77777777" w:rsidR="006009AB" w:rsidRDefault="006009AB" w:rsidP="0085754D"/>
        </w:tc>
        <w:tc>
          <w:tcPr>
            <w:tcW w:w="2156" w:type="dxa"/>
            <w:shd w:val="clear" w:color="auto" w:fill="F7CAAC"/>
          </w:tcPr>
          <w:p w14:paraId="2D0FD252" w14:textId="77777777" w:rsidR="006009AB" w:rsidRDefault="006009AB" w:rsidP="0085754D">
            <w:pPr>
              <w:rPr>
                <w:b/>
              </w:rPr>
            </w:pPr>
            <w:r>
              <w:rPr>
                <w:b/>
              </w:rPr>
              <w:t>kreditů</w:t>
            </w:r>
          </w:p>
        </w:tc>
        <w:tc>
          <w:tcPr>
            <w:tcW w:w="1207" w:type="dxa"/>
            <w:gridSpan w:val="2"/>
          </w:tcPr>
          <w:p w14:paraId="53044E4F" w14:textId="77777777" w:rsidR="006009AB" w:rsidRDefault="006009AB" w:rsidP="0085754D">
            <w:r>
              <w:t>4</w:t>
            </w:r>
          </w:p>
        </w:tc>
      </w:tr>
      <w:tr w:rsidR="006009AB" w14:paraId="790DEDE5" w14:textId="77777777" w:rsidTr="0085754D">
        <w:tc>
          <w:tcPr>
            <w:tcW w:w="3086" w:type="dxa"/>
            <w:shd w:val="clear" w:color="auto" w:fill="F7CAAC"/>
          </w:tcPr>
          <w:p w14:paraId="2A6496FD" w14:textId="77777777" w:rsidR="006009AB" w:rsidRDefault="006009AB" w:rsidP="0085754D">
            <w:pPr>
              <w:rPr>
                <w:b/>
                <w:sz w:val="22"/>
              </w:rPr>
            </w:pPr>
            <w:r>
              <w:rPr>
                <w:b/>
              </w:rPr>
              <w:t>Prerekvizity, korekvizity, ekvivalence</w:t>
            </w:r>
          </w:p>
        </w:tc>
        <w:tc>
          <w:tcPr>
            <w:tcW w:w="6769" w:type="dxa"/>
            <w:gridSpan w:val="7"/>
          </w:tcPr>
          <w:p w14:paraId="700132FC" w14:textId="7F759982" w:rsidR="006009AB" w:rsidRDefault="006009AB" w:rsidP="0085754D">
            <w:del w:id="2546" w:author="Milan Navrátil" w:date="2018-11-20T16:23:00Z">
              <w:r w:rsidRPr="00EF1230" w:rsidDel="00F84A15">
                <w:delText>Úspěšné absolvování předmětu Počítačové sítě</w:delText>
              </w:r>
              <w:r w:rsidRPr="00991DAD" w:rsidDel="00F84A15">
                <w:delText>.</w:delText>
              </w:r>
            </w:del>
            <w:ins w:id="2547" w:author="Milan Navrátil" w:date="2018-11-20T16:23:00Z">
              <w:r w:rsidR="00F84A15">
                <w:t>nejsou</w:t>
              </w:r>
            </w:ins>
          </w:p>
        </w:tc>
      </w:tr>
      <w:tr w:rsidR="006009AB" w14:paraId="1D13BD37" w14:textId="77777777" w:rsidTr="0085754D">
        <w:tc>
          <w:tcPr>
            <w:tcW w:w="3086" w:type="dxa"/>
            <w:shd w:val="clear" w:color="auto" w:fill="F7CAAC"/>
          </w:tcPr>
          <w:p w14:paraId="266C703D" w14:textId="77777777" w:rsidR="006009AB" w:rsidRDefault="006009AB" w:rsidP="0085754D">
            <w:pPr>
              <w:rPr>
                <w:b/>
              </w:rPr>
            </w:pPr>
            <w:r>
              <w:rPr>
                <w:b/>
              </w:rPr>
              <w:t>Způsob ověření studijních výsledků</w:t>
            </w:r>
          </w:p>
        </w:tc>
        <w:tc>
          <w:tcPr>
            <w:tcW w:w="3406" w:type="dxa"/>
            <w:gridSpan w:val="4"/>
          </w:tcPr>
          <w:p w14:paraId="291AAC5A" w14:textId="77777777" w:rsidR="006009AB" w:rsidRDefault="006009AB" w:rsidP="0085754D">
            <w:r>
              <w:t>Zápočet, zkouška</w:t>
            </w:r>
          </w:p>
        </w:tc>
        <w:tc>
          <w:tcPr>
            <w:tcW w:w="2156" w:type="dxa"/>
            <w:shd w:val="clear" w:color="auto" w:fill="F7CAAC"/>
          </w:tcPr>
          <w:p w14:paraId="7F52CA83" w14:textId="77777777" w:rsidR="006009AB" w:rsidRDefault="006009AB" w:rsidP="0085754D">
            <w:pPr>
              <w:rPr>
                <w:b/>
              </w:rPr>
            </w:pPr>
            <w:r>
              <w:rPr>
                <w:b/>
              </w:rPr>
              <w:t>Forma výuky</w:t>
            </w:r>
          </w:p>
        </w:tc>
        <w:tc>
          <w:tcPr>
            <w:tcW w:w="1207" w:type="dxa"/>
            <w:gridSpan w:val="2"/>
          </w:tcPr>
          <w:p w14:paraId="26301148" w14:textId="77777777" w:rsidR="006009AB" w:rsidRDefault="006009AB" w:rsidP="0085754D">
            <w:r>
              <w:t>Přednášky, cvičení</w:t>
            </w:r>
          </w:p>
        </w:tc>
      </w:tr>
      <w:tr w:rsidR="006009AB" w14:paraId="77A6785E" w14:textId="77777777" w:rsidTr="0085754D">
        <w:tc>
          <w:tcPr>
            <w:tcW w:w="3086" w:type="dxa"/>
            <w:shd w:val="clear" w:color="auto" w:fill="F7CAAC"/>
          </w:tcPr>
          <w:p w14:paraId="194EBA74"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7C53B4F3" w14:textId="77777777" w:rsidR="006009AB" w:rsidRDefault="006009AB" w:rsidP="0085754D">
            <w:r>
              <w:t>Písemná forma zkoušení</w:t>
            </w:r>
          </w:p>
          <w:p w14:paraId="3251D30D" w14:textId="77777777" w:rsidR="006009AB" w:rsidRDefault="006009AB" w:rsidP="0085754D">
            <w:r>
              <w:t>1. Povinná a aktivní účast na jednotlivých cvičeních (80% účast na cvičení).</w:t>
            </w:r>
          </w:p>
          <w:p w14:paraId="081A6E78" w14:textId="77777777" w:rsidR="006009AB" w:rsidRDefault="006009AB" w:rsidP="0085754D">
            <w:r>
              <w:t>2. Teoretické a praktické zvládnutí základní problematiky a jednotlivých témat.</w:t>
            </w:r>
          </w:p>
          <w:p w14:paraId="790CB5C6" w14:textId="77777777" w:rsidR="006009AB" w:rsidRDefault="006009AB" w:rsidP="0085754D">
            <w:r>
              <w:t>3. Prokázání úspěšného zvládnutí probírané tématiky při závěrečném testu v LMS Moodle – minimálně 60%.</w:t>
            </w:r>
          </w:p>
        </w:tc>
      </w:tr>
      <w:tr w:rsidR="006009AB" w14:paraId="59B5421D" w14:textId="77777777" w:rsidTr="0085754D">
        <w:trPr>
          <w:trHeight w:val="47"/>
        </w:trPr>
        <w:tc>
          <w:tcPr>
            <w:tcW w:w="9855" w:type="dxa"/>
            <w:gridSpan w:val="8"/>
            <w:tcBorders>
              <w:top w:val="nil"/>
            </w:tcBorders>
          </w:tcPr>
          <w:p w14:paraId="4864AFB3" w14:textId="77777777" w:rsidR="006009AB" w:rsidRDefault="006009AB" w:rsidP="0085754D"/>
        </w:tc>
      </w:tr>
      <w:tr w:rsidR="006009AB" w14:paraId="1F885105" w14:textId="77777777" w:rsidTr="0085754D">
        <w:trPr>
          <w:trHeight w:val="197"/>
        </w:trPr>
        <w:tc>
          <w:tcPr>
            <w:tcW w:w="3086" w:type="dxa"/>
            <w:tcBorders>
              <w:top w:val="nil"/>
            </w:tcBorders>
            <w:shd w:val="clear" w:color="auto" w:fill="F7CAAC"/>
          </w:tcPr>
          <w:p w14:paraId="19B63571" w14:textId="77777777" w:rsidR="006009AB" w:rsidRDefault="006009AB" w:rsidP="0085754D">
            <w:pPr>
              <w:rPr>
                <w:b/>
              </w:rPr>
            </w:pPr>
            <w:r>
              <w:rPr>
                <w:b/>
              </w:rPr>
              <w:t>Garant předmětu</w:t>
            </w:r>
          </w:p>
        </w:tc>
        <w:tc>
          <w:tcPr>
            <w:tcW w:w="6769" w:type="dxa"/>
            <w:gridSpan w:val="7"/>
            <w:tcBorders>
              <w:top w:val="nil"/>
            </w:tcBorders>
          </w:tcPr>
          <w:p w14:paraId="7E2D00E5" w14:textId="77777777" w:rsidR="006009AB" w:rsidRDefault="006009AB" w:rsidP="0085754D">
            <w:r>
              <w:t>doc. Ing. Jiří Vojtěšek, Ph.D.</w:t>
            </w:r>
          </w:p>
        </w:tc>
      </w:tr>
      <w:tr w:rsidR="006009AB" w14:paraId="11BBFD58" w14:textId="77777777" w:rsidTr="0085754D">
        <w:trPr>
          <w:trHeight w:val="243"/>
        </w:trPr>
        <w:tc>
          <w:tcPr>
            <w:tcW w:w="3086" w:type="dxa"/>
            <w:tcBorders>
              <w:top w:val="nil"/>
            </w:tcBorders>
            <w:shd w:val="clear" w:color="auto" w:fill="F7CAAC"/>
          </w:tcPr>
          <w:p w14:paraId="4B990229" w14:textId="77777777" w:rsidR="006009AB" w:rsidRDefault="006009AB" w:rsidP="0085754D">
            <w:pPr>
              <w:rPr>
                <w:b/>
              </w:rPr>
            </w:pPr>
            <w:r>
              <w:rPr>
                <w:b/>
              </w:rPr>
              <w:t>Zapojení garanta do výuky předmětu</w:t>
            </w:r>
          </w:p>
        </w:tc>
        <w:tc>
          <w:tcPr>
            <w:tcW w:w="6769" w:type="dxa"/>
            <w:gridSpan w:val="7"/>
            <w:tcBorders>
              <w:top w:val="nil"/>
            </w:tcBorders>
          </w:tcPr>
          <w:p w14:paraId="47F4B476" w14:textId="77777777" w:rsidR="006009AB" w:rsidRDefault="006009AB" w:rsidP="0085754D">
            <w:r>
              <w:t>Metodicky, vede přednášky</w:t>
            </w:r>
          </w:p>
        </w:tc>
      </w:tr>
      <w:tr w:rsidR="006009AB" w14:paraId="592573D7" w14:textId="77777777" w:rsidTr="0085754D">
        <w:tc>
          <w:tcPr>
            <w:tcW w:w="3086" w:type="dxa"/>
            <w:shd w:val="clear" w:color="auto" w:fill="F7CAAC"/>
          </w:tcPr>
          <w:p w14:paraId="73F2D0B6" w14:textId="77777777" w:rsidR="006009AB" w:rsidRDefault="006009AB" w:rsidP="0085754D">
            <w:pPr>
              <w:rPr>
                <w:b/>
              </w:rPr>
            </w:pPr>
            <w:r>
              <w:rPr>
                <w:b/>
              </w:rPr>
              <w:t>Vyučující</w:t>
            </w:r>
          </w:p>
        </w:tc>
        <w:tc>
          <w:tcPr>
            <w:tcW w:w="6769" w:type="dxa"/>
            <w:gridSpan w:val="7"/>
            <w:tcBorders>
              <w:bottom w:val="nil"/>
            </w:tcBorders>
          </w:tcPr>
          <w:p w14:paraId="453DDBB7" w14:textId="77777777" w:rsidR="006009AB" w:rsidRDefault="006009AB" w:rsidP="0085754D">
            <w:r>
              <w:t>doc. Ing. Jiří Vojtěšek, Ph.D., přednášky (100 %)</w:t>
            </w:r>
          </w:p>
          <w:p w14:paraId="7122D039" w14:textId="77777777" w:rsidR="006009AB" w:rsidRDefault="006009AB" w:rsidP="0085754D">
            <w:r>
              <w:t>Ing. Miroslav Matýsek, Ph.D., cvičení (50 %)</w:t>
            </w:r>
          </w:p>
          <w:p w14:paraId="5F9B0541" w14:textId="77777777" w:rsidR="006009AB" w:rsidRDefault="006009AB" w:rsidP="0085754D">
            <w:r>
              <w:t>Ing. Jiří Korbel, Ph.D., cvičení (50 %)</w:t>
            </w:r>
          </w:p>
        </w:tc>
      </w:tr>
      <w:tr w:rsidR="006009AB" w14:paraId="1EAC1356" w14:textId="77777777" w:rsidTr="0085754D">
        <w:trPr>
          <w:trHeight w:val="131"/>
        </w:trPr>
        <w:tc>
          <w:tcPr>
            <w:tcW w:w="9855" w:type="dxa"/>
            <w:gridSpan w:val="8"/>
            <w:tcBorders>
              <w:top w:val="nil"/>
            </w:tcBorders>
          </w:tcPr>
          <w:p w14:paraId="0CD9E829" w14:textId="77777777" w:rsidR="006009AB" w:rsidRDefault="006009AB" w:rsidP="0085754D"/>
        </w:tc>
      </w:tr>
      <w:tr w:rsidR="006009AB" w14:paraId="4D42922C" w14:textId="77777777" w:rsidTr="0085754D">
        <w:tc>
          <w:tcPr>
            <w:tcW w:w="3086" w:type="dxa"/>
            <w:shd w:val="clear" w:color="auto" w:fill="F7CAAC"/>
          </w:tcPr>
          <w:p w14:paraId="4A6E84B0" w14:textId="77777777" w:rsidR="006009AB" w:rsidRDefault="006009AB" w:rsidP="0085754D">
            <w:pPr>
              <w:rPr>
                <w:b/>
              </w:rPr>
            </w:pPr>
            <w:r>
              <w:rPr>
                <w:b/>
              </w:rPr>
              <w:t>Stručná anotace předmětu</w:t>
            </w:r>
          </w:p>
        </w:tc>
        <w:tc>
          <w:tcPr>
            <w:tcW w:w="6769" w:type="dxa"/>
            <w:gridSpan w:val="7"/>
            <w:tcBorders>
              <w:bottom w:val="nil"/>
            </w:tcBorders>
          </w:tcPr>
          <w:p w14:paraId="0CE5217E" w14:textId="77777777" w:rsidR="006009AB" w:rsidRDefault="006009AB" w:rsidP="0085754D"/>
        </w:tc>
      </w:tr>
      <w:tr w:rsidR="006009AB" w14:paraId="20A6EFCE" w14:textId="77777777" w:rsidTr="0085754D">
        <w:trPr>
          <w:trHeight w:val="3938"/>
        </w:trPr>
        <w:tc>
          <w:tcPr>
            <w:tcW w:w="9855" w:type="dxa"/>
            <w:gridSpan w:val="8"/>
            <w:tcBorders>
              <w:top w:val="nil"/>
              <w:bottom w:val="single" w:sz="12" w:space="0" w:color="auto"/>
            </w:tcBorders>
          </w:tcPr>
          <w:p w14:paraId="0DEE930E" w14:textId="77777777" w:rsidR="006009AB" w:rsidRDefault="006009AB" w:rsidP="00E96895">
            <w:r>
              <w:t>Cílem předmětu je seznámit posluchače s problematikou a obsluhou počítačových sítí z pohledu správce sítě. Postupně je na přednáškách probírána problematika připojení jednotlivých PC a malých sítí do Internetu, DNS systému a konfigurace DNS serverů, DHCP systému, elektronické pošty, VLAN, VPN, firewalů, překladu adres a směrování v sítích. Na závěr jsou posluchači seznámení s problematikou záložních zdrojů. Teoretické znalosti jsou ověřovány v laboratořích na CAN Ethernet s programovým vybavením Linux a Microsoft Windows. Dále jsou teoretické znalosti ověřovány v Internetu a na směrovačích a přepínačích firmy Cisco.</w:t>
            </w:r>
          </w:p>
          <w:p w14:paraId="148C373C" w14:textId="77777777" w:rsidR="006009AB" w:rsidRDefault="006009AB">
            <w:r>
              <w:t>Témata:</w:t>
            </w:r>
          </w:p>
          <w:p w14:paraId="622FC6A5" w14:textId="77777777" w:rsidR="006009AB" w:rsidRDefault="006009AB">
            <w:pPr>
              <w:pStyle w:val="Odstavecseseznamem"/>
              <w:numPr>
                <w:ilvl w:val="0"/>
                <w:numId w:val="5"/>
              </w:numPr>
            </w:pPr>
            <w:r>
              <w:t xml:space="preserve">Přístupové metody FDM, TDM a CDM. </w:t>
            </w:r>
          </w:p>
          <w:p w14:paraId="5DE49D94" w14:textId="77777777" w:rsidR="006009AB" w:rsidRDefault="006009AB">
            <w:pPr>
              <w:pStyle w:val="Odstavecseseznamem"/>
              <w:numPr>
                <w:ilvl w:val="0"/>
                <w:numId w:val="5"/>
              </w:numPr>
            </w:pPr>
            <w:r>
              <w:t>Připojení PC do Internetu: Agregace, QoS a FUP. ISDN, DSL, CATV, 230 V a FWA.</w:t>
            </w:r>
          </w:p>
          <w:p w14:paraId="267E175A" w14:textId="77777777" w:rsidR="006009AB" w:rsidRDefault="006009AB">
            <w:pPr>
              <w:pStyle w:val="Odstavecseseznamem"/>
              <w:numPr>
                <w:ilvl w:val="0"/>
                <w:numId w:val="5"/>
              </w:numPr>
            </w:pPr>
            <w:r>
              <w:t xml:space="preserve">Připojení PC do Internetu: CATV, 230 V a FWA. </w:t>
            </w:r>
          </w:p>
          <w:p w14:paraId="4E529057" w14:textId="77777777" w:rsidR="006009AB" w:rsidRDefault="006009AB">
            <w:pPr>
              <w:pStyle w:val="Odstavecseseznamem"/>
              <w:numPr>
                <w:ilvl w:val="0"/>
                <w:numId w:val="5"/>
              </w:numPr>
            </w:pPr>
            <w:r>
              <w:t xml:space="preserve">Připojení PC do Internetu: 2. až 5. generace mobilních sítí a WiMax. </w:t>
            </w:r>
          </w:p>
          <w:p w14:paraId="50783FBB" w14:textId="77777777" w:rsidR="006009AB" w:rsidRDefault="006009AB">
            <w:pPr>
              <w:pStyle w:val="Odstavecseseznamem"/>
              <w:numPr>
                <w:ilvl w:val="0"/>
                <w:numId w:val="5"/>
              </w:numPr>
            </w:pPr>
            <w:r>
              <w:t xml:space="preserve">DNS: adresace, vyřizování dotazů a DNS servery. </w:t>
            </w:r>
          </w:p>
          <w:p w14:paraId="3031D8E1" w14:textId="77777777" w:rsidR="006009AB" w:rsidRDefault="006009AB">
            <w:pPr>
              <w:pStyle w:val="Odstavecseseznamem"/>
              <w:numPr>
                <w:ilvl w:val="0"/>
                <w:numId w:val="5"/>
              </w:numPr>
            </w:pPr>
            <w:r>
              <w:t>DNS: Unixová služba BIND a základní konfigurace DNS serveru.</w:t>
            </w:r>
          </w:p>
          <w:p w14:paraId="0359F174" w14:textId="77777777" w:rsidR="006009AB" w:rsidRDefault="006009AB">
            <w:pPr>
              <w:pStyle w:val="Odstavecseseznamem"/>
              <w:numPr>
                <w:ilvl w:val="0"/>
                <w:numId w:val="5"/>
              </w:numPr>
            </w:pPr>
            <w:r>
              <w:t xml:space="preserve">DDNS, DHCP a elektronická pošta. </w:t>
            </w:r>
          </w:p>
          <w:p w14:paraId="2C90AE15" w14:textId="77777777" w:rsidR="006009AB" w:rsidRDefault="006009AB">
            <w:pPr>
              <w:pStyle w:val="Odstavecseseznamem"/>
              <w:numPr>
                <w:ilvl w:val="0"/>
                <w:numId w:val="5"/>
              </w:numPr>
            </w:pPr>
            <w:r>
              <w:t xml:space="preserve">NAT a PAT. </w:t>
            </w:r>
          </w:p>
          <w:p w14:paraId="45732549" w14:textId="77777777" w:rsidR="006009AB" w:rsidRDefault="006009AB">
            <w:pPr>
              <w:pStyle w:val="Odstavecseseznamem"/>
              <w:numPr>
                <w:ilvl w:val="0"/>
                <w:numId w:val="5"/>
              </w:numPr>
            </w:pPr>
            <w:r>
              <w:t xml:space="preserve">VLAN a VPN. </w:t>
            </w:r>
          </w:p>
          <w:p w14:paraId="6D6A2A33" w14:textId="77777777" w:rsidR="006009AB" w:rsidRDefault="006009AB">
            <w:pPr>
              <w:pStyle w:val="Odstavecseseznamem"/>
              <w:numPr>
                <w:ilvl w:val="0"/>
                <w:numId w:val="5"/>
              </w:numPr>
            </w:pPr>
            <w:r>
              <w:t xml:space="preserve">Firewally a UPS. </w:t>
            </w:r>
          </w:p>
          <w:p w14:paraId="1CE1C7B6" w14:textId="77777777" w:rsidR="006009AB" w:rsidRDefault="006009AB">
            <w:pPr>
              <w:pStyle w:val="Odstavecseseznamem"/>
              <w:numPr>
                <w:ilvl w:val="0"/>
                <w:numId w:val="5"/>
              </w:numPr>
            </w:pPr>
            <w:r>
              <w:t xml:space="preserve">Základy směrování v IP sítích: koncepce Internetu, přímé a nepřímé doručování, mechanismus a princip CIDR, směrovací tabulky. </w:t>
            </w:r>
          </w:p>
          <w:p w14:paraId="1CB75B39" w14:textId="77777777" w:rsidR="006009AB" w:rsidRDefault="006009AB">
            <w:pPr>
              <w:pStyle w:val="Odstavecseseznamem"/>
              <w:numPr>
                <w:ilvl w:val="0"/>
                <w:numId w:val="5"/>
              </w:numPr>
            </w:pPr>
            <w:r>
              <w:t xml:space="preserve">Základy směrování v IP sítích: pravidla a základní algoritmus směrování, ICMP protokol, aktualizace směrovacích informací a směrování v raném a současném Internetu. </w:t>
            </w:r>
          </w:p>
          <w:p w14:paraId="413365D6" w14:textId="77777777" w:rsidR="006009AB" w:rsidRDefault="006009AB">
            <w:pPr>
              <w:pStyle w:val="Odstavecseseznamem"/>
              <w:numPr>
                <w:ilvl w:val="0"/>
                <w:numId w:val="5"/>
              </w:numPr>
            </w:pPr>
            <w:r>
              <w:t xml:space="preserve">IGP směrovací protokoly link state a distance vector. </w:t>
            </w:r>
          </w:p>
          <w:p w14:paraId="6BD68B32" w14:textId="77777777" w:rsidR="006009AB" w:rsidRDefault="006009AB">
            <w:pPr>
              <w:pStyle w:val="Odstavecseseznamem"/>
              <w:numPr>
                <w:ilvl w:val="0"/>
                <w:numId w:val="5"/>
              </w:numPr>
            </w:pPr>
            <w:r>
              <w:t>Autonomní systémy a EGP směrovací protokoly path vector</w:t>
            </w:r>
          </w:p>
        </w:tc>
      </w:tr>
      <w:tr w:rsidR="006009AB" w14:paraId="3373BD85" w14:textId="77777777" w:rsidTr="0085754D">
        <w:trPr>
          <w:trHeight w:val="265"/>
        </w:trPr>
        <w:tc>
          <w:tcPr>
            <w:tcW w:w="3653" w:type="dxa"/>
            <w:gridSpan w:val="2"/>
            <w:tcBorders>
              <w:top w:val="nil"/>
            </w:tcBorders>
            <w:shd w:val="clear" w:color="auto" w:fill="F7CAAC"/>
          </w:tcPr>
          <w:p w14:paraId="3F4A8861" w14:textId="77777777" w:rsidR="006009AB" w:rsidRDefault="006009AB" w:rsidP="0085754D">
            <w:r>
              <w:rPr>
                <w:b/>
              </w:rPr>
              <w:t>Studijní literatura a studijní pomůcky</w:t>
            </w:r>
          </w:p>
        </w:tc>
        <w:tc>
          <w:tcPr>
            <w:tcW w:w="6202" w:type="dxa"/>
            <w:gridSpan w:val="6"/>
            <w:tcBorders>
              <w:top w:val="nil"/>
              <w:bottom w:val="nil"/>
            </w:tcBorders>
          </w:tcPr>
          <w:p w14:paraId="295EC336" w14:textId="77777777" w:rsidR="006009AB" w:rsidRDefault="006009AB" w:rsidP="0085754D"/>
        </w:tc>
      </w:tr>
      <w:tr w:rsidR="006009AB" w14:paraId="64EFC59C" w14:textId="77777777" w:rsidTr="0085754D">
        <w:trPr>
          <w:trHeight w:val="1497"/>
        </w:trPr>
        <w:tc>
          <w:tcPr>
            <w:tcW w:w="9855" w:type="dxa"/>
            <w:gridSpan w:val="8"/>
            <w:tcBorders>
              <w:top w:val="nil"/>
            </w:tcBorders>
          </w:tcPr>
          <w:p w14:paraId="7A3A550E" w14:textId="5DD5157C" w:rsidR="006009AB" w:rsidRPr="005E4D05" w:rsidRDefault="006009AB" w:rsidP="00E96895">
            <w:pPr>
              <w:rPr>
                <w:ins w:id="2548" w:author="Milan Navrátil" w:date="2018-11-14T12:49:00Z"/>
                <w:b/>
                <w:bCs/>
              </w:rPr>
            </w:pPr>
            <w:r w:rsidRPr="005E4D05">
              <w:rPr>
                <w:b/>
                <w:bCs/>
                <w:rPrChange w:id="2549" w:author="Milan Navrátil" w:date="2018-11-14T12:51:00Z">
                  <w:rPr>
                    <w:b/>
                    <w:bCs/>
                    <w:sz w:val="18"/>
                    <w:szCs w:val="19"/>
                  </w:rPr>
                </w:rPrChange>
              </w:rPr>
              <w:t>Povinná literatura:</w:t>
            </w:r>
          </w:p>
          <w:p w14:paraId="2E5AF96C" w14:textId="77777777" w:rsidR="005E4D05" w:rsidRPr="005E4D05" w:rsidRDefault="005E4D05" w:rsidP="005E4D05">
            <w:pPr>
              <w:rPr>
                <w:ins w:id="2550" w:author="Milan Navrátil" w:date="2018-11-14T12:49:00Z"/>
              </w:rPr>
            </w:pPr>
            <w:ins w:id="2551" w:author="Milan Navrátil" w:date="2018-11-14T12:49:00Z">
              <w:r w:rsidRPr="005E4D05">
                <w:t xml:space="preserve">TANENBAUM, Andrew S a D WETHERALL. </w:t>
              </w:r>
              <w:r w:rsidRPr="005E4D05">
                <w:rPr>
                  <w:i/>
                  <w:iCs/>
                </w:rPr>
                <w:t>Computer networks</w:t>
              </w:r>
              <w:r w:rsidRPr="005E4D05">
                <w:t>. 5th ed. Boston: Pearson Prentice Hall, c2011, xxii, 933 p. ISBN 0132126958.</w:t>
              </w:r>
            </w:ins>
          </w:p>
          <w:p w14:paraId="52A6102F" w14:textId="731F741B" w:rsidR="005E4D05" w:rsidRPr="005E4D05" w:rsidRDefault="005E4D05" w:rsidP="005E4D05">
            <w:pPr>
              <w:rPr>
                <w:b/>
                <w:bCs/>
                <w:rPrChange w:id="2552" w:author="Milan Navrátil" w:date="2018-11-14T12:51:00Z">
                  <w:rPr>
                    <w:b/>
                    <w:bCs/>
                    <w:sz w:val="18"/>
                    <w:szCs w:val="19"/>
                  </w:rPr>
                </w:rPrChange>
              </w:rPr>
            </w:pPr>
            <w:ins w:id="2553" w:author="Milan Navrátil" w:date="2018-11-14T12:49:00Z">
              <w:r w:rsidRPr="005E4D05">
                <w:t xml:space="preserve">SOSINSKY, B. </w:t>
              </w:r>
              <w:r w:rsidRPr="005E4D05">
                <w:rPr>
                  <w:i/>
                  <w:iCs/>
                </w:rPr>
                <w:t>Networking Bible</w:t>
              </w:r>
              <w:r w:rsidRPr="005E4D05">
                <w:t>. 1st ed. WILEY, 2009, 912 p. ISBN 978-0-470-43131-3.</w:t>
              </w:r>
            </w:ins>
          </w:p>
          <w:p w14:paraId="2ADDEDB4" w14:textId="77777777" w:rsidR="006009AB" w:rsidRPr="005E4D05" w:rsidRDefault="006009AB">
            <w:pPr>
              <w:rPr>
                <w:rPrChange w:id="2554" w:author="Milan Navrátil" w:date="2018-11-14T12:51:00Z">
                  <w:rPr>
                    <w:sz w:val="18"/>
                    <w:szCs w:val="19"/>
                  </w:rPr>
                </w:rPrChange>
              </w:rPr>
            </w:pPr>
            <w:r w:rsidRPr="005E4D05">
              <w:rPr>
                <w:rPrChange w:id="2555" w:author="Milan Navrátil" w:date="2018-11-14T12:51:00Z">
                  <w:rPr>
                    <w:sz w:val="18"/>
                    <w:szCs w:val="19"/>
                  </w:rPr>
                </w:rPrChange>
              </w:rPr>
              <w:t xml:space="preserve">SOSINSKY, B. </w:t>
            </w:r>
            <w:r w:rsidRPr="005E4D05">
              <w:rPr>
                <w:i/>
                <w:rPrChange w:id="2556" w:author="Milan Navrátil" w:date="2018-11-14T12:51:00Z">
                  <w:rPr>
                    <w:i/>
                    <w:sz w:val="18"/>
                    <w:szCs w:val="19"/>
                  </w:rPr>
                </w:rPrChange>
              </w:rPr>
              <w:t>Mistrovství – počítačové sítě</w:t>
            </w:r>
            <w:r w:rsidRPr="005E4D05">
              <w:rPr>
                <w:rPrChange w:id="2557" w:author="Milan Navrátil" w:date="2018-11-14T12:51:00Z">
                  <w:rPr>
                    <w:sz w:val="18"/>
                    <w:szCs w:val="19"/>
                  </w:rPr>
                </w:rPrChange>
              </w:rPr>
              <w:t>. Vyd. 1.  Brno: Computer Press, 2010, 840 s. ISBN 978-80-251-3363-7.</w:t>
            </w:r>
          </w:p>
          <w:p w14:paraId="1EF4D05C" w14:textId="61D4EA35" w:rsidR="006009AB" w:rsidRPr="005E4D05" w:rsidDel="005E4D05" w:rsidRDefault="006009AB">
            <w:pPr>
              <w:rPr>
                <w:del w:id="2558" w:author="Milan Navrátil" w:date="2018-11-14T12:51:00Z"/>
                <w:rPrChange w:id="2559" w:author="Milan Navrátil" w:date="2018-11-14T12:51:00Z">
                  <w:rPr>
                    <w:del w:id="2560" w:author="Milan Navrátil" w:date="2018-11-14T12:51:00Z"/>
                    <w:sz w:val="18"/>
                    <w:szCs w:val="19"/>
                  </w:rPr>
                </w:rPrChange>
              </w:rPr>
            </w:pPr>
            <w:del w:id="2561" w:author="Milan Navrátil" w:date="2018-11-14T12:51:00Z">
              <w:r w:rsidRPr="005E4D05" w:rsidDel="005E4D05">
                <w:rPr>
                  <w:rPrChange w:id="2562" w:author="Milan Navrátil" w:date="2018-11-14T12:51:00Z">
                    <w:rPr>
                      <w:sz w:val="18"/>
                      <w:szCs w:val="19"/>
                    </w:rPr>
                  </w:rPrChange>
                </w:rPr>
                <w:delText xml:space="preserve">DONAHUE, G. A. </w:delText>
              </w:r>
              <w:r w:rsidRPr="005E4D05" w:rsidDel="005E4D05">
                <w:rPr>
                  <w:i/>
                  <w:rPrChange w:id="2563" w:author="Milan Navrátil" w:date="2018-11-14T12:51:00Z">
                    <w:rPr>
                      <w:i/>
                      <w:sz w:val="18"/>
                      <w:szCs w:val="19"/>
                    </w:rPr>
                  </w:rPrChange>
                </w:rPr>
                <w:delText>Kompletní průvodce síťového experta</w:delText>
              </w:r>
              <w:r w:rsidRPr="005E4D05" w:rsidDel="005E4D05">
                <w:rPr>
                  <w:rPrChange w:id="2564" w:author="Milan Navrátil" w:date="2018-11-14T12:51:00Z">
                    <w:rPr>
                      <w:sz w:val="18"/>
                      <w:szCs w:val="19"/>
                    </w:rPr>
                  </w:rPrChange>
                </w:rPr>
                <w:delText>. Vyd. 1. Brno:Computer Press, 2009, 528 s.ISBN 978-80-251-2247-1.</w:delText>
              </w:r>
            </w:del>
          </w:p>
          <w:p w14:paraId="30EA1537" w14:textId="77777777" w:rsidR="006009AB" w:rsidRPr="005E4D05" w:rsidRDefault="006009AB">
            <w:pPr>
              <w:rPr>
                <w:b/>
                <w:rPrChange w:id="2565" w:author="Milan Navrátil" w:date="2018-11-14T12:51:00Z">
                  <w:rPr>
                    <w:b/>
                    <w:sz w:val="18"/>
                    <w:szCs w:val="19"/>
                  </w:rPr>
                </w:rPrChange>
              </w:rPr>
            </w:pPr>
            <w:r w:rsidRPr="005E4D05">
              <w:rPr>
                <w:b/>
                <w:rPrChange w:id="2566" w:author="Milan Navrátil" w:date="2018-11-14T12:51:00Z">
                  <w:rPr>
                    <w:b/>
                    <w:sz w:val="18"/>
                    <w:szCs w:val="19"/>
                  </w:rPr>
                </w:rPrChange>
              </w:rPr>
              <w:t>Doporučená literatura:</w:t>
            </w:r>
          </w:p>
          <w:p w14:paraId="1F3CB6E0" w14:textId="77777777" w:rsidR="006009AB" w:rsidRPr="005E4D05" w:rsidRDefault="006009AB">
            <w:pPr>
              <w:rPr>
                <w:rPrChange w:id="2567" w:author="Milan Navrátil" w:date="2018-11-14T12:51:00Z">
                  <w:rPr>
                    <w:sz w:val="18"/>
                    <w:szCs w:val="19"/>
                  </w:rPr>
                </w:rPrChange>
              </w:rPr>
            </w:pPr>
            <w:r w:rsidRPr="005E4D05">
              <w:rPr>
                <w:rPrChange w:id="2568" w:author="Milan Navrátil" w:date="2018-11-14T12:51:00Z">
                  <w:rPr>
                    <w:sz w:val="18"/>
                    <w:szCs w:val="19"/>
                  </w:rPr>
                </w:rPrChange>
              </w:rPr>
              <w:t xml:space="preserve">PETERKA, J. </w:t>
            </w:r>
            <w:r w:rsidRPr="005E4D05">
              <w:rPr>
                <w:i/>
                <w:rPrChange w:id="2569" w:author="Milan Navrátil" w:date="2018-11-14T12:51:00Z">
                  <w:rPr>
                    <w:i/>
                    <w:sz w:val="18"/>
                    <w:szCs w:val="19"/>
                  </w:rPr>
                </w:rPrChange>
              </w:rPr>
              <w:t>Rodina protokolů TCP/IP, IP směrování</w:t>
            </w:r>
            <w:r w:rsidRPr="005E4D05">
              <w:rPr>
                <w:rPrChange w:id="2570" w:author="Milan Navrátil" w:date="2018-11-14T12:51:00Z">
                  <w:rPr>
                    <w:sz w:val="18"/>
                    <w:szCs w:val="19"/>
                  </w:rPr>
                </w:rPrChange>
              </w:rPr>
              <w:t>. Zlín: Interní prezentace v PDF, 2015, 46 s.</w:t>
            </w:r>
          </w:p>
          <w:p w14:paraId="77406552" w14:textId="77777777" w:rsidR="006009AB" w:rsidRPr="005E4D05" w:rsidRDefault="006009AB">
            <w:pPr>
              <w:rPr>
                <w:rPrChange w:id="2571" w:author="Milan Navrátil" w:date="2018-11-14T12:51:00Z">
                  <w:rPr>
                    <w:sz w:val="18"/>
                    <w:szCs w:val="19"/>
                  </w:rPr>
                </w:rPrChange>
              </w:rPr>
            </w:pPr>
            <w:r w:rsidRPr="005E4D05">
              <w:rPr>
                <w:rPrChange w:id="2572" w:author="Milan Navrátil" w:date="2018-11-14T12:51:00Z">
                  <w:rPr>
                    <w:sz w:val="18"/>
                    <w:szCs w:val="19"/>
                  </w:rPr>
                </w:rPrChange>
              </w:rPr>
              <w:t xml:space="preserve">BIGELOW, S. J. </w:t>
            </w:r>
            <w:r w:rsidRPr="005E4D05">
              <w:rPr>
                <w:i/>
                <w:rPrChange w:id="2573" w:author="Milan Navrátil" w:date="2018-11-14T12:51:00Z">
                  <w:rPr>
                    <w:i/>
                    <w:sz w:val="18"/>
                    <w:szCs w:val="19"/>
                  </w:rPr>
                </w:rPrChange>
              </w:rPr>
              <w:t>Mistrovství v počítačových sítích: správa, konfigurace, diagnostika a řešení problémů</w:t>
            </w:r>
            <w:r w:rsidRPr="005E4D05">
              <w:rPr>
                <w:rPrChange w:id="2574" w:author="Milan Navrátil" w:date="2018-11-14T12:51:00Z">
                  <w:rPr>
                    <w:sz w:val="18"/>
                    <w:szCs w:val="19"/>
                  </w:rPr>
                </w:rPrChange>
              </w:rPr>
              <w:t>. Vyd. 1. Brno: Computer Press, 2004, 990 s. ISBN 80-251-0178-9.</w:t>
            </w:r>
          </w:p>
          <w:p w14:paraId="7C7BF299" w14:textId="77777777" w:rsidR="006009AB" w:rsidRPr="005E4D05" w:rsidRDefault="006009AB">
            <w:pPr>
              <w:rPr>
                <w:rPrChange w:id="2575" w:author="Milan Navrátil" w:date="2018-11-14T12:51:00Z">
                  <w:rPr>
                    <w:sz w:val="18"/>
                    <w:szCs w:val="19"/>
                  </w:rPr>
                </w:rPrChange>
              </w:rPr>
            </w:pPr>
            <w:r w:rsidRPr="005E4D05">
              <w:rPr>
                <w:rPrChange w:id="2576" w:author="Milan Navrátil" w:date="2018-11-14T12:51:00Z">
                  <w:rPr>
                    <w:sz w:val="18"/>
                    <w:szCs w:val="19"/>
                  </w:rPr>
                </w:rPrChange>
              </w:rPr>
              <w:t xml:space="preserve">SPORTAC, M. A. </w:t>
            </w:r>
            <w:r w:rsidRPr="005E4D05">
              <w:rPr>
                <w:i/>
                <w:rPrChange w:id="2577" w:author="Milan Navrátil" w:date="2018-11-14T12:51:00Z">
                  <w:rPr>
                    <w:i/>
                    <w:sz w:val="18"/>
                    <w:szCs w:val="19"/>
                  </w:rPr>
                </w:rPrChange>
              </w:rPr>
              <w:t>Směrování v sítích IP</w:t>
            </w:r>
            <w:r w:rsidRPr="005E4D05">
              <w:rPr>
                <w:rPrChange w:id="2578" w:author="Milan Navrátil" w:date="2018-11-14T12:51:00Z">
                  <w:rPr>
                    <w:sz w:val="18"/>
                    <w:szCs w:val="19"/>
                  </w:rPr>
                </w:rPrChange>
              </w:rPr>
              <w:t>. Vyd. 1. Brno: Computer Press, 2004, 352 s. ISBN 80-251-0127-4.</w:t>
            </w:r>
          </w:p>
          <w:p w14:paraId="3A16C281" w14:textId="4344242A" w:rsidR="006009AB" w:rsidRPr="005E4D05" w:rsidDel="0017285A" w:rsidRDefault="006009AB">
            <w:pPr>
              <w:rPr>
                <w:del w:id="2579" w:author="Milan Navrátil" w:date="2018-11-13T10:21:00Z"/>
                <w:rPrChange w:id="2580" w:author="Milan Navrátil" w:date="2018-11-14T12:51:00Z">
                  <w:rPr>
                    <w:del w:id="2581" w:author="Milan Navrátil" w:date="2018-11-13T10:21:00Z"/>
                    <w:sz w:val="18"/>
                    <w:szCs w:val="19"/>
                  </w:rPr>
                </w:rPrChange>
              </w:rPr>
            </w:pPr>
            <w:del w:id="2582" w:author="Milan Navrátil" w:date="2018-11-13T10:21:00Z">
              <w:r w:rsidRPr="005E4D05" w:rsidDel="0017285A">
                <w:rPr>
                  <w:rPrChange w:id="2583" w:author="Milan Navrátil" w:date="2018-11-14T12:51:00Z">
                    <w:rPr>
                      <w:sz w:val="18"/>
                      <w:szCs w:val="19"/>
                    </w:rPr>
                  </w:rPrChange>
                </w:rPr>
                <w:delText xml:space="preserve">SOSINSKY, B. </w:delText>
              </w:r>
              <w:r w:rsidRPr="005E4D05" w:rsidDel="0017285A">
                <w:rPr>
                  <w:i/>
                  <w:rPrChange w:id="2584" w:author="Milan Navrátil" w:date="2018-11-14T12:51:00Z">
                    <w:rPr>
                      <w:i/>
                      <w:sz w:val="18"/>
                      <w:szCs w:val="19"/>
                    </w:rPr>
                  </w:rPrChange>
                </w:rPr>
                <w:delText>Networking Bible</w:delText>
              </w:r>
              <w:r w:rsidRPr="005E4D05" w:rsidDel="0017285A">
                <w:rPr>
                  <w:rPrChange w:id="2585" w:author="Milan Navrátil" w:date="2018-11-14T12:51:00Z">
                    <w:rPr>
                      <w:sz w:val="18"/>
                      <w:szCs w:val="19"/>
                    </w:rPr>
                  </w:rPrChange>
                </w:rPr>
                <w:delText>. 1st ed. WILEY, 2009, 912 p. ISBN 978-0-470-43131-3.</w:delText>
              </w:r>
            </w:del>
          </w:p>
          <w:p w14:paraId="1630B07F" w14:textId="2D0CC261" w:rsidR="00B01632" w:rsidRPr="00E971FA" w:rsidRDefault="006009AB">
            <w:del w:id="2586" w:author="Milan Navrátil" w:date="2018-11-13T10:21:00Z">
              <w:r w:rsidRPr="005E4D05" w:rsidDel="0017285A">
                <w:rPr>
                  <w:rPrChange w:id="2587" w:author="Milan Navrátil" w:date="2018-11-14T12:51:00Z">
                    <w:rPr>
                      <w:sz w:val="18"/>
                      <w:szCs w:val="19"/>
                    </w:rPr>
                  </w:rPrChange>
                </w:rPr>
                <w:delText xml:space="preserve">DONAHUE, G. A. </w:delText>
              </w:r>
              <w:r w:rsidRPr="005E4D05" w:rsidDel="0017285A">
                <w:rPr>
                  <w:i/>
                  <w:rPrChange w:id="2588" w:author="Milan Navrátil" w:date="2018-11-14T12:51:00Z">
                    <w:rPr>
                      <w:i/>
                      <w:sz w:val="18"/>
                      <w:szCs w:val="19"/>
                    </w:rPr>
                  </w:rPrChange>
                </w:rPr>
                <w:delText>Network warrior</w:delText>
              </w:r>
              <w:r w:rsidRPr="005E4D05" w:rsidDel="0017285A">
                <w:rPr>
                  <w:rPrChange w:id="2589" w:author="Milan Navrátil" w:date="2018-11-14T12:51:00Z">
                    <w:rPr>
                      <w:sz w:val="18"/>
                      <w:szCs w:val="19"/>
                    </w:rPr>
                  </w:rPrChange>
                </w:rPr>
                <w:delText>. 2nd ed. O'Reilly Media, 2011, 788 p. ISBN 978-1-449-38786-0.</w:delText>
              </w:r>
            </w:del>
            <w:ins w:id="2590" w:author="Milan Navrátil" w:date="2018-11-13T10:21:00Z">
              <w:r w:rsidR="0017285A" w:rsidRPr="005E4D05">
                <w:t xml:space="preserve">DONAHUE, G. A. </w:t>
              </w:r>
              <w:r w:rsidR="0017285A" w:rsidRPr="005E4D05">
                <w:rPr>
                  <w:i/>
                  <w:iCs/>
                </w:rPr>
                <w:t>Network warrior</w:t>
              </w:r>
              <w:r w:rsidR="0017285A" w:rsidRPr="005E4D05">
                <w:t>. 2nd ed. O'Reilly Media, 2011, 788 p. ISBN 978-1-449-38786-0.</w:t>
              </w:r>
            </w:ins>
          </w:p>
        </w:tc>
      </w:tr>
      <w:tr w:rsidR="006009AB" w14:paraId="1C49BC35"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D7CEAD4" w14:textId="77777777" w:rsidR="006009AB" w:rsidRDefault="006009AB" w:rsidP="0085754D">
            <w:pPr>
              <w:jc w:val="center"/>
              <w:rPr>
                <w:b/>
              </w:rPr>
            </w:pPr>
            <w:r>
              <w:rPr>
                <w:b/>
              </w:rPr>
              <w:t>Informace ke kombinované nebo distanční formě</w:t>
            </w:r>
          </w:p>
        </w:tc>
      </w:tr>
      <w:tr w:rsidR="006009AB" w14:paraId="5C5BD03F" w14:textId="77777777" w:rsidTr="0085754D">
        <w:tc>
          <w:tcPr>
            <w:tcW w:w="4787" w:type="dxa"/>
            <w:gridSpan w:val="3"/>
            <w:tcBorders>
              <w:top w:val="single" w:sz="2" w:space="0" w:color="auto"/>
            </w:tcBorders>
            <w:shd w:val="clear" w:color="auto" w:fill="F7CAAC"/>
          </w:tcPr>
          <w:p w14:paraId="53C5F407" w14:textId="77777777" w:rsidR="006009AB" w:rsidRDefault="006009AB" w:rsidP="0085754D">
            <w:r>
              <w:rPr>
                <w:b/>
              </w:rPr>
              <w:t>Rozsah konzultací (soustředění)</w:t>
            </w:r>
          </w:p>
        </w:tc>
        <w:tc>
          <w:tcPr>
            <w:tcW w:w="889" w:type="dxa"/>
            <w:tcBorders>
              <w:top w:val="single" w:sz="2" w:space="0" w:color="auto"/>
            </w:tcBorders>
          </w:tcPr>
          <w:p w14:paraId="6C2F81EA" w14:textId="77777777" w:rsidR="006009AB" w:rsidRDefault="006009AB" w:rsidP="0085754D">
            <w:r>
              <w:t>15</w:t>
            </w:r>
          </w:p>
        </w:tc>
        <w:tc>
          <w:tcPr>
            <w:tcW w:w="4179" w:type="dxa"/>
            <w:gridSpan w:val="4"/>
            <w:tcBorders>
              <w:top w:val="single" w:sz="2" w:space="0" w:color="auto"/>
            </w:tcBorders>
            <w:shd w:val="clear" w:color="auto" w:fill="F7CAAC"/>
          </w:tcPr>
          <w:p w14:paraId="7597D1E2" w14:textId="77777777" w:rsidR="006009AB" w:rsidRDefault="006009AB" w:rsidP="0085754D">
            <w:pPr>
              <w:rPr>
                <w:b/>
              </w:rPr>
            </w:pPr>
            <w:r>
              <w:rPr>
                <w:b/>
              </w:rPr>
              <w:t xml:space="preserve">hodin </w:t>
            </w:r>
          </w:p>
        </w:tc>
      </w:tr>
      <w:tr w:rsidR="006009AB" w14:paraId="425BEFC5" w14:textId="77777777" w:rsidTr="0085754D">
        <w:tc>
          <w:tcPr>
            <w:tcW w:w="9855" w:type="dxa"/>
            <w:gridSpan w:val="8"/>
            <w:shd w:val="clear" w:color="auto" w:fill="F7CAAC"/>
          </w:tcPr>
          <w:p w14:paraId="4950F88C" w14:textId="77777777" w:rsidR="006009AB" w:rsidRDefault="006009AB" w:rsidP="0085754D">
            <w:pPr>
              <w:rPr>
                <w:b/>
              </w:rPr>
            </w:pPr>
            <w:r>
              <w:rPr>
                <w:b/>
              </w:rPr>
              <w:t>Informace o způsobu kontaktu s vyučujícím</w:t>
            </w:r>
          </w:p>
        </w:tc>
      </w:tr>
      <w:tr w:rsidR="006009AB" w14:paraId="0F9581F0" w14:textId="77777777" w:rsidTr="0085754D">
        <w:trPr>
          <w:trHeight w:val="559"/>
        </w:trPr>
        <w:tc>
          <w:tcPr>
            <w:tcW w:w="9855" w:type="dxa"/>
            <w:gridSpan w:val="8"/>
          </w:tcPr>
          <w:p w14:paraId="5C0A3B65" w14:textId="77777777" w:rsidR="006009AB" w:rsidRDefault="006009AB" w:rsidP="00E96895">
            <w:r w:rsidRPr="009052D0">
              <w:rPr>
                <w:szCs w:val="22"/>
              </w:rPr>
              <w:lastRenderedPageBreak/>
              <w:t>Vyučující na FAI mají trvale vypsány a zveřejněny konzultace minimálně 2h/týden v rámci kterých mají možnosti konzultovat podrobněji probíranou látku. Dále mohou studenti komunikovat s vyučujícím pomocí e-mailu a LMS Moodle.</w:t>
            </w:r>
            <w:r w:rsidRPr="009052D0">
              <w:rPr>
                <w:sz w:val="18"/>
              </w:rPr>
              <w:t xml:space="preserve"> </w:t>
            </w:r>
          </w:p>
        </w:tc>
      </w:tr>
    </w:tbl>
    <w:p w14:paraId="4E4150AF" w14:textId="77777777" w:rsidR="005F6B2E" w:rsidRDefault="005F6B2E">
      <w:pPr>
        <w:rPr>
          <w:ins w:id="2591" w:author="Milan Navrátil" w:date="2018-11-14T09:37:00Z"/>
        </w:rPr>
      </w:pPr>
    </w:p>
    <w:p w14:paraId="3FABD1CD" w14:textId="5EF621EF" w:rsidR="00A316FA" w:rsidRDefault="00A316FA">
      <w:pPr>
        <w:jc w:val="left"/>
        <w:pPrChange w:id="2592" w:author="Milan Navrátil" w:date="2018-11-20T16:23:00Z">
          <w:pPr/>
        </w:pPrChange>
      </w:pPr>
      <w:del w:id="2593" w:author="Milan Navrátil" w:date="2018-10-30T13:37:00Z">
        <w:r w:rsidDel="0018259D">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rsidRPr="00EB4D1B" w14:paraId="113F0FF7" w14:textId="77777777" w:rsidTr="0085754D">
        <w:tc>
          <w:tcPr>
            <w:tcW w:w="9855" w:type="dxa"/>
            <w:gridSpan w:val="8"/>
            <w:tcBorders>
              <w:bottom w:val="double" w:sz="4" w:space="0" w:color="auto"/>
            </w:tcBorders>
            <w:shd w:val="clear" w:color="auto" w:fill="BDD6EE"/>
          </w:tcPr>
          <w:p w14:paraId="75A68B68" w14:textId="5A9DF19C" w:rsidR="006009AB" w:rsidRPr="00EB4D1B" w:rsidRDefault="006009AB" w:rsidP="000503B0">
            <w:pPr>
              <w:tabs>
                <w:tab w:val="right" w:pos="9721"/>
              </w:tabs>
              <w:rPr>
                <w:b/>
                <w:sz w:val="28"/>
              </w:rPr>
            </w:pPr>
            <w:r w:rsidRPr="00EB4D1B">
              <w:rPr>
                <w:b/>
                <w:sz w:val="28"/>
              </w:rPr>
              <w:t>B-III – Charakteristika studijního předmětu</w:t>
            </w:r>
            <w:r w:rsidRPr="00EB4D1B">
              <w:rPr>
                <w:b/>
                <w:sz w:val="28"/>
              </w:rPr>
              <w:tab/>
            </w:r>
            <w:r w:rsidR="000503B0" w:rsidRPr="000503B0">
              <w:rPr>
                <w:color w:val="FF0000"/>
                <w:u w:val="single"/>
              </w:rPr>
              <w:fldChar w:fldCharType="begin"/>
            </w:r>
            <w:r w:rsidR="000503B0" w:rsidRPr="000503B0">
              <w:rPr>
                <w:color w:val="FF0000"/>
                <w:u w:val="single"/>
              </w:rPr>
              <w:instrText xml:space="preserve"> REF  top \h  \* MERGEFORMAT </w:instrText>
            </w:r>
            <w:r w:rsidR="000503B0" w:rsidRPr="000503B0">
              <w:rPr>
                <w:color w:val="FF0000"/>
                <w:u w:val="single"/>
              </w:rPr>
            </w:r>
            <w:r w:rsidR="000503B0" w:rsidRPr="000503B0">
              <w:rPr>
                <w:color w:val="FF0000"/>
                <w:u w:val="single"/>
              </w:rPr>
              <w:fldChar w:fldCharType="separate"/>
            </w:r>
            <w:r w:rsidR="00FB06C4" w:rsidRPr="00FB06C4">
              <w:rPr>
                <w:color w:val="FF0000"/>
                <w:u w:val="single"/>
              </w:rPr>
              <w:t>Abecední seznam</w:t>
            </w:r>
            <w:r w:rsidR="000503B0" w:rsidRPr="000503B0">
              <w:rPr>
                <w:color w:val="FF0000"/>
                <w:u w:val="single"/>
              </w:rPr>
              <w:fldChar w:fldCharType="end"/>
            </w:r>
          </w:p>
        </w:tc>
      </w:tr>
      <w:tr w:rsidR="006009AB" w:rsidRPr="00EB4D1B" w14:paraId="338886F0" w14:textId="77777777" w:rsidTr="0085754D">
        <w:tc>
          <w:tcPr>
            <w:tcW w:w="3086" w:type="dxa"/>
            <w:tcBorders>
              <w:top w:val="double" w:sz="4" w:space="0" w:color="auto"/>
            </w:tcBorders>
            <w:shd w:val="clear" w:color="auto" w:fill="F7CAAC"/>
          </w:tcPr>
          <w:p w14:paraId="3B5441E2" w14:textId="77777777" w:rsidR="006009AB" w:rsidRPr="00EB4D1B" w:rsidRDefault="006009AB" w:rsidP="0085754D">
            <w:pPr>
              <w:rPr>
                <w:b/>
              </w:rPr>
            </w:pPr>
            <w:r w:rsidRPr="00EB4D1B">
              <w:rPr>
                <w:b/>
              </w:rPr>
              <w:t>Název studijního předmětu</w:t>
            </w:r>
          </w:p>
        </w:tc>
        <w:tc>
          <w:tcPr>
            <w:tcW w:w="6769" w:type="dxa"/>
            <w:gridSpan w:val="7"/>
            <w:tcBorders>
              <w:top w:val="double" w:sz="4" w:space="0" w:color="auto"/>
            </w:tcBorders>
          </w:tcPr>
          <w:p w14:paraId="2A705C0F" w14:textId="535261AD" w:rsidR="0018259D" w:rsidRPr="00EB4D1B" w:rsidRDefault="006009AB" w:rsidP="0085754D">
            <w:bookmarkStart w:id="2594" w:name="rizeniProjektu"/>
            <w:r w:rsidRPr="00EB4D1B">
              <w:t>Řízení projektů</w:t>
            </w:r>
            <w:bookmarkEnd w:id="2594"/>
          </w:p>
        </w:tc>
      </w:tr>
      <w:tr w:rsidR="006009AB" w:rsidRPr="00EB4D1B" w14:paraId="483B83CD" w14:textId="77777777" w:rsidTr="0085754D">
        <w:tc>
          <w:tcPr>
            <w:tcW w:w="3086" w:type="dxa"/>
            <w:shd w:val="clear" w:color="auto" w:fill="F7CAAC"/>
          </w:tcPr>
          <w:p w14:paraId="17AD76B6" w14:textId="77777777" w:rsidR="006009AB" w:rsidRPr="00EB4D1B" w:rsidRDefault="006009AB" w:rsidP="0085754D">
            <w:pPr>
              <w:rPr>
                <w:b/>
              </w:rPr>
            </w:pPr>
            <w:r w:rsidRPr="00EB4D1B">
              <w:rPr>
                <w:b/>
              </w:rPr>
              <w:t>Typ předmětu</w:t>
            </w:r>
          </w:p>
        </w:tc>
        <w:tc>
          <w:tcPr>
            <w:tcW w:w="3406" w:type="dxa"/>
            <w:gridSpan w:val="4"/>
          </w:tcPr>
          <w:p w14:paraId="74AFEF91" w14:textId="77777777" w:rsidR="006009AB" w:rsidRDefault="006009AB" w:rsidP="0085754D">
            <w:r w:rsidRPr="00EB4D1B">
              <w:t>Povinný</w:t>
            </w:r>
            <w:r>
              <w:t xml:space="preserve"> pro specializaci:</w:t>
            </w:r>
          </w:p>
          <w:p w14:paraId="1C868A82" w14:textId="77777777" w:rsidR="006009AB" w:rsidRPr="00EB4D1B" w:rsidRDefault="006009AB" w:rsidP="0085754D">
            <w:r>
              <w:t>Bezpečnostní management</w:t>
            </w:r>
          </w:p>
        </w:tc>
        <w:tc>
          <w:tcPr>
            <w:tcW w:w="2695" w:type="dxa"/>
            <w:gridSpan w:val="2"/>
            <w:shd w:val="clear" w:color="auto" w:fill="F7CAAC"/>
          </w:tcPr>
          <w:p w14:paraId="707C6861" w14:textId="77777777" w:rsidR="006009AB" w:rsidRPr="00EB4D1B" w:rsidRDefault="006009AB" w:rsidP="0085754D">
            <w:r w:rsidRPr="00EB4D1B">
              <w:rPr>
                <w:b/>
              </w:rPr>
              <w:t>doporučený ročník / semestr</w:t>
            </w:r>
          </w:p>
        </w:tc>
        <w:tc>
          <w:tcPr>
            <w:tcW w:w="668" w:type="dxa"/>
          </w:tcPr>
          <w:p w14:paraId="6FBD3231" w14:textId="77777777" w:rsidR="006009AB" w:rsidRPr="00EB4D1B" w:rsidRDefault="006009AB" w:rsidP="0085754D">
            <w:r w:rsidRPr="00EB4D1B">
              <w:t>1/Z</w:t>
            </w:r>
          </w:p>
        </w:tc>
      </w:tr>
      <w:tr w:rsidR="006009AB" w:rsidRPr="00EB4D1B" w14:paraId="51FD1CCC" w14:textId="77777777" w:rsidTr="0085754D">
        <w:tc>
          <w:tcPr>
            <w:tcW w:w="3086" w:type="dxa"/>
            <w:shd w:val="clear" w:color="auto" w:fill="F7CAAC"/>
          </w:tcPr>
          <w:p w14:paraId="2E3C2F02" w14:textId="77777777" w:rsidR="006009AB" w:rsidRPr="00EB4D1B" w:rsidRDefault="006009AB" w:rsidP="0085754D">
            <w:pPr>
              <w:rPr>
                <w:b/>
              </w:rPr>
            </w:pPr>
            <w:r w:rsidRPr="00EB4D1B">
              <w:rPr>
                <w:b/>
              </w:rPr>
              <w:t>Rozsah studijního předmětu</w:t>
            </w:r>
          </w:p>
        </w:tc>
        <w:tc>
          <w:tcPr>
            <w:tcW w:w="1701" w:type="dxa"/>
            <w:gridSpan w:val="2"/>
          </w:tcPr>
          <w:p w14:paraId="55E429E8" w14:textId="77777777" w:rsidR="006009AB" w:rsidRPr="00EB4D1B" w:rsidRDefault="006009AB" w:rsidP="0085754D">
            <w:r w:rsidRPr="00EB4D1B">
              <w:t>42c</w:t>
            </w:r>
          </w:p>
        </w:tc>
        <w:tc>
          <w:tcPr>
            <w:tcW w:w="889" w:type="dxa"/>
            <w:shd w:val="clear" w:color="auto" w:fill="F7CAAC"/>
          </w:tcPr>
          <w:p w14:paraId="2D287C61" w14:textId="77777777" w:rsidR="006009AB" w:rsidRPr="00EB4D1B" w:rsidRDefault="006009AB" w:rsidP="0085754D">
            <w:pPr>
              <w:rPr>
                <w:b/>
              </w:rPr>
            </w:pPr>
            <w:r w:rsidRPr="00EB4D1B">
              <w:rPr>
                <w:b/>
              </w:rPr>
              <w:t xml:space="preserve">hod. </w:t>
            </w:r>
          </w:p>
        </w:tc>
        <w:tc>
          <w:tcPr>
            <w:tcW w:w="816" w:type="dxa"/>
          </w:tcPr>
          <w:p w14:paraId="05385994" w14:textId="77777777" w:rsidR="006009AB" w:rsidRPr="00EB4D1B" w:rsidRDefault="006009AB" w:rsidP="0085754D"/>
        </w:tc>
        <w:tc>
          <w:tcPr>
            <w:tcW w:w="2156" w:type="dxa"/>
            <w:shd w:val="clear" w:color="auto" w:fill="F7CAAC"/>
          </w:tcPr>
          <w:p w14:paraId="5DD1290D" w14:textId="77777777" w:rsidR="006009AB" w:rsidRPr="00EB4D1B" w:rsidRDefault="006009AB" w:rsidP="0085754D">
            <w:pPr>
              <w:rPr>
                <w:b/>
              </w:rPr>
            </w:pPr>
            <w:r w:rsidRPr="00EB4D1B">
              <w:rPr>
                <w:b/>
              </w:rPr>
              <w:t>kreditů</w:t>
            </w:r>
          </w:p>
        </w:tc>
        <w:tc>
          <w:tcPr>
            <w:tcW w:w="1207" w:type="dxa"/>
            <w:gridSpan w:val="2"/>
          </w:tcPr>
          <w:p w14:paraId="3C20D0F5" w14:textId="77777777" w:rsidR="006009AB" w:rsidRPr="00EB4D1B" w:rsidRDefault="006009AB" w:rsidP="0085754D">
            <w:r w:rsidRPr="00EB4D1B">
              <w:t>4</w:t>
            </w:r>
          </w:p>
        </w:tc>
      </w:tr>
      <w:tr w:rsidR="006009AB" w:rsidRPr="00EB4D1B" w14:paraId="31B6B4F2" w14:textId="77777777" w:rsidTr="0085754D">
        <w:tc>
          <w:tcPr>
            <w:tcW w:w="3086" w:type="dxa"/>
            <w:shd w:val="clear" w:color="auto" w:fill="F7CAAC"/>
          </w:tcPr>
          <w:p w14:paraId="7646971F" w14:textId="77777777" w:rsidR="006009AB" w:rsidRPr="00EB4D1B" w:rsidRDefault="006009AB" w:rsidP="0085754D">
            <w:pPr>
              <w:rPr>
                <w:b/>
                <w:sz w:val="22"/>
              </w:rPr>
            </w:pPr>
            <w:r w:rsidRPr="00EB4D1B">
              <w:rPr>
                <w:b/>
              </w:rPr>
              <w:t>Prerekvizity, korekvizity, ekvivalence</w:t>
            </w:r>
          </w:p>
        </w:tc>
        <w:tc>
          <w:tcPr>
            <w:tcW w:w="6769" w:type="dxa"/>
            <w:gridSpan w:val="7"/>
          </w:tcPr>
          <w:p w14:paraId="0D207860" w14:textId="5C224039" w:rsidR="006009AB" w:rsidRPr="00EB4D1B" w:rsidRDefault="00F84A15" w:rsidP="0085754D">
            <w:ins w:id="2595" w:author="Milan Navrátil" w:date="2018-11-20T16:24:00Z">
              <w:r>
                <w:t>nejsou</w:t>
              </w:r>
            </w:ins>
          </w:p>
        </w:tc>
      </w:tr>
      <w:tr w:rsidR="006009AB" w:rsidRPr="00EB4D1B" w14:paraId="49D87617" w14:textId="77777777" w:rsidTr="0085754D">
        <w:tc>
          <w:tcPr>
            <w:tcW w:w="3086" w:type="dxa"/>
            <w:shd w:val="clear" w:color="auto" w:fill="F7CAAC"/>
          </w:tcPr>
          <w:p w14:paraId="494878FC" w14:textId="77777777" w:rsidR="006009AB" w:rsidRPr="00EB4D1B" w:rsidRDefault="006009AB" w:rsidP="0085754D">
            <w:pPr>
              <w:rPr>
                <w:b/>
              </w:rPr>
            </w:pPr>
            <w:r w:rsidRPr="00EB4D1B">
              <w:rPr>
                <w:b/>
              </w:rPr>
              <w:t>Způsob ověření studijních výsledků</w:t>
            </w:r>
          </w:p>
        </w:tc>
        <w:tc>
          <w:tcPr>
            <w:tcW w:w="3406" w:type="dxa"/>
            <w:gridSpan w:val="4"/>
          </w:tcPr>
          <w:p w14:paraId="7C5649EA" w14:textId="77777777" w:rsidR="006009AB" w:rsidRPr="00EB4D1B" w:rsidRDefault="006009AB" w:rsidP="0085754D">
            <w:r w:rsidRPr="00EB4D1B">
              <w:t>klasifikovaný zápočet</w:t>
            </w:r>
          </w:p>
        </w:tc>
        <w:tc>
          <w:tcPr>
            <w:tcW w:w="2156" w:type="dxa"/>
            <w:shd w:val="clear" w:color="auto" w:fill="F7CAAC"/>
          </w:tcPr>
          <w:p w14:paraId="155E8534" w14:textId="77777777" w:rsidR="006009AB" w:rsidRPr="00EB4D1B" w:rsidRDefault="006009AB" w:rsidP="0085754D">
            <w:pPr>
              <w:rPr>
                <w:b/>
              </w:rPr>
            </w:pPr>
            <w:r w:rsidRPr="00EB4D1B">
              <w:rPr>
                <w:b/>
              </w:rPr>
              <w:t>Forma výuky</w:t>
            </w:r>
          </w:p>
        </w:tc>
        <w:tc>
          <w:tcPr>
            <w:tcW w:w="1207" w:type="dxa"/>
            <w:gridSpan w:val="2"/>
          </w:tcPr>
          <w:p w14:paraId="6628E4A5" w14:textId="77777777" w:rsidR="006009AB" w:rsidRPr="00EB4D1B" w:rsidRDefault="006009AB" w:rsidP="0085754D">
            <w:r w:rsidRPr="00EB4D1B">
              <w:t>cvičení</w:t>
            </w:r>
          </w:p>
        </w:tc>
      </w:tr>
      <w:tr w:rsidR="006009AB" w:rsidRPr="00EB4D1B" w14:paraId="7D26D44A" w14:textId="77777777" w:rsidTr="0085754D">
        <w:tc>
          <w:tcPr>
            <w:tcW w:w="3086" w:type="dxa"/>
            <w:shd w:val="clear" w:color="auto" w:fill="F7CAAC"/>
          </w:tcPr>
          <w:p w14:paraId="10373CA1" w14:textId="77777777" w:rsidR="006009AB" w:rsidRPr="00EB4D1B" w:rsidRDefault="006009AB" w:rsidP="0085754D">
            <w:pPr>
              <w:rPr>
                <w:b/>
              </w:rPr>
            </w:pPr>
            <w:r w:rsidRPr="00EB4D1B">
              <w:rPr>
                <w:b/>
              </w:rPr>
              <w:t>Forma způsobu ověření studijních výsledků a další požadavky na studenta</w:t>
            </w:r>
          </w:p>
        </w:tc>
        <w:tc>
          <w:tcPr>
            <w:tcW w:w="6769" w:type="dxa"/>
            <w:gridSpan w:val="7"/>
            <w:tcBorders>
              <w:bottom w:val="nil"/>
            </w:tcBorders>
          </w:tcPr>
          <w:p w14:paraId="321DB206" w14:textId="77777777" w:rsidR="006009AB" w:rsidRPr="00EB4D1B" w:rsidRDefault="006009AB" w:rsidP="005505E6">
            <w:pPr>
              <w:pStyle w:val="Odstavecseseznamem"/>
              <w:numPr>
                <w:ilvl w:val="0"/>
                <w:numId w:val="31"/>
              </w:numPr>
              <w:ind w:left="283" w:hanging="283"/>
            </w:pPr>
            <w:r w:rsidRPr="00EB4D1B">
              <w:t>Účast na cvičeních minimálně 70 %.</w:t>
            </w:r>
          </w:p>
          <w:p w14:paraId="3843593C" w14:textId="77777777" w:rsidR="006009AB" w:rsidRPr="00EB4D1B" w:rsidRDefault="006009AB" w:rsidP="00E96895">
            <w:pPr>
              <w:pStyle w:val="Odstavecseseznamem"/>
              <w:numPr>
                <w:ilvl w:val="0"/>
                <w:numId w:val="31"/>
              </w:numPr>
              <w:ind w:left="283" w:hanging="283"/>
            </w:pPr>
            <w:r w:rsidRPr="00EB4D1B">
              <w:t>Zpracování dvou prezentací v PowerPointu v rozsahu nejméně 10 snímků na zadané téma z probírané tématiky řízení projektů.</w:t>
            </w:r>
          </w:p>
          <w:p w14:paraId="0AC33076" w14:textId="77777777" w:rsidR="006009AB" w:rsidRPr="00EB4D1B" w:rsidRDefault="006009AB">
            <w:pPr>
              <w:pStyle w:val="Odstavecseseznamem"/>
              <w:numPr>
                <w:ilvl w:val="0"/>
                <w:numId w:val="31"/>
              </w:numPr>
              <w:ind w:left="283" w:hanging="283"/>
            </w:pPr>
            <w:r w:rsidRPr="00EB4D1B">
              <w:t>Způsob zakončení: ověření znalostí písemným testem a ústní formou (vedena diskuse na vybrané problémy z testové části) a doplněna další otázka v závislosti na obsahu a úrovni vědomostí studenta a jeho znalosti problematiky ve cvičeních.</w:t>
            </w:r>
          </w:p>
        </w:tc>
      </w:tr>
      <w:tr w:rsidR="006009AB" w:rsidRPr="00EB4D1B" w14:paraId="1D696D21" w14:textId="77777777" w:rsidTr="0085754D">
        <w:trPr>
          <w:trHeight w:val="50"/>
        </w:trPr>
        <w:tc>
          <w:tcPr>
            <w:tcW w:w="9855" w:type="dxa"/>
            <w:gridSpan w:val="8"/>
            <w:tcBorders>
              <w:top w:val="nil"/>
            </w:tcBorders>
          </w:tcPr>
          <w:p w14:paraId="55AB0847" w14:textId="77777777" w:rsidR="006009AB" w:rsidRPr="00EB4D1B" w:rsidRDefault="006009AB" w:rsidP="0085754D"/>
        </w:tc>
      </w:tr>
      <w:tr w:rsidR="006009AB" w:rsidRPr="00EB4D1B" w14:paraId="66F81C1D" w14:textId="77777777" w:rsidTr="0085754D">
        <w:trPr>
          <w:trHeight w:val="197"/>
        </w:trPr>
        <w:tc>
          <w:tcPr>
            <w:tcW w:w="3086" w:type="dxa"/>
            <w:tcBorders>
              <w:top w:val="nil"/>
            </w:tcBorders>
            <w:shd w:val="clear" w:color="auto" w:fill="F7CAAC"/>
          </w:tcPr>
          <w:p w14:paraId="708C3C97" w14:textId="77777777" w:rsidR="006009AB" w:rsidRPr="00EB4D1B" w:rsidRDefault="006009AB" w:rsidP="0085754D">
            <w:pPr>
              <w:rPr>
                <w:b/>
              </w:rPr>
            </w:pPr>
            <w:r w:rsidRPr="00EB4D1B">
              <w:rPr>
                <w:b/>
              </w:rPr>
              <w:t>Garant předmětu</w:t>
            </w:r>
          </w:p>
        </w:tc>
        <w:tc>
          <w:tcPr>
            <w:tcW w:w="6769" w:type="dxa"/>
            <w:gridSpan w:val="7"/>
            <w:tcBorders>
              <w:top w:val="nil"/>
            </w:tcBorders>
          </w:tcPr>
          <w:p w14:paraId="4EFD5023" w14:textId="77777777" w:rsidR="006009AB" w:rsidRPr="00EB4D1B" w:rsidRDefault="006009AB" w:rsidP="0085754D">
            <w:r w:rsidRPr="00EB4D1B">
              <w:t>doc. Ing. Jiří Gajdošík,</w:t>
            </w:r>
            <w:r>
              <w:t xml:space="preserve"> </w:t>
            </w:r>
            <w:r w:rsidRPr="00EB4D1B">
              <w:t>CSc.</w:t>
            </w:r>
          </w:p>
        </w:tc>
      </w:tr>
      <w:tr w:rsidR="006009AB" w:rsidRPr="00EB4D1B" w14:paraId="2A42F4B7" w14:textId="77777777" w:rsidTr="0085754D">
        <w:trPr>
          <w:trHeight w:val="243"/>
        </w:trPr>
        <w:tc>
          <w:tcPr>
            <w:tcW w:w="3086" w:type="dxa"/>
            <w:tcBorders>
              <w:top w:val="nil"/>
            </w:tcBorders>
            <w:shd w:val="clear" w:color="auto" w:fill="F7CAAC"/>
          </w:tcPr>
          <w:p w14:paraId="575B76BA" w14:textId="77777777" w:rsidR="006009AB" w:rsidRPr="00EB4D1B" w:rsidRDefault="006009AB" w:rsidP="0085754D">
            <w:pPr>
              <w:rPr>
                <w:b/>
              </w:rPr>
            </w:pPr>
            <w:r w:rsidRPr="00EB4D1B">
              <w:rPr>
                <w:b/>
              </w:rPr>
              <w:t>Zapojení garanta do výuky předmětu</w:t>
            </w:r>
          </w:p>
        </w:tc>
        <w:tc>
          <w:tcPr>
            <w:tcW w:w="6769" w:type="dxa"/>
            <w:gridSpan w:val="7"/>
            <w:tcBorders>
              <w:top w:val="nil"/>
            </w:tcBorders>
          </w:tcPr>
          <w:p w14:paraId="6AE69083" w14:textId="77777777" w:rsidR="006009AB" w:rsidRPr="00EB4D1B" w:rsidRDefault="006009AB" w:rsidP="0085754D">
            <w:r w:rsidRPr="00EB4D1B">
              <w:rPr>
                <w:rStyle w:val="st"/>
              </w:rPr>
              <w:t xml:space="preserve">Vede cvičení  </w:t>
            </w:r>
            <w:r w:rsidRPr="00EB4D1B">
              <w:t>(100</w:t>
            </w:r>
            <w:r w:rsidRPr="00EB4D1B">
              <w:rPr>
                <w:lang w:val="en-US"/>
              </w:rPr>
              <w:t>%</w:t>
            </w:r>
            <w:r w:rsidRPr="00EB4D1B">
              <w:t>)</w:t>
            </w:r>
          </w:p>
        </w:tc>
      </w:tr>
      <w:tr w:rsidR="006009AB" w:rsidRPr="00EB4D1B" w14:paraId="21E09842" w14:textId="77777777" w:rsidTr="0085754D">
        <w:tc>
          <w:tcPr>
            <w:tcW w:w="3086" w:type="dxa"/>
            <w:shd w:val="clear" w:color="auto" w:fill="F7CAAC"/>
          </w:tcPr>
          <w:p w14:paraId="65B2E586" w14:textId="77777777" w:rsidR="006009AB" w:rsidRPr="00EB4D1B" w:rsidRDefault="006009AB" w:rsidP="0085754D">
            <w:pPr>
              <w:rPr>
                <w:b/>
              </w:rPr>
            </w:pPr>
            <w:r w:rsidRPr="00EB4D1B">
              <w:rPr>
                <w:b/>
              </w:rPr>
              <w:t>Vyučující</w:t>
            </w:r>
          </w:p>
        </w:tc>
        <w:tc>
          <w:tcPr>
            <w:tcW w:w="6769" w:type="dxa"/>
            <w:gridSpan w:val="7"/>
            <w:tcBorders>
              <w:bottom w:val="nil"/>
            </w:tcBorders>
          </w:tcPr>
          <w:p w14:paraId="1B1C25BE" w14:textId="77777777" w:rsidR="006009AB" w:rsidRPr="00EB4D1B" w:rsidRDefault="006009AB" w:rsidP="0085754D">
            <w:r w:rsidRPr="00EB4D1B">
              <w:t>doc. Ing. Jiří Gajdošík,</w:t>
            </w:r>
            <w:r>
              <w:t xml:space="preserve"> </w:t>
            </w:r>
            <w:r w:rsidRPr="00EB4D1B">
              <w:t>CSc., cvičení (100 %)</w:t>
            </w:r>
          </w:p>
        </w:tc>
      </w:tr>
      <w:tr w:rsidR="006009AB" w:rsidRPr="00EB4D1B" w14:paraId="1EB6C208" w14:textId="77777777" w:rsidTr="0085754D">
        <w:trPr>
          <w:trHeight w:val="554"/>
        </w:trPr>
        <w:tc>
          <w:tcPr>
            <w:tcW w:w="9855" w:type="dxa"/>
            <w:gridSpan w:val="8"/>
            <w:tcBorders>
              <w:top w:val="nil"/>
            </w:tcBorders>
          </w:tcPr>
          <w:p w14:paraId="403DD23A" w14:textId="77777777" w:rsidR="006009AB" w:rsidRPr="00EB4D1B" w:rsidRDefault="006009AB" w:rsidP="0085754D">
            <w:r w:rsidRPr="00EB4D1B">
              <w:t xml:space="preserve">                                                              </w:t>
            </w:r>
          </w:p>
        </w:tc>
      </w:tr>
      <w:tr w:rsidR="006009AB" w:rsidRPr="00EB4D1B" w14:paraId="6F01790D" w14:textId="77777777" w:rsidTr="0085754D">
        <w:tc>
          <w:tcPr>
            <w:tcW w:w="3086" w:type="dxa"/>
            <w:shd w:val="clear" w:color="auto" w:fill="F7CAAC"/>
          </w:tcPr>
          <w:p w14:paraId="643E60E8" w14:textId="77777777" w:rsidR="006009AB" w:rsidRPr="00EB4D1B" w:rsidRDefault="006009AB" w:rsidP="0085754D">
            <w:pPr>
              <w:rPr>
                <w:b/>
              </w:rPr>
            </w:pPr>
            <w:r w:rsidRPr="00EB4D1B">
              <w:rPr>
                <w:b/>
              </w:rPr>
              <w:t>Stručná anotace předmětu</w:t>
            </w:r>
          </w:p>
        </w:tc>
        <w:tc>
          <w:tcPr>
            <w:tcW w:w="6769" w:type="dxa"/>
            <w:gridSpan w:val="7"/>
            <w:tcBorders>
              <w:bottom w:val="nil"/>
            </w:tcBorders>
          </w:tcPr>
          <w:p w14:paraId="4818805E" w14:textId="77777777" w:rsidR="006009AB" w:rsidRPr="00EB4D1B" w:rsidRDefault="006009AB" w:rsidP="0085754D"/>
        </w:tc>
      </w:tr>
      <w:tr w:rsidR="006009AB" w:rsidRPr="00EB4D1B" w14:paraId="4CF716DC" w14:textId="77777777" w:rsidTr="0085754D">
        <w:trPr>
          <w:trHeight w:val="3938"/>
        </w:trPr>
        <w:tc>
          <w:tcPr>
            <w:tcW w:w="9855" w:type="dxa"/>
            <w:gridSpan w:val="8"/>
            <w:tcBorders>
              <w:top w:val="nil"/>
              <w:bottom w:val="single" w:sz="12" w:space="0" w:color="auto"/>
            </w:tcBorders>
          </w:tcPr>
          <w:p w14:paraId="268DDEEF" w14:textId="77777777" w:rsidR="006009AB" w:rsidRPr="00EB4D1B" w:rsidRDefault="006009AB" w:rsidP="00E96895">
            <w:r w:rsidRPr="00EB4D1B">
              <w:t xml:space="preserve">Cílem předmětu je získání znalostí z problematiky řízení projektů s orientací na informační projekty. Student získá znalosti a naučí se využívat základní nástroje managementu aplikované na oblast řízení projektů. Součástí předmětu je problematika komunikace s využitím informačních technologií a prezentace. </w:t>
            </w:r>
          </w:p>
          <w:p w14:paraId="2BAE505D" w14:textId="77777777" w:rsidR="006009AB" w:rsidRPr="00EB4D1B" w:rsidRDefault="006009AB">
            <w:r w:rsidRPr="00EB4D1B">
              <w:t>Témata:</w:t>
            </w:r>
          </w:p>
          <w:p w14:paraId="594DDBF2" w14:textId="77777777" w:rsidR="006009AB" w:rsidRPr="00EB4D1B" w:rsidRDefault="006009AB">
            <w:pPr>
              <w:pStyle w:val="Odstavecseseznamem"/>
              <w:numPr>
                <w:ilvl w:val="0"/>
                <w:numId w:val="30"/>
              </w:numPr>
            </w:pPr>
            <w:r w:rsidRPr="00EB4D1B">
              <w:t xml:space="preserve">Projektové řízení a informační technologie </w:t>
            </w:r>
          </w:p>
          <w:p w14:paraId="1AFBBCCA" w14:textId="77777777" w:rsidR="006009AB" w:rsidRPr="00EB4D1B" w:rsidRDefault="006009AB">
            <w:pPr>
              <w:pStyle w:val="Odstavecseseznamem"/>
              <w:numPr>
                <w:ilvl w:val="0"/>
                <w:numId w:val="30"/>
              </w:numPr>
            </w:pPr>
            <w:r w:rsidRPr="00EB4D1B">
              <w:t xml:space="preserve">Procesní skupiny řízení projektů </w:t>
            </w:r>
          </w:p>
          <w:p w14:paraId="46865E1C" w14:textId="77777777" w:rsidR="006009AB" w:rsidRPr="00EB4D1B" w:rsidRDefault="006009AB">
            <w:pPr>
              <w:pStyle w:val="Odstavecseseznamem"/>
              <w:numPr>
                <w:ilvl w:val="0"/>
                <w:numId w:val="30"/>
              </w:numPr>
            </w:pPr>
            <w:r w:rsidRPr="00EB4D1B">
              <w:t xml:space="preserve">Integrované řízení projektu </w:t>
            </w:r>
          </w:p>
          <w:p w14:paraId="2BD53203" w14:textId="77777777" w:rsidR="006009AB" w:rsidRPr="00EB4D1B" w:rsidRDefault="006009AB">
            <w:pPr>
              <w:pStyle w:val="Odstavecseseznamem"/>
              <w:numPr>
                <w:ilvl w:val="0"/>
                <w:numId w:val="30"/>
              </w:numPr>
            </w:pPr>
            <w:r w:rsidRPr="00EB4D1B">
              <w:t xml:space="preserve">Řízení rozsahu projektu </w:t>
            </w:r>
          </w:p>
          <w:p w14:paraId="2CEC6EC3" w14:textId="77777777" w:rsidR="006009AB" w:rsidRPr="00EB4D1B" w:rsidRDefault="006009AB">
            <w:pPr>
              <w:pStyle w:val="Odstavecseseznamem"/>
              <w:numPr>
                <w:ilvl w:val="0"/>
                <w:numId w:val="30"/>
              </w:numPr>
            </w:pPr>
            <w:r w:rsidRPr="00EB4D1B">
              <w:t>Řízení času projektu</w:t>
            </w:r>
          </w:p>
          <w:p w14:paraId="0562083C" w14:textId="77777777" w:rsidR="006009AB" w:rsidRPr="00EB4D1B" w:rsidRDefault="006009AB">
            <w:pPr>
              <w:pStyle w:val="Odstavecseseznamem"/>
              <w:numPr>
                <w:ilvl w:val="0"/>
                <w:numId w:val="30"/>
              </w:numPr>
            </w:pPr>
            <w:r w:rsidRPr="00EB4D1B">
              <w:t xml:space="preserve">Příprava a realizace projektů </w:t>
            </w:r>
          </w:p>
          <w:p w14:paraId="1CE28DA9" w14:textId="77777777" w:rsidR="006009AB" w:rsidRPr="00EB4D1B" w:rsidRDefault="006009AB">
            <w:pPr>
              <w:pStyle w:val="Odstavecseseznamem"/>
              <w:numPr>
                <w:ilvl w:val="0"/>
                <w:numId w:val="30"/>
              </w:numPr>
            </w:pPr>
            <w:r w:rsidRPr="00EB4D1B">
              <w:t xml:space="preserve">Financování a kontrahování investičních projektů </w:t>
            </w:r>
          </w:p>
          <w:p w14:paraId="3A615826" w14:textId="77777777" w:rsidR="006009AB" w:rsidRPr="00EB4D1B" w:rsidRDefault="006009AB">
            <w:pPr>
              <w:pStyle w:val="Odstavecseseznamem"/>
              <w:numPr>
                <w:ilvl w:val="0"/>
                <w:numId w:val="30"/>
              </w:numPr>
            </w:pPr>
            <w:r w:rsidRPr="00EB4D1B">
              <w:t xml:space="preserve">Finanční analýza a hodnocení projektů </w:t>
            </w:r>
          </w:p>
          <w:p w14:paraId="437F75C8" w14:textId="77777777" w:rsidR="006009AB" w:rsidRPr="00EB4D1B" w:rsidRDefault="006009AB">
            <w:pPr>
              <w:pStyle w:val="Odstavecseseznamem"/>
              <w:numPr>
                <w:ilvl w:val="0"/>
                <w:numId w:val="30"/>
              </w:numPr>
            </w:pPr>
            <w:r w:rsidRPr="00EB4D1B">
              <w:t xml:space="preserve">Management rizika projektů </w:t>
            </w:r>
          </w:p>
          <w:p w14:paraId="0BD65A8B" w14:textId="77777777" w:rsidR="006009AB" w:rsidRPr="00EB4D1B" w:rsidRDefault="006009AB">
            <w:pPr>
              <w:pStyle w:val="Odstavecseseznamem"/>
              <w:numPr>
                <w:ilvl w:val="0"/>
                <w:numId w:val="30"/>
              </w:numPr>
            </w:pPr>
            <w:r w:rsidRPr="00EB4D1B">
              <w:t xml:space="preserve">Pravděpodobnostní přístupy v investičním rozhodování </w:t>
            </w:r>
          </w:p>
          <w:p w14:paraId="395C34A7" w14:textId="77777777" w:rsidR="006009AB" w:rsidRPr="00EB4D1B" w:rsidRDefault="006009AB">
            <w:pPr>
              <w:pStyle w:val="Odstavecseseznamem"/>
              <w:numPr>
                <w:ilvl w:val="0"/>
                <w:numId w:val="30"/>
              </w:numPr>
            </w:pPr>
            <w:r w:rsidRPr="00EB4D1B">
              <w:t xml:space="preserve">Tvorba a řízení portfolia projektů </w:t>
            </w:r>
          </w:p>
          <w:p w14:paraId="215CC050" w14:textId="77777777" w:rsidR="006009AB" w:rsidRPr="00EB4D1B" w:rsidRDefault="006009AB">
            <w:pPr>
              <w:pStyle w:val="Odstavecseseznamem"/>
              <w:numPr>
                <w:ilvl w:val="0"/>
                <w:numId w:val="30"/>
              </w:numPr>
            </w:pPr>
            <w:r w:rsidRPr="00EB4D1B">
              <w:t xml:space="preserve">Postaudity investičních projektů </w:t>
            </w:r>
          </w:p>
          <w:p w14:paraId="7E4A8823" w14:textId="77777777" w:rsidR="006009AB" w:rsidRPr="00EB4D1B" w:rsidRDefault="006009AB">
            <w:pPr>
              <w:pStyle w:val="Odstavecseseznamem"/>
              <w:numPr>
                <w:ilvl w:val="0"/>
                <w:numId w:val="30"/>
              </w:numPr>
            </w:pPr>
            <w:r w:rsidRPr="00EB4D1B">
              <w:t xml:space="preserve">Podnikatelský záměr </w:t>
            </w:r>
          </w:p>
          <w:p w14:paraId="0C55A712" w14:textId="77777777" w:rsidR="006009AB" w:rsidRPr="00EB4D1B" w:rsidRDefault="006009AB">
            <w:pPr>
              <w:pStyle w:val="Odstavecseseznamem"/>
              <w:numPr>
                <w:ilvl w:val="0"/>
                <w:numId w:val="30"/>
              </w:numPr>
            </w:pPr>
            <w:r w:rsidRPr="00EB4D1B">
              <w:t>Prezentace případové studie.</w:t>
            </w:r>
          </w:p>
        </w:tc>
      </w:tr>
      <w:tr w:rsidR="006009AB" w:rsidRPr="00EB4D1B" w14:paraId="13D8207F" w14:textId="77777777" w:rsidTr="0085754D">
        <w:trPr>
          <w:trHeight w:val="265"/>
        </w:trPr>
        <w:tc>
          <w:tcPr>
            <w:tcW w:w="3653" w:type="dxa"/>
            <w:gridSpan w:val="2"/>
            <w:tcBorders>
              <w:top w:val="nil"/>
            </w:tcBorders>
            <w:shd w:val="clear" w:color="auto" w:fill="F7CAAC"/>
          </w:tcPr>
          <w:p w14:paraId="3E34CE0A" w14:textId="77777777" w:rsidR="006009AB" w:rsidRPr="00EB4D1B" w:rsidRDefault="006009AB" w:rsidP="0085754D">
            <w:r w:rsidRPr="00EB4D1B">
              <w:rPr>
                <w:b/>
              </w:rPr>
              <w:t>Studijní literatura a studijní pomůcky</w:t>
            </w:r>
          </w:p>
        </w:tc>
        <w:tc>
          <w:tcPr>
            <w:tcW w:w="6202" w:type="dxa"/>
            <w:gridSpan w:val="6"/>
            <w:tcBorders>
              <w:top w:val="nil"/>
              <w:bottom w:val="nil"/>
            </w:tcBorders>
          </w:tcPr>
          <w:p w14:paraId="0AD1207D" w14:textId="77777777" w:rsidR="006009AB" w:rsidRPr="00EB4D1B" w:rsidRDefault="006009AB" w:rsidP="0085754D"/>
        </w:tc>
      </w:tr>
      <w:tr w:rsidR="006009AB" w:rsidRPr="00EB4D1B" w14:paraId="318CA5F9" w14:textId="77777777" w:rsidTr="0085754D">
        <w:trPr>
          <w:trHeight w:val="1497"/>
        </w:trPr>
        <w:tc>
          <w:tcPr>
            <w:tcW w:w="9855" w:type="dxa"/>
            <w:gridSpan w:val="8"/>
            <w:tcBorders>
              <w:top w:val="nil"/>
            </w:tcBorders>
          </w:tcPr>
          <w:p w14:paraId="65636DBE" w14:textId="77777777" w:rsidR="006009AB" w:rsidRPr="00EB4D1B" w:rsidRDefault="006009AB" w:rsidP="00E96895">
            <w:pPr>
              <w:rPr>
                <w:b/>
              </w:rPr>
            </w:pPr>
            <w:r w:rsidRPr="00EB4D1B">
              <w:rPr>
                <w:b/>
              </w:rPr>
              <w:t>Povinná literatura:</w:t>
            </w:r>
          </w:p>
          <w:p w14:paraId="32760869" w14:textId="77777777" w:rsidR="006009AB" w:rsidRPr="00EB4D1B" w:rsidRDefault="006009AB">
            <w:r>
              <w:t>FOTR, J</w:t>
            </w:r>
            <w:r w:rsidRPr="00EB4D1B">
              <w:t>. Investiční rozhodování a řízení projektů</w:t>
            </w:r>
            <w:del w:id="2596" w:author="Jiří Vojtěšek" w:date="2018-11-18T19:10:00Z">
              <w:r w:rsidRPr="00EB4D1B" w:rsidDel="008C5756">
                <w:delText xml:space="preserve"> </w:delText>
              </w:r>
            </w:del>
            <w:r w:rsidRPr="00EB4D1B">
              <w:t>: jak připravovat, financovat a hodnotit projekty, řídit jejich riziko a vytvářet portfolio projektů. 1. vyd. Praha</w:t>
            </w:r>
            <w:del w:id="2597" w:author="Jiří Vojtěšek" w:date="2018-11-18T19:10:00Z">
              <w:r w:rsidRPr="00EB4D1B" w:rsidDel="008C5756">
                <w:delText xml:space="preserve"> </w:delText>
              </w:r>
            </w:del>
            <w:r w:rsidRPr="00EB4D1B">
              <w:t xml:space="preserve">: Grada, 2011. ISBN 978-80-247-3293-0. </w:t>
            </w:r>
          </w:p>
          <w:p w14:paraId="6E66F610" w14:textId="0B5BAE12" w:rsidR="0047381B" w:rsidRDefault="0047381B">
            <w:pPr>
              <w:rPr>
                <w:ins w:id="2598" w:author="Milan Navrátil" w:date="2018-11-13T10:12:00Z"/>
                <w:b/>
              </w:rPr>
            </w:pPr>
            <w:proofErr w:type="gramStart"/>
            <w:ins w:id="2599" w:author="Milan Navrátil" w:date="2018-11-13T10:12:00Z">
              <w:r w:rsidRPr="00EB4D1B">
                <w:t>KORECKÝ,M.</w:t>
              </w:r>
              <w:proofErr w:type="gramEnd"/>
              <w:r w:rsidRPr="00EB4D1B">
                <w:t xml:space="preserve"> </w:t>
              </w:r>
              <w:proofErr w:type="gramStart"/>
              <w:r w:rsidRPr="00EB4D1B">
                <w:t>TRKOVSKÝ,V.</w:t>
              </w:r>
              <w:proofErr w:type="gramEnd"/>
              <w:r w:rsidRPr="00EB4D1B">
                <w:t xml:space="preserve"> </w:t>
              </w:r>
              <w:r w:rsidRPr="00B70906">
                <w:rPr>
                  <w:i/>
                </w:rPr>
                <w:t>Management řízení projektů</w:t>
              </w:r>
              <w:r w:rsidRPr="00EB4D1B">
                <w:t>. Grada 2011. . ISBN 978-80-247-3221-3.</w:t>
              </w:r>
            </w:ins>
          </w:p>
          <w:p w14:paraId="752D7DAE" w14:textId="67B38E4C" w:rsidR="006009AB" w:rsidRPr="00EB4D1B" w:rsidRDefault="006009AB">
            <w:pPr>
              <w:rPr>
                <w:b/>
              </w:rPr>
            </w:pPr>
            <w:r w:rsidRPr="00EB4D1B">
              <w:rPr>
                <w:b/>
              </w:rPr>
              <w:t>Doporučená literatura:</w:t>
            </w:r>
          </w:p>
          <w:p w14:paraId="6D3B7EBC" w14:textId="5212FFD4" w:rsidR="006009AB" w:rsidRPr="00EB4D1B" w:rsidRDefault="006009AB">
            <w:r w:rsidRPr="00EB4D1B">
              <w:t xml:space="preserve">Project Management Institute. </w:t>
            </w:r>
            <w:r w:rsidRPr="00B70906">
              <w:rPr>
                <w:i/>
              </w:rPr>
              <w:t>A Guide to the Project Management Body of Knowledge</w:t>
            </w:r>
            <w:r w:rsidRPr="00EB4D1B">
              <w:t xml:space="preserve">. (PMBOk Guide). IV. Vydání, 2008. </w:t>
            </w:r>
          </w:p>
          <w:p w14:paraId="1E79DC53" w14:textId="77777777" w:rsidR="006009AB" w:rsidRPr="00EB4D1B" w:rsidRDefault="006009AB">
            <w:r w:rsidRPr="00EB4D1B">
              <w:t>LARSON, E</w:t>
            </w:r>
            <w:r>
              <w:t>.</w:t>
            </w:r>
            <w:r w:rsidRPr="00EB4D1B">
              <w:t xml:space="preserve"> W</w:t>
            </w:r>
            <w:r>
              <w:t>.</w:t>
            </w:r>
            <w:r w:rsidRPr="00EB4D1B">
              <w:t xml:space="preserve">, GRAY, F. </w:t>
            </w:r>
            <w:r w:rsidRPr="00B70906">
              <w:rPr>
                <w:i/>
              </w:rPr>
              <w:t>Project Management: The Managerial Process</w:t>
            </w:r>
            <w:r w:rsidRPr="00EB4D1B">
              <w:t xml:space="preserve"> (Mcgraw-hill Series Operations and Decision Sciences) 7th Edition. McGraw Hill Professional. 2003, 574 p. ISBN 9780072493924.</w:t>
            </w:r>
          </w:p>
          <w:p w14:paraId="44061087" w14:textId="3B9D015C" w:rsidR="006009AB" w:rsidRDefault="006009AB">
            <w:pPr>
              <w:rPr>
                <w:ins w:id="2600" w:author="Milan Navrátil" w:date="2018-11-13T10:12:00Z"/>
              </w:rPr>
            </w:pPr>
            <w:r w:rsidRPr="00EB4D1B">
              <w:t>SCHWALBE,</w:t>
            </w:r>
            <w:r>
              <w:t xml:space="preserve"> </w:t>
            </w:r>
            <w:r w:rsidRPr="00EB4D1B">
              <w:t xml:space="preserve">K. </w:t>
            </w:r>
            <w:r w:rsidRPr="00B70906">
              <w:rPr>
                <w:i/>
              </w:rPr>
              <w:t>Řízení projektů v IT</w:t>
            </w:r>
            <w:r w:rsidRPr="00EB4D1B">
              <w:t>. Kompletní průvodce. Computer Press. 2011. První vydání. ISBN 978-80-251.</w:t>
            </w:r>
          </w:p>
          <w:p w14:paraId="2F123648" w14:textId="77777777" w:rsidR="0047381B" w:rsidRDefault="0047381B" w:rsidP="0047381B">
            <w:pPr>
              <w:rPr>
                <w:ins w:id="2601" w:author="Milan Navrátil" w:date="2018-11-13T10:12:00Z"/>
              </w:rPr>
            </w:pPr>
            <w:ins w:id="2602" w:author="Milan Navrátil" w:date="2018-11-13T10:12:00Z">
              <w:r w:rsidRPr="0047381B">
                <w:rPr>
                  <w:caps/>
                  <w:rPrChange w:id="2603" w:author="Milan Navrátil" w:date="2018-11-13T10:13:00Z">
                    <w:rPr/>
                  </w:rPrChange>
                </w:rPr>
                <w:t>Hillier, F. S., &amp; Lieberman, Gerald</w:t>
              </w:r>
              <w:r>
                <w:t xml:space="preserve"> J.  Introduction to Operations Research. 2014, Boston: McGraw-Hill.</w:t>
              </w:r>
            </w:ins>
          </w:p>
          <w:p w14:paraId="114A037C" w14:textId="708B44C7" w:rsidR="0047381B" w:rsidRPr="00EB4D1B" w:rsidDel="00E971FA" w:rsidRDefault="0047381B" w:rsidP="0047381B">
            <w:pPr>
              <w:rPr>
                <w:del w:id="2604" w:author="Milan Navrátil" w:date="2018-11-15T13:27:00Z"/>
              </w:rPr>
            </w:pPr>
            <w:ins w:id="2605" w:author="Milan Navrátil" w:date="2018-11-13T10:12:00Z">
              <w:r>
                <w:t xml:space="preserve">Microsoft.  Microsoft Solver Foundation 3.1. Microsoft Developer Network: MSDN Library [online]. 2016.03.15 [cit. 2016-03-29]. Dostupné z: </w:t>
              </w:r>
              <w:r>
                <w:rPr>
                  <w:rStyle w:val="Hypertextovodkaz"/>
                </w:rPr>
                <w:fldChar w:fldCharType="begin"/>
              </w:r>
              <w:r>
                <w:rPr>
                  <w:rStyle w:val="Hypertextovodkaz"/>
                </w:rPr>
                <w:instrText xml:space="preserve"> HYPERLINK "https://msdn.microsoft.com/en-us/library/ff524509" </w:instrText>
              </w:r>
              <w:r>
                <w:rPr>
                  <w:rStyle w:val="Hypertextovodkaz"/>
                </w:rPr>
                <w:fldChar w:fldCharType="separate"/>
              </w:r>
              <w:r w:rsidRPr="00AD4312">
                <w:rPr>
                  <w:rStyle w:val="Hypertextovodkaz"/>
                </w:rPr>
                <w:t>https://msdn.microsoft.com/en-us/library/ff524509</w:t>
              </w:r>
              <w:r>
                <w:rPr>
                  <w:rStyle w:val="Hypertextovodkaz"/>
                </w:rPr>
                <w:fldChar w:fldCharType="end"/>
              </w:r>
            </w:ins>
          </w:p>
          <w:p w14:paraId="37B4E39C" w14:textId="00A638EC" w:rsidR="006009AB" w:rsidRPr="00EB4D1B" w:rsidRDefault="006009AB">
            <w:del w:id="2606" w:author="Milan Navrátil" w:date="2018-11-13T10:12:00Z">
              <w:r w:rsidRPr="00EB4D1B" w:rsidDel="0047381B">
                <w:delText xml:space="preserve">KORECKÝ,M. TRKOVSKÝ,V. </w:delText>
              </w:r>
              <w:r w:rsidRPr="00B70906" w:rsidDel="0047381B">
                <w:rPr>
                  <w:i/>
                </w:rPr>
                <w:delText>Management řízení projektů</w:delText>
              </w:r>
              <w:r w:rsidRPr="00EB4D1B" w:rsidDel="0047381B">
                <w:delText>. Grada 2011. . ISBN 978-80-247-3221-3.</w:delText>
              </w:r>
            </w:del>
          </w:p>
        </w:tc>
      </w:tr>
      <w:tr w:rsidR="006009AB" w:rsidRPr="00EB4D1B" w14:paraId="45BAF091"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BC8142D" w14:textId="77777777" w:rsidR="006009AB" w:rsidRPr="00EB4D1B" w:rsidRDefault="006009AB" w:rsidP="0085754D">
            <w:pPr>
              <w:jc w:val="center"/>
              <w:rPr>
                <w:b/>
              </w:rPr>
            </w:pPr>
            <w:r w:rsidRPr="00EB4D1B">
              <w:rPr>
                <w:b/>
              </w:rPr>
              <w:t>Informace ke kombinované nebo distanční formě</w:t>
            </w:r>
          </w:p>
        </w:tc>
      </w:tr>
      <w:tr w:rsidR="006009AB" w:rsidRPr="00EB4D1B" w14:paraId="68AA8687" w14:textId="77777777" w:rsidTr="0085754D">
        <w:tc>
          <w:tcPr>
            <w:tcW w:w="4787" w:type="dxa"/>
            <w:gridSpan w:val="3"/>
            <w:tcBorders>
              <w:top w:val="single" w:sz="2" w:space="0" w:color="auto"/>
            </w:tcBorders>
            <w:shd w:val="clear" w:color="auto" w:fill="F7CAAC"/>
          </w:tcPr>
          <w:p w14:paraId="2FABCC02" w14:textId="77777777" w:rsidR="006009AB" w:rsidRPr="00EB4D1B" w:rsidRDefault="006009AB" w:rsidP="0085754D">
            <w:r w:rsidRPr="00EB4D1B">
              <w:rPr>
                <w:b/>
              </w:rPr>
              <w:t>Rozsah konzultací (soustředění)</w:t>
            </w:r>
          </w:p>
        </w:tc>
        <w:tc>
          <w:tcPr>
            <w:tcW w:w="889" w:type="dxa"/>
            <w:tcBorders>
              <w:top w:val="single" w:sz="2" w:space="0" w:color="auto"/>
            </w:tcBorders>
          </w:tcPr>
          <w:p w14:paraId="6CBE40B1" w14:textId="77777777" w:rsidR="006009AB" w:rsidRPr="00EB4D1B" w:rsidRDefault="006009AB" w:rsidP="0085754D">
            <w:r w:rsidRPr="00EB4D1B">
              <w:t>15</w:t>
            </w:r>
          </w:p>
        </w:tc>
        <w:tc>
          <w:tcPr>
            <w:tcW w:w="4179" w:type="dxa"/>
            <w:gridSpan w:val="4"/>
            <w:tcBorders>
              <w:top w:val="single" w:sz="2" w:space="0" w:color="auto"/>
            </w:tcBorders>
            <w:shd w:val="clear" w:color="auto" w:fill="F7CAAC"/>
          </w:tcPr>
          <w:p w14:paraId="59C4A994" w14:textId="77777777" w:rsidR="006009AB" w:rsidRPr="00EB4D1B" w:rsidRDefault="006009AB" w:rsidP="0085754D">
            <w:pPr>
              <w:rPr>
                <w:b/>
              </w:rPr>
            </w:pPr>
            <w:r w:rsidRPr="00EB4D1B">
              <w:rPr>
                <w:b/>
              </w:rPr>
              <w:t xml:space="preserve">hodin </w:t>
            </w:r>
          </w:p>
        </w:tc>
      </w:tr>
      <w:tr w:rsidR="006009AB" w:rsidRPr="00EB4D1B" w14:paraId="6FA25FBD" w14:textId="77777777" w:rsidTr="0085754D">
        <w:tc>
          <w:tcPr>
            <w:tcW w:w="9855" w:type="dxa"/>
            <w:gridSpan w:val="8"/>
            <w:shd w:val="clear" w:color="auto" w:fill="F7CAAC"/>
          </w:tcPr>
          <w:p w14:paraId="70F7DB3B" w14:textId="77777777" w:rsidR="006009AB" w:rsidRPr="00EB4D1B" w:rsidRDefault="006009AB" w:rsidP="0085754D">
            <w:pPr>
              <w:rPr>
                <w:b/>
              </w:rPr>
            </w:pPr>
            <w:r w:rsidRPr="00EB4D1B">
              <w:rPr>
                <w:b/>
              </w:rPr>
              <w:t>Informace o způsobu kontaktu s vyučujícím</w:t>
            </w:r>
          </w:p>
        </w:tc>
      </w:tr>
      <w:tr w:rsidR="006009AB" w:rsidRPr="00EB4D1B" w14:paraId="036F4BDD" w14:textId="77777777" w:rsidTr="0085754D">
        <w:trPr>
          <w:trHeight w:val="701"/>
        </w:trPr>
        <w:tc>
          <w:tcPr>
            <w:tcW w:w="9855" w:type="dxa"/>
            <w:gridSpan w:val="8"/>
          </w:tcPr>
          <w:p w14:paraId="433FD8DC" w14:textId="77777777" w:rsidR="006009AB" w:rsidRPr="00EB4D1B" w:rsidRDefault="006009AB" w:rsidP="00E96895">
            <w:r w:rsidRPr="007059D2">
              <w:rPr>
                <w:szCs w:val="22"/>
              </w:rPr>
              <w:lastRenderedPageBreak/>
              <w:t>Vyučující na FAI mají trvale vypsány a zveřejněny konzultace minimálně 2h/týden v rámci kterých mají možnosti konzultovat podrobněji probíranou látku. Dále mohou studenti komunikovat s vyučujícím pomocí e-mailu a LMS Moodle.</w:t>
            </w:r>
          </w:p>
        </w:tc>
      </w:tr>
    </w:tbl>
    <w:p w14:paraId="5FBE0BE4" w14:textId="77777777" w:rsidR="006009AB" w:rsidRDefault="006009AB" w:rsidP="006009AB">
      <w:del w:id="2607" w:author="Milan Navrátil" w:date="2018-11-01T13:07:00Z">
        <w:r w:rsidDel="00F46052">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0"/>
        <w:gridCol w:w="608"/>
      </w:tblGrid>
      <w:tr w:rsidR="006009AB" w14:paraId="250BCA17" w14:textId="77777777" w:rsidTr="0085754D">
        <w:tc>
          <w:tcPr>
            <w:tcW w:w="9855" w:type="dxa"/>
            <w:gridSpan w:val="9"/>
            <w:tcBorders>
              <w:bottom w:val="double" w:sz="4" w:space="0" w:color="auto"/>
            </w:tcBorders>
            <w:shd w:val="clear" w:color="auto" w:fill="BDD6EE"/>
          </w:tcPr>
          <w:p w14:paraId="18DB02EC" w14:textId="745444CE" w:rsidR="006009AB" w:rsidRDefault="006009AB" w:rsidP="0085754D">
            <w:pPr>
              <w:tabs>
                <w:tab w:val="right" w:pos="9463"/>
              </w:tabs>
              <w:rPr>
                <w:b/>
                <w:sz w:val="28"/>
              </w:rPr>
            </w:pPr>
            <w:r>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1A33B09E" w14:textId="77777777" w:rsidTr="0085754D">
        <w:tc>
          <w:tcPr>
            <w:tcW w:w="3086" w:type="dxa"/>
            <w:tcBorders>
              <w:top w:val="double" w:sz="4" w:space="0" w:color="auto"/>
            </w:tcBorders>
            <w:shd w:val="clear" w:color="auto" w:fill="F7CAAC"/>
          </w:tcPr>
          <w:p w14:paraId="50548A3A" w14:textId="77777777" w:rsidR="006009AB" w:rsidRDefault="006009AB" w:rsidP="0085754D">
            <w:pPr>
              <w:rPr>
                <w:b/>
              </w:rPr>
            </w:pPr>
            <w:r>
              <w:rPr>
                <w:b/>
              </w:rPr>
              <w:t>Název studijního předmětu</w:t>
            </w:r>
          </w:p>
        </w:tc>
        <w:tc>
          <w:tcPr>
            <w:tcW w:w="6769" w:type="dxa"/>
            <w:gridSpan w:val="8"/>
            <w:tcBorders>
              <w:top w:val="double" w:sz="4" w:space="0" w:color="auto"/>
            </w:tcBorders>
          </w:tcPr>
          <w:p w14:paraId="5647C3E9" w14:textId="06F7C3AC" w:rsidR="0018259D" w:rsidRDefault="006009AB" w:rsidP="0085754D">
            <w:bookmarkStart w:id="2608" w:name="systemBezpecnostiAverejnaSprava"/>
            <w:r>
              <w:t>Systém bezpečnosti a veřejná správa</w:t>
            </w:r>
            <w:bookmarkEnd w:id="2608"/>
          </w:p>
        </w:tc>
      </w:tr>
      <w:tr w:rsidR="006009AB" w14:paraId="5579A2E9" w14:textId="77777777" w:rsidTr="0085754D">
        <w:tc>
          <w:tcPr>
            <w:tcW w:w="3086" w:type="dxa"/>
            <w:shd w:val="clear" w:color="auto" w:fill="F7CAAC"/>
          </w:tcPr>
          <w:p w14:paraId="4C0B5140" w14:textId="77777777" w:rsidR="006009AB" w:rsidRDefault="006009AB" w:rsidP="0085754D">
            <w:pPr>
              <w:rPr>
                <w:b/>
              </w:rPr>
            </w:pPr>
            <w:r>
              <w:rPr>
                <w:b/>
              </w:rPr>
              <w:t>Typ předmětu</w:t>
            </w:r>
          </w:p>
        </w:tc>
        <w:tc>
          <w:tcPr>
            <w:tcW w:w="3406" w:type="dxa"/>
            <w:gridSpan w:val="4"/>
          </w:tcPr>
          <w:p w14:paraId="6938D266" w14:textId="77777777" w:rsidR="006009AB" w:rsidRDefault="006009AB" w:rsidP="0085754D">
            <w:r>
              <w:t>Povinný „PZ“ pro specializaci:</w:t>
            </w:r>
          </w:p>
          <w:p w14:paraId="43EC7E34" w14:textId="77777777" w:rsidR="006009AB" w:rsidRDefault="006009AB" w:rsidP="0085754D">
            <w:r>
              <w:t>Bezpečnostní management</w:t>
            </w:r>
          </w:p>
        </w:tc>
        <w:tc>
          <w:tcPr>
            <w:tcW w:w="2755" w:type="dxa"/>
            <w:gridSpan w:val="3"/>
            <w:shd w:val="clear" w:color="auto" w:fill="F7CAAC"/>
          </w:tcPr>
          <w:p w14:paraId="62B260FD" w14:textId="77777777" w:rsidR="006009AB" w:rsidRDefault="006009AB" w:rsidP="0085754D">
            <w:r>
              <w:rPr>
                <w:b/>
              </w:rPr>
              <w:t>doporučený ročník / semestr</w:t>
            </w:r>
          </w:p>
        </w:tc>
        <w:tc>
          <w:tcPr>
            <w:tcW w:w="608" w:type="dxa"/>
          </w:tcPr>
          <w:p w14:paraId="703FAA6A" w14:textId="77777777" w:rsidR="006009AB" w:rsidRDefault="006009AB" w:rsidP="0085754D">
            <w:r>
              <w:t>1/L</w:t>
            </w:r>
          </w:p>
        </w:tc>
      </w:tr>
      <w:tr w:rsidR="006009AB" w14:paraId="595B6456" w14:textId="77777777" w:rsidTr="0085754D">
        <w:tc>
          <w:tcPr>
            <w:tcW w:w="3086" w:type="dxa"/>
            <w:shd w:val="clear" w:color="auto" w:fill="F7CAAC"/>
          </w:tcPr>
          <w:p w14:paraId="366BAEF8" w14:textId="77777777" w:rsidR="006009AB" w:rsidRDefault="006009AB" w:rsidP="0085754D">
            <w:pPr>
              <w:rPr>
                <w:b/>
              </w:rPr>
            </w:pPr>
            <w:r>
              <w:rPr>
                <w:b/>
              </w:rPr>
              <w:t>Rozsah studijního předmětu</w:t>
            </w:r>
          </w:p>
        </w:tc>
        <w:tc>
          <w:tcPr>
            <w:tcW w:w="1701" w:type="dxa"/>
            <w:gridSpan w:val="2"/>
          </w:tcPr>
          <w:p w14:paraId="5C243044" w14:textId="77777777" w:rsidR="006009AB" w:rsidRDefault="006009AB" w:rsidP="0085754D">
            <w:r>
              <w:t>28p + 28c</w:t>
            </w:r>
          </w:p>
        </w:tc>
        <w:tc>
          <w:tcPr>
            <w:tcW w:w="889" w:type="dxa"/>
            <w:shd w:val="clear" w:color="auto" w:fill="F7CAAC"/>
          </w:tcPr>
          <w:p w14:paraId="735C882D" w14:textId="77777777" w:rsidR="006009AB" w:rsidRDefault="006009AB" w:rsidP="0085754D">
            <w:pPr>
              <w:rPr>
                <w:b/>
              </w:rPr>
            </w:pPr>
            <w:r>
              <w:rPr>
                <w:b/>
              </w:rPr>
              <w:t xml:space="preserve">hod. </w:t>
            </w:r>
          </w:p>
        </w:tc>
        <w:tc>
          <w:tcPr>
            <w:tcW w:w="816" w:type="dxa"/>
          </w:tcPr>
          <w:p w14:paraId="3FE120A2" w14:textId="77777777" w:rsidR="006009AB" w:rsidRDefault="006009AB" w:rsidP="0085754D"/>
        </w:tc>
        <w:tc>
          <w:tcPr>
            <w:tcW w:w="2156" w:type="dxa"/>
            <w:shd w:val="clear" w:color="auto" w:fill="F7CAAC"/>
          </w:tcPr>
          <w:p w14:paraId="3AADAB1D" w14:textId="77777777" w:rsidR="006009AB" w:rsidRDefault="006009AB" w:rsidP="0085754D">
            <w:pPr>
              <w:rPr>
                <w:b/>
              </w:rPr>
            </w:pPr>
            <w:r>
              <w:rPr>
                <w:b/>
              </w:rPr>
              <w:t>kreditů</w:t>
            </w:r>
          </w:p>
        </w:tc>
        <w:tc>
          <w:tcPr>
            <w:tcW w:w="1207" w:type="dxa"/>
            <w:gridSpan w:val="3"/>
          </w:tcPr>
          <w:p w14:paraId="338A3D38" w14:textId="77777777" w:rsidR="006009AB" w:rsidRDefault="006009AB" w:rsidP="0085754D">
            <w:r>
              <w:t>4</w:t>
            </w:r>
          </w:p>
        </w:tc>
      </w:tr>
      <w:tr w:rsidR="006009AB" w14:paraId="3FFC0FD0" w14:textId="77777777" w:rsidTr="0085754D">
        <w:tc>
          <w:tcPr>
            <w:tcW w:w="3086" w:type="dxa"/>
            <w:shd w:val="clear" w:color="auto" w:fill="F7CAAC"/>
          </w:tcPr>
          <w:p w14:paraId="22250CAA" w14:textId="77777777" w:rsidR="006009AB" w:rsidRDefault="006009AB" w:rsidP="0085754D">
            <w:pPr>
              <w:rPr>
                <w:b/>
                <w:sz w:val="22"/>
              </w:rPr>
            </w:pPr>
            <w:r>
              <w:rPr>
                <w:b/>
              </w:rPr>
              <w:t>Prerekvizity, korekvizity, ekvivalence</w:t>
            </w:r>
          </w:p>
        </w:tc>
        <w:tc>
          <w:tcPr>
            <w:tcW w:w="6769" w:type="dxa"/>
            <w:gridSpan w:val="8"/>
          </w:tcPr>
          <w:p w14:paraId="02638BEF" w14:textId="77777777" w:rsidR="006009AB" w:rsidRDefault="006009AB" w:rsidP="0085754D">
            <w:r>
              <w:t>nejsou</w:t>
            </w:r>
          </w:p>
        </w:tc>
      </w:tr>
      <w:tr w:rsidR="006009AB" w14:paraId="26A762FE" w14:textId="77777777" w:rsidTr="0085754D">
        <w:tc>
          <w:tcPr>
            <w:tcW w:w="3086" w:type="dxa"/>
            <w:shd w:val="clear" w:color="auto" w:fill="F7CAAC"/>
          </w:tcPr>
          <w:p w14:paraId="43F77D0D" w14:textId="77777777" w:rsidR="006009AB" w:rsidRDefault="006009AB" w:rsidP="0085754D">
            <w:pPr>
              <w:rPr>
                <w:b/>
              </w:rPr>
            </w:pPr>
            <w:r>
              <w:rPr>
                <w:b/>
              </w:rPr>
              <w:t>Způsob ověření studijních výsledků</w:t>
            </w:r>
          </w:p>
        </w:tc>
        <w:tc>
          <w:tcPr>
            <w:tcW w:w="3406" w:type="dxa"/>
            <w:gridSpan w:val="4"/>
          </w:tcPr>
          <w:p w14:paraId="08852814" w14:textId="77777777" w:rsidR="006009AB" w:rsidRDefault="006009AB" w:rsidP="0085754D">
            <w:r>
              <w:t>Zápočet, zkouška</w:t>
            </w:r>
          </w:p>
        </w:tc>
        <w:tc>
          <w:tcPr>
            <w:tcW w:w="2156" w:type="dxa"/>
            <w:shd w:val="clear" w:color="auto" w:fill="F7CAAC"/>
          </w:tcPr>
          <w:p w14:paraId="775F3E43" w14:textId="77777777" w:rsidR="006009AB" w:rsidRDefault="006009AB" w:rsidP="0085754D">
            <w:pPr>
              <w:rPr>
                <w:b/>
              </w:rPr>
            </w:pPr>
            <w:r>
              <w:rPr>
                <w:b/>
              </w:rPr>
              <w:t>Forma výuky</w:t>
            </w:r>
          </w:p>
        </w:tc>
        <w:tc>
          <w:tcPr>
            <w:tcW w:w="1207" w:type="dxa"/>
            <w:gridSpan w:val="3"/>
          </w:tcPr>
          <w:p w14:paraId="1BE4769F" w14:textId="77777777" w:rsidR="006009AB" w:rsidRDefault="006009AB" w:rsidP="0085754D">
            <w:r>
              <w:t>přednáška cvičení</w:t>
            </w:r>
          </w:p>
        </w:tc>
      </w:tr>
      <w:tr w:rsidR="006009AB" w14:paraId="06A7F6AC" w14:textId="77777777" w:rsidTr="0085754D">
        <w:trPr>
          <w:trHeight w:val="1110"/>
        </w:trPr>
        <w:tc>
          <w:tcPr>
            <w:tcW w:w="3086" w:type="dxa"/>
            <w:shd w:val="clear" w:color="auto" w:fill="F7CAAC"/>
          </w:tcPr>
          <w:p w14:paraId="7E8D6AB5" w14:textId="77777777" w:rsidR="006009AB" w:rsidRDefault="006009AB" w:rsidP="0085754D">
            <w:pPr>
              <w:rPr>
                <w:b/>
              </w:rPr>
            </w:pPr>
            <w:r>
              <w:rPr>
                <w:b/>
              </w:rPr>
              <w:t>Forma způsobu ověření studijních výsledků a další požadavky na studenta</w:t>
            </w:r>
          </w:p>
        </w:tc>
        <w:tc>
          <w:tcPr>
            <w:tcW w:w="6769" w:type="dxa"/>
            <w:gridSpan w:val="8"/>
            <w:tcBorders>
              <w:bottom w:val="nil"/>
            </w:tcBorders>
          </w:tcPr>
          <w:p w14:paraId="1243AA0D" w14:textId="77777777" w:rsidR="006009AB" w:rsidRDefault="006009AB" w:rsidP="0085754D">
            <w:r>
              <w:t>Pro udělení</w:t>
            </w:r>
            <w:r w:rsidRPr="00EC44EC">
              <w:t xml:space="preserve"> zápočtu </w:t>
            </w:r>
            <w:r>
              <w:t xml:space="preserve">je požadováno: </w:t>
            </w:r>
          </w:p>
          <w:p w14:paraId="48DF77C9" w14:textId="77777777" w:rsidR="006009AB" w:rsidRDefault="006009AB" w:rsidP="005505E6">
            <w:pPr>
              <w:pStyle w:val="Odstavecseseznamem"/>
              <w:numPr>
                <w:ilvl w:val="0"/>
                <w:numId w:val="7"/>
              </w:numPr>
            </w:pPr>
            <w:r>
              <w:t>a</w:t>
            </w:r>
            <w:r w:rsidRPr="006F72C0">
              <w:t>ktivní účast ve výuce</w:t>
            </w:r>
            <w:r>
              <w:t xml:space="preserve"> (přednášky/cvičení)</w:t>
            </w:r>
            <w:r w:rsidRPr="006F72C0">
              <w:t xml:space="preserve"> v rozsahu min. 80%</w:t>
            </w:r>
          </w:p>
          <w:p w14:paraId="4003234D" w14:textId="77777777" w:rsidR="006009AB" w:rsidRDefault="006009AB" w:rsidP="005505E6">
            <w:pPr>
              <w:pStyle w:val="Odstavecseseznamem"/>
              <w:numPr>
                <w:ilvl w:val="0"/>
                <w:numId w:val="7"/>
              </w:numPr>
            </w:pPr>
            <w:r>
              <w:t>zpracování prezentace na zvolené téma</w:t>
            </w:r>
          </w:p>
          <w:p w14:paraId="536E0D2D" w14:textId="77777777" w:rsidR="006009AB" w:rsidRDefault="006009AB" w:rsidP="005505E6">
            <w:pPr>
              <w:pStyle w:val="Odstavecseseznamem"/>
              <w:numPr>
                <w:ilvl w:val="0"/>
                <w:numId w:val="7"/>
              </w:numPr>
            </w:pPr>
            <w:r>
              <w:t>v</w:t>
            </w:r>
            <w:r w:rsidRPr="006F72C0">
              <w:t>ypracování semestrální práce a její úspěšné obhájení formou kolokvia</w:t>
            </w:r>
          </w:p>
          <w:p w14:paraId="3FFC46C6" w14:textId="77777777" w:rsidR="006009AB" w:rsidRDefault="006009AB" w:rsidP="0085754D">
            <w:pPr>
              <w:ind w:left="60"/>
            </w:pPr>
            <w:r>
              <w:t>Pro úspěšné absolvování zkoušky je požadováno:</w:t>
            </w:r>
          </w:p>
          <w:p w14:paraId="4C33E216" w14:textId="77777777" w:rsidR="006009AB" w:rsidRDefault="006009AB" w:rsidP="005505E6">
            <w:pPr>
              <w:pStyle w:val="Odstavecseseznamem"/>
              <w:numPr>
                <w:ilvl w:val="0"/>
                <w:numId w:val="7"/>
              </w:numPr>
            </w:pPr>
            <w:r>
              <w:t>splnění požadavků zápočtu</w:t>
            </w:r>
          </w:p>
          <w:p w14:paraId="7D753CC1" w14:textId="77777777" w:rsidR="006009AB" w:rsidRDefault="006009AB" w:rsidP="005505E6">
            <w:pPr>
              <w:pStyle w:val="Odstavecseseznamem"/>
              <w:numPr>
                <w:ilvl w:val="0"/>
                <w:numId w:val="7"/>
              </w:numPr>
            </w:pPr>
            <w:r>
              <w:t>prokázání praktických odborných znalostí před ústní zkouškou</w:t>
            </w:r>
          </w:p>
          <w:p w14:paraId="15A8C55B" w14:textId="77777777" w:rsidR="006009AB" w:rsidRDefault="006009AB" w:rsidP="005505E6">
            <w:pPr>
              <w:pStyle w:val="Odstavecseseznamem"/>
              <w:numPr>
                <w:ilvl w:val="0"/>
                <w:numId w:val="7"/>
              </w:numPr>
            </w:pPr>
            <w:r>
              <w:t>o</w:t>
            </w:r>
            <w:r w:rsidRPr="006F72C0">
              <w:t>bhájení znalostí formou ústní</w:t>
            </w:r>
            <w:r>
              <w:t xml:space="preserve"> zkoušky</w:t>
            </w:r>
          </w:p>
        </w:tc>
      </w:tr>
      <w:tr w:rsidR="006009AB" w14:paraId="75600A5A" w14:textId="77777777" w:rsidTr="000125B6">
        <w:trPr>
          <w:trHeight w:val="58"/>
        </w:trPr>
        <w:tc>
          <w:tcPr>
            <w:tcW w:w="9855" w:type="dxa"/>
            <w:gridSpan w:val="9"/>
            <w:tcBorders>
              <w:top w:val="nil"/>
            </w:tcBorders>
          </w:tcPr>
          <w:p w14:paraId="74AEEA51" w14:textId="77777777" w:rsidR="006009AB" w:rsidRDefault="006009AB" w:rsidP="0085754D"/>
        </w:tc>
      </w:tr>
      <w:tr w:rsidR="006009AB" w14:paraId="0BEDFFB4" w14:textId="77777777" w:rsidTr="0085754D">
        <w:trPr>
          <w:trHeight w:val="197"/>
        </w:trPr>
        <w:tc>
          <w:tcPr>
            <w:tcW w:w="3086" w:type="dxa"/>
            <w:tcBorders>
              <w:top w:val="nil"/>
            </w:tcBorders>
            <w:shd w:val="clear" w:color="auto" w:fill="F7CAAC"/>
          </w:tcPr>
          <w:p w14:paraId="007A1250" w14:textId="77777777" w:rsidR="006009AB" w:rsidRDefault="006009AB" w:rsidP="0085754D">
            <w:pPr>
              <w:rPr>
                <w:b/>
              </w:rPr>
            </w:pPr>
            <w:r>
              <w:rPr>
                <w:b/>
              </w:rPr>
              <w:t>Garant předmětu</w:t>
            </w:r>
          </w:p>
        </w:tc>
        <w:tc>
          <w:tcPr>
            <w:tcW w:w="6769" w:type="dxa"/>
            <w:gridSpan w:val="8"/>
            <w:tcBorders>
              <w:top w:val="nil"/>
            </w:tcBorders>
          </w:tcPr>
          <w:p w14:paraId="661D4507" w14:textId="77777777" w:rsidR="006009AB" w:rsidRDefault="006009AB" w:rsidP="0085754D">
            <w:r>
              <w:t>doc. Ing. Luděk Lukáš, CSc.</w:t>
            </w:r>
          </w:p>
        </w:tc>
      </w:tr>
      <w:tr w:rsidR="006009AB" w14:paraId="4F09B04B" w14:textId="77777777" w:rsidTr="0085754D">
        <w:trPr>
          <w:trHeight w:val="243"/>
        </w:trPr>
        <w:tc>
          <w:tcPr>
            <w:tcW w:w="3086" w:type="dxa"/>
            <w:tcBorders>
              <w:top w:val="nil"/>
            </w:tcBorders>
            <w:shd w:val="clear" w:color="auto" w:fill="F7CAAC"/>
          </w:tcPr>
          <w:p w14:paraId="44775962" w14:textId="77777777" w:rsidR="006009AB" w:rsidRDefault="006009AB" w:rsidP="0085754D">
            <w:pPr>
              <w:rPr>
                <w:b/>
              </w:rPr>
            </w:pPr>
            <w:r>
              <w:rPr>
                <w:b/>
              </w:rPr>
              <w:t>Zapojení garanta do výuky předmětu</w:t>
            </w:r>
          </w:p>
        </w:tc>
        <w:tc>
          <w:tcPr>
            <w:tcW w:w="6769" w:type="dxa"/>
            <w:gridSpan w:val="8"/>
            <w:tcBorders>
              <w:top w:val="nil"/>
            </w:tcBorders>
          </w:tcPr>
          <w:p w14:paraId="31ACD8E6" w14:textId="77777777" w:rsidR="006009AB" w:rsidRDefault="006009AB" w:rsidP="0085754D">
            <w:r>
              <w:t>Vedení přednášek, kontrola úrovně zpracovaných semestrálních prací a ověření znalostí formou ústní zkoušky.</w:t>
            </w:r>
          </w:p>
        </w:tc>
      </w:tr>
      <w:tr w:rsidR="006009AB" w14:paraId="41FF888B" w14:textId="77777777" w:rsidTr="0085754D">
        <w:tc>
          <w:tcPr>
            <w:tcW w:w="3086" w:type="dxa"/>
            <w:shd w:val="clear" w:color="auto" w:fill="F7CAAC"/>
          </w:tcPr>
          <w:p w14:paraId="41BD04B0" w14:textId="77777777" w:rsidR="006009AB" w:rsidRDefault="006009AB" w:rsidP="0085754D">
            <w:pPr>
              <w:rPr>
                <w:b/>
              </w:rPr>
            </w:pPr>
            <w:r>
              <w:rPr>
                <w:b/>
              </w:rPr>
              <w:t>Vyučující</w:t>
            </w:r>
          </w:p>
        </w:tc>
        <w:tc>
          <w:tcPr>
            <w:tcW w:w="6769" w:type="dxa"/>
            <w:gridSpan w:val="8"/>
            <w:tcBorders>
              <w:bottom w:val="nil"/>
            </w:tcBorders>
          </w:tcPr>
          <w:p w14:paraId="0B69ACCE" w14:textId="77777777" w:rsidR="006009AB" w:rsidRDefault="006009AB" w:rsidP="0085754D">
            <w:r>
              <w:t>doc. Ing. Luděk Lukáš, CSc., přednášky (100 %)</w:t>
            </w:r>
          </w:p>
          <w:p w14:paraId="70171EA5" w14:textId="77777777" w:rsidR="006009AB" w:rsidRDefault="006009AB" w:rsidP="0085754D">
            <w:r>
              <w:t>Ing. Lukáš Pavlík, cvičení (100 %)</w:t>
            </w:r>
          </w:p>
        </w:tc>
      </w:tr>
      <w:tr w:rsidR="006009AB" w14:paraId="64BB4F5D" w14:textId="77777777" w:rsidTr="000125B6">
        <w:trPr>
          <w:trHeight w:val="119"/>
        </w:trPr>
        <w:tc>
          <w:tcPr>
            <w:tcW w:w="9855" w:type="dxa"/>
            <w:gridSpan w:val="9"/>
            <w:tcBorders>
              <w:top w:val="nil"/>
            </w:tcBorders>
          </w:tcPr>
          <w:p w14:paraId="032605DB" w14:textId="77777777" w:rsidR="006009AB" w:rsidRDefault="006009AB" w:rsidP="0085754D"/>
        </w:tc>
      </w:tr>
      <w:tr w:rsidR="006009AB" w14:paraId="5C628807" w14:textId="77777777" w:rsidTr="0085754D">
        <w:tc>
          <w:tcPr>
            <w:tcW w:w="3086" w:type="dxa"/>
            <w:shd w:val="clear" w:color="auto" w:fill="F7CAAC"/>
          </w:tcPr>
          <w:p w14:paraId="00E09475" w14:textId="77777777" w:rsidR="006009AB" w:rsidRDefault="006009AB" w:rsidP="0085754D">
            <w:pPr>
              <w:rPr>
                <w:b/>
              </w:rPr>
            </w:pPr>
            <w:r>
              <w:rPr>
                <w:b/>
              </w:rPr>
              <w:t>Stručná anotace předmětu</w:t>
            </w:r>
          </w:p>
        </w:tc>
        <w:tc>
          <w:tcPr>
            <w:tcW w:w="6769" w:type="dxa"/>
            <w:gridSpan w:val="8"/>
            <w:tcBorders>
              <w:bottom w:val="nil"/>
            </w:tcBorders>
          </w:tcPr>
          <w:p w14:paraId="42AC05AD" w14:textId="77777777" w:rsidR="006009AB" w:rsidRDefault="006009AB" w:rsidP="0085754D"/>
        </w:tc>
      </w:tr>
      <w:tr w:rsidR="006009AB" w14:paraId="0C1D23AB" w14:textId="77777777" w:rsidTr="0085754D">
        <w:trPr>
          <w:trHeight w:val="3938"/>
        </w:trPr>
        <w:tc>
          <w:tcPr>
            <w:tcW w:w="9855" w:type="dxa"/>
            <w:gridSpan w:val="9"/>
            <w:tcBorders>
              <w:top w:val="nil"/>
              <w:bottom w:val="single" w:sz="12" w:space="0" w:color="auto"/>
            </w:tcBorders>
          </w:tcPr>
          <w:p w14:paraId="3FC5EF20" w14:textId="26D2DAF3" w:rsidR="006009AB" w:rsidRDefault="006009AB" w:rsidP="00E96895">
            <w:r>
              <w:t xml:space="preserve">Cílem </w:t>
            </w:r>
            <w:del w:id="2609" w:author="Milan Navrátil" w:date="2018-11-02T12:37:00Z">
              <w:r w:rsidDel="00EC44A8">
                <w:delText xml:space="preserve">studijního </w:delText>
              </w:r>
            </w:del>
            <w:r>
              <w:t xml:space="preserve">předmětu </w:t>
            </w:r>
            <w:ins w:id="2610" w:author="Milan Navrátil" w:date="2018-11-02T12:37:00Z">
              <w:r w:rsidR="00EC44A8" w:rsidRPr="002B49CB">
                <w:rPr>
                  <w:szCs w:val="22"/>
                </w:rPr>
                <w:t>je získání poznatků a znalostí z oblasti</w:t>
              </w:r>
              <w:r w:rsidR="00EC44A8" w:rsidRPr="00E16BF7" w:rsidDel="008C06FE">
                <w:t xml:space="preserve"> </w:t>
              </w:r>
            </w:ins>
            <w:del w:id="2611" w:author="Milan Navrátil" w:date="2018-11-02T12:37:00Z">
              <w:r w:rsidDel="00EC44A8">
                <w:delText xml:space="preserve">je naučit studenty pohledu </w:delText>
              </w:r>
            </w:del>
            <w:r>
              <w:t xml:space="preserve">zajištění bezpečnosti na mezinárodní a národní úrovni a roli veřejné správy v této oblasti. Současně </w:t>
            </w:r>
            <w:del w:id="2612" w:author="Milan Navrátil" w:date="2018-11-02T12:38:00Z">
              <w:r w:rsidDel="00B52FA8">
                <w:delText xml:space="preserve">rozebrat </w:delText>
              </w:r>
            </w:del>
            <w:ins w:id="2613" w:author="Milan Navrátil" w:date="2018-11-02T12:38:00Z">
              <w:r w:rsidR="00B52FA8">
                <w:t xml:space="preserve">také rozbor </w:t>
              </w:r>
            </w:ins>
            <w:r>
              <w:t>systém</w:t>
            </w:r>
            <w:ins w:id="2614" w:author="Milan Navrátil" w:date="2018-11-02T12:38:00Z">
              <w:r w:rsidR="00B52FA8">
                <w:t>u</w:t>
              </w:r>
            </w:ins>
            <w:r>
              <w:t xml:space="preserve">, působnost a zásady fungování veřejné správy. Na závěr </w:t>
            </w:r>
            <w:del w:id="2615" w:author="Milan Navrátil" w:date="2018-11-02T12:39:00Z">
              <w:r w:rsidDel="00B52FA8">
                <w:delText xml:space="preserve">studenty </w:delText>
              </w:r>
            </w:del>
            <w:r>
              <w:t>seznám</w:t>
            </w:r>
            <w:ins w:id="2616" w:author="Milan Navrátil" w:date="2018-11-02T12:38:00Z">
              <w:r w:rsidR="00B52FA8">
                <w:t>ení studentů</w:t>
              </w:r>
            </w:ins>
            <w:del w:id="2617" w:author="Milan Navrátil" w:date="2018-11-02T12:38:00Z">
              <w:r w:rsidDel="00B52FA8">
                <w:delText>it</w:delText>
              </w:r>
            </w:del>
            <w:r>
              <w:t xml:space="preserve"> s problematiko</w:t>
            </w:r>
            <w:r w:rsidR="000125B6">
              <w:t>u informatizace veřejné správy.</w:t>
            </w:r>
          </w:p>
          <w:p w14:paraId="277380EF" w14:textId="77777777" w:rsidR="006009AB" w:rsidRPr="00515446" w:rsidRDefault="006009AB">
            <w:r w:rsidRPr="00515446">
              <w:t>Témata:</w:t>
            </w:r>
          </w:p>
          <w:p w14:paraId="1526104B" w14:textId="77777777" w:rsidR="006009AB" w:rsidRDefault="006009AB">
            <w:pPr>
              <w:numPr>
                <w:ilvl w:val="0"/>
                <w:numId w:val="18"/>
              </w:numPr>
            </w:pPr>
            <w:r>
              <w:t>Úvod do studia předmětu</w:t>
            </w:r>
          </w:p>
          <w:p w14:paraId="704BBAF3" w14:textId="77777777" w:rsidR="006009AB" w:rsidRDefault="006009AB">
            <w:pPr>
              <w:numPr>
                <w:ilvl w:val="0"/>
                <w:numId w:val="18"/>
              </w:numPr>
            </w:pPr>
            <w:r>
              <w:t>Mezinárodní právo jako základ bezpečnosti</w:t>
            </w:r>
          </w:p>
          <w:p w14:paraId="244FF4D7" w14:textId="77777777" w:rsidR="006009AB" w:rsidRDefault="006009AB">
            <w:pPr>
              <w:numPr>
                <w:ilvl w:val="0"/>
                <w:numId w:val="18"/>
              </w:numPr>
            </w:pPr>
            <w:r>
              <w:t>Mezinárodní vztahy</w:t>
            </w:r>
          </w:p>
          <w:p w14:paraId="2A7099A0" w14:textId="77777777" w:rsidR="006009AB" w:rsidRDefault="006009AB">
            <w:pPr>
              <w:numPr>
                <w:ilvl w:val="0"/>
                <w:numId w:val="18"/>
              </w:numPr>
            </w:pPr>
            <w:r>
              <w:t>Teorie vývoje mezinárodního bezpečnostního prostředí</w:t>
            </w:r>
          </w:p>
          <w:p w14:paraId="3CC24779" w14:textId="77777777" w:rsidR="006009AB" w:rsidRDefault="006009AB">
            <w:pPr>
              <w:numPr>
                <w:ilvl w:val="0"/>
                <w:numId w:val="18"/>
              </w:numPr>
            </w:pPr>
            <w:r>
              <w:t>Systém mezinárodní bezpečnosti (hlavní bezpečnostní aktéři)</w:t>
            </w:r>
          </w:p>
          <w:p w14:paraId="043CB737" w14:textId="77777777" w:rsidR="006009AB" w:rsidRDefault="006009AB">
            <w:pPr>
              <w:numPr>
                <w:ilvl w:val="0"/>
                <w:numId w:val="18"/>
              </w:numPr>
            </w:pPr>
            <w:r>
              <w:t>Role mezinárodních bezpečnostních organizací (OSN)</w:t>
            </w:r>
          </w:p>
          <w:p w14:paraId="284D6CAF" w14:textId="77777777" w:rsidR="006009AB" w:rsidRDefault="006009AB">
            <w:pPr>
              <w:numPr>
                <w:ilvl w:val="0"/>
                <w:numId w:val="18"/>
              </w:numPr>
            </w:pPr>
            <w:r>
              <w:t>Bezpečnostní politika EU a NATO</w:t>
            </w:r>
          </w:p>
          <w:p w14:paraId="3D4F35CA" w14:textId="77777777" w:rsidR="006009AB" w:rsidRDefault="006009AB">
            <w:pPr>
              <w:numPr>
                <w:ilvl w:val="0"/>
                <w:numId w:val="18"/>
              </w:numPr>
            </w:pPr>
            <w:r>
              <w:t xml:space="preserve">Podstata a soudobé pojetí veřejné správy </w:t>
            </w:r>
          </w:p>
          <w:p w14:paraId="22CF5369" w14:textId="77777777" w:rsidR="006009AB" w:rsidRDefault="006009AB">
            <w:pPr>
              <w:numPr>
                <w:ilvl w:val="0"/>
                <w:numId w:val="18"/>
              </w:numPr>
            </w:pPr>
            <w:r>
              <w:t>Státní správa</w:t>
            </w:r>
          </w:p>
          <w:p w14:paraId="06BFB27F" w14:textId="77777777" w:rsidR="006009AB" w:rsidRDefault="006009AB">
            <w:pPr>
              <w:numPr>
                <w:ilvl w:val="0"/>
                <w:numId w:val="18"/>
              </w:numPr>
            </w:pPr>
            <w:r>
              <w:t>Struktura a působnost samosprávy</w:t>
            </w:r>
          </w:p>
          <w:p w14:paraId="032F7354" w14:textId="77777777" w:rsidR="006009AB" w:rsidRDefault="006009AB">
            <w:pPr>
              <w:numPr>
                <w:ilvl w:val="0"/>
                <w:numId w:val="18"/>
              </w:numPr>
            </w:pPr>
            <w:r>
              <w:t>Základní zásady činnosti správních orgánů (správní řád)</w:t>
            </w:r>
          </w:p>
          <w:p w14:paraId="4E68120A" w14:textId="77777777" w:rsidR="006009AB" w:rsidRDefault="006009AB">
            <w:pPr>
              <w:numPr>
                <w:ilvl w:val="0"/>
                <w:numId w:val="18"/>
              </w:numPr>
            </w:pPr>
            <w:r>
              <w:t>Trendy rozvoje veřejné správy</w:t>
            </w:r>
          </w:p>
          <w:p w14:paraId="0988F024" w14:textId="77777777" w:rsidR="006009AB" w:rsidRDefault="006009AB">
            <w:pPr>
              <w:numPr>
                <w:ilvl w:val="0"/>
                <w:numId w:val="18"/>
              </w:numPr>
            </w:pPr>
            <w:r>
              <w:t>Informatizace veřejné správy</w:t>
            </w:r>
          </w:p>
          <w:p w14:paraId="4674DBB2" w14:textId="3388F148" w:rsidR="006009AB" w:rsidRDefault="006009AB">
            <w:pPr>
              <w:numPr>
                <w:ilvl w:val="0"/>
                <w:numId w:val="18"/>
              </w:numPr>
            </w:pPr>
            <w:r>
              <w:t>Informační systémy veřejné správy</w:t>
            </w:r>
          </w:p>
        </w:tc>
      </w:tr>
      <w:tr w:rsidR="006009AB" w14:paraId="0035A572" w14:textId="77777777" w:rsidTr="0085754D">
        <w:trPr>
          <w:trHeight w:val="265"/>
        </w:trPr>
        <w:tc>
          <w:tcPr>
            <w:tcW w:w="3653" w:type="dxa"/>
            <w:gridSpan w:val="2"/>
            <w:tcBorders>
              <w:top w:val="nil"/>
            </w:tcBorders>
            <w:shd w:val="clear" w:color="auto" w:fill="F7CAAC"/>
          </w:tcPr>
          <w:p w14:paraId="54EE0F17" w14:textId="77777777" w:rsidR="006009AB" w:rsidRDefault="006009AB" w:rsidP="0085754D">
            <w:r>
              <w:rPr>
                <w:b/>
              </w:rPr>
              <w:t>Studijní literatura a studijní pomůcky</w:t>
            </w:r>
          </w:p>
        </w:tc>
        <w:tc>
          <w:tcPr>
            <w:tcW w:w="6202" w:type="dxa"/>
            <w:gridSpan w:val="7"/>
            <w:tcBorders>
              <w:top w:val="nil"/>
              <w:bottom w:val="nil"/>
            </w:tcBorders>
          </w:tcPr>
          <w:p w14:paraId="4BC5D97E" w14:textId="77777777" w:rsidR="006009AB" w:rsidRDefault="006009AB" w:rsidP="0085754D"/>
        </w:tc>
      </w:tr>
      <w:tr w:rsidR="006009AB" w14:paraId="615CB880" w14:textId="77777777" w:rsidTr="0085754D">
        <w:trPr>
          <w:trHeight w:val="1078"/>
        </w:trPr>
        <w:tc>
          <w:tcPr>
            <w:tcW w:w="9855" w:type="dxa"/>
            <w:gridSpan w:val="9"/>
            <w:tcBorders>
              <w:top w:val="nil"/>
            </w:tcBorders>
          </w:tcPr>
          <w:p w14:paraId="2518C4C2" w14:textId="77777777" w:rsidR="006009AB" w:rsidRDefault="006009AB" w:rsidP="00E96895">
            <w:pPr>
              <w:rPr>
                <w:b/>
              </w:rPr>
            </w:pPr>
            <w:r w:rsidRPr="00A726D4">
              <w:rPr>
                <w:b/>
              </w:rPr>
              <w:t>Povinná literatura</w:t>
            </w:r>
            <w:r>
              <w:rPr>
                <w:b/>
              </w:rPr>
              <w:t>:</w:t>
            </w:r>
          </w:p>
          <w:p w14:paraId="4240FEC0" w14:textId="77777777" w:rsidR="006009AB" w:rsidRPr="009052D0" w:rsidRDefault="006009AB">
            <w:r w:rsidRPr="009052D0">
              <w:t xml:space="preserve">LUKÁŠ, L. </w:t>
            </w:r>
            <w:r w:rsidRPr="009052D0">
              <w:rPr>
                <w:i/>
              </w:rPr>
              <w:t>Mezinárodní bezpečnost</w:t>
            </w:r>
            <w:r w:rsidRPr="009052D0">
              <w:t>. In: Lukáš, Luděk. Teorie bezpečnosti I. Zlín</w:t>
            </w:r>
            <w:del w:id="2618" w:author="Jiří Vojtěšek" w:date="2018-11-18T19:10:00Z">
              <w:r w:rsidRPr="009052D0" w:rsidDel="008C5756">
                <w:delText xml:space="preserve"> </w:delText>
              </w:r>
            </w:del>
            <w:r w:rsidRPr="009052D0">
              <w:t>: Radim Bačuvčík - VeRBuM, 2017, s. 89-100. ISBN 978-80-87500-89-7.</w:t>
            </w:r>
          </w:p>
          <w:p w14:paraId="5279DD6C" w14:textId="77777777" w:rsidR="006009AB" w:rsidRPr="009052D0" w:rsidRDefault="006009AB">
            <w:r w:rsidRPr="009052D0">
              <w:t xml:space="preserve">LUKÁŠ, L. </w:t>
            </w:r>
            <w:r w:rsidRPr="009052D0">
              <w:rPr>
                <w:i/>
              </w:rPr>
              <w:t>Bezpečnostní technologie, systémy a management</w:t>
            </w:r>
            <w:r w:rsidRPr="009052D0">
              <w:t>.  2. díl. Zlín: Radim Bačuvčík - VeRBuM, 2012. ISBN 978-80-87500-19-4.</w:t>
            </w:r>
          </w:p>
          <w:p w14:paraId="283051A0" w14:textId="77777777" w:rsidR="006009AB" w:rsidRPr="009052D0" w:rsidRDefault="006009AB">
            <w:r w:rsidRPr="009052D0">
              <w:t xml:space="preserve">EICHLER, J. </w:t>
            </w:r>
            <w:r w:rsidRPr="009052D0">
              <w:rPr>
                <w:i/>
              </w:rPr>
              <w:t>Mezinárodní bezpečnost v době globalizace</w:t>
            </w:r>
            <w:r w:rsidRPr="009052D0">
              <w:t>. Praha: Portál, 2009. ISBN 978-80-7367-540-0.</w:t>
            </w:r>
          </w:p>
          <w:p w14:paraId="60B83559" w14:textId="77777777" w:rsidR="006009AB" w:rsidRPr="009052D0" w:rsidRDefault="006009AB">
            <w:pPr>
              <w:rPr>
                <w:rStyle w:val="Hypertextovodkaz"/>
              </w:rPr>
            </w:pPr>
            <w:r>
              <w:t>VRABKOVÁ, I</w:t>
            </w:r>
            <w:r w:rsidRPr="009052D0">
              <w:t xml:space="preserve">. </w:t>
            </w:r>
            <w:r w:rsidRPr="009052D0">
              <w:rPr>
                <w:i/>
              </w:rPr>
              <w:t>Veřejná správa</w:t>
            </w:r>
            <w:r>
              <w:t xml:space="preserve">. Ostrava: VŠB-TU, 2016. </w:t>
            </w:r>
            <w:r w:rsidRPr="009052D0">
              <w:t>Series of economics textbooks. ISBN 978-80-248-3988-2.</w:t>
            </w:r>
          </w:p>
          <w:p w14:paraId="15E38973" w14:textId="77777777" w:rsidR="006009AB" w:rsidRDefault="006009AB">
            <w:pPr>
              <w:rPr>
                <w:b/>
                <w:lang w:val="en-US" w:eastAsia="en-US"/>
              </w:rPr>
            </w:pPr>
            <w:r w:rsidRPr="00A726D4">
              <w:rPr>
                <w:b/>
                <w:lang w:val="en-US" w:eastAsia="en-US"/>
              </w:rPr>
              <w:t xml:space="preserve">Doporučená </w:t>
            </w:r>
            <w:r>
              <w:rPr>
                <w:b/>
                <w:lang w:val="en-US" w:eastAsia="en-US"/>
              </w:rPr>
              <w:t>literatura</w:t>
            </w:r>
            <w:r w:rsidRPr="00A726D4">
              <w:rPr>
                <w:b/>
                <w:lang w:val="en-US" w:eastAsia="en-US"/>
              </w:rPr>
              <w:t>:</w:t>
            </w:r>
          </w:p>
          <w:p w14:paraId="551CCCC1" w14:textId="77777777" w:rsidR="006009AB" w:rsidRDefault="006009AB">
            <w:pPr>
              <w:rPr>
                <w:bCs/>
                <w:lang w:val="en-US" w:eastAsia="en-US"/>
              </w:rPr>
            </w:pPr>
            <w:r>
              <w:rPr>
                <w:bCs/>
                <w:caps/>
                <w:lang w:val="en-US" w:eastAsia="en-US"/>
              </w:rPr>
              <w:t>Hough</w:t>
            </w:r>
            <w:r>
              <w:rPr>
                <w:bCs/>
                <w:smallCaps/>
                <w:lang w:val="en-US" w:eastAsia="en-US"/>
              </w:rPr>
              <w:t xml:space="preserve"> </w:t>
            </w:r>
            <w:r>
              <w:rPr>
                <w:bCs/>
                <w:lang w:val="en-US" w:eastAsia="en-US"/>
              </w:rPr>
              <w:t xml:space="preserve">P., S. </w:t>
            </w:r>
            <w:r>
              <w:rPr>
                <w:bCs/>
                <w:caps/>
                <w:lang w:val="en-US" w:eastAsia="en-US"/>
              </w:rPr>
              <w:t>Malik</w:t>
            </w:r>
            <w:r>
              <w:rPr>
                <w:bCs/>
                <w:lang w:val="en-US" w:eastAsia="en-US"/>
              </w:rPr>
              <w:t xml:space="preserve">, A. </w:t>
            </w:r>
            <w:r>
              <w:rPr>
                <w:bCs/>
                <w:caps/>
                <w:lang w:val="en-US" w:eastAsia="en-US"/>
              </w:rPr>
              <w:t>Moran</w:t>
            </w:r>
            <w:r>
              <w:rPr>
                <w:bCs/>
                <w:lang w:val="en-US" w:eastAsia="en-US"/>
              </w:rPr>
              <w:t xml:space="preserve"> and B. </w:t>
            </w:r>
            <w:r>
              <w:rPr>
                <w:bCs/>
                <w:caps/>
                <w:lang w:val="en-US" w:eastAsia="en-US"/>
              </w:rPr>
              <w:t>Pilbeam</w:t>
            </w:r>
            <w:r>
              <w:rPr>
                <w:bCs/>
                <w:smallCaps/>
                <w:lang w:val="en-US" w:eastAsia="en-US"/>
              </w:rPr>
              <w:t xml:space="preserve">. </w:t>
            </w:r>
            <w:r>
              <w:rPr>
                <w:bCs/>
                <w:i/>
                <w:iCs/>
                <w:lang w:val="en-US" w:eastAsia="en-US"/>
              </w:rPr>
              <w:t xml:space="preserve">International Security Studies: Theory and Practice. </w:t>
            </w:r>
            <w:r>
              <w:rPr>
                <w:bCs/>
                <w:lang w:val="en-US" w:eastAsia="en-US"/>
              </w:rPr>
              <w:t>Routledge, 2015. ISBN 9780415734370.</w:t>
            </w:r>
          </w:p>
          <w:p w14:paraId="4CE7E8FF" w14:textId="77777777" w:rsidR="006009AB" w:rsidRPr="00B00123" w:rsidRDefault="006009AB">
            <w:pPr>
              <w:rPr>
                <w:bCs/>
                <w:lang w:val="en-US" w:eastAsia="en-US"/>
              </w:rPr>
            </w:pPr>
            <w:r w:rsidRPr="00B00123">
              <w:rPr>
                <w:bCs/>
                <w:caps/>
                <w:lang w:val="en-US" w:eastAsia="en-US"/>
              </w:rPr>
              <w:t xml:space="preserve">Collins </w:t>
            </w:r>
            <w:r>
              <w:rPr>
                <w:bCs/>
                <w:lang w:val="en-US" w:eastAsia="en-US"/>
              </w:rPr>
              <w:t xml:space="preserve">Al. </w:t>
            </w:r>
            <w:r w:rsidRPr="00B00123">
              <w:rPr>
                <w:bCs/>
                <w:i/>
                <w:iCs/>
                <w:lang w:val="en-US" w:eastAsia="en-US"/>
              </w:rPr>
              <w:t>Contemporary Security Studies</w:t>
            </w:r>
            <w:r>
              <w:rPr>
                <w:bCs/>
                <w:i/>
                <w:iCs/>
                <w:lang w:val="en-US" w:eastAsia="en-US"/>
              </w:rPr>
              <w:t xml:space="preserve">. </w:t>
            </w:r>
            <w:smartTag w:uri="urn:schemas-microsoft-com:office:smarttags" w:element="City">
              <w:r>
                <w:rPr>
                  <w:bCs/>
                  <w:lang w:val="en-US" w:eastAsia="en-US"/>
                </w:rPr>
                <w:t>Oxford</w:t>
              </w:r>
            </w:smartTag>
            <w:r>
              <w:rPr>
                <w:bCs/>
                <w:lang w:val="en-US" w:eastAsia="en-US"/>
              </w:rPr>
              <w:t xml:space="preserve">: </w:t>
            </w:r>
            <w:smartTag w:uri="urn:schemas-microsoft-com:office:smarttags" w:element="place">
              <w:smartTag w:uri="urn:schemas-microsoft-com:office:smarttags" w:element="PlaceName">
                <w:r>
                  <w:rPr>
                    <w:bCs/>
                    <w:lang w:val="en-US" w:eastAsia="en-US"/>
                  </w:rPr>
                  <w:t>Oxford</w:t>
                </w:r>
              </w:smartTag>
              <w:r>
                <w:rPr>
                  <w:bCs/>
                  <w:lang w:val="en-US" w:eastAsia="en-US"/>
                </w:rPr>
                <w:t xml:space="preserve"> </w:t>
              </w:r>
              <w:smartTag w:uri="urn:schemas-microsoft-com:office:smarttags" w:element="PlaceType">
                <w:r>
                  <w:rPr>
                    <w:bCs/>
                    <w:lang w:val="en-US" w:eastAsia="en-US"/>
                  </w:rPr>
                  <w:t>University</w:t>
                </w:r>
              </w:smartTag>
            </w:smartTag>
            <w:r>
              <w:rPr>
                <w:bCs/>
                <w:lang w:val="en-US" w:eastAsia="en-US"/>
              </w:rPr>
              <w:t xml:space="preserve"> Press, 2015. ISBN </w:t>
            </w:r>
            <w:r w:rsidRPr="00B00123">
              <w:rPr>
                <w:bCs/>
                <w:lang w:val="en-US" w:eastAsia="en-US"/>
              </w:rPr>
              <w:t>978-0198708315</w:t>
            </w:r>
          </w:p>
          <w:p w14:paraId="77E25327" w14:textId="6CE34CF2" w:rsidR="006009AB" w:rsidRPr="005C1C3C" w:rsidRDefault="006009AB">
            <w:pPr>
              <w:rPr>
                <w:lang w:val="en-US" w:eastAsia="en-US"/>
              </w:rPr>
            </w:pPr>
            <w:r w:rsidRPr="005C1C3C">
              <w:rPr>
                <w:lang w:val="en-US" w:eastAsia="en-US"/>
              </w:rPr>
              <w:t xml:space="preserve">WAISOVÁ, Š. </w:t>
            </w:r>
            <w:r w:rsidRPr="005C1C3C">
              <w:rPr>
                <w:i/>
                <w:lang w:val="en-US" w:eastAsia="en-US"/>
              </w:rPr>
              <w:t>Současné otázky mezinárodní bezpečnosti.</w:t>
            </w:r>
            <w:r w:rsidRPr="005C1C3C">
              <w:rPr>
                <w:lang w:val="en-US" w:eastAsia="en-US"/>
              </w:rPr>
              <w:t xml:space="preserve"> 2., upr. vyd. </w:t>
            </w:r>
            <w:smartTag w:uri="urn:schemas-microsoft-com:office:smarttags" w:element="City">
              <w:r w:rsidRPr="005C1C3C">
                <w:rPr>
                  <w:lang w:val="en-US" w:eastAsia="en-US"/>
                </w:rPr>
                <w:t>Plzeň</w:t>
              </w:r>
            </w:smartTag>
            <w:r w:rsidRPr="005C1C3C">
              <w:rPr>
                <w:lang w:val="en-US" w:eastAsia="en-US"/>
              </w:rPr>
              <w:t>: Vydavatelství a nakladatelství Aleš Čeněk, 2009. ISBN 978-80-7380-194-6.</w:t>
            </w:r>
          </w:p>
          <w:p w14:paraId="5485A504" w14:textId="630A63F6" w:rsidR="00C81245" w:rsidRDefault="006009AB">
            <w:pPr>
              <w:rPr>
                <w:ins w:id="2619" w:author="Milan Navrátil" w:date="2018-10-31T15:15:00Z"/>
                <w:lang w:val="en-US" w:eastAsia="en-US"/>
              </w:rPr>
              <w:pPrChange w:id="2620" w:author="Milan Navrátil" w:date="2018-10-31T15:15:00Z">
                <w:pPr>
                  <w:pStyle w:val="Normlnweb"/>
                </w:pPr>
              </w:pPrChange>
            </w:pPr>
            <w:r w:rsidRPr="00167BB4">
              <w:rPr>
                <w:lang w:val="en-US" w:eastAsia="en-US"/>
              </w:rPr>
              <w:t xml:space="preserve">POMAHAČ, R. </w:t>
            </w:r>
            <w:r w:rsidRPr="005C1C3C">
              <w:rPr>
                <w:i/>
                <w:lang w:val="en-US" w:eastAsia="en-US"/>
              </w:rPr>
              <w:t>Veřejná správa.</w:t>
            </w:r>
            <w:r w:rsidRPr="00167BB4">
              <w:rPr>
                <w:lang w:val="en-US" w:eastAsia="en-US"/>
              </w:rPr>
              <w:t xml:space="preserve"> V Praze: C.H. Beck, 2013. Beckovy mezioborové učebnice. ISBN 978-80-7400-447-6.</w:t>
            </w:r>
          </w:p>
          <w:p w14:paraId="6BD87735" w14:textId="77777777" w:rsidR="00C81245" w:rsidRDefault="00C81245" w:rsidP="00C81245">
            <w:pPr>
              <w:rPr>
                <w:ins w:id="2621" w:author="Milan Navrátil" w:date="2018-11-14T10:37:00Z"/>
              </w:rPr>
            </w:pPr>
            <w:ins w:id="2622" w:author="Milan Navrátil" w:date="2018-11-14T10:37:00Z">
              <w:r>
                <w:t>WILLIAMS, Paul. Security studies: an introduction. 2nd ed. London: Routledge, c2013. ISBN 978-0-415-78281-4.</w:t>
              </w:r>
            </w:ins>
          </w:p>
          <w:p w14:paraId="6A620F75" w14:textId="77777777" w:rsidR="00C81245" w:rsidRDefault="00C81245" w:rsidP="00C81245">
            <w:pPr>
              <w:rPr>
                <w:ins w:id="2623" w:author="Milan Navrátil" w:date="2018-11-14T10:37:00Z"/>
              </w:rPr>
            </w:pPr>
            <w:ins w:id="2624" w:author="Milan Navrátil" w:date="2018-11-14T10:37:00Z">
              <w:r w:rsidRPr="00146E6A">
                <w:t>S</w:t>
              </w:r>
              <w:r>
                <w:t>HAFRITZ</w:t>
              </w:r>
              <w:r w:rsidRPr="00146E6A">
                <w:t>, Jay M.</w:t>
              </w:r>
              <w:r>
                <w:t xml:space="preserve"> </w:t>
              </w:r>
              <w:r w:rsidRPr="00146E6A">
                <w:t>Introducing public administration</w:t>
              </w:r>
              <w:r>
                <w:t xml:space="preserve">. </w:t>
              </w:r>
              <w:r w:rsidRPr="00146E6A">
                <w:t>New York : Routledge, 2017.</w:t>
              </w:r>
              <w:r>
                <w:t xml:space="preserve"> ISBN </w:t>
              </w:r>
              <w:r w:rsidRPr="00146E6A">
                <w:t>978-1138666344</w:t>
              </w:r>
              <w:r>
                <w:t>.</w:t>
              </w:r>
            </w:ins>
          </w:p>
          <w:p w14:paraId="409CFB2D" w14:textId="4EF7E839" w:rsidR="00C12258" w:rsidRPr="009052D0" w:rsidRDefault="00C81245" w:rsidP="00C81245">
            <w:pPr>
              <w:rPr>
                <w:lang w:val="en-US" w:eastAsia="en-US"/>
              </w:rPr>
            </w:pPr>
            <w:ins w:id="2625" w:author="Milan Navrátil" w:date="2018-11-14T10:37:00Z">
              <w:r w:rsidRPr="00146E6A">
                <w:lastRenderedPageBreak/>
                <w:t>H</w:t>
              </w:r>
              <w:r>
                <w:t xml:space="preserve">OLZER, </w:t>
              </w:r>
              <w:r w:rsidRPr="00146E6A">
                <w:t xml:space="preserve">Marc </w:t>
              </w:r>
              <w:r>
                <w:t xml:space="preserve">and </w:t>
              </w:r>
              <w:r w:rsidRPr="00146E6A">
                <w:t>Richard W</w:t>
              </w:r>
              <w:r>
                <w:t>.,</w:t>
              </w:r>
              <w:r w:rsidRPr="00146E6A">
                <w:t xml:space="preserve"> S</w:t>
              </w:r>
              <w:r>
                <w:t xml:space="preserve">CHWESTER. </w:t>
              </w:r>
              <w:r w:rsidRPr="00146E6A">
                <w:t>Public Administration: An Introduction</w:t>
              </w:r>
              <w:r>
                <w:t>.</w:t>
              </w:r>
              <w:r w:rsidRPr="00146E6A">
                <w:t xml:space="preserve"> 1st Edition</w:t>
              </w:r>
              <w:r>
                <w:t xml:space="preserve">. New York: Routledge, 2011. ISBN </w:t>
              </w:r>
              <w:r w:rsidRPr="00FD799D">
                <w:t>978-0765621207</w:t>
              </w:r>
              <w:r>
                <w:t>.</w:t>
              </w:r>
            </w:ins>
          </w:p>
        </w:tc>
      </w:tr>
      <w:tr w:rsidR="006009AB" w14:paraId="65A24EFD" w14:textId="77777777" w:rsidTr="0085754D">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3D1EE775" w14:textId="77777777" w:rsidR="006009AB" w:rsidRDefault="006009AB" w:rsidP="0085754D">
            <w:pPr>
              <w:jc w:val="center"/>
              <w:rPr>
                <w:b/>
              </w:rPr>
            </w:pPr>
            <w:r>
              <w:rPr>
                <w:b/>
              </w:rPr>
              <w:lastRenderedPageBreak/>
              <w:t>Informace ke kombinované nebo distanční formě</w:t>
            </w:r>
          </w:p>
        </w:tc>
      </w:tr>
      <w:tr w:rsidR="006009AB" w14:paraId="0FC65DAA" w14:textId="77777777" w:rsidTr="0085754D">
        <w:tc>
          <w:tcPr>
            <w:tcW w:w="4787" w:type="dxa"/>
            <w:gridSpan w:val="3"/>
            <w:tcBorders>
              <w:top w:val="single" w:sz="2" w:space="0" w:color="auto"/>
            </w:tcBorders>
            <w:shd w:val="clear" w:color="auto" w:fill="F7CAAC"/>
          </w:tcPr>
          <w:p w14:paraId="1EBD37CC" w14:textId="77777777" w:rsidR="006009AB" w:rsidRDefault="006009AB" w:rsidP="0085754D">
            <w:r>
              <w:rPr>
                <w:b/>
              </w:rPr>
              <w:t>Rozsah konzultací (soustředění)</w:t>
            </w:r>
          </w:p>
        </w:tc>
        <w:tc>
          <w:tcPr>
            <w:tcW w:w="889" w:type="dxa"/>
            <w:tcBorders>
              <w:top w:val="single" w:sz="2" w:space="0" w:color="auto"/>
            </w:tcBorders>
          </w:tcPr>
          <w:p w14:paraId="5C125890" w14:textId="77777777" w:rsidR="006009AB" w:rsidRDefault="006009AB" w:rsidP="0085754D">
            <w:r>
              <w:t>16</w:t>
            </w:r>
          </w:p>
        </w:tc>
        <w:tc>
          <w:tcPr>
            <w:tcW w:w="4179" w:type="dxa"/>
            <w:gridSpan w:val="5"/>
            <w:tcBorders>
              <w:top w:val="single" w:sz="2" w:space="0" w:color="auto"/>
            </w:tcBorders>
            <w:shd w:val="clear" w:color="auto" w:fill="F7CAAC"/>
          </w:tcPr>
          <w:p w14:paraId="46DC62C8" w14:textId="77777777" w:rsidR="006009AB" w:rsidRDefault="006009AB" w:rsidP="0085754D">
            <w:pPr>
              <w:rPr>
                <w:b/>
              </w:rPr>
            </w:pPr>
            <w:r>
              <w:rPr>
                <w:b/>
              </w:rPr>
              <w:t xml:space="preserve">hodin </w:t>
            </w:r>
          </w:p>
        </w:tc>
      </w:tr>
      <w:tr w:rsidR="006009AB" w14:paraId="5A04993C" w14:textId="77777777" w:rsidTr="0085754D">
        <w:tc>
          <w:tcPr>
            <w:tcW w:w="9855" w:type="dxa"/>
            <w:gridSpan w:val="9"/>
            <w:shd w:val="clear" w:color="auto" w:fill="F7CAAC"/>
          </w:tcPr>
          <w:p w14:paraId="4803EF6A" w14:textId="77777777" w:rsidR="006009AB" w:rsidRDefault="006009AB" w:rsidP="0085754D">
            <w:pPr>
              <w:rPr>
                <w:b/>
              </w:rPr>
            </w:pPr>
            <w:r>
              <w:rPr>
                <w:b/>
              </w:rPr>
              <w:t>Informace o způsobu kontaktu s vyučujícím</w:t>
            </w:r>
          </w:p>
        </w:tc>
      </w:tr>
      <w:tr w:rsidR="006009AB" w14:paraId="6DF36851" w14:textId="77777777" w:rsidTr="000125B6">
        <w:trPr>
          <w:trHeight w:val="512"/>
        </w:trPr>
        <w:tc>
          <w:tcPr>
            <w:tcW w:w="9855" w:type="dxa"/>
            <w:gridSpan w:val="9"/>
          </w:tcPr>
          <w:p w14:paraId="7D7789EE" w14:textId="77777777" w:rsidR="006009AB" w:rsidRDefault="006009AB" w:rsidP="00E96895">
            <w:r>
              <w:t>Vyučující má pevně stanoveny své konzultační hodiny. Pro další komunikaci je možno využít mail, v případě specifické potřeby je možné dohodnout individuální mimořádné konzultace i v jiných termínech.</w:t>
            </w:r>
          </w:p>
        </w:tc>
      </w:tr>
      <w:tr w:rsidR="006009AB" w14:paraId="7840266A" w14:textId="77777777" w:rsidTr="0085754D">
        <w:tc>
          <w:tcPr>
            <w:tcW w:w="9855" w:type="dxa"/>
            <w:gridSpan w:val="9"/>
            <w:tcBorders>
              <w:bottom w:val="double" w:sz="4" w:space="0" w:color="auto"/>
            </w:tcBorders>
            <w:shd w:val="clear" w:color="auto" w:fill="BDD6EE"/>
          </w:tcPr>
          <w:p w14:paraId="575BCFCF" w14:textId="70CCCFD1" w:rsidR="006009AB" w:rsidRDefault="006009AB" w:rsidP="0085754D">
            <w:pPr>
              <w:tabs>
                <w:tab w:val="right" w:pos="9487"/>
              </w:tabs>
              <w:rPr>
                <w:b/>
                <w:sz w:val="28"/>
              </w:rPr>
            </w:pPr>
            <w:r>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14DE5CB1" w14:textId="77777777" w:rsidTr="0085754D">
        <w:tc>
          <w:tcPr>
            <w:tcW w:w="3086" w:type="dxa"/>
            <w:tcBorders>
              <w:top w:val="double" w:sz="4" w:space="0" w:color="auto"/>
            </w:tcBorders>
            <w:shd w:val="clear" w:color="auto" w:fill="F7CAAC"/>
          </w:tcPr>
          <w:p w14:paraId="500EB821" w14:textId="77777777" w:rsidR="006009AB" w:rsidRDefault="006009AB" w:rsidP="0085754D">
            <w:pPr>
              <w:rPr>
                <w:b/>
              </w:rPr>
            </w:pPr>
            <w:r>
              <w:rPr>
                <w:b/>
              </w:rPr>
              <w:t>Název studijního předmětu</w:t>
            </w:r>
          </w:p>
        </w:tc>
        <w:tc>
          <w:tcPr>
            <w:tcW w:w="6769" w:type="dxa"/>
            <w:gridSpan w:val="8"/>
            <w:tcBorders>
              <w:top w:val="double" w:sz="4" w:space="0" w:color="auto"/>
            </w:tcBorders>
          </w:tcPr>
          <w:p w14:paraId="5FBA9B22" w14:textId="58BC3EAE" w:rsidR="0018259D" w:rsidRDefault="006009AB" w:rsidP="0085754D">
            <w:bookmarkStart w:id="2626" w:name="technologieBudov"/>
            <w:r>
              <w:t>Technologie budov</w:t>
            </w:r>
            <w:bookmarkEnd w:id="2626"/>
          </w:p>
        </w:tc>
      </w:tr>
      <w:tr w:rsidR="006009AB" w14:paraId="15FA18C3" w14:textId="77777777" w:rsidTr="0085754D">
        <w:tc>
          <w:tcPr>
            <w:tcW w:w="3086" w:type="dxa"/>
            <w:shd w:val="clear" w:color="auto" w:fill="F7CAAC"/>
          </w:tcPr>
          <w:p w14:paraId="3196B703" w14:textId="77777777" w:rsidR="006009AB" w:rsidRDefault="006009AB" w:rsidP="0085754D">
            <w:pPr>
              <w:rPr>
                <w:b/>
              </w:rPr>
            </w:pPr>
            <w:r>
              <w:rPr>
                <w:b/>
              </w:rPr>
              <w:t>Typ předmětu</w:t>
            </w:r>
          </w:p>
        </w:tc>
        <w:tc>
          <w:tcPr>
            <w:tcW w:w="3406" w:type="dxa"/>
            <w:gridSpan w:val="4"/>
          </w:tcPr>
          <w:p w14:paraId="7DF7B737" w14:textId="77777777" w:rsidR="006009AB" w:rsidRDefault="006009AB" w:rsidP="0085754D">
            <w:r>
              <w:t>Povinný „PZ“ pro specializaci:</w:t>
            </w:r>
          </w:p>
          <w:p w14:paraId="233CC3F9" w14:textId="77777777" w:rsidR="006009AB" w:rsidRDefault="006009AB" w:rsidP="0085754D">
            <w:r>
              <w:t>Bezpečnostní technologie</w:t>
            </w:r>
          </w:p>
        </w:tc>
        <w:tc>
          <w:tcPr>
            <w:tcW w:w="2695" w:type="dxa"/>
            <w:gridSpan w:val="2"/>
            <w:shd w:val="clear" w:color="auto" w:fill="F7CAAC"/>
          </w:tcPr>
          <w:p w14:paraId="6D36FF32" w14:textId="77777777" w:rsidR="006009AB" w:rsidRDefault="006009AB" w:rsidP="0085754D">
            <w:r>
              <w:rPr>
                <w:b/>
              </w:rPr>
              <w:t>doporučený ročník / semestr</w:t>
            </w:r>
          </w:p>
        </w:tc>
        <w:tc>
          <w:tcPr>
            <w:tcW w:w="668" w:type="dxa"/>
            <w:gridSpan w:val="2"/>
          </w:tcPr>
          <w:p w14:paraId="71E915E6" w14:textId="77777777" w:rsidR="006009AB" w:rsidRDefault="006009AB" w:rsidP="0085754D">
            <w:r>
              <w:t>1/L</w:t>
            </w:r>
          </w:p>
        </w:tc>
      </w:tr>
      <w:tr w:rsidR="006009AB" w14:paraId="467923C1" w14:textId="77777777" w:rsidTr="0085754D">
        <w:tc>
          <w:tcPr>
            <w:tcW w:w="3086" w:type="dxa"/>
            <w:shd w:val="clear" w:color="auto" w:fill="F7CAAC"/>
          </w:tcPr>
          <w:p w14:paraId="36949C39" w14:textId="77777777" w:rsidR="006009AB" w:rsidRDefault="006009AB" w:rsidP="0085754D">
            <w:pPr>
              <w:rPr>
                <w:b/>
              </w:rPr>
            </w:pPr>
            <w:r>
              <w:rPr>
                <w:b/>
              </w:rPr>
              <w:t>Rozsah studijního předmětu</w:t>
            </w:r>
          </w:p>
        </w:tc>
        <w:tc>
          <w:tcPr>
            <w:tcW w:w="1701" w:type="dxa"/>
            <w:gridSpan w:val="2"/>
          </w:tcPr>
          <w:p w14:paraId="7E3A1710" w14:textId="77777777" w:rsidR="006009AB" w:rsidRDefault="006009AB" w:rsidP="0085754D">
            <w:r w:rsidRPr="00E27C4D">
              <w:t>28p + 28c</w:t>
            </w:r>
          </w:p>
        </w:tc>
        <w:tc>
          <w:tcPr>
            <w:tcW w:w="889" w:type="dxa"/>
            <w:shd w:val="clear" w:color="auto" w:fill="F7CAAC"/>
          </w:tcPr>
          <w:p w14:paraId="1593B148" w14:textId="77777777" w:rsidR="006009AB" w:rsidRDefault="006009AB" w:rsidP="0085754D">
            <w:pPr>
              <w:rPr>
                <w:b/>
              </w:rPr>
            </w:pPr>
            <w:r>
              <w:rPr>
                <w:b/>
              </w:rPr>
              <w:t xml:space="preserve">hod. </w:t>
            </w:r>
          </w:p>
        </w:tc>
        <w:tc>
          <w:tcPr>
            <w:tcW w:w="816" w:type="dxa"/>
          </w:tcPr>
          <w:p w14:paraId="5E04E35B" w14:textId="77777777" w:rsidR="006009AB" w:rsidRDefault="006009AB" w:rsidP="0085754D"/>
        </w:tc>
        <w:tc>
          <w:tcPr>
            <w:tcW w:w="2156" w:type="dxa"/>
            <w:shd w:val="clear" w:color="auto" w:fill="F7CAAC"/>
          </w:tcPr>
          <w:p w14:paraId="7C930FD8" w14:textId="77777777" w:rsidR="006009AB" w:rsidRDefault="006009AB" w:rsidP="0085754D">
            <w:pPr>
              <w:rPr>
                <w:b/>
              </w:rPr>
            </w:pPr>
            <w:r>
              <w:rPr>
                <w:b/>
              </w:rPr>
              <w:t>kreditů</w:t>
            </w:r>
          </w:p>
        </w:tc>
        <w:tc>
          <w:tcPr>
            <w:tcW w:w="1207" w:type="dxa"/>
            <w:gridSpan w:val="3"/>
          </w:tcPr>
          <w:p w14:paraId="30D3BFFD" w14:textId="77777777" w:rsidR="006009AB" w:rsidRDefault="006009AB" w:rsidP="0085754D">
            <w:r>
              <w:t>4</w:t>
            </w:r>
          </w:p>
        </w:tc>
      </w:tr>
      <w:tr w:rsidR="006009AB" w14:paraId="4924753D" w14:textId="77777777" w:rsidTr="0085754D">
        <w:tc>
          <w:tcPr>
            <w:tcW w:w="3086" w:type="dxa"/>
            <w:shd w:val="clear" w:color="auto" w:fill="F7CAAC"/>
          </w:tcPr>
          <w:p w14:paraId="305D6A99" w14:textId="77777777" w:rsidR="006009AB" w:rsidRDefault="006009AB" w:rsidP="0085754D">
            <w:pPr>
              <w:rPr>
                <w:b/>
                <w:sz w:val="22"/>
              </w:rPr>
            </w:pPr>
            <w:r>
              <w:rPr>
                <w:b/>
              </w:rPr>
              <w:t>Prerekvizity, korekvizity, ekvivalence</w:t>
            </w:r>
          </w:p>
        </w:tc>
        <w:tc>
          <w:tcPr>
            <w:tcW w:w="6769" w:type="dxa"/>
            <w:gridSpan w:val="8"/>
          </w:tcPr>
          <w:p w14:paraId="0ACF2E00" w14:textId="77777777" w:rsidR="006009AB" w:rsidRDefault="006009AB" w:rsidP="0085754D">
            <w:r>
              <w:t>nejsou</w:t>
            </w:r>
          </w:p>
        </w:tc>
      </w:tr>
      <w:tr w:rsidR="006009AB" w14:paraId="632A3B42" w14:textId="77777777" w:rsidTr="0085754D">
        <w:tc>
          <w:tcPr>
            <w:tcW w:w="3086" w:type="dxa"/>
            <w:shd w:val="clear" w:color="auto" w:fill="F7CAAC"/>
          </w:tcPr>
          <w:p w14:paraId="16B28AB1" w14:textId="77777777" w:rsidR="006009AB" w:rsidRDefault="006009AB" w:rsidP="0085754D">
            <w:pPr>
              <w:rPr>
                <w:b/>
              </w:rPr>
            </w:pPr>
            <w:r>
              <w:rPr>
                <w:b/>
              </w:rPr>
              <w:t>Způsob ověření studijních výsledků</w:t>
            </w:r>
          </w:p>
        </w:tc>
        <w:tc>
          <w:tcPr>
            <w:tcW w:w="3406" w:type="dxa"/>
            <w:gridSpan w:val="4"/>
          </w:tcPr>
          <w:p w14:paraId="5A7F607F" w14:textId="77777777" w:rsidR="006009AB" w:rsidRDefault="006009AB" w:rsidP="0085754D">
            <w:r>
              <w:t>Zápočet, zkouška</w:t>
            </w:r>
          </w:p>
        </w:tc>
        <w:tc>
          <w:tcPr>
            <w:tcW w:w="2156" w:type="dxa"/>
            <w:shd w:val="clear" w:color="auto" w:fill="F7CAAC"/>
          </w:tcPr>
          <w:p w14:paraId="63A5CAD1" w14:textId="77777777" w:rsidR="006009AB" w:rsidRDefault="006009AB" w:rsidP="0085754D">
            <w:pPr>
              <w:rPr>
                <w:b/>
              </w:rPr>
            </w:pPr>
            <w:r>
              <w:rPr>
                <w:b/>
              </w:rPr>
              <w:t>Forma výuky</w:t>
            </w:r>
          </w:p>
        </w:tc>
        <w:tc>
          <w:tcPr>
            <w:tcW w:w="1207" w:type="dxa"/>
            <w:gridSpan w:val="3"/>
          </w:tcPr>
          <w:p w14:paraId="6A62963B" w14:textId="77777777" w:rsidR="006009AB" w:rsidRDefault="006009AB" w:rsidP="0085754D">
            <w:r>
              <w:t>přednáška</w:t>
            </w:r>
          </w:p>
        </w:tc>
      </w:tr>
      <w:tr w:rsidR="006009AB" w14:paraId="43C8BBD8" w14:textId="77777777" w:rsidTr="0085754D">
        <w:tc>
          <w:tcPr>
            <w:tcW w:w="3086" w:type="dxa"/>
            <w:shd w:val="clear" w:color="auto" w:fill="F7CAAC"/>
          </w:tcPr>
          <w:p w14:paraId="66304D68" w14:textId="77777777" w:rsidR="006009AB" w:rsidRDefault="006009AB" w:rsidP="0085754D">
            <w:pPr>
              <w:rPr>
                <w:b/>
              </w:rPr>
            </w:pPr>
            <w:r>
              <w:rPr>
                <w:b/>
              </w:rPr>
              <w:t>Forma způsobu ověření studijních výsledků a další požadavky na studenta</w:t>
            </w:r>
          </w:p>
        </w:tc>
        <w:tc>
          <w:tcPr>
            <w:tcW w:w="6769" w:type="dxa"/>
            <w:gridSpan w:val="8"/>
            <w:tcBorders>
              <w:bottom w:val="nil"/>
            </w:tcBorders>
          </w:tcPr>
          <w:p w14:paraId="66168757" w14:textId="77777777" w:rsidR="006009AB" w:rsidRDefault="006009AB" w:rsidP="0085754D">
            <w:r>
              <w:t>Písemná  i ústní forma</w:t>
            </w:r>
          </w:p>
          <w:p w14:paraId="0952F86A" w14:textId="77777777" w:rsidR="006009AB" w:rsidRDefault="006009AB" w:rsidP="0085754D">
            <w:r>
              <w:t xml:space="preserve">1. Zápočet </w:t>
            </w:r>
          </w:p>
          <w:p w14:paraId="4F10ABE3" w14:textId="77777777" w:rsidR="006009AB" w:rsidRDefault="006009AB" w:rsidP="0085754D">
            <w:r>
              <w:t xml:space="preserve">2. Teoretické a praktické zvládnutí základní problematiky a jednotlivých témat. </w:t>
            </w:r>
          </w:p>
          <w:p w14:paraId="4D9EF1D7" w14:textId="77777777" w:rsidR="006009AB" w:rsidRDefault="006009AB" w:rsidP="0085754D">
            <w:r>
              <w:t xml:space="preserve">3. Písemná část zkoušky. </w:t>
            </w:r>
          </w:p>
          <w:p w14:paraId="65B09ECB" w14:textId="77777777" w:rsidR="006009AB" w:rsidRDefault="006009AB" w:rsidP="0085754D">
            <w:r>
              <w:t>4. Ústní část zkoušky.</w:t>
            </w:r>
          </w:p>
        </w:tc>
      </w:tr>
      <w:tr w:rsidR="006009AB" w14:paraId="21AAC5EC" w14:textId="77777777" w:rsidTr="002A120A">
        <w:trPr>
          <w:trHeight w:val="58"/>
        </w:trPr>
        <w:tc>
          <w:tcPr>
            <w:tcW w:w="9855" w:type="dxa"/>
            <w:gridSpan w:val="9"/>
            <w:tcBorders>
              <w:top w:val="nil"/>
            </w:tcBorders>
          </w:tcPr>
          <w:p w14:paraId="06DB2F1B" w14:textId="77777777" w:rsidR="006009AB" w:rsidRDefault="006009AB" w:rsidP="0085754D"/>
        </w:tc>
      </w:tr>
      <w:tr w:rsidR="006009AB" w14:paraId="10C7AD93" w14:textId="77777777" w:rsidTr="0085754D">
        <w:trPr>
          <w:trHeight w:val="197"/>
        </w:trPr>
        <w:tc>
          <w:tcPr>
            <w:tcW w:w="3086" w:type="dxa"/>
            <w:tcBorders>
              <w:top w:val="nil"/>
            </w:tcBorders>
            <w:shd w:val="clear" w:color="auto" w:fill="F7CAAC"/>
          </w:tcPr>
          <w:p w14:paraId="2F77C188" w14:textId="77777777" w:rsidR="006009AB" w:rsidRDefault="006009AB" w:rsidP="0085754D">
            <w:pPr>
              <w:rPr>
                <w:b/>
              </w:rPr>
            </w:pPr>
            <w:r>
              <w:rPr>
                <w:b/>
              </w:rPr>
              <w:t>Garant předmětu</w:t>
            </w:r>
          </w:p>
        </w:tc>
        <w:tc>
          <w:tcPr>
            <w:tcW w:w="6769" w:type="dxa"/>
            <w:gridSpan w:val="8"/>
            <w:tcBorders>
              <w:top w:val="nil"/>
            </w:tcBorders>
          </w:tcPr>
          <w:p w14:paraId="20484D3C" w14:textId="77777777" w:rsidR="006009AB" w:rsidRDefault="006009AB" w:rsidP="0085754D">
            <w:r>
              <w:t>Ing. Martin Zálešák, CSc.</w:t>
            </w:r>
          </w:p>
        </w:tc>
      </w:tr>
      <w:tr w:rsidR="006009AB" w14:paraId="57EA07E3" w14:textId="77777777" w:rsidTr="0085754D">
        <w:trPr>
          <w:trHeight w:val="243"/>
        </w:trPr>
        <w:tc>
          <w:tcPr>
            <w:tcW w:w="3086" w:type="dxa"/>
            <w:tcBorders>
              <w:top w:val="nil"/>
            </w:tcBorders>
            <w:shd w:val="clear" w:color="auto" w:fill="F7CAAC"/>
          </w:tcPr>
          <w:p w14:paraId="575A8B69" w14:textId="77777777" w:rsidR="006009AB" w:rsidRDefault="006009AB" w:rsidP="0085754D">
            <w:pPr>
              <w:rPr>
                <w:b/>
              </w:rPr>
            </w:pPr>
            <w:r>
              <w:rPr>
                <w:b/>
              </w:rPr>
              <w:t>Zapojení garanta do výuky předmětu</w:t>
            </w:r>
          </w:p>
        </w:tc>
        <w:tc>
          <w:tcPr>
            <w:tcW w:w="6769" w:type="dxa"/>
            <w:gridSpan w:val="8"/>
            <w:tcBorders>
              <w:top w:val="nil"/>
            </w:tcBorders>
          </w:tcPr>
          <w:p w14:paraId="47A31F06" w14:textId="77777777" w:rsidR="006009AB" w:rsidRDefault="006009AB" w:rsidP="0085754D">
            <w:r>
              <w:t>Metodicky, přednáší i vede cvičení</w:t>
            </w:r>
          </w:p>
        </w:tc>
      </w:tr>
      <w:tr w:rsidR="006009AB" w14:paraId="6F9A8FE0" w14:textId="77777777" w:rsidTr="0085754D">
        <w:tc>
          <w:tcPr>
            <w:tcW w:w="3086" w:type="dxa"/>
            <w:shd w:val="clear" w:color="auto" w:fill="F7CAAC"/>
          </w:tcPr>
          <w:p w14:paraId="483D8015" w14:textId="77777777" w:rsidR="006009AB" w:rsidRDefault="006009AB" w:rsidP="0085754D">
            <w:pPr>
              <w:rPr>
                <w:b/>
              </w:rPr>
            </w:pPr>
            <w:r>
              <w:rPr>
                <w:b/>
              </w:rPr>
              <w:t>Vyučující</w:t>
            </w:r>
          </w:p>
        </w:tc>
        <w:tc>
          <w:tcPr>
            <w:tcW w:w="6769" w:type="dxa"/>
            <w:gridSpan w:val="8"/>
            <w:tcBorders>
              <w:bottom w:val="nil"/>
            </w:tcBorders>
          </w:tcPr>
          <w:p w14:paraId="7A677FB1" w14:textId="4AC64E52" w:rsidR="006009AB" w:rsidRDefault="006009AB" w:rsidP="00947A1E">
            <w:r>
              <w:t>Ing. M</w:t>
            </w:r>
            <w:r w:rsidR="00947A1E">
              <w:t xml:space="preserve">artin Zálešák, CSc., přednášky </w:t>
            </w:r>
            <w:r>
              <w:t>(100 %)</w:t>
            </w:r>
          </w:p>
        </w:tc>
      </w:tr>
      <w:tr w:rsidR="006009AB" w14:paraId="4F98497F" w14:textId="77777777" w:rsidTr="002A120A">
        <w:trPr>
          <w:trHeight w:val="178"/>
        </w:trPr>
        <w:tc>
          <w:tcPr>
            <w:tcW w:w="9855" w:type="dxa"/>
            <w:gridSpan w:val="9"/>
            <w:tcBorders>
              <w:top w:val="nil"/>
            </w:tcBorders>
          </w:tcPr>
          <w:p w14:paraId="178E77D8" w14:textId="77777777" w:rsidR="006009AB" w:rsidRDefault="006009AB" w:rsidP="0085754D"/>
        </w:tc>
      </w:tr>
      <w:tr w:rsidR="006009AB" w14:paraId="0C036301" w14:textId="77777777" w:rsidTr="0085754D">
        <w:tc>
          <w:tcPr>
            <w:tcW w:w="3086" w:type="dxa"/>
            <w:shd w:val="clear" w:color="auto" w:fill="F7CAAC"/>
          </w:tcPr>
          <w:p w14:paraId="2048778A" w14:textId="77777777" w:rsidR="006009AB" w:rsidRDefault="006009AB" w:rsidP="0085754D">
            <w:pPr>
              <w:rPr>
                <w:b/>
              </w:rPr>
            </w:pPr>
            <w:r>
              <w:rPr>
                <w:b/>
              </w:rPr>
              <w:t>Stručná anotace předmětu</w:t>
            </w:r>
          </w:p>
        </w:tc>
        <w:tc>
          <w:tcPr>
            <w:tcW w:w="6769" w:type="dxa"/>
            <w:gridSpan w:val="8"/>
            <w:tcBorders>
              <w:bottom w:val="nil"/>
            </w:tcBorders>
          </w:tcPr>
          <w:p w14:paraId="171E99EA" w14:textId="77777777" w:rsidR="006009AB" w:rsidRDefault="006009AB" w:rsidP="0085754D"/>
        </w:tc>
      </w:tr>
      <w:tr w:rsidR="006009AB" w14:paraId="5AB10E05" w14:textId="77777777" w:rsidTr="0085754D">
        <w:trPr>
          <w:trHeight w:val="3938"/>
        </w:trPr>
        <w:tc>
          <w:tcPr>
            <w:tcW w:w="9855" w:type="dxa"/>
            <w:gridSpan w:val="9"/>
            <w:tcBorders>
              <w:top w:val="nil"/>
              <w:bottom w:val="single" w:sz="12" w:space="0" w:color="auto"/>
            </w:tcBorders>
          </w:tcPr>
          <w:p w14:paraId="78F9CB4B" w14:textId="47F7B2B1" w:rsidR="006009AB" w:rsidRPr="00E16BF7" w:rsidRDefault="008C06FE" w:rsidP="00E96895">
            <w:ins w:id="2627" w:author="Milan Navrátil" w:date="2018-11-02T12:34:00Z">
              <w:r w:rsidRPr="002B49CB">
                <w:rPr>
                  <w:szCs w:val="22"/>
                </w:rPr>
                <w:t>Cílem předmětu je získání poznatků a znalostí z oblasti</w:t>
              </w:r>
              <w:r w:rsidRPr="00E16BF7" w:rsidDel="008C06FE">
                <w:t xml:space="preserve"> </w:t>
              </w:r>
            </w:ins>
            <w:del w:id="2628" w:author="Milan Navrátil" w:date="2018-11-02T12:34:00Z">
              <w:r w:rsidR="006009AB" w:rsidRPr="00E16BF7" w:rsidDel="008C06FE">
                <w:delText xml:space="preserve">Náplní předmětu je problematika </w:delText>
              </w:r>
            </w:del>
            <w:r w:rsidR="006009AB" w:rsidRPr="00E16BF7">
              <w:t>moderního přístupu k zabezpečení provozu budov a jeho optimalizace. Předmět je zaměřen na  integrované systémy budov. Pozornost bude věnována všem systémům, subsystémům a zařízením řešícím požadované funkční parametry budov se zřetelem na jejich integraci, řízení a správu.</w:t>
            </w:r>
          </w:p>
          <w:p w14:paraId="21F8E359" w14:textId="77777777" w:rsidR="006009AB" w:rsidRPr="00E16BF7" w:rsidRDefault="006009AB">
            <w:r w:rsidRPr="00E16BF7">
              <w:t>Posluchači si vědomosti získané v rámci výuky předmětu prakticky ověří a osvojí v navazujícím předmětu Projektování integrovaných systémů budov.</w:t>
            </w:r>
          </w:p>
          <w:p w14:paraId="6436A4C5" w14:textId="77777777" w:rsidR="006009AB" w:rsidRDefault="006009AB">
            <w:r w:rsidRPr="005F2206">
              <w:t>Témata:</w:t>
            </w:r>
          </w:p>
          <w:p w14:paraId="1F5C18CC" w14:textId="77777777" w:rsidR="006009AB" w:rsidRPr="00E16BF7" w:rsidRDefault="006009AB">
            <w:pPr>
              <w:pStyle w:val="Odstavecseseznamem"/>
              <w:numPr>
                <w:ilvl w:val="0"/>
                <w:numId w:val="25"/>
              </w:numPr>
            </w:pPr>
            <w:r w:rsidRPr="00E16BF7">
              <w:t>Vnitřní a vně</w:t>
            </w:r>
            <w:r>
              <w:t>jší prostředí budov,  parametry</w:t>
            </w:r>
            <w:r w:rsidRPr="00E16BF7">
              <w:t>, měření a hodnocení</w:t>
            </w:r>
          </w:p>
          <w:p w14:paraId="2B300DEC" w14:textId="77777777" w:rsidR="006009AB" w:rsidRPr="00E16BF7" w:rsidRDefault="006009AB">
            <w:pPr>
              <w:pStyle w:val="Odstavecseseznamem"/>
              <w:numPr>
                <w:ilvl w:val="0"/>
                <w:numId w:val="25"/>
              </w:numPr>
            </w:pPr>
            <w:r w:rsidRPr="00E16BF7">
              <w:t>Vlhký vzduch</w:t>
            </w:r>
          </w:p>
          <w:p w14:paraId="6D92D8F8" w14:textId="77777777" w:rsidR="006009AB" w:rsidRPr="00E16BF7" w:rsidRDefault="006009AB">
            <w:pPr>
              <w:pStyle w:val="Odstavecseseznamem"/>
              <w:numPr>
                <w:ilvl w:val="0"/>
                <w:numId w:val="25"/>
              </w:numPr>
            </w:pPr>
            <w:r w:rsidRPr="00E16BF7">
              <w:t>Základy akustiky a světelné techniky</w:t>
            </w:r>
          </w:p>
          <w:p w14:paraId="359A91D0" w14:textId="77777777" w:rsidR="006009AB" w:rsidRPr="00E16BF7" w:rsidRDefault="006009AB">
            <w:pPr>
              <w:pStyle w:val="Odstavecseseznamem"/>
              <w:numPr>
                <w:ilvl w:val="0"/>
                <w:numId w:val="25"/>
              </w:numPr>
            </w:pPr>
            <w:r w:rsidRPr="00E16BF7">
              <w:t>Přenos tepla</w:t>
            </w:r>
          </w:p>
          <w:p w14:paraId="05D8ABD0" w14:textId="77777777" w:rsidR="006009AB" w:rsidRPr="00E16BF7" w:rsidRDefault="006009AB">
            <w:pPr>
              <w:pStyle w:val="Odstavecseseznamem"/>
              <w:numPr>
                <w:ilvl w:val="0"/>
                <w:numId w:val="25"/>
              </w:numPr>
            </w:pPr>
            <w:r w:rsidRPr="00E16BF7">
              <w:t>Hydraulika systémů techniky prostředí a výměníky tepla</w:t>
            </w:r>
          </w:p>
          <w:p w14:paraId="6443F678" w14:textId="77777777" w:rsidR="006009AB" w:rsidRPr="00E16BF7" w:rsidRDefault="006009AB">
            <w:pPr>
              <w:pStyle w:val="Odstavecseseznamem"/>
              <w:numPr>
                <w:ilvl w:val="0"/>
                <w:numId w:val="25"/>
              </w:numPr>
            </w:pPr>
            <w:r w:rsidRPr="00E16BF7">
              <w:t>Požadavky na vnitřní prostředí</w:t>
            </w:r>
          </w:p>
          <w:p w14:paraId="1E53445E" w14:textId="77777777" w:rsidR="006009AB" w:rsidRPr="00E16BF7" w:rsidRDefault="006009AB">
            <w:pPr>
              <w:pStyle w:val="Odstavecseseznamem"/>
              <w:numPr>
                <w:ilvl w:val="0"/>
                <w:numId w:val="25"/>
              </w:numPr>
            </w:pPr>
            <w:r w:rsidRPr="00E16BF7">
              <w:t>Vlastnosti a parametry budov</w:t>
            </w:r>
          </w:p>
          <w:p w14:paraId="7B729DC4" w14:textId="77777777" w:rsidR="006009AB" w:rsidRPr="00E16BF7" w:rsidRDefault="006009AB">
            <w:pPr>
              <w:pStyle w:val="Odstavecseseznamem"/>
              <w:numPr>
                <w:ilvl w:val="0"/>
                <w:numId w:val="25"/>
              </w:numPr>
            </w:pPr>
            <w:r w:rsidRPr="00E16BF7">
              <w:t>Vlastnosti a parametry budov</w:t>
            </w:r>
          </w:p>
          <w:p w14:paraId="771B5D50" w14:textId="77777777" w:rsidR="006009AB" w:rsidRPr="00E16BF7" w:rsidRDefault="006009AB">
            <w:pPr>
              <w:pStyle w:val="Odstavecseseznamem"/>
              <w:numPr>
                <w:ilvl w:val="0"/>
                <w:numId w:val="25"/>
              </w:numPr>
            </w:pPr>
            <w:r w:rsidRPr="00E16BF7">
              <w:t>Energetické systémy v budovách a jejich prvky</w:t>
            </w:r>
          </w:p>
          <w:p w14:paraId="6FD7C2AA" w14:textId="77777777" w:rsidR="006009AB" w:rsidRPr="00E16BF7" w:rsidRDefault="006009AB">
            <w:pPr>
              <w:pStyle w:val="Odstavecseseznamem"/>
              <w:numPr>
                <w:ilvl w:val="0"/>
                <w:numId w:val="25"/>
              </w:numPr>
            </w:pPr>
            <w:r w:rsidRPr="00E16BF7">
              <w:t>Vytápěcí systémy</w:t>
            </w:r>
          </w:p>
          <w:p w14:paraId="4353F6A8" w14:textId="77777777" w:rsidR="006009AB" w:rsidRPr="00E16BF7" w:rsidRDefault="006009AB">
            <w:pPr>
              <w:pStyle w:val="Odstavecseseznamem"/>
              <w:numPr>
                <w:ilvl w:val="0"/>
                <w:numId w:val="25"/>
              </w:numPr>
            </w:pPr>
            <w:r w:rsidRPr="00E16BF7">
              <w:t>Větrací a klimatizační systémy</w:t>
            </w:r>
          </w:p>
          <w:p w14:paraId="072A7176" w14:textId="77777777" w:rsidR="006009AB" w:rsidRPr="00E16BF7" w:rsidRDefault="006009AB">
            <w:pPr>
              <w:pStyle w:val="Odstavecseseznamem"/>
              <w:numPr>
                <w:ilvl w:val="0"/>
                <w:numId w:val="25"/>
              </w:numPr>
            </w:pPr>
            <w:r w:rsidRPr="00E16BF7">
              <w:t>Větrací a klimatizační systémy</w:t>
            </w:r>
          </w:p>
          <w:p w14:paraId="024F7AF6" w14:textId="77777777" w:rsidR="006009AB" w:rsidRPr="00E16BF7" w:rsidRDefault="006009AB">
            <w:pPr>
              <w:pStyle w:val="Odstavecseseznamem"/>
              <w:numPr>
                <w:ilvl w:val="0"/>
                <w:numId w:val="25"/>
              </w:numPr>
            </w:pPr>
            <w:r w:rsidRPr="00E16BF7">
              <w:t>Obnovitelné a alternativní zdroje energie</w:t>
            </w:r>
          </w:p>
          <w:p w14:paraId="3E2CE098" w14:textId="77777777" w:rsidR="006009AB" w:rsidRDefault="006009AB">
            <w:pPr>
              <w:pStyle w:val="Odstavecseseznamem"/>
              <w:numPr>
                <w:ilvl w:val="0"/>
                <w:numId w:val="25"/>
              </w:numPr>
            </w:pPr>
            <w:r w:rsidRPr="00E16BF7">
              <w:t>Komunikace a Integrace systémů</w:t>
            </w:r>
          </w:p>
        </w:tc>
      </w:tr>
      <w:tr w:rsidR="006009AB" w14:paraId="70D62867" w14:textId="77777777" w:rsidTr="0085754D">
        <w:trPr>
          <w:trHeight w:val="265"/>
        </w:trPr>
        <w:tc>
          <w:tcPr>
            <w:tcW w:w="3653" w:type="dxa"/>
            <w:gridSpan w:val="2"/>
            <w:tcBorders>
              <w:top w:val="nil"/>
            </w:tcBorders>
            <w:shd w:val="clear" w:color="auto" w:fill="F7CAAC"/>
          </w:tcPr>
          <w:p w14:paraId="5573CEC0" w14:textId="77777777" w:rsidR="006009AB" w:rsidRDefault="006009AB" w:rsidP="0085754D">
            <w:r>
              <w:rPr>
                <w:b/>
              </w:rPr>
              <w:t>Studijní literatura a studijní pomůcky</w:t>
            </w:r>
          </w:p>
        </w:tc>
        <w:tc>
          <w:tcPr>
            <w:tcW w:w="6202" w:type="dxa"/>
            <w:gridSpan w:val="7"/>
            <w:tcBorders>
              <w:top w:val="nil"/>
              <w:bottom w:val="nil"/>
            </w:tcBorders>
          </w:tcPr>
          <w:p w14:paraId="56CF7C08" w14:textId="77777777" w:rsidR="006009AB" w:rsidRDefault="006009AB" w:rsidP="0085754D"/>
        </w:tc>
      </w:tr>
      <w:tr w:rsidR="006009AB" w14:paraId="298275A7" w14:textId="77777777" w:rsidTr="0085754D">
        <w:trPr>
          <w:trHeight w:val="1497"/>
        </w:trPr>
        <w:tc>
          <w:tcPr>
            <w:tcW w:w="9855" w:type="dxa"/>
            <w:gridSpan w:val="9"/>
            <w:tcBorders>
              <w:top w:val="nil"/>
            </w:tcBorders>
          </w:tcPr>
          <w:p w14:paraId="62D8EE07" w14:textId="77777777" w:rsidR="006009AB" w:rsidRPr="00344923" w:rsidRDefault="006009AB" w:rsidP="00E96895">
            <w:pPr>
              <w:rPr>
                <w:b/>
              </w:rPr>
            </w:pPr>
            <w:r w:rsidRPr="00344923">
              <w:rPr>
                <w:b/>
              </w:rPr>
              <w:t>Povinná literatura:</w:t>
            </w:r>
          </w:p>
          <w:p w14:paraId="37307110" w14:textId="77777777" w:rsidR="006009AB" w:rsidRDefault="006009AB">
            <w:r>
              <w:t xml:space="preserve">DANIELS, K.  </w:t>
            </w:r>
            <w:r w:rsidRPr="00344923">
              <w:rPr>
                <w:i/>
              </w:rPr>
              <w:t>Technika budov</w:t>
            </w:r>
            <w:r>
              <w:t>. Jaga group, v.o.s. Bratislava 2003. ISBN 80-88905-63-X</w:t>
            </w:r>
          </w:p>
          <w:p w14:paraId="586E4994" w14:textId="77777777" w:rsidR="006009AB" w:rsidRDefault="006009AB">
            <w:r>
              <w:t xml:space="preserve">SMOLÍK, J. a kol. </w:t>
            </w:r>
            <w:r w:rsidRPr="00344923">
              <w:rPr>
                <w:i/>
              </w:rPr>
              <w:t>Technika prostředí</w:t>
            </w:r>
            <w:r>
              <w:t>. SNTL Praha 1970</w:t>
            </w:r>
          </w:p>
          <w:p w14:paraId="1A0999A5" w14:textId="77777777" w:rsidR="006009AB" w:rsidRDefault="006009AB">
            <w:r>
              <w:t xml:space="preserve">SAZIMA, M., V. KMONÍČEK a J. SCHNELLER. </w:t>
            </w:r>
            <w:r w:rsidRPr="00344923">
              <w:rPr>
                <w:i/>
              </w:rPr>
              <w:t>Teplo</w:t>
            </w:r>
            <w:r>
              <w:t>. SNTL, Praha, 1989. ISBN 80-03-00043-2</w:t>
            </w:r>
          </w:p>
          <w:p w14:paraId="7D581179" w14:textId="77777777" w:rsidR="006009AB" w:rsidRDefault="006009AB">
            <w:r>
              <w:t xml:space="preserve">CHYSKÝ, J. a K. HEMZAL. </w:t>
            </w:r>
            <w:r w:rsidRPr="00344923">
              <w:rPr>
                <w:i/>
              </w:rPr>
              <w:t>Větrání a klimatizace</w:t>
            </w:r>
            <w:r>
              <w:t>, ČMT Praha, 1993</w:t>
            </w:r>
          </w:p>
          <w:p w14:paraId="36A35A8D" w14:textId="77777777" w:rsidR="006009AB" w:rsidRDefault="006009AB">
            <w:r>
              <w:t xml:space="preserve">MERTZ, H. a kol.: </w:t>
            </w:r>
            <w:r w:rsidRPr="00344923">
              <w:rPr>
                <w:i/>
              </w:rPr>
              <w:t>Automatizované systémy budov</w:t>
            </w:r>
            <w:r>
              <w:t>. GRADA Publishing,a.s. 2009. ISBN 978-80-247-2367-9</w:t>
            </w:r>
          </w:p>
          <w:p w14:paraId="33D595FC" w14:textId="77777777" w:rsidR="006009AB" w:rsidRDefault="006009AB">
            <w:r>
              <w:t xml:space="preserve">Elektronické opory (jde o studijní materiály veřejně dostupné) </w:t>
            </w:r>
          </w:p>
          <w:p w14:paraId="23E7B852" w14:textId="77777777" w:rsidR="006009AB" w:rsidRDefault="006009AB">
            <w:r>
              <w:t>http:/www.tzb-info.cz</w:t>
            </w:r>
          </w:p>
          <w:p w14:paraId="0B96D81E" w14:textId="77777777" w:rsidR="006009AB" w:rsidRDefault="006009AB">
            <w:r>
              <w:t>http/:www.ldm.cz</w:t>
            </w:r>
          </w:p>
          <w:p w14:paraId="34ED9E76" w14:textId="77777777" w:rsidR="006009AB" w:rsidRDefault="006009AB">
            <w:r>
              <w:t>http/:www.schneider-electric.cz</w:t>
            </w:r>
          </w:p>
          <w:p w14:paraId="1AE4EB1D" w14:textId="77777777" w:rsidR="006009AB" w:rsidRDefault="006009AB">
            <w:r>
              <w:t>http/:www.siemens.com</w:t>
            </w:r>
          </w:p>
          <w:p w14:paraId="5B1C6DA2" w14:textId="77777777" w:rsidR="006009AB" w:rsidRPr="00344923" w:rsidRDefault="006009AB">
            <w:pPr>
              <w:rPr>
                <w:b/>
              </w:rPr>
            </w:pPr>
          </w:p>
          <w:p w14:paraId="6CA6BF3C" w14:textId="77777777" w:rsidR="006009AB" w:rsidRPr="00344923" w:rsidRDefault="006009AB">
            <w:pPr>
              <w:rPr>
                <w:b/>
              </w:rPr>
            </w:pPr>
            <w:r w:rsidRPr="00344923">
              <w:rPr>
                <w:b/>
              </w:rPr>
              <w:lastRenderedPageBreak/>
              <w:t>Doporučená literatura:</w:t>
            </w:r>
          </w:p>
          <w:p w14:paraId="54034367" w14:textId="77777777" w:rsidR="006009AB" w:rsidRDefault="006009AB">
            <w:r>
              <w:t xml:space="preserve">JÍLEK, M., RANDA,Z.: </w:t>
            </w:r>
            <w:r w:rsidRPr="00BA2B21">
              <w:rPr>
                <w:i/>
              </w:rPr>
              <w:t>Termomechanika</w:t>
            </w:r>
            <w:r>
              <w:t>. ČVUT Praha, 2004. ISBN 80-01-03107-1</w:t>
            </w:r>
          </w:p>
          <w:p w14:paraId="1C3DA1C2" w14:textId="77777777" w:rsidR="006009AB" w:rsidRPr="00271C17" w:rsidRDefault="006009AB">
            <w:r w:rsidRPr="00271C17">
              <w:t xml:space="preserve">OZISIK, M. N. </w:t>
            </w:r>
            <w:r w:rsidRPr="00271C17">
              <w:rPr>
                <w:i/>
              </w:rPr>
              <w:t>Heat Transfer</w:t>
            </w:r>
            <w:r w:rsidRPr="00271C17">
              <w:t>. Mc Graw-Hill.1985 ISBN 0-07-047982-8</w:t>
            </w:r>
          </w:p>
          <w:p w14:paraId="03735311" w14:textId="77777777" w:rsidR="006009AB" w:rsidRPr="00271C17" w:rsidRDefault="006009AB">
            <w:r w:rsidRPr="00271C17">
              <w:t>ASHRAE HANDBOOK . Díl 1 – 4 . American Society of Heating, Refrigeration and Air-Conditioning Engineers, Inc. 1791 Tutlie Circle, N.E., Atlanta, GA 30 329. ISBN 1-931862-73-7. ISSN 1549-2370</w:t>
            </w:r>
          </w:p>
          <w:p w14:paraId="7A466081" w14:textId="77777777" w:rsidR="006009AB" w:rsidRPr="00271C17" w:rsidRDefault="006009AB">
            <w:r w:rsidRPr="00271C17">
              <w:t xml:space="preserve">JENČÍK, J. a J. VOLF. </w:t>
            </w:r>
            <w:r w:rsidRPr="00271C17">
              <w:rPr>
                <w:i/>
              </w:rPr>
              <w:t>Technická měření</w:t>
            </w:r>
            <w:r w:rsidRPr="00271C17">
              <w:t>. Vydavatelství ČVUT 2003 ISBN 80-02138-6</w:t>
            </w:r>
          </w:p>
          <w:p w14:paraId="78F130F1" w14:textId="77777777" w:rsidR="006009AB" w:rsidRPr="00271C17" w:rsidRDefault="006009AB">
            <w:r w:rsidRPr="00271C17">
              <w:t>ČSN ISO 5725-1,2,3,4,5 Přesnost (správnost a shodnost) metod a výsledků měření</w:t>
            </w:r>
          </w:p>
          <w:p w14:paraId="57EF85F6" w14:textId="77777777" w:rsidR="006009AB" w:rsidRPr="00271C17" w:rsidRDefault="006009AB">
            <w:r w:rsidRPr="00271C17">
              <w:t xml:space="preserve">MATUŠKA, T. </w:t>
            </w:r>
            <w:r w:rsidRPr="00271C17">
              <w:rPr>
                <w:i/>
              </w:rPr>
              <w:t>Experimentální metody v technice prostředí</w:t>
            </w:r>
            <w:r w:rsidRPr="00271C17">
              <w:t>. Česká technika – nakladatelství ČVUT Praha, 2005 ISBN 80-01-03291-4</w:t>
            </w:r>
          </w:p>
          <w:p w14:paraId="1AF30450" w14:textId="77777777" w:rsidR="006009AB" w:rsidRPr="00271C17" w:rsidRDefault="006009AB">
            <w:r w:rsidRPr="00271C17">
              <w:t>Kolektiv: Měření ve vzduchotechnice. STP Praha, 1996</w:t>
            </w:r>
          </w:p>
          <w:p w14:paraId="77F931A6" w14:textId="77777777" w:rsidR="006009AB" w:rsidRPr="00271C17" w:rsidRDefault="006009AB">
            <w:r w:rsidRPr="00271C17">
              <w:t xml:space="preserve">ŘEHÁNEK, J. a kol.: </w:t>
            </w:r>
            <w:r w:rsidRPr="00271C17">
              <w:rPr>
                <w:i/>
              </w:rPr>
              <w:t>Tepelně technické a energetické vlastnosti budov</w:t>
            </w:r>
            <w:r w:rsidRPr="00271C17">
              <w:t>. Grada Publishing a.s. Praha. 2002. ISBN 80-7169-582-3</w:t>
            </w:r>
          </w:p>
          <w:p w14:paraId="2DF29D2D" w14:textId="77777777" w:rsidR="006009AB" w:rsidRPr="00271C17" w:rsidRDefault="006009AB">
            <w:r w:rsidRPr="00271C17">
              <w:t xml:space="preserve">KOLMER, F. a J. KYNCL. </w:t>
            </w:r>
            <w:r w:rsidRPr="00271C17">
              <w:rPr>
                <w:i/>
              </w:rPr>
              <w:t>Prostorová akustika</w:t>
            </w:r>
            <w:r w:rsidRPr="00271C17">
              <w:t>. SNTL Praha 1980</w:t>
            </w:r>
          </w:p>
          <w:p w14:paraId="4F84822A" w14:textId="556B1BF6" w:rsidR="008E6086" w:rsidRPr="00AE53B6" w:rsidRDefault="006009AB">
            <w:pPr>
              <w:jc w:val="left"/>
              <w:pPrChange w:id="2629" w:author="Milan Navrátil" w:date="2018-11-15T13:28:00Z">
                <w:pPr/>
              </w:pPrChange>
            </w:pPr>
            <w:r w:rsidRPr="00271C17">
              <w:t xml:space="preserve">VALENTA, V. a kol.: </w:t>
            </w:r>
            <w:r w:rsidRPr="00271C17">
              <w:rPr>
                <w:i/>
              </w:rPr>
              <w:t>TOPENÁŘSKÁ PŘÍRUČKA</w:t>
            </w:r>
            <w:r w:rsidRPr="00271C17">
              <w:t xml:space="preserve"> 3. Agentura ČSTZ, Praha 2007. ISBN 978-80-86028-13-2</w:t>
            </w:r>
          </w:p>
        </w:tc>
      </w:tr>
      <w:tr w:rsidR="006009AB" w14:paraId="46D82D98" w14:textId="77777777" w:rsidTr="0085754D">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0CE84CD5" w14:textId="77777777" w:rsidR="006009AB" w:rsidRDefault="006009AB" w:rsidP="0085754D">
            <w:pPr>
              <w:jc w:val="center"/>
              <w:rPr>
                <w:b/>
              </w:rPr>
            </w:pPr>
            <w:r>
              <w:rPr>
                <w:b/>
              </w:rPr>
              <w:lastRenderedPageBreak/>
              <w:t>Informace ke kombinované nebo distanční formě</w:t>
            </w:r>
          </w:p>
        </w:tc>
      </w:tr>
      <w:tr w:rsidR="006009AB" w14:paraId="3235902E" w14:textId="77777777" w:rsidTr="0085754D">
        <w:tc>
          <w:tcPr>
            <w:tcW w:w="4787" w:type="dxa"/>
            <w:gridSpan w:val="3"/>
            <w:tcBorders>
              <w:top w:val="single" w:sz="2" w:space="0" w:color="auto"/>
            </w:tcBorders>
            <w:shd w:val="clear" w:color="auto" w:fill="F7CAAC"/>
          </w:tcPr>
          <w:p w14:paraId="6E59EC1E" w14:textId="77777777" w:rsidR="006009AB" w:rsidRDefault="006009AB" w:rsidP="0085754D">
            <w:r>
              <w:rPr>
                <w:b/>
              </w:rPr>
              <w:t>Rozsah konzultací (soustředění)</w:t>
            </w:r>
          </w:p>
        </w:tc>
        <w:tc>
          <w:tcPr>
            <w:tcW w:w="889" w:type="dxa"/>
            <w:tcBorders>
              <w:top w:val="single" w:sz="2" w:space="0" w:color="auto"/>
            </w:tcBorders>
          </w:tcPr>
          <w:p w14:paraId="0AC43B2E" w14:textId="77777777" w:rsidR="006009AB" w:rsidRDefault="006009AB" w:rsidP="0085754D">
            <w:r>
              <w:t>15</w:t>
            </w:r>
          </w:p>
        </w:tc>
        <w:tc>
          <w:tcPr>
            <w:tcW w:w="4179" w:type="dxa"/>
            <w:gridSpan w:val="5"/>
            <w:tcBorders>
              <w:top w:val="single" w:sz="2" w:space="0" w:color="auto"/>
            </w:tcBorders>
            <w:shd w:val="clear" w:color="auto" w:fill="F7CAAC"/>
          </w:tcPr>
          <w:p w14:paraId="251F05FD" w14:textId="77777777" w:rsidR="006009AB" w:rsidRDefault="006009AB" w:rsidP="0085754D">
            <w:pPr>
              <w:rPr>
                <w:b/>
              </w:rPr>
            </w:pPr>
            <w:r>
              <w:rPr>
                <w:b/>
              </w:rPr>
              <w:t xml:space="preserve">hodin </w:t>
            </w:r>
          </w:p>
        </w:tc>
      </w:tr>
      <w:tr w:rsidR="006009AB" w14:paraId="4530DC4B" w14:textId="77777777" w:rsidTr="0085754D">
        <w:tc>
          <w:tcPr>
            <w:tcW w:w="9855" w:type="dxa"/>
            <w:gridSpan w:val="9"/>
            <w:shd w:val="clear" w:color="auto" w:fill="F7CAAC"/>
          </w:tcPr>
          <w:p w14:paraId="4BE9034F" w14:textId="77777777" w:rsidR="006009AB" w:rsidRDefault="006009AB" w:rsidP="0085754D">
            <w:pPr>
              <w:rPr>
                <w:b/>
              </w:rPr>
            </w:pPr>
            <w:r>
              <w:rPr>
                <w:b/>
              </w:rPr>
              <w:t>Informace o způsobu kontaktu s vyučujícím</w:t>
            </w:r>
          </w:p>
        </w:tc>
      </w:tr>
      <w:tr w:rsidR="006009AB" w14:paraId="1098ADF1" w14:textId="77777777" w:rsidTr="002A120A">
        <w:trPr>
          <w:trHeight w:val="593"/>
        </w:trPr>
        <w:tc>
          <w:tcPr>
            <w:tcW w:w="9855" w:type="dxa"/>
            <w:gridSpan w:val="9"/>
          </w:tcPr>
          <w:p w14:paraId="7E8006FA" w14:textId="77777777" w:rsidR="006009AB" w:rsidRDefault="006009AB" w:rsidP="00E96895">
            <w:r w:rsidRPr="00BA2B21">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BA2B21">
              <w:rPr>
                <w:sz w:val="18"/>
              </w:rPr>
              <w:t xml:space="preserve"> </w:t>
            </w:r>
          </w:p>
        </w:tc>
      </w:tr>
    </w:tbl>
    <w:p w14:paraId="4C55B99C" w14:textId="77777777" w:rsidR="006009AB" w:rsidRDefault="006009AB" w:rsidP="006009AB">
      <w:pPr>
        <w:spacing w:after="160" w:line="259" w:lineRule="auto"/>
      </w:pPr>
    </w:p>
    <w:p w14:paraId="0FBE8551" w14:textId="77777777" w:rsidR="006009AB" w:rsidRDefault="006009AB" w:rsidP="006009A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66752FE9" w14:textId="77777777" w:rsidTr="0085754D">
        <w:tc>
          <w:tcPr>
            <w:tcW w:w="9855" w:type="dxa"/>
            <w:gridSpan w:val="8"/>
            <w:tcBorders>
              <w:bottom w:val="double" w:sz="4" w:space="0" w:color="auto"/>
            </w:tcBorders>
            <w:shd w:val="clear" w:color="auto" w:fill="BDD6EE"/>
          </w:tcPr>
          <w:p w14:paraId="1B0D40A1" w14:textId="06EE7732" w:rsidR="006009AB" w:rsidRDefault="006009AB" w:rsidP="0085754D">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24D5730F" w14:textId="77777777" w:rsidTr="0085754D">
        <w:tc>
          <w:tcPr>
            <w:tcW w:w="3086" w:type="dxa"/>
            <w:tcBorders>
              <w:top w:val="double" w:sz="4" w:space="0" w:color="auto"/>
            </w:tcBorders>
            <w:shd w:val="clear" w:color="auto" w:fill="F7CAAC"/>
          </w:tcPr>
          <w:p w14:paraId="38BBEC2A"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1C5FDE07" w14:textId="382CFD7B" w:rsidR="0018259D" w:rsidRDefault="006009AB" w:rsidP="0085754D">
            <w:bookmarkStart w:id="2630" w:name="technologieKrizovehoRizeni"/>
            <w:r w:rsidRPr="00CA7496">
              <w:t>Technologie krizového řízení</w:t>
            </w:r>
            <w:bookmarkEnd w:id="2630"/>
          </w:p>
        </w:tc>
      </w:tr>
      <w:tr w:rsidR="006009AB" w14:paraId="28CE7D64" w14:textId="77777777" w:rsidTr="0085754D">
        <w:tc>
          <w:tcPr>
            <w:tcW w:w="3086" w:type="dxa"/>
            <w:shd w:val="clear" w:color="auto" w:fill="F7CAAC"/>
          </w:tcPr>
          <w:p w14:paraId="2BABC8FD" w14:textId="77777777" w:rsidR="006009AB" w:rsidRDefault="006009AB" w:rsidP="0085754D">
            <w:pPr>
              <w:rPr>
                <w:b/>
              </w:rPr>
            </w:pPr>
            <w:r>
              <w:rPr>
                <w:b/>
              </w:rPr>
              <w:t>Typ předmětu</w:t>
            </w:r>
          </w:p>
        </w:tc>
        <w:tc>
          <w:tcPr>
            <w:tcW w:w="3406" w:type="dxa"/>
            <w:gridSpan w:val="4"/>
          </w:tcPr>
          <w:p w14:paraId="784A50C6" w14:textId="77777777" w:rsidR="006009AB" w:rsidRDefault="006009AB" w:rsidP="0085754D">
            <w:r>
              <w:t>Povinný „PZ“ pro specializaci</w:t>
            </w:r>
          </w:p>
          <w:p w14:paraId="5609A4FA" w14:textId="77777777" w:rsidR="006009AB" w:rsidRDefault="006009AB" w:rsidP="0085754D">
            <w:r>
              <w:t>Bezpečnostní management</w:t>
            </w:r>
          </w:p>
        </w:tc>
        <w:tc>
          <w:tcPr>
            <w:tcW w:w="2695" w:type="dxa"/>
            <w:gridSpan w:val="2"/>
            <w:shd w:val="clear" w:color="auto" w:fill="F7CAAC"/>
          </w:tcPr>
          <w:p w14:paraId="4B0AFE22" w14:textId="77777777" w:rsidR="006009AB" w:rsidRDefault="006009AB" w:rsidP="0085754D">
            <w:r>
              <w:rPr>
                <w:b/>
              </w:rPr>
              <w:t>doporučený ročník / semestr</w:t>
            </w:r>
          </w:p>
        </w:tc>
        <w:tc>
          <w:tcPr>
            <w:tcW w:w="668" w:type="dxa"/>
          </w:tcPr>
          <w:p w14:paraId="7FC44D18" w14:textId="77777777" w:rsidR="006009AB" w:rsidRDefault="006009AB" w:rsidP="0085754D">
            <w:r>
              <w:t>2/Z</w:t>
            </w:r>
          </w:p>
        </w:tc>
      </w:tr>
      <w:tr w:rsidR="006009AB" w14:paraId="5837A4FD" w14:textId="77777777" w:rsidTr="0085754D">
        <w:tc>
          <w:tcPr>
            <w:tcW w:w="3086" w:type="dxa"/>
            <w:shd w:val="clear" w:color="auto" w:fill="F7CAAC"/>
          </w:tcPr>
          <w:p w14:paraId="14AD3FEB" w14:textId="77777777" w:rsidR="006009AB" w:rsidRDefault="006009AB" w:rsidP="0085754D">
            <w:pPr>
              <w:rPr>
                <w:b/>
              </w:rPr>
            </w:pPr>
            <w:r>
              <w:rPr>
                <w:b/>
              </w:rPr>
              <w:t>Rozsah studijního předmětu</w:t>
            </w:r>
          </w:p>
        </w:tc>
        <w:tc>
          <w:tcPr>
            <w:tcW w:w="1701" w:type="dxa"/>
            <w:gridSpan w:val="2"/>
          </w:tcPr>
          <w:p w14:paraId="5579E500" w14:textId="77777777" w:rsidR="006009AB" w:rsidRDefault="006009AB" w:rsidP="0085754D">
            <w:r>
              <w:t>28p + 28</w:t>
            </w:r>
            <w:r w:rsidRPr="00E27C4D">
              <w:t>c</w:t>
            </w:r>
          </w:p>
        </w:tc>
        <w:tc>
          <w:tcPr>
            <w:tcW w:w="889" w:type="dxa"/>
            <w:shd w:val="clear" w:color="auto" w:fill="F7CAAC"/>
          </w:tcPr>
          <w:p w14:paraId="4053078B" w14:textId="77777777" w:rsidR="006009AB" w:rsidRDefault="006009AB" w:rsidP="0085754D">
            <w:pPr>
              <w:rPr>
                <w:b/>
              </w:rPr>
            </w:pPr>
            <w:r>
              <w:rPr>
                <w:b/>
              </w:rPr>
              <w:t xml:space="preserve">hod. </w:t>
            </w:r>
          </w:p>
        </w:tc>
        <w:tc>
          <w:tcPr>
            <w:tcW w:w="816" w:type="dxa"/>
          </w:tcPr>
          <w:p w14:paraId="4C553178" w14:textId="77777777" w:rsidR="006009AB" w:rsidRDefault="006009AB" w:rsidP="0085754D"/>
        </w:tc>
        <w:tc>
          <w:tcPr>
            <w:tcW w:w="2156" w:type="dxa"/>
            <w:shd w:val="clear" w:color="auto" w:fill="F7CAAC"/>
          </w:tcPr>
          <w:p w14:paraId="7B57977D" w14:textId="77777777" w:rsidR="006009AB" w:rsidRDefault="006009AB" w:rsidP="0085754D">
            <w:pPr>
              <w:rPr>
                <w:b/>
              </w:rPr>
            </w:pPr>
            <w:r>
              <w:rPr>
                <w:b/>
              </w:rPr>
              <w:t>kreditů</w:t>
            </w:r>
          </w:p>
        </w:tc>
        <w:tc>
          <w:tcPr>
            <w:tcW w:w="1207" w:type="dxa"/>
            <w:gridSpan w:val="2"/>
          </w:tcPr>
          <w:p w14:paraId="6A5BA0E0" w14:textId="77777777" w:rsidR="006009AB" w:rsidRDefault="006009AB" w:rsidP="0085754D">
            <w:r>
              <w:t>5</w:t>
            </w:r>
          </w:p>
        </w:tc>
      </w:tr>
      <w:tr w:rsidR="006009AB" w14:paraId="34E6B16D" w14:textId="77777777" w:rsidTr="0085754D">
        <w:tc>
          <w:tcPr>
            <w:tcW w:w="3086" w:type="dxa"/>
            <w:shd w:val="clear" w:color="auto" w:fill="F7CAAC"/>
          </w:tcPr>
          <w:p w14:paraId="69C16229" w14:textId="77777777" w:rsidR="006009AB" w:rsidRDefault="006009AB" w:rsidP="0085754D">
            <w:pPr>
              <w:rPr>
                <w:b/>
                <w:sz w:val="22"/>
              </w:rPr>
            </w:pPr>
            <w:r>
              <w:rPr>
                <w:b/>
              </w:rPr>
              <w:t>Prerekvizity, korekvizity, ekvivalence</w:t>
            </w:r>
          </w:p>
        </w:tc>
        <w:tc>
          <w:tcPr>
            <w:tcW w:w="6769" w:type="dxa"/>
            <w:gridSpan w:val="7"/>
          </w:tcPr>
          <w:p w14:paraId="3ADFC072" w14:textId="77777777" w:rsidR="006009AB" w:rsidRDefault="006009AB" w:rsidP="0085754D">
            <w:r>
              <w:t>nejsou</w:t>
            </w:r>
          </w:p>
        </w:tc>
      </w:tr>
      <w:tr w:rsidR="006009AB" w14:paraId="12638478" w14:textId="77777777" w:rsidTr="0085754D">
        <w:tc>
          <w:tcPr>
            <w:tcW w:w="3086" w:type="dxa"/>
            <w:shd w:val="clear" w:color="auto" w:fill="F7CAAC"/>
          </w:tcPr>
          <w:p w14:paraId="11317E8A" w14:textId="77777777" w:rsidR="006009AB" w:rsidRDefault="006009AB" w:rsidP="0085754D">
            <w:pPr>
              <w:rPr>
                <w:b/>
              </w:rPr>
            </w:pPr>
            <w:r>
              <w:rPr>
                <w:b/>
              </w:rPr>
              <w:t>Způsob ověření studijních výsledků</w:t>
            </w:r>
          </w:p>
        </w:tc>
        <w:tc>
          <w:tcPr>
            <w:tcW w:w="3406" w:type="dxa"/>
            <w:gridSpan w:val="4"/>
          </w:tcPr>
          <w:p w14:paraId="32D022BD" w14:textId="77777777" w:rsidR="006009AB" w:rsidRDefault="006009AB" w:rsidP="0085754D">
            <w:r w:rsidRPr="00404D4D">
              <w:t>Zápočet, zkouška</w:t>
            </w:r>
          </w:p>
        </w:tc>
        <w:tc>
          <w:tcPr>
            <w:tcW w:w="2156" w:type="dxa"/>
            <w:shd w:val="clear" w:color="auto" w:fill="F7CAAC"/>
          </w:tcPr>
          <w:p w14:paraId="75D185BF" w14:textId="77777777" w:rsidR="006009AB" w:rsidRDefault="006009AB" w:rsidP="0085754D">
            <w:pPr>
              <w:rPr>
                <w:b/>
              </w:rPr>
            </w:pPr>
            <w:r>
              <w:rPr>
                <w:b/>
              </w:rPr>
              <w:t>Forma výuky</w:t>
            </w:r>
          </w:p>
        </w:tc>
        <w:tc>
          <w:tcPr>
            <w:tcW w:w="1207" w:type="dxa"/>
            <w:gridSpan w:val="2"/>
          </w:tcPr>
          <w:p w14:paraId="0204EF78" w14:textId="77777777" w:rsidR="006009AB" w:rsidRDefault="006009AB" w:rsidP="0085754D">
            <w:r w:rsidRPr="00404D4D">
              <w:t xml:space="preserve">Přednáška, </w:t>
            </w:r>
            <w:r>
              <w:t>cvičení</w:t>
            </w:r>
          </w:p>
        </w:tc>
      </w:tr>
      <w:tr w:rsidR="006009AB" w14:paraId="342190FA" w14:textId="77777777" w:rsidTr="0085754D">
        <w:tc>
          <w:tcPr>
            <w:tcW w:w="3086" w:type="dxa"/>
            <w:shd w:val="clear" w:color="auto" w:fill="F7CAAC"/>
          </w:tcPr>
          <w:p w14:paraId="0EDDBA14"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6B384A82" w14:textId="77777777" w:rsidR="006009AB" w:rsidRDefault="006009AB" w:rsidP="0085754D">
            <w:r>
              <w:t>Písemná  i ústní forma</w:t>
            </w:r>
          </w:p>
          <w:p w14:paraId="698F54BC" w14:textId="77777777" w:rsidR="006009AB" w:rsidRDefault="006009AB" w:rsidP="0085754D">
            <w:r>
              <w:t xml:space="preserve">1. Povinná a aktivní účast na jednotlivých cvičeních (80% účast na cvičení). </w:t>
            </w:r>
          </w:p>
          <w:p w14:paraId="3AB2A5B6" w14:textId="77777777" w:rsidR="006009AB" w:rsidRDefault="006009AB" w:rsidP="0085754D">
            <w:r>
              <w:t xml:space="preserve">2. Teoretické a praktické zvládnutí základní problematiky a jednotlivých témat. </w:t>
            </w:r>
          </w:p>
          <w:p w14:paraId="728C02CB" w14:textId="77777777" w:rsidR="006009AB" w:rsidRDefault="006009AB" w:rsidP="0085754D">
            <w:r>
              <w:t xml:space="preserve">3. </w:t>
            </w:r>
            <w:r w:rsidRPr="00FC276B">
              <w:t>Zápočet - zpracování samostatného úkolu + písemný test.</w:t>
            </w:r>
          </w:p>
          <w:p w14:paraId="0054111F" w14:textId="77777777" w:rsidR="006009AB" w:rsidRDefault="006009AB" w:rsidP="0085754D">
            <w:r>
              <w:t xml:space="preserve">4. </w:t>
            </w:r>
            <w:r w:rsidRPr="00404D4D">
              <w:t xml:space="preserve">Zkouška </w:t>
            </w:r>
            <w:r>
              <w:t>-</w:t>
            </w:r>
            <w:r w:rsidRPr="00404D4D">
              <w:t xml:space="preserve"> </w:t>
            </w:r>
            <w:r>
              <w:t>písemná</w:t>
            </w:r>
            <w:r w:rsidRPr="00404D4D">
              <w:t xml:space="preserve"> forma, prokázání znalostí látky z probíraných tematických okruhů.</w:t>
            </w:r>
          </w:p>
        </w:tc>
      </w:tr>
      <w:tr w:rsidR="006009AB" w14:paraId="1A283142" w14:textId="77777777" w:rsidTr="0085754D">
        <w:trPr>
          <w:trHeight w:val="64"/>
        </w:trPr>
        <w:tc>
          <w:tcPr>
            <w:tcW w:w="9855" w:type="dxa"/>
            <w:gridSpan w:val="8"/>
            <w:tcBorders>
              <w:top w:val="nil"/>
            </w:tcBorders>
          </w:tcPr>
          <w:p w14:paraId="06C3A1F0" w14:textId="77777777" w:rsidR="006009AB" w:rsidRDefault="006009AB" w:rsidP="0085754D"/>
        </w:tc>
      </w:tr>
      <w:tr w:rsidR="006009AB" w14:paraId="0738EBE1" w14:textId="77777777" w:rsidTr="0085754D">
        <w:trPr>
          <w:trHeight w:val="197"/>
        </w:trPr>
        <w:tc>
          <w:tcPr>
            <w:tcW w:w="3086" w:type="dxa"/>
            <w:tcBorders>
              <w:top w:val="nil"/>
            </w:tcBorders>
            <w:shd w:val="clear" w:color="auto" w:fill="F7CAAC"/>
          </w:tcPr>
          <w:p w14:paraId="12F665E1" w14:textId="77777777" w:rsidR="006009AB" w:rsidRDefault="006009AB" w:rsidP="0085754D">
            <w:pPr>
              <w:rPr>
                <w:b/>
              </w:rPr>
            </w:pPr>
            <w:r>
              <w:rPr>
                <w:b/>
              </w:rPr>
              <w:t>Garant předmětu</w:t>
            </w:r>
          </w:p>
        </w:tc>
        <w:tc>
          <w:tcPr>
            <w:tcW w:w="6769" w:type="dxa"/>
            <w:gridSpan w:val="7"/>
            <w:tcBorders>
              <w:top w:val="nil"/>
            </w:tcBorders>
          </w:tcPr>
          <w:p w14:paraId="11AF255C" w14:textId="77777777" w:rsidR="006009AB" w:rsidRDefault="006009AB" w:rsidP="0085754D">
            <w:r>
              <w:t>doc. Ing. Martin Hromada Ph.D.</w:t>
            </w:r>
          </w:p>
        </w:tc>
      </w:tr>
      <w:tr w:rsidR="006009AB" w14:paraId="77AB1B9D" w14:textId="77777777" w:rsidTr="0085754D">
        <w:trPr>
          <w:trHeight w:val="243"/>
        </w:trPr>
        <w:tc>
          <w:tcPr>
            <w:tcW w:w="3086" w:type="dxa"/>
            <w:tcBorders>
              <w:top w:val="nil"/>
            </w:tcBorders>
            <w:shd w:val="clear" w:color="auto" w:fill="F7CAAC"/>
          </w:tcPr>
          <w:p w14:paraId="2DBDC5B8" w14:textId="77777777" w:rsidR="006009AB" w:rsidRDefault="006009AB" w:rsidP="0085754D">
            <w:pPr>
              <w:rPr>
                <w:b/>
              </w:rPr>
            </w:pPr>
            <w:r>
              <w:rPr>
                <w:b/>
              </w:rPr>
              <w:t>Zapojení garanta do výuky předmětu</w:t>
            </w:r>
          </w:p>
        </w:tc>
        <w:tc>
          <w:tcPr>
            <w:tcW w:w="6769" w:type="dxa"/>
            <w:gridSpan w:val="7"/>
            <w:tcBorders>
              <w:top w:val="nil"/>
            </w:tcBorders>
          </w:tcPr>
          <w:p w14:paraId="6456F969" w14:textId="77777777" w:rsidR="006009AB" w:rsidRDefault="006009AB" w:rsidP="0085754D">
            <w:r>
              <w:t>Metodicky, přednáší, vede cvičení</w:t>
            </w:r>
          </w:p>
        </w:tc>
      </w:tr>
      <w:tr w:rsidR="006009AB" w14:paraId="06FADF9D" w14:textId="77777777" w:rsidTr="0085754D">
        <w:tc>
          <w:tcPr>
            <w:tcW w:w="3086" w:type="dxa"/>
            <w:shd w:val="clear" w:color="auto" w:fill="F7CAAC"/>
          </w:tcPr>
          <w:p w14:paraId="7A4F5A81" w14:textId="77777777" w:rsidR="006009AB" w:rsidRDefault="006009AB" w:rsidP="0085754D">
            <w:pPr>
              <w:rPr>
                <w:b/>
              </w:rPr>
            </w:pPr>
            <w:r>
              <w:rPr>
                <w:b/>
              </w:rPr>
              <w:t>Vyučující</w:t>
            </w:r>
          </w:p>
        </w:tc>
        <w:tc>
          <w:tcPr>
            <w:tcW w:w="6769" w:type="dxa"/>
            <w:gridSpan w:val="7"/>
            <w:tcBorders>
              <w:bottom w:val="nil"/>
            </w:tcBorders>
          </w:tcPr>
          <w:p w14:paraId="51500C76" w14:textId="77777777" w:rsidR="006009AB" w:rsidRDefault="006009AB" w:rsidP="0085754D">
            <w:r>
              <w:t>doc. Ing. Martin Hromada Ph.D., přednášky (100 %)</w:t>
            </w:r>
          </w:p>
        </w:tc>
      </w:tr>
      <w:tr w:rsidR="006009AB" w14:paraId="6D029F6B" w14:textId="77777777" w:rsidTr="0085754D">
        <w:trPr>
          <w:trHeight w:val="64"/>
        </w:trPr>
        <w:tc>
          <w:tcPr>
            <w:tcW w:w="9855" w:type="dxa"/>
            <w:gridSpan w:val="8"/>
            <w:tcBorders>
              <w:top w:val="nil"/>
            </w:tcBorders>
          </w:tcPr>
          <w:p w14:paraId="61614E38" w14:textId="77777777" w:rsidR="006009AB" w:rsidRDefault="006009AB" w:rsidP="0085754D"/>
        </w:tc>
      </w:tr>
      <w:tr w:rsidR="006009AB" w14:paraId="4072D6EF" w14:textId="77777777" w:rsidTr="0085754D">
        <w:tc>
          <w:tcPr>
            <w:tcW w:w="3086" w:type="dxa"/>
            <w:shd w:val="clear" w:color="auto" w:fill="F7CAAC"/>
          </w:tcPr>
          <w:p w14:paraId="18AACD5A" w14:textId="77777777" w:rsidR="006009AB" w:rsidRDefault="006009AB" w:rsidP="0085754D">
            <w:pPr>
              <w:rPr>
                <w:b/>
              </w:rPr>
            </w:pPr>
            <w:r>
              <w:rPr>
                <w:b/>
              </w:rPr>
              <w:t>Stručná anotace předmětu</w:t>
            </w:r>
          </w:p>
        </w:tc>
        <w:tc>
          <w:tcPr>
            <w:tcW w:w="6769" w:type="dxa"/>
            <w:gridSpan w:val="7"/>
            <w:tcBorders>
              <w:bottom w:val="nil"/>
            </w:tcBorders>
          </w:tcPr>
          <w:p w14:paraId="6B94A460" w14:textId="77777777" w:rsidR="006009AB" w:rsidRDefault="006009AB" w:rsidP="0085754D"/>
        </w:tc>
      </w:tr>
      <w:tr w:rsidR="006009AB" w14:paraId="54979685" w14:textId="77777777" w:rsidTr="0085754D">
        <w:trPr>
          <w:trHeight w:val="3938"/>
        </w:trPr>
        <w:tc>
          <w:tcPr>
            <w:tcW w:w="9855" w:type="dxa"/>
            <w:gridSpan w:val="8"/>
            <w:tcBorders>
              <w:top w:val="nil"/>
              <w:bottom w:val="single" w:sz="12" w:space="0" w:color="auto"/>
            </w:tcBorders>
          </w:tcPr>
          <w:p w14:paraId="10AC6392" w14:textId="77777777" w:rsidR="006009AB" w:rsidRPr="002B49CB" w:rsidRDefault="006009AB" w:rsidP="00E96895">
            <w:pPr>
              <w:rPr>
                <w:szCs w:val="22"/>
              </w:rPr>
            </w:pPr>
            <w:r w:rsidRPr="002B49CB">
              <w:rPr>
                <w:szCs w:val="22"/>
              </w:rPr>
              <w:t>Cílem předmětu je získání poznatků a znalostí z oblasti krizového řízení ve vztahu k mimořádným událostem a ochraně kritické infrastruktury. Teoretické znalosti zaměřené na legislativní aspekty krizového řízení, řešení mimořádných situací a ochranu kritické infrastruktury jsou doplněny praktickými přístupy s využitím vybrané informační podpory.</w:t>
            </w:r>
          </w:p>
          <w:p w14:paraId="40749C39" w14:textId="77777777" w:rsidR="006009AB" w:rsidRPr="002B49CB" w:rsidRDefault="006009AB">
            <w:pPr>
              <w:rPr>
                <w:szCs w:val="22"/>
              </w:rPr>
            </w:pPr>
            <w:r w:rsidRPr="002B49CB">
              <w:rPr>
                <w:szCs w:val="22"/>
              </w:rPr>
              <w:t>Témata:</w:t>
            </w:r>
          </w:p>
          <w:p w14:paraId="549A1BC9" w14:textId="77777777" w:rsidR="006009AB" w:rsidRPr="002B49CB" w:rsidRDefault="006009AB">
            <w:pPr>
              <w:numPr>
                <w:ilvl w:val="0"/>
                <w:numId w:val="19"/>
              </w:numPr>
              <w:rPr>
                <w:szCs w:val="22"/>
              </w:rPr>
            </w:pPr>
            <w:r w:rsidRPr="002B49CB">
              <w:rPr>
                <w:szCs w:val="22"/>
              </w:rPr>
              <w:t>Úvod do krizového řízení a mimořádných událostí</w:t>
            </w:r>
          </w:p>
          <w:p w14:paraId="3728C922" w14:textId="77777777" w:rsidR="006009AB" w:rsidRPr="002B49CB" w:rsidRDefault="006009AB">
            <w:pPr>
              <w:pStyle w:val="Odstavecseseznamem"/>
              <w:numPr>
                <w:ilvl w:val="0"/>
                <w:numId w:val="19"/>
              </w:numPr>
              <w:rPr>
                <w:szCs w:val="22"/>
              </w:rPr>
            </w:pPr>
            <w:r w:rsidRPr="002B49CB">
              <w:rPr>
                <w:szCs w:val="22"/>
              </w:rPr>
              <w:t>Právní předpisy a další související dokumenty, základní pojmy, krizové situace, typové plány, krizové stavy</w:t>
            </w:r>
          </w:p>
          <w:p w14:paraId="32B8F265" w14:textId="77777777" w:rsidR="006009AB" w:rsidRPr="002B49CB" w:rsidRDefault="006009AB">
            <w:pPr>
              <w:pStyle w:val="Odstavecseseznamem"/>
              <w:numPr>
                <w:ilvl w:val="0"/>
                <w:numId w:val="19"/>
              </w:numPr>
              <w:rPr>
                <w:szCs w:val="22"/>
              </w:rPr>
            </w:pPr>
            <w:r w:rsidRPr="002B49CB">
              <w:rPr>
                <w:szCs w:val="22"/>
              </w:rPr>
              <w:t>Krizová opatření a informační systémy využitelné pro krizové řízení</w:t>
            </w:r>
          </w:p>
          <w:p w14:paraId="7C37ECBF" w14:textId="77777777" w:rsidR="006009AB" w:rsidRPr="002B49CB" w:rsidRDefault="006009AB">
            <w:pPr>
              <w:pStyle w:val="Odstavecseseznamem"/>
              <w:numPr>
                <w:ilvl w:val="0"/>
                <w:numId w:val="19"/>
              </w:numPr>
              <w:rPr>
                <w:szCs w:val="22"/>
              </w:rPr>
            </w:pPr>
            <w:r w:rsidRPr="002B49CB">
              <w:rPr>
                <w:szCs w:val="22"/>
              </w:rPr>
              <w:t>Orgány krizového řízení</w:t>
            </w:r>
          </w:p>
          <w:p w14:paraId="08825659" w14:textId="77777777" w:rsidR="006009AB" w:rsidRPr="002B49CB" w:rsidRDefault="006009AB">
            <w:pPr>
              <w:pStyle w:val="Odstavecseseznamem"/>
              <w:numPr>
                <w:ilvl w:val="0"/>
                <w:numId w:val="19"/>
              </w:numPr>
              <w:rPr>
                <w:szCs w:val="22"/>
              </w:rPr>
            </w:pPr>
            <w:r w:rsidRPr="002B49CB">
              <w:rPr>
                <w:szCs w:val="22"/>
              </w:rPr>
              <w:t>Kritická infrastruktura</w:t>
            </w:r>
          </w:p>
          <w:p w14:paraId="0B374AA9" w14:textId="77777777" w:rsidR="006009AB" w:rsidRPr="002B49CB" w:rsidRDefault="006009AB">
            <w:pPr>
              <w:pStyle w:val="Odstavecseseznamem"/>
              <w:numPr>
                <w:ilvl w:val="0"/>
                <w:numId w:val="19"/>
              </w:numPr>
              <w:rPr>
                <w:szCs w:val="22"/>
              </w:rPr>
            </w:pPr>
            <w:r w:rsidRPr="002B49CB">
              <w:rPr>
                <w:szCs w:val="22"/>
              </w:rPr>
              <w:t>Analýza rizik</w:t>
            </w:r>
          </w:p>
          <w:p w14:paraId="6337DCF4" w14:textId="77777777" w:rsidR="006009AB" w:rsidRPr="002B49CB" w:rsidRDefault="006009AB">
            <w:pPr>
              <w:pStyle w:val="Odstavecseseznamem"/>
              <w:numPr>
                <w:ilvl w:val="0"/>
                <w:numId w:val="19"/>
              </w:numPr>
              <w:rPr>
                <w:szCs w:val="22"/>
              </w:rPr>
            </w:pPr>
            <w:r w:rsidRPr="002B49CB">
              <w:rPr>
                <w:szCs w:val="22"/>
              </w:rPr>
              <w:t>Havarijní plánování a prevence závažných havárií</w:t>
            </w:r>
          </w:p>
          <w:p w14:paraId="7124793E" w14:textId="77777777" w:rsidR="006009AB" w:rsidRPr="002B49CB" w:rsidRDefault="006009AB">
            <w:pPr>
              <w:pStyle w:val="Odstavecseseznamem"/>
              <w:numPr>
                <w:ilvl w:val="0"/>
                <w:numId w:val="19"/>
              </w:numPr>
              <w:rPr>
                <w:szCs w:val="22"/>
              </w:rPr>
            </w:pPr>
            <w:r w:rsidRPr="002B49CB">
              <w:rPr>
                <w:szCs w:val="22"/>
              </w:rPr>
              <w:t>Krizové plány</w:t>
            </w:r>
          </w:p>
          <w:p w14:paraId="1F4C425A" w14:textId="77777777" w:rsidR="006009AB" w:rsidRPr="002B49CB" w:rsidRDefault="006009AB">
            <w:pPr>
              <w:pStyle w:val="Odstavecseseznamem"/>
              <w:numPr>
                <w:ilvl w:val="0"/>
                <w:numId w:val="19"/>
              </w:numPr>
              <w:rPr>
                <w:szCs w:val="22"/>
              </w:rPr>
            </w:pPr>
            <w:r w:rsidRPr="002B49CB">
              <w:rPr>
                <w:szCs w:val="22"/>
              </w:rPr>
              <w:t>Plán krizové připravenosti</w:t>
            </w:r>
          </w:p>
          <w:p w14:paraId="4B9A2FDD" w14:textId="77777777" w:rsidR="006009AB" w:rsidRPr="002B49CB" w:rsidRDefault="006009AB">
            <w:pPr>
              <w:pStyle w:val="Odstavecseseznamem"/>
              <w:numPr>
                <w:ilvl w:val="0"/>
                <w:numId w:val="19"/>
              </w:numPr>
              <w:rPr>
                <w:szCs w:val="22"/>
              </w:rPr>
            </w:pPr>
            <w:r w:rsidRPr="002B49CB">
              <w:rPr>
                <w:szCs w:val="22"/>
              </w:rPr>
              <w:t>Hospodářská opatření pro krizové stavy</w:t>
            </w:r>
          </w:p>
          <w:p w14:paraId="752B21D3" w14:textId="77777777" w:rsidR="006009AB" w:rsidRPr="002B49CB" w:rsidRDefault="006009AB">
            <w:pPr>
              <w:pStyle w:val="Odstavecseseznamem"/>
              <w:numPr>
                <w:ilvl w:val="0"/>
                <w:numId w:val="19"/>
              </w:numPr>
              <w:rPr>
                <w:szCs w:val="22"/>
              </w:rPr>
            </w:pPr>
            <w:r w:rsidRPr="002B49CB">
              <w:rPr>
                <w:szCs w:val="22"/>
              </w:rPr>
              <w:t>Vzájemné vazby mezi krizovými, havarijními a ostatními plány</w:t>
            </w:r>
          </w:p>
          <w:p w14:paraId="12BD951D" w14:textId="77777777" w:rsidR="006009AB" w:rsidRPr="002B49CB" w:rsidRDefault="006009AB">
            <w:pPr>
              <w:pStyle w:val="Odstavecseseznamem"/>
              <w:numPr>
                <w:ilvl w:val="0"/>
                <w:numId w:val="19"/>
              </w:numPr>
              <w:rPr>
                <w:szCs w:val="22"/>
              </w:rPr>
            </w:pPr>
            <w:r w:rsidRPr="002B49CB">
              <w:rPr>
                <w:szCs w:val="22"/>
              </w:rPr>
              <w:t>Krizové štáby na úrovni kraje, ORP a obce</w:t>
            </w:r>
          </w:p>
          <w:p w14:paraId="0E0E3DF3" w14:textId="77777777" w:rsidR="006009AB" w:rsidRPr="002B49CB" w:rsidRDefault="006009AB">
            <w:pPr>
              <w:pStyle w:val="Odstavecseseznamem"/>
              <w:numPr>
                <w:ilvl w:val="0"/>
                <w:numId w:val="19"/>
              </w:numPr>
              <w:rPr>
                <w:szCs w:val="22"/>
              </w:rPr>
            </w:pPr>
            <w:r w:rsidRPr="002B49CB">
              <w:rPr>
                <w:szCs w:val="22"/>
              </w:rPr>
              <w:t>Cvičení orgánů krizového řízení a složek IZS</w:t>
            </w:r>
          </w:p>
          <w:p w14:paraId="536B4088" w14:textId="77777777" w:rsidR="006009AB" w:rsidRPr="000D3541" w:rsidRDefault="006009AB">
            <w:pPr>
              <w:pStyle w:val="Odstavecseseznamem"/>
              <w:numPr>
                <w:ilvl w:val="0"/>
                <w:numId w:val="19"/>
              </w:numPr>
              <w:rPr>
                <w:sz w:val="22"/>
                <w:szCs w:val="22"/>
              </w:rPr>
            </w:pPr>
            <w:r w:rsidRPr="002B49CB">
              <w:rPr>
                <w:szCs w:val="22"/>
              </w:rPr>
              <w:t>Informační podpora krizového řízení</w:t>
            </w:r>
          </w:p>
        </w:tc>
      </w:tr>
      <w:tr w:rsidR="006009AB" w14:paraId="0EDAE5A4" w14:textId="77777777" w:rsidTr="0085754D">
        <w:trPr>
          <w:trHeight w:val="265"/>
        </w:trPr>
        <w:tc>
          <w:tcPr>
            <w:tcW w:w="3653" w:type="dxa"/>
            <w:gridSpan w:val="2"/>
            <w:tcBorders>
              <w:top w:val="nil"/>
            </w:tcBorders>
            <w:shd w:val="clear" w:color="auto" w:fill="F7CAAC"/>
          </w:tcPr>
          <w:p w14:paraId="5676427C" w14:textId="77777777" w:rsidR="006009AB" w:rsidRDefault="006009AB" w:rsidP="0085754D">
            <w:r>
              <w:rPr>
                <w:b/>
              </w:rPr>
              <w:t>Studijní literatura a studijní pomůcky</w:t>
            </w:r>
          </w:p>
        </w:tc>
        <w:tc>
          <w:tcPr>
            <w:tcW w:w="6202" w:type="dxa"/>
            <w:gridSpan w:val="6"/>
            <w:tcBorders>
              <w:top w:val="nil"/>
              <w:bottom w:val="nil"/>
            </w:tcBorders>
          </w:tcPr>
          <w:p w14:paraId="11E1648B" w14:textId="77777777" w:rsidR="006009AB" w:rsidRDefault="006009AB" w:rsidP="0085754D"/>
        </w:tc>
      </w:tr>
      <w:tr w:rsidR="006009AB" w14:paraId="3A88D8FD" w14:textId="77777777" w:rsidTr="0085754D">
        <w:trPr>
          <w:trHeight w:val="1497"/>
        </w:trPr>
        <w:tc>
          <w:tcPr>
            <w:tcW w:w="9855" w:type="dxa"/>
            <w:gridSpan w:val="8"/>
            <w:tcBorders>
              <w:top w:val="nil"/>
            </w:tcBorders>
          </w:tcPr>
          <w:p w14:paraId="7EA88071" w14:textId="77777777" w:rsidR="006009AB" w:rsidRPr="00A711D1" w:rsidRDefault="006009AB" w:rsidP="00E96895">
            <w:pPr>
              <w:rPr>
                <w:b/>
                <w:bCs/>
                <w:szCs w:val="18"/>
              </w:rPr>
            </w:pPr>
            <w:r w:rsidRPr="00A711D1">
              <w:rPr>
                <w:b/>
                <w:bCs/>
                <w:szCs w:val="18"/>
              </w:rPr>
              <w:t>Povinná literatura:</w:t>
            </w:r>
          </w:p>
          <w:p w14:paraId="21547447" w14:textId="77777777" w:rsidR="006009AB" w:rsidRPr="0061563F" w:rsidRDefault="006009AB">
            <w:pPr>
              <w:rPr>
                <w:bCs/>
                <w:szCs w:val="18"/>
              </w:rPr>
            </w:pPr>
            <w:r w:rsidRPr="0061563F">
              <w:rPr>
                <w:bCs/>
                <w:szCs w:val="18"/>
              </w:rPr>
              <w:t>Kolektiv autorů, Ochrana obyvatelstva a krizové řízení, MV – GŘ HZS, 329 s. Praha, 2015, ISBN 978-80-86466-62-0.</w:t>
            </w:r>
          </w:p>
          <w:p w14:paraId="3FFD79C5" w14:textId="0452299C" w:rsidR="006009AB" w:rsidRPr="00A711D1" w:rsidRDefault="006009AB">
            <w:pPr>
              <w:rPr>
                <w:szCs w:val="18"/>
              </w:rPr>
            </w:pPr>
            <w:r w:rsidRPr="007D3C75">
              <w:rPr>
                <w:szCs w:val="18"/>
              </w:rPr>
              <w:t xml:space="preserve">RICHTER, R. </w:t>
            </w:r>
            <w:r w:rsidRPr="007D3C75">
              <w:rPr>
                <w:i/>
                <w:szCs w:val="18"/>
              </w:rPr>
              <w:t>Výkladový slovník krizového řízení</w:t>
            </w:r>
            <w:r w:rsidRPr="002D2789">
              <w:rPr>
                <w:szCs w:val="18"/>
              </w:rPr>
              <w:t xml:space="preserve">. [online]. 1. vyd. Praha: MVGŘ HZS ČR, 2010 164 s. ISBN 978-80-86640-54-9. Dostupné z: </w:t>
            </w:r>
            <w:r w:rsidR="008B0165" w:rsidRPr="0061563F">
              <w:rPr>
                <w:rStyle w:val="Hypertextovodkaz"/>
                <w:szCs w:val="18"/>
              </w:rPr>
              <w:fldChar w:fldCharType="begin"/>
            </w:r>
            <w:r w:rsidR="008B0165" w:rsidRPr="00602E1A">
              <w:rPr>
                <w:rStyle w:val="Hypertextovodkaz"/>
                <w:szCs w:val="18"/>
                <w:rPrChange w:id="2631" w:author="Milan Navrátil" w:date="2018-11-14T11:21:00Z">
                  <w:rPr>
                    <w:rStyle w:val="Hypertextovodkaz"/>
                  </w:rPr>
                </w:rPrChange>
              </w:rPr>
              <w:instrText xml:space="preserve"> HYPERLINK "http://www.hzscr.cz/soubor/vykladovy-slovnik-krizoveho-rizeni-pdf.aspx" </w:instrText>
            </w:r>
            <w:r w:rsidR="008B0165" w:rsidRPr="0061563F">
              <w:rPr>
                <w:rStyle w:val="Hypertextovodkaz"/>
                <w:szCs w:val="18"/>
                <w:rPrChange w:id="2632" w:author="Milan Navrátil" w:date="2018-11-14T11:21:00Z">
                  <w:rPr>
                    <w:rStyle w:val="Hypertextovodkaz"/>
                    <w:szCs w:val="18"/>
                  </w:rPr>
                </w:rPrChange>
              </w:rPr>
              <w:fldChar w:fldCharType="separate"/>
            </w:r>
            <w:r w:rsidRPr="0061563F">
              <w:rPr>
                <w:rStyle w:val="Hypertextovodkaz"/>
                <w:szCs w:val="18"/>
              </w:rPr>
              <w:t>http://www.hzscr.cz/soubor/vykladovy-slovnik-krizoveho-rizeni-pdf.aspx</w:t>
            </w:r>
            <w:r w:rsidR="008B0165" w:rsidRPr="0061563F">
              <w:rPr>
                <w:rStyle w:val="Hypertextovodkaz"/>
                <w:szCs w:val="18"/>
              </w:rPr>
              <w:fldChar w:fldCharType="end"/>
            </w:r>
            <w:r w:rsidRPr="00A711D1">
              <w:rPr>
                <w:szCs w:val="18"/>
              </w:rPr>
              <w:t xml:space="preserve"> </w:t>
            </w:r>
          </w:p>
          <w:p w14:paraId="7A355A52" w14:textId="77777777" w:rsidR="006009AB" w:rsidRPr="007D3C75" w:rsidRDefault="006009AB">
            <w:pPr>
              <w:rPr>
                <w:b/>
                <w:szCs w:val="18"/>
              </w:rPr>
            </w:pPr>
            <w:r w:rsidRPr="0061563F">
              <w:rPr>
                <w:b/>
                <w:szCs w:val="18"/>
              </w:rPr>
              <w:t>Doporučená literatura:</w:t>
            </w:r>
          </w:p>
          <w:p w14:paraId="6BD7013C" w14:textId="77777777" w:rsidR="006009AB" w:rsidRPr="002D2789" w:rsidRDefault="006009AB">
            <w:pPr>
              <w:rPr>
                <w:szCs w:val="18"/>
              </w:rPr>
            </w:pPr>
            <w:r w:rsidRPr="002D2789">
              <w:rPr>
                <w:szCs w:val="18"/>
              </w:rPr>
              <w:t xml:space="preserve">MAREŠ, M. et al. </w:t>
            </w:r>
            <w:r w:rsidRPr="002D2789">
              <w:rPr>
                <w:i/>
                <w:szCs w:val="18"/>
              </w:rPr>
              <w:t>Krizový management: případové bezpečnostní studie</w:t>
            </w:r>
            <w:r w:rsidRPr="002D2789">
              <w:rPr>
                <w:szCs w:val="18"/>
              </w:rPr>
              <w:t>. 1. vyd. Praha: Ekopress, 2013. 237 s. ISBN 978-80-86929-92-7.</w:t>
            </w:r>
          </w:p>
          <w:p w14:paraId="325747F8" w14:textId="77777777" w:rsidR="006009AB" w:rsidRPr="001A750E" w:rsidRDefault="006009AB">
            <w:pPr>
              <w:rPr>
                <w:szCs w:val="18"/>
              </w:rPr>
            </w:pPr>
            <w:r w:rsidRPr="00911B74">
              <w:rPr>
                <w:caps/>
                <w:szCs w:val="18"/>
              </w:rPr>
              <w:t>Hromada</w:t>
            </w:r>
            <w:r w:rsidRPr="008C5756">
              <w:rPr>
                <w:szCs w:val="18"/>
              </w:rPr>
              <w:t xml:space="preserve">, M. et al. </w:t>
            </w:r>
            <w:r w:rsidRPr="008C5756">
              <w:rPr>
                <w:i/>
                <w:szCs w:val="18"/>
              </w:rPr>
              <w:t>Ochrana kritické infrastruktury ČR v odvětví energetiky</w:t>
            </w:r>
            <w:r w:rsidRPr="001A750E">
              <w:rPr>
                <w:szCs w:val="18"/>
              </w:rPr>
              <w:t>. 1 Ostrava: Sdružení požárního a bezpečnostního inženýrství, 2014. 272s. 1. ISBN 978-80-7385-144-6.</w:t>
            </w:r>
          </w:p>
          <w:p w14:paraId="5970C198" w14:textId="77777777" w:rsidR="006009AB" w:rsidRPr="00643FD4" w:rsidRDefault="006009AB">
            <w:pPr>
              <w:rPr>
                <w:szCs w:val="18"/>
              </w:rPr>
            </w:pPr>
            <w:r w:rsidRPr="00643FD4">
              <w:rPr>
                <w:szCs w:val="18"/>
              </w:rPr>
              <w:t>ISO 31000. Risk Management–Guidelines; ISO: Geneva, Switzerland, 2018.</w:t>
            </w:r>
          </w:p>
          <w:p w14:paraId="42F44C35" w14:textId="77777777" w:rsidR="006009AB" w:rsidRPr="003751BD" w:rsidRDefault="006009AB">
            <w:pPr>
              <w:rPr>
                <w:ins w:id="2633" w:author="Milan Navrátil" w:date="2018-10-31T15:18:00Z"/>
                <w:szCs w:val="18"/>
              </w:rPr>
            </w:pPr>
            <w:r w:rsidRPr="00AD66B0">
              <w:rPr>
                <w:caps/>
                <w:szCs w:val="18"/>
              </w:rPr>
              <w:t xml:space="preserve">Labaka, L., J. Hernantes </w:t>
            </w:r>
            <w:r w:rsidRPr="00AD66B0">
              <w:rPr>
                <w:szCs w:val="18"/>
              </w:rPr>
              <w:t>a</w:t>
            </w:r>
            <w:r w:rsidRPr="00E2678B">
              <w:rPr>
                <w:caps/>
                <w:szCs w:val="18"/>
              </w:rPr>
              <w:t xml:space="preserve"> j. M.Sarriegi. A</w:t>
            </w:r>
            <w:r w:rsidRPr="005E563E">
              <w:rPr>
                <w:szCs w:val="18"/>
              </w:rPr>
              <w:t xml:space="preserve"> framework to improve the resilience of critical infrastructures.Int. </w:t>
            </w:r>
            <w:r w:rsidRPr="003751BD">
              <w:rPr>
                <w:i/>
                <w:szCs w:val="18"/>
              </w:rPr>
              <w:t>J. Disaster Resil. Built Environ</w:t>
            </w:r>
            <w:r w:rsidRPr="003751BD">
              <w:rPr>
                <w:szCs w:val="18"/>
              </w:rPr>
              <w:t xml:space="preserve">. 2015,6, 409–423. </w:t>
            </w:r>
          </w:p>
          <w:p w14:paraId="55BFCF84" w14:textId="6BAA221D" w:rsidR="0088313B" w:rsidRPr="00E971FA" w:rsidRDefault="00A05C78" w:rsidP="0088313B">
            <w:pPr>
              <w:rPr>
                <w:szCs w:val="18"/>
                <w:lang w:val="sk-SK"/>
                <w:rPrChange w:id="2634" w:author="Milan Navrátil" w:date="2018-11-15T13:28:00Z">
                  <w:rPr/>
                </w:rPrChange>
              </w:rPr>
            </w:pPr>
            <w:ins w:id="2635" w:author="Milan Navrátil" w:date="2018-10-31T15:18:00Z">
              <w:r w:rsidRPr="00602E1A">
                <w:rPr>
                  <w:caps/>
                  <w:szCs w:val="18"/>
                  <w:lang w:val="sk-SK"/>
                  <w:rPrChange w:id="2636" w:author="Milan Navrátil" w:date="2018-11-14T11:21:00Z">
                    <w:rPr>
                      <w:caps/>
                      <w:highlight w:val="red"/>
                      <w:lang w:val="sk-SK"/>
                    </w:rPr>
                  </w:rPrChange>
                </w:rPr>
                <w:t>Mazzei, A., &amp; Ravazzani, S</w:t>
              </w:r>
              <w:r w:rsidRPr="00602E1A">
                <w:rPr>
                  <w:szCs w:val="18"/>
                  <w:lang w:val="sk-SK"/>
                  <w:rPrChange w:id="2637" w:author="Milan Navrátil" w:date="2018-11-14T11:21:00Z">
                    <w:rPr>
                      <w:highlight w:val="red"/>
                      <w:lang w:val="sk-SK"/>
                    </w:rPr>
                  </w:rPrChange>
                </w:rPr>
                <w:t>. 2015. Internal crisis communication strategies to protect trust relationships: A study of Italian companies. International Journal of Business Communication, 52: 319-337.</w:t>
              </w:r>
            </w:ins>
          </w:p>
        </w:tc>
      </w:tr>
      <w:tr w:rsidR="006009AB" w14:paraId="2A39A924"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EF93A2D" w14:textId="77777777" w:rsidR="006009AB" w:rsidRDefault="006009AB" w:rsidP="0085754D">
            <w:pPr>
              <w:jc w:val="center"/>
              <w:rPr>
                <w:b/>
              </w:rPr>
            </w:pPr>
            <w:r>
              <w:rPr>
                <w:b/>
              </w:rPr>
              <w:t>Informace ke kombinované nebo distanční formě</w:t>
            </w:r>
          </w:p>
        </w:tc>
      </w:tr>
      <w:tr w:rsidR="006009AB" w14:paraId="4E15D442" w14:textId="77777777" w:rsidTr="0085754D">
        <w:tc>
          <w:tcPr>
            <w:tcW w:w="4787" w:type="dxa"/>
            <w:gridSpan w:val="3"/>
            <w:tcBorders>
              <w:top w:val="single" w:sz="2" w:space="0" w:color="auto"/>
            </w:tcBorders>
            <w:shd w:val="clear" w:color="auto" w:fill="F7CAAC"/>
          </w:tcPr>
          <w:p w14:paraId="011A86ED" w14:textId="77777777" w:rsidR="006009AB" w:rsidRDefault="006009AB" w:rsidP="0085754D">
            <w:r>
              <w:rPr>
                <w:b/>
              </w:rPr>
              <w:t>Rozsah konzultací (soustředění)</w:t>
            </w:r>
          </w:p>
        </w:tc>
        <w:tc>
          <w:tcPr>
            <w:tcW w:w="889" w:type="dxa"/>
            <w:tcBorders>
              <w:top w:val="single" w:sz="2" w:space="0" w:color="auto"/>
            </w:tcBorders>
          </w:tcPr>
          <w:p w14:paraId="71B6D217" w14:textId="77777777" w:rsidR="006009AB" w:rsidRDefault="006009AB" w:rsidP="0085754D">
            <w:r>
              <w:t>17</w:t>
            </w:r>
          </w:p>
        </w:tc>
        <w:tc>
          <w:tcPr>
            <w:tcW w:w="4179" w:type="dxa"/>
            <w:gridSpan w:val="4"/>
            <w:tcBorders>
              <w:top w:val="single" w:sz="2" w:space="0" w:color="auto"/>
            </w:tcBorders>
            <w:shd w:val="clear" w:color="auto" w:fill="F7CAAC"/>
          </w:tcPr>
          <w:p w14:paraId="0DA6ABB4" w14:textId="77777777" w:rsidR="006009AB" w:rsidRDefault="006009AB" w:rsidP="0085754D">
            <w:pPr>
              <w:rPr>
                <w:b/>
              </w:rPr>
            </w:pPr>
            <w:r>
              <w:rPr>
                <w:b/>
              </w:rPr>
              <w:t xml:space="preserve">hodin </w:t>
            </w:r>
          </w:p>
        </w:tc>
      </w:tr>
      <w:tr w:rsidR="006009AB" w14:paraId="6BE4D7EE" w14:textId="77777777" w:rsidTr="0085754D">
        <w:tc>
          <w:tcPr>
            <w:tcW w:w="9855" w:type="dxa"/>
            <w:gridSpan w:val="8"/>
            <w:shd w:val="clear" w:color="auto" w:fill="F7CAAC"/>
          </w:tcPr>
          <w:p w14:paraId="367CC6D6" w14:textId="77777777" w:rsidR="006009AB" w:rsidRDefault="006009AB" w:rsidP="0085754D">
            <w:pPr>
              <w:rPr>
                <w:b/>
              </w:rPr>
            </w:pPr>
            <w:r>
              <w:rPr>
                <w:b/>
              </w:rPr>
              <w:t>Informace o způsobu kontaktu s vyučujícím</w:t>
            </w:r>
          </w:p>
        </w:tc>
      </w:tr>
      <w:tr w:rsidR="006009AB" w14:paraId="46444A44" w14:textId="77777777" w:rsidTr="0085754D">
        <w:trPr>
          <w:trHeight w:val="708"/>
        </w:trPr>
        <w:tc>
          <w:tcPr>
            <w:tcW w:w="9855" w:type="dxa"/>
            <w:gridSpan w:val="8"/>
          </w:tcPr>
          <w:p w14:paraId="453CBDA5" w14:textId="77777777" w:rsidR="006009AB" w:rsidRPr="00AF4A02" w:rsidRDefault="006009AB" w:rsidP="00E96895">
            <w:r w:rsidRPr="00AF4A02">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14:paraId="44E1FF0D" w14:textId="77777777" w:rsidR="006009AB" w:rsidRDefault="006009AB" w:rsidP="006009A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4F7F1001" w14:textId="77777777" w:rsidTr="0085754D">
        <w:tc>
          <w:tcPr>
            <w:tcW w:w="9855" w:type="dxa"/>
            <w:gridSpan w:val="8"/>
            <w:tcBorders>
              <w:bottom w:val="double" w:sz="4" w:space="0" w:color="auto"/>
            </w:tcBorders>
            <w:shd w:val="clear" w:color="auto" w:fill="BDD6EE"/>
          </w:tcPr>
          <w:p w14:paraId="2D02623A" w14:textId="36959B2C" w:rsidR="006009AB" w:rsidRDefault="006009AB" w:rsidP="0085754D">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785E9393" w14:textId="77777777" w:rsidTr="0085754D">
        <w:tc>
          <w:tcPr>
            <w:tcW w:w="3086" w:type="dxa"/>
            <w:tcBorders>
              <w:top w:val="double" w:sz="4" w:space="0" w:color="auto"/>
            </w:tcBorders>
            <w:shd w:val="clear" w:color="auto" w:fill="F7CAAC"/>
          </w:tcPr>
          <w:p w14:paraId="5895D466"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07022553" w14:textId="499D5F94" w:rsidR="0018259D" w:rsidRDefault="006009AB" w:rsidP="0085754D">
            <w:bookmarkStart w:id="2638" w:name="technologiePrumyslovychIS"/>
            <w:r>
              <w:t>Technologie průmyslových informačních systémů</w:t>
            </w:r>
            <w:bookmarkEnd w:id="2638"/>
          </w:p>
        </w:tc>
      </w:tr>
      <w:tr w:rsidR="006009AB" w14:paraId="567B0294" w14:textId="77777777" w:rsidTr="0085754D">
        <w:tc>
          <w:tcPr>
            <w:tcW w:w="3086" w:type="dxa"/>
            <w:shd w:val="clear" w:color="auto" w:fill="F7CAAC"/>
          </w:tcPr>
          <w:p w14:paraId="5F5077F8" w14:textId="77777777" w:rsidR="006009AB" w:rsidRDefault="006009AB" w:rsidP="0085754D">
            <w:pPr>
              <w:rPr>
                <w:b/>
              </w:rPr>
            </w:pPr>
            <w:r>
              <w:rPr>
                <w:b/>
              </w:rPr>
              <w:t>Typ předmětu</w:t>
            </w:r>
          </w:p>
        </w:tc>
        <w:tc>
          <w:tcPr>
            <w:tcW w:w="3406" w:type="dxa"/>
            <w:gridSpan w:val="4"/>
          </w:tcPr>
          <w:p w14:paraId="2D1751D1" w14:textId="77777777" w:rsidR="006009AB" w:rsidRDefault="006009AB" w:rsidP="0085754D">
            <w:r>
              <w:t>Povinný pro specializace:</w:t>
            </w:r>
          </w:p>
          <w:p w14:paraId="72AA87E7" w14:textId="77777777" w:rsidR="006009AB" w:rsidRDefault="006009AB" w:rsidP="0085754D">
            <w:r>
              <w:t>Bezpečnostní technologie</w:t>
            </w:r>
          </w:p>
          <w:p w14:paraId="132CA5FA" w14:textId="77777777" w:rsidR="006009AB" w:rsidRDefault="006009AB" w:rsidP="0085754D">
            <w:r>
              <w:t>Bezpečnostní management</w:t>
            </w:r>
          </w:p>
        </w:tc>
        <w:tc>
          <w:tcPr>
            <w:tcW w:w="2695" w:type="dxa"/>
            <w:gridSpan w:val="2"/>
            <w:shd w:val="clear" w:color="auto" w:fill="F7CAAC"/>
          </w:tcPr>
          <w:p w14:paraId="32E82171" w14:textId="77777777" w:rsidR="006009AB" w:rsidRDefault="006009AB" w:rsidP="0085754D">
            <w:r>
              <w:rPr>
                <w:b/>
              </w:rPr>
              <w:t>doporučený ročník / semestr</w:t>
            </w:r>
          </w:p>
        </w:tc>
        <w:tc>
          <w:tcPr>
            <w:tcW w:w="668" w:type="dxa"/>
          </w:tcPr>
          <w:p w14:paraId="0E57B9AE" w14:textId="77777777" w:rsidR="006009AB" w:rsidRDefault="006009AB" w:rsidP="0085754D">
            <w:r>
              <w:t>1/L</w:t>
            </w:r>
          </w:p>
        </w:tc>
      </w:tr>
      <w:tr w:rsidR="006009AB" w14:paraId="559AB1A9" w14:textId="77777777" w:rsidTr="0085754D">
        <w:tc>
          <w:tcPr>
            <w:tcW w:w="3086" w:type="dxa"/>
            <w:shd w:val="clear" w:color="auto" w:fill="F7CAAC"/>
          </w:tcPr>
          <w:p w14:paraId="481ED4B6" w14:textId="77777777" w:rsidR="006009AB" w:rsidRDefault="006009AB" w:rsidP="0085754D">
            <w:pPr>
              <w:rPr>
                <w:b/>
              </w:rPr>
            </w:pPr>
            <w:r>
              <w:rPr>
                <w:b/>
              </w:rPr>
              <w:t>Rozsah studijního předmětu</w:t>
            </w:r>
          </w:p>
        </w:tc>
        <w:tc>
          <w:tcPr>
            <w:tcW w:w="1701" w:type="dxa"/>
            <w:gridSpan w:val="2"/>
          </w:tcPr>
          <w:p w14:paraId="61D32800" w14:textId="77777777" w:rsidR="006009AB" w:rsidRDefault="006009AB" w:rsidP="0085754D">
            <w:r>
              <w:t>28p + 28c</w:t>
            </w:r>
          </w:p>
        </w:tc>
        <w:tc>
          <w:tcPr>
            <w:tcW w:w="889" w:type="dxa"/>
            <w:shd w:val="clear" w:color="auto" w:fill="F7CAAC"/>
          </w:tcPr>
          <w:p w14:paraId="7CB278B0" w14:textId="77777777" w:rsidR="006009AB" w:rsidRDefault="006009AB" w:rsidP="0085754D">
            <w:pPr>
              <w:rPr>
                <w:b/>
              </w:rPr>
            </w:pPr>
            <w:r>
              <w:rPr>
                <w:b/>
              </w:rPr>
              <w:t xml:space="preserve">hod. </w:t>
            </w:r>
          </w:p>
        </w:tc>
        <w:tc>
          <w:tcPr>
            <w:tcW w:w="816" w:type="dxa"/>
          </w:tcPr>
          <w:p w14:paraId="65CCFF55" w14:textId="77777777" w:rsidR="006009AB" w:rsidRDefault="006009AB" w:rsidP="0085754D"/>
        </w:tc>
        <w:tc>
          <w:tcPr>
            <w:tcW w:w="2156" w:type="dxa"/>
            <w:shd w:val="clear" w:color="auto" w:fill="F7CAAC"/>
          </w:tcPr>
          <w:p w14:paraId="046C426A" w14:textId="77777777" w:rsidR="006009AB" w:rsidRDefault="006009AB" w:rsidP="0085754D">
            <w:pPr>
              <w:rPr>
                <w:b/>
              </w:rPr>
            </w:pPr>
            <w:r>
              <w:rPr>
                <w:b/>
              </w:rPr>
              <w:t>kreditů</w:t>
            </w:r>
          </w:p>
        </w:tc>
        <w:tc>
          <w:tcPr>
            <w:tcW w:w="1207" w:type="dxa"/>
            <w:gridSpan w:val="2"/>
          </w:tcPr>
          <w:p w14:paraId="483C8A83" w14:textId="77777777" w:rsidR="006009AB" w:rsidRDefault="006009AB" w:rsidP="0085754D">
            <w:r>
              <w:t>4</w:t>
            </w:r>
          </w:p>
        </w:tc>
      </w:tr>
      <w:tr w:rsidR="006009AB" w14:paraId="3156D57F" w14:textId="77777777" w:rsidTr="0085754D">
        <w:tc>
          <w:tcPr>
            <w:tcW w:w="3086" w:type="dxa"/>
            <w:shd w:val="clear" w:color="auto" w:fill="F7CAAC"/>
          </w:tcPr>
          <w:p w14:paraId="2A9E73B7" w14:textId="77777777" w:rsidR="006009AB" w:rsidRDefault="006009AB" w:rsidP="0085754D">
            <w:pPr>
              <w:rPr>
                <w:b/>
                <w:sz w:val="22"/>
              </w:rPr>
            </w:pPr>
            <w:r>
              <w:rPr>
                <w:b/>
              </w:rPr>
              <w:t>Prerekvizity, korekvizity, ekvivalence</w:t>
            </w:r>
          </w:p>
        </w:tc>
        <w:tc>
          <w:tcPr>
            <w:tcW w:w="6769" w:type="dxa"/>
            <w:gridSpan w:val="7"/>
          </w:tcPr>
          <w:p w14:paraId="1BCA0CB9" w14:textId="06490C58" w:rsidR="006009AB" w:rsidRDefault="00F84A15" w:rsidP="0085754D">
            <w:ins w:id="2639" w:author="Milan Navrátil" w:date="2018-11-20T16:25:00Z">
              <w:r>
                <w:t>nejsou</w:t>
              </w:r>
            </w:ins>
          </w:p>
        </w:tc>
      </w:tr>
      <w:tr w:rsidR="006009AB" w14:paraId="7857D3E3" w14:textId="77777777" w:rsidTr="0085754D">
        <w:tc>
          <w:tcPr>
            <w:tcW w:w="3086" w:type="dxa"/>
            <w:shd w:val="clear" w:color="auto" w:fill="F7CAAC"/>
          </w:tcPr>
          <w:p w14:paraId="6B493D21" w14:textId="77777777" w:rsidR="006009AB" w:rsidRDefault="006009AB" w:rsidP="0085754D">
            <w:pPr>
              <w:rPr>
                <w:b/>
              </w:rPr>
            </w:pPr>
            <w:r>
              <w:rPr>
                <w:b/>
              </w:rPr>
              <w:t>Způsob ověření studijních výsledků</w:t>
            </w:r>
          </w:p>
        </w:tc>
        <w:tc>
          <w:tcPr>
            <w:tcW w:w="3406" w:type="dxa"/>
            <w:gridSpan w:val="4"/>
          </w:tcPr>
          <w:p w14:paraId="73BB0C94" w14:textId="77777777" w:rsidR="006009AB" w:rsidRDefault="006009AB" w:rsidP="0085754D">
            <w:r>
              <w:t>Zápočet, zkouška</w:t>
            </w:r>
          </w:p>
        </w:tc>
        <w:tc>
          <w:tcPr>
            <w:tcW w:w="2156" w:type="dxa"/>
            <w:shd w:val="clear" w:color="auto" w:fill="F7CAAC"/>
          </w:tcPr>
          <w:p w14:paraId="69DE71B0" w14:textId="77777777" w:rsidR="006009AB" w:rsidRDefault="006009AB" w:rsidP="0085754D">
            <w:pPr>
              <w:rPr>
                <w:b/>
              </w:rPr>
            </w:pPr>
            <w:r>
              <w:rPr>
                <w:b/>
              </w:rPr>
              <w:t>Forma výuky</w:t>
            </w:r>
          </w:p>
        </w:tc>
        <w:tc>
          <w:tcPr>
            <w:tcW w:w="1207" w:type="dxa"/>
            <w:gridSpan w:val="2"/>
          </w:tcPr>
          <w:p w14:paraId="15BC6ABF" w14:textId="77777777" w:rsidR="006009AB" w:rsidRDefault="006009AB" w:rsidP="0085754D">
            <w:r>
              <w:t>Přednášky, cvičení</w:t>
            </w:r>
          </w:p>
        </w:tc>
      </w:tr>
      <w:tr w:rsidR="006009AB" w14:paraId="0E35BB56" w14:textId="77777777" w:rsidTr="0085754D">
        <w:tc>
          <w:tcPr>
            <w:tcW w:w="3086" w:type="dxa"/>
            <w:shd w:val="clear" w:color="auto" w:fill="F7CAAC"/>
          </w:tcPr>
          <w:p w14:paraId="5C6895A3"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334176E4" w14:textId="77777777" w:rsidR="006009AB" w:rsidRDefault="006009AB" w:rsidP="00E96895">
            <w:r>
              <w:t>Písemná i ústní forma</w:t>
            </w:r>
          </w:p>
          <w:p w14:paraId="717AD926" w14:textId="77777777" w:rsidR="006009AB" w:rsidRDefault="006009AB">
            <w:r>
              <w:t xml:space="preserve">1. Povinná a aktivní účast na jednotlivých cvičeních (80% účast na cvičení). </w:t>
            </w:r>
          </w:p>
          <w:p w14:paraId="10E97C38" w14:textId="77777777" w:rsidR="006009AB" w:rsidRDefault="006009AB">
            <w:r>
              <w:t xml:space="preserve">2. Teoretické a praktické zvládnutí základní problematiky a jednotlivých témat. </w:t>
            </w:r>
          </w:p>
          <w:p w14:paraId="684F3C18" w14:textId="77777777" w:rsidR="006009AB" w:rsidRDefault="006009AB">
            <w:r>
              <w:t xml:space="preserve">3. Samostatné experimenty na reálných soupravách pro zpracování a přenos signálů, testování přenosových médií. Vypracování technických zpráv o experimentech. </w:t>
            </w:r>
          </w:p>
          <w:p w14:paraId="42C1570F" w14:textId="77777777" w:rsidR="006009AB" w:rsidRDefault="006009AB">
            <w:r>
              <w:t>4. Prokázání úspěšného zvládnutí probírané tématiky při diskuzi hodnocení technické zprávy s vyučujícím. Ústní zkouška na základě písemné přípravy v rámci zkoušky</w:t>
            </w:r>
          </w:p>
        </w:tc>
      </w:tr>
      <w:tr w:rsidR="006009AB" w14:paraId="172A9EB3" w14:textId="77777777" w:rsidTr="0085754D">
        <w:trPr>
          <w:trHeight w:val="103"/>
        </w:trPr>
        <w:tc>
          <w:tcPr>
            <w:tcW w:w="9855" w:type="dxa"/>
            <w:gridSpan w:val="8"/>
            <w:tcBorders>
              <w:top w:val="nil"/>
            </w:tcBorders>
          </w:tcPr>
          <w:p w14:paraId="3E608066" w14:textId="77777777" w:rsidR="006009AB" w:rsidRDefault="006009AB" w:rsidP="0085754D"/>
        </w:tc>
      </w:tr>
      <w:tr w:rsidR="006009AB" w14:paraId="5F52C6B7" w14:textId="77777777" w:rsidTr="0085754D">
        <w:trPr>
          <w:trHeight w:val="197"/>
        </w:trPr>
        <w:tc>
          <w:tcPr>
            <w:tcW w:w="3086" w:type="dxa"/>
            <w:tcBorders>
              <w:top w:val="nil"/>
            </w:tcBorders>
            <w:shd w:val="clear" w:color="auto" w:fill="F7CAAC"/>
          </w:tcPr>
          <w:p w14:paraId="5917041B" w14:textId="77777777" w:rsidR="006009AB" w:rsidRDefault="006009AB" w:rsidP="0085754D">
            <w:pPr>
              <w:rPr>
                <w:b/>
              </w:rPr>
            </w:pPr>
            <w:r>
              <w:rPr>
                <w:b/>
              </w:rPr>
              <w:t>Garant předmětu</w:t>
            </w:r>
          </w:p>
        </w:tc>
        <w:tc>
          <w:tcPr>
            <w:tcW w:w="6769" w:type="dxa"/>
            <w:gridSpan w:val="7"/>
            <w:tcBorders>
              <w:top w:val="nil"/>
            </w:tcBorders>
          </w:tcPr>
          <w:p w14:paraId="630559CC" w14:textId="77777777" w:rsidR="006009AB" w:rsidRDefault="006009AB" w:rsidP="0085754D">
            <w:r>
              <w:t>Ing. Petr Neumann, Ph.D.</w:t>
            </w:r>
          </w:p>
        </w:tc>
      </w:tr>
      <w:tr w:rsidR="006009AB" w14:paraId="43C5F7F6" w14:textId="77777777" w:rsidTr="0085754D">
        <w:trPr>
          <w:trHeight w:val="243"/>
        </w:trPr>
        <w:tc>
          <w:tcPr>
            <w:tcW w:w="3086" w:type="dxa"/>
            <w:tcBorders>
              <w:top w:val="nil"/>
            </w:tcBorders>
            <w:shd w:val="clear" w:color="auto" w:fill="F7CAAC"/>
          </w:tcPr>
          <w:p w14:paraId="059E51FF" w14:textId="77777777" w:rsidR="006009AB" w:rsidRDefault="006009AB" w:rsidP="0085754D">
            <w:pPr>
              <w:rPr>
                <w:b/>
              </w:rPr>
            </w:pPr>
            <w:r>
              <w:rPr>
                <w:b/>
              </w:rPr>
              <w:t>Zapojení garanta do výuky předmětu</w:t>
            </w:r>
          </w:p>
        </w:tc>
        <w:tc>
          <w:tcPr>
            <w:tcW w:w="6769" w:type="dxa"/>
            <w:gridSpan w:val="7"/>
            <w:tcBorders>
              <w:top w:val="nil"/>
            </w:tcBorders>
          </w:tcPr>
          <w:p w14:paraId="25BC4C40" w14:textId="32308334" w:rsidR="006009AB" w:rsidRDefault="006009AB" w:rsidP="00AC5B7B">
            <w:r>
              <w:t xml:space="preserve">Metodicky, přednáší, vede cvičení </w:t>
            </w:r>
          </w:p>
        </w:tc>
      </w:tr>
      <w:tr w:rsidR="006009AB" w14:paraId="1F2A1BDF" w14:textId="77777777" w:rsidTr="0085754D">
        <w:tc>
          <w:tcPr>
            <w:tcW w:w="3086" w:type="dxa"/>
            <w:shd w:val="clear" w:color="auto" w:fill="F7CAAC"/>
          </w:tcPr>
          <w:p w14:paraId="1CC66180" w14:textId="77777777" w:rsidR="006009AB" w:rsidRDefault="006009AB" w:rsidP="0085754D">
            <w:pPr>
              <w:rPr>
                <w:b/>
              </w:rPr>
            </w:pPr>
            <w:r>
              <w:rPr>
                <w:b/>
              </w:rPr>
              <w:t>Vyučující</w:t>
            </w:r>
          </w:p>
        </w:tc>
        <w:tc>
          <w:tcPr>
            <w:tcW w:w="6769" w:type="dxa"/>
            <w:gridSpan w:val="7"/>
            <w:tcBorders>
              <w:bottom w:val="nil"/>
            </w:tcBorders>
          </w:tcPr>
          <w:p w14:paraId="019729C5" w14:textId="31313304" w:rsidR="006009AB" w:rsidRDefault="006009AB" w:rsidP="00947A1E">
            <w:r>
              <w:t xml:space="preserve">Ing. </w:t>
            </w:r>
            <w:r w:rsidR="00947A1E">
              <w:t>Petr Neumann, Ph.D., přednášky</w:t>
            </w:r>
            <w:r w:rsidR="00261063">
              <w:t>, cvičení</w:t>
            </w:r>
            <w:r w:rsidR="00947A1E">
              <w:t xml:space="preserve"> </w:t>
            </w:r>
            <w:r>
              <w:t>(100 %)</w:t>
            </w:r>
          </w:p>
        </w:tc>
      </w:tr>
      <w:tr w:rsidR="006009AB" w14:paraId="094F4F30" w14:textId="77777777" w:rsidTr="0085754D">
        <w:trPr>
          <w:trHeight w:val="166"/>
        </w:trPr>
        <w:tc>
          <w:tcPr>
            <w:tcW w:w="9855" w:type="dxa"/>
            <w:gridSpan w:val="8"/>
            <w:tcBorders>
              <w:top w:val="nil"/>
            </w:tcBorders>
          </w:tcPr>
          <w:p w14:paraId="2D7C016C" w14:textId="77777777" w:rsidR="006009AB" w:rsidRDefault="006009AB" w:rsidP="0085754D"/>
        </w:tc>
      </w:tr>
      <w:tr w:rsidR="006009AB" w14:paraId="62905BFD" w14:textId="77777777" w:rsidTr="0085754D">
        <w:tc>
          <w:tcPr>
            <w:tcW w:w="3086" w:type="dxa"/>
            <w:shd w:val="clear" w:color="auto" w:fill="F7CAAC"/>
          </w:tcPr>
          <w:p w14:paraId="429D9015" w14:textId="77777777" w:rsidR="006009AB" w:rsidRDefault="006009AB" w:rsidP="0085754D">
            <w:pPr>
              <w:rPr>
                <w:b/>
              </w:rPr>
            </w:pPr>
            <w:r>
              <w:rPr>
                <w:b/>
              </w:rPr>
              <w:t>Stručná anotace předmětu</w:t>
            </w:r>
          </w:p>
        </w:tc>
        <w:tc>
          <w:tcPr>
            <w:tcW w:w="6769" w:type="dxa"/>
            <w:gridSpan w:val="7"/>
            <w:tcBorders>
              <w:bottom w:val="nil"/>
            </w:tcBorders>
          </w:tcPr>
          <w:p w14:paraId="31AD5B32" w14:textId="77777777" w:rsidR="006009AB" w:rsidRDefault="006009AB" w:rsidP="0085754D"/>
        </w:tc>
      </w:tr>
      <w:tr w:rsidR="00602E1A" w14:paraId="31752F55" w14:textId="77777777" w:rsidTr="0085754D">
        <w:trPr>
          <w:trHeight w:val="3938"/>
        </w:trPr>
        <w:tc>
          <w:tcPr>
            <w:tcW w:w="9855" w:type="dxa"/>
            <w:gridSpan w:val="8"/>
            <w:tcBorders>
              <w:top w:val="nil"/>
              <w:bottom w:val="single" w:sz="12" w:space="0" w:color="auto"/>
            </w:tcBorders>
          </w:tcPr>
          <w:p w14:paraId="5725D60C" w14:textId="786C0AA6" w:rsidR="00602E1A" w:rsidDel="00E5795A" w:rsidRDefault="00602E1A">
            <w:pPr>
              <w:ind w:left="720"/>
              <w:rPr>
                <w:del w:id="2640" w:author="Milan Navrátil" w:date="2018-11-14T11:23:00Z"/>
              </w:rPr>
              <w:pPrChange w:id="2641" w:author="Milan Navrátil" w:date="2018-11-14T11:24:00Z">
                <w:pPr/>
              </w:pPrChange>
            </w:pPr>
            <w:del w:id="2642" w:author="Milan Navrátil" w:date="2018-11-14T11:23:00Z">
              <w:r w:rsidRPr="000A6A9F" w:rsidDel="00E5795A">
                <w:delText xml:space="preserve">Cílem předmětu je poskytnout studentům přehled </w:delText>
              </w:r>
              <w:r w:rsidDel="00E5795A">
                <w:delText>principů, základních charakteristik a aplikačních oblastí technologických objektů v rámci průmyslových</w:delText>
              </w:r>
              <w:r w:rsidRPr="000A6A9F" w:rsidDel="00E5795A">
                <w:delText xml:space="preserve"> informačních systémů. Studenti získají mimo jiné znalosti o principech zpracování signálů signálovými procesory, o principech navigačních systémů, telemet</w:delText>
              </w:r>
              <w:r w:rsidDel="00E5795A">
                <w:delText>rických systémů, přenosech dat v prostředí průmyslových informačních systémů a o smyslu i realizaci archivace klíčových dat průmyslového procesu (traceability).</w:delText>
              </w:r>
            </w:del>
          </w:p>
          <w:p w14:paraId="61915BBB" w14:textId="23209B02" w:rsidR="00602E1A" w:rsidDel="00E5795A" w:rsidRDefault="00602E1A">
            <w:pPr>
              <w:ind w:left="720"/>
              <w:rPr>
                <w:del w:id="2643" w:author="Milan Navrátil" w:date="2018-11-14T11:23:00Z"/>
              </w:rPr>
              <w:pPrChange w:id="2644" w:author="Milan Navrátil" w:date="2018-11-14T11:24:00Z">
                <w:pPr/>
              </w:pPrChange>
            </w:pPr>
            <w:del w:id="2645" w:author="Milan Navrátil" w:date="2018-11-14T11:23:00Z">
              <w:r w:rsidDel="00E5795A">
                <w:delText>V nezbytné míře jsou zopakovány a zdůrazněny příslušné základní metody zpracování reálných signálů pro sběr dat a  jejich přenos reálnými šumovými kanály.</w:delText>
              </w:r>
            </w:del>
          </w:p>
          <w:p w14:paraId="2078F8D1" w14:textId="34E7593E" w:rsidR="00602E1A" w:rsidDel="00E5795A" w:rsidRDefault="00602E1A">
            <w:pPr>
              <w:ind w:left="720"/>
              <w:rPr>
                <w:del w:id="2646" w:author="Milan Navrátil" w:date="2018-11-14T11:23:00Z"/>
              </w:rPr>
              <w:pPrChange w:id="2647" w:author="Milan Navrátil" w:date="2018-11-14T11:24:00Z">
                <w:pPr/>
              </w:pPrChange>
            </w:pPr>
            <w:del w:id="2648" w:author="Milan Navrátil" w:date="2018-11-14T11:23:00Z">
              <w:r w:rsidDel="00E5795A">
                <w:delText>Tematické okruhy:</w:delText>
              </w:r>
            </w:del>
          </w:p>
          <w:p w14:paraId="5BEE2245" w14:textId="79928E0C" w:rsidR="00602E1A" w:rsidDel="00E5795A" w:rsidRDefault="00602E1A">
            <w:pPr>
              <w:pStyle w:val="Odstavecseseznamem"/>
              <w:rPr>
                <w:del w:id="2649" w:author="Milan Navrátil" w:date="2018-11-14T11:23:00Z"/>
              </w:rPr>
              <w:pPrChange w:id="2650" w:author="Milan Navrátil" w:date="2018-11-14T11:24:00Z">
                <w:pPr>
                  <w:pStyle w:val="Odstavecseseznamem"/>
                  <w:numPr>
                    <w:numId w:val="26"/>
                  </w:numPr>
                  <w:ind w:hanging="360"/>
                </w:pPr>
              </w:pPrChange>
            </w:pPr>
            <w:del w:id="2651" w:author="Milan Navrátil" w:date="2018-11-14T11:23:00Z">
              <w:r w:rsidDel="00E5795A">
                <w:delText xml:space="preserve">Charakteristika signálů jako fyzikálních nosičů dat ve vazbě na příklady konkrétních podmínek průmyslových aplikací, </w:delText>
              </w:r>
            </w:del>
          </w:p>
          <w:p w14:paraId="59A5A1AF" w14:textId="066062CA" w:rsidR="00602E1A" w:rsidDel="00E5795A" w:rsidRDefault="00602E1A">
            <w:pPr>
              <w:pStyle w:val="Odstavecseseznamem"/>
              <w:rPr>
                <w:del w:id="2652" w:author="Milan Navrátil" w:date="2018-11-14T11:23:00Z"/>
              </w:rPr>
              <w:pPrChange w:id="2653" w:author="Milan Navrátil" w:date="2018-11-14T11:24:00Z">
                <w:pPr>
                  <w:pStyle w:val="Odstavecseseznamem"/>
                  <w:numPr>
                    <w:numId w:val="26"/>
                  </w:numPr>
                  <w:ind w:hanging="360"/>
                </w:pPr>
              </w:pPrChange>
            </w:pPr>
            <w:del w:id="2654" w:author="Milan Navrátil" w:date="2018-11-14T11:23:00Z">
              <w:r w:rsidDel="00E5795A">
                <w:delText>Úpravy signálu, analýza signálů v časové a kmitočtové oblasti, vliv přenosového kanálu na signály.</w:delText>
              </w:r>
            </w:del>
          </w:p>
          <w:p w14:paraId="423890A3" w14:textId="248F3D5A" w:rsidR="00602E1A" w:rsidDel="00E5795A" w:rsidRDefault="00602E1A">
            <w:pPr>
              <w:pStyle w:val="Odstavecseseznamem"/>
              <w:rPr>
                <w:del w:id="2655" w:author="Milan Navrátil" w:date="2018-11-14T11:23:00Z"/>
              </w:rPr>
              <w:pPrChange w:id="2656" w:author="Milan Navrátil" w:date="2018-11-14T11:24:00Z">
                <w:pPr>
                  <w:pStyle w:val="Odstavecseseznamem"/>
                  <w:numPr>
                    <w:numId w:val="26"/>
                  </w:numPr>
                  <w:ind w:hanging="360"/>
                </w:pPr>
              </w:pPrChange>
            </w:pPr>
            <w:del w:id="2657" w:author="Milan Navrátil" w:date="2018-11-14T11:23:00Z">
              <w:r w:rsidDel="00E5795A">
                <w:delText>Kódování za účelem snížení chybovosti přenášených dat, příklady zabezpečovacích kódů a jejich generování.</w:delText>
              </w:r>
            </w:del>
          </w:p>
          <w:p w14:paraId="0F11A3CC" w14:textId="571857BA" w:rsidR="00602E1A" w:rsidDel="00E5795A" w:rsidRDefault="00602E1A">
            <w:pPr>
              <w:pStyle w:val="Odstavecseseznamem"/>
              <w:rPr>
                <w:del w:id="2658" w:author="Milan Navrátil" w:date="2018-11-14T11:23:00Z"/>
              </w:rPr>
              <w:pPrChange w:id="2659" w:author="Milan Navrátil" w:date="2018-11-14T11:24:00Z">
                <w:pPr>
                  <w:pStyle w:val="Odstavecseseznamem"/>
                  <w:numPr>
                    <w:numId w:val="26"/>
                  </w:numPr>
                  <w:ind w:hanging="360"/>
                </w:pPr>
              </w:pPrChange>
            </w:pPr>
            <w:del w:id="2660" w:author="Milan Navrátil" w:date="2018-11-14T11:23:00Z">
              <w:r w:rsidRPr="00316799" w:rsidDel="00E5795A">
                <w:delText>Problematika dálkového měření</w:delText>
              </w:r>
              <w:r w:rsidDel="00E5795A">
                <w:delText xml:space="preserve"> (t</w:delText>
              </w:r>
              <w:r w:rsidRPr="00316799" w:rsidDel="00E5795A">
                <w:delText>elemetrie</w:delText>
              </w:r>
              <w:r w:rsidDel="00E5795A">
                <w:delText>)</w:delText>
              </w:r>
              <w:r w:rsidRPr="00316799" w:rsidDel="00E5795A">
                <w:delText xml:space="preserve"> - potlačení chyb, komunikace se zpětnou vazbou, </w:delText>
              </w:r>
            </w:del>
          </w:p>
          <w:p w14:paraId="32C56FC6" w14:textId="54C10A17" w:rsidR="00602E1A" w:rsidDel="00E5795A" w:rsidRDefault="00602E1A">
            <w:pPr>
              <w:pStyle w:val="Odstavecseseznamem"/>
              <w:rPr>
                <w:del w:id="2661" w:author="Milan Navrátil" w:date="2018-11-14T11:23:00Z"/>
              </w:rPr>
              <w:pPrChange w:id="2662" w:author="Milan Navrátil" w:date="2018-11-14T11:24:00Z">
                <w:pPr>
                  <w:pStyle w:val="Odstavecseseznamem"/>
                  <w:numPr>
                    <w:numId w:val="26"/>
                  </w:numPr>
                  <w:ind w:hanging="360"/>
                </w:pPr>
              </w:pPrChange>
            </w:pPr>
            <w:del w:id="2663" w:author="Milan Navrátil" w:date="2018-11-14T11:23:00Z">
              <w:r w:rsidRPr="00316799" w:rsidDel="00E5795A">
                <w:delText>Problematika dálkového měření</w:delText>
              </w:r>
              <w:r w:rsidDel="00E5795A">
                <w:delText xml:space="preserve"> (t</w:delText>
              </w:r>
              <w:r w:rsidRPr="00316799" w:rsidDel="00E5795A">
                <w:delText>elemetrie</w:delText>
              </w:r>
              <w:r w:rsidDel="00E5795A">
                <w:delText>)</w:delText>
              </w:r>
              <w:r w:rsidRPr="00316799" w:rsidDel="00E5795A">
                <w:delText xml:space="preserve"> - druhy provozu při komunikaci, příklady telemetrických aplikací.</w:delText>
              </w:r>
            </w:del>
          </w:p>
          <w:p w14:paraId="5B5DCE47" w14:textId="6D8BB776" w:rsidR="00602E1A" w:rsidDel="00E5795A" w:rsidRDefault="00602E1A">
            <w:pPr>
              <w:pStyle w:val="Odstavecseseznamem"/>
              <w:rPr>
                <w:del w:id="2664" w:author="Milan Navrátil" w:date="2018-11-14T11:23:00Z"/>
              </w:rPr>
              <w:pPrChange w:id="2665" w:author="Milan Navrátil" w:date="2018-11-14T11:24:00Z">
                <w:pPr>
                  <w:pStyle w:val="Odstavecseseznamem"/>
                  <w:numPr>
                    <w:numId w:val="26"/>
                  </w:numPr>
                  <w:ind w:hanging="360"/>
                </w:pPr>
              </w:pPrChange>
            </w:pPr>
            <w:del w:id="2666" w:author="Milan Navrátil" w:date="2018-11-14T11:23:00Z">
              <w:r w:rsidRPr="00316799" w:rsidDel="00E5795A">
                <w:delText>Průmyslové sběrnice</w:delText>
              </w:r>
              <w:r w:rsidDel="00E5795A">
                <w:delText>, typické vlastnosti, příklady vybraných typů sběrnic pro různé průmyslové oblasti.</w:delText>
              </w:r>
            </w:del>
          </w:p>
          <w:p w14:paraId="38BF6158" w14:textId="44711E71" w:rsidR="00602E1A" w:rsidDel="00E5795A" w:rsidRDefault="00602E1A">
            <w:pPr>
              <w:pStyle w:val="Odstavecseseznamem"/>
              <w:rPr>
                <w:del w:id="2667" w:author="Milan Navrátil" w:date="2018-11-14T11:23:00Z"/>
              </w:rPr>
              <w:pPrChange w:id="2668" w:author="Milan Navrátil" w:date="2018-11-14T11:24:00Z">
                <w:pPr>
                  <w:pStyle w:val="Odstavecseseznamem"/>
                  <w:numPr>
                    <w:numId w:val="26"/>
                  </w:numPr>
                  <w:ind w:hanging="360"/>
                </w:pPr>
              </w:pPrChange>
            </w:pPr>
            <w:del w:id="2669" w:author="Milan Navrátil" w:date="2018-11-14T11:23:00Z">
              <w:r w:rsidRPr="00316799" w:rsidDel="00E5795A">
                <w:delText xml:space="preserve">Optický přenos signálů, </w:delText>
              </w:r>
              <w:r w:rsidDel="00E5795A">
                <w:delText xml:space="preserve">fyzikální </w:delText>
              </w:r>
              <w:r w:rsidRPr="00316799" w:rsidDel="00E5795A">
                <w:delText xml:space="preserve">principy přenosu signálu optickým vláknem, </w:delText>
              </w:r>
              <w:r w:rsidDel="00E5795A">
                <w:delText xml:space="preserve">kritické parametry pro přenos optickým vláknem, parametry ovlivňující kvalitu přenosu, </w:delText>
              </w:r>
            </w:del>
          </w:p>
          <w:p w14:paraId="210647DC" w14:textId="36F7B914" w:rsidR="00602E1A" w:rsidDel="00E5795A" w:rsidRDefault="00602E1A">
            <w:pPr>
              <w:pStyle w:val="Odstavecseseznamem"/>
              <w:rPr>
                <w:del w:id="2670" w:author="Milan Navrátil" w:date="2018-11-14T11:23:00Z"/>
              </w:rPr>
              <w:pPrChange w:id="2671" w:author="Milan Navrátil" w:date="2018-11-14T11:24:00Z">
                <w:pPr>
                  <w:pStyle w:val="Odstavecseseznamem"/>
                  <w:numPr>
                    <w:numId w:val="26"/>
                  </w:numPr>
                  <w:ind w:hanging="360"/>
                </w:pPr>
              </w:pPrChange>
            </w:pPr>
            <w:del w:id="2672" w:author="Milan Navrátil" w:date="2018-11-14T11:23:00Z">
              <w:r w:rsidDel="00E5795A">
                <w:delText xml:space="preserve">Druhy optických vláken, </w:delText>
              </w:r>
              <w:r w:rsidRPr="00316799" w:rsidDel="00E5795A">
                <w:delText>optické kabely - materiály, technologie, diagnostika</w:delText>
              </w:r>
              <w:r w:rsidDel="00E5795A">
                <w:delText>.</w:delText>
              </w:r>
            </w:del>
          </w:p>
          <w:p w14:paraId="08FF8310" w14:textId="58841239" w:rsidR="00602E1A" w:rsidDel="00E5795A" w:rsidRDefault="00602E1A">
            <w:pPr>
              <w:pStyle w:val="Odstavecseseznamem"/>
              <w:rPr>
                <w:del w:id="2673" w:author="Milan Navrátil" w:date="2018-11-14T11:23:00Z"/>
              </w:rPr>
              <w:pPrChange w:id="2674" w:author="Milan Navrátil" w:date="2018-11-14T11:24:00Z">
                <w:pPr>
                  <w:pStyle w:val="Odstavecseseznamem"/>
                  <w:numPr>
                    <w:numId w:val="26"/>
                  </w:numPr>
                  <w:ind w:hanging="360"/>
                </w:pPr>
              </w:pPrChange>
            </w:pPr>
            <w:del w:id="2675" w:author="Milan Navrátil" w:date="2018-11-14T11:23:00Z">
              <w:r w:rsidDel="00E5795A">
                <w:delText>Další specifické systémy pro přenos signálů a podporu průmyslových aplikací (satelitní přenos, navigace).</w:delText>
              </w:r>
            </w:del>
          </w:p>
          <w:p w14:paraId="4D53C2DF" w14:textId="65AAA160" w:rsidR="00602E1A" w:rsidDel="00E5795A" w:rsidRDefault="00602E1A">
            <w:pPr>
              <w:pStyle w:val="Odstavecseseznamem"/>
              <w:rPr>
                <w:del w:id="2676" w:author="Milan Navrátil" w:date="2018-11-14T11:23:00Z"/>
              </w:rPr>
              <w:pPrChange w:id="2677" w:author="Milan Navrátil" w:date="2018-11-14T11:24:00Z">
                <w:pPr>
                  <w:pStyle w:val="Odstavecseseznamem"/>
                  <w:numPr>
                    <w:numId w:val="26"/>
                  </w:numPr>
                  <w:ind w:hanging="360"/>
                </w:pPr>
              </w:pPrChange>
            </w:pPr>
            <w:del w:id="2678" w:author="Milan Navrátil" w:date="2018-11-14T11:23:00Z">
              <w:r w:rsidRPr="00316799" w:rsidDel="00E5795A">
                <w:delText xml:space="preserve">Signálové procesory </w:delText>
              </w:r>
              <w:r w:rsidDel="00E5795A">
                <w:delText>–</w:delText>
              </w:r>
              <w:r w:rsidRPr="00316799" w:rsidDel="00E5795A">
                <w:delText xml:space="preserve"> </w:delText>
              </w:r>
              <w:r w:rsidDel="00E5795A">
                <w:delText xml:space="preserve">oblasti aplikace </w:delText>
              </w:r>
              <w:r w:rsidRPr="00316799" w:rsidDel="00E5795A">
                <w:delText xml:space="preserve">DSP, architektura DSP, </w:delText>
              </w:r>
            </w:del>
          </w:p>
          <w:p w14:paraId="2167B87C" w14:textId="1D40D453" w:rsidR="00602E1A" w:rsidDel="00E5795A" w:rsidRDefault="00602E1A">
            <w:pPr>
              <w:pStyle w:val="Odstavecseseznamem"/>
              <w:rPr>
                <w:del w:id="2679" w:author="Milan Navrátil" w:date="2018-11-14T11:23:00Z"/>
              </w:rPr>
              <w:pPrChange w:id="2680" w:author="Milan Navrátil" w:date="2018-11-14T11:24:00Z">
                <w:pPr>
                  <w:pStyle w:val="Odstavecseseznamem"/>
                  <w:numPr>
                    <w:numId w:val="26"/>
                  </w:numPr>
                  <w:ind w:hanging="360"/>
                </w:pPr>
              </w:pPrChange>
            </w:pPr>
            <w:del w:id="2681" w:author="Milan Navrátil" w:date="2018-11-14T11:23:00Z">
              <w:r w:rsidRPr="00316799" w:rsidDel="00E5795A">
                <w:delText xml:space="preserve">Signálové procesory </w:delText>
              </w:r>
              <w:r w:rsidDel="00E5795A">
                <w:delText xml:space="preserve">– </w:delText>
              </w:r>
              <w:r w:rsidRPr="00316799" w:rsidDel="00E5795A">
                <w:delText>typické operace DSP, parametry DSP z hlediska zpracování operací</w:delText>
              </w:r>
              <w:r w:rsidDel="00E5795A">
                <w:delText>.</w:delText>
              </w:r>
            </w:del>
          </w:p>
          <w:p w14:paraId="20E8C422" w14:textId="77777777" w:rsidR="00602E1A" w:rsidRDefault="00602E1A" w:rsidP="00602E1A">
            <w:pPr>
              <w:rPr>
                <w:ins w:id="2682" w:author="Milan Navrátil" w:date="2018-11-14T11:24:00Z"/>
              </w:rPr>
            </w:pPr>
            <w:del w:id="2683" w:author="Milan Navrátil" w:date="2018-11-14T11:23:00Z">
              <w:r w:rsidDel="00E5795A">
                <w:delText>K</w:delText>
              </w:r>
              <w:r w:rsidRPr="00316799" w:rsidDel="00E5795A">
                <w:delText>onzistentní archivace technologických</w:delText>
              </w:r>
              <w:r w:rsidDel="00E5795A">
                <w:delText>, procesních</w:delText>
              </w:r>
              <w:r w:rsidRPr="00316799" w:rsidDel="00E5795A">
                <w:delText xml:space="preserve"> a materiálových dat</w:delText>
              </w:r>
              <w:r w:rsidDel="00E5795A">
                <w:delText xml:space="preserve"> (traceability)</w:delText>
              </w:r>
            </w:del>
            <w:ins w:id="2684" w:author="Milan Navrátil" w:date="2018-11-14T11:24:00Z">
              <w:r w:rsidRPr="000A6A9F">
                <w:t xml:space="preserve">Cílem předmětu je poskytnout studentům přehled </w:t>
              </w:r>
              <w:r>
                <w:t>principů, základních charakteristik a aplikačních oblastí technologických objektů v rámci průmyslových</w:t>
              </w:r>
              <w:r w:rsidRPr="000A6A9F">
                <w:t xml:space="preserve"> informačních systémů. Studenti získají mimo jiné znalosti o principech zpracování signálů signálovými procesory, o principech navigačních systémů, telemet</w:t>
              </w:r>
              <w:r>
                <w:t>rických systémů, přenosech dat v prostředí průmyslových informačních systémů a o smyslu i realizaci archivace klíčových dat průmyslového procesu (traceability).</w:t>
              </w:r>
            </w:ins>
          </w:p>
          <w:p w14:paraId="1CB91915" w14:textId="77777777" w:rsidR="00602E1A" w:rsidRDefault="00602E1A" w:rsidP="00602E1A">
            <w:pPr>
              <w:rPr>
                <w:ins w:id="2685" w:author="Milan Navrátil" w:date="2018-11-14T11:24:00Z"/>
              </w:rPr>
            </w:pPr>
            <w:ins w:id="2686" w:author="Milan Navrátil" w:date="2018-11-14T11:24:00Z">
              <w:r>
                <w:t>V nezbytné míře jsou zopakovány a zdůrazněny příslušné základní metody zpracování reálných signálů pro sběr dat a  jejich přenos reálnými šumovými kanály.</w:t>
              </w:r>
            </w:ins>
          </w:p>
          <w:p w14:paraId="0403EE1C" w14:textId="77777777" w:rsidR="00602E1A" w:rsidRDefault="00602E1A" w:rsidP="00602E1A">
            <w:pPr>
              <w:rPr>
                <w:ins w:id="2687" w:author="Milan Navrátil" w:date="2018-11-14T11:24:00Z"/>
              </w:rPr>
            </w:pPr>
            <w:ins w:id="2688" w:author="Milan Navrátil" w:date="2018-11-14T11:24:00Z">
              <w:r>
                <w:t>Tematické okruhy:</w:t>
              </w:r>
            </w:ins>
          </w:p>
          <w:p w14:paraId="25D2537B" w14:textId="77777777" w:rsidR="00602E1A" w:rsidRPr="0046709B" w:rsidRDefault="00602E1A">
            <w:pPr>
              <w:pStyle w:val="Odstavecseseznamem"/>
              <w:numPr>
                <w:ilvl w:val="0"/>
                <w:numId w:val="46"/>
              </w:numPr>
              <w:spacing w:line="259" w:lineRule="auto"/>
              <w:rPr>
                <w:ins w:id="2689" w:author="Milan Navrátil" w:date="2018-11-14T11:24:00Z"/>
              </w:rPr>
              <w:pPrChange w:id="2690" w:author="Milan Navrátil" w:date="2018-11-14T11:25:00Z">
                <w:pPr>
                  <w:spacing w:line="259" w:lineRule="auto"/>
                </w:pPr>
              </w:pPrChange>
            </w:pPr>
            <w:ins w:id="2691" w:author="Milan Navrátil" w:date="2018-11-14T11:24:00Z">
              <w:r w:rsidRPr="00A711D1">
                <w:rPr>
                  <w:rFonts w:eastAsiaTheme="minorEastAsia"/>
                  <w:bCs/>
                </w:rPr>
                <w:t>Úvod, základní pojmy</w:t>
              </w:r>
            </w:ins>
          </w:p>
          <w:p w14:paraId="10D96F14" w14:textId="77777777" w:rsidR="00602E1A" w:rsidRPr="0046709B" w:rsidRDefault="00602E1A">
            <w:pPr>
              <w:pStyle w:val="Odstavecseseznamem"/>
              <w:numPr>
                <w:ilvl w:val="0"/>
                <w:numId w:val="46"/>
              </w:numPr>
              <w:spacing w:line="259" w:lineRule="auto"/>
              <w:rPr>
                <w:ins w:id="2692" w:author="Milan Navrátil" w:date="2018-11-14T11:24:00Z"/>
              </w:rPr>
              <w:pPrChange w:id="2693" w:author="Milan Navrátil" w:date="2018-11-14T11:25:00Z">
                <w:pPr>
                  <w:spacing w:line="259" w:lineRule="auto"/>
                </w:pPr>
              </w:pPrChange>
            </w:pPr>
            <w:ins w:id="2694" w:author="Milan Navrátil" w:date="2018-11-14T11:24:00Z">
              <w:r w:rsidRPr="00A711D1">
                <w:rPr>
                  <w:rFonts w:eastAsiaTheme="minorEastAsia"/>
                  <w:bCs/>
                </w:rPr>
                <w:t>Přenosové cesty, kanály, entropie, informace</w:t>
              </w:r>
            </w:ins>
          </w:p>
          <w:p w14:paraId="0086FA22" w14:textId="77777777" w:rsidR="00602E1A" w:rsidRPr="0046709B" w:rsidRDefault="00602E1A">
            <w:pPr>
              <w:pStyle w:val="Odstavecseseznamem"/>
              <w:numPr>
                <w:ilvl w:val="0"/>
                <w:numId w:val="46"/>
              </w:numPr>
              <w:spacing w:line="259" w:lineRule="auto"/>
              <w:rPr>
                <w:ins w:id="2695" w:author="Milan Navrátil" w:date="2018-11-14T11:24:00Z"/>
              </w:rPr>
              <w:pPrChange w:id="2696" w:author="Milan Navrátil" w:date="2018-11-14T11:25:00Z">
                <w:pPr>
                  <w:spacing w:line="259" w:lineRule="auto"/>
                </w:pPr>
              </w:pPrChange>
            </w:pPr>
            <w:ins w:id="2697" w:author="Milan Navrátil" w:date="2018-11-14T11:24:00Z">
              <w:r w:rsidRPr="00A711D1">
                <w:rPr>
                  <w:rFonts w:eastAsiaTheme="minorEastAsia"/>
                  <w:bCs/>
                </w:rPr>
                <w:t>Signály, rozdělení, časový a kmitočtový průběh, nástroje</w:t>
              </w:r>
            </w:ins>
          </w:p>
          <w:p w14:paraId="55368FBD" w14:textId="77777777" w:rsidR="00602E1A" w:rsidRPr="0046709B" w:rsidRDefault="00602E1A">
            <w:pPr>
              <w:pStyle w:val="Odstavecseseznamem"/>
              <w:numPr>
                <w:ilvl w:val="0"/>
                <w:numId w:val="46"/>
              </w:numPr>
              <w:spacing w:line="259" w:lineRule="auto"/>
              <w:rPr>
                <w:ins w:id="2698" w:author="Milan Navrátil" w:date="2018-11-14T11:24:00Z"/>
              </w:rPr>
              <w:pPrChange w:id="2699" w:author="Milan Navrátil" w:date="2018-11-14T11:25:00Z">
                <w:pPr>
                  <w:spacing w:line="259" w:lineRule="auto"/>
                </w:pPr>
              </w:pPrChange>
            </w:pPr>
            <w:ins w:id="2700" w:author="Milan Navrátil" w:date="2018-11-14T11:24:00Z">
              <w:r w:rsidRPr="00A711D1">
                <w:rPr>
                  <w:rFonts w:eastAsiaTheme="minorEastAsia"/>
                  <w:bCs/>
                </w:rPr>
                <w:t>Úpravy a zpracování signálů – vzorkování, kvantování, modulace</w:t>
              </w:r>
            </w:ins>
          </w:p>
          <w:p w14:paraId="29353801" w14:textId="77777777" w:rsidR="00602E1A" w:rsidRPr="0046709B" w:rsidRDefault="00602E1A">
            <w:pPr>
              <w:pStyle w:val="Odstavecseseznamem"/>
              <w:numPr>
                <w:ilvl w:val="0"/>
                <w:numId w:val="46"/>
              </w:numPr>
              <w:spacing w:line="259" w:lineRule="auto"/>
              <w:rPr>
                <w:ins w:id="2701" w:author="Milan Navrátil" w:date="2018-11-14T11:24:00Z"/>
              </w:rPr>
              <w:pPrChange w:id="2702" w:author="Milan Navrátil" w:date="2018-11-14T11:25:00Z">
                <w:pPr>
                  <w:spacing w:line="259" w:lineRule="auto"/>
                </w:pPr>
              </w:pPrChange>
            </w:pPr>
            <w:ins w:id="2703" w:author="Milan Navrátil" w:date="2018-11-14T11:24:00Z">
              <w:r w:rsidRPr="00A711D1">
                <w:rPr>
                  <w:rFonts w:eastAsiaTheme="minorEastAsia"/>
                  <w:bCs/>
                </w:rPr>
                <w:t>Druhy a vlastnosti jednotlivých typů modulací signálu</w:t>
              </w:r>
            </w:ins>
          </w:p>
          <w:p w14:paraId="79B24458" w14:textId="77777777" w:rsidR="00602E1A" w:rsidRPr="0046709B" w:rsidRDefault="00602E1A">
            <w:pPr>
              <w:pStyle w:val="Odstavecseseznamem"/>
              <w:numPr>
                <w:ilvl w:val="0"/>
                <w:numId w:val="46"/>
              </w:numPr>
              <w:spacing w:line="259" w:lineRule="auto"/>
              <w:rPr>
                <w:ins w:id="2704" w:author="Milan Navrátil" w:date="2018-11-14T11:24:00Z"/>
              </w:rPr>
              <w:pPrChange w:id="2705" w:author="Milan Navrátil" w:date="2018-11-14T11:25:00Z">
                <w:pPr>
                  <w:spacing w:line="259" w:lineRule="auto"/>
                </w:pPr>
              </w:pPrChange>
            </w:pPr>
            <w:ins w:id="2706" w:author="Milan Navrátil" w:date="2018-11-14T11:24:00Z">
              <w:r w:rsidRPr="00A711D1">
                <w:rPr>
                  <w:rFonts w:eastAsiaTheme="minorEastAsia"/>
                  <w:bCs/>
                </w:rPr>
                <w:t>Kódování kanálu, Shannonova věta</w:t>
              </w:r>
            </w:ins>
          </w:p>
          <w:p w14:paraId="46F4D6D5" w14:textId="77777777" w:rsidR="00602E1A" w:rsidRPr="0046709B" w:rsidRDefault="00602E1A">
            <w:pPr>
              <w:pStyle w:val="Odstavecseseznamem"/>
              <w:numPr>
                <w:ilvl w:val="0"/>
                <w:numId w:val="46"/>
              </w:numPr>
              <w:spacing w:line="259" w:lineRule="auto"/>
              <w:rPr>
                <w:ins w:id="2707" w:author="Milan Navrátil" w:date="2018-11-14T11:24:00Z"/>
              </w:rPr>
              <w:pPrChange w:id="2708" w:author="Milan Navrátil" w:date="2018-11-14T11:25:00Z">
                <w:pPr>
                  <w:spacing w:line="259" w:lineRule="auto"/>
                </w:pPr>
              </w:pPrChange>
            </w:pPr>
            <w:ins w:id="2709" w:author="Milan Navrátil" w:date="2018-11-14T11:24:00Z">
              <w:r w:rsidRPr="00A711D1">
                <w:rPr>
                  <w:rFonts w:eastAsiaTheme="minorEastAsia"/>
                  <w:bCs/>
                </w:rPr>
                <w:t>Prob</w:t>
              </w:r>
              <w:r w:rsidRPr="0061563F">
                <w:rPr>
                  <w:rFonts w:eastAsiaTheme="minorEastAsia"/>
                  <w:bCs/>
                </w:rPr>
                <w:t>lematika dálkového měření</w:t>
              </w:r>
              <w:r w:rsidRPr="00602E1A">
                <w:rPr>
                  <w:rFonts w:eastAsiaTheme="minorEastAsia"/>
                  <w:lang w:val="en-US"/>
                </w:rPr>
                <w:t xml:space="preserve"> </w:t>
              </w:r>
            </w:ins>
          </w:p>
          <w:p w14:paraId="39E294C0" w14:textId="77777777" w:rsidR="00602E1A" w:rsidRPr="0046709B" w:rsidRDefault="00602E1A">
            <w:pPr>
              <w:pStyle w:val="Odstavecseseznamem"/>
              <w:numPr>
                <w:ilvl w:val="0"/>
                <w:numId w:val="46"/>
              </w:numPr>
              <w:spacing w:line="259" w:lineRule="auto"/>
              <w:rPr>
                <w:ins w:id="2710" w:author="Milan Navrátil" w:date="2018-11-14T11:24:00Z"/>
              </w:rPr>
              <w:pPrChange w:id="2711" w:author="Milan Navrátil" w:date="2018-11-14T11:25:00Z">
                <w:pPr>
                  <w:spacing w:line="259" w:lineRule="auto"/>
                </w:pPr>
              </w:pPrChange>
            </w:pPr>
            <w:ins w:id="2712" w:author="Milan Navrátil" w:date="2018-11-14T11:24:00Z">
              <w:r w:rsidRPr="00A711D1">
                <w:rPr>
                  <w:rFonts w:eastAsiaTheme="minorEastAsia"/>
                  <w:bCs/>
                </w:rPr>
                <w:t>Průmyslové sběrnice, typické vlastnosti, příklady</w:t>
              </w:r>
            </w:ins>
          </w:p>
          <w:p w14:paraId="44716EC1" w14:textId="77777777" w:rsidR="00602E1A" w:rsidRPr="0046709B" w:rsidRDefault="00602E1A">
            <w:pPr>
              <w:pStyle w:val="Odstavecseseznamem"/>
              <w:numPr>
                <w:ilvl w:val="0"/>
                <w:numId w:val="46"/>
              </w:numPr>
              <w:spacing w:line="259" w:lineRule="auto"/>
              <w:rPr>
                <w:ins w:id="2713" w:author="Milan Navrátil" w:date="2018-11-14T11:24:00Z"/>
              </w:rPr>
              <w:pPrChange w:id="2714" w:author="Milan Navrátil" w:date="2018-11-14T11:25:00Z">
                <w:pPr>
                  <w:spacing w:line="259" w:lineRule="auto"/>
                </w:pPr>
              </w:pPrChange>
            </w:pPr>
            <w:ins w:id="2715" w:author="Milan Navrátil" w:date="2018-11-14T11:24:00Z">
              <w:r w:rsidRPr="00A711D1">
                <w:rPr>
                  <w:rFonts w:eastAsiaTheme="minorEastAsia"/>
                  <w:bCs/>
                </w:rPr>
                <w:t>Optický přenos signálů</w:t>
              </w:r>
            </w:ins>
          </w:p>
          <w:p w14:paraId="4EB2B642" w14:textId="77777777" w:rsidR="00602E1A" w:rsidRPr="0046709B" w:rsidRDefault="00602E1A">
            <w:pPr>
              <w:pStyle w:val="Odstavecseseznamem"/>
              <w:numPr>
                <w:ilvl w:val="0"/>
                <w:numId w:val="46"/>
              </w:numPr>
              <w:spacing w:line="259" w:lineRule="auto"/>
              <w:rPr>
                <w:ins w:id="2716" w:author="Milan Navrátil" w:date="2018-11-14T11:24:00Z"/>
              </w:rPr>
              <w:pPrChange w:id="2717" w:author="Milan Navrátil" w:date="2018-11-14T11:25:00Z">
                <w:pPr>
                  <w:spacing w:line="259" w:lineRule="auto"/>
                </w:pPr>
              </w:pPrChange>
            </w:pPr>
            <w:ins w:id="2718" w:author="Milan Navrátil" w:date="2018-11-14T11:24:00Z">
              <w:r w:rsidRPr="00A711D1">
                <w:rPr>
                  <w:rFonts w:eastAsiaTheme="minorEastAsia"/>
                  <w:bCs/>
                </w:rPr>
                <w:t>Satelitní přenos signálů</w:t>
              </w:r>
            </w:ins>
          </w:p>
          <w:p w14:paraId="3906DB24" w14:textId="77777777" w:rsidR="00602E1A" w:rsidRPr="0046709B" w:rsidRDefault="00602E1A">
            <w:pPr>
              <w:pStyle w:val="Odstavecseseznamem"/>
              <w:numPr>
                <w:ilvl w:val="0"/>
                <w:numId w:val="46"/>
              </w:numPr>
              <w:spacing w:line="259" w:lineRule="auto"/>
              <w:rPr>
                <w:ins w:id="2719" w:author="Milan Navrátil" w:date="2018-11-14T11:24:00Z"/>
              </w:rPr>
              <w:pPrChange w:id="2720" w:author="Milan Navrátil" w:date="2018-11-14T11:25:00Z">
                <w:pPr>
                  <w:spacing w:line="259" w:lineRule="auto"/>
                </w:pPr>
              </w:pPrChange>
            </w:pPr>
            <w:ins w:id="2721" w:author="Milan Navrátil" w:date="2018-11-14T11:24:00Z">
              <w:r w:rsidRPr="00A711D1">
                <w:rPr>
                  <w:rFonts w:eastAsiaTheme="minorEastAsia"/>
                  <w:bCs/>
                </w:rPr>
                <w:t>GPS, principy, aplikace</w:t>
              </w:r>
            </w:ins>
          </w:p>
          <w:p w14:paraId="5711D3C3" w14:textId="77777777" w:rsidR="00602E1A" w:rsidRPr="0046709B" w:rsidRDefault="00602E1A">
            <w:pPr>
              <w:pStyle w:val="Odstavecseseznamem"/>
              <w:numPr>
                <w:ilvl w:val="0"/>
                <w:numId w:val="46"/>
              </w:numPr>
              <w:spacing w:line="259" w:lineRule="auto"/>
              <w:rPr>
                <w:ins w:id="2722" w:author="Milan Navrátil" w:date="2018-11-14T11:24:00Z"/>
              </w:rPr>
              <w:pPrChange w:id="2723" w:author="Milan Navrátil" w:date="2018-11-14T11:25:00Z">
                <w:pPr>
                  <w:spacing w:line="259" w:lineRule="auto"/>
                </w:pPr>
              </w:pPrChange>
            </w:pPr>
            <w:ins w:id="2724" w:author="Milan Navrátil" w:date="2018-11-14T11:24:00Z">
              <w:r w:rsidRPr="00A711D1">
                <w:rPr>
                  <w:rFonts w:eastAsiaTheme="minorEastAsia"/>
                  <w:bCs/>
                </w:rPr>
                <w:t>Signálové procesory, typické vlastnosti, aplikace</w:t>
              </w:r>
            </w:ins>
          </w:p>
          <w:p w14:paraId="32B7054D" w14:textId="77777777" w:rsidR="00602E1A" w:rsidRDefault="00602E1A">
            <w:pPr>
              <w:pStyle w:val="Odstavecseseznamem"/>
              <w:numPr>
                <w:ilvl w:val="0"/>
                <w:numId w:val="46"/>
              </w:numPr>
              <w:spacing w:line="259" w:lineRule="auto"/>
              <w:rPr>
                <w:ins w:id="2725" w:author="Milan Navrátil" w:date="2018-11-14T11:24:00Z"/>
              </w:rPr>
              <w:pPrChange w:id="2726" w:author="Milan Navrátil" w:date="2018-11-14T11:25:00Z">
                <w:pPr>
                  <w:pStyle w:val="Odstavecseseznamem"/>
                  <w:numPr>
                    <w:numId w:val="26"/>
                  </w:numPr>
                  <w:ind w:hanging="360"/>
                </w:pPr>
              </w:pPrChange>
            </w:pPr>
            <w:ins w:id="2727" w:author="Milan Navrátil" w:date="2018-11-14T11:24:00Z">
              <w:r w:rsidRPr="00A711D1">
                <w:rPr>
                  <w:rFonts w:eastAsiaTheme="minorEastAsia"/>
                  <w:bCs/>
                </w:rPr>
                <w:t>Aplikačně specifické informační systémy v technologické o</w:t>
              </w:r>
              <w:r w:rsidRPr="0061563F">
                <w:rPr>
                  <w:rFonts w:eastAsiaTheme="minorEastAsia"/>
                  <w:bCs/>
                </w:rPr>
                <w:t>blasti</w:t>
              </w:r>
            </w:ins>
          </w:p>
          <w:p w14:paraId="231D2DDD" w14:textId="35F9296D" w:rsidR="00602E1A" w:rsidRDefault="00602E1A">
            <w:pPr>
              <w:pStyle w:val="Odstavecseseznamem"/>
              <w:numPr>
                <w:ilvl w:val="0"/>
                <w:numId w:val="46"/>
              </w:numPr>
              <w:spacing w:line="259" w:lineRule="auto"/>
              <w:pPrChange w:id="2728" w:author="Milan Navrátil" w:date="2018-11-14T11:25:00Z">
                <w:pPr>
                  <w:pStyle w:val="Odstavecseseznamem"/>
                  <w:numPr>
                    <w:numId w:val="26"/>
                  </w:numPr>
                  <w:ind w:hanging="360"/>
                </w:pPr>
              </w:pPrChange>
            </w:pPr>
            <w:ins w:id="2729" w:author="Milan Navrátil" w:date="2018-11-14T11:24:00Z">
              <w:r w:rsidRPr="00A711D1">
                <w:rPr>
                  <w:rFonts w:eastAsiaTheme="minorEastAsia"/>
                  <w:bCs/>
                </w:rPr>
                <w:t>Využití 1D a 2D kódů ve výrobě, konzistentní archivace – traceability</w:t>
              </w:r>
            </w:ins>
            <w:del w:id="2730" w:author="Milan Navrátil" w:date="2018-11-14T11:23:00Z">
              <w:r w:rsidRPr="00316799" w:rsidDel="00E5795A">
                <w:delText>.</w:delText>
              </w:r>
            </w:del>
          </w:p>
        </w:tc>
      </w:tr>
      <w:tr w:rsidR="00602E1A" w14:paraId="02C785EE" w14:textId="77777777" w:rsidTr="0085754D">
        <w:trPr>
          <w:trHeight w:val="265"/>
        </w:trPr>
        <w:tc>
          <w:tcPr>
            <w:tcW w:w="3653" w:type="dxa"/>
            <w:gridSpan w:val="2"/>
            <w:tcBorders>
              <w:top w:val="nil"/>
            </w:tcBorders>
            <w:shd w:val="clear" w:color="auto" w:fill="F7CAAC"/>
          </w:tcPr>
          <w:p w14:paraId="77A5A49F" w14:textId="77777777" w:rsidR="00602E1A" w:rsidRDefault="00602E1A" w:rsidP="00602E1A">
            <w:r>
              <w:rPr>
                <w:b/>
              </w:rPr>
              <w:t>Studijní literatura a studijní pomůcky</w:t>
            </w:r>
          </w:p>
        </w:tc>
        <w:tc>
          <w:tcPr>
            <w:tcW w:w="6202" w:type="dxa"/>
            <w:gridSpan w:val="6"/>
            <w:tcBorders>
              <w:top w:val="nil"/>
              <w:bottom w:val="nil"/>
            </w:tcBorders>
          </w:tcPr>
          <w:p w14:paraId="28A95250" w14:textId="77777777" w:rsidR="00602E1A" w:rsidRDefault="00602E1A" w:rsidP="00602E1A"/>
        </w:tc>
      </w:tr>
      <w:tr w:rsidR="00602E1A" w14:paraId="4418F1BD" w14:textId="77777777" w:rsidTr="0085754D">
        <w:trPr>
          <w:trHeight w:val="1497"/>
        </w:trPr>
        <w:tc>
          <w:tcPr>
            <w:tcW w:w="9855" w:type="dxa"/>
            <w:gridSpan w:val="8"/>
            <w:tcBorders>
              <w:top w:val="nil"/>
            </w:tcBorders>
          </w:tcPr>
          <w:p w14:paraId="3B69BE26" w14:textId="77777777" w:rsidR="00602E1A" w:rsidRPr="00077C14" w:rsidRDefault="00602E1A" w:rsidP="00D65E6F">
            <w:pPr>
              <w:rPr>
                <w:b/>
                <w:bCs/>
              </w:rPr>
            </w:pPr>
            <w:r w:rsidRPr="00077C14">
              <w:rPr>
                <w:b/>
                <w:bCs/>
              </w:rPr>
              <w:t>Povinná literatura:</w:t>
            </w:r>
          </w:p>
          <w:p w14:paraId="62B0849B" w14:textId="27F1CBAD" w:rsidR="00602E1A" w:rsidDel="00602E1A" w:rsidRDefault="00602E1A">
            <w:pPr>
              <w:jc w:val="left"/>
              <w:rPr>
                <w:del w:id="2731" w:author="Milan Navrátil" w:date="2018-11-14T11:26:00Z"/>
                <w:bCs/>
              </w:rPr>
              <w:pPrChange w:id="2732" w:author="Milan Navrátil" w:date="2018-11-14T11:29:00Z">
                <w:pPr/>
              </w:pPrChange>
            </w:pPr>
            <w:del w:id="2733" w:author="Milan Navrátil" w:date="2018-11-14T11:26:00Z">
              <w:r w:rsidRPr="00316799" w:rsidDel="00602E1A">
                <w:rPr>
                  <w:bCs/>
                </w:rPr>
                <w:delText>KOCOUREK</w:delText>
              </w:r>
              <w:r w:rsidDel="00602E1A">
                <w:rPr>
                  <w:bCs/>
                </w:rPr>
                <w:delText>, P</w:delText>
              </w:r>
              <w:r w:rsidRPr="00316799" w:rsidDel="00602E1A">
                <w:rPr>
                  <w:bCs/>
                </w:rPr>
                <w:delText>. </w:delText>
              </w:r>
              <w:r w:rsidRPr="00316799" w:rsidDel="00602E1A">
                <w:rPr>
                  <w:bCs/>
                  <w:i/>
                  <w:iCs/>
                </w:rPr>
                <w:delText>Přenos informace</w:delText>
              </w:r>
              <w:r w:rsidDel="00602E1A">
                <w:rPr>
                  <w:bCs/>
                </w:rPr>
                <w:delText>. 1. vyd. Praha</w:delText>
              </w:r>
              <w:r w:rsidRPr="00316799" w:rsidDel="00602E1A">
                <w:rPr>
                  <w:bCs/>
                </w:rPr>
                <w:delText>: ČVUT, 1994. ISBN 8001011690</w:delText>
              </w:r>
            </w:del>
          </w:p>
          <w:p w14:paraId="28DC261F" w14:textId="03045EDA" w:rsidR="00602E1A" w:rsidDel="00602E1A" w:rsidRDefault="00602E1A">
            <w:pPr>
              <w:jc w:val="left"/>
              <w:rPr>
                <w:del w:id="2734" w:author="Milan Navrátil" w:date="2018-11-14T11:26:00Z"/>
              </w:rPr>
              <w:pPrChange w:id="2735" w:author="Milan Navrátil" w:date="2018-11-14T11:29:00Z">
                <w:pPr/>
              </w:pPrChange>
            </w:pPr>
            <w:del w:id="2736" w:author="Milan Navrátil" w:date="2018-11-14T11:26:00Z">
              <w:r w:rsidRPr="00EF1001" w:rsidDel="00602E1A">
                <w:delText>HOFFNER,V. </w:delText>
              </w:r>
              <w:r w:rsidRPr="00EF1001" w:rsidDel="00602E1A">
                <w:rPr>
                  <w:i/>
                  <w:iCs/>
                </w:rPr>
                <w:delText>Úvod do teorie signálů</w:delText>
              </w:r>
              <w:r w:rsidDel="00602E1A">
                <w:delText>. Praha</w:delText>
              </w:r>
              <w:r w:rsidRPr="00EF1001" w:rsidDel="00602E1A">
                <w:delText xml:space="preserve">: </w:delText>
              </w:r>
              <w:r w:rsidDel="00602E1A">
                <w:delText>S</w:delText>
              </w:r>
              <w:r w:rsidRPr="00EF1001" w:rsidDel="00602E1A">
                <w:delText>NTL, 1979.</w:delText>
              </w:r>
            </w:del>
          </w:p>
          <w:p w14:paraId="41B69A39" w14:textId="08AC7507" w:rsidR="00602E1A" w:rsidRDefault="00602E1A">
            <w:pPr>
              <w:jc w:val="left"/>
              <w:rPr>
                <w:ins w:id="2737" w:author="Milan Navrátil" w:date="2018-11-14T11:26:00Z"/>
                <w:bCs/>
              </w:rPr>
              <w:pPrChange w:id="2738" w:author="Milan Navrátil" w:date="2018-11-14T11:29:00Z">
                <w:pPr/>
              </w:pPrChange>
            </w:pPr>
            <w:del w:id="2739" w:author="Milan Navrátil" w:date="2018-11-14T11:26:00Z">
              <w:r w:rsidRPr="00EF1001" w:rsidDel="00602E1A">
                <w:delText>ADÁMEK, J. </w:delText>
              </w:r>
              <w:r w:rsidRPr="00EF1001" w:rsidDel="00602E1A">
                <w:rPr>
                  <w:i/>
                  <w:iCs/>
                </w:rPr>
                <w:delText>Kódování a teorie informace</w:delText>
              </w:r>
              <w:r w:rsidRPr="00EF1001" w:rsidDel="00602E1A">
                <w:delText>. ČVUT Praha, 1994</w:delText>
              </w:r>
            </w:del>
            <w:ins w:id="2740" w:author="Milan Navrátil" w:date="2018-11-14T11:26:00Z">
              <w:r w:rsidRPr="00316799">
                <w:rPr>
                  <w:bCs/>
                </w:rPr>
                <w:t>KOCOUREK</w:t>
              </w:r>
              <w:r w:rsidRPr="00220BD8">
                <w:rPr>
                  <w:bCs/>
                </w:rPr>
                <w:t xml:space="preserve">, </w:t>
              </w:r>
              <w:r>
                <w:rPr>
                  <w:bCs/>
                </w:rPr>
                <w:t xml:space="preserve">P. </w:t>
              </w:r>
              <w:r w:rsidRPr="00602E1A">
                <w:rPr>
                  <w:bCs/>
                  <w:caps/>
                  <w:rPrChange w:id="2741" w:author="Milan Navrátil" w:date="2018-11-14T11:26:00Z">
                    <w:rPr>
                      <w:bCs/>
                    </w:rPr>
                  </w:rPrChange>
                </w:rPr>
                <w:t>Novák</w:t>
              </w:r>
              <w:r>
                <w:rPr>
                  <w:bCs/>
                </w:rPr>
                <w:t xml:space="preserve">, J. </w:t>
              </w:r>
              <w:r w:rsidRPr="00220BD8">
                <w:rPr>
                  <w:bCs/>
                  <w:i/>
                </w:rPr>
                <w:t>Přenos informace.</w:t>
              </w:r>
              <w:r>
                <w:rPr>
                  <w:bCs/>
                </w:rPr>
                <w:t xml:space="preserve"> </w:t>
              </w:r>
              <w:r w:rsidRPr="00220BD8">
                <w:rPr>
                  <w:bCs/>
                </w:rPr>
                <w:t>Vydavatelství ČVUT</w:t>
              </w:r>
              <w:r>
                <w:rPr>
                  <w:bCs/>
                </w:rPr>
                <w:t xml:space="preserve"> Praha. 2004. </w:t>
              </w:r>
              <w:r w:rsidRPr="003C564E">
                <w:rPr>
                  <w:bCs/>
                </w:rPr>
                <w:t>ISBN</w:t>
              </w:r>
              <w:r>
                <w:rPr>
                  <w:bCs/>
                </w:rPr>
                <w:t xml:space="preserve"> </w:t>
              </w:r>
              <w:r w:rsidRPr="003C564E">
                <w:rPr>
                  <w:bCs/>
                </w:rPr>
                <w:t>80-01-02892-5</w:t>
              </w:r>
              <w:r>
                <w:rPr>
                  <w:bCs/>
                </w:rPr>
                <w:t>.</w:t>
              </w:r>
            </w:ins>
          </w:p>
          <w:p w14:paraId="154746D0" w14:textId="02AA66A1" w:rsidR="00602E1A" w:rsidRDefault="00602E1A">
            <w:pPr>
              <w:jc w:val="left"/>
              <w:rPr>
                <w:ins w:id="2742" w:author="Milan Navrátil" w:date="2018-11-14T11:26:00Z"/>
              </w:rPr>
              <w:pPrChange w:id="2743" w:author="Milan Navrátil" w:date="2018-11-14T11:29:00Z">
                <w:pPr>
                  <w:ind w:left="1244" w:hanging="1244"/>
                </w:pPr>
              </w:pPrChange>
            </w:pPr>
            <w:ins w:id="2744" w:author="Milan Navrátil" w:date="2018-11-14T11:26:00Z">
              <w:r w:rsidRPr="00602E1A">
                <w:rPr>
                  <w:caps/>
                  <w:rPrChange w:id="2745" w:author="Milan Navrátil" w:date="2018-11-14T11:26:00Z">
                    <w:rPr/>
                  </w:rPrChange>
                </w:rPr>
                <w:t>Holčík</w:t>
              </w:r>
              <w:r>
                <w:t xml:space="preserve"> J. </w:t>
              </w:r>
              <w:r w:rsidRPr="00CE1275">
                <w:rPr>
                  <w:i/>
                </w:rPr>
                <w:t>Signály, časové řady a lineární systémy.</w:t>
              </w:r>
              <w:r>
                <w:t xml:space="preserve"> 1. vydání. Akademické Nakladatelst</w:t>
              </w:r>
              <w:r w:rsidR="00D65E6F">
                <w:t xml:space="preserve">ví CERM, s.r.o. </w:t>
              </w:r>
              <w:r>
                <w:t>Brno. 2012. ISBN 978-80-7204-792-5.</w:t>
              </w:r>
            </w:ins>
          </w:p>
          <w:p w14:paraId="20AF37C0" w14:textId="6258D1DB" w:rsidR="00602E1A" w:rsidRDefault="00602E1A">
            <w:pPr>
              <w:jc w:val="left"/>
              <w:pPrChange w:id="2746" w:author="Milan Navrátil" w:date="2018-11-14T11:29:00Z">
                <w:pPr/>
              </w:pPrChange>
            </w:pPr>
            <w:ins w:id="2747" w:author="Milan Navrátil" w:date="2018-11-14T11:26:00Z">
              <w:r w:rsidRPr="00602E1A">
                <w:rPr>
                  <w:bCs/>
                  <w:caps/>
                  <w:rPrChange w:id="2748" w:author="Milan Navrátil" w:date="2018-11-14T11:26:00Z">
                    <w:rPr>
                      <w:bCs/>
                    </w:rPr>
                  </w:rPrChange>
                </w:rPr>
                <w:t>Biolek</w:t>
              </w:r>
              <w:r>
                <w:rPr>
                  <w:bCs/>
                </w:rPr>
                <w:t xml:space="preserve">, D. </w:t>
              </w:r>
              <w:r w:rsidRPr="00927A0C">
                <w:rPr>
                  <w:bCs/>
                  <w:i/>
                </w:rPr>
                <w:t>Datová komunikace. Úvod do teorie informace a kódování</w:t>
              </w:r>
              <w:r>
                <w:rPr>
                  <w:bCs/>
                </w:rPr>
                <w:t>.  VUT v Brně. 2002.</w:t>
              </w:r>
            </w:ins>
            <w:r w:rsidRPr="00EF1001">
              <w:t>.</w:t>
            </w:r>
          </w:p>
          <w:p w14:paraId="7CFA74F9" w14:textId="77777777" w:rsidR="00602E1A" w:rsidRPr="00077C14" w:rsidRDefault="00602E1A">
            <w:pPr>
              <w:jc w:val="left"/>
              <w:rPr>
                <w:b/>
              </w:rPr>
              <w:pPrChange w:id="2749" w:author="Milan Navrátil" w:date="2018-11-14T11:29:00Z">
                <w:pPr/>
              </w:pPrChange>
            </w:pPr>
            <w:r w:rsidRPr="00077C14">
              <w:rPr>
                <w:b/>
              </w:rPr>
              <w:t>Doporučená literatura:</w:t>
            </w:r>
          </w:p>
          <w:p w14:paraId="2ACF0802" w14:textId="77777777" w:rsidR="000A7E3F" w:rsidRDefault="000A7E3F">
            <w:pPr>
              <w:jc w:val="left"/>
              <w:rPr>
                <w:ins w:id="2750" w:author="Milan Navrátil" w:date="2018-11-14T11:27:00Z"/>
              </w:rPr>
              <w:pPrChange w:id="2751" w:author="Milan Navrátil" w:date="2018-11-14T11:29:00Z">
                <w:pPr/>
              </w:pPrChange>
            </w:pPr>
            <w:ins w:id="2752" w:author="Milan Navrátil" w:date="2018-11-14T11:27:00Z">
              <w:r w:rsidRPr="000A7E3F">
                <w:rPr>
                  <w:caps/>
                  <w:rPrChange w:id="2753" w:author="Milan Navrátil" w:date="2018-11-14T11:27:00Z">
                    <w:rPr/>
                  </w:rPrChange>
                </w:rPr>
                <w:t>Hoffner</w:t>
              </w:r>
              <w:r w:rsidRPr="00EF1001">
                <w:t>,V. </w:t>
              </w:r>
              <w:r w:rsidRPr="00EF1001">
                <w:rPr>
                  <w:i/>
                  <w:iCs/>
                </w:rPr>
                <w:t>Úvod do teorie signálů</w:t>
              </w:r>
              <w:r w:rsidRPr="00EF1001">
                <w:t xml:space="preserve">. Praha : </w:t>
              </w:r>
              <w:r>
                <w:t>S</w:t>
              </w:r>
              <w:r w:rsidRPr="00EF1001">
                <w:t>NTL, 1979.</w:t>
              </w:r>
            </w:ins>
          </w:p>
          <w:p w14:paraId="6372F816" w14:textId="41421AFE" w:rsidR="000A7E3F" w:rsidRDefault="000A7E3F">
            <w:pPr>
              <w:jc w:val="left"/>
              <w:rPr>
                <w:ins w:id="2754" w:author="Milan Navrátil" w:date="2018-11-14T11:27:00Z"/>
              </w:rPr>
              <w:pPrChange w:id="2755" w:author="Milan Navrátil" w:date="2018-11-14T11:29:00Z">
                <w:pPr/>
              </w:pPrChange>
            </w:pPr>
            <w:ins w:id="2756" w:author="Milan Navrátil" w:date="2018-11-14T11:27:00Z">
              <w:r w:rsidRPr="000A7E3F">
                <w:rPr>
                  <w:caps/>
                  <w:rPrChange w:id="2757" w:author="Milan Navrátil" w:date="2018-11-14T11:27:00Z">
                    <w:rPr/>
                  </w:rPrChange>
                </w:rPr>
                <w:t>Proakis</w:t>
              </w:r>
              <w:r w:rsidRPr="00EF1001">
                <w:t>, J.G. </w:t>
              </w:r>
              <w:r w:rsidRPr="00EF1001">
                <w:rPr>
                  <w:i/>
                  <w:iCs/>
                </w:rPr>
                <w:t>Digital Communications</w:t>
              </w:r>
              <w:r w:rsidRPr="00EF1001">
                <w:t>. McGraw-Hill, 1995.</w:t>
              </w:r>
            </w:ins>
          </w:p>
          <w:p w14:paraId="4CA44925" w14:textId="31797F5B" w:rsidR="000A7E3F" w:rsidRDefault="000A7E3F">
            <w:pPr>
              <w:jc w:val="left"/>
              <w:rPr>
                <w:ins w:id="2758" w:author="Milan Navrátil" w:date="2018-11-14T11:27:00Z"/>
              </w:rPr>
              <w:pPrChange w:id="2759" w:author="Milan Navrátil" w:date="2018-11-14T11:29:00Z">
                <w:pPr/>
              </w:pPrChange>
            </w:pPr>
            <w:ins w:id="2760" w:author="Milan Navrátil" w:date="2018-11-14T11:27:00Z">
              <w:r w:rsidRPr="00EF1001">
                <w:t>LYNN,P.A.,FUERST,W. </w:t>
              </w:r>
              <w:r w:rsidRPr="00EF1001">
                <w:rPr>
                  <w:i/>
                  <w:iCs/>
                </w:rPr>
                <w:t>Introductory digital signal processing</w:t>
              </w:r>
              <w:r w:rsidRPr="00EF1001">
                <w:t>. John Wiley and Sons, 1989.</w:t>
              </w:r>
            </w:ins>
          </w:p>
          <w:p w14:paraId="5596F286" w14:textId="49E5DEEA" w:rsidR="000A7E3F" w:rsidRDefault="000A7E3F">
            <w:pPr>
              <w:jc w:val="left"/>
              <w:rPr>
                <w:ins w:id="2761" w:author="Milan Navrátil" w:date="2018-11-14T11:27:00Z"/>
                <w:bCs/>
              </w:rPr>
              <w:pPrChange w:id="2762" w:author="Milan Navrátil" w:date="2018-11-14T11:29:00Z">
                <w:pPr>
                  <w:ind w:left="1244" w:hanging="1244"/>
                </w:pPr>
              </w:pPrChange>
            </w:pPr>
            <w:ins w:id="2763" w:author="Milan Navrátil" w:date="2018-11-14T11:27:00Z">
              <w:r>
                <w:rPr>
                  <w:bCs/>
                </w:rPr>
                <w:t>S</w:t>
              </w:r>
              <w:r w:rsidRPr="00234C06">
                <w:rPr>
                  <w:bCs/>
                </w:rPr>
                <w:t>MITH</w:t>
              </w:r>
              <w:r>
                <w:rPr>
                  <w:bCs/>
                </w:rPr>
                <w:t xml:space="preserve">, </w:t>
              </w:r>
              <w:r w:rsidRPr="00234C06">
                <w:rPr>
                  <w:bCs/>
                </w:rPr>
                <w:t>S</w:t>
              </w:r>
              <w:r>
                <w:rPr>
                  <w:bCs/>
                </w:rPr>
                <w:t>.</w:t>
              </w:r>
              <w:r w:rsidRPr="00234C06">
                <w:rPr>
                  <w:bCs/>
                </w:rPr>
                <w:t xml:space="preserve">W. </w:t>
              </w:r>
              <w:r>
                <w:rPr>
                  <w:bCs/>
                </w:rPr>
                <w:t xml:space="preserve"> </w:t>
              </w:r>
              <w:r w:rsidRPr="00234C06">
                <w:rPr>
                  <w:bCs/>
                  <w:i/>
                </w:rPr>
                <w:t>The Scientist and Engineer's Guide to Digital Signal Processing.</w:t>
              </w:r>
              <w:r>
                <w:rPr>
                  <w:bCs/>
                </w:rPr>
                <w:t xml:space="preserve"> 2nd Edition. </w:t>
              </w:r>
              <w:r w:rsidRPr="00234C06">
                <w:rPr>
                  <w:bCs/>
                </w:rPr>
                <w:t>California</w:t>
              </w:r>
            </w:ins>
            <w:ins w:id="2764" w:author="Milan Navrátil" w:date="2018-11-14T11:29:00Z">
              <w:r w:rsidR="00D65E6F">
                <w:rPr>
                  <w:bCs/>
                </w:rPr>
                <w:t xml:space="preserve"> </w:t>
              </w:r>
            </w:ins>
            <w:ins w:id="2765" w:author="Milan Navrátil" w:date="2018-11-14T11:27:00Z">
              <w:r w:rsidRPr="00234C06">
                <w:rPr>
                  <w:bCs/>
                </w:rPr>
                <w:t>Techni</w:t>
              </w:r>
              <w:r>
                <w:rPr>
                  <w:bCs/>
                </w:rPr>
                <w:t xml:space="preserve">cal </w:t>
              </w:r>
              <w:r w:rsidRPr="00234C06">
                <w:rPr>
                  <w:bCs/>
                </w:rPr>
                <w:t>Publishing</w:t>
              </w:r>
              <w:r>
                <w:rPr>
                  <w:bCs/>
                </w:rPr>
                <w:t xml:space="preserve"> </w:t>
              </w:r>
              <w:r w:rsidRPr="00234C06">
                <w:rPr>
                  <w:bCs/>
                </w:rPr>
                <w:t>San Diego, California</w:t>
              </w:r>
              <w:r>
                <w:rPr>
                  <w:bCs/>
                </w:rPr>
                <w:t xml:space="preserve">, 1999. </w:t>
              </w:r>
              <w:r w:rsidRPr="00234C06">
                <w:rPr>
                  <w:bCs/>
                </w:rPr>
                <w:t>ISBN 0-9660176-6-8 electronic</w:t>
              </w:r>
            </w:ins>
          </w:p>
          <w:p w14:paraId="2F666573" w14:textId="6AB52C12" w:rsidR="00602E1A" w:rsidRPr="00AE53B6" w:rsidDel="000A7E3F" w:rsidRDefault="000A7E3F">
            <w:pPr>
              <w:jc w:val="left"/>
              <w:rPr>
                <w:del w:id="2766" w:author="Milan Navrátil" w:date="2018-11-14T11:27:00Z"/>
              </w:rPr>
              <w:pPrChange w:id="2767" w:author="Milan Navrátil" w:date="2018-11-14T11:29:00Z">
                <w:pPr/>
              </w:pPrChange>
            </w:pPr>
            <w:ins w:id="2768" w:author="Milan Navrátil" w:date="2018-11-14T11:27:00Z">
              <w:r w:rsidRPr="00693A30">
                <w:rPr>
                  <w:bCs/>
                  <w:iCs/>
                </w:rPr>
                <w:t xml:space="preserve">RODDY D. </w:t>
              </w:r>
              <w:r w:rsidRPr="00693A30">
                <w:rPr>
                  <w:bCs/>
                  <w:i/>
                  <w:iCs/>
                </w:rPr>
                <w:t>Satellite Communications.</w:t>
              </w:r>
              <w:r w:rsidRPr="00693A30">
                <w:rPr>
                  <w:bCs/>
                  <w:iCs/>
                </w:rPr>
                <w:t xml:space="preserve"> 4th Edition. The McGraw-Hill Companies, Inc. 2006. ISBN 0-07-146298-8.</w:t>
              </w:r>
            </w:ins>
            <w:del w:id="2769" w:author="Milan Navrátil" w:date="2018-11-14T11:27:00Z">
              <w:r w:rsidR="00602E1A" w:rsidRPr="00AE53B6" w:rsidDel="000A7E3F">
                <w:delText>PROAKIS, J. G. </w:delText>
              </w:r>
              <w:r w:rsidR="00602E1A" w:rsidRPr="00AE53B6" w:rsidDel="000A7E3F">
                <w:rPr>
                  <w:i/>
                  <w:iCs/>
                </w:rPr>
                <w:delText>Digital Communications</w:delText>
              </w:r>
              <w:r w:rsidR="00602E1A" w:rsidRPr="00AE53B6" w:rsidDel="000A7E3F">
                <w:delText>. McGraw-Hill, 1995.</w:delText>
              </w:r>
            </w:del>
          </w:p>
          <w:p w14:paraId="31B4C1FC" w14:textId="32F86B1A" w:rsidR="00602E1A" w:rsidRPr="00AE53B6" w:rsidDel="000A7E3F" w:rsidRDefault="00602E1A">
            <w:pPr>
              <w:jc w:val="left"/>
              <w:rPr>
                <w:del w:id="2770" w:author="Milan Navrátil" w:date="2018-11-14T11:27:00Z"/>
              </w:rPr>
              <w:pPrChange w:id="2771" w:author="Milan Navrátil" w:date="2018-11-14T11:29:00Z">
                <w:pPr/>
              </w:pPrChange>
            </w:pPr>
            <w:del w:id="2772" w:author="Milan Navrátil" w:date="2018-10-30T14:54:00Z">
              <w:r w:rsidRPr="00AE53B6" w:rsidDel="00AE53B6">
                <w:delText>Lynn</w:delText>
              </w:r>
            </w:del>
            <w:del w:id="2773" w:author="Milan Navrátil" w:date="2018-11-14T11:27:00Z">
              <w:r w:rsidRPr="00AE53B6" w:rsidDel="000A7E3F">
                <w:delText>,P. A. a W. FUERST. </w:delText>
              </w:r>
              <w:r w:rsidRPr="00AE53B6" w:rsidDel="000A7E3F">
                <w:rPr>
                  <w:i/>
                  <w:iCs/>
                </w:rPr>
                <w:delText>Introductory digital signal processing</w:delText>
              </w:r>
              <w:r w:rsidRPr="00AE53B6" w:rsidDel="000A7E3F">
                <w:delText>. John Wiley and Sons, 1989.</w:delText>
              </w:r>
            </w:del>
          </w:p>
          <w:p w14:paraId="16A7F2C3" w14:textId="7F318BD9" w:rsidR="00602E1A" w:rsidRPr="00316799" w:rsidRDefault="00602E1A">
            <w:pPr>
              <w:jc w:val="left"/>
              <w:pPrChange w:id="2774" w:author="Milan Navrátil" w:date="2018-11-14T11:29:00Z">
                <w:pPr/>
              </w:pPrChange>
            </w:pPr>
            <w:del w:id="2775" w:author="Milan Navrátil" w:date="2018-11-14T11:27:00Z">
              <w:r w:rsidRPr="00AE53B6" w:rsidDel="000A7E3F">
                <w:delText>Laboratorní komunikační soupravy pro experimenty s přenosem a úpravou signálu pro běžná přenosová média.</w:delText>
              </w:r>
            </w:del>
          </w:p>
        </w:tc>
      </w:tr>
      <w:tr w:rsidR="00602E1A" w14:paraId="47A90374"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FEC3C5" w14:textId="77777777" w:rsidR="00602E1A" w:rsidRDefault="00602E1A" w:rsidP="00602E1A">
            <w:pPr>
              <w:jc w:val="center"/>
              <w:rPr>
                <w:b/>
              </w:rPr>
            </w:pPr>
            <w:r>
              <w:rPr>
                <w:b/>
              </w:rPr>
              <w:t>Informace ke kombinované nebo distanční formě</w:t>
            </w:r>
          </w:p>
        </w:tc>
      </w:tr>
      <w:tr w:rsidR="00602E1A" w14:paraId="5C217EB0" w14:textId="77777777" w:rsidTr="0085754D">
        <w:tc>
          <w:tcPr>
            <w:tcW w:w="4787" w:type="dxa"/>
            <w:gridSpan w:val="3"/>
            <w:tcBorders>
              <w:top w:val="single" w:sz="2" w:space="0" w:color="auto"/>
            </w:tcBorders>
            <w:shd w:val="clear" w:color="auto" w:fill="F7CAAC"/>
          </w:tcPr>
          <w:p w14:paraId="39F65D65" w14:textId="77777777" w:rsidR="00602E1A" w:rsidRDefault="00602E1A" w:rsidP="00602E1A">
            <w:r>
              <w:rPr>
                <w:b/>
              </w:rPr>
              <w:t>Rozsah konzultací (soustředění)</w:t>
            </w:r>
          </w:p>
        </w:tc>
        <w:tc>
          <w:tcPr>
            <w:tcW w:w="889" w:type="dxa"/>
            <w:tcBorders>
              <w:top w:val="single" w:sz="2" w:space="0" w:color="auto"/>
            </w:tcBorders>
          </w:tcPr>
          <w:p w14:paraId="3B69C6E1" w14:textId="77777777" w:rsidR="00602E1A" w:rsidRDefault="00602E1A" w:rsidP="00602E1A">
            <w:r>
              <w:t>15</w:t>
            </w:r>
          </w:p>
        </w:tc>
        <w:tc>
          <w:tcPr>
            <w:tcW w:w="4179" w:type="dxa"/>
            <w:gridSpan w:val="4"/>
            <w:tcBorders>
              <w:top w:val="single" w:sz="2" w:space="0" w:color="auto"/>
            </w:tcBorders>
            <w:shd w:val="clear" w:color="auto" w:fill="F7CAAC"/>
          </w:tcPr>
          <w:p w14:paraId="63FF81C0" w14:textId="77777777" w:rsidR="00602E1A" w:rsidRDefault="00602E1A" w:rsidP="00602E1A">
            <w:pPr>
              <w:rPr>
                <w:b/>
              </w:rPr>
            </w:pPr>
            <w:r>
              <w:rPr>
                <w:b/>
              </w:rPr>
              <w:t xml:space="preserve">hodin </w:t>
            </w:r>
          </w:p>
        </w:tc>
      </w:tr>
      <w:tr w:rsidR="00602E1A" w14:paraId="5C776F5F" w14:textId="77777777" w:rsidTr="0085754D">
        <w:tc>
          <w:tcPr>
            <w:tcW w:w="9855" w:type="dxa"/>
            <w:gridSpan w:val="8"/>
            <w:shd w:val="clear" w:color="auto" w:fill="F7CAAC"/>
          </w:tcPr>
          <w:p w14:paraId="0C05FAE9" w14:textId="77777777" w:rsidR="00602E1A" w:rsidRDefault="00602E1A" w:rsidP="00602E1A">
            <w:pPr>
              <w:rPr>
                <w:b/>
              </w:rPr>
            </w:pPr>
            <w:r>
              <w:rPr>
                <w:b/>
              </w:rPr>
              <w:t>Informace o způsobu kontaktu s vyučujícím</w:t>
            </w:r>
          </w:p>
        </w:tc>
      </w:tr>
      <w:tr w:rsidR="00602E1A" w14:paraId="10C3554F" w14:textId="77777777" w:rsidTr="0085754D">
        <w:trPr>
          <w:trHeight w:val="775"/>
        </w:trPr>
        <w:tc>
          <w:tcPr>
            <w:tcW w:w="9855" w:type="dxa"/>
            <w:gridSpan w:val="8"/>
          </w:tcPr>
          <w:p w14:paraId="6CF86839" w14:textId="77777777" w:rsidR="00602E1A" w:rsidRPr="00077914" w:rsidRDefault="00602E1A" w:rsidP="00602E1A">
            <w:r w:rsidRPr="00E6107D">
              <w:lastRenderedPageBreak/>
              <w:t>Vyučující pravidelně vypisuje a zveřejňuje pro studenty konzultace v trvání minimálně 2h/týden. V rámci těchto konzultací mají studenti možnost se podrobněji seznámit s probíranou látkou, případně prodiskutovat nejasnosti. Dále mohou studenti komunikovat s vyučujícím pomocí e-mailu a LMS Moodle.</w:t>
            </w:r>
          </w:p>
        </w:tc>
      </w:tr>
    </w:tbl>
    <w:p w14:paraId="6E4ABE3B" w14:textId="77777777" w:rsidR="00077914" w:rsidRDefault="000779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99"/>
        <w:gridCol w:w="608"/>
      </w:tblGrid>
      <w:tr w:rsidR="006009AB" w14:paraId="650DC72F" w14:textId="77777777" w:rsidTr="0085754D">
        <w:tc>
          <w:tcPr>
            <w:tcW w:w="9855" w:type="dxa"/>
            <w:gridSpan w:val="8"/>
            <w:tcBorders>
              <w:bottom w:val="double" w:sz="4" w:space="0" w:color="auto"/>
            </w:tcBorders>
            <w:shd w:val="clear" w:color="auto" w:fill="BDD6EE"/>
          </w:tcPr>
          <w:p w14:paraId="30AC8241" w14:textId="15BD52DC" w:rsidR="006009AB" w:rsidRDefault="006009AB" w:rsidP="0085754D">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69DA0716" w14:textId="77777777" w:rsidTr="0085754D">
        <w:tc>
          <w:tcPr>
            <w:tcW w:w="3086" w:type="dxa"/>
            <w:tcBorders>
              <w:top w:val="double" w:sz="4" w:space="0" w:color="auto"/>
            </w:tcBorders>
            <w:shd w:val="clear" w:color="auto" w:fill="F7CAAC"/>
          </w:tcPr>
          <w:p w14:paraId="5C9F5287"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672DF9EE" w14:textId="40BE064F" w:rsidR="008B2C38" w:rsidRDefault="006009AB" w:rsidP="0085754D">
            <w:bookmarkStart w:id="2776" w:name="teorieBezpecnosti"/>
            <w:r>
              <w:t>Teorie bezpečnosti</w:t>
            </w:r>
            <w:bookmarkEnd w:id="2776"/>
          </w:p>
        </w:tc>
      </w:tr>
      <w:tr w:rsidR="006009AB" w14:paraId="422584F1" w14:textId="77777777" w:rsidTr="0085754D">
        <w:tc>
          <w:tcPr>
            <w:tcW w:w="3086" w:type="dxa"/>
            <w:shd w:val="clear" w:color="auto" w:fill="F7CAAC"/>
          </w:tcPr>
          <w:p w14:paraId="6C4EB8D9" w14:textId="77777777" w:rsidR="006009AB" w:rsidRDefault="006009AB" w:rsidP="0085754D">
            <w:pPr>
              <w:rPr>
                <w:b/>
              </w:rPr>
            </w:pPr>
            <w:r>
              <w:rPr>
                <w:b/>
              </w:rPr>
              <w:t>Typ předmětu</w:t>
            </w:r>
          </w:p>
        </w:tc>
        <w:tc>
          <w:tcPr>
            <w:tcW w:w="3406" w:type="dxa"/>
            <w:gridSpan w:val="4"/>
          </w:tcPr>
          <w:p w14:paraId="23163F37" w14:textId="77777777" w:rsidR="006009AB" w:rsidRDefault="006009AB" w:rsidP="0085754D">
            <w:r>
              <w:t>Povinný „ZT“ pro specializace:</w:t>
            </w:r>
          </w:p>
          <w:p w14:paraId="2783E77D" w14:textId="77777777" w:rsidR="006009AB" w:rsidRDefault="006009AB" w:rsidP="0085754D">
            <w:r>
              <w:t>Bezpečnostní technologie</w:t>
            </w:r>
          </w:p>
          <w:p w14:paraId="0A547D55" w14:textId="77777777" w:rsidR="006009AB" w:rsidRDefault="006009AB" w:rsidP="0085754D">
            <w:r>
              <w:t>Bezpečnostní management</w:t>
            </w:r>
          </w:p>
        </w:tc>
        <w:tc>
          <w:tcPr>
            <w:tcW w:w="2755" w:type="dxa"/>
            <w:gridSpan w:val="2"/>
            <w:shd w:val="clear" w:color="auto" w:fill="F7CAAC"/>
          </w:tcPr>
          <w:p w14:paraId="6658CDF7" w14:textId="77777777" w:rsidR="006009AB" w:rsidRDefault="006009AB" w:rsidP="0085754D">
            <w:r>
              <w:rPr>
                <w:b/>
              </w:rPr>
              <w:t>doporučený ročník / semestr</w:t>
            </w:r>
          </w:p>
        </w:tc>
        <w:tc>
          <w:tcPr>
            <w:tcW w:w="608" w:type="dxa"/>
          </w:tcPr>
          <w:p w14:paraId="77E25D63" w14:textId="77777777" w:rsidR="006009AB" w:rsidRDefault="006009AB" w:rsidP="0085754D">
            <w:r>
              <w:t>1/Z</w:t>
            </w:r>
          </w:p>
        </w:tc>
      </w:tr>
      <w:tr w:rsidR="006009AB" w14:paraId="374AD601" w14:textId="77777777" w:rsidTr="0085754D">
        <w:tc>
          <w:tcPr>
            <w:tcW w:w="3086" w:type="dxa"/>
            <w:shd w:val="clear" w:color="auto" w:fill="F7CAAC"/>
          </w:tcPr>
          <w:p w14:paraId="3469F3A2" w14:textId="77777777" w:rsidR="006009AB" w:rsidRDefault="006009AB" w:rsidP="0085754D">
            <w:pPr>
              <w:rPr>
                <w:b/>
              </w:rPr>
            </w:pPr>
            <w:r>
              <w:rPr>
                <w:b/>
              </w:rPr>
              <w:t>Rozsah studijního předmětu</w:t>
            </w:r>
          </w:p>
        </w:tc>
        <w:tc>
          <w:tcPr>
            <w:tcW w:w="1701" w:type="dxa"/>
            <w:gridSpan w:val="2"/>
          </w:tcPr>
          <w:p w14:paraId="5FB45EC6" w14:textId="77777777" w:rsidR="006009AB" w:rsidRDefault="006009AB" w:rsidP="0085754D">
            <w:r>
              <w:t>28p + 14s</w:t>
            </w:r>
          </w:p>
        </w:tc>
        <w:tc>
          <w:tcPr>
            <w:tcW w:w="889" w:type="dxa"/>
            <w:shd w:val="clear" w:color="auto" w:fill="F7CAAC"/>
          </w:tcPr>
          <w:p w14:paraId="25A4B25D" w14:textId="77777777" w:rsidR="006009AB" w:rsidRDefault="006009AB" w:rsidP="0085754D">
            <w:pPr>
              <w:rPr>
                <w:b/>
              </w:rPr>
            </w:pPr>
            <w:r>
              <w:rPr>
                <w:b/>
              </w:rPr>
              <w:t xml:space="preserve">hod. </w:t>
            </w:r>
          </w:p>
        </w:tc>
        <w:tc>
          <w:tcPr>
            <w:tcW w:w="816" w:type="dxa"/>
          </w:tcPr>
          <w:p w14:paraId="3A5B6ADC" w14:textId="77777777" w:rsidR="006009AB" w:rsidRDefault="006009AB" w:rsidP="0085754D"/>
        </w:tc>
        <w:tc>
          <w:tcPr>
            <w:tcW w:w="2156" w:type="dxa"/>
            <w:shd w:val="clear" w:color="auto" w:fill="F7CAAC"/>
          </w:tcPr>
          <w:p w14:paraId="601F41ED" w14:textId="77777777" w:rsidR="006009AB" w:rsidRDefault="006009AB" w:rsidP="0085754D">
            <w:pPr>
              <w:rPr>
                <w:b/>
              </w:rPr>
            </w:pPr>
            <w:r>
              <w:rPr>
                <w:b/>
              </w:rPr>
              <w:t>kreditů</w:t>
            </w:r>
          </w:p>
        </w:tc>
        <w:tc>
          <w:tcPr>
            <w:tcW w:w="1207" w:type="dxa"/>
            <w:gridSpan w:val="2"/>
          </w:tcPr>
          <w:p w14:paraId="2A31104B" w14:textId="77777777" w:rsidR="006009AB" w:rsidRDefault="006009AB" w:rsidP="0085754D">
            <w:r>
              <w:t>4</w:t>
            </w:r>
          </w:p>
        </w:tc>
      </w:tr>
      <w:tr w:rsidR="006009AB" w14:paraId="7E5780CC" w14:textId="77777777" w:rsidTr="0085754D">
        <w:tc>
          <w:tcPr>
            <w:tcW w:w="3086" w:type="dxa"/>
            <w:shd w:val="clear" w:color="auto" w:fill="F7CAAC"/>
          </w:tcPr>
          <w:p w14:paraId="4D00A626" w14:textId="77777777" w:rsidR="006009AB" w:rsidRDefault="006009AB" w:rsidP="0085754D">
            <w:pPr>
              <w:rPr>
                <w:b/>
                <w:sz w:val="22"/>
              </w:rPr>
            </w:pPr>
            <w:r>
              <w:rPr>
                <w:b/>
              </w:rPr>
              <w:t>Prerekvizity, korekvizity, ekvivalence</w:t>
            </w:r>
          </w:p>
        </w:tc>
        <w:tc>
          <w:tcPr>
            <w:tcW w:w="6769" w:type="dxa"/>
            <w:gridSpan w:val="7"/>
          </w:tcPr>
          <w:p w14:paraId="2CF2EC14" w14:textId="77777777" w:rsidR="006009AB" w:rsidRDefault="006009AB" w:rsidP="0085754D">
            <w:r>
              <w:t>nejsou</w:t>
            </w:r>
          </w:p>
        </w:tc>
      </w:tr>
      <w:tr w:rsidR="006009AB" w14:paraId="269CB973" w14:textId="77777777" w:rsidTr="0085754D">
        <w:tc>
          <w:tcPr>
            <w:tcW w:w="3086" w:type="dxa"/>
            <w:shd w:val="clear" w:color="auto" w:fill="F7CAAC"/>
          </w:tcPr>
          <w:p w14:paraId="7DF50186" w14:textId="77777777" w:rsidR="006009AB" w:rsidRDefault="006009AB" w:rsidP="0085754D">
            <w:pPr>
              <w:rPr>
                <w:b/>
              </w:rPr>
            </w:pPr>
            <w:r>
              <w:rPr>
                <w:b/>
              </w:rPr>
              <w:t>Způsob ověření studijních výsledků</w:t>
            </w:r>
          </w:p>
        </w:tc>
        <w:tc>
          <w:tcPr>
            <w:tcW w:w="3406" w:type="dxa"/>
            <w:gridSpan w:val="4"/>
          </w:tcPr>
          <w:p w14:paraId="3B4875C7" w14:textId="77777777" w:rsidR="006009AB" w:rsidRDefault="006009AB" w:rsidP="0085754D">
            <w:r>
              <w:t>Zápočet, zkouška</w:t>
            </w:r>
          </w:p>
        </w:tc>
        <w:tc>
          <w:tcPr>
            <w:tcW w:w="2156" w:type="dxa"/>
            <w:shd w:val="clear" w:color="auto" w:fill="F7CAAC"/>
          </w:tcPr>
          <w:p w14:paraId="65DB361F" w14:textId="77777777" w:rsidR="006009AB" w:rsidRDefault="006009AB" w:rsidP="0085754D">
            <w:pPr>
              <w:rPr>
                <w:b/>
              </w:rPr>
            </w:pPr>
            <w:r>
              <w:rPr>
                <w:b/>
              </w:rPr>
              <w:t>Forma výuky</w:t>
            </w:r>
          </w:p>
        </w:tc>
        <w:tc>
          <w:tcPr>
            <w:tcW w:w="1207" w:type="dxa"/>
            <w:gridSpan w:val="2"/>
          </w:tcPr>
          <w:p w14:paraId="25B83382" w14:textId="77777777" w:rsidR="006009AB" w:rsidRDefault="006009AB" w:rsidP="0085754D">
            <w:r>
              <w:t>přednáška cvičení</w:t>
            </w:r>
          </w:p>
        </w:tc>
      </w:tr>
      <w:tr w:rsidR="006009AB" w14:paraId="3128B751" w14:textId="77777777" w:rsidTr="0085754D">
        <w:trPr>
          <w:trHeight w:val="1110"/>
        </w:trPr>
        <w:tc>
          <w:tcPr>
            <w:tcW w:w="3086" w:type="dxa"/>
            <w:shd w:val="clear" w:color="auto" w:fill="F7CAAC"/>
          </w:tcPr>
          <w:p w14:paraId="65834598"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7811C9BB" w14:textId="77777777" w:rsidR="006009AB" w:rsidRDefault="006009AB" w:rsidP="0085754D">
            <w:r>
              <w:t>Pro udělení</w:t>
            </w:r>
            <w:r w:rsidRPr="00EC44EC">
              <w:t xml:space="preserve"> zápočtu </w:t>
            </w:r>
            <w:r>
              <w:t xml:space="preserve">je požadováno: </w:t>
            </w:r>
          </w:p>
          <w:p w14:paraId="5D751241" w14:textId="77777777" w:rsidR="006009AB" w:rsidRDefault="006009AB" w:rsidP="005505E6">
            <w:pPr>
              <w:pStyle w:val="Odstavecseseznamem"/>
              <w:numPr>
                <w:ilvl w:val="0"/>
                <w:numId w:val="7"/>
              </w:numPr>
            </w:pPr>
            <w:r>
              <w:t>a</w:t>
            </w:r>
            <w:r w:rsidRPr="006F72C0">
              <w:t>ktivní účast ve výuce</w:t>
            </w:r>
            <w:r>
              <w:t xml:space="preserve"> (přednášky/cvičení)</w:t>
            </w:r>
            <w:r w:rsidRPr="006F72C0">
              <w:t xml:space="preserve"> v rozsahu min. 80%</w:t>
            </w:r>
          </w:p>
          <w:p w14:paraId="6F4A233F" w14:textId="77777777" w:rsidR="006009AB" w:rsidRDefault="006009AB" w:rsidP="005505E6">
            <w:pPr>
              <w:pStyle w:val="Odstavecseseznamem"/>
              <w:numPr>
                <w:ilvl w:val="0"/>
                <w:numId w:val="7"/>
              </w:numPr>
            </w:pPr>
            <w:r>
              <w:t>zpracování prezentace na zvolené téma</w:t>
            </w:r>
          </w:p>
          <w:p w14:paraId="0A372DB6" w14:textId="77777777" w:rsidR="006009AB" w:rsidRDefault="006009AB" w:rsidP="005505E6">
            <w:pPr>
              <w:pStyle w:val="Odstavecseseznamem"/>
              <w:numPr>
                <w:ilvl w:val="0"/>
                <w:numId w:val="7"/>
              </w:numPr>
            </w:pPr>
            <w:r>
              <w:t>v</w:t>
            </w:r>
            <w:r w:rsidRPr="006F72C0">
              <w:t>ypracování semestrální práce a její úspěšné obhájení formou kolokvia</w:t>
            </w:r>
          </w:p>
          <w:p w14:paraId="01E1627B" w14:textId="77777777" w:rsidR="006009AB" w:rsidRDefault="006009AB" w:rsidP="0085754D">
            <w:pPr>
              <w:ind w:left="60"/>
            </w:pPr>
            <w:r>
              <w:t>Pro úspěšné absolvování zkoušky je požadováno:</w:t>
            </w:r>
          </w:p>
          <w:p w14:paraId="3E8BC779" w14:textId="77777777" w:rsidR="006009AB" w:rsidRDefault="006009AB" w:rsidP="005505E6">
            <w:pPr>
              <w:pStyle w:val="Odstavecseseznamem"/>
              <w:numPr>
                <w:ilvl w:val="0"/>
                <w:numId w:val="7"/>
              </w:numPr>
            </w:pPr>
            <w:r>
              <w:t>splnění požadavků zápočtu</w:t>
            </w:r>
          </w:p>
          <w:p w14:paraId="13704F0B" w14:textId="77777777" w:rsidR="006009AB" w:rsidRDefault="006009AB" w:rsidP="005505E6">
            <w:pPr>
              <w:pStyle w:val="Odstavecseseznamem"/>
              <w:numPr>
                <w:ilvl w:val="0"/>
                <w:numId w:val="7"/>
              </w:numPr>
            </w:pPr>
            <w:r>
              <w:t>prokázání praktických odborných znalostí před ústní zkouškou</w:t>
            </w:r>
          </w:p>
          <w:p w14:paraId="56951A8F" w14:textId="77777777" w:rsidR="006009AB" w:rsidRDefault="006009AB" w:rsidP="005505E6">
            <w:pPr>
              <w:pStyle w:val="Odstavecseseznamem"/>
              <w:numPr>
                <w:ilvl w:val="0"/>
                <w:numId w:val="7"/>
              </w:numPr>
            </w:pPr>
            <w:r>
              <w:t>o</w:t>
            </w:r>
            <w:r w:rsidRPr="006F72C0">
              <w:t>bhájení znalostí formou ústní</w:t>
            </w:r>
            <w:r>
              <w:t xml:space="preserve"> zkoušky</w:t>
            </w:r>
          </w:p>
        </w:tc>
      </w:tr>
      <w:tr w:rsidR="006009AB" w14:paraId="589AE815" w14:textId="77777777" w:rsidTr="0085754D">
        <w:trPr>
          <w:trHeight w:val="554"/>
        </w:trPr>
        <w:tc>
          <w:tcPr>
            <w:tcW w:w="9855" w:type="dxa"/>
            <w:gridSpan w:val="8"/>
            <w:tcBorders>
              <w:top w:val="nil"/>
            </w:tcBorders>
          </w:tcPr>
          <w:p w14:paraId="020D7054" w14:textId="77777777" w:rsidR="006009AB" w:rsidRDefault="006009AB" w:rsidP="0085754D"/>
        </w:tc>
      </w:tr>
      <w:tr w:rsidR="006009AB" w14:paraId="08102567" w14:textId="77777777" w:rsidTr="0085754D">
        <w:trPr>
          <w:trHeight w:val="197"/>
        </w:trPr>
        <w:tc>
          <w:tcPr>
            <w:tcW w:w="3086" w:type="dxa"/>
            <w:tcBorders>
              <w:top w:val="nil"/>
            </w:tcBorders>
            <w:shd w:val="clear" w:color="auto" w:fill="F7CAAC"/>
          </w:tcPr>
          <w:p w14:paraId="49C655DB" w14:textId="77777777" w:rsidR="006009AB" w:rsidRDefault="006009AB" w:rsidP="0085754D">
            <w:pPr>
              <w:rPr>
                <w:b/>
              </w:rPr>
            </w:pPr>
            <w:r>
              <w:rPr>
                <w:b/>
              </w:rPr>
              <w:t>Garant předmětu</w:t>
            </w:r>
          </w:p>
        </w:tc>
        <w:tc>
          <w:tcPr>
            <w:tcW w:w="6769" w:type="dxa"/>
            <w:gridSpan w:val="7"/>
            <w:tcBorders>
              <w:top w:val="nil"/>
            </w:tcBorders>
          </w:tcPr>
          <w:p w14:paraId="58D89670" w14:textId="77777777" w:rsidR="006009AB" w:rsidRDefault="006009AB" w:rsidP="0085754D">
            <w:r>
              <w:t>doc. Ing. Luděk Lukáš, CSc.</w:t>
            </w:r>
          </w:p>
        </w:tc>
      </w:tr>
      <w:tr w:rsidR="006009AB" w14:paraId="118CB392" w14:textId="77777777" w:rsidTr="0085754D">
        <w:trPr>
          <w:trHeight w:val="243"/>
        </w:trPr>
        <w:tc>
          <w:tcPr>
            <w:tcW w:w="3086" w:type="dxa"/>
            <w:tcBorders>
              <w:top w:val="nil"/>
            </w:tcBorders>
            <w:shd w:val="clear" w:color="auto" w:fill="F7CAAC"/>
          </w:tcPr>
          <w:p w14:paraId="6E77844E" w14:textId="77777777" w:rsidR="006009AB" w:rsidRDefault="006009AB" w:rsidP="0085754D">
            <w:pPr>
              <w:rPr>
                <w:b/>
              </w:rPr>
            </w:pPr>
            <w:r>
              <w:rPr>
                <w:b/>
              </w:rPr>
              <w:t>Zapojení garanta do výuky předmětu</w:t>
            </w:r>
          </w:p>
        </w:tc>
        <w:tc>
          <w:tcPr>
            <w:tcW w:w="6769" w:type="dxa"/>
            <w:gridSpan w:val="7"/>
            <w:tcBorders>
              <w:top w:val="nil"/>
            </w:tcBorders>
          </w:tcPr>
          <w:p w14:paraId="7A1BA4C3" w14:textId="77777777" w:rsidR="006009AB" w:rsidRDefault="006009AB" w:rsidP="0085754D">
            <w:r>
              <w:t>Vedení přednášek, kontrola úrovně zpracovaných semestrálních prací a ověření znalostí formou ústní zkoušky.</w:t>
            </w:r>
          </w:p>
        </w:tc>
      </w:tr>
      <w:tr w:rsidR="006009AB" w14:paraId="7F55686B" w14:textId="77777777" w:rsidTr="0085754D">
        <w:tc>
          <w:tcPr>
            <w:tcW w:w="3086" w:type="dxa"/>
            <w:shd w:val="clear" w:color="auto" w:fill="F7CAAC"/>
          </w:tcPr>
          <w:p w14:paraId="5DD19CB6" w14:textId="77777777" w:rsidR="006009AB" w:rsidRDefault="006009AB" w:rsidP="0085754D">
            <w:pPr>
              <w:rPr>
                <w:b/>
              </w:rPr>
            </w:pPr>
            <w:r>
              <w:rPr>
                <w:b/>
              </w:rPr>
              <w:t>Vyučující</w:t>
            </w:r>
          </w:p>
        </w:tc>
        <w:tc>
          <w:tcPr>
            <w:tcW w:w="6769" w:type="dxa"/>
            <w:gridSpan w:val="7"/>
            <w:tcBorders>
              <w:bottom w:val="nil"/>
            </w:tcBorders>
          </w:tcPr>
          <w:p w14:paraId="4D75E68E" w14:textId="77777777" w:rsidR="006009AB" w:rsidRDefault="006009AB" w:rsidP="0085754D">
            <w:r>
              <w:t>doc. Ing. Luděk Lukáš, CSc., přednášky (100 %)</w:t>
            </w:r>
          </w:p>
          <w:p w14:paraId="3F1AB9C4" w14:textId="77777777" w:rsidR="006009AB" w:rsidRDefault="006009AB" w:rsidP="0085754D">
            <w:r>
              <w:t>Ing. David Šaur, Ph.D., semináře (100%)</w:t>
            </w:r>
          </w:p>
        </w:tc>
      </w:tr>
      <w:tr w:rsidR="006009AB" w14:paraId="64BA0CC9" w14:textId="77777777" w:rsidTr="0085754D">
        <w:trPr>
          <w:trHeight w:val="554"/>
        </w:trPr>
        <w:tc>
          <w:tcPr>
            <w:tcW w:w="9855" w:type="dxa"/>
            <w:gridSpan w:val="8"/>
            <w:tcBorders>
              <w:top w:val="nil"/>
            </w:tcBorders>
          </w:tcPr>
          <w:p w14:paraId="0A93D75F" w14:textId="77777777" w:rsidR="006009AB" w:rsidRDefault="006009AB" w:rsidP="0085754D"/>
        </w:tc>
      </w:tr>
      <w:tr w:rsidR="006009AB" w14:paraId="60139F68" w14:textId="77777777" w:rsidTr="0085754D">
        <w:tc>
          <w:tcPr>
            <w:tcW w:w="3086" w:type="dxa"/>
            <w:shd w:val="clear" w:color="auto" w:fill="F7CAAC"/>
          </w:tcPr>
          <w:p w14:paraId="50895A7A" w14:textId="77777777" w:rsidR="006009AB" w:rsidRDefault="006009AB" w:rsidP="0085754D">
            <w:pPr>
              <w:rPr>
                <w:b/>
              </w:rPr>
            </w:pPr>
            <w:r>
              <w:rPr>
                <w:b/>
              </w:rPr>
              <w:t>Stručná anotace předmětu</w:t>
            </w:r>
          </w:p>
        </w:tc>
        <w:tc>
          <w:tcPr>
            <w:tcW w:w="6769" w:type="dxa"/>
            <w:gridSpan w:val="7"/>
            <w:tcBorders>
              <w:bottom w:val="nil"/>
            </w:tcBorders>
          </w:tcPr>
          <w:p w14:paraId="4060E3E5" w14:textId="77777777" w:rsidR="006009AB" w:rsidRDefault="006009AB" w:rsidP="0085754D"/>
        </w:tc>
      </w:tr>
      <w:tr w:rsidR="006009AB" w14:paraId="2CF1EF1A" w14:textId="77777777" w:rsidTr="0085754D">
        <w:trPr>
          <w:trHeight w:val="3938"/>
        </w:trPr>
        <w:tc>
          <w:tcPr>
            <w:tcW w:w="9855" w:type="dxa"/>
            <w:gridSpan w:val="8"/>
            <w:tcBorders>
              <w:top w:val="nil"/>
              <w:bottom w:val="single" w:sz="12" w:space="0" w:color="auto"/>
            </w:tcBorders>
          </w:tcPr>
          <w:p w14:paraId="6BD7431A" w14:textId="77777777" w:rsidR="006009AB" w:rsidRDefault="006009AB" w:rsidP="00E96895">
            <w:r>
              <w:t>Cílem studijního předmětu je studentům objasnit základní poznatky z oblasti teorie bezpečnosti. Na základě objektivní existence hrozeb budou objasněny postuláty teorie bezpečnosti, základní typy narušení bezpečnosti i způsoby jejího zajištění. Zdůrazněn bude jak politologický přístup shora dolů, tak pragmatický zdola nahoru. Studentům bude objasněn širší teoretický základ pro pochopení podstaty bezpečnosti a jejího zajištění.</w:t>
            </w:r>
          </w:p>
          <w:p w14:paraId="3C3632FC" w14:textId="77777777" w:rsidR="006009AB" w:rsidRDefault="006009AB">
            <w:r>
              <w:t xml:space="preserve"> </w:t>
            </w:r>
          </w:p>
          <w:p w14:paraId="064EAED0" w14:textId="77777777" w:rsidR="006009AB" w:rsidRDefault="006009AB">
            <w:r>
              <w:t>Témata:</w:t>
            </w:r>
          </w:p>
          <w:p w14:paraId="13951D0F" w14:textId="77777777" w:rsidR="006009AB" w:rsidRDefault="006009AB">
            <w:pPr>
              <w:pStyle w:val="Odstavecseseznamem"/>
              <w:numPr>
                <w:ilvl w:val="0"/>
                <w:numId w:val="8"/>
              </w:numPr>
            </w:pPr>
            <w:r>
              <w:t>Úvod do studia předmětu (současný stav, základní pojmy, co je teorie bezpečnosti)</w:t>
            </w:r>
          </w:p>
          <w:p w14:paraId="5A888477" w14:textId="77777777" w:rsidR="006009AB" w:rsidRDefault="006009AB">
            <w:pPr>
              <w:pStyle w:val="Odstavecseseznamem"/>
              <w:numPr>
                <w:ilvl w:val="0"/>
                <w:numId w:val="8"/>
              </w:numPr>
            </w:pPr>
            <w:r>
              <w:t>Historie bezpečnosti</w:t>
            </w:r>
          </w:p>
          <w:p w14:paraId="424EB607" w14:textId="77777777" w:rsidR="006009AB" w:rsidRDefault="006009AB">
            <w:pPr>
              <w:pStyle w:val="Odstavecseseznamem"/>
              <w:numPr>
                <w:ilvl w:val="0"/>
                <w:numId w:val="8"/>
              </w:numPr>
            </w:pPr>
            <w:r>
              <w:t>Zdroje teorie bezpečnosti</w:t>
            </w:r>
          </w:p>
          <w:p w14:paraId="60A9FA7D" w14:textId="77777777" w:rsidR="006009AB" w:rsidRDefault="006009AB">
            <w:pPr>
              <w:pStyle w:val="Odstavecseseznamem"/>
              <w:numPr>
                <w:ilvl w:val="0"/>
                <w:numId w:val="8"/>
              </w:numPr>
            </w:pPr>
            <w:r>
              <w:t>Postuláty teorie bezpečnosti</w:t>
            </w:r>
          </w:p>
          <w:p w14:paraId="73FB8657" w14:textId="77777777" w:rsidR="006009AB" w:rsidRDefault="006009AB">
            <w:pPr>
              <w:pStyle w:val="Odstavecseseznamem"/>
              <w:numPr>
                <w:ilvl w:val="0"/>
                <w:numId w:val="8"/>
              </w:numPr>
            </w:pPr>
            <w:r>
              <w:t>Bezpečnostní prostředí (sektory, analytické roviny, dimenze)</w:t>
            </w:r>
          </w:p>
          <w:p w14:paraId="135DBE41" w14:textId="77777777" w:rsidR="006009AB" w:rsidRDefault="006009AB">
            <w:pPr>
              <w:pStyle w:val="Odstavecseseznamem"/>
              <w:numPr>
                <w:ilvl w:val="0"/>
                <w:numId w:val="8"/>
              </w:numPr>
            </w:pPr>
            <w:r>
              <w:t>Bezpečnostní situace, způsoby popisu</w:t>
            </w:r>
          </w:p>
          <w:p w14:paraId="0E5886D4" w14:textId="77777777" w:rsidR="006009AB" w:rsidRDefault="006009AB">
            <w:pPr>
              <w:pStyle w:val="Odstavecseseznamem"/>
              <w:numPr>
                <w:ilvl w:val="0"/>
                <w:numId w:val="8"/>
              </w:numPr>
            </w:pPr>
            <w:r>
              <w:t>Hrozby, vývoj hrozeb, podstata hrozeb (formy, členění, jak hrozby vznikají)</w:t>
            </w:r>
          </w:p>
          <w:p w14:paraId="753923DE" w14:textId="77777777" w:rsidR="006009AB" w:rsidRDefault="006009AB">
            <w:pPr>
              <w:pStyle w:val="Odstavecseseznamem"/>
              <w:numPr>
                <w:ilvl w:val="0"/>
                <w:numId w:val="8"/>
              </w:numPr>
            </w:pPr>
            <w:r>
              <w:t>Teorie chaosu, evoluce, bezpečnost</w:t>
            </w:r>
          </w:p>
          <w:p w14:paraId="2C21E5F9" w14:textId="77777777" w:rsidR="006009AB" w:rsidRDefault="006009AB">
            <w:pPr>
              <w:pStyle w:val="Odstavecseseznamem"/>
              <w:numPr>
                <w:ilvl w:val="0"/>
                <w:numId w:val="8"/>
              </w:numPr>
            </w:pPr>
            <w:r>
              <w:t>Narušení bezpečnosti, újma, negativní dopad</w:t>
            </w:r>
          </w:p>
          <w:p w14:paraId="2B8051B5" w14:textId="77777777" w:rsidR="006009AB" w:rsidRDefault="006009AB">
            <w:pPr>
              <w:pStyle w:val="Odstavecseseznamem"/>
              <w:numPr>
                <w:ilvl w:val="0"/>
                <w:numId w:val="8"/>
              </w:numPr>
            </w:pPr>
            <w:r>
              <w:t>Prevence a represe (modely zajištění bezpečnosti)</w:t>
            </w:r>
          </w:p>
          <w:p w14:paraId="74CB54D5" w14:textId="77777777" w:rsidR="006009AB" w:rsidRDefault="006009AB">
            <w:pPr>
              <w:pStyle w:val="Odstavecseseznamem"/>
              <w:numPr>
                <w:ilvl w:val="0"/>
                <w:numId w:val="8"/>
              </w:numPr>
            </w:pPr>
            <w:r>
              <w:t>Jazykové konsekvence bezpečnosti (sekuritizace, safety, security)</w:t>
            </w:r>
          </w:p>
          <w:p w14:paraId="3782658B" w14:textId="77777777" w:rsidR="006009AB" w:rsidRDefault="006009AB">
            <w:pPr>
              <w:pStyle w:val="Odstavecseseznamem"/>
              <w:numPr>
                <w:ilvl w:val="0"/>
                <w:numId w:val="8"/>
              </w:numPr>
            </w:pPr>
            <w:r>
              <w:t>Druhy bezpečnosti (ochrana, vládnutí, strategie)</w:t>
            </w:r>
          </w:p>
          <w:p w14:paraId="207E4A35" w14:textId="77777777" w:rsidR="006009AB" w:rsidRDefault="006009AB">
            <w:pPr>
              <w:pStyle w:val="Odstavecseseznamem"/>
              <w:numPr>
                <w:ilvl w:val="0"/>
                <w:numId w:val="8"/>
              </w:numPr>
            </w:pPr>
            <w:r>
              <w:t>Bezpečnost a právo</w:t>
            </w:r>
          </w:p>
          <w:p w14:paraId="27F19C63" w14:textId="77777777" w:rsidR="006009AB" w:rsidRDefault="006009AB">
            <w:pPr>
              <w:pStyle w:val="Odstavecseseznamem"/>
              <w:numPr>
                <w:ilvl w:val="0"/>
                <w:numId w:val="8"/>
              </w:numPr>
            </w:pPr>
            <w:r>
              <w:t>Bezpečnostní politika, bezpečnostní strategie, bezpečnostní systém</w:t>
            </w:r>
          </w:p>
          <w:p w14:paraId="7B09403A" w14:textId="77777777" w:rsidR="006009AB" w:rsidRDefault="006009AB">
            <w:pPr>
              <w:ind w:left="720"/>
            </w:pPr>
          </w:p>
        </w:tc>
      </w:tr>
      <w:tr w:rsidR="006009AB" w14:paraId="5CFF5FDE" w14:textId="77777777" w:rsidTr="0085754D">
        <w:trPr>
          <w:trHeight w:val="265"/>
        </w:trPr>
        <w:tc>
          <w:tcPr>
            <w:tcW w:w="3653" w:type="dxa"/>
            <w:gridSpan w:val="2"/>
            <w:tcBorders>
              <w:top w:val="nil"/>
            </w:tcBorders>
            <w:shd w:val="clear" w:color="auto" w:fill="F7CAAC"/>
          </w:tcPr>
          <w:p w14:paraId="586E8000" w14:textId="77777777" w:rsidR="006009AB" w:rsidRDefault="006009AB" w:rsidP="0085754D">
            <w:r>
              <w:rPr>
                <w:b/>
              </w:rPr>
              <w:t>Studijní literatura a studijní pomůcky</w:t>
            </w:r>
          </w:p>
        </w:tc>
        <w:tc>
          <w:tcPr>
            <w:tcW w:w="6202" w:type="dxa"/>
            <w:gridSpan w:val="6"/>
            <w:tcBorders>
              <w:top w:val="nil"/>
              <w:bottom w:val="nil"/>
            </w:tcBorders>
          </w:tcPr>
          <w:p w14:paraId="22316BC0" w14:textId="77777777" w:rsidR="006009AB" w:rsidRDefault="006009AB" w:rsidP="0085754D"/>
        </w:tc>
      </w:tr>
      <w:tr w:rsidR="006009AB" w14:paraId="2B79E2A1" w14:textId="77777777" w:rsidTr="0085754D">
        <w:trPr>
          <w:trHeight w:val="1078"/>
        </w:trPr>
        <w:tc>
          <w:tcPr>
            <w:tcW w:w="9855" w:type="dxa"/>
            <w:gridSpan w:val="8"/>
            <w:tcBorders>
              <w:top w:val="nil"/>
            </w:tcBorders>
          </w:tcPr>
          <w:p w14:paraId="4C0DAD8D" w14:textId="77777777" w:rsidR="006009AB" w:rsidRDefault="006009AB" w:rsidP="00E96895">
            <w:pPr>
              <w:rPr>
                <w:b/>
              </w:rPr>
            </w:pPr>
            <w:r w:rsidRPr="00A726D4">
              <w:rPr>
                <w:b/>
              </w:rPr>
              <w:t>Povinná literatura</w:t>
            </w:r>
            <w:r>
              <w:rPr>
                <w:b/>
              </w:rPr>
              <w:t>:</w:t>
            </w:r>
          </w:p>
          <w:p w14:paraId="43C7D543" w14:textId="77777777" w:rsidR="006009AB" w:rsidRDefault="006009AB">
            <w:r>
              <w:t xml:space="preserve">LUKÁŠ, L. </w:t>
            </w:r>
            <w:r w:rsidRPr="009759F9">
              <w:rPr>
                <w:i/>
              </w:rPr>
              <w:t>Teorie bezpečnosti I</w:t>
            </w:r>
            <w:r>
              <w:t>. Zlín : Radim Bačuvčík - VeRBuM, 2017, s. 89-100. ISBN 978-80-87500-89-7.</w:t>
            </w:r>
          </w:p>
          <w:p w14:paraId="644D396A" w14:textId="77777777" w:rsidR="006009AB" w:rsidRDefault="006009AB">
            <w:r>
              <w:t xml:space="preserve">LUKÁŠ, L. </w:t>
            </w:r>
            <w:r w:rsidRPr="009759F9">
              <w:rPr>
                <w:i/>
              </w:rPr>
              <w:t>Bezpečnostní technologie, systémy a management</w:t>
            </w:r>
            <w:r>
              <w:t>.  3. díl. Zlín: Radim Bačuvčík - VeRBuM, 2013. ISBN 978-80-87500- 35-4.</w:t>
            </w:r>
          </w:p>
          <w:p w14:paraId="01A07BB1" w14:textId="77777777" w:rsidR="006009AB" w:rsidRDefault="006009AB">
            <w:r>
              <w:t xml:space="preserve">HOFREITER, L. </w:t>
            </w:r>
            <w:r w:rsidRPr="009759F9">
              <w:rPr>
                <w:i/>
              </w:rPr>
              <w:t>Manažment ochrany objektov</w:t>
            </w:r>
            <w:r>
              <w:t>. Žilina: EDIS, 2016. ISBN 978-80-554-1164-4.</w:t>
            </w:r>
          </w:p>
          <w:p w14:paraId="04B5E329" w14:textId="77777777" w:rsidR="006009AB" w:rsidRPr="00576BE9" w:rsidRDefault="006009AB">
            <w:pPr>
              <w:rPr>
                <w:rStyle w:val="Hypertextovodkaz"/>
              </w:rPr>
            </w:pPr>
            <w:r>
              <w:t xml:space="preserve">SAK, P. </w:t>
            </w:r>
            <w:r w:rsidRPr="009759F9">
              <w:rPr>
                <w:i/>
              </w:rPr>
              <w:t>Úvod do teorie bezpečnosti: nekonvenční pohledy na minulost, přítomnost a budoucnost lidstva</w:t>
            </w:r>
            <w:r>
              <w:t>. Praha: Petrklíč, 2018. ISBN 978-80-7229-652-1.</w:t>
            </w:r>
          </w:p>
          <w:p w14:paraId="50D855AA" w14:textId="77777777" w:rsidR="006009AB" w:rsidRDefault="006009AB">
            <w:pPr>
              <w:rPr>
                <w:b/>
                <w:lang w:val="en-US" w:eastAsia="en-US"/>
              </w:rPr>
            </w:pPr>
            <w:r w:rsidRPr="00A726D4">
              <w:rPr>
                <w:b/>
                <w:lang w:val="en-US" w:eastAsia="en-US"/>
              </w:rPr>
              <w:t xml:space="preserve">Doporučená </w:t>
            </w:r>
            <w:r>
              <w:rPr>
                <w:b/>
                <w:lang w:val="en-US" w:eastAsia="en-US"/>
              </w:rPr>
              <w:t>literatura</w:t>
            </w:r>
            <w:r w:rsidRPr="00A726D4">
              <w:rPr>
                <w:b/>
                <w:lang w:val="en-US" w:eastAsia="en-US"/>
              </w:rPr>
              <w:t>:</w:t>
            </w:r>
          </w:p>
          <w:p w14:paraId="5F5614AE" w14:textId="77777777" w:rsidR="00C81245" w:rsidRDefault="00C81245" w:rsidP="00C81245">
            <w:pPr>
              <w:rPr>
                <w:ins w:id="2777" w:author="Milan Navrátil" w:date="2018-11-14T10:38:00Z"/>
              </w:rPr>
            </w:pPr>
            <w:ins w:id="2778" w:author="Milan Navrátil" w:date="2018-11-14T10:38:00Z">
              <w:r>
                <w:t>SMITH, C. L. a D. J. BROOKS. Security science: the theory and practice of security. Waltham, MA: Butterworth-Heinemann, 2013. ISBN 978-0-12-394436-8.</w:t>
              </w:r>
            </w:ins>
          </w:p>
          <w:p w14:paraId="04642FDB" w14:textId="77777777" w:rsidR="00C81245" w:rsidRDefault="00C81245" w:rsidP="00C81245">
            <w:pPr>
              <w:rPr>
                <w:ins w:id="2779" w:author="Milan Navrátil" w:date="2018-11-14T10:38:00Z"/>
              </w:rPr>
            </w:pPr>
            <w:ins w:id="2780" w:author="Milan Navrátil" w:date="2018-11-14T10:38:00Z">
              <w:r>
                <w:t>HOUGH Peter, Shahin MALIK, Andrew MORAN and Bruce PILBEAM. International Security Studies: Theory and Practice. Routledge, 2015. ISBN 9780415734370.</w:t>
              </w:r>
            </w:ins>
          </w:p>
          <w:p w14:paraId="128C9378" w14:textId="77777777" w:rsidR="00C81245" w:rsidRDefault="00C81245" w:rsidP="00C81245">
            <w:pPr>
              <w:rPr>
                <w:ins w:id="2781" w:author="Milan Navrátil" w:date="2018-11-14T10:38:00Z"/>
              </w:rPr>
            </w:pPr>
            <w:ins w:id="2782" w:author="Milan Navrátil" w:date="2018-11-14T10:38:00Z">
              <w:r>
                <w:t>PURPURA, Philip P. Security: an introduction. Boca Raton: CRC Press, c2011. ISBN 978-1-4200-9283-7.</w:t>
              </w:r>
            </w:ins>
          </w:p>
          <w:p w14:paraId="36020AD5" w14:textId="77777777" w:rsidR="00C81245" w:rsidRDefault="00C81245" w:rsidP="00C81245">
            <w:pPr>
              <w:rPr>
                <w:ins w:id="2783" w:author="Milan Navrátil" w:date="2018-11-14T10:38:00Z"/>
              </w:rPr>
            </w:pPr>
            <w:ins w:id="2784" w:author="Milan Navrátil" w:date="2018-11-14T10:38:00Z">
              <w:r>
                <w:lastRenderedPageBreak/>
                <w:t xml:space="preserve">PURPURA, P. Philip. </w:t>
              </w:r>
              <w:r w:rsidRPr="008843E9">
                <w:t>Security and Loss Prevention: An Introduction</w:t>
              </w:r>
              <w:r>
                <w:t xml:space="preserve">. 7nd Edition. Butterworth-Heinemann, 2018. ISBN </w:t>
              </w:r>
              <w:r w:rsidRPr="00DC0290">
                <w:t>978-0128117958</w:t>
              </w:r>
              <w:r>
                <w:t>.</w:t>
              </w:r>
            </w:ins>
          </w:p>
          <w:p w14:paraId="165B41D2" w14:textId="0766559D" w:rsidR="006009AB" w:rsidDel="00C81245" w:rsidRDefault="00C81245" w:rsidP="00C81245">
            <w:pPr>
              <w:rPr>
                <w:del w:id="2785" w:author="Milan Navrátil" w:date="2018-11-14T10:38:00Z"/>
                <w:bCs/>
                <w:lang w:val="en-US" w:eastAsia="en-US"/>
              </w:rPr>
            </w:pPr>
            <w:ins w:id="2786" w:author="Milan Navrátil" w:date="2018-11-14T10:38:00Z">
              <w:r w:rsidRPr="00FD799D">
                <w:t>G</w:t>
              </w:r>
              <w:r>
                <w:t xml:space="preserve">ILBERT, </w:t>
              </w:r>
              <w:r w:rsidRPr="00FD799D">
                <w:t xml:space="preserve">Claude </w:t>
              </w:r>
              <w:r>
                <w:t>and</w:t>
              </w:r>
              <w:r w:rsidRPr="00FD799D">
                <w:t xml:space="preserve"> Benoît</w:t>
              </w:r>
              <w:r>
                <w:t>,</w:t>
              </w:r>
              <w:r w:rsidRPr="00FD799D">
                <w:t xml:space="preserve"> J</w:t>
              </w:r>
              <w:r>
                <w:t xml:space="preserve">OURNÉ. </w:t>
              </w:r>
              <w:r w:rsidRPr="009B3432">
                <w:t>Safety Cultures, Safety Models: Taking Stock and Moving Forward</w:t>
              </w:r>
              <w:r>
                <w:t xml:space="preserve">. </w:t>
              </w:r>
              <w:r w:rsidRPr="009B3432">
                <w:t>1</w:t>
              </w:r>
              <w:r>
                <w:t>nd</w:t>
              </w:r>
              <w:r w:rsidRPr="009B3432">
                <w:t xml:space="preserve"> edition</w:t>
              </w:r>
              <w:r>
                <w:t xml:space="preserve">. Cham: </w:t>
              </w:r>
              <w:r w:rsidRPr="009B3432">
                <w:t>Springer</w:t>
              </w:r>
              <w:r>
                <w:t>, 2018. ISBN 978-3-319-95129-4.</w:t>
              </w:r>
            </w:ins>
            <w:del w:id="2787" w:author="Milan Navrátil" w:date="2018-11-14T10:38:00Z">
              <w:r w:rsidR="006009AB" w:rsidDel="00C81245">
                <w:rPr>
                  <w:bCs/>
                  <w:lang w:val="en-US" w:eastAsia="en-US"/>
                </w:rPr>
                <w:delText>SMITH, C.</w:delText>
              </w:r>
              <w:r w:rsidR="006009AB" w:rsidRPr="000C08AE" w:rsidDel="00C81245">
                <w:rPr>
                  <w:bCs/>
                  <w:lang w:val="en-US" w:eastAsia="en-US"/>
                </w:rPr>
                <w:delText xml:space="preserve"> L</w:delText>
              </w:r>
              <w:r w:rsidR="006009AB" w:rsidDel="00C81245">
                <w:rPr>
                  <w:bCs/>
                  <w:lang w:val="en-US" w:eastAsia="en-US"/>
                </w:rPr>
                <w:delText>.</w:delText>
              </w:r>
              <w:r w:rsidR="006009AB" w:rsidRPr="000C08AE" w:rsidDel="00C81245">
                <w:rPr>
                  <w:bCs/>
                  <w:lang w:val="en-US" w:eastAsia="en-US"/>
                </w:rPr>
                <w:delText xml:space="preserve"> a D</w:delText>
              </w:r>
              <w:r w:rsidR="006009AB" w:rsidDel="00C81245">
                <w:rPr>
                  <w:bCs/>
                  <w:lang w:val="en-US" w:eastAsia="en-US"/>
                </w:rPr>
                <w:delText>.</w:delText>
              </w:r>
              <w:r w:rsidR="006009AB" w:rsidRPr="000C08AE" w:rsidDel="00C81245">
                <w:rPr>
                  <w:bCs/>
                  <w:lang w:val="en-US" w:eastAsia="en-US"/>
                </w:rPr>
                <w:delText xml:space="preserve"> J</w:delText>
              </w:r>
              <w:r w:rsidR="006009AB" w:rsidDel="00C81245">
                <w:rPr>
                  <w:bCs/>
                  <w:lang w:val="en-US" w:eastAsia="en-US"/>
                </w:rPr>
                <w:delText>.</w:delText>
              </w:r>
              <w:r w:rsidR="006009AB" w:rsidRPr="000C08AE" w:rsidDel="00C81245">
                <w:rPr>
                  <w:bCs/>
                  <w:lang w:val="en-US" w:eastAsia="en-US"/>
                </w:rPr>
                <w:delText xml:space="preserve"> BROOKS. </w:delText>
              </w:r>
              <w:r w:rsidR="006009AB" w:rsidRPr="000C08AE" w:rsidDel="00C81245">
                <w:rPr>
                  <w:bCs/>
                  <w:i/>
                  <w:iCs/>
                  <w:lang w:val="en-US" w:eastAsia="en-US"/>
                </w:rPr>
                <w:delText>Security science: the theory and practice of security.</w:delText>
              </w:r>
              <w:r w:rsidR="006009AB" w:rsidRPr="000C08AE" w:rsidDel="00C81245">
                <w:rPr>
                  <w:bCs/>
                  <w:lang w:val="en-US" w:eastAsia="en-US"/>
                </w:rPr>
                <w:delText xml:space="preserve"> Waltham, MA: Butterworth-Heinemann,</w:delText>
              </w:r>
              <w:r w:rsidR="006009AB" w:rsidDel="00C81245">
                <w:rPr>
                  <w:bCs/>
                  <w:lang w:val="en-US" w:eastAsia="en-US"/>
                </w:rPr>
                <w:delText xml:space="preserve"> </w:delText>
              </w:r>
              <w:r w:rsidR="006009AB" w:rsidRPr="000C08AE" w:rsidDel="00C81245">
                <w:rPr>
                  <w:bCs/>
                  <w:lang w:val="en-US" w:eastAsia="en-US"/>
                </w:rPr>
                <w:delText>2013. ISBN 978-0-12-394436-8.</w:delText>
              </w:r>
            </w:del>
          </w:p>
          <w:p w14:paraId="45F8CE76" w14:textId="7DC08FB5" w:rsidR="006009AB" w:rsidRPr="00E255EA" w:rsidDel="00C81245" w:rsidRDefault="006009AB">
            <w:pPr>
              <w:rPr>
                <w:del w:id="2788" w:author="Milan Navrátil" w:date="2018-11-14T10:38:00Z"/>
                <w:bCs/>
                <w:lang w:val="en-US" w:eastAsia="en-US"/>
              </w:rPr>
            </w:pPr>
            <w:del w:id="2789" w:author="Milan Navrátil" w:date="2018-11-14T10:38:00Z">
              <w:r w:rsidRPr="00E255EA" w:rsidDel="00C81245">
                <w:rPr>
                  <w:bCs/>
                  <w:caps/>
                  <w:lang w:val="en-US" w:eastAsia="en-US"/>
                </w:rPr>
                <w:delText>Hough</w:delText>
              </w:r>
              <w:r w:rsidRPr="00E255EA" w:rsidDel="00C81245">
                <w:rPr>
                  <w:bCs/>
                  <w:smallCaps/>
                  <w:lang w:val="en-US" w:eastAsia="en-US"/>
                </w:rPr>
                <w:delText xml:space="preserve"> </w:delText>
              </w:r>
              <w:r w:rsidRPr="00E255EA" w:rsidDel="00C81245">
                <w:rPr>
                  <w:bCs/>
                  <w:lang w:val="en-US" w:eastAsia="en-US"/>
                </w:rPr>
                <w:delText xml:space="preserve">Peter, Shahin </w:delText>
              </w:r>
              <w:r w:rsidRPr="00E255EA" w:rsidDel="00C81245">
                <w:rPr>
                  <w:bCs/>
                  <w:caps/>
                  <w:lang w:val="en-US" w:eastAsia="en-US"/>
                </w:rPr>
                <w:delText>Malik</w:delText>
              </w:r>
              <w:r w:rsidRPr="00E255EA" w:rsidDel="00C81245">
                <w:rPr>
                  <w:bCs/>
                  <w:lang w:val="en-US" w:eastAsia="en-US"/>
                </w:rPr>
                <w:delText xml:space="preserve">, Andrew </w:delText>
              </w:r>
              <w:r w:rsidRPr="00E255EA" w:rsidDel="00C81245">
                <w:rPr>
                  <w:bCs/>
                  <w:caps/>
                  <w:lang w:val="en-US" w:eastAsia="en-US"/>
                </w:rPr>
                <w:delText>Moran</w:delText>
              </w:r>
              <w:r w:rsidDel="00C81245">
                <w:rPr>
                  <w:bCs/>
                  <w:lang w:val="en-US" w:eastAsia="en-US"/>
                </w:rPr>
                <w:delText xml:space="preserve"> and</w:delText>
              </w:r>
              <w:r w:rsidRPr="00E255EA" w:rsidDel="00C81245">
                <w:rPr>
                  <w:bCs/>
                  <w:lang w:val="en-US" w:eastAsia="en-US"/>
                </w:rPr>
                <w:delText xml:space="preserve"> Bruce </w:delText>
              </w:r>
              <w:r w:rsidRPr="00E255EA" w:rsidDel="00C81245">
                <w:rPr>
                  <w:bCs/>
                  <w:caps/>
                  <w:lang w:val="en-US" w:eastAsia="en-US"/>
                </w:rPr>
                <w:delText>Pilbeam</w:delText>
              </w:r>
              <w:r w:rsidDel="00C81245">
                <w:rPr>
                  <w:bCs/>
                  <w:smallCaps/>
                  <w:lang w:val="en-US" w:eastAsia="en-US"/>
                </w:rPr>
                <w:delText xml:space="preserve">. </w:delText>
              </w:r>
              <w:r w:rsidRPr="00E255EA" w:rsidDel="00C81245">
                <w:rPr>
                  <w:bCs/>
                  <w:i/>
                  <w:iCs/>
                  <w:lang w:val="en-US" w:eastAsia="en-US"/>
                </w:rPr>
                <w:delText>International Security Studies: Theory and Practice</w:delText>
              </w:r>
              <w:r w:rsidDel="00C81245">
                <w:rPr>
                  <w:bCs/>
                  <w:i/>
                  <w:iCs/>
                  <w:lang w:val="en-US" w:eastAsia="en-US"/>
                </w:rPr>
                <w:delText xml:space="preserve">. </w:delText>
              </w:r>
              <w:r w:rsidRPr="00E255EA" w:rsidDel="00C81245">
                <w:rPr>
                  <w:bCs/>
                  <w:lang w:val="en-US" w:eastAsia="en-US"/>
                </w:rPr>
                <w:delText>Routledge, 2015.</w:delText>
              </w:r>
              <w:r w:rsidDel="00C81245">
                <w:rPr>
                  <w:bCs/>
                  <w:lang w:val="en-US" w:eastAsia="en-US"/>
                </w:rPr>
                <w:delText xml:space="preserve"> ISBN </w:delText>
              </w:r>
              <w:r w:rsidRPr="00E255EA" w:rsidDel="00C81245">
                <w:rPr>
                  <w:bCs/>
                  <w:lang w:val="en-US" w:eastAsia="en-US"/>
                </w:rPr>
                <w:delText>9780415734370</w:delText>
              </w:r>
              <w:r w:rsidDel="00C81245">
                <w:rPr>
                  <w:bCs/>
                  <w:lang w:val="en-US" w:eastAsia="en-US"/>
                </w:rPr>
                <w:delText>.</w:delText>
              </w:r>
            </w:del>
          </w:p>
          <w:p w14:paraId="6DF069A5" w14:textId="77777777" w:rsidR="00C81245" w:rsidRDefault="00C81245">
            <w:pPr>
              <w:rPr>
                <w:ins w:id="2790" w:author="Milan Navrátil" w:date="2018-11-14T10:38:00Z"/>
                <w:lang w:val="en-US" w:eastAsia="en-US"/>
              </w:rPr>
            </w:pPr>
          </w:p>
          <w:p w14:paraId="72299302" w14:textId="77777777" w:rsidR="00C81245" w:rsidRDefault="006009AB">
            <w:pPr>
              <w:rPr>
                <w:ins w:id="2791" w:author="Milan Navrátil" w:date="2018-11-14T10:38:00Z"/>
                <w:lang w:val="en-US" w:eastAsia="en-US"/>
              </w:rPr>
            </w:pPr>
            <w:r w:rsidRPr="009759F9">
              <w:rPr>
                <w:lang w:val="en-US" w:eastAsia="en-US"/>
              </w:rPr>
              <w:t xml:space="preserve">HOFREITER, L. </w:t>
            </w:r>
            <w:r w:rsidRPr="009759F9">
              <w:rPr>
                <w:i/>
                <w:lang w:val="en-US" w:eastAsia="en-US"/>
              </w:rPr>
              <w:t>Bezpečnostné prostredie súčasného sveta</w:t>
            </w:r>
            <w:r w:rsidRPr="009759F9">
              <w:rPr>
                <w:lang w:val="en-US" w:eastAsia="en-US"/>
              </w:rPr>
              <w:t>. Zlín: Radim Bačuvčík - VeRBuM, 2016. ISBN 978-80-87500-79-8.</w:t>
            </w:r>
          </w:p>
          <w:p w14:paraId="75154F0B" w14:textId="3243E80A" w:rsidR="006009AB" w:rsidRDefault="006009AB">
            <w:pPr>
              <w:rPr>
                <w:lang w:val="en-US" w:eastAsia="en-US"/>
              </w:rPr>
            </w:pPr>
            <w:r w:rsidRPr="005C1C3C">
              <w:rPr>
                <w:lang w:val="en-US" w:eastAsia="en-US"/>
              </w:rPr>
              <w:t xml:space="preserve">WAISOVÁ, Šárka. </w:t>
            </w:r>
            <w:r w:rsidRPr="005C1C3C">
              <w:rPr>
                <w:i/>
                <w:lang w:val="en-US" w:eastAsia="en-US"/>
              </w:rPr>
              <w:t>Současné otázky mezinárodní bezpečnosti.</w:t>
            </w:r>
            <w:r w:rsidRPr="005C1C3C">
              <w:rPr>
                <w:lang w:val="en-US" w:eastAsia="en-US"/>
              </w:rPr>
              <w:t xml:space="preserve"> 2., upr. vyd. </w:t>
            </w:r>
            <w:smartTag w:uri="urn:schemas-microsoft-com:office:smarttags" w:element="City">
              <w:r w:rsidRPr="005C1C3C">
                <w:rPr>
                  <w:lang w:val="en-US" w:eastAsia="en-US"/>
                </w:rPr>
                <w:t>Plzeň</w:t>
              </w:r>
            </w:smartTag>
            <w:r w:rsidRPr="005C1C3C">
              <w:rPr>
                <w:lang w:val="en-US" w:eastAsia="en-US"/>
              </w:rPr>
              <w:t>: Vydavatelství a nakladatelství Aleš Čeněk, 2009. ISBN 978-80-7380-194-6.</w:t>
            </w:r>
          </w:p>
          <w:p w14:paraId="1548F18F" w14:textId="5060E9CB" w:rsidR="005A7F2D" w:rsidRPr="005A7F2D" w:rsidDel="005A7F2D" w:rsidRDefault="006009AB">
            <w:pPr>
              <w:rPr>
                <w:del w:id="2792" w:author="Milan Navrátil" w:date="2018-10-31T15:16:00Z"/>
              </w:rPr>
            </w:pPr>
            <w:r w:rsidRPr="002F0E9F">
              <w:t>HROMADA, M, P</w:t>
            </w:r>
            <w:r>
              <w:t>.</w:t>
            </w:r>
            <w:r w:rsidRPr="002F0E9F">
              <w:t xml:space="preserve"> </w:t>
            </w:r>
            <w:r>
              <w:t>a kol</w:t>
            </w:r>
            <w:r w:rsidRPr="002F0E9F">
              <w:rPr>
                <w:i/>
              </w:rPr>
              <w:t>. Kybernetická bezpečnost: teorie a praxe.</w:t>
            </w:r>
            <w:r w:rsidRPr="002F0E9F">
              <w:t xml:space="preserve"> Praha: Powerprint, 2015. ISBN 978-80-87994-72-6.</w:t>
            </w:r>
          </w:p>
          <w:p w14:paraId="351616EA" w14:textId="77777777" w:rsidR="006009AB" w:rsidRDefault="006009AB"/>
        </w:tc>
      </w:tr>
      <w:tr w:rsidR="006009AB" w14:paraId="2F873F54"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DF8093C" w14:textId="77777777" w:rsidR="006009AB" w:rsidRDefault="006009AB" w:rsidP="0085754D">
            <w:pPr>
              <w:jc w:val="center"/>
              <w:rPr>
                <w:b/>
              </w:rPr>
            </w:pPr>
            <w:r>
              <w:rPr>
                <w:b/>
              </w:rPr>
              <w:lastRenderedPageBreak/>
              <w:t>Informace ke kombinované nebo distanční formě</w:t>
            </w:r>
          </w:p>
        </w:tc>
      </w:tr>
      <w:tr w:rsidR="006009AB" w14:paraId="7B8C28C3" w14:textId="77777777" w:rsidTr="0085754D">
        <w:tc>
          <w:tcPr>
            <w:tcW w:w="4787" w:type="dxa"/>
            <w:gridSpan w:val="3"/>
            <w:tcBorders>
              <w:top w:val="single" w:sz="2" w:space="0" w:color="auto"/>
            </w:tcBorders>
            <w:shd w:val="clear" w:color="auto" w:fill="F7CAAC"/>
          </w:tcPr>
          <w:p w14:paraId="72954F28" w14:textId="77777777" w:rsidR="006009AB" w:rsidRDefault="006009AB" w:rsidP="0085754D">
            <w:r>
              <w:rPr>
                <w:b/>
              </w:rPr>
              <w:t>Rozsah konzultací (soustředění)</w:t>
            </w:r>
          </w:p>
        </w:tc>
        <w:tc>
          <w:tcPr>
            <w:tcW w:w="889" w:type="dxa"/>
            <w:tcBorders>
              <w:top w:val="single" w:sz="2" w:space="0" w:color="auto"/>
            </w:tcBorders>
          </w:tcPr>
          <w:p w14:paraId="650AA2F9" w14:textId="77777777" w:rsidR="006009AB" w:rsidRDefault="006009AB" w:rsidP="0085754D">
            <w:r>
              <w:t>14</w:t>
            </w:r>
          </w:p>
        </w:tc>
        <w:tc>
          <w:tcPr>
            <w:tcW w:w="4179" w:type="dxa"/>
            <w:gridSpan w:val="4"/>
            <w:tcBorders>
              <w:top w:val="single" w:sz="2" w:space="0" w:color="auto"/>
            </w:tcBorders>
            <w:shd w:val="clear" w:color="auto" w:fill="F7CAAC"/>
          </w:tcPr>
          <w:p w14:paraId="641B0498" w14:textId="77777777" w:rsidR="006009AB" w:rsidRDefault="006009AB" w:rsidP="0085754D">
            <w:pPr>
              <w:rPr>
                <w:b/>
              </w:rPr>
            </w:pPr>
            <w:r>
              <w:rPr>
                <w:b/>
              </w:rPr>
              <w:t xml:space="preserve">hodin </w:t>
            </w:r>
          </w:p>
        </w:tc>
      </w:tr>
      <w:tr w:rsidR="006009AB" w14:paraId="0DE4F1F9" w14:textId="77777777" w:rsidTr="0085754D">
        <w:tc>
          <w:tcPr>
            <w:tcW w:w="9855" w:type="dxa"/>
            <w:gridSpan w:val="8"/>
            <w:shd w:val="clear" w:color="auto" w:fill="F7CAAC"/>
          </w:tcPr>
          <w:p w14:paraId="4B04B01C" w14:textId="77777777" w:rsidR="006009AB" w:rsidRDefault="006009AB" w:rsidP="0085754D">
            <w:pPr>
              <w:rPr>
                <w:b/>
              </w:rPr>
            </w:pPr>
            <w:r>
              <w:rPr>
                <w:b/>
              </w:rPr>
              <w:t>Informace o způsobu kontaktu s vyučujícím</w:t>
            </w:r>
          </w:p>
        </w:tc>
      </w:tr>
      <w:tr w:rsidR="006009AB" w14:paraId="290E34E2" w14:textId="77777777" w:rsidTr="0085754D">
        <w:trPr>
          <w:trHeight w:val="1373"/>
        </w:trPr>
        <w:tc>
          <w:tcPr>
            <w:tcW w:w="9855" w:type="dxa"/>
            <w:gridSpan w:val="8"/>
          </w:tcPr>
          <w:p w14:paraId="2323A218" w14:textId="77777777" w:rsidR="006009AB" w:rsidRDefault="006009AB" w:rsidP="00E96895">
            <w:r>
              <w:t>Vyučující má pevně stanoveny své konzultační hodiny. Pro další komunikaci je možno využít mail, v případě specifické potřeby je možné dohodnout individuální mimořádné konzultace i v jiných termínech.</w:t>
            </w:r>
          </w:p>
        </w:tc>
      </w:tr>
    </w:tbl>
    <w:p w14:paraId="210F847E" w14:textId="77777777" w:rsidR="006009AB" w:rsidRDefault="006009AB" w:rsidP="006009AB"/>
    <w:p w14:paraId="6B5A86B3" w14:textId="77777777" w:rsidR="006009AB" w:rsidRDefault="006009AB" w:rsidP="006009A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6009AB" w14:paraId="78A47FD7" w14:textId="77777777" w:rsidTr="0085754D">
        <w:tc>
          <w:tcPr>
            <w:tcW w:w="9855" w:type="dxa"/>
            <w:gridSpan w:val="7"/>
            <w:tcBorders>
              <w:bottom w:val="double" w:sz="4" w:space="0" w:color="auto"/>
            </w:tcBorders>
            <w:shd w:val="clear" w:color="auto" w:fill="BDD6EE"/>
          </w:tcPr>
          <w:p w14:paraId="0AEE7253" w14:textId="2F8EE590" w:rsidR="006009AB" w:rsidRDefault="006009AB" w:rsidP="0085754D">
            <w:pPr>
              <w:tabs>
                <w:tab w:val="right" w:pos="9463"/>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28E8E22E" w14:textId="77777777" w:rsidTr="0085754D">
        <w:tc>
          <w:tcPr>
            <w:tcW w:w="3086" w:type="dxa"/>
            <w:tcBorders>
              <w:top w:val="double" w:sz="4" w:space="0" w:color="auto"/>
            </w:tcBorders>
            <w:shd w:val="clear" w:color="auto" w:fill="F7CAAC"/>
          </w:tcPr>
          <w:p w14:paraId="59C942F4" w14:textId="77777777" w:rsidR="006009AB" w:rsidRDefault="006009AB" w:rsidP="0085754D">
            <w:pPr>
              <w:rPr>
                <w:b/>
              </w:rPr>
            </w:pPr>
            <w:r>
              <w:rPr>
                <w:b/>
              </w:rPr>
              <w:t>Název studijního předmětu</w:t>
            </w:r>
          </w:p>
        </w:tc>
        <w:tc>
          <w:tcPr>
            <w:tcW w:w="6769" w:type="dxa"/>
            <w:gridSpan w:val="6"/>
            <w:tcBorders>
              <w:top w:val="double" w:sz="4" w:space="0" w:color="auto"/>
            </w:tcBorders>
          </w:tcPr>
          <w:p w14:paraId="191A818E" w14:textId="2FD8ECF4" w:rsidR="008B2C38" w:rsidRDefault="006009AB" w:rsidP="0085754D">
            <w:bookmarkStart w:id="2793" w:name="zakladyPodnikatelstvi"/>
            <w:r>
              <w:t>Základy podnikatelství</w:t>
            </w:r>
            <w:bookmarkEnd w:id="2793"/>
          </w:p>
        </w:tc>
      </w:tr>
      <w:tr w:rsidR="006009AB" w14:paraId="3CFB0756" w14:textId="77777777" w:rsidTr="0085754D">
        <w:tc>
          <w:tcPr>
            <w:tcW w:w="3086" w:type="dxa"/>
            <w:shd w:val="clear" w:color="auto" w:fill="F7CAAC"/>
          </w:tcPr>
          <w:p w14:paraId="0939BE07" w14:textId="77777777" w:rsidR="006009AB" w:rsidRDefault="006009AB" w:rsidP="0085754D">
            <w:pPr>
              <w:rPr>
                <w:b/>
              </w:rPr>
            </w:pPr>
            <w:r>
              <w:rPr>
                <w:b/>
              </w:rPr>
              <w:t>Typ předmětu</w:t>
            </w:r>
          </w:p>
        </w:tc>
        <w:tc>
          <w:tcPr>
            <w:tcW w:w="3406" w:type="dxa"/>
            <w:gridSpan w:val="3"/>
          </w:tcPr>
          <w:p w14:paraId="073BD8AE" w14:textId="77777777" w:rsidR="006009AB" w:rsidRDefault="006009AB" w:rsidP="0085754D">
            <w:r>
              <w:t>Povinný pro specializace:</w:t>
            </w:r>
          </w:p>
          <w:p w14:paraId="1DF43F4A" w14:textId="77777777" w:rsidR="006009AB" w:rsidRDefault="006009AB" w:rsidP="0085754D">
            <w:r>
              <w:t>Bezpečnostní technologie</w:t>
            </w:r>
          </w:p>
          <w:p w14:paraId="3E2CB693" w14:textId="77777777" w:rsidR="006009AB" w:rsidRDefault="006009AB" w:rsidP="0085754D">
            <w:r>
              <w:t>Bezpečnostní management</w:t>
            </w:r>
          </w:p>
        </w:tc>
        <w:tc>
          <w:tcPr>
            <w:tcW w:w="2695" w:type="dxa"/>
            <w:gridSpan w:val="2"/>
            <w:shd w:val="clear" w:color="auto" w:fill="F7CAAC"/>
          </w:tcPr>
          <w:p w14:paraId="54650430" w14:textId="77777777" w:rsidR="006009AB" w:rsidRDefault="006009AB" w:rsidP="0085754D">
            <w:r>
              <w:rPr>
                <w:b/>
              </w:rPr>
              <w:t>doporučený ročník / semestr</w:t>
            </w:r>
          </w:p>
        </w:tc>
        <w:tc>
          <w:tcPr>
            <w:tcW w:w="668" w:type="dxa"/>
          </w:tcPr>
          <w:p w14:paraId="425E76A9" w14:textId="77777777" w:rsidR="006009AB" w:rsidRDefault="006009AB" w:rsidP="0085754D">
            <w:r>
              <w:t>2/L</w:t>
            </w:r>
          </w:p>
        </w:tc>
      </w:tr>
      <w:tr w:rsidR="006009AB" w14:paraId="4DD07D53" w14:textId="77777777" w:rsidTr="0085754D">
        <w:tc>
          <w:tcPr>
            <w:tcW w:w="3086" w:type="dxa"/>
            <w:shd w:val="clear" w:color="auto" w:fill="F7CAAC"/>
          </w:tcPr>
          <w:p w14:paraId="05555533" w14:textId="77777777" w:rsidR="006009AB" w:rsidRDefault="006009AB" w:rsidP="0085754D">
            <w:pPr>
              <w:rPr>
                <w:b/>
              </w:rPr>
            </w:pPr>
            <w:r>
              <w:rPr>
                <w:b/>
              </w:rPr>
              <w:t>Rozsah studijního předmětu</w:t>
            </w:r>
          </w:p>
        </w:tc>
        <w:tc>
          <w:tcPr>
            <w:tcW w:w="1701" w:type="dxa"/>
          </w:tcPr>
          <w:p w14:paraId="35B228AB" w14:textId="77777777" w:rsidR="006009AB" w:rsidRDefault="006009AB" w:rsidP="0085754D">
            <w:r>
              <w:t>24p + 12s</w:t>
            </w:r>
          </w:p>
        </w:tc>
        <w:tc>
          <w:tcPr>
            <w:tcW w:w="889" w:type="dxa"/>
            <w:shd w:val="clear" w:color="auto" w:fill="F7CAAC"/>
          </w:tcPr>
          <w:p w14:paraId="0ECF093B" w14:textId="77777777" w:rsidR="006009AB" w:rsidRDefault="006009AB" w:rsidP="0085754D">
            <w:pPr>
              <w:rPr>
                <w:b/>
              </w:rPr>
            </w:pPr>
            <w:r>
              <w:rPr>
                <w:b/>
              </w:rPr>
              <w:t xml:space="preserve">hod. </w:t>
            </w:r>
          </w:p>
        </w:tc>
        <w:tc>
          <w:tcPr>
            <w:tcW w:w="816" w:type="dxa"/>
          </w:tcPr>
          <w:p w14:paraId="37A1DF7F" w14:textId="77777777" w:rsidR="006009AB" w:rsidRDefault="006009AB" w:rsidP="0085754D">
            <w:r>
              <w:t>42</w:t>
            </w:r>
          </w:p>
        </w:tc>
        <w:tc>
          <w:tcPr>
            <w:tcW w:w="2156" w:type="dxa"/>
            <w:shd w:val="clear" w:color="auto" w:fill="F7CAAC"/>
          </w:tcPr>
          <w:p w14:paraId="5807D46A" w14:textId="77777777" w:rsidR="006009AB" w:rsidRDefault="006009AB" w:rsidP="0085754D">
            <w:pPr>
              <w:rPr>
                <w:b/>
              </w:rPr>
            </w:pPr>
            <w:r>
              <w:rPr>
                <w:b/>
              </w:rPr>
              <w:t>kreditů</w:t>
            </w:r>
          </w:p>
        </w:tc>
        <w:tc>
          <w:tcPr>
            <w:tcW w:w="1207" w:type="dxa"/>
            <w:gridSpan w:val="2"/>
          </w:tcPr>
          <w:p w14:paraId="3F6CD913" w14:textId="77777777" w:rsidR="006009AB" w:rsidRDefault="006009AB" w:rsidP="0085754D">
            <w:r>
              <w:t>2</w:t>
            </w:r>
          </w:p>
        </w:tc>
      </w:tr>
      <w:tr w:rsidR="006009AB" w14:paraId="4476C620" w14:textId="77777777" w:rsidTr="0085754D">
        <w:tc>
          <w:tcPr>
            <w:tcW w:w="3086" w:type="dxa"/>
            <w:shd w:val="clear" w:color="auto" w:fill="F7CAAC"/>
          </w:tcPr>
          <w:p w14:paraId="5264C7AC" w14:textId="77777777" w:rsidR="006009AB" w:rsidRDefault="006009AB" w:rsidP="0085754D">
            <w:pPr>
              <w:rPr>
                <w:b/>
                <w:sz w:val="22"/>
              </w:rPr>
            </w:pPr>
            <w:r>
              <w:rPr>
                <w:b/>
              </w:rPr>
              <w:t>Prerekvizity, korekvizity, ekvivalence</w:t>
            </w:r>
          </w:p>
        </w:tc>
        <w:tc>
          <w:tcPr>
            <w:tcW w:w="6769" w:type="dxa"/>
            <w:gridSpan w:val="6"/>
          </w:tcPr>
          <w:p w14:paraId="7F4CE83F" w14:textId="6D3EEF2D" w:rsidR="006009AB" w:rsidRDefault="00C148EF" w:rsidP="0085754D">
            <w:ins w:id="2794" w:author="Milan Navrátil" w:date="2018-11-20T16:25:00Z">
              <w:r>
                <w:t>nejsou</w:t>
              </w:r>
            </w:ins>
          </w:p>
        </w:tc>
      </w:tr>
      <w:tr w:rsidR="006009AB" w14:paraId="4FF68463" w14:textId="77777777" w:rsidTr="0085754D">
        <w:tc>
          <w:tcPr>
            <w:tcW w:w="3086" w:type="dxa"/>
            <w:shd w:val="clear" w:color="auto" w:fill="F7CAAC"/>
          </w:tcPr>
          <w:p w14:paraId="1B9BA29A" w14:textId="77777777" w:rsidR="006009AB" w:rsidRDefault="006009AB" w:rsidP="0085754D">
            <w:pPr>
              <w:rPr>
                <w:b/>
              </w:rPr>
            </w:pPr>
            <w:r>
              <w:rPr>
                <w:b/>
              </w:rPr>
              <w:t>Způsob ověření studijních výsledků</w:t>
            </w:r>
          </w:p>
        </w:tc>
        <w:tc>
          <w:tcPr>
            <w:tcW w:w="3406" w:type="dxa"/>
            <w:gridSpan w:val="3"/>
          </w:tcPr>
          <w:p w14:paraId="3CB9B3C7" w14:textId="77777777" w:rsidR="006009AB" w:rsidRDefault="006009AB" w:rsidP="0085754D">
            <w:r>
              <w:t>Klasifikovaný zápočet</w:t>
            </w:r>
          </w:p>
        </w:tc>
        <w:tc>
          <w:tcPr>
            <w:tcW w:w="2156" w:type="dxa"/>
            <w:shd w:val="clear" w:color="auto" w:fill="F7CAAC"/>
          </w:tcPr>
          <w:p w14:paraId="3B32BE39" w14:textId="77777777" w:rsidR="006009AB" w:rsidRDefault="006009AB" w:rsidP="0085754D">
            <w:pPr>
              <w:rPr>
                <w:b/>
              </w:rPr>
            </w:pPr>
            <w:r>
              <w:rPr>
                <w:b/>
              </w:rPr>
              <w:t>Forma výuky</w:t>
            </w:r>
          </w:p>
        </w:tc>
        <w:tc>
          <w:tcPr>
            <w:tcW w:w="1207" w:type="dxa"/>
            <w:gridSpan w:val="2"/>
          </w:tcPr>
          <w:p w14:paraId="24B85DE3" w14:textId="77777777" w:rsidR="006009AB" w:rsidRDefault="006009AB" w:rsidP="0085754D"/>
        </w:tc>
      </w:tr>
      <w:tr w:rsidR="006009AB" w14:paraId="094432A4" w14:textId="77777777" w:rsidTr="0085754D">
        <w:tc>
          <w:tcPr>
            <w:tcW w:w="3086" w:type="dxa"/>
            <w:shd w:val="clear" w:color="auto" w:fill="F7CAAC"/>
          </w:tcPr>
          <w:p w14:paraId="3F41A946" w14:textId="77777777" w:rsidR="006009AB" w:rsidRDefault="006009AB" w:rsidP="0085754D">
            <w:pPr>
              <w:rPr>
                <w:b/>
              </w:rPr>
            </w:pPr>
            <w:r>
              <w:rPr>
                <w:b/>
              </w:rPr>
              <w:t>Forma způsobu ověření studijních výsledků a další požadavky na studenta</w:t>
            </w:r>
          </w:p>
        </w:tc>
        <w:tc>
          <w:tcPr>
            <w:tcW w:w="6769" w:type="dxa"/>
            <w:gridSpan w:val="6"/>
            <w:tcBorders>
              <w:bottom w:val="nil"/>
            </w:tcBorders>
          </w:tcPr>
          <w:p w14:paraId="5507BE11" w14:textId="77777777" w:rsidR="006009AB" w:rsidRDefault="006009AB" w:rsidP="0085754D">
            <w:r>
              <w:t>Písemná  i ústní forma</w:t>
            </w:r>
          </w:p>
          <w:p w14:paraId="251371A3" w14:textId="77777777" w:rsidR="006009AB" w:rsidRDefault="006009AB" w:rsidP="0085754D">
            <w:r>
              <w:t xml:space="preserve">1. Povinná a aktivní účast na jednotlivých cvičeních (80% účast na cvičení). </w:t>
            </w:r>
          </w:p>
          <w:p w14:paraId="75FB3D6C" w14:textId="77777777" w:rsidR="006009AB" w:rsidRDefault="006009AB" w:rsidP="0085754D">
            <w:r>
              <w:t xml:space="preserve">2. Teoretické a praktické zvládnutí základní problematiky a jednotlivých témat. </w:t>
            </w:r>
          </w:p>
          <w:p w14:paraId="427055D0" w14:textId="77777777" w:rsidR="006009AB" w:rsidRDefault="006009AB" w:rsidP="0085754D">
            <w:r>
              <w:t xml:space="preserve">3. Úspěšné a samostatné vypracování všech zadaných úloh v průběhu semestru. </w:t>
            </w:r>
          </w:p>
          <w:p w14:paraId="6A98F6E2" w14:textId="77777777" w:rsidR="006009AB" w:rsidRDefault="006009AB" w:rsidP="0085754D">
            <w:r>
              <w:t>4. Prokázání úspěšného zvládnutí probírané tématiky při ústním pohovoru s vyučujícím.</w:t>
            </w:r>
          </w:p>
        </w:tc>
      </w:tr>
      <w:tr w:rsidR="006009AB" w14:paraId="6FA42038" w14:textId="77777777" w:rsidTr="0085754D">
        <w:trPr>
          <w:trHeight w:val="554"/>
        </w:trPr>
        <w:tc>
          <w:tcPr>
            <w:tcW w:w="9855" w:type="dxa"/>
            <w:gridSpan w:val="7"/>
            <w:tcBorders>
              <w:top w:val="nil"/>
            </w:tcBorders>
          </w:tcPr>
          <w:p w14:paraId="18577EB2" w14:textId="77777777" w:rsidR="006009AB" w:rsidRDefault="006009AB" w:rsidP="0085754D"/>
        </w:tc>
      </w:tr>
      <w:tr w:rsidR="006009AB" w14:paraId="5D503A27" w14:textId="77777777" w:rsidTr="0085754D">
        <w:trPr>
          <w:trHeight w:val="197"/>
        </w:trPr>
        <w:tc>
          <w:tcPr>
            <w:tcW w:w="3086" w:type="dxa"/>
            <w:tcBorders>
              <w:top w:val="nil"/>
            </w:tcBorders>
            <w:shd w:val="clear" w:color="auto" w:fill="F7CAAC"/>
          </w:tcPr>
          <w:p w14:paraId="0674EEF8" w14:textId="77777777" w:rsidR="006009AB" w:rsidRDefault="006009AB" w:rsidP="0085754D">
            <w:pPr>
              <w:rPr>
                <w:b/>
              </w:rPr>
            </w:pPr>
            <w:r>
              <w:rPr>
                <w:b/>
              </w:rPr>
              <w:t>Garant předmětu</w:t>
            </w:r>
          </w:p>
        </w:tc>
        <w:tc>
          <w:tcPr>
            <w:tcW w:w="6769" w:type="dxa"/>
            <w:gridSpan w:val="6"/>
            <w:tcBorders>
              <w:top w:val="nil"/>
            </w:tcBorders>
          </w:tcPr>
          <w:p w14:paraId="4F0065DA" w14:textId="77777777" w:rsidR="006009AB" w:rsidRDefault="006009AB" w:rsidP="0085754D">
            <w:r>
              <w:t>Ing. Petr Novák, Ph.D.</w:t>
            </w:r>
          </w:p>
        </w:tc>
      </w:tr>
      <w:tr w:rsidR="006009AB" w14:paraId="7DC58CED" w14:textId="77777777" w:rsidTr="0085754D">
        <w:trPr>
          <w:trHeight w:val="243"/>
        </w:trPr>
        <w:tc>
          <w:tcPr>
            <w:tcW w:w="3086" w:type="dxa"/>
            <w:tcBorders>
              <w:top w:val="nil"/>
            </w:tcBorders>
            <w:shd w:val="clear" w:color="auto" w:fill="F7CAAC"/>
          </w:tcPr>
          <w:p w14:paraId="69D3E1D4" w14:textId="77777777" w:rsidR="006009AB" w:rsidRDefault="006009AB" w:rsidP="0085754D">
            <w:pPr>
              <w:rPr>
                <w:b/>
              </w:rPr>
            </w:pPr>
            <w:r>
              <w:rPr>
                <w:b/>
              </w:rPr>
              <w:t>Zapojení garanta do výuky předmětu</w:t>
            </w:r>
          </w:p>
        </w:tc>
        <w:tc>
          <w:tcPr>
            <w:tcW w:w="6769" w:type="dxa"/>
            <w:gridSpan w:val="6"/>
            <w:tcBorders>
              <w:top w:val="nil"/>
            </w:tcBorders>
          </w:tcPr>
          <w:p w14:paraId="008B5EEE" w14:textId="5F3DA753" w:rsidR="006009AB" w:rsidRDefault="006009AB" w:rsidP="00374B13">
            <w:r w:rsidRPr="00DB3747">
              <w:t>Garant</w:t>
            </w:r>
            <w:r w:rsidR="00374B13">
              <w:t>, přednáší</w:t>
            </w:r>
            <w:r w:rsidRPr="00DB3747">
              <w:t>.</w:t>
            </w:r>
          </w:p>
        </w:tc>
      </w:tr>
    </w:tbl>
    <w:p w14:paraId="1EBC5058" w14:textId="77777777" w:rsidR="006009AB" w:rsidRDefault="006009AB" w:rsidP="006009A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4179"/>
      </w:tblGrid>
      <w:tr w:rsidR="006009AB" w14:paraId="2E6B3D14" w14:textId="77777777" w:rsidTr="0085754D">
        <w:tc>
          <w:tcPr>
            <w:tcW w:w="3086" w:type="dxa"/>
            <w:shd w:val="clear" w:color="auto" w:fill="F7CAAC"/>
          </w:tcPr>
          <w:p w14:paraId="396302BB" w14:textId="77777777" w:rsidR="006009AB" w:rsidRDefault="006009AB" w:rsidP="0085754D">
            <w:pPr>
              <w:rPr>
                <w:b/>
              </w:rPr>
            </w:pPr>
            <w:r>
              <w:rPr>
                <w:b/>
              </w:rPr>
              <w:t>Vyučující</w:t>
            </w:r>
          </w:p>
        </w:tc>
        <w:tc>
          <w:tcPr>
            <w:tcW w:w="6769" w:type="dxa"/>
            <w:gridSpan w:val="4"/>
            <w:tcBorders>
              <w:bottom w:val="nil"/>
            </w:tcBorders>
          </w:tcPr>
          <w:p w14:paraId="266C93B5" w14:textId="0535F02A" w:rsidR="006009AB" w:rsidRDefault="006009AB" w:rsidP="00261063">
            <w:pPr>
              <w:jc w:val="left"/>
            </w:pPr>
            <w:r w:rsidRPr="009273CC">
              <w:t>Ing. Petr Novák, Ph.D.</w:t>
            </w:r>
            <w:r>
              <w:t>, přednášky (100 %),</w:t>
            </w:r>
            <w:r>
              <w:br/>
              <w:t>Ing. Kozubíková, Ph.D., cvičení (10</w:t>
            </w:r>
            <w:r w:rsidRPr="009273CC">
              <w:t>0 %)</w:t>
            </w:r>
          </w:p>
        </w:tc>
      </w:tr>
      <w:tr w:rsidR="006009AB" w14:paraId="697B8C0B" w14:textId="77777777" w:rsidTr="0085754D">
        <w:trPr>
          <w:trHeight w:val="554"/>
        </w:trPr>
        <w:tc>
          <w:tcPr>
            <w:tcW w:w="9855" w:type="dxa"/>
            <w:gridSpan w:val="5"/>
            <w:tcBorders>
              <w:top w:val="nil"/>
            </w:tcBorders>
          </w:tcPr>
          <w:p w14:paraId="6312F630" w14:textId="77777777" w:rsidR="006009AB" w:rsidRDefault="006009AB" w:rsidP="0085754D"/>
        </w:tc>
      </w:tr>
      <w:tr w:rsidR="006009AB" w14:paraId="63AC2012" w14:textId="77777777" w:rsidTr="0085754D">
        <w:tc>
          <w:tcPr>
            <w:tcW w:w="3086" w:type="dxa"/>
            <w:shd w:val="clear" w:color="auto" w:fill="F7CAAC"/>
          </w:tcPr>
          <w:p w14:paraId="43B85E75" w14:textId="77777777" w:rsidR="006009AB" w:rsidRDefault="006009AB" w:rsidP="0085754D">
            <w:pPr>
              <w:rPr>
                <w:b/>
              </w:rPr>
            </w:pPr>
            <w:r>
              <w:rPr>
                <w:b/>
              </w:rPr>
              <w:t>Stručná anotace předmětu</w:t>
            </w:r>
          </w:p>
        </w:tc>
        <w:tc>
          <w:tcPr>
            <w:tcW w:w="6769" w:type="dxa"/>
            <w:gridSpan w:val="4"/>
            <w:tcBorders>
              <w:bottom w:val="nil"/>
            </w:tcBorders>
          </w:tcPr>
          <w:p w14:paraId="130C8DE4" w14:textId="77777777" w:rsidR="006009AB" w:rsidRDefault="006009AB" w:rsidP="0085754D"/>
        </w:tc>
      </w:tr>
      <w:tr w:rsidR="006009AB" w14:paraId="6A49DAED" w14:textId="77777777" w:rsidTr="0085754D">
        <w:trPr>
          <w:trHeight w:val="3938"/>
        </w:trPr>
        <w:tc>
          <w:tcPr>
            <w:tcW w:w="9855" w:type="dxa"/>
            <w:gridSpan w:val="5"/>
            <w:tcBorders>
              <w:top w:val="nil"/>
              <w:bottom w:val="single" w:sz="12" w:space="0" w:color="auto"/>
            </w:tcBorders>
          </w:tcPr>
          <w:p w14:paraId="7487D452" w14:textId="77777777" w:rsidR="006009AB" w:rsidRDefault="006009AB">
            <w: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založit vlastní podnikatelský subjekt a spočítat jeho ekonomickou efektivnost.</w:t>
            </w:r>
          </w:p>
          <w:p w14:paraId="19E947DA" w14:textId="77777777" w:rsidR="006009AB" w:rsidRPr="00D82981" w:rsidRDefault="006009AB"/>
          <w:p w14:paraId="257625A0" w14:textId="77777777" w:rsidR="006009AB" w:rsidRPr="0022617D" w:rsidRDefault="006009AB">
            <w:r w:rsidRPr="0022617D">
              <w:t>Obsah předmětu</w:t>
            </w:r>
          </w:p>
          <w:p w14:paraId="408E4424" w14:textId="77777777" w:rsidR="006009AB" w:rsidRDefault="006009AB">
            <w:pPr>
              <w:pStyle w:val="Odstavecseseznamem"/>
              <w:numPr>
                <w:ilvl w:val="0"/>
                <w:numId w:val="43"/>
              </w:numPr>
              <w:pPrChange w:id="2795" w:author="Milan Navrátil" w:date="2018-11-13T15:07:00Z">
                <w:pPr>
                  <w:pStyle w:val="Odstavecseseznamem"/>
                  <w:numPr>
                    <w:numId w:val="20"/>
                  </w:numPr>
                  <w:ind w:hanging="360"/>
                </w:pPr>
              </w:pPrChange>
            </w:pPr>
            <w:r>
              <w:t>Úvod do podnikání, podnikatelské prostředí</w:t>
            </w:r>
          </w:p>
          <w:p w14:paraId="2CD8EAD4" w14:textId="77777777" w:rsidR="006009AB" w:rsidRDefault="006009AB">
            <w:pPr>
              <w:pStyle w:val="Odstavecseseznamem"/>
              <w:numPr>
                <w:ilvl w:val="0"/>
                <w:numId w:val="43"/>
              </w:numPr>
              <w:pPrChange w:id="2796" w:author="Milan Navrátil" w:date="2018-11-13T15:07:00Z">
                <w:pPr>
                  <w:pStyle w:val="Odstavecseseznamem"/>
                  <w:numPr>
                    <w:numId w:val="20"/>
                  </w:numPr>
                  <w:ind w:hanging="360"/>
                </w:pPr>
              </w:pPrChange>
            </w:pPr>
            <w:r>
              <w:t>Právní aspekty podnikání a právní formy podnikání v ČR</w:t>
            </w:r>
          </w:p>
          <w:p w14:paraId="18B58103" w14:textId="77777777" w:rsidR="006009AB" w:rsidRDefault="006009AB">
            <w:pPr>
              <w:pStyle w:val="Odstavecseseznamem"/>
              <w:numPr>
                <w:ilvl w:val="0"/>
                <w:numId w:val="43"/>
              </w:numPr>
              <w:pPrChange w:id="2797" w:author="Milan Navrátil" w:date="2018-11-13T15:07:00Z">
                <w:pPr>
                  <w:pStyle w:val="Odstavecseseznamem"/>
                  <w:numPr>
                    <w:numId w:val="20"/>
                  </w:numPr>
                  <w:ind w:hanging="360"/>
                </w:pPr>
              </w:pPrChange>
            </w:pPr>
            <w:r>
              <w:t>Živnostenské právo</w:t>
            </w:r>
          </w:p>
          <w:p w14:paraId="06231A33" w14:textId="07017AC2" w:rsidR="006009AB" w:rsidRDefault="006009AB">
            <w:pPr>
              <w:pStyle w:val="Odstavecseseznamem"/>
              <w:numPr>
                <w:ilvl w:val="0"/>
                <w:numId w:val="43"/>
              </w:numPr>
              <w:pPrChange w:id="2798" w:author="Milan Navrátil" w:date="2018-11-13T15:07:00Z">
                <w:pPr>
                  <w:pStyle w:val="Odstavecseseznamem"/>
                  <w:numPr>
                    <w:numId w:val="20"/>
                  </w:numPr>
                  <w:ind w:hanging="360"/>
                </w:pPr>
              </w:pPrChange>
            </w:pPr>
            <w:r>
              <w:t>Životní cyklus podniku, vznik a zánik podniku</w:t>
            </w:r>
          </w:p>
          <w:p w14:paraId="5FC7BEEE" w14:textId="347C0147" w:rsidR="00FE4C2B" w:rsidRDefault="006009AB">
            <w:pPr>
              <w:pStyle w:val="Odstavecseseznamem"/>
              <w:numPr>
                <w:ilvl w:val="0"/>
                <w:numId w:val="43"/>
              </w:numPr>
              <w:rPr>
                <w:ins w:id="2799" w:author="Milan Navrátil" w:date="2018-11-13T15:07:00Z"/>
              </w:rPr>
              <w:pPrChange w:id="2800" w:author="Milan Navrátil" w:date="2018-11-13T15:07:00Z">
                <w:pPr>
                  <w:pStyle w:val="Odstavecseseznamem"/>
                  <w:numPr>
                    <w:numId w:val="20"/>
                  </w:numPr>
                  <w:ind w:hanging="360"/>
                </w:pPr>
              </w:pPrChange>
            </w:pPr>
            <w:r>
              <w:t>Založení fyzické a právnické osoby</w:t>
            </w:r>
            <w:ins w:id="2801" w:author="Milan Navrátil" w:date="2018-11-13T15:07:00Z">
              <w:r w:rsidR="00FE4C2B">
                <w:t>.</w:t>
              </w:r>
            </w:ins>
          </w:p>
          <w:p w14:paraId="0BB0BC4B" w14:textId="430F1D88" w:rsidR="006009AB" w:rsidRDefault="00FE4C2B">
            <w:pPr>
              <w:pStyle w:val="Odstavecseseznamem"/>
              <w:numPr>
                <w:ilvl w:val="0"/>
                <w:numId w:val="43"/>
              </w:numPr>
              <w:pPrChange w:id="2802" w:author="Milan Navrátil" w:date="2018-11-13T15:07:00Z">
                <w:pPr>
                  <w:pStyle w:val="Odstavecseseznamem"/>
                  <w:numPr>
                    <w:numId w:val="20"/>
                  </w:numPr>
                  <w:ind w:hanging="360"/>
                </w:pPr>
              </w:pPrChange>
            </w:pPr>
            <w:ins w:id="2803" w:author="Milan Navrátil" w:date="2018-11-13T15:07:00Z">
              <w:r>
                <w:t>Základy ekonomiky podniku.</w:t>
              </w:r>
            </w:ins>
          </w:p>
          <w:p w14:paraId="163451B4" w14:textId="5383A347" w:rsidR="006009AB" w:rsidDel="006707AC" w:rsidRDefault="006009AB">
            <w:pPr>
              <w:ind w:left="360"/>
              <w:rPr>
                <w:del w:id="2804" w:author="Milan Navrátil" w:date="2018-11-13T15:06:00Z"/>
              </w:rPr>
              <w:pPrChange w:id="2805" w:author="Milan Navrátil" w:date="2018-11-13T15:06:00Z">
                <w:pPr>
                  <w:pStyle w:val="Odstavecseseznamem"/>
                  <w:numPr>
                    <w:numId w:val="20"/>
                  </w:numPr>
                  <w:ind w:hanging="360"/>
                </w:pPr>
              </w:pPrChange>
            </w:pPr>
            <w:del w:id="2806" w:author="Milan Navrátil" w:date="2018-11-13T15:06:00Z">
              <w:r w:rsidDel="006707AC">
                <w:delText>Podpora podnikání</w:delText>
              </w:r>
            </w:del>
          </w:p>
          <w:p w14:paraId="702F32AA" w14:textId="2F674E83" w:rsidR="006009AB" w:rsidDel="00FE4C2B" w:rsidRDefault="006009AB">
            <w:pPr>
              <w:rPr>
                <w:del w:id="2807" w:author="Milan Navrátil" w:date="2018-11-13T15:07:00Z"/>
              </w:rPr>
              <w:pPrChange w:id="2808" w:author="Milan Navrátil" w:date="2018-11-13T15:06:00Z">
                <w:pPr>
                  <w:pStyle w:val="Odstavecseseznamem"/>
                  <w:numPr>
                    <w:numId w:val="20"/>
                  </w:numPr>
                  <w:ind w:hanging="360"/>
                </w:pPr>
              </w:pPrChange>
            </w:pPr>
            <w:del w:id="2809" w:author="Milan Navrátil" w:date="2018-11-13T15:07:00Z">
              <w:r w:rsidDel="00FE4C2B">
                <w:delText>Základy ekonomiky podniku</w:delText>
              </w:r>
            </w:del>
          </w:p>
          <w:p w14:paraId="5DB7A083" w14:textId="77777777" w:rsidR="006009AB" w:rsidRDefault="006009AB">
            <w:pPr>
              <w:pStyle w:val="Odstavecseseznamem"/>
              <w:numPr>
                <w:ilvl w:val="0"/>
                <w:numId w:val="43"/>
              </w:numPr>
              <w:pPrChange w:id="2810" w:author="Milan Navrátil" w:date="2018-11-13T15:07:00Z">
                <w:pPr>
                  <w:pStyle w:val="Odstavecseseznamem"/>
                  <w:numPr>
                    <w:numId w:val="20"/>
                  </w:numPr>
                  <w:ind w:hanging="360"/>
                </w:pPr>
              </w:pPrChange>
            </w:pPr>
            <w:r>
              <w:t>Řízení nákladů, výnosů  a výsledku hospodaření</w:t>
            </w:r>
          </w:p>
          <w:p w14:paraId="6895AC10" w14:textId="77777777" w:rsidR="006009AB" w:rsidRDefault="006009AB">
            <w:pPr>
              <w:pStyle w:val="Odstavecseseznamem"/>
              <w:numPr>
                <w:ilvl w:val="0"/>
                <w:numId w:val="43"/>
              </w:numPr>
              <w:pPrChange w:id="2811" w:author="Milan Navrátil" w:date="2018-11-13T15:07:00Z">
                <w:pPr>
                  <w:pStyle w:val="Odstavecseseznamem"/>
                  <w:numPr>
                    <w:numId w:val="20"/>
                  </w:numPr>
                  <w:ind w:hanging="360"/>
                </w:pPr>
              </w:pPrChange>
            </w:pPr>
            <w:r>
              <w:t>Majetková a kapitálová struktura podniku</w:t>
            </w:r>
          </w:p>
          <w:p w14:paraId="50F6BFEC" w14:textId="77777777" w:rsidR="006009AB" w:rsidRDefault="006009AB">
            <w:pPr>
              <w:pStyle w:val="Odstavecseseznamem"/>
              <w:numPr>
                <w:ilvl w:val="0"/>
                <w:numId w:val="43"/>
              </w:numPr>
              <w:pPrChange w:id="2812" w:author="Milan Navrátil" w:date="2018-11-13T15:07:00Z">
                <w:pPr>
                  <w:pStyle w:val="Odstavecseseznamem"/>
                  <w:numPr>
                    <w:numId w:val="20"/>
                  </w:numPr>
                  <w:ind w:hanging="360"/>
                </w:pPr>
              </w:pPrChange>
            </w:pPr>
            <w:r>
              <w:t xml:space="preserve">Základy financí a finančního řízení v podniku </w:t>
            </w:r>
          </w:p>
          <w:p w14:paraId="252D9FF8" w14:textId="77777777" w:rsidR="006009AB" w:rsidRDefault="006009AB">
            <w:pPr>
              <w:pStyle w:val="Odstavecseseznamem"/>
              <w:numPr>
                <w:ilvl w:val="0"/>
                <w:numId w:val="43"/>
              </w:numPr>
              <w:pPrChange w:id="2813" w:author="Milan Navrátil" w:date="2018-11-13T15:07:00Z">
                <w:pPr>
                  <w:pStyle w:val="Odstavecseseznamem"/>
                  <w:numPr>
                    <w:numId w:val="20"/>
                  </w:numPr>
                  <w:ind w:hanging="360"/>
                </w:pPr>
              </w:pPrChange>
            </w:pPr>
            <w:r>
              <w:t>Daňové aspekty v podnikání</w:t>
            </w:r>
          </w:p>
          <w:p w14:paraId="625EC1C3" w14:textId="77777777" w:rsidR="006009AB" w:rsidRDefault="006009AB">
            <w:pPr>
              <w:pStyle w:val="Odstavecseseznamem"/>
              <w:numPr>
                <w:ilvl w:val="0"/>
                <w:numId w:val="43"/>
              </w:numPr>
              <w:pPrChange w:id="2814" w:author="Milan Navrátil" w:date="2018-11-13T15:07:00Z">
                <w:pPr>
                  <w:pStyle w:val="Odstavecseseznamem"/>
                  <w:numPr>
                    <w:numId w:val="20"/>
                  </w:numPr>
                  <w:ind w:hanging="360"/>
                </w:pPr>
              </w:pPrChange>
            </w:pPr>
            <w:r>
              <w:t>Tvorba podnikatelského plánu</w:t>
            </w:r>
          </w:p>
          <w:p w14:paraId="683C396B" w14:textId="77777777" w:rsidR="006009AB" w:rsidRPr="00F20929" w:rsidRDefault="006009AB">
            <w:pPr>
              <w:pStyle w:val="Odstavecseseznamem"/>
              <w:numPr>
                <w:ilvl w:val="0"/>
                <w:numId w:val="43"/>
              </w:numPr>
              <w:pPrChange w:id="2815" w:author="Milan Navrátil" w:date="2018-11-13T15:07:00Z">
                <w:pPr>
                  <w:pStyle w:val="Odstavecseseznamem"/>
                  <w:numPr>
                    <w:numId w:val="20"/>
                  </w:numPr>
                  <w:ind w:hanging="360"/>
                </w:pPr>
              </w:pPrChange>
            </w:pPr>
            <w:r w:rsidRPr="00F20929">
              <w:t>Bankovní soustava a pojišťovny v České republice</w:t>
            </w:r>
          </w:p>
          <w:p w14:paraId="6973A711" w14:textId="1C4FC139" w:rsidR="006009AB" w:rsidRPr="00FE4C2B" w:rsidRDefault="006009AB">
            <w:pPr>
              <w:rPr>
                <w:sz w:val="22"/>
                <w:szCs w:val="22"/>
              </w:rPr>
              <w:pPrChange w:id="2816" w:author="Milan Navrátil" w:date="2018-11-13T15:07:00Z">
                <w:pPr>
                  <w:pStyle w:val="Odstavecseseznamem"/>
                  <w:numPr>
                    <w:numId w:val="20"/>
                  </w:numPr>
                  <w:ind w:hanging="360"/>
                </w:pPr>
              </w:pPrChange>
            </w:pPr>
            <w:del w:id="2817" w:author="Milan Navrátil" w:date="2018-11-13T15:07:00Z">
              <w:r w:rsidRPr="003D1E4B" w:rsidDel="00FE4C2B">
                <w:delText>Zápočtový týden, opravné písemné práce.</w:delText>
              </w:r>
            </w:del>
          </w:p>
          <w:p w14:paraId="14DD3848" w14:textId="77777777" w:rsidR="006009AB" w:rsidRDefault="006009AB">
            <w:pPr>
              <w:pStyle w:val="Odstavecseseznamem"/>
            </w:pPr>
          </w:p>
          <w:p w14:paraId="05C4D45D" w14:textId="77777777" w:rsidR="006009AB" w:rsidRDefault="006009AB"/>
          <w:p w14:paraId="6B139BB8" w14:textId="77777777" w:rsidR="006009AB" w:rsidRDefault="006009AB"/>
        </w:tc>
      </w:tr>
      <w:tr w:rsidR="006009AB" w14:paraId="48CA4292" w14:textId="77777777" w:rsidTr="0085754D">
        <w:trPr>
          <w:trHeight w:val="265"/>
        </w:trPr>
        <w:tc>
          <w:tcPr>
            <w:tcW w:w="3653" w:type="dxa"/>
            <w:gridSpan w:val="2"/>
            <w:tcBorders>
              <w:top w:val="nil"/>
            </w:tcBorders>
            <w:shd w:val="clear" w:color="auto" w:fill="F7CAAC"/>
          </w:tcPr>
          <w:p w14:paraId="2E60A452" w14:textId="77777777" w:rsidR="006009AB" w:rsidRDefault="006009AB" w:rsidP="0085754D">
            <w:r>
              <w:rPr>
                <w:b/>
              </w:rPr>
              <w:t>Studijní literatura a studijní pomůcky</w:t>
            </w:r>
          </w:p>
        </w:tc>
        <w:tc>
          <w:tcPr>
            <w:tcW w:w="6202" w:type="dxa"/>
            <w:gridSpan w:val="3"/>
            <w:tcBorders>
              <w:top w:val="nil"/>
              <w:bottom w:val="nil"/>
            </w:tcBorders>
          </w:tcPr>
          <w:p w14:paraId="4C8C98AF" w14:textId="77777777" w:rsidR="006009AB" w:rsidRDefault="006009AB" w:rsidP="0085754D"/>
        </w:tc>
      </w:tr>
      <w:tr w:rsidR="006009AB" w14:paraId="39AA71A1" w14:textId="77777777" w:rsidTr="0085754D">
        <w:trPr>
          <w:trHeight w:val="1497"/>
        </w:trPr>
        <w:tc>
          <w:tcPr>
            <w:tcW w:w="9855" w:type="dxa"/>
            <w:gridSpan w:val="5"/>
            <w:tcBorders>
              <w:top w:val="nil"/>
            </w:tcBorders>
          </w:tcPr>
          <w:p w14:paraId="1268C271" w14:textId="77777777" w:rsidR="006009AB" w:rsidRDefault="006009AB" w:rsidP="00E96895">
            <w:pPr>
              <w:rPr>
                <w:b/>
                <w:sz w:val="19"/>
                <w:szCs w:val="19"/>
              </w:rPr>
            </w:pPr>
            <w:r w:rsidRPr="002C0D21">
              <w:rPr>
                <w:b/>
                <w:sz w:val="19"/>
                <w:szCs w:val="19"/>
              </w:rPr>
              <w:t>Povinná literatura</w:t>
            </w:r>
          </w:p>
          <w:p w14:paraId="57F83600" w14:textId="77777777" w:rsidR="006009AB" w:rsidRDefault="006009AB">
            <w:r>
              <w:t xml:space="preserve">MARTINOVIČOVÁ, D., M. KONEČNÝ a J. VAVŘINA. </w:t>
            </w:r>
            <w:r>
              <w:rPr>
                <w:i/>
                <w:iCs/>
              </w:rPr>
              <w:t>Úvod do podnikové ekonomiky</w:t>
            </w:r>
            <w:r>
              <w:t xml:space="preserve">. Praha: Grada, 2014, 208 s. Expert. </w:t>
            </w:r>
          </w:p>
          <w:p w14:paraId="683C8CBE" w14:textId="77777777" w:rsidR="006009AB" w:rsidRDefault="006009AB">
            <w:r>
              <w:t xml:space="preserve">SYNEK, M., E. KISLINGEROVÁ, a kolektiv. </w:t>
            </w:r>
            <w:r>
              <w:rPr>
                <w:i/>
              </w:rPr>
              <w:t xml:space="preserve">Podniková ekonomika. </w:t>
            </w:r>
            <w:r>
              <w:t xml:space="preserve">6. přepracované a doplněné vydání. Praha: C. H. Beck, 2015. </w:t>
            </w:r>
          </w:p>
          <w:p w14:paraId="75F040B1" w14:textId="77777777" w:rsidR="006009AB" w:rsidRDefault="006009AB">
            <w:r>
              <w:t xml:space="preserve">SYNEK, M. a kolektiv. </w:t>
            </w:r>
            <w:r>
              <w:rPr>
                <w:i/>
              </w:rPr>
              <w:t xml:space="preserve">Manažerská ekonomika. </w:t>
            </w:r>
            <w:r>
              <w:t xml:space="preserve">5. aktualizované a doplněné vydání. Praha: Grada, 2011. </w:t>
            </w:r>
          </w:p>
          <w:p w14:paraId="1CEEC72E" w14:textId="77777777" w:rsidR="006009AB" w:rsidRDefault="006009AB">
            <w:r>
              <w:t xml:space="preserve">VEBER, J., J. SRPOVÁ, a kolektiv. </w:t>
            </w:r>
            <w:r>
              <w:rPr>
                <w:i/>
              </w:rPr>
              <w:t xml:space="preserve">Podnikání malé a střední firmy. </w:t>
            </w:r>
            <w:r>
              <w:t>3. aktualizované a doplněné vydání. Praha: Grada, 2012.</w:t>
            </w:r>
          </w:p>
          <w:p w14:paraId="0F5BF360" w14:textId="77777777" w:rsidR="006009AB" w:rsidRDefault="006009AB">
            <w:r>
              <w:t xml:space="preserve">VOCHOZKA, Marek a Petr MULAČ. </w:t>
            </w:r>
            <w:r>
              <w:rPr>
                <w:i/>
                <w:iCs/>
              </w:rPr>
              <w:t xml:space="preserve">Podniková ekonomika. </w:t>
            </w:r>
            <w:r>
              <w:t>1. vyd. Praha: Grada, 2012, 570 s.</w:t>
            </w:r>
          </w:p>
          <w:p w14:paraId="55945E2D" w14:textId="77777777" w:rsidR="006009AB" w:rsidRPr="00FF3F83" w:rsidRDefault="006009AB">
            <w:pPr>
              <w:rPr>
                <w:sz w:val="19"/>
                <w:szCs w:val="19"/>
              </w:rPr>
            </w:pPr>
            <w:r>
              <w:t>Zákon č. 455/1991 Sb., o živnostenském podnikání v platném znění</w:t>
            </w:r>
          </w:p>
          <w:p w14:paraId="37EDB5F2" w14:textId="77777777" w:rsidR="006009AB" w:rsidRDefault="006009AB">
            <w:pPr>
              <w:rPr>
                <w:b/>
                <w:sz w:val="19"/>
                <w:szCs w:val="19"/>
              </w:rPr>
            </w:pPr>
          </w:p>
          <w:p w14:paraId="3569D756" w14:textId="77777777" w:rsidR="006009AB" w:rsidRDefault="006009AB">
            <w:pPr>
              <w:rPr>
                <w:b/>
                <w:sz w:val="19"/>
                <w:szCs w:val="19"/>
              </w:rPr>
            </w:pPr>
            <w:r w:rsidRPr="002C0D21">
              <w:rPr>
                <w:b/>
                <w:sz w:val="19"/>
                <w:szCs w:val="19"/>
              </w:rPr>
              <w:t>Doporučená literatura</w:t>
            </w:r>
          </w:p>
          <w:p w14:paraId="3876D097" w14:textId="77777777" w:rsidR="006009AB" w:rsidRPr="00614DC4" w:rsidRDefault="006009AB">
            <w:r w:rsidRPr="00614DC4">
              <w:lastRenderedPageBreak/>
              <w:t xml:space="preserve">KATZ, </w:t>
            </w:r>
            <w:r>
              <w:t>J.</w:t>
            </w:r>
            <w:r w:rsidRPr="00614DC4">
              <w:t xml:space="preserve"> A</w:t>
            </w:r>
            <w:r>
              <w:t>.</w:t>
            </w:r>
            <w:r w:rsidRPr="00614DC4">
              <w:t xml:space="preserve"> a A</w:t>
            </w:r>
            <w:r>
              <w:t>.</w:t>
            </w:r>
            <w:r w:rsidRPr="00614DC4">
              <w:t xml:space="preserve"> C</w:t>
            </w:r>
            <w:r>
              <w:t>.</w:t>
            </w:r>
            <w:r w:rsidRPr="00614DC4">
              <w:t xml:space="preserve"> CORBETT. Models of start-up thinking and action: theoretical, empirical, and pedagogical approaches. Bingley: Emerald, 2016, xvii, 282. Advances in entrepreneurship, firm emergence and growth. ISBN 978-1-78635-486-0.</w:t>
            </w:r>
          </w:p>
          <w:p w14:paraId="412CFC3C" w14:textId="77777777" w:rsidR="006009AB" w:rsidRPr="00614DC4" w:rsidRDefault="006009AB">
            <w:r w:rsidRPr="00614DC4">
              <w:t xml:space="preserve">JANATKA, F. </w:t>
            </w:r>
            <w:r w:rsidRPr="00614DC4">
              <w:rPr>
                <w:i/>
                <w:iCs/>
              </w:rPr>
              <w:t>Podnikání v globalizovaném světě</w:t>
            </w:r>
            <w:r w:rsidRPr="00614DC4">
              <w:t>. Praha: Wolters Kluwer, 2017, 336 s.</w:t>
            </w:r>
          </w:p>
          <w:p w14:paraId="75D5594B" w14:textId="77777777" w:rsidR="006009AB" w:rsidRPr="00614DC4" w:rsidRDefault="006009AB">
            <w:r w:rsidRPr="00614DC4">
              <w:t>JOHN</w:t>
            </w:r>
            <w:r>
              <w:t>, V</w:t>
            </w:r>
            <w:r w:rsidRPr="00614DC4">
              <w:t xml:space="preserve">. </w:t>
            </w:r>
            <w:r w:rsidRPr="00614DC4">
              <w:rPr>
                <w:i/>
                <w:iCs/>
              </w:rPr>
              <w:t>How to run a business without risk: the truth revealed about business risk : ten interviews with experienced entrepreneurs and advisors</w:t>
            </w:r>
            <w:r w:rsidRPr="00614DC4">
              <w:t>. London: Meriglobe Business Academy, 2017, 247 s. ISBN 978-1-911511-14-4.</w:t>
            </w:r>
          </w:p>
          <w:p w14:paraId="14CF87BD" w14:textId="77777777" w:rsidR="006009AB" w:rsidRPr="00614DC4" w:rsidRDefault="006009AB">
            <w:r w:rsidRPr="00614DC4">
              <w:t>VÁCHAL, J</w:t>
            </w:r>
            <w:r>
              <w:t>.</w:t>
            </w:r>
            <w:r w:rsidRPr="00614DC4">
              <w:t xml:space="preserve"> a M</w:t>
            </w:r>
            <w:r>
              <w:t>.</w:t>
            </w:r>
            <w:r w:rsidRPr="00614DC4">
              <w:t xml:space="preserve"> VOCHOZKA. </w:t>
            </w:r>
            <w:r w:rsidRPr="00614DC4">
              <w:rPr>
                <w:i/>
                <w:iCs/>
              </w:rPr>
              <w:t>Podnikové řízení</w:t>
            </w:r>
            <w:r w:rsidRPr="00614DC4">
              <w:t xml:space="preserve">. Praha: Grada, 2013, 685 s. </w:t>
            </w:r>
          </w:p>
          <w:p w14:paraId="789709F1" w14:textId="77777777" w:rsidR="006009AB" w:rsidRDefault="006009AB">
            <w:r>
              <w:t xml:space="preserve">WÖHE, G., a E. KISLINGEROVÁ. </w:t>
            </w:r>
            <w:r>
              <w:rPr>
                <w:i/>
              </w:rPr>
              <w:t xml:space="preserve">Úvod do podnikového hospodářství. </w:t>
            </w:r>
            <w:r>
              <w:t xml:space="preserve">2. přepracované a doplněné vydání. Praha: C. H. Beck, 2007. </w:t>
            </w:r>
          </w:p>
          <w:p w14:paraId="556549CD" w14:textId="77777777" w:rsidR="006009AB" w:rsidRDefault="006009AB">
            <w:r>
              <w:t>Zákon č. 89/2012 Sb., Občanský zákoník v platném znění</w:t>
            </w:r>
          </w:p>
          <w:p w14:paraId="29CD2301" w14:textId="77777777" w:rsidR="006009AB" w:rsidRPr="00FF3F83" w:rsidRDefault="006009AB">
            <w:pPr>
              <w:rPr>
                <w:sz w:val="19"/>
                <w:szCs w:val="19"/>
              </w:rPr>
            </w:pPr>
            <w:r>
              <w:t>Zákon č. 90/2012 Sb., Zákon o obchodních společnostech a družstvech (zákon o obchodních korporacích) v platném znění</w:t>
            </w:r>
          </w:p>
          <w:p w14:paraId="3DC4958F" w14:textId="77777777" w:rsidR="006009AB" w:rsidRDefault="006009AB"/>
        </w:tc>
      </w:tr>
      <w:tr w:rsidR="006009AB" w14:paraId="6128C492" w14:textId="77777777" w:rsidTr="0085754D">
        <w:tc>
          <w:tcPr>
            <w:tcW w:w="9855" w:type="dxa"/>
            <w:gridSpan w:val="5"/>
            <w:tcBorders>
              <w:top w:val="single" w:sz="12" w:space="0" w:color="auto"/>
              <w:left w:val="single" w:sz="2" w:space="0" w:color="auto"/>
              <w:bottom w:val="single" w:sz="2" w:space="0" w:color="auto"/>
              <w:right w:val="single" w:sz="2" w:space="0" w:color="auto"/>
            </w:tcBorders>
            <w:shd w:val="clear" w:color="auto" w:fill="F7CAAC"/>
          </w:tcPr>
          <w:p w14:paraId="5AD60FCB" w14:textId="77777777" w:rsidR="006009AB" w:rsidRDefault="006009AB" w:rsidP="0085754D">
            <w:pPr>
              <w:jc w:val="center"/>
              <w:rPr>
                <w:b/>
              </w:rPr>
            </w:pPr>
            <w:r>
              <w:rPr>
                <w:b/>
              </w:rPr>
              <w:lastRenderedPageBreak/>
              <w:t>Informace ke kombinované nebo distanční formě</w:t>
            </w:r>
          </w:p>
        </w:tc>
      </w:tr>
      <w:tr w:rsidR="006009AB" w14:paraId="6720D611" w14:textId="77777777" w:rsidTr="0085754D">
        <w:tc>
          <w:tcPr>
            <w:tcW w:w="4787" w:type="dxa"/>
            <w:gridSpan w:val="3"/>
            <w:tcBorders>
              <w:top w:val="single" w:sz="2" w:space="0" w:color="auto"/>
            </w:tcBorders>
            <w:shd w:val="clear" w:color="auto" w:fill="F7CAAC"/>
          </w:tcPr>
          <w:p w14:paraId="740A0F78" w14:textId="77777777" w:rsidR="006009AB" w:rsidRDefault="006009AB" w:rsidP="0085754D">
            <w:r>
              <w:rPr>
                <w:b/>
              </w:rPr>
              <w:t>Rozsah konzultací (soustředění)</w:t>
            </w:r>
          </w:p>
        </w:tc>
        <w:tc>
          <w:tcPr>
            <w:tcW w:w="889" w:type="dxa"/>
            <w:tcBorders>
              <w:top w:val="single" w:sz="2" w:space="0" w:color="auto"/>
            </w:tcBorders>
          </w:tcPr>
          <w:p w14:paraId="41006727" w14:textId="77777777" w:rsidR="006009AB" w:rsidRDefault="006009AB" w:rsidP="0085754D">
            <w:r>
              <w:t>12</w:t>
            </w:r>
          </w:p>
        </w:tc>
        <w:tc>
          <w:tcPr>
            <w:tcW w:w="4179" w:type="dxa"/>
            <w:tcBorders>
              <w:top w:val="single" w:sz="2" w:space="0" w:color="auto"/>
            </w:tcBorders>
            <w:shd w:val="clear" w:color="auto" w:fill="F7CAAC"/>
          </w:tcPr>
          <w:p w14:paraId="4782270C" w14:textId="77777777" w:rsidR="006009AB" w:rsidRDefault="006009AB" w:rsidP="0085754D">
            <w:pPr>
              <w:rPr>
                <w:b/>
              </w:rPr>
            </w:pPr>
            <w:r>
              <w:rPr>
                <w:b/>
              </w:rPr>
              <w:t xml:space="preserve">hodin </w:t>
            </w:r>
          </w:p>
        </w:tc>
      </w:tr>
      <w:tr w:rsidR="006009AB" w14:paraId="1CF957D0" w14:textId="77777777" w:rsidTr="0085754D">
        <w:tc>
          <w:tcPr>
            <w:tcW w:w="9855" w:type="dxa"/>
            <w:gridSpan w:val="5"/>
            <w:shd w:val="clear" w:color="auto" w:fill="F7CAAC"/>
          </w:tcPr>
          <w:p w14:paraId="71C13ACA" w14:textId="77777777" w:rsidR="006009AB" w:rsidRDefault="006009AB" w:rsidP="0085754D">
            <w:pPr>
              <w:rPr>
                <w:b/>
              </w:rPr>
            </w:pPr>
            <w:r>
              <w:rPr>
                <w:b/>
              </w:rPr>
              <w:t>Informace o způsobu kontaktu s vyučujícím</w:t>
            </w:r>
          </w:p>
        </w:tc>
      </w:tr>
      <w:tr w:rsidR="006009AB" w14:paraId="3D070D10" w14:textId="77777777" w:rsidTr="0085754D">
        <w:trPr>
          <w:trHeight w:val="1373"/>
        </w:trPr>
        <w:tc>
          <w:tcPr>
            <w:tcW w:w="9855" w:type="dxa"/>
            <w:gridSpan w:val="5"/>
          </w:tcPr>
          <w:p w14:paraId="24AA86EE" w14:textId="77777777" w:rsidR="006009AB" w:rsidRDefault="006009AB" w:rsidP="00E96895">
            <w:r w:rsidRPr="00713BDF">
              <w:rPr>
                <w:szCs w:val="22"/>
              </w:rPr>
              <w:t>Vyučující mají trvale vypsány a zveřejněny konzultace minimálně 2h/týden v rámci kterých mají možnosti konzultovat podrobněji probíranou látku. Dále mohou studenti komunikovat s vyučujícím pomocí e-mailu a LMS Moodle.</w:t>
            </w:r>
          </w:p>
        </w:tc>
      </w:tr>
    </w:tbl>
    <w:p w14:paraId="528CE5EB" w14:textId="77777777" w:rsidR="006009AB" w:rsidRDefault="006009AB" w:rsidP="006009AB">
      <w:pPr>
        <w:spacing w:after="160" w:line="259" w:lineRule="auto"/>
        <w:rPr>
          <w:b/>
          <w:sz w:val="28"/>
        </w:rPr>
      </w:pPr>
    </w:p>
    <w:p w14:paraId="025D50AD" w14:textId="77777777" w:rsidR="006009AB" w:rsidRDefault="006009AB" w:rsidP="006009A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09AB" w14:paraId="224F3C2D" w14:textId="77777777" w:rsidTr="0085754D">
        <w:tc>
          <w:tcPr>
            <w:tcW w:w="9855" w:type="dxa"/>
            <w:gridSpan w:val="8"/>
            <w:tcBorders>
              <w:bottom w:val="double" w:sz="4" w:space="0" w:color="auto"/>
            </w:tcBorders>
            <w:shd w:val="clear" w:color="auto" w:fill="BDD6EE"/>
          </w:tcPr>
          <w:p w14:paraId="50ECAA54" w14:textId="7FAF8B3B" w:rsidR="006009AB" w:rsidRDefault="006009AB" w:rsidP="0085754D">
            <w:pPr>
              <w:tabs>
                <w:tab w:val="right" w:pos="9461"/>
              </w:tabs>
              <w:rPr>
                <w:b/>
                <w:sz w:val="28"/>
              </w:rPr>
            </w:pPr>
            <w:r>
              <w:lastRenderedPageBreak/>
              <w:br w:type="page"/>
            </w:r>
            <w:r>
              <w:rPr>
                <w:b/>
                <w:sz w:val="28"/>
              </w:rPr>
              <w:t>B-III – Charakteristika studijního předmětu</w:t>
            </w:r>
            <w:r>
              <w:rPr>
                <w:b/>
                <w:sz w:val="28"/>
              </w:rPr>
              <w:tab/>
            </w:r>
            <w:r w:rsidRPr="00192247">
              <w:rPr>
                <w:rStyle w:val="Odkazintenzivn"/>
              </w:rPr>
              <w:fldChar w:fldCharType="begin"/>
            </w:r>
            <w:r w:rsidRPr="00192247">
              <w:rPr>
                <w:rStyle w:val="Odkazintenzivn"/>
              </w:rPr>
              <w:instrText xml:space="preserve"> REF top \h </w:instrText>
            </w:r>
            <w:r>
              <w:rPr>
                <w:rStyle w:val="Odkazintenzivn"/>
              </w:rPr>
              <w:instrText xml:space="preserve"> \* MERGEFORMAT </w:instrText>
            </w:r>
            <w:r w:rsidRPr="00192247">
              <w:rPr>
                <w:rStyle w:val="Odkazintenzivn"/>
              </w:rPr>
            </w:r>
            <w:r w:rsidRPr="00192247">
              <w:rPr>
                <w:rStyle w:val="Odkazintenzivn"/>
              </w:rPr>
              <w:fldChar w:fldCharType="separate"/>
            </w:r>
            <w:r w:rsidR="00FB06C4" w:rsidRPr="00FB06C4">
              <w:rPr>
                <w:rStyle w:val="Odkazintenzivn"/>
              </w:rPr>
              <w:t>Abecední seznam</w:t>
            </w:r>
            <w:r w:rsidRPr="00192247">
              <w:rPr>
                <w:rStyle w:val="Odkazintenzivn"/>
              </w:rPr>
              <w:fldChar w:fldCharType="end"/>
            </w:r>
          </w:p>
        </w:tc>
      </w:tr>
      <w:tr w:rsidR="006009AB" w14:paraId="148F5660" w14:textId="77777777" w:rsidTr="0085754D">
        <w:tc>
          <w:tcPr>
            <w:tcW w:w="3086" w:type="dxa"/>
            <w:tcBorders>
              <w:top w:val="double" w:sz="4" w:space="0" w:color="auto"/>
            </w:tcBorders>
            <w:shd w:val="clear" w:color="auto" w:fill="F7CAAC"/>
          </w:tcPr>
          <w:p w14:paraId="54C444CA" w14:textId="77777777" w:rsidR="006009AB" w:rsidRDefault="006009AB" w:rsidP="0085754D">
            <w:pPr>
              <w:rPr>
                <w:b/>
              </w:rPr>
            </w:pPr>
            <w:r>
              <w:rPr>
                <w:b/>
              </w:rPr>
              <w:t>Název studijního předmětu</w:t>
            </w:r>
          </w:p>
        </w:tc>
        <w:tc>
          <w:tcPr>
            <w:tcW w:w="6769" w:type="dxa"/>
            <w:gridSpan w:val="7"/>
            <w:tcBorders>
              <w:top w:val="double" w:sz="4" w:space="0" w:color="auto"/>
            </w:tcBorders>
          </w:tcPr>
          <w:p w14:paraId="088FED4D" w14:textId="61B3E5FB" w:rsidR="008B2C38" w:rsidRDefault="006009AB" w:rsidP="0085754D">
            <w:bookmarkStart w:id="2818" w:name="zakladyPrvniPomoci"/>
            <w:r>
              <w:t>Základy první pomoci</w:t>
            </w:r>
            <w:bookmarkEnd w:id="2818"/>
          </w:p>
        </w:tc>
      </w:tr>
      <w:tr w:rsidR="006009AB" w14:paraId="1ED014EB" w14:textId="77777777" w:rsidTr="0085754D">
        <w:tc>
          <w:tcPr>
            <w:tcW w:w="3086" w:type="dxa"/>
            <w:shd w:val="clear" w:color="auto" w:fill="F7CAAC"/>
          </w:tcPr>
          <w:p w14:paraId="59F16B94" w14:textId="77777777" w:rsidR="006009AB" w:rsidRDefault="006009AB" w:rsidP="0085754D">
            <w:pPr>
              <w:rPr>
                <w:b/>
              </w:rPr>
            </w:pPr>
            <w:r>
              <w:rPr>
                <w:b/>
              </w:rPr>
              <w:t>Typ předmětu</w:t>
            </w:r>
          </w:p>
        </w:tc>
        <w:tc>
          <w:tcPr>
            <w:tcW w:w="3406" w:type="dxa"/>
            <w:gridSpan w:val="4"/>
          </w:tcPr>
          <w:p w14:paraId="1DB8EA47" w14:textId="77777777" w:rsidR="006009AB" w:rsidRDefault="006009AB" w:rsidP="0085754D">
            <w:r>
              <w:t>Povinný pro specializace:</w:t>
            </w:r>
          </w:p>
          <w:p w14:paraId="5A0073A4" w14:textId="77777777" w:rsidR="006009AB" w:rsidRDefault="006009AB" w:rsidP="0085754D">
            <w:r>
              <w:t>Bezpečnostní technologie</w:t>
            </w:r>
          </w:p>
          <w:p w14:paraId="5E615037" w14:textId="77777777" w:rsidR="006009AB" w:rsidRDefault="006009AB" w:rsidP="0085754D">
            <w:r>
              <w:t>Bezpečnostní management</w:t>
            </w:r>
          </w:p>
        </w:tc>
        <w:tc>
          <w:tcPr>
            <w:tcW w:w="2695" w:type="dxa"/>
            <w:gridSpan w:val="2"/>
            <w:shd w:val="clear" w:color="auto" w:fill="F7CAAC"/>
          </w:tcPr>
          <w:p w14:paraId="564F2E90" w14:textId="77777777" w:rsidR="006009AB" w:rsidRDefault="006009AB" w:rsidP="0085754D">
            <w:r>
              <w:rPr>
                <w:b/>
              </w:rPr>
              <w:t>doporučený ročník / semestr</w:t>
            </w:r>
          </w:p>
        </w:tc>
        <w:tc>
          <w:tcPr>
            <w:tcW w:w="668" w:type="dxa"/>
          </w:tcPr>
          <w:p w14:paraId="36BA2953" w14:textId="77777777" w:rsidR="006009AB" w:rsidRDefault="006009AB" w:rsidP="0085754D">
            <w:r>
              <w:t>2/L</w:t>
            </w:r>
          </w:p>
        </w:tc>
      </w:tr>
      <w:tr w:rsidR="006009AB" w14:paraId="43355900" w14:textId="77777777" w:rsidTr="0085754D">
        <w:tc>
          <w:tcPr>
            <w:tcW w:w="3086" w:type="dxa"/>
            <w:shd w:val="clear" w:color="auto" w:fill="F7CAAC"/>
          </w:tcPr>
          <w:p w14:paraId="2FBF44F4" w14:textId="77777777" w:rsidR="006009AB" w:rsidRDefault="006009AB" w:rsidP="0085754D">
            <w:pPr>
              <w:rPr>
                <w:b/>
              </w:rPr>
            </w:pPr>
            <w:r>
              <w:rPr>
                <w:b/>
              </w:rPr>
              <w:t>Rozsah studijního předmětu</w:t>
            </w:r>
          </w:p>
        </w:tc>
        <w:tc>
          <w:tcPr>
            <w:tcW w:w="1701" w:type="dxa"/>
            <w:gridSpan w:val="2"/>
          </w:tcPr>
          <w:p w14:paraId="57C5065A" w14:textId="77777777" w:rsidR="006009AB" w:rsidRDefault="006009AB" w:rsidP="0085754D">
            <w:r>
              <w:t>3p+4c</w:t>
            </w:r>
          </w:p>
        </w:tc>
        <w:tc>
          <w:tcPr>
            <w:tcW w:w="889" w:type="dxa"/>
            <w:shd w:val="clear" w:color="auto" w:fill="F7CAAC"/>
          </w:tcPr>
          <w:p w14:paraId="3C919000" w14:textId="77777777" w:rsidR="006009AB" w:rsidRDefault="006009AB" w:rsidP="0085754D">
            <w:pPr>
              <w:rPr>
                <w:b/>
              </w:rPr>
            </w:pPr>
            <w:r>
              <w:rPr>
                <w:b/>
              </w:rPr>
              <w:t xml:space="preserve">hod. </w:t>
            </w:r>
          </w:p>
        </w:tc>
        <w:tc>
          <w:tcPr>
            <w:tcW w:w="816" w:type="dxa"/>
          </w:tcPr>
          <w:p w14:paraId="374E19A8" w14:textId="77777777" w:rsidR="006009AB" w:rsidRDefault="006009AB" w:rsidP="0085754D"/>
        </w:tc>
        <w:tc>
          <w:tcPr>
            <w:tcW w:w="2156" w:type="dxa"/>
            <w:shd w:val="clear" w:color="auto" w:fill="F7CAAC"/>
          </w:tcPr>
          <w:p w14:paraId="4A3B0AB6" w14:textId="77777777" w:rsidR="006009AB" w:rsidRDefault="006009AB" w:rsidP="0085754D">
            <w:pPr>
              <w:rPr>
                <w:b/>
              </w:rPr>
            </w:pPr>
            <w:r>
              <w:rPr>
                <w:b/>
              </w:rPr>
              <w:t>kreditů</w:t>
            </w:r>
          </w:p>
        </w:tc>
        <w:tc>
          <w:tcPr>
            <w:tcW w:w="1207" w:type="dxa"/>
            <w:gridSpan w:val="2"/>
          </w:tcPr>
          <w:p w14:paraId="5616C94C" w14:textId="77777777" w:rsidR="006009AB" w:rsidRDefault="006009AB" w:rsidP="0085754D">
            <w:r>
              <w:t>1</w:t>
            </w:r>
          </w:p>
        </w:tc>
      </w:tr>
      <w:tr w:rsidR="006009AB" w14:paraId="4BA4AD07" w14:textId="77777777" w:rsidTr="0085754D">
        <w:tc>
          <w:tcPr>
            <w:tcW w:w="3086" w:type="dxa"/>
            <w:shd w:val="clear" w:color="auto" w:fill="F7CAAC"/>
          </w:tcPr>
          <w:p w14:paraId="70A44085" w14:textId="77777777" w:rsidR="006009AB" w:rsidRDefault="006009AB" w:rsidP="0085754D">
            <w:pPr>
              <w:rPr>
                <w:b/>
                <w:sz w:val="22"/>
              </w:rPr>
            </w:pPr>
            <w:r>
              <w:rPr>
                <w:b/>
              </w:rPr>
              <w:t>Prerekvizity, korekvizity, ekvivalence</w:t>
            </w:r>
          </w:p>
        </w:tc>
        <w:tc>
          <w:tcPr>
            <w:tcW w:w="6769" w:type="dxa"/>
            <w:gridSpan w:val="7"/>
          </w:tcPr>
          <w:p w14:paraId="684C2141" w14:textId="77777777" w:rsidR="006009AB" w:rsidRDefault="006009AB" w:rsidP="0085754D">
            <w:r>
              <w:t>nejsou</w:t>
            </w:r>
          </w:p>
        </w:tc>
      </w:tr>
      <w:tr w:rsidR="006009AB" w14:paraId="5F9C4DB5" w14:textId="77777777" w:rsidTr="0085754D">
        <w:tc>
          <w:tcPr>
            <w:tcW w:w="3086" w:type="dxa"/>
            <w:shd w:val="clear" w:color="auto" w:fill="F7CAAC"/>
          </w:tcPr>
          <w:p w14:paraId="078ECD66" w14:textId="77777777" w:rsidR="006009AB" w:rsidRDefault="006009AB" w:rsidP="0085754D">
            <w:pPr>
              <w:rPr>
                <w:b/>
              </w:rPr>
            </w:pPr>
            <w:r>
              <w:rPr>
                <w:b/>
              </w:rPr>
              <w:t>Způsob ověření studijních výsledků</w:t>
            </w:r>
          </w:p>
        </w:tc>
        <w:tc>
          <w:tcPr>
            <w:tcW w:w="3406" w:type="dxa"/>
            <w:gridSpan w:val="4"/>
          </w:tcPr>
          <w:p w14:paraId="0C6A6C18" w14:textId="77777777" w:rsidR="006009AB" w:rsidRDefault="006009AB" w:rsidP="0085754D">
            <w:r>
              <w:t>zápočet</w:t>
            </w:r>
          </w:p>
        </w:tc>
        <w:tc>
          <w:tcPr>
            <w:tcW w:w="2156" w:type="dxa"/>
            <w:shd w:val="clear" w:color="auto" w:fill="F7CAAC"/>
          </w:tcPr>
          <w:p w14:paraId="69C1845F" w14:textId="77777777" w:rsidR="006009AB" w:rsidRDefault="006009AB" w:rsidP="0085754D">
            <w:pPr>
              <w:rPr>
                <w:b/>
              </w:rPr>
            </w:pPr>
            <w:r>
              <w:rPr>
                <w:b/>
              </w:rPr>
              <w:t>Forma výuky</w:t>
            </w:r>
          </w:p>
        </w:tc>
        <w:tc>
          <w:tcPr>
            <w:tcW w:w="1207" w:type="dxa"/>
            <w:gridSpan w:val="2"/>
          </w:tcPr>
          <w:p w14:paraId="40001E6F" w14:textId="77777777" w:rsidR="006009AB" w:rsidRDefault="006009AB" w:rsidP="0085754D">
            <w:r>
              <w:t>Přednáška, cvičení</w:t>
            </w:r>
          </w:p>
        </w:tc>
      </w:tr>
      <w:tr w:rsidR="006009AB" w14:paraId="5339AD40" w14:textId="77777777" w:rsidTr="0085754D">
        <w:tc>
          <w:tcPr>
            <w:tcW w:w="3086" w:type="dxa"/>
            <w:shd w:val="clear" w:color="auto" w:fill="F7CAAC"/>
          </w:tcPr>
          <w:p w14:paraId="0A5DFA3D" w14:textId="77777777" w:rsidR="006009AB" w:rsidRDefault="006009AB" w:rsidP="0085754D">
            <w:pPr>
              <w:rPr>
                <w:b/>
              </w:rPr>
            </w:pPr>
            <w:r>
              <w:rPr>
                <w:b/>
              </w:rPr>
              <w:t>Forma způsobu ověření studijních výsledků a další požadavky na studenta</w:t>
            </w:r>
          </w:p>
        </w:tc>
        <w:tc>
          <w:tcPr>
            <w:tcW w:w="6769" w:type="dxa"/>
            <w:gridSpan w:val="7"/>
            <w:tcBorders>
              <w:bottom w:val="nil"/>
            </w:tcBorders>
          </w:tcPr>
          <w:p w14:paraId="5255B5B3" w14:textId="77777777" w:rsidR="006009AB" w:rsidRDefault="006009AB" w:rsidP="0085754D">
            <w:r>
              <w:t xml:space="preserve">Povinná a aktivní účast na výuce. </w:t>
            </w:r>
          </w:p>
          <w:p w14:paraId="3D286F11" w14:textId="77777777" w:rsidR="006009AB" w:rsidRDefault="006009AB" w:rsidP="0085754D"/>
        </w:tc>
      </w:tr>
      <w:tr w:rsidR="006009AB" w14:paraId="488BD42E" w14:textId="77777777" w:rsidTr="0085754D">
        <w:trPr>
          <w:trHeight w:val="554"/>
        </w:trPr>
        <w:tc>
          <w:tcPr>
            <w:tcW w:w="9855" w:type="dxa"/>
            <w:gridSpan w:val="8"/>
            <w:tcBorders>
              <w:top w:val="nil"/>
            </w:tcBorders>
          </w:tcPr>
          <w:p w14:paraId="66B8546D" w14:textId="77777777" w:rsidR="006009AB" w:rsidRDefault="006009AB" w:rsidP="0085754D"/>
        </w:tc>
      </w:tr>
      <w:tr w:rsidR="006009AB" w14:paraId="2BAC2566" w14:textId="77777777" w:rsidTr="0085754D">
        <w:trPr>
          <w:trHeight w:val="197"/>
        </w:trPr>
        <w:tc>
          <w:tcPr>
            <w:tcW w:w="3086" w:type="dxa"/>
            <w:tcBorders>
              <w:top w:val="nil"/>
            </w:tcBorders>
            <w:shd w:val="clear" w:color="auto" w:fill="F7CAAC"/>
          </w:tcPr>
          <w:p w14:paraId="3757C8D8" w14:textId="77777777" w:rsidR="006009AB" w:rsidRDefault="006009AB" w:rsidP="0085754D">
            <w:pPr>
              <w:rPr>
                <w:b/>
              </w:rPr>
            </w:pPr>
            <w:r>
              <w:rPr>
                <w:b/>
              </w:rPr>
              <w:t>Garant předmětu</w:t>
            </w:r>
          </w:p>
        </w:tc>
        <w:tc>
          <w:tcPr>
            <w:tcW w:w="6769" w:type="dxa"/>
            <w:gridSpan w:val="7"/>
            <w:tcBorders>
              <w:top w:val="nil"/>
            </w:tcBorders>
          </w:tcPr>
          <w:p w14:paraId="3DC0E208" w14:textId="77777777" w:rsidR="006009AB" w:rsidRDefault="006009AB" w:rsidP="0085754D">
            <w:r>
              <w:t>MUDr. Niko Burget</w:t>
            </w:r>
          </w:p>
        </w:tc>
      </w:tr>
      <w:tr w:rsidR="006009AB" w14:paraId="56DE91AE" w14:textId="77777777" w:rsidTr="0085754D">
        <w:trPr>
          <w:trHeight w:val="243"/>
        </w:trPr>
        <w:tc>
          <w:tcPr>
            <w:tcW w:w="3086" w:type="dxa"/>
            <w:tcBorders>
              <w:top w:val="nil"/>
            </w:tcBorders>
            <w:shd w:val="clear" w:color="auto" w:fill="F7CAAC"/>
          </w:tcPr>
          <w:p w14:paraId="06238164" w14:textId="77777777" w:rsidR="006009AB" w:rsidRDefault="006009AB" w:rsidP="0085754D">
            <w:pPr>
              <w:rPr>
                <w:b/>
              </w:rPr>
            </w:pPr>
            <w:r>
              <w:rPr>
                <w:b/>
              </w:rPr>
              <w:t>Zapojení garanta do výuky předmětu</w:t>
            </w:r>
          </w:p>
        </w:tc>
        <w:tc>
          <w:tcPr>
            <w:tcW w:w="6769" w:type="dxa"/>
            <w:gridSpan w:val="7"/>
            <w:tcBorders>
              <w:top w:val="nil"/>
            </w:tcBorders>
          </w:tcPr>
          <w:p w14:paraId="1B2789CF" w14:textId="77777777" w:rsidR="006009AB" w:rsidRDefault="006009AB" w:rsidP="0085754D">
            <w:r>
              <w:t>Metodicky, vede přednášky a cvičení</w:t>
            </w:r>
          </w:p>
        </w:tc>
      </w:tr>
      <w:tr w:rsidR="006009AB" w14:paraId="7CE37E1D" w14:textId="77777777" w:rsidTr="0085754D">
        <w:tc>
          <w:tcPr>
            <w:tcW w:w="3086" w:type="dxa"/>
            <w:shd w:val="clear" w:color="auto" w:fill="F7CAAC"/>
          </w:tcPr>
          <w:p w14:paraId="3387A4FE" w14:textId="77777777" w:rsidR="006009AB" w:rsidRDefault="006009AB" w:rsidP="0085754D">
            <w:pPr>
              <w:rPr>
                <w:b/>
              </w:rPr>
            </w:pPr>
            <w:r>
              <w:rPr>
                <w:b/>
              </w:rPr>
              <w:t>Vyučující</w:t>
            </w:r>
          </w:p>
        </w:tc>
        <w:tc>
          <w:tcPr>
            <w:tcW w:w="6769" w:type="dxa"/>
            <w:gridSpan w:val="7"/>
            <w:tcBorders>
              <w:bottom w:val="nil"/>
            </w:tcBorders>
          </w:tcPr>
          <w:p w14:paraId="75D16383" w14:textId="34504388" w:rsidR="006009AB" w:rsidRDefault="006009AB" w:rsidP="00374B13">
            <w:r>
              <w:t>MUDr. Niko Burget</w:t>
            </w:r>
            <w:r w:rsidR="00374B13">
              <w:t>,</w:t>
            </w:r>
            <w:r>
              <w:t xml:space="preserve"> </w:t>
            </w:r>
            <w:r w:rsidR="00374B13">
              <w:t>p</w:t>
            </w:r>
            <w:r>
              <w:t xml:space="preserve">řednášky </w:t>
            </w:r>
            <w:r w:rsidR="00374B13">
              <w:t>(</w:t>
            </w:r>
            <w:r>
              <w:t>100</w:t>
            </w:r>
            <w:r w:rsidR="00374B13">
              <w:t xml:space="preserve"> </w:t>
            </w:r>
            <w:r>
              <w:t>%)</w:t>
            </w:r>
          </w:p>
        </w:tc>
      </w:tr>
      <w:tr w:rsidR="006009AB" w14:paraId="08E20222" w14:textId="77777777" w:rsidTr="0085754D">
        <w:trPr>
          <w:trHeight w:val="554"/>
        </w:trPr>
        <w:tc>
          <w:tcPr>
            <w:tcW w:w="9855" w:type="dxa"/>
            <w:gridSpan w:val="8"/>
            <w:tcBorders>
              <w:top w:val="nil"/>
            </w:tcBorders>
          </w:tcPr>
          <w:p w14:paraId="3E6A2389" w14:textId="77777777" w:rsidR="006009AB" w:rsidRDefault="006009AB" w:rsidP="0085754D"/>
        </w:tc>
      </w:tr>
      <w:tr w:rsidR="006009AB" w14:paraId="60F799D1" w14:textId="77777777" w:rsidTr="0085754D">
        <w:tc>
          <w:tcPr>
            <w:tcW w:w="3086" w:type="dxa"/>
            <w:shd w:val="clear" w:color="auto" w:fill="F7CAAC"/>
          </w:tcPr>
          <w:p w14:paraId="61789124" w14:textId="77777777" w:rsidR="006009AB" w:rsidRDefault="006009AB" w:rsidP="0085754D">
            <w:pPr>
              <w:rPr>
                <w:b/>
              </w:rPr>
            </w:pPr>
            <w:r>
              <w:rPr>
                <w:b/>
              </w:rPr>
              <w:t>Stručná anotace předmětu</w:t>
            </w:r>
          </w:p>
        </w:tc>
        <w:tc>
          <w:tcPr>
            <w:tcW w:w="6769" w:type="dxa"/>
            <w:gridSpan w:val="7"/>
            <w:tcBorders>
              <w:bottom w:val="nil"/>
            </w:tcBorders>
          </w:tcPr>
          <w:p w14:paraId="6964F428" w14:textId="77777777" w:rsidR="006009AB" w:rsidRDefault="006009AB" w:rsidP="0085754D"/>
        </w:tc>
      </w:tr>
      <w:tr w:rsidR="006009AB" w14:paraId="2DB5B146" w14:textId="77777777" w:rsidTr="0085754D">
        <w:trPr>
          <w:trHeight w:val="2183"/>
        </w:trPr>
        <w:tc>
          <w:tcPr>
            <w:tcW w:w="9855" w:type="dxa"/>
            <w:gridSpan w:val="8"/>
            <w:tcBorders>
              <w:top w:val="nil"/>
              <w:bottom w:val="single" w:sz="12" w:space="0" w:color="auto"/>
            </w:tcBorders>
          </w:tcPr>
          <w:p w14:paraId="15D4C75D" w14:textId="13BE6630" w:rsidR="006009AB" w:rsidRPr="00E6107D" w:rsidDel="005F1C7C" w:rsidRDefault="006009AB" w:rsidP="00E96895">
            <w:pPr>
              <w:rPr>
                <w:del w:id="2819" w:author="Milan Navrátil" w:date="2018-11-02T12:31:00Z"/>
              </w:rPr>
            </w:pPr>
            <w:del w:id="2820" w:author="Milan Navrátil" w:date="2018-11-02T12:31:00Z">
              <w:r w:rsidRPr="00E6107D" w:rsidDel="005F1C7C">
                <w:delText>Kurz je plánován v rozsahu 7 hod./semestr s následujícím obsahem:</w:delText>
              </w:r>
            </w:del>
          </w:p>
          <w:p w14:paraId="1EF0E57F" w14:textId="42C481C8" w:rsidR="006009AB" w:rsidRPr="00E6107D" w:rsidRDefault="005F1C7C">
            <w:ins w:id="2821" w:author="Milan Navrátil" w:date="2018-11-02T12:31:00Z">
              <w:r>
                <w:t xml:space="preserve">Cílem předmětu je </w:t>
              </w:r>
              <w:r w:rsidRPr="002B49CB">
                <w:rPr>
                  <w:szCs w:val="22"/>
                </w:rPr>
                <w:t>získání poznatků a znalostí z</w:t>
              </w:r>
            </w:ins>
            <w:ins w:id="2822" w:author="Milan Navrátil" w:date="2018-11-02T12:32:00Z">
              <w:r>
                <w:rPr>
                  <w:szCs w:val="22"/>
                </w:rPr>
                <w:t> </w:t>
              </w:r>
            </w:ins>
            <w:ins w:id="2823" w:author="Milan Navrátil" w:date="2018-11-02T12:31:00Z">
              <w:r w:rsidRPr="002B49CB">
                <w:rPr>
                  <w:szCs w:val="22"/>
                </w:rPr>
                <w:t>oblasti</w:t>
              </w:r>
            </w:ins>
            <w:ins w:id="2824" w:author="Milan Navrátil" w:date="2018-11-02T12:32:00Z">
              <w:r>
                <w:rPr>
                  <w:szCs w:val="22"/>
                </w:rPr>
                <w:t xml:space="preserve"> základů první pomoci.</w:t>
              </w:r>
            </w:ins>
            <w:ins w:id="2825" w:author="Milan Navrátil" w:date="2018-11-02T12:31:00Z">
              <w:r w:rsidRPr="002B49CB">
                <w:rPr>
                  <w:szCs w:val="22"/>
                </w:rPr>
                <w:t xml:space="preserve"> </w:t>
              </w:r>
            </w:ins>
            <w:r w:rsidR="006009AB" w:rsidRPr="00E6107D">
              <w:t>V teoretické části se přednáší zásady poskytování první pomoci, legislativa, přivolání RZP, základy resuscitace, diagnostika zástavy oběhu a dechu, zhodnocení poruchy vědomí, pravidla provádění nepřímé srdeční masáže, včetně ovládání AED, umělého dýchání, diagnostika a terapie tepenného krvácení, transport a polohování raněných. Ve speciální části se probírá aplikace první pomoci v konkrétních případech – infarkt myokardu, cévní mozková příhoda, popáleniny, omrzliny, poleptání, úrazy elektrickým proudem, zlomeniny, šokové stavy, diabetes mellitus a epilepsie. V praktické části výuky se studenti naučí zhodnotit oběh, dýchání a stav vědomí postiženého, praktické provádění nepřímé srdeční masáže a umělého dýchání na figurínách, ovládání externích defibrilátorů a obvazovou techniku.</w:t>
            </w:r>
            <w:del w:id="2826" w:author="Milan Navrátil" w:date="2018-11-02T12:33:00Z">
              <w:r w:rsidR="006009AB" w:rsidRPr="00E6107D" w:rsidDel="005F1C7C">
                <w:delText xml:space="preserve"> Zápočtový týden, opravné písemné práce.</w:delText>
              </w:r>
            </w:del>
          </w:p>
          <w:p w14:paraId="1AA10125" w14:textId="77777777" w:rsidR="006009AB" w:rsidRDefault="006009AB"/>
        </w:tc>
      </w:tr>
      <w:tr w:rsidR="006009AB" w14:paraId="4F2F28FA" w14:textId="77777777" w:rsidTr="0085754D">
        <w:trPr>
          <w:trHeight w:val="265"/>
        </w:trPr>
        <w:tc>
          <w:tcPr>
            <w:tcW w:w="3653" w:type="dxa"/>
            <w:gridSpan w:val="2"/>
            <w:tcBorders>
              <w:top w:val="nil"/>
            </w:tcBorders>
            <w:shd w:val="clear" w:color="auto" w:fill="F7CAAC"/>
          </w:tcPr>
          <w:p w14:paraId="2E5E9330" w14:textId="77777777" w:rsidR="006009AB" w:rsidRDefault="006009AB" w:rsidP="0085754D">
            <w:r>
              <w:rPr>
                <w:b/>
              </w:rPr>
              <w:t>Studijní literatura a studijní pomůcky</w:t>
            </w:r>
          </w:p>
        </w:tc>
        <w:tc>
          <w:tcPr>
            <w:tcW w:w="6202" w:type="dxa"/>
            <w:gridSpan w:val="6"/>
            <w:tcBorders>
              <w:top w:val="nil"/>
              <w:bottom w:val="nil"/>
            </w:tcBorders>
          </w:tcPr>
          <w:p w14:paraId="7D415A39" w14:textId="77777777" w:rsidR="006009AB" w:rsidRDefault="006009AB" w:rsidP="0085754D"/>
        </w:tc>
      </w:tr>
      <w:tr w:rsidR="006009AB" w14:paraId="6AB5881A" w14:textId="77777777" w:rsidTr="0085754D">
        <w:trPr>
          <w:trHeight w:val="1497"/>
        </w:trPr>
        <w:tc>
          <w:tcPr>
            <w:tcW w:w="9855" w:type="dxa"/>
            <w:gridSpan w:val="8"/>
            <w:tcBorders>
              <w:top w:val="nil"/>
            </w:tcBorders>
          </w:tcPr>
          <w:p w14:paraId="5F43EACA" w14:textId="77777777" w:rsidR="006009AB" w:rsidRPr="008B78A1" w:rsidRDefault="006009AB" w:rsidP="0085754D">
            <w:r w:rsidRPr="008B78A1">
              <w:rPr>
                <w:bCs/>
              </w:rPr>
              <w:t>Nedefinuje se.</w:t>
            </w:r>
          </w:p>
          <w:p w14:paraId="4B933DC5" w14:textId="77777777" w:rsidR="006009AB" w:rsidRDefault="006009AB" w:rsidP="0085754D"/>
        </w:tc>
      </w:tr>
      <w:tr w:rsidR="006009AB" w14:paraId="388FC6F8" w14:textId="77777777" w:rsidTr="008575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1334FF8" w14:textId="77777777" w:rsidR="006009AB" w:rsidRDefault="006009AB" w:rsidP="0085754D">
            <w:pPr>
              <w:jc w:val="center"/>
              <w:rPr>
                <w:b/>
              </w:rPr>
            </w:pPr>
            <w:r>
              <w:rPr>
                <w:b/>
              </w:rPr>
              <w:t>Informace ke kombinované nebo distanční formě</w:t>
            </w:r>
          </w:p>
        </w:tc>
      </w:tr>
      <w:tr w:rsidR="006009AB" w14:paraId="6819B9A7" w14:textId="77777777" w:rsidTr="0085754D">
        <w:tc>
          <w:tcPr>
            <w:tcW w:w="4787" w:type="dxa"/>
            <w:gridSpan w:val="3"/>
            <w:tcBorders>
              <w:top w:val="single" w:sz="2" w:space="0" w:color="auto"/>
            </w:tcBorders>
            <w:shd w:val="clear" w:color="auto" w:fill="F7CAAC"/>
          </w:tcPr>
          <w:p w14:paraId="7ED0E4D1" w14:textId="77777777" w:rsidR="006009AB" w:rsidRDefault="006009AB" w:rsidP="0085754D">
            <w:r>
              <w:rPr>
                <w:b/>
              </w:rPr>
              <w:t>Rozsah konzultací (soustředění)</w:t>
            </w:r>
          </w:p>
        </w:tc>
        <w:tc>
          <w:tcPr>
            <w:tcW w:w="889" w:type="dxa"/>
            <w:tcBorders>
              <w:top w:val="single" w:sz="2" w:space="0" w:color="auto"/>
            </w:tcBorders>
          </w:tcPr>
          <w:p w14:paraId="2EE72621" w14:textId="77777777" w:rsidR="006009AB" w:rsidRDefault="006009AB" w:rsidP="0085754D">
            <w:pPr>
              <w:jc w:val="center"/>
            </w:pPr>
            <w:r>
              <w:t>7</w:t>
            </w:r>
          </w:p>
        </w:tc>
        <w:tc>
          <w:tcPr>
            <w:tcW w:w="4179" w:type="dxa"/>
            <w:gridSpan w:val="4"/>
            <w:tcBorders>
              <w:top w:val="single" w:sz="2" w:space="0" w:color="auto"/>
            </w:tcBorders>
            <w:shd w:val="clear" w:color="auto" w:fill="F7CAAC"/>
          </w:tcPr>
          <w:p w14:paraId="74AE91BB" w14:textId="77777777" w:rsidR="006009AB" w:rsidRDefault="006009AB" w:rsidP="0085754D">
            <w:pPr>
              <w:rPr>
                <w:b/>
              </w:rPr>
            </w:pPr>
            <w:r>
              <w:rPr>
                <w:b/>
              </w:rPr>
              <w:t xml:space="preserve">hodin </w:t>
            </w:r>
          </w:p>
        </w:tc>
      </w:tr>
      <w:tr w:rsidR="006009AB" w14:paraId="5B53C695" w14:textId="77777777" w:rsidTr="0085754D">
        <w:tc>
          <w:tcPr>
            <w:tcW w:w="9855" w:type="dxa"/>
            <w:gridSpan w:val="8"/>
            <w:shd w:val="clear" w:color="auto" w:fill="F7CAAC"/>
          </w:tcPr>
          <w:p w14:paraId="3DF42C49" w14:textId="77777777" w:rsidR="006009AB" w:rsidRDefault="006009AB" w:rsidP="0085754D">
            <w:pPr>
              <w:rPr>
                <w:b/>
              </w:rPr>
            </w:pPr>
            <w:r>
              <w:rPr>
                <w:b/>
              </w:rPr>
              <w:t>Informace o způsobu kontaktu s vyučujícím</w:t>
            </w:r>
          </w:p>
        </w:tc>
      </w:tr>
      <w:tr w:rsidR="006009AB" w14:paraId="798474C7" w14:textId="77777777" w:rsidTr="0085754D">
        <w:trPr>
          <w:trHeight w:val="1373"/>
        </w:trPr>
        <w:tc>
          <w:tcPr>
            <w:tcW w:w="9855" w:type="dxa"/>
            <w:gridSpan w:val="8"/>
          </w:tcPr>
          <w:p w14:paraId="37F628B5" w14:textId="77777777" w:rsidR="006009AB" w:rsidRDefault="006009AB" w:rsidP="00E96895">
            <w:r w:rsidRPr="005B69A6">
              <w:rPr>
                <w:szCs w:val="22"/>
              </w:rPr>
              <w:t>Vyučující mají trvale vypsány a zveřejněny konzultace minimálně 2h/týden v rámci kterých mají možnosti konzultovat podrobněji probíranou látku. Dále mohou studenti komunikovat s vyučujícím pomocí e-mailu.</w:t>
            </w:r>
            <w:r w:rsidRPr="005B69A6">
              <w:rPr>
                <w:sz w:val="18"/>
              </w:rPr>
              <w:t xml:space="preserve"> </w:t>
            </w:r>
          </w:p>
        </w:tc>
      </w:tr>
    </w:tbl>
    <w:p w14:paraId="6980EC01" w14:textId="77777777" w:rsidR="006009AB" w:rsidRDefault="006009AB" w:rsidP="006009AB">
      <w:pPr>
        <w:spacing w:after="160" w:line="259" w:lineRule="auto"/>
      </w:pPr>
    </w:p>
    <w:p w14:paraId="33B3A4A4" w14:textId="77777777" w:rsidR="00DB1BA2" w:rsidRDefault="00DB1BA2" w:rsidP="00F81D1B">
      <w:pPr>
        <w:spacing w:after="240"/>
        <w:rPr>
          <w:b/>
          <w:sz w:val="28"/>
        </w:rPr>
        <w:sectPr w:rsidR="00DB1BA2" w:rsidSect="00A32299">
          <w:footerReference w:type="even" r:id="rId17"/>
          <w:footerReference w:type="default" r:id="rId18"/>
          <w:pgSz w:w="11906" w:h="16838"/>
          <w:pgMar w:top="737" w:right="1418" w:bottom="567" w:left="851" w:header="709" w:footer="709" w:gutter="0"/>
          <w:cols w:space="708"/>
          <w:titlePg/>
          <w:docGrid w:linePitch="360"/>
        </w:sectPr>
      </w:pP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99"/>
        <w:gridCol w:w="1070"/>
        <w:gridCol w:w="1058"/>
        <w:gridCol w:w="4820"/>
      </w:tblGrid>
      <w:tr w:rsidR="008550CB" w14:paraId="3369E0C6" w14:textId="77777777" w:rsidTr="005B0900">
        <w:tc>
          <w:tcPr>
            <w:tcW w:w="9247" w:type="dxa"/>
            <w:gridSpan w:val="4"/>
            <w:tcBorders>
              <w:bottom w:val="double" w:sz="4" w:space="0" w:color="auto"/>
            </w:tcBorders>
            <w:shd w:val="clear" w:color="auto" w:fill="BDD6EE"/>
          </w:tcPr>
          <w:p w14:paraId="1A9724C2" w14:textId="070AB856" w:rsidR="008550CB" w:rsidRDefault="008550CB" w:rsidP="00531F2D">
            <w:pPr>
              <w:tabs>
                <w:tab w:val="right" w:pos="8894"/>
              </w:tabs>
              <w:ind w:left="-1156" w:firstLine="1156"/>
              <w:rPr>
                <w:b/>
                <w:sz w:val="28"/>
              </w:rPr>
            </w:pPr>
            <w:r>
              <w:lastRenderedPageBreak/>
              <w:br w:type="page"/>
            </w:r>
            <w:bookmarkStart w:id="2827" w:name="CI"/>
            <w:r>
              <w:rPr>
                <w:b/>
                <w:sz w:val="28"/>
              </w:rPr>
              <w:t>Personální zabezpečení</w:t>
            </w:r>
            <w:bookmarkEnd w:id="2827"/>
            <w:r>
              <w:rPr>
                <w:b/>
                <w:sz w:val="28"/>
              </w:rPr>
              <w:t xml:space="preserve"> – přehled vyučujících</w:t>
            </w:r>
            <w:r w:rsidR="00531F2D">
              <w:rPr>
                <w:b/>
                <w:sz w:val="28"/>
              </w:rPr>
              <w:tab/>
            </w:r>
            <w:r w:rsidR="00531F2D" w:rsidRPr="00531F2D">
              <w:rPr>
                <w:rStyle w:val="Odkazintenzivn"/>
                <w:sz w:val="22"/>
              </w:rPr>
              <w:fldChar w:fldCharType="begin"/>
            </w:r>
            <w:r w:rsidR="00531F2D" w:rsidRPr="00531F2D">
              <w:rPr>
                <w:rStyle w:val="Odkazintenzivn"/>
                <w:sz w:val="22"/>
              </w:rPr>
              <w:instrText xml:space="preserve"> REF aobsah \h  \* MERGEFORMAT </w:instrText>
            </w:r>
            <w:r w:rsidR="00531F2D" w:rsidRPr="00531F2D">
              <w:rPr>
                <w:rStyle w:val="Odkazintenzivn"/>
                <w:sz w:val="22"/>
              </w:rPr>
            </w:r>
            <w:r w:rsidR="00531F2D" w:rsidRPr="00531F2D">
              <w:rPr>
                <w:rStyle w:val="Odkazintenzivn"/>
                <w:sz w:val="22"/>
              </w:rPr>
              <w:fldChar w:fldCharType="separate"/>
            </w:r>
            <w:r w:rsidR="00FB06C4" w:rsidRPr="00FB06C4">
              <w:rPr>
                <w:rStyle w:val="Odkazintenzivn"/>
                <w:sz w:val="22"/>
              </w:rPr>
              <w:t>Obsah žádosti</w:t>
            </w:r>
            <w:r w:rsidR="00531F2D" w:rsidRPr="00531F2D">
              <w:rPr>
                <w:rStyle w:val="Odkazintenzivn"/>
                <w:sz w:val="22"/>
              </w:rPr>
              <w:fldChar w:fldCharType="end"/>
            </w:r>
          </w:p>
        </w:tc>
      </w:tr>
      <w:tr w:rsidR="008550CB" w14:paraId="49C19FD1" w14:textId="77777777" w:rsidTr="005B0900">
        <w:tc>
          <w:tcPr>
            <w:tcW w:w="3369" w:type="dxa"/>
            <w:gridSpan w:val="2"/>
            <w:tcBorders>
              <w:top w:val="double" w:sz="4" w:space="0" w:color="auto"/>
            </w:tcBorders>
            <w:shd w:val="clear" w:color="auto" w:fill="F7CAAC"/>
          </w:tcPr>
          <w:p w14:paraId="7FE0CB8A" w14:textId="77777777" w:rsidR="008550CB" w:rsidRDefault="008550CB" w:rsidP="005B0900">
            <w:pPr>
              <w:ind w:left="-1156" w:firstLine="1156"/>
              <w:rPr>
                <w:b/>
              </w:rPr>
            </w:pPr>
            <w:r>
              <w:rPr>
                <w:b/>
              </w:rPr>
              <w:t>Vysoká škola</w:t>
            </w:r>
          </w:p>
        </w:tc>
        <w:tc>
          <w:tcPr>
            <w:tcW w:w="5878" w:type="dxa"/>
            <w:gridSpan w:val="2"/>
            <w:tcBorders>
              <w:top w:val="double" w:sz="4" w:space="0" w:color="auto"/>
            </w:tcBorders>
          </w:tcPr>
          <w:p w14:paraId="6DED7580" w14:textId="77777777" w:rsidR="008550CB" w:rsidRDefault="008550CB" w:rsidP="005B0900">
            <w:pPr>
              <w:ind w:left="-1156" w:firstLine="1156"/>
            </w:pPr>
            <w:r>
              <w:t>Univerzita Tomáše Bati ve Zlíně</w:t>
            </w:r>
          </w:p>
        </w:tc>
      </w:tr>
      <w:tr w:rsidR="008550CB" w14:paraId="0CAA4906" w14:textId="77777777" w:rsidTr="005B0900">
        <w:tc>
          <w:tcPr>
            <w:tcW w:w="3369" w:type="dxa"/>
            <w:gridSpan w:val="2"/>
            <w:shd w:val="clear" w:color="auto" w:fill="F7CAAC"/>
          </w:tcPr>
          <w:p w14:paraId="241CF98E" w14:textId="77777777" w:rsidR="008550CB" w:rsidRDefault="008550CB" w:rsidP="005B0900">
            <w:pPr>
              <w:ind w:left="-1156" w:firstLine="1156"/>
              <w:rPr>
                <w:b/>
                <w:sz w:val="22"/>
              </w:rPr>
            </w:pPr>
            <w:r>
              <w:rPr>
                <w:b/>
              </w:rPr>
              <w:t>Součást vysoké školy</w:t>
            </w:r>
          </w:p>
        </w:tc>
        <w:tc>
          <w:tcPr>
            <w:tcW w:w="5878" w:type="dxa"/>
            <w:gridSpan w:val="2"/>
          </w:tcPr>
          <w:p w14:paraId="069E9442" w14:textId="77777777" w:rsidR="008550CB" w:rsidRDefault="008550CB" w:rsidP="005B0900">
            <w:pPr>
              <w:ind w:left="-1156" w:firstLine="1156"/>
            </w:pPr>
            <w:r>
              <w:t>Fakulta aplikované informatiky</w:t>
            </w:r>
          </w:p>
        </w:tc>
      </w:tr>
      <w:tr w:rsidR="008550CB" w14:paraId="523A930F" w14:textId="77777777" w:rsidTr="005B0900">
        <w:tc>
          <w:tcPr>
            <w:tcW w:w="3369" w:type="dxa"/>
            <w:gridSpan w:val="2"/>
            <w:shd w:val="clear" w:color="auto" w:fill="F7CAAC"/>
          </w:tcPr>
          <w:p w14:paraId="7BC022A0" w14:textId="77777777" w:rsidR="008550CB" w:rsidRDefault="008550CB" w:rsidP="005B0900">
            <w:pPr>
              <w:ind w:left="-1156" w:firstLine="1156"/>
              <w:rPr>
                <w:b/>
              </w:rPr>
            </w:pPr>
            <w:r>
              <w:rPr>
                <w:b/>
              </w:rPr>
              <w:t>Název studijního programu</w:t>
            </w:r>
          </w:p>
        </w:tc>
        <w:tc>
          <w:tcPr>
            <w:tcW w:w="5878" w:type="dxa"/>
            <w:gridSpan w:val="2"/>
          </w:tcPr>
          <w:p w14:paraId="14FD3DDA" w14:textId="77777777" w:rsidR="008550CB" w:rsidRDefault="008550CB" w:rsidP="005B0900">
            <w:pPr>
              <w:ind w:left="-1156" w:firstLine="1156"/>
            </w:pPr>
            <w:r>
              <w:t>Bezpečnostní technologie, systémy a management</w:t>
            </w:r>
          </w:p>
        </w:tc>
      </w:tr>
      <w:tr w:rsidR="008550CB" w14:paraId="2B15EE4E" w14:textId="77777777" w:rsidTr="005B0900">
        <w:tc>
          <w:tcPr>
            <w:tcW w:w="9247" w:type="dxa"/>
            <w:gridSpan w:val="4"/>
            <w:shd w:val="clear" w:color="auto" w:fill="F7CAAC"/>
          </w:tcPr>
          <w:p w14:paraId="2C288F80" w14:textId="77777777" w:rsidR="008550CB" w:rsidRPr="003F3B71" w:rsidRDefault="008550CB" w:rsidP="005B0900">
            <w:pPr>
              <w:ind w:left="-1156" w:firstLine="1156"/>
              <w:jc w:val="center"/>
              <w:rPr>
                <w:b/>
              </w:rPr>
            </w:pPr>
            <w:bookmarkStart w:id="2828" w:name="AabecedniSeznam"/>
            <w:r w:rsidRPr="003F3B71">
              <w:rPr>
                <w:b/>
              </w:rPr>
              <w:t>Abecední seznam</w:t>
            </w:r>
            <w:bookmarkEnd w:id="2828"/>
          </w:p>
        </w:tc>
      </w:tr>
      <w:tr w:rsidR="008550CB" w14:paraId="29B32635" w14:textId="77777777" w:rsidTr="005B0900">
        <w:tc>
          <w:tcPr>
            <w:tcW w:w="9247" w:type="dxa"/>
            <w:gridSpan w:val="4"/>
            <w:shd w:val="clear" w:color="auto" w:fill="EAF1DD" w:themeFill="accent3" w:themeFillTint="33"/>
          </w:tcPr>
          <w:p w14:paraId="0363E0C9" w14:textId="77777777" w:rsidR="008550CB" w:rsidRPr="003F3B71" w:rsidRDefault="008550CB" w:rsidP="005B0900">
            <w:pPr>
              <w:ind w:left="-1156" w:firstLine="1156"/>
              <w:jc w:val="center"/>
              <w:rPr>
                <w:b/>
              </w:rPr>
            </w:pPr>
            <w:r w:rsidRPr="00D72D63">
              <w:rPr>
                <w:i/>
              </w:rPr>
              <w:t>Seznam</w:t>
            </w:r>
            <w:r>
              <w:rPr>
                <w:i/>
              </w:rPr>
              <w:t xml:space="preserve"> interních</w:t>
            </w:r>
            <w:r w:rsidRPr="00D72D63">
              <w:rPr>
                <w:i/>
              </w:rPr>
              <w:t xml:space="preserve"> </w:t>
            </w:r>
            <w:r>
              <w:rPr>
                <w:i/>
              </w:rPr>
              <w:t>vyučujících</w:t>
            </w:r>
            <w:r w:rsidRPr="00D72D63">
              <w:rPr>
                <w:i/>
              </w:rPr>
              <w:t xml:space="preserve"> v abecedním pořadí</w:t>
            </w:r>
            <w:r>
              <w:rPr>
                <w:i/>
              </w:rPr>
              <w:t>:</w:t>
            </w:r>
          </w:p>
        </w:tc>
      </w:tr>
      <w:tr w:rsidR="008550CB" w14:paraId="7D47A8DD" w14:textId="77777777" w:rsidTr="005B0900">
        <w:tc>
          <w:tcPr>
            <w:tcW w:w="2299" w:type="dxa"/>
            <w:shd w:val="clear" w:color="auto" w:fill="EAF1DD" w:themeFill="accent3" w:themeFillTint="33"/>
            <w:vAlign w:val="center"/>
          </w:tcPr>
          <w:p w14:paraId="58CD9904" w14:textId="77777777" w:rsidR="008550CB" w:rsidRPr="00063629" w:rsidRDefault="008550CB" w:rsidP="005B0900">
            <w:pPr>
              <w:ind w:left="-1156" w:firstLine="1156"/>
              <w:jc w:val="center"/>
              <w:rPr>
                <w:b/>
                <w:i/>
              </w:rPr>
            </w:pPr>
            <w:r>
              <w:rPr>
                <w:b/>
                <w:i/>
              </w:rPr>
              <w:t>Příjmení</w:t>
            </w:r>
          </w:p>
        </w:tc>
        <w:tc>
          <w:tcPr>
            <w:tcW w:w="2128" w:type="dxa"/>
            <w:gridSpan w:val="2"/>
            <w:shd w:val="clear" w:color="auto" w:fill="EAF1DD" w:themeFill="accent3" w:themeFillTint="33"/>
          </w:tcPr>
          <w:p w14:paraId="62741F85" w14:textId="77777777" w:rsidR="008550CB" w:rsidRPr="00063629" w:rsidRDefault="008550CB" w:rsidP="005B0900">
            <w:pPr>
              <w:ind w:left="-1156" w:firstLine="1156"/>
              <w:jc w:val="center"/>
              <w:rPr>
                <w:b/>
                <w:i/>
              </w:rPr>
            </w:pPr>
            <w:r>
              <w:rPr>
                <w:b/>
                <w:i/>
              </w:rPr>
              <w:t>Jméno</w:t>
            </w:r>
          </w:p>
        </w:tc>
        <w:tc>
          <w:tcPr>
            <w:tcW w:w="4820" w:type="dxa"/>
            <w:shd w:val="clear" w:color="auto" w:fill="EAF1DD" w:themeFill="accent3" w:themeFillTint="33"/>
            <w:vAlign w:val="center"/>
          </w:tcPr>
          <w:p w14:paraId="1BEA0ED4" w14:textId="77777777" w:rsidR="008550CB" w:rsidRPr="00063629" w:rsidRDefault="008550CB" w:rsidP="005B0900">
            <w:pPr>
              <w:ind w:left="-1156" w:firstLine="1156"/>
              <w:jc w:val="center"/>
              <w:rPr>
                <w:b/>
                <w:i/>
              </w:rPr>
            </w:pPr>
            <w:r w:rsidRPr="00063629">
              <w:rPr>
                <w:b/>
                <w:i/>
              </w:rPr>
              <w:t>Tituly</w:t>
            </w:r>
          </w:p>
        </w:tc>
      </w:tr>
      <w:tr w:rsidR="008550CB" w14:paraId="0A894B63" w14:textId="77777777" w:rsidTr="005B0900">
        <w:tc>
          <w:tcPr>
            <w:tcW w:w="2299" w:type="dxa"/>
            <w:shd w:val="clear" w:color="auto" w:fill="auto"/>
          </w:tcPr>
          <w:p w14:paraId="41261BEC" w14:textId="61204EB0" w:rsidR="008550CB" w:rsidRPr="00DF7A7F" w:rsidRDefault="008550CB" w:rsidP="005B0900">
            <w:pPr>
              <w:spacing w:before="60" w:after="60"/>
              <w:ind w:left="-1156" w:firstLine="1156"/>
              <w:rPr>
                <w:rStyle w:val="Odkazintenzivn"/>
                <w:sz w:val="22"/>
                <w:szCs w:val="22"/>
              </w:rPr>
            </w:pPr>
            <w:r w:rsidRPr="00DF7A7F">
              <w:rPr>
                <w:rStyle w:val="Odkazintenzivn"/>
                <w:sz w:val="22"/>
                <w:szCs w:val="22"/>
              </w:rPr>
              <w:fldChar w:fldCharType="begin"/>
            </w:r>
            <w:r w:rsidRPr="00DF7A7F">
              <w:rPr>
                <w:rStyle w:val="Odkazintenzivn"/>
                <w:sz w:val="22"/>
                <w:szCs w:val="22"/>
              </w:rPr>
              <w:instrText xml:space="preserve"> REF aAdamek \h  \* MERGEFORMAT </w:instrText>
            </w:r>
            <w:r w:rsidRPr="00DF7A7F">
              <w:rPr>
                <w:rStyle w:val="Odkazintenzivn"/>
                <w:sz w:val="22"/>
                <w:szCs w:val="22"/>
              </w:rPr>
            </w:r>
            <w:r w:rsidRPr="00DF7A7F">
              <w:rPr>
                <w:rStyle w:val="Odkazintenzivn"/>
                <w:sz w:val="22"/>
                <w:szCs w:val="22"/>
              </w:rPr>
              <w:fldChar w:fldCharType="separate"/>
            </w:r>
            <w:r w:rsidR="00FB06C4" w:rsidRPr="00FB06C4">
              <w:rPr>
                <w:rStyle w:val="Odkazintenzivn"/>
                <w:sz w:val="22"/>
                <w:szCs w:val="22"/>
              </w:rPr>
              <w:t>Adámek</w:t>
            </w:r>
            <w:r w:rsidRPr="00DF7A7F">
              <w:rPr>
                <w:rStyle w:val="Odkazintenzivn"/>
                <w:sz w:val="22"/>
                <w:szCs w:val="22"/>
              </w:rPr>
              <w:fldChar w:fldCharType="end"/>
            </w:r>
          </w:p>
        </w:tc>
        <w:tc>
          <w:tcPr>
            <w:tcW w:w="2128" w:type="dxa"/>
            <w:gridSpan w:val="2"/>
          </w:tcPr>
          <w:p w14:paraId="6E0A0D77" w14:textId="77777777" w:rsidR="008550CB" w:rsidRPr="008C5756" w:rsidRDefault="008550CB" w:rsidP="005B0900">
            <w:pPr>
              <w:spacing w:before="60" w:after="60"/>
              <w:ind w:left="-1156" w:firstLine="1156"/>
              <w:rPr>
                <w:sz w:val="22"/>
                <w:szCs w:val="22"/>
              </w:rPr>
            </w:pPr>
            <w:r w:rsidRPr="008C5756">
              <w:rPr>
                <w:sz w:val="22"/>
                <w:szCs w:val="22"/>
              </w:rPr>
              <w:t>Milan</w:t>
            </w:r>
          </w:p>
        </w:tc>
        <w:tc>
          <w:tcPr>
            <w:tcW w:w="4820" w:type="dxa"/>
            <w:shd w:val="clear" w:color="auto" w:fill="auto"/>
            <w:vAlign w:val="center"/>
          </w:tcPr>
          <w:p w14:paraId="12B37B2E" w14:textId="77777777" w:rsidR="008550CB" w:rsidRPr="00643FD4" w:rsidRDefault="008550CB" w:rsidP="005B0900">
            <w:pPr>
              <w:spacing w:before="60" w:after="60"/>
              <w:ind w:left="-1156" w:firstLine="1156"/>
              <w:rPr>
                <w:sz w:val="22"/>
                <w:szCs w:val="22"/>
              </w:rPr>
            </w:pPr>
            <w:r w:rsidRPr="00643FD4">
              <w:rPr>
                <w:sz w:val="22"/>
                <w:szCs w:val="22"/>
              </w:rPr>
              <w:t>doc. Mgr., Ph.D.</w:t>
            </w:r>
          </w:p>
        </w:tc>
      </w:tr>
      <w:tr w:rsidR="008550CB" w14:paraId="673AD98C" w14:textId="77777777" w:rsidTr="005B0900">
        <w:tc>
          <w:tcPr>
            <w:tcW w:w="2299" w:type="dxa"/>
            <w:shd w:val="clear" w:color="auto" w:fill="auto"/>
          </w:tcPr>
          <w:p w14:paraId="501DC6DE" w14:textId="7173289F" w:rsidR="008550CB" w:rsidRPr="00DF7A7F" w:rsidRDefault="008550CB" w:rsidP="005B0900">
            <w:pPr>
              <w:spacing w:before="60" w:after="60"/>
              <w:ind w:left="-1156" w:firstLine="1156"/>
              <w:rPr>
                <w:rStyle w:val="Odkazintenzivn"/>
                <w:sz w:val="22"/>
                <w:szCs w:val="22"/>
              </w:rPr>
            </w:pPr>
            <w:r w:rsidRPr="00DF7A7F">
              <w:rPr>
                <w:rStyle w:val="Odkazintenzivn"/>
                <w:sz w:val="22"/>
                <w:szCs w:val="22"/>
              </w:rPr>
              <w:fldChar w:fldCharType="begin"/>
            </w:r>
            <w:r w:rsidRPr="00DF7A7F">
              <w:rPr>
                <w:rStyle w:val="Odkazintenzivn"/>
                <w:sz w:val="22"/>
                <w:szCs w:val="22"/>
              </w:rPr>
              <w:instrText xml:space="preserve"> REF aDrga \h  \* MERGEFORMAT </w:instrText>
            </w:r>
            <w:r w:rsidRPr="00DF7A7F">
              <w:rPr>
                <w:rStyle w:val="Odkazintenzivn"/>
                <w:sz w:val="22"/>
                <w:szCs w:val="22"/>
              </w:rPr>
            </w:r>
            <w:r w:rsidRPr="00DF7A7F">
              <w:rPr>
                <w:rStyle w:val="Odkazintenzivn"/>
                <w:sz w:val="22"/>
                <w:szCs w:val="22"/>
              </w:rPr>
              <w:fldChar w:fldCharType="separate"/>
            </w:r>
            <w:r w:rsidR="00FB06C4" w:rsidRPr="00FB06C4">
              <w:rPr>
                <w:rStyle w:val="Odkazintenzivn"/>
                <w:sz w:val="22"/>
                <w:szCs w:val="22"/>
              </w:rPr>
              <w:t>Drga</w:t>
            </w:r>
            <w:r w:rsidRPr="00DF7A7F">
              <w:rPr>
                <w:rStyle w:val="Odkazintenzivn"/>
                <w:sz w:val="22"/>
                <w:szCs w:val="22"/>
              </w:rPr>
              <w:fldChar w:fldCharType="end"/>
            </w:r>
          </w:p>
        </w:tc>
        <w:tc>
          <w:tcPr>
            <w:tcW w:w="2128" w:type="dxa"/>
            <w:gridSpan w:val="2"/>
          </w:tcPr>
          <w:p w14:paraId="21630B71" w14:textId="77777777" w:rsidR="008550CB" w:rsidRPr="008C5756" w:rsidRDefault="008550CB" w:rsidP="005B0900">
            <w:pPr>
              <w:spacing w:before="60" w:after="60"/>
              <w:ind w:left="-1156" w:firstLine="1156"/>
              <w:rPr>
                <w:sz w:val="22"/>
                <w:szCs w:val="22"/>
              </w:rPr>
            </w:pPr>
            <w:r w:rsidRPr="008C5756">
              <w:rPr>
                <w:sz w:val="22"/>
                <w:szCs w:val="22"/>
              </w:rPr>
              <w:t>Rudolf</w:t>
            </w:r>
          </w:p>
        </w:tc>
        <w:tc>
          <w:tcPr>
            <w:tcW w:w="4820" w:type="dxa"/>
            <w:shd w:val="clear" w:color="auto" w:fill="auto"/>
            <w:vAlign w:val="center"/>
          </w:tcPr>
          <w:p w14:paraId="6FBAAAE4" w14:textId="77777777" w:rsidR="008550CB" w:rsidRPr="00643FD4" w:rsidRDefault="008550CB" w:rsidP="005B0900">
            <w:pPr>
              <w:spacing w:before="60" w:after="60"/>
              <w:ind w:left="-1156" w:firstLine="1156"/>
              <w:rPr>
                <w:sz w:val="22"/>
                <w:szCs w:val="22"/>
              </w:rPr>
            </w:pPr>
            <w:r w:rsidRPr="00643FD4">
              <w:rPr>
                <w:sz w:val="22"/>
                <w:szCs w:val="22"/>
              </w:rPr>
              <w:t>Ing., Ph.D.</w:t>
            </w:r>
          </w:p>
        </w:tc>
      </w:tr>
      <w:tr w:rsidR="008550CB" w14:paraId="49BF9E7E" w14:textId="77777777" w:rsidTr="005B0900">
        <w:tc>
          <w:tcPr>
            <w:tcW w:w="2299" w:type="dxa"/>
            <w:shd w:val="clear" w:color="auto" w:fill="auto"/>
          </w:tcPr>
          <w:p w14:paraId="57B8BF47" w14:textId="0C838FFC" w:rsidR="008550CB" w:rsidRPr="00DF7A7F" w:rsidRDefault="008550CB" w:rsidP="005B0900">
            <w:pPr>
              <w:spacing w:before="60" w:after="60"/>
              <w:ind w:left="-1156" w:firstLine="1156"/>
              <w:rPr>
                <w:rStyle w:val="Odkazintenzivn"/>
                <w:sz w:val="22"/>
                <w:szCs w:val="22"/>
              </w:rPr>
            </w:pPr>
            <w:r w:rsidRPr="00DF7A7F">
              <w:rPr>
                <w:rStyle w:val="Odkazintenzivn"/>
                <w:sz w:val="22"/>
                <w:szCs w:val="22"/>
              </w:rPr>
              <w:fldChar w:fldCharType="begin"/>
            </w:r>
            <w:r w:rsidRPr="00DF7A7F">
              <w:rPr>
                <w:rStyle w:val="Odkazintenzivn"/>
                <w:sz w:val="22"/>
                <w:szCs w:val="22"/>
              </w:rPr>
              <w:instrText xml:space="preserve"> REF aHromada \h  \* MERGEFORMAT </w:instrText>
            </w:r>
            <w:r w:rsidRPr="00DF7A7F">
              <w:rPr>
                <w:rStyle w:val="Odkazintenzivn"/>
                <w:sz w:val="22"/>
                <w:szCs w:val="22"/>
              </w:rPr>
            </w:r>
            <w:r w:rsidRPr="00DF7A7F">
              <w:rPr>
                <w:rStyle w:val="Odkazintenzivn"/>
                <w:sz w:val="22"/>
                <w:szCs w:val="22"/>
              </w:rPr>
              <w:fldChar w:fldCharType="separate"/>
            </w:r>
            <w:r w:rsidR="00FB06C4" w:rsidRPr="00FB06C4">
              <w:rPr>
                <w:rStyle w:val="Odkazintenzivn"/>
                <w:sz w:val="22"/>
                <w:szCs w:val="22"/>
              </w:rPr>
              <w:t>Hromada</w:t>
            </w:r>
            <w:r w:rsidRPr="00DF7A7F">
              <w:rPr>
                <w:rStyle w:val="Odkazintenzivn"/>
                <w:sz w:val="22"/>
                <w:szCs w:val="22"/>
              </w:rPr>
              <w:fldChar w:fldCharType="end"/>
            </w:r>
          </w:p>
        </w:tc>
        <w:tc>
          <w:tcPr>
            <w:tcW w:w="2128" w:type="dxa"/>
            <w:gridSpan w:val="2"/>
          </w:tcPr>
          <w:p w14:paraId="658EE474" w14:textId="77777777" w:rsidR="008550CB" w:rsidRPr="008C5756" w:rsidRDefault="008550CB" w:rsidP="005B0900">
            <w:pPr>
              <w:spacing w:before="60" w:after="60"/>
              <w:ind w:left="-1156" w:firstLine="1156"/>
              <w:rPr>
                <w:sz w:val="22"/>
                <w:szCs w:val="22"/>
              </w:rPr>
            </w:pPr>
            <w:r w:rsidRPr="008C5756">
              <w:rPr>
                <w:sz w:val="22"/>
                <w:szCs w:val="22"/>
              </w:rPr>
              <w:t>Martin</w:t>
            </w:r>
          </w:p>
        </w:tc>
        <w:tc>
          <w:tcPr>
            <w:tcW w:w="4820" w:type="dxa"/>
            <w:shd w:val="clear" w:color="auto" w:fill="auto"/>
            <w:vAlign w:val="center"/>
          </w:tcPr>
          <w:p w14:paraId="35DF11EE" w14:textId="77777777" w:rsidR="008550CB" w:rsidRPr="00643FD4" w:rsidRDefault="008550CB" w:rsidP="005B0900">
            <w:pPr>
              <w:spacing w:before="60" w:after="60"/>
              <w:ind w:left="-1156" w:firstLine="1156"/>
              <w:rPr>
                <w:sz w:val="22"/>
                <w:szCs w:val="22"/>
              </w:rPr>
            </w:pPr>
            <w:r w:rsidRPr="00643FD4">
              <w:rPr>
                <w:sz w:val="22"/>
                <w:szCs w:val="22"/>
              </w:rPr>
              <w:t>doc. Ing., Ph.D.</w:t>
            </w:r>
          </w:p>
        </w:tc>
      </w:tr>
      <w:tr w:rsidR="008550CB" w14:paraId="7E96E004" w14:textId="77777777" w:rsidTr="005B0900">
        <w:tc>
          <w:tcPr>
            <w:tcW w:w="2299" w:type="dxa"/>
            <w:shd w:val="clear" w:color="auto" w:fill="auto"/>
          </w:tcPr>
          <w:p w14:paraId="5730291B" w14:textId="56100022" w:rsidR="008550CB" w:rsidRPr="00DF7A7F" w:rsidRDefault="008550CB" w:rsidP="005B0900">
            <w:pPr>
              <w:spacing w:before="60" w:after="60"/>
              <w:ind w:left="-1156" w:firstLine="1156"/>
              <w:rPr>
                <w:rStyle w:val="Odkazintenzivn"/>
                <w:sz w:val="22"/>
                <w:szCs w:val="22"/>
              </w:rPr>
            </w:pPr>
            <w:r w:rsidRPr="00DF7A7F">
              <w:rPr>
                <w:rStyle w:val="Odkazintenzivn"/>
                <w:sz w:val="22"/>
                <w:szCs w:val="22"/>
              </w:rPr>
              <w:fldChar w:fldCharType="begin"/>
            </w:r>
            <w:r w:rsidRPr="00DF7A7F">
              <w:rPr>
                <w:rStyle w:val="Odkazintenzivn"/>
                <w:sz w:val="22"/>
                <w:szCs w:val="22"/>
              </w:rPr>
              <w:instrText xml:space="preserve"> REF aJanacova \h  \* MERGEFORMAT </w:instrText>
            </w:r>
            <w:r w:rsidRPr="00DF7A7F">
              <w:rPr>
                <w:rStyle w:val="Odkazintenzivn"/>
                <w:sz w:val="22"/>
                <w:szCs w:val="22"/>
              </w:rPr>
            </w:r>
            <w:r w:rsidRPr="00DF7A7F">
              <w:rPr>
                <w:rStyle w:val="Odkazintenzivn"/>
                <w:sz w:val="22"/>
                <w:szCs w:val="22"/>
              </w:rPr>
              <w:fldChar w:fldCharType="separate"/>
            </w:r>
            <w:r w:rsidR="00FB06C4" w:rsidRPr="00FB06C4">
              <w:rPr>
                <w:rStyle w:val="Odkazintenzivn"/>
                <w:sz w:val="22"/>
                <w:szCs w:val="22"/>
              </w:rPr>
              <w:t>Janáčová</w:t>
            </w:r>
            <w:r w:rsidRPr="00DF7A7F">
              <w:rPr>
                <w:rStyle w:val="Odkazintenzivn"/>
                <w:sz w:val="22"/>
                <w:szCs w:val="22"/>
              </w:rPr>
              <w:fldChar w:fldCharType="end"/>
            </w:r>
          </w:p>
        </w:tc>
        <w:tc>
          <w:tcPr>
            <w:tcW w:w="2128" w:type="dxa"/>
            <w:gridSpan w:val="2"/>
          </w:tcPr>
          <w:p w14:paraId="6DA5C8C6" w14:textId="77777777" w:rsidR="008550CB" w:rsidRPr="008C5756" w:rsidRDefault="008550CB" w:rsidP="005B0900">
            <w:pPr>
              <w:spacing w:before="60" w:after="60"/>
              <w:ind w:left="-1156" w:firstLine="1156"/>
              <w:rPr>
                <w:sz w:val="22"/>
                <w:szCs w:val="22"/>
              </w:rPr>
            </w:pPr>
            <w:r w:rsidRPr="008C5756">
              <w:rPr>
                <w:sz w:val="22"/>
                <w:szCs w:val="22"/>
              </w:rPr>
              <w:t>Dagmar</w:t>
            </w:r>
          </w:p>
        </w:tc>
        <w:tc>
          <w:tcPr>
            <w:tcW w:w="4820" w:type="dxa"/>
            <w:shd w:val="clear" w:color="auto" w:fill="auto"/>
            <w:vAlign w:val="center"/>
          </w:tcPr>
          <w:p w14:paraId="0C143737" w14:textId="77777777" w:rsidR="008550CB" w:rsidRPr="00643FD4" w:rsidRDefault="008550CB" w:rsidP="005B0900">
            <w:pPr>
              <w:spacing w:before="60" w:after="60"/>
              <w:ind w:left="-1156" w:firstLine="1156"/>
              <w:rPr>
                <w:sz w:val="22"/>
                <w:szCs w:val="22"/>
              </w:rPr>
            </w:pPr>
            <w:r w:rsidRPr="00643FD4">
              <w:rPr>
                <w:sz w:val="22"/>
                <w:szCs w:val="22"/>
              </w:rPr>
              <w:t>prof. Ing., CSc.</w:t>
            </w:r>
          </w:p>
        </w:tc>
      </w:tr>
      <w:tr w:rsidR="008550CB" w14:paraId="2785A5D6" w14:textId="77777777" w:rsidTr="005B0900">
        <w:tc>
          <w:tcPr>
            <w:tcW w:w="2299" w:type="dxa"/>
            <w:shd w:val="clear" w:color="auto" w:fill="auto"/>
          </w:tcPr>
          <w:p w14:paraId="7D1CEBA4" w14:textId="12197834" w:rsidR="008550CB" w:rsidRPr="00DF7A7F" w:rsidRDefault="008550CB" w:rsidP="005B0900">
            <w:pPr>
              <w:spacing w:before="60" w:after="60"/>
              <w:ind w:left="-1156" w:firstLine="1156"/>
              <w:rPr>
                <w:rStyle w:val="Odkazintenzivn"/>
                <w:sz w:val="22"/>
                <w:szCs w:val="22"/>
              </w:rPr>
            </w:pPr>
            <w:r w:rsidRPr="00DF7A7F">
              <w:rPr>
                <w:rStyle w:val="Odkazintenzivn"/>
                <w:sz w:val="22"/>
                <w:szCs w:val="22"/>
              </w:rPr>
              <w:fldChar w:fldCharType="begin"/>
            </w:r>
            <w:r w:rsidRPr="00DF7A7F">
              <w:rPr>
                <w:rStyle w:val="Odkazintenzivn"/>
                <w:sz w:val="22"/>
                <w:szCs w:val="22"/>
              </w:rPr>
              <w:instrText xml:space="preserve"> REF ajasek \h  \* MERGEFORMAT </w:instrText>
            </w:r>
            <w:r w:rsidRPr="00DF7A7F">
              <w:rPr>
                <w:rStyle w:val="Odkazintenzivn"/>
                <w:sz w:val="22"/>
                <w:szCs w:val="22"/>
              </w:rPr>
            </w:r>
            <w:r w:rsidRPr="00DF7A7F">
              <w:rPr>
                <w:rStyle w:val="Odkazintenzivn"/>
                <w:sz w:val="22"/>
                <w:szCs w:val="22"/>
              </w:rPr>
              <w:fldChar w:fldCharType="separate"/>
            </w:r>
            <w:r w:rsidR="00FB06C4" w:rsidRPr="00FB06C4">
              <w:rPr>
                <w:rStyle w:val="Odkazintenzivn"/>
                <w:sz w:val="22"/>
                <w:szCs w:val="22"/>
              </w:rPr>
              <w:t>Jašek</w:t>
            </w:r>
            <w:r w:rsidRPr="00DF7A7F">
              <w:rPr>
                <w:rStyle w:val="Odkazintenzivn"/>
                <w:sz w:val="22"/>
                <w:szCs w:val="22"/>
              </w:rPr>
              <w:fldChar w:fldCharType="end"/>
            </w:r>
          </w:p>
        </w:tc>
        <w:tc>
          <w:tcPr>
            <w:tcW w:w="2128" w:type="dxa"/>
            <w:gridSpan w:val="2"/>
          </w:tcPr>
          <w:p w14:paraId="5988EBE3" w14:textId="77777777" w:rsidR="008550CB" w:rsidRPr="008C5756" w:rsidRDefault="008550CB" w:rsidP="005B0900">
            <w:pPr>
              <w:spacing w:before="60" w:after="60"/>
              <w:ind w:left="-1156" w:firstLine="1156"/>
              <w:rPr>
                <w:sz w:val="22"/>
                <w:szCs w:val="22"/>
              </w:rPr>
            </w:pPr>
            <w:r w:rsidRPr="008C5756">
              <w:rPr>
                <w:sz w:val="22"/>
                <w:szCs w:val="22"/>
              </w:rPr>
              <w:t>Roman</w:t>
            </w:r>
          </w:p>
        </w:tc>
        <w:tc>
          <w:tcPr>
            <w:tcW w:w="4820" w:type="dxa"/>
            <w:shd w:val="clear" w:color="auto" w:fill="auto"/>
            <w:vAlign w:val="center"/>
          </w:tcPr>
          <w:p w14:paraId="74CE404C" w14:textId="77777777" w:rsidR="008550CB" w:rsidRPr="00643FD4" w:rsidRDefault="008550CB" w:rsidP="005B0900">
            <w:pPr>
              <w:spacing w:before="60" w:after="60"/>
              <w:ind w:left="-1156" w:firstLine="1156"/>
              <w:rPr>
                <w:sz w:val="22"/>
                <w:szCs w:val="22"/>
              </w:rPr>
            </w:pPr>
            <w:r w:rsidRPr="00643FD4">
              <w:rPr>
                <w:sz w:val="22"/>
                <w:szCs w:val="22"/>
              </w:rPr>
              <w:t>prof. Mgr., Ph.D.</w:t>
            </w:r>
          </w:p>
        </w:tc>
      </w:tr>
      <w:tr w:rsidR="008550CB" w14:paraId="44E712F4" w14:textId="77777777" w:rsidTr="005B0900">
        <w:tc>
          <w:tcPr>
            <w:tcW w:w="2299" w:type="dxa"/>
            <w:shd w:val="clear" w:color="auto" w:fill="auto"/>
          </w:tcPr>
          <w:p w14:paraId="4D37D0E4" w14:textId="2F2EBE92" w:rsidR="008550CB" w:rsidRPr="00DF7A7F" w:rsidRDefault="008550CB" w:rsidP="005B0900">
            <w:pPr>
              <w:spacing w:before="60" w:after="60"/>
              <w:ind w:left="-1156" w:firstLine="1156"/>
              <w:rPr>
                <w:rStyle w:val="Odkazintenzivn"/>
                <w:sz w:val="22"/>
                <w:szCs w:val="22"/>
              </w:rPr>
            </w:pPr>
            <w:r w:rsidRPr="00DF7A7F">
              <w:rPr>
                <w:rStyle w:val="Odkazintenzivn"/>
                <w:sz w:val="22"/>
                <w:szCs w:val="22"/>
              </w:rPr>
              <w:fldChar w:fldCharType="begin"/>
            </w:r>
            <w:r w:rsidRPr="00DF7A7F">
              <w:rPr>
                <w:rStyle w:val="Odkazintenzivn"/>
                <w:sz w:val="22"/>
                <w:szCs w:val="22"/>
              </w:rPr>
              <w:instrText xml:space="preserve"> REF aKresalek \h  \* MERGEFORMAT </w:instrText>
            </w:r>
            <w:r w:rsidRPr="00DF7A7F">
              <w:rPr>
                <w:rStyle w:val="Odkazintenzivn"/>
                <w:sz w:val="22"/>
                <w:szCs w:val="22"/>
              </w:rPr>
            </w:r>
            <w:r w:rsidRPr="00DF7A7F">
              <w:rPr>
                <w:rStyle w:val="Odkazintenzivn"/>
                <w:sz w:val="22"/>
                <w:szCs w:val="22"/>
              </w:rPr>
              <w:fldChar w:fldCharType="separate"/>
            </w:r>
            <w:r w:rsidR="00FB06C4" w:rsidRPr="00FB06C4">
              <w:rPr>
                <w:rStyle w:val="Odkazintenzivn"/>
                <w:sz w:val="22"/>
                <w:szCs w:val="22"/>
              </w:rPr>
              <w:t>Křesálek</w:t>
            </w:r>
            <w:r w:rsidRPr="00DF7A7F">
              <w:rPr>
                <w:rStyle w:val="Odkazintenzivn"/>
                <w:sz w:val="22"/>
                <w:szCs w:val="22"/>
              </w:rPr>
              <w:fldChar w:fldCharType="end"/>
            </w:r>
          </w:p>
        </w:tc>
        <w:tc>
          <w:tcPr>
            <w:tcW w:w="2128" w:type="dxa"/>
            <w:gridSpan w:val="2"/>
          </w:tcPr>
          <w:p w14:paraId="7155A5F9" w14:textId="77777777" w:rsidR="008550CB" w:rsidRPr="008C5756" w:rsidRDefault="008550CB" w:rsidP="005B0900">
            <w:pPr>
              <w:spacing w:before="60" w:after="60"/>
              <w:ind w:left="-1156" w:firstLine="1156"/>
              <w:rPr>
                <w:sz w:val="22"/>
                <w:szCs w:val="22"/>
              </w:rPr>
            </w:pPr>
            <w:r w:rsidRPr="008C5756">
              <w:rPr>
                <w:sz w:val="22"/>
                <w:szCs w:val="22"/>
              </w:rPr>
              <w:t>Vojtěch</w:t>
            </w:r>
          </w:p>
        </w:tc>
        <w:tc>
          <w:tcPr>
            <w:tcW w:w="4820" w:type="dxa"/>
            <w:shd w:val="clear" w:color="auto" w:fill="auto"/>
            <w:vAlign w:val="center"/>
          </w:tcPr>
          <w:p w14:paraId="7DCD37EA" w14:textId="77777777" w:rsidR="008550CB" w:rsidRPr="00643FD4" w:rsidRDefault="008550CB" w:rsidP="005B0900">
            <w:pPr>
              <w:spacing w:before="60" w:after="60"/>
              <w:ind w:left="-1156" w:firstLine="1156"/>
              <w:rPr>
                <w:sz w:val="22"/>
                <w:szCs w:val="22"/>
              </w:rPr>
            </w:pPr>
            <w:r w:rsidRPr="00643FD4">
              <w:rPr>
                <w:sz w:val="22"/>
                <w:szCs w:val="22"/>
              </w:rPr>
              <w:t>doc. RNDr., CSc.</w:t>
            </w:r>
          </w:p>
        </w:tc>
      </w:tr>
      <w:tr w:rsidR="00C32E9B" w14:paraId="36622554" w14:textId="77777777" w:rsidTr="005B0900">
        <w:trPr>
          <w:ins w:id="2829" w:author="Jiří Vojtěšek" w:date="2018-11-20T21:57:00Z"/>
        </w:trPr>
        <w:tc>
          <w:tcPr>
            <w:tcW w:w="2299" w:type="dxa"/>
            <w:shd w:val="clear" w:color="auto" w:fill="auto"/>
          </w:tcPr>
          <w:p w14:paraId="043F3D0C" w14:textId="75EDBDFE" w:rsidR="00C32E9B" w:rsidRPr="0013290F" w:rsidRDefault="0013290F" w:rsidP="005B0900">
            <w:pPr>
              <w:spacing w:before="60" w:after="60"/>
              <w:ind w:left="-1156" w:firstLine="1156"/>
              <w:rPr>
                <w:ins w:id="2830" w:author="Jiří Vojtěšek" w:date="2018-11-20T21:57:00Z"/>
                <w:rStyle w:val="Odkazintenzivn"/>
                <w:rPrChange w:id="2831" w:author="Jiří Vojtěšek" w:date="2018-11-20T22:00:00Z">
                  <w:rPr>
                    <w:ins w:id="2832" w:author="Jiří Vojtěšek" w:date="2018-11-20T21:57:00Z"/>
                    <w:rStyle w:val="Odkazintenzivn"/>
                    <w:sz w:val="22"/>
                    <w:szCs w:val="22"/>
                  </w:rPr>
                </w:rPrChange>
              </w:rPr>
            </w:pPr>
            <w:ins w:id="2833" w:author="Jiří Vojtěšek" w:date="2018-11-20T22:00:00Z">
              <w:r w:rsidRPr="0013290F">
                <w:rPr>
                  <w:rStyle w:val="Odkazintenzivn"/>
                  <w:sz w:val="22"/>
                </w:rPr>
                <w:fldChar w:fldCharType="begin"/>
              </w:r>
              <w:r w:rsidRPr="0013290F">
                <w:rPr>
                  <w:rStyle w:val="Odkazintenzivn"/>
                  <w:sz w:val="22"/>
                  <w:rPrChange w:id="2834" w:author="Jiří Vojtěšek" w:date="2018-11-20T22:00:00Z">
                    <w:rPr>
                      <w:rStyle w:val="Odkazintenzivn"/>
                      <w:sz w:val="22"/>
                      <w:szCs w:val="22"/>
                    </w:rPr>
                  </w:rPrChange>
                </w:rPr>
                <w:instrText xml:space="preserve"> REF aLapkova \h </w:instrText>
              </w:r>
            </w:ins>
            <w:r w:rsidRPr="0013290F">
              <w:rPr>
                <w:rStyle w:val="Odkazintenzivn"/>
                <w:sz w:val="22"/>
                <w:rPrChange w:id="2835" w:author="Jiří Vojtěšek" w:date="2018-11-20T22:00:00Z">
                  <w:rPr>
                    <w:rStyle w:val="Odkazintenzivn"/>
                  </w:rPr>
                </w:rPrChange>
              </w:rPr>
              <w:instrText xml:space="preserve"> \* MERGEFORMAT </w:instrText>
            </w:r>
            <w:r w:rsidRPr="0013290F">
              <w:rPr>
                <w:rStyle w:val="Odkazintenzivn"/>
                <w:sz w:val="22"/>
              </w:rPr>
            </w:r>
            <w:r w:rsidRPr="0013290F">
              <w:rPr>
                <w:rStyle w:val="Odkazintenzivn"/>
                <w:sz w:val="22"/>
                <w:rPrChange w:id="2836" w:author="Jiří Vojtěšek" w:date="2018-11-20T22:00:00Z">
                  <w:rPr>
                    <w:rStyle w:val="Odkazintenzivn"/>
                    <w:sz w:val="22"/>
                  </w:rPr>
                </w:rPrChange>
              </w:rPr>
              <w:fldChar w:fldCharType="separate"/>
            </w:r>
            <w:ins w:id="2837" w:author="Jiří Vojtěšek" w:date="2018-11-20T22:00:00Z">
              <w:r w:rsidRPr="0013290F">
                <w:rPr>
                  <w:rStyle w:val="Odkazintenzivn"/>
                  <w:sz w:val="22"/>
                  <w:rPrChange w:id="2838" w:author="Jiří Vojtěšek" w:date="2018-11-20T22:00:00Z">
                    <w:rPr/>
                  </w:rPrChange>
                </w:rPr>
                <w:t>Lapková</w:t>
              </w:r>
              <w:r w:rsidRPr="0013290F">
                <w:rPr>
                  <w:rStyle w:val="Odkazintenzivn"/>
                  <w:sz w:val="22"/>
                </w:rPr>
                <w:fldChar w:fldCharType="end"/>
              </w:r>
            </w:ins>
          </w:p>
        </w:tc>
        <w:tc>
          <w:tcPr>
            <w:tcW w:w="2128" w:type="dxa"/>
            <w:gridSpan w:val="2"/>
          </w:tcPr>
          <w:p w14:paraId="0915B640" w14:textId="5ACB3F32" w:rsidR="00C32E9B" w:rsidRPr="008C5756" w:rsidRDefault="00C32E9B" w:rsidP="005B0900">
            <w:pPr>
              <w:spacing w:before="60" w:after="60"/>
              <w:ind w:left="-1156" w:firstLine="1156"/>
              <w:rPr>
                <w:ins w:id="2839" w:author="Jiří Vojtěšek" w:date="2018-11-20T21:57:00Z"/>
                <w:sz w:val="22"/>
                <w:szCs w:val="22"/>
              </w:rPr>
            </w:pPr>
            <w:ins w:id="2840" w:author="Jiří Vojtěšek" w:date="2018-11-20T21:57:00Z">
              <w:r>
                <w:rPr>
                  <w:sz w:val="22"/>
                  <w:szCs w:val="22"/>
                </w:rPr>
                <w:t>Dora</w:t>
              </w:r>
            </w:ins>
          </w:p>
        </w:tc>
        <w:tc>
          <w:tcPr>
            <w:tcW w:w="4820" w:type="dxa"/>
            <w:shd w:val="clear" w:color="auto" w:fill="auto"/>
            <w:vAlign w:val="center"/>
          </w:tcPr>
          <w:p w14:paraId="20FD7444" w14:textId="4C3FFE82" w:rsidR="00C32E9B" w:rsidRPr="00643FD4" w:rsidRDefault="00C32E9B" w:rsidP="005B0900">
            <w:pPr>
              <w:spacing w:before="60" w:after="60"/>
              <w:ind w:left="-1156" w:firstLine="1156"/>
              <w:rPr>
                <w:ins w:id="2841" w:author="Jiří Vojtěšek" w:date="2018-11-20T21:57:00Z"/>
                <w:sz w:val="22"/>
                <w:szCs w:val="22"/>
              </w:rPr>
            </w:pPr>
            <w:ins w:id="2842" w:author="Jiří Vojtěšek" w:date="2018-11-20T21:57:00Z">
              <w:r>
                <w:rPr>
                  <w:sz w:val="22"/>
                  <w:szCs w:val="22"/>
                </w:rPr>
                <w:t>Ing,, Ph.D.</w:t>
              </w:r>
            </w:ins>
          </w:p>
        </w:tc>
      </w:tr>
      <w:tr w:rsidR="008550CB" w14:paraId="60770845" w14:textId="77777777" w:rsidTr="005B0900">
        <w:tc>
          <w:tcPr>
            <w:tcW w:w="2299" w:type="dxa"/>
            <w:shd w:val="clear" w:color="auto" w:fill="auto"/>
          </w:tcPr>
          <w:p w14:paraId="6FCEF9B9" w14:textId="5D1973CB" w:rsidR="008550CB" w:rsidRPr="00DF7A7F" w:rsidRDefault="008550CB" w:rsidP="005B0900">
            <w:pPr>
              <w:spacing w:before="60" w:after="60"/>
              <w:ind w:left="-1156" w:firstLine="1156"/>
              <w:rPr>
                <w:rStyle w:val="Odkazintenzivn"/>
                <w:sz w:val="22"/>
                <w:szCs w:val="22"/>
              </w:rPr>
            </w:pPr>
            <w:r w:rsidRPr="00DF7A7F">
              <w:rPr>
                <w:rStyle w:val="Odkazintenzivn"/>
                <w:sz w:val="22"/>
                <w:szCs w:val="22"/>
              </w:rPr>
              <w:fldChar w:fldCharType="begin"/>
            </w:r>
            <w:r w:rsidRPr="00DF7A7F">
              <w:rPr>
                <w:rStyle w:val="Odkazintenzivn"/>
                <w:sz w:val="22"/>
                <w:szCs w:val="22"/>
              </w:rPr>
              <w:instrText xml:space="preserve"> REF aLukas \h  \* MERGEFORMAT </w:instrText>
            </w:r>
            <w:r w:rsidRPr="00DF7A7F">
              <w:rPr>
                <w:rStyle w:val="Odkazintenzivn"/>
                <w:sz w:val="22"/>
                <w:szCs w:val="22"/>
              </w:rPr>
            </w:r>
            <w:r w:rsidRPr="00DF7A7F">
              <w:rPr>
                <w:rStyle w:val="Odkazintenzivn"/>
                <w:sz w:val="22"/>
                <w:szCs w:val="22"/>
              </w:rPr>
              <w:fldChar w:fldCharType="separate"/>
            </w:r>
            <w:r w:rsidR="00FB06C4" w:rsidRPr="00FB06C4">
              <w:rPr>
                <w:rStyle w:val="Odkazintenzivn"/>
                <w:sz w:val="22"/>
                <w:szCs w:val="22"/>
              </w:rPr>
              <w:t>Lukáš</w:t>
            </w:r>
            <w:r w:rsidRPr="00DF7A7F">
              <w:rPr>
                <w:rStyle w:val="Odkazintenzivn"/>
                <w:sz w:val="22"/>
                <w:szCs w:val="22"/>
              </w:rPr>
              <w:fldChar w:fldCharType="end"/>
            </w:r>
          </w:p>
        </w:tc>
        <w:tc>
          <w:tcPr>
            <w:tcW w:w="2128" w:type="dxa"/>
            <w:gridSpan w:val="2"/>
          </w:tcPr>
          <w:p w14:paraId="724F1B4D" w14:textId="77777777" w:rsidR="008550CB" w:rsidRPr="008C5756" w:rsidRDefault="008550CB" w:rsidP="005B0900">
            <w:pPr>
              <w:spacing w:before="60" w:after="60"/>
              <w:ind w:left="-1156" w:firstLine="1156"/>
              <w:rPr>
                <w:sz w:val="22"/>
                <w:szCs w:val="22"/>
              </w:rPr>
            </w:pPr>
            <w:r w:rsidRPr="008C5756">
              <w:rPr>
                <w:sz w:val="22"/>
                <w:szCs w:val="22"/>
              </w:rPr>
              <w:t>Luděk</w:t>
            </w:r>
          </w:p>
        </w:tc>
        <w:tc>
          <w:tcPr>
            <w:tcW w:w="4820" w:type="dxa"/>
            <w:shd w:val="clear" w:color="auto" w:fill="auto"/>
            <w:vAlign w:val="center"/>
          </w:tcPr>
          <w:p w14:paraId="5FD744CB" w14:textId="77777777" w:rsidR="008550CB" w:rsidRPr="00643FD4" w:rsidRDefault="008550CB" w:rsidP="005B0900">
            <w:pPr>
              <w:spacing w:before="60" w:after="60"/>
              <w:ind w:left="-1156" w:firstLine="1156"/>
              <w:rPr>
                <w:sz w:val="22"/>
                <w:szCs w:val="22"/>
              </w:rPr>
            </w:pPr>
            <w:r w:rsidRPr="00643FD4">
              <w:rPr>
                <w:sz w:val="22"/>
                <w:szCs w:val="22"/>
              </w:rPr>
              <w:t>doc. Ing., CSc.</w:t>
            </w:r>
          </w:p>
        </w:tc>
      </w:tr>
      <w:tr w:rsidR="008550CB" w14:paraId="60C6507B" w14:textId="77777777" w:rsidTr="005B0900">
        <w:tc>
          <w:tcPr>
            <w:tcW w:w="2299" w:type="dxa"/>
            <w:shd w:val="clear" w:color="auto" w:fill="auto"/>
          </w:tcPr>
          <w:p w14:paraId="518527D1" w14:textId="242BB9EC" w:rsidR="008550CB" w:rsidRPr="00DF7A7F" w:rsidRDefault="008550CB" w:rsidP="005B0900">
            <w:pPr>
              <w:spacing w:before="60" w:after="60"/>
              <w:ind w:left="-1156" w:firstLine="1156"/>
              <w:rPr>
                <w:rStyle w:val="Odkazintenzivn"/>
                <w:sz w:val="22"/>
                <w:szCs w:val="22"/>
              </w:rPr>
            </w:pPr>
            <w:r w:rsidRPr="00DF7A7F">
              <w:rPr>
                <w:rStyle w:val="Odkazintenzivn"/>
                <w:sz w:val="22"/>
                <w:szCs w:val="22"/>
              </w:rPr>
              <w:fldChar w:fldCharType="begin"/>
            </w:r>
            <w:r w:rsidRPr="00DF7A7F">
              <w:rPr>
                <w:rStyle w:val="Odkazintenzivn"/>
                <w:sz w:val="22"/>
                <w:szCs w:val="22"/>
              </w:rPr>
              <w:instrText xml:space="preserve"> REF aNeumann \h  \* MERGEFORMAT </w:instrText>
            </w:r>
            <w:r w:rsidRPr="00DF7A7F">
              <w:rPr>
                <w:rStyle w:val="Odkazintenzivn"/>
                <w:sz w:val="22"/>
                <w:szCs w:val="22"/>
              </w:rPr>
            </w:r>
            <w:r w:rsidRPr="00DF7A7F">
              <w:rPr>
                <w:rStyle w:val="Odkazintenzivn"/>
                <w:sz w:val="22"/>
                <w:szCs w:val="22"/>
              </w:rPr>
              <w:fldChar w:fldCharType="separate"/>
            </w:r>
            <w:r w:rsidR="00FB06C4" w:rsidRPr="00FB06C4">
              <w:rPr>
                <w:rStyle w:val="Odkazintenzivn"/>
                <w:sz w:val="22"/>
                <w:szCs w:val="22"/>
              </w:rPr>
              <w:t>Neumann</w:t>
            </w:r>
            <w:r w:rsidRPr="00DF7A7F">
              <w:rPr>
                <w:rStyle w:val="Odkazintenzivn"/>
                <w:sz w:val="22"/>
                <w:szCs w:val="22"/>
              </w:rPr>
              <w:fldChar w:fldCharType="end"/>
            </w:r>
          </w:p>
        </w:tc>
        <w:tc>
          <w:tcPr>
            <w:tcW w:w="2128" w:type="dxa"/>
            <w:gridSpan w:val="2"/>
          </w:tcPr>
          <w:p w14:paraId="7C555437" w14:textId="77777777" w:rsidR="008550CB" w:rsidRPr="008C5756" w:rsidRDefault="008550CB" w:rsidP="005B0900">
            <w:pPr>
              <w:spacing w:before="60" w:after="60"/>
              <w:ind w:left="-1156" w:firstLine="1156"/>
              <w:rPr>
                <w:sz w:val="22"/>
                <w:szCs w:val="22"/>
              </w:rPr>
            </w:pPr>
            <w:r w:rsidRPr="008C5756">
              <w:rPr>
                <w:sz w:val="22"/>
                <w:szCs w:val="22"/>
              </w:rPr>
              <w:t>Petr</w:t>
            </w:r>
          </w:p>
        </w:tc>
        <w:tc>
          <w:tcPr>
            <w:tcW w:w="4820" w:type="dxa"/>
            <w:shd w:val="clear" w:color="auto" w:fill="auto"/>
            <w:vAlign w:val="center"/>
          </w:tcPr>
          <w:p w14:paraId="708CB345" w14:textId="77777777" w:rsidR="008550CB" w:rsidRPr="00643FD4" w:rsidRDefault="008550CB" w:rsidP="005B0900">
            <w:pPr>
              <w:spacing w:before="60" w:after="60"/>
              <w:ind w:left="-1156" w:firstLine="1156"/>
              <w:rPr>
                <w:sz w:val="22"/>
                <w:szCs w:val="22"/>
              </w:rPr>
            </w:pPr>
            <w:r w:rsidRPr="00643FD4">
              <w:rPr>
                <w:sz w:val="22"/>
                <w:szCs w:val="22"/>
              </w:rPr>
              <w:t>Ing., Ph.D.</w:t>
            </w:r>
          </w:p>
        </w:tc>
      </w:tr>
      <w:tr w:rsidR="008550CB" w14:paraId="15068C57" w14:textId="77777777" w:rsidTr="005B0900">
        <w:tc>
          <w:tcPr>
            <w:tcW w:w="2299" w:type="dxa"/>
            <w:shd w:val="clear" w:color="auto" w:fill="auto"/>
          </w:tcPr>
          <w:p w14:paraId="330A669C" w14:textId="5FD078F1" w:rsidR="008550CB" w:rsidRPr="00DF7A7F" w:rsidRDefault="008550CB" w:rsidP="005B0900">
            <w:pPr>
              <w:spacing w:before="60" w:after="60"/>
              <w:ind w:left="-1156" w:firstLine="1156"/>
              <w:rPr>
                <w:rStyle w:val="Odkazintenzivn"/>
                <w:sz w:val="22"/>
                <w:szCs w:val="22"/>
              </w:rPr>
            </w:pPr>
            <w:r w:rsidRPr="00DF7A7F">
              <w:rPr>
                <w:rStyle w:val="Odkazintenzivn"/>
                <w:sz w:val="22"/>
                <w:szCs w:val="22"/>
              </w:rPr>
              <w:fldChar w:fldCharType="begin"/>
            </w:r>
            <w:r w:rsidRPr="00DF7A7F">
              <w:rPr>
                <w:rStyle w:val="Odkazintenzivn"/>
                <w:sz w:val="22"/>
                <w:szCs w:val="22"/>
              </w:rPr>
              <w:instrText xml:space="preserve"> REF anovak \h  \* MERGEFORMAT </w:instrText>
            </w:r>
            <w:r w:rsidRPr="00DF7A7F">
              <w:rPr>
                <w:rStyle w:val="Odkazintenzivn"/>
                <w:sz w:val="22"/>
                <w:szCs w:val="22"/>
              </w:rPr>
            </w:r>
            <w:r w:rsidRPr="00DF7A7F">
              <w:rPr>
                <w:rStyle w:val="Odkazintenzivn"/>
                <w:sz w:val="22"/>
                <w:szCs w:val="22"/>
              </w:rPr>
              <w:fldChar w:fldCharType="separate"/>
            </w:r>
            <w:r w:rsidR="00FB06C4" w:rsidRPr="00FB06C4">
              <w:rPr>
                <w:rStyle w:val="Odkazintenzivn"/>
                <w:sz w:val="22"/>
                <w:szCs w:val="22"/>
              </w:rPr>
              <w:t>Novák</w:t>
            </w:r>
            <w:r w:rsidRPr="00DF7A7F">
              <w:rPr>
                <w:rStyle w:val="Odkazintenzivn"/>
                <w:sz w:val="22"/>
                <w:szCs w:val="22"/>
              </w:rPr>
              <w:fldChar w:fldCharType="end"/>
            </w:r>
          </w:p>
        </w:tc>
        <w:tc>
          <w:tcPr>
            <w:tcW w:w="2128" w:type="dxa"/>
            <w:gridSpan w:val="2"/>
          </w:tcPr>
          <w:p w14:paraId="310F460A" w14:textId="77777777" w:rsidR="008550CB" w:rsidRPr="008C5756" w:rsidRDefault="008550CB" w:rsidP="005B0900">
            <w:pPr>
              <w:spacing w:before="60" w:after="60"/>
              <w:ind w:left="-1156" w:firstLine="1156"/>
              <w:rPr>
                <w:sz w:val="22"/>
                <w:szCs w:val="22"/>
              </w:rPr>
            </w:pPr>
            <w:r w:rsidRPr="008C5756">
              <w:rPr>
                <w:sz w:val="22"/>
                <w:szCs w:val="22"/>
              </w:rPr>
              <w:t>Petr</w:t>
            </w:r>
          </w:p>
        </w:tc>
        <w:tc>
          <w:tcPr>
            <w:tcW w:w="4820" w:type="dxa"/>
            <w:shd w:val="clear" w:color="auto" w:fill="auto"/>
            <w:vAlign w:val="center"/>
          </w:tcPr>
          <w:p w14:paraId="31FEBF88" w14:textId="77777777" w:rsidR="008550CB" w:rsidRPr="00643FD4" w:rsidRDefault="008550CB" w:rsidP="005B0900">
            <w:pPr>
              <w:spacing w:before="60" w:after="60"/>
              <w:ind w:left="-1156" w:firstLine="1156"/>
              <w:rPr>
                <w:sz w:val="22"/>
                <w:szCs w:val="22"/>
              </w:rPr>
            </w:pPr>
            <w:r w:rsidRPr="00643FD4">
              <w:rPr>
                <w:sz w:val="22"/>
                <w:szCs w:val="22"/>
              </w:rPr>
              <w:t>Ing., Ph.D.</w:t>
            </w:r>
          </w:p>
        </w:tc>
      </w:tr>
      <w:tr w:rsidR="008550CB" w14:paraId="139DC7F2" w14:textId="77777777" w:rsidTr="005B0900">
        <w:tc>
          <w:tcPr>
            <w:tcW w:w="2299" w:type="dxa"/>
            <w:shd w:val="clear" w:color="auto" w:fill="auto"/>
          </w:tcPr>
          <w:p w14:paraId="3742A778" w14:textId="7741B33A" w:rsidR="008550CB" w:rsidRPr="00DF7A7F" w:rsidRDefault="008550CB" w:rsidP="005B0900">
            <w:pPr>
              <w:spacing w:before="60" w:after="60"/>
              <w:ind w:left="-1156" w:firstLine="1156"/>
              <w:rPr>
                <w:rStyle w:val="Odkazintenzivn"/>
                <w:sz w:val="22"/>
                <w:szCs w:val="22"/>
              </w:rPr>
            </w:pPr>
            <w:r w:rsidRPr="00DF7A7F">
              <w:rPr>
                <w:rStyle w:val="Odkazintenzivn"/>
                <w:sz w:val="22"/>
                <w:szCs w:val="22"/>
              </w:rPr>
              <w:fldChar w:fldCharType="begin"/>
            </w:r>
            <w:r w:rsidRPr="00DF7A7F">
              <w:rPr>
                <w:rStyle w:val="Odkazintenzivn"/>
                <w:sz w:val="22"/>
                <w:szCs w:val="22"/>
              </w:rPr>
              <w:instrText xml:space="preserve"> REF aoutericka \h  \* MERGEFORMAT </w:instrText>
            </w:r>
            <w:r w:rsidRPr="00DF7A7F">
              <w:rPr>
                <w:rStyle w:val="Odkazintenzivn"/>
                <w:sz w:val="22"/>
                <w:szCs w:val="22"/>
              </w:rPr>
            </w:r>
            <w:r w:rsidRPr="00DF7A7F">
              <w:rPr>
                <w:rStyle w:val="Odkazintenzivn"/>
                <w:sz w:val="22"/>
                <w:szCs w:val="22"/>
              </w:rPr>
              <w:fldChar w:fldCharType="separate"/>
            </w:r>
            <w:r w:rsidR="00FB06C4" w:rsidRPr="00FB06C4">
              <w:rPr>
                <w:rStyle w:val="Odkazintenzivn"/>
                <w:sz w:val="22"/>
                <w:szCs w:val="22"/>
              </w:rPr>
              <w:t>Outěřická</w:t>
            </w:r>
            <w:r w:rsidRPr="00DF7A7F">
              <w:rPr>
                <w:rStyle w:val="Odkazintenzivn"/>
                <w:sz w:val="22"/>
                <w:szCs w:val="22"/>
              </w:rPr>
              <w:fldChar w:fldCharType="end"/>
            </w:r>
          </w:p>
        </w:tc>
        <w:tc>
          <w:tcPr>
            <w:tcW w:w="2128" w:type="dxa"/>
            <w:gridSpan w:val="2"/>
          </w:tcPr>
          <w:p w14:paraId="131F7379" w14:textId="77777777" w:rsidR="008550CB" w:rsidRPr="00DF7A7F" w:rsidRDefault="008550CB" w:rsidP="005B0900">
            <w:pPr>
              <w:spacing w:before="60" w:after="60"/>
              <w:ind w:left="-1156" w:firstLine="1156"/>
              <w:rPr>
                <w:sz w:val="22"/>
                <w:szCs w:val="22"/>
              </w:rPr>
            </w:pPr>
            <w:r w:rsidRPr="00DF7A7F">
              <w:rPr>
                <w:sz w:val="22"/>
                <w:szCs w:val="22"/>
              </w:rPr>
              <w:t>Tereza</w:t>
            </w:r>
          </w:p>
        </w:tc>
        <w:tc>
          <w:tcPr>
            <w:tcW w:w="4820" w:type="dxa"/>
            <w:shd w:val="clear" w:color="auto" w:fill="auto"/>
            <w:vAlign w:val="center"/>
          </w:tcPr>
          <w:p w14:paraId="389DAA5F" w14:textId="77777777" w:rsidR="008550CB" w:rsidRPr="00DF7A7F" w:rsidRDefault="008550CB" w:rsidP="005B0900">
            <w:pPr>
              <w:spacing w:before="60" w:after="60"/>
              <w:ind w:left="-1156" w:firstLine="1156"/>
              <w:rPr>
                <w:sz w:val="22"/>
                <w:szCs w:val="22"/>
              </w:rPr>
            </w:pPr>
            <w:r w:rsidRPr="00DF7A7F">
              <w:rPr>
                <w:sz w:val="22"/>
                <w:szCs w:val="22"/>
              </w:rPr>
              <w:t>Mgr.</w:t>
            </w:r>
          </w:p>
        </w:tc>
      </w:tr>
      <w:tr w:rsidR="008550CB" w14:paraId="22E5E85E" w14:textId="77777777" w:rsidTr="005B0900">
        <w:tc>
          <w:tcPr>
            <w:tcW w:w="2299" w:type="dxa"/>
            <w:shd w:val="clear" w:color="auto" w:fill="auto"/>
          </w:tcPr>
          <w:p w14:paraId="270C42B1" w14:textId="45CF1234" w:rsidR="008550CB" w:rsidRPr="00DF7A7F" w:rsidRDefault="008550CB" w:rsidP="005B0900">
            <w:pPr>
              <w:spacing w:before="60" w:after="60"/>
              <w:ind w:left="-1156" w:firstLine="1156"/>
              <w:rPr>
                <w:rStyle w:val="Odkazintenzivn"/>
                <w:sz w:val="22"/>
                <w:szCs w:val="22"/>
              </w:rPr>
            </w:pPr>
            <w:r w:rsidRPr="00DF7A7F">
              <w:rPr>
                <w:rStyle w:val="Odkazintenzivn"/>
                <w:sz w:val="22"/>
                <w:szCs w:val="22"/>
              </w:rPr>
              <w:fldChar w:fldCharType="begin"/>
            </w:r>
            <w:r w:rsidRPr="00DF7A7F">
              <w:rPr>
                <w:rStyle w:val="Odkazintenzivn"/>
                <w:sz w:val="22"/>
                <w:szCs w:val="22"/>
              </w:rPr>
              <w:instrText xml:space="preserve"> REF avalouch \h  \* MERGEFORMAT </w:instrText>
            </w:r>
            <w:r w:rsidRPr="00DF7A7F">
              <w:rPr>
                <w:rStyle w:val="Odkazintenzivn"/>
                <w:sz w:val="22"/>
                <w:szCs w:val="22"/>
              </w:rPr>
            </w:r>
            <w:r w:rsidRPr="00DF7A7F">
              <w:rPr>
                <w:rStyle w:val="Odkazintenzivn"/>
                <w:sz w:val="22"/>
                <w:szCs w:val="22"/>
              </w:rPr>
              <w:fldChar w:fldCharType="separate"/>
            </w:r>
            <w:r w:rsidR="00FB06C4" w:rsidRPr="00FB06C4">
              <w:rPr>
                <w:rStyle w:val="Odkazintenzivn"/>
                <w:sz w:val="22"/>
                <w:szCs w:val="22"/>
              </w:rPr>
              <w:t>Valouch</w:t>
            </w:r>
            <w:r w:rsidRPr="00DF7A7F">
              <w:rPr>
                <w:rStyle w:val="Odkazintenzivn"/>
                <w:sz w:val="22"/>
                <w:szCs w:val="22"/>
              </w:rPr>
              <w:fldChar w:fldCharType="end"/>
            </w:r>
          </w:p>
        </w:tc>
        <w:tc>
          <w:tcPr>
            <w:tcW w:w="2128" w:type="dxa"/>
            <w:gridSpan w:val="2"/>
          </w:tcPr>
          <w:p w14:paraId="1C67477C" w14:textId="77777777" w:rsidR="008550CB" w:rsidRPr="00DF7A7F" w:rsidRDefault="008550CB" w:rsidP="005B0900">
            <w:pPr>
              <w:spacing w:before="60" w:after="60"/>
              <w:ind w:left="-1156" w:firstLine="1156"/>
              <w:rPr>
                <w:sz w:val="22"/>
                <w:szCs w:val="22"/>
              </w:rPr>
            </w:pPr>
            <w:r w:rsidRPr="00DF7A7F">
              <w:rPr>
                <w:sz w:val="22"/>
                <w:szCs w:val="22"/>
              </w:rPr>
              <w:t>Jan</w:t>
            </w:r>
          </w:p>
        </w:tc>
        <w:tc>
          <w:tcPr>
            <w:tcW w:w="4820" w:type="dxa"/>
            <w:shd w:val="clear" w:color="auto" w:fill="auto"/>
            <w:vAlign w:val="center"/>
          </w:tcPr>
          <w:p w14:paraId="412E28F4" w14:textId="77777777" w:rsidR="008550CB" w:rsidRPr="00DF7A7F" w:rsidRDefault="008550CB" w:rsidP="005B0900">
            <w:pPr>
              <w:spacing w:before="60" w:after="60"/>
              <w:ind w:left="-1156" w:firstLine="1156"/>
              <w:rPr>
                <w:sz w:val="22"/>
                <w:szCs w:val="22"/>
              </w:rPr>
            </w:pPr>
            <w:r w:rsidRPr="00DF7A7F">
              <w:rPr>
                <w:sz w:val="22"/>
                <w:szCs w:val="22"/>
              </w:rPr>
              <w:t>Ing., Ph.D.</w:t>
            </w:r>
          </w:p>
        </w:tc>
      </w:tr>
      <w:tr w:rsidR="008550CB" w14:paraId="38AD2F4D" w14:textId="77777777" w:rsidTr="005B0900">
        <w:tc>
          <w:tcPr>
            <w:tcW w:w="2299" w:type="dxa"/>
            <w:shd w:val="clear" w:color="auto" w:fill="auto"/>
          </w:tcPr>
          <w:p w14:paraId="69101BD0" w14:textId="5E76B124" w:rsidR="008550CB" w:rsidRPr="00DF7A7F" w:rsidRDefault="008550CB" w:rsidP="005B0900">
            <w:pPr>
              <w:spacing w:before="60" w:after="60"/>
              <w:ind w:left="-1156" w:firstLine="1156"/>
              <w:rPr>
                <w:rStyle w:val="Odkazintenzivn"/>
                <w:sz w:val="22"/>
                <w:szCs w:val="22"/>
              </w:rPr>
            </w:pPr>
            <w:r w:rsidRPr="00DF7A7F">
              <w:rPr>
                <w:rStyle w:val="Odkazintenzivn"/>
                <w:sz w:val="22"/>
                <w:szCs w:val="22"/>
              </w:rPr>
              <w:fldChar w:fldCharType="begin"/>
            </w:r>
            <w:r w:rsidRPr="00DF7A7F">
              <w:rPr>
                <w:rStyle w:val="Odkazintenzivn"/>
                <w:sz w:val="22"/>
                <w:szCs w:val="22"/>
              </w:rPr>
              <w:instrText xml:space="preserve"> REF aVasekL \h  \* MERGEFORMAT </w:instrText>
            </w:r>
            <w:r w:rsidRPr="00DF7A7F">
              <w:rPr>
                <w:rStyle w:val="Odkazintenzivn"/>
                <w:sz w:val="22"/>
                <w:szCs w:val="22"/>
              </w:rPr>
            </w:r>
            <w:r w:rsidRPr="00DF7A7F">
              <w:rPr>
                <w:rStyle w:val="Odkazintenzivn"/>
                <w:sz w:val="22"/>
                <w:szCs w:val="22"/>
              </w:rPr>
              <w:fldChar w:fldCharType="separate"/>
            </w:r>
            <w:r w:rsidR="00FB06C4" w:rsidRPr="00FB06C4">
              <w:rPr>
                <w:rStyle w:val="Odkazintenzivn"/>
                <w:sz w:val="22"/>
                <w:szCs w:val="22"/>
              </w:rPr>
              <w:t>Vašek</w:t>
            </w:r>
            <w:r w:rsidRPr="00DF7A7F">
              <w:rPr>
                <w:rStyle w:val="Odkazintenzivn"/>
                <w:sz w:val="22"/>
                <w:szCs w:val="22"/>
              </w:rPr>
              <w:fldChar w:fldCharType="end"/>
            </w:r>
          </w:p>
        </w:tc>
        <w:tc>
          <w:tcPr>
            <w:tcW w:w="2128" w:type="dxa"/>
            <w:gridSpan w:val="2"/>
          </w:tcPr>
          <w:p w14:paraId="2A07E736" w14:textId="77777777" w:rsidR="008550CB" w:rsidRPr="00DF7A7F" w:rsidRDefault="008550CB" w:rsidP="005B0900">
            <w:pPr>
              <w:spacing w:before="60" w:after="60"/>
              <w:ind w:left="-1156" w:firstLine="1156"/>
              <w:rPr>
                <w:sz w:val="22"/>
                <w:szCs w:val="22"/>
              </w:rPr>
            </w:pPr>
            <w:r w:rsidRPr="00DF7A7F">
              <w:rPr>
                <w:sz w:val="22"/>
                <w:szCs w:val="22"/>
              </w:rPr>
              <w:t>Lubomír</w:t>
            </w:r>
          </w:p>
        </w:tc>
        <w:tc>
          <w:tcPr>
            <w:tcW w:w="4820" w:type="dxa"/>
            <w:shd w:val="clear" w:color="auto" w:fill="auto"/>
            <w:vAlign w:val="center"/>
          </w:tcPr>
          <w:p w14:paraId="0C3DC4A2" w14:textId="77777777" w:rsidR="008550CB" w:rsidRPr="00DF7A7F" w:rsidRDefault="008550CB" w:rsidP="005B0900">
            <w:pPr>
              <w:spacing w:before="60" w:after="60"/>
              <w:ind w:left="-1156" w:firstLine="1156"/>
              <w:rPr>
                <w:sz w:val="22"/>
                <w:szCs w:val="22"/>
              </w:rPr>
            </w:pPr>
            <w:r w:rsidRPr="00DF7A7F">
              <w:rPr>
                <w:sz w:val="22"/>
                <w:szCs w:val="22"/>
              </w:rPr>
              <w:t>doc. Ing., CSc.</w:t>
            </w:r>
          </w:p>
        </w:tc>
      </w:tr>
      <w:tr w:rsidR="008550CB" w14:paraId="3E05DD26" w14:textId="77777777" w:rsidTr="005B0900">
        <w:tc>
          <w:tcPr>
            <w:tcW w:w="2299" w:type="dxa"/>
            <w:shd w:val="clear" w:color="auto" w:fill="auto"/>
          </w:tcPr>
          <w:p w14:paraId="66FC7C81" w14:textId="08384724" w:rsidR="008550CB" w:rsidRPr="00DF7A7F" w:rsidRDefault="008550CB" w:rsidP="005B0900">
            <w:pPr>
              <w:spacing w:before="60" w:after="60"/>
              <w:ind w:left="-1156" w:firstLine="1156"/>
              <w:rPr>
                <w:rStyle w:val="Odkazintenzivn"/>
                <w:sz w:val="22"/>
                <w:szCs w:val="22"/>
              </w:rPr>
            </w:pPr>
            <w:r w:rsidRPr="00DF7A7F">
              <w:rPr>
                <w:rStyle w:val="Odkazintenzivn"/>
                <w:sz w:val="22"/>
                <w:szCs w:val="22"/>
              </w:rPr>
              <w:fldChar w:fldCharType="begin"/>
            </w:r>
            <w:r w:rsidRPr="00DF7A7F">
              <w:rPr>
                <w:rStyle w:val="Odkazintenzivn"/>
                <w:sz w:val="22"/>
                <w:szCs w:val="22"/>
              </w:rPr>
              <w:instrText xml:space="preserve"> REF aVlcek \h  \* MERGEFORMAT </w:instrText>
            </w:r>
            <w:r w:rsidRPr="00DF7A7F">
              <w:rPr>
                <w:rStyle w:val="Odkazintenzivn"/>
                <w:sz w:val="22"/>
                <w:szCs w:val="22"/>
              </w:rPr>
            </w:r>
            <w:r w:rsidRPr="00DF7A7F">
              <w:rPr>
                <w:rStyle w:val="Odkazintenzivn"/>
                <w:sz w:val="22"/>
                <w:szCs w:val="22"/>
              </w:rPr>
              <w:fldChar w:fldCharType="separate"/>
            </w:r>
            <w:r w:rsidR="00FB06C4" w:rsidRPr="00FB06C4">
              <w:rPr>
                <w:rStyle w:val="Odkazintenzivn"/>
                <w:sz w:val="22"/>
                <w:szCs w:val="22"/>
              </w:rPr>
              <w:t>Vlček</w:t>
            </w:r>
            <w:r w:rsidRPr="00DF7A7F">
              <w:rPr>
                <w:rStyle w:val="Odkazintenzivn"/>
                <w:sz w:val="22"/>
                <w:szCs w:val="22"/>
              </w:rPr>
              <w:fldChar w:fldCharType="end"/>
            </w:r>
          </w:p>
        </w:tc>
        <w:tc>
          <w:tcPr>
            <w:tcW w:w="2128" w:type="dxa"/>
            <w:gridSpan w:val="2"/>
          </w:tcPr>
          <w:p w14:paraId="7F415167" w14:textId="77777777" w:rsidR="008550CB" w:rsidRPr="00DF7A7F" w:rsidRDefault="008550CB" w:rsidP="005B0900">
            <w:pPr>
              <w:spacing w:before="60" w:after="60"/>
              <w:ind w:left="-1156" w:firstLine="1156"/>
              <w:rPr>
                <w:sz w:val="22"/>
                <w:szCs w:val="22"/>
              </w:rPr>
            </w:pPr>
            <w:r w:rsidRPr="00DF7A7F">
              <w:rPr>
                <w:sz w:val="22"/>
                <w:szCs w:val="22"/>
              </w:rPr>
              <w:t>Karel</w:t>
            </w:r>
          </w:p>
        </w:tc>
        <w:tc>
          <w:tcPr>
            <w:tcW w:w="4820" w:type="dxa"/>
            <w:shd w:val="clear" w:color="auto" w:fill="auto"/>
            <w:vAlign w:val="center"/>
          </w:tcPr>
          <w:p w14:paraId="07DCD5E1" w14:textId="77777777" w:rsidR="008550CB" w:rsidRPr="00DF7A7F" w:rsidRDefault="008550CB" w:rsidP="005B0900">
            <w:pPr>
              <w:spacing w:before="60" w:after="60"/>
              <w:ind w:left="-1156" w:firstLine="1156"/>
              <w:rPr>
                <w:sz w:val="22"/>
                <w:szCs w:val="22"/>
              </w:rPr>
            </w:pPr>
            <w:r w:rsidRPr="00DF7A7F">
              <w:rPr>
                <w:sz w:val="22"/>
                <w:szCs w:val="22"/>
              </w:rPr>
              <w:t>prof. Ing., CSc.</w:t>
            </w:r>
          </w:p>
        </w:tc>
      </w:tr>
      <w:tr w:rsidR="008550CB" w14:paraId="3C9860FF" w14:textId="77777777" w:rsidTr="005B0900">
        <w:tc>
          <w:tcPr>
            <w:tcW w:w="2299" w:type="dxa"/>
            <w:shd w:val="clear" w:color="auto" w:fill="auto"/>
          </w:tcPr>
          <w:p w14:paraId="0201CE6E" w14:textId="1AF12C87" w:rsidR="008550CB" w:rsidRPr="00DF7A7F" w:rsidRDefault="008550CB" w:rsidP="005B0900">
            <w:pPr>
              <w:spacing w:before="60" w:after="60"/>
              <w:ind w:left="-1156" w:firstLine="1156"/>
              <w:rPr>
                <w:rStyle w:val="Odkazintenzivn"/>
                <w:sz w:val="22"/>
                <w:szCs w:val="22"/>
              </w:rPr>
            </w:pPr>
            <w:r w:rsidRPr="00DF7A7F">
              <w:rPr>
                <w:rStyle w:val="Odkazintenzivn"/>
                <w:sz w:val="22"/>
                <w:szCs w:val="22"/>
              </w:rPr>
              <w:fldChar w:fldCharType="begin"/>
            </w:r>
            <w:r w:rsidRPr="00DF7A7F">
              <w:rPr>
                <w:rStyle w:val="Odkazintenzivn"/>
                <w:sz w:val="22"/>
                <w:szCs w:val="22"/>
              </w:rPr>
              <w:instrText xml:space="preserve"> REF avojtesek \h  \* MERGEFORMAT </w:instrText>
            </w:r>
            <w:r w:rsidRPr="00DF7A7F">
              <w:rPr>
                <w:rStyle w:val="Odkazintenzivn"/>
                <w:sz w:val="22"/>
                <w:szCs w:val="22"/>
              </w:rPr>
            </w:r>
            <w:r w:rsidRPr="00DF7A7F">
              <w:rPr>
                <w:rStyle w:val="Odkazintenzivn"/>
                <w:sz w:val="22"/>
                <w:szCs w:val="22"/>
              </w:rPr>
              <w:fldChar w:fldCharType="separate"/>
            </w:r>
            <w:r w:rsidR="00FB06C4" w:rsidRPr="00FB06C4">
              <w:rPr>
                <w:rStyle w:val="Odkazintenzivn"/>
                <w:sz w:val="22"/>
                <w:szCs w:val="22"/>
              </w:rPr>
              <w:t>Vojtěšek</w:t>
            </w:r>
            <w:r w:rsidRPr="00DF7A7F">
              <w:rPr>
                <w:rStyle w:val="Odkazintenzivn"/>
                <w:sz w:val="22"/>
                <w:szCs w:val="22"/>
              </w:rPr>
              <w:fldChar w:fldCharType="end"/>
            </w:r>
          </w:p>
        </w:tc>
        <w:tc>
          <w:tcPr>
            <w:tcW w:w="2128" w:type="dxa"/>
            <w:gridSpan w:val="2"/>
          </w:tcPr>
          <w:p w14:paraId="1A58FA5A" w14:textId="77777777" w:rsidR="008550CB" w:rsidRPr="00DF7A7F" w:rsidRDefault="008550CB" w:rsidP="005B0900">
            <w:pPr>
              <w:spacing w:before="60" w:after="60"/>
              <w:ind w:left="-1156" w:firstLine="1156"/>
              <w:rPr>
                <w:sz w:val="22"/>
                <w:szCs w:val="22"/>
              </w:rPr>
            </w:pPr>
            <w:r w:rsidRPr="00DF7A7F">
              <w:rPr>
                <w:sz w:val="22"/>
                <w:szCs w:val="22"/>
              </w:rPr>
              <w:t>Jiří</w:t>
            </w:r>
          </w:p>
        </w:tc>
        <w:tc>
          <w:tcPr>
            <w:tcW w:w="4820" w:type="dxa"/>
            <w:shd w:val="clear" w:color="auto" w:fill="auto"/>
            <w:vAlign w:val="center"/>
          </w:tcPr>
          <w:p w14:paraId="6288FE80" w14:textId="77777777" w:rsidR="008550CB" w:rsidRPr="00DF7A7F" w:rsidRDefault="008550CB" w:rsidP="005B0900">
            <w:pPr>
              <w:spacing w:before="60" w:after="60"/>
              <w:ind w:left="-1156" w:firstLine="1156"/>
              <w:rPr>
                <w:sz w:val="22"/>
                <w:szCs w:val="22"/>
              </w:rPr>
            </w:pPr>
            <w:r w:rsidRPr="00DF7A7F">
              <w:rPr>
                <w:sz w:val="22"/>
                <w:szCs w:val="22"/>
              </w:rPr>
              <w:t>doc. Ing., Ph.D.</w:t>
            </w:r>
          </w:p>
        </w:tc>
      </w:tr>
      <w:tr w:rsidR="008550CB" w14:paraId="7102BF9A" w14:textId="77777777" w:rsidTr="005B0900">
        <w:tc>
          <w:tcPr>
            <w:tcW w:w="2299" w:type="dxa"/>
            <w:shd w:val="clear" w:color="auto" w:fill="auto"/>
          </w:tcPr>
          <w:p w14:paraId="3CCDF113" w14:textId="6359266D" w:rsidR="008550CB" w:rsidRPr="00DF7A7F" w:rsidRDefault="008550CB" w:rsidP="005B0900">
            <w:pPr>
              <w:spacing w:before="60" w:after="60"/>
              <w:ind w:left="-1156" w:firstLine="1156"/>
              <w:rPr>
                <w:rStyle w:val="Odkazintenzivn"/>
                <w:sz w:val="22"/>
                <w:szCs w:val="22"/>
              </w:rPr>
            </w:pPr>
            <w:r w:rsidRPr="00DF7A7F">
              <w:rPr>
                <w:rStyle w:val="Odkazintenzivn"/>
                <w:sz w:val="22"/>
                <w:szCs w:val="22"/>
              </w:rPr>
              <w:fldChar w:fldCharType="begin"/>
            </w:r>
            <w:r w:rsidRPr="00DF7A7F">
              <w:rPr>
                <w:rStyle w:val="Odkazintenzivn"/>
                <w:sz w:val="22"/>
                <w:szCs w:val="22"/>
              </w:rPr>
              <w:instrText xml:space="preserve"> REF aZalesak \h  \* MERGEFORMAT </w:instrText>
            </w:r>
            <w:r w:rsidRPr="00DF7A7F">
              <w:rPr>
                <w:rStyle w:val="Odkazintenzivn"/>
                <w:sz w:val="22"/>
                <w:szCs w:val="22"/>
              </w:rPr>
            </w:r>
            <w:r w:rsidRPr="00DF7A7F">
              <w:rPr>
                <w:rStyle w:val="Odkazintenzivn"/>
                <w:sz w:val="22"/>
                <w:szCs w:val="22"/>
              </w:rPr>
              <w:fldChar w:fldCharType="separate"/>
            </w:r>
            <w:r w:rsidR="00FB06C4" w:rsidRPr="00FB06C4">
              <w:rPr>
                <w:rStyle w:val="Odkazintenzivn"/>
                <w:sz w:val="22"/>
                <w:szCs w:val="22"/>
              </w:rPr>
              <w:t>Zálešák</w:t>
            </w:r>
            <w:r w:rsidRPr="00DF7A7F">
              <w:rPr>
                <w:rStyle w:val="Odkazintenzivn"/>
                <w:sz w:val="22"/>
                <w:szCs w:val="22"/>
              </w:rPr>
              <w:fldChar w:fldCharType="end"/>
            </w:r>
          </w:p>
        </w:tc>
        <w:tc>
          <w:tcPr>
            <w:tcW w:w="2128" w:type="dxa"/>
            <w:gridSpan w:val="2"/>
          </w:tcPr>
          <w:p w14:paraId="43A648F5" w14:textId="77777777" w:rsidR="008550CB" w:rsidRPr="00DF7A7F" w:rsidRDefault="008550CB" w:rsidP="005B0900">
            <w:pPr>
              <w:spacing w:before="60" w:after="60"/>
              <w:ind w:left="-1156" w:firstLine="1156"/>
              <w:rPr>
                <w:sz w:val="22"/>
                <w:szCs w:val="22"/>
              </w:rPr>
            </w:pPr>
            <w:r w:rsidRPr="00DF7A7F">
              <w:rPr>
                <w:sz w:val="22"/>
                <w:szCs w:val="22"/>
              </w:rPr>
              <w:t>Martin</w:t>
            </w:r>
          </w:p>
        </w:tc>
        <w:tc>
          <w:tcPr>
            <w:tcW w:w="4820" w:type="dxa"/>
            <w:shd w:val="clear" w:color="auto" w:fill="auto"/>
            <w:vAlign w:val="center"/>
          </w:tcPr>
          <w:p w14:paraId="5D49BDC9" w14:textId="77777777" w:rsidR="008550CB" w:rsidRPr="00DF7A7F" w:rsidRDefault="008550CB" w:rsidP="005B0900">
            <w:pPr>
              <w:spacing w:before="60" w:after="60"/>
              <w:ind w:left="-1156" w:firstLine="1156"/>
              <w:rPr>
                <w:sz w:val="22"/>
                <w:szCs w:val="22"/>
              </w:rPr>
            </w:pPr>
            <w:r w:rsidRPr="00DF7A7F">
              <w:rPr>
                <w:sz w:val="22"/>
                <w:szCs w:val="22"/>
              </w:rPr>
              <w:t>Ing., CSc.</w:t>
            </w:r>
          </w:p>
        </w:tc>
      </w:tr>
      <w:tr w:rsidR="008550CB" w14:paraId="14BB4548" w14:textId="77777777" w:rsidTr="005B0900">
        <w:tc>
          <w:tcPr>
            <w:tcW w:w="9247" w:type="dxa"/>
            <w:gridSpan w:val="4"/>
            <w:shd w:val="clear" w:color="auto" w:fill="EAF1DD" w:themeFill="accent3" w:themeFillTint="33"/>
          </w:tcPr>
          <w:p w14:paraId="117D7341" w14:textId="77777777" w:rsidR="008550CB" w:rsidRPr="003F3B71" w:rsidRDefault="008550CB" w:rsidP="005B0900">
            <w:pPr>
              <w:ind w:left="-1156" w:firstLine="1156"/>
              <w:jc w:val="center"/>
              <w:rPr>
                <w:b/>
              </w:rPr>
            </w:pPr>
            <w:r w:rsidRPr="00D72D63">
              <w:rPr>
                <w:i/>
              </w:rPr>
              <w:t>Seznam</w:t>
            </w:r>
            <w:r>
              <w:rPr>
                <w:i/>
              </w:rPr>
              <w:t xml:space="preserve"> externích</w:t>
            </w:r>
            <w:r w:rsidRPr="00D72D63">
              <w:rPr>
                <w:i/>
              </w:rPr>
              <w:t xml:space="preserve"> </w:t>
            </w:r>
            <w:r>
              <w:rPr>
                <w:i/>
              </w:rPr>
              <w:t>vyučujících a odborníků z praxe</w:t>
            </w:r>
            <w:r w:rsidRPr="00D72D63">
              <w:rPr>
                <w:i/>
              </w:rPr>
              <w:t xml:space="preserve"> v abecedním pořadí</w:t>
            </w:r>
            <w:r>
              <w:rPr>
                <w:i/>
              </w:rPr>
              <w:t>:</w:t>
            </w:r>
          </w:p>
        </w:tc>
      </w:tr>
      <w:tr w:rsidR="008550CB" w14:paraId="25B54B5E" w14:textId="77777777" w:rsidTr="005B0900">
        <w:tc>
          <w:tcPr>
            <w:tcW w:w="2299" w:type="dxa"/>
            <w:shd w:val="clear" w:color="auto" w:fill="EAF1DD" w:themeFill="accent3" w:themeFillTint="33"/>
            <w:vAlign w:val="center"/>
          </w:tcPr>
          <w:p w14:paraId="6F5D8543" w14:textId="77777777" w:rsidR="008550CB" w:rsidRPr="00063629" w:rsidRDefault="008550CB" w:rsidP="005B0900">
            <w:pPr>
              <w:ind w:left="-1156" w:firstLine="1156"/>
              <w:jc w:val="center"/>
              <w:rPr>
                <w:b/>
                <w:i/>
              </w:rPr>
            </w:pPr>
            <w:r>
              <w:rPr>
                <w:b/>
                <w:i/>
              </w:rPr>
              <w:t>Příjmení</w:t>
            </w:r>
          </w:p>
        </w:tc>
        <w:tc>
          <w:tcPr>
            <w:tcW w:w="2128" w:type="dxa"/>
            <w:gridSpan w:val="2"/>
            <w:shd w:val="clear" w:color="auto" w:fill="EAF1DD" w:themeFill="accent3" w:themeFillTint="33"/>
          </w:tcPr>
          <w:p w14:paraId="71CE5EB0" w14:textId="77777777" w:rsidR="008550CB" w:rsidRPr="00063629" w:rsidRDefault="008550CB" w:rsidP="005B0900">
            <w:pPr>
              <w:ind w:left="-1156" w:firstLine="1156"/>
              <w:jc w:val="center"/>
              <w:rPr>
                <w:b/>
                <w:i/>
              </w:rPr>
            </w:pPr>
            <w:r>
              <w:rPr>
                <w:b/>
                <w:i/>
              </w:rPr>
              <w:t>Jméno</w:t>
            </w:r>
          </w:p>
        </w:tc>
        <w:tc>
          <w:tcPr>
            <w:tcW w:w="4820" w:type="dxa"/>
            <w:shd w:val="clear" w:color="auto" w:fill="EAF1DD" w:themeFill="accent3" w:themeFillTint="33"/>
            <w:vAlign w:val="center"/>
          </w:tcPr>
          <w:p w14:paraId="15136FD0" w14:textId="77777777" w:rsidR="008550CB" w:rsidRPr="00063629" w:rsidRDefault="008550CB" w:rsidP="005B0900">
            <w:pPr>
              <w:ind w:left="-1156" w:firstLine="1156"/>
              <w:jc w:val="center"/>
              <w:rPr>
                <w:b/>
                <w:i/>
              </w:rPr>
            </w:pPr>
            <w:r w:rsidRPr="00063629">
              <w:rPr>
                <w:b/>
                <w:i/>
              </w:rPr>
              <w:t>Tituly</w:t>
            </w:r>
          </w:p>
        </w:tc>
      </w:tr>
      <w:tr w:rsidR="008550CB" w14:paraId="47008995" w14:textId="77777777" w:rsidTr="005B0900">
        <w:tc>
          <w:tcPr>
            <w:tcW w:w="2299" w:type="dxa"/>
            <w:shd w:val="clear" w:color="auto" w:fill="auto"/>
          </w:tcPr>
          <w:p w14:paraId="37190F98" w14:textId="61873799" w:rsidR="008550CB" w:rsidRPr="00DF7A7F" w:rsidRDefault="008550CB" w:rsidP="005B0900">
            <w:pPr>
              <w:spacing w:before="60" w:after="60"/>
              <w:ind w:left="-1156" w:firstLine="1156"/>
              <w:rPr>
                <w:rStyle w:val="Odkazintenzivn"/>
                <w:sz w:val="22"/>
              </w:rPr>
            </w:pPr>
            <w:r w:rsidRPr="00DF7A7F">
              <w:rPr>
                <w:rStyle w:val="Odkazintenzivn"/>
                <w:sz w:val="22"/>
              </w:rPr>
              <w:fldChar w:fldCharType="begin"/>
            </w:r>
            <w:r w:rsidRPr="00DF7A7F">
              <w:rPr>
                <w:rStyle w:val="Odkazintenzivn"/>
                <w:sz w:val="22"/>
              </w:rPr>
              <w:instrText xml:space="preserve"> REF aburget \h  \* MERGEFORMAT </w:instrText>
            </w:r>
            <w:r w:rsidRPr="00DF7A7F">
              <w:rPr>
                <w:rStyle w:val="Odkazintenzivn"/>
                <w:sz w:val="22"/>
              </w:rPr>
            </w:r>
            <w:r w:rsidRPr="00DF7A7F">
              <w:rPr>
                <w:rStyle w:val="Odkazintenzivn"/>
                <w:sz w:val="22"/>
              </w:rPr>
              <w:fldChar w:fldCharType="separate"/>
            </w:r>
            <w:r w:rsidR="00FB06C4" w:rsidRPr="00FB06C4">
              <w:rPr>
                <w:rStyle w:val="Odkazintenzivn"/>
                <w:sz w:val="22"/>
              </w:rPr>
              <w:t>Burget</w:t>
            </w:r>
            <w:r w:rsidRPr="00DF7A7F">
              <w:rPr>
                <w:rStyle w:val="Odkazintenzivn"/>
                <w:sz w:val="22"/>
              </w:rPr>
              <w:fldChar w:fldCharType="end"/>
            </w:r>
          </w:p>
        </w:tc>
        <w:tc>
          <w:tcPr>
            <w:tcW w:w="2128" w:type="dxa"/>
            <w:gridSpan w:val="2"/>
          </w:tcPr>
          <w:p w14:paraId="577807C5" w14:textId="77777777" w:rsidR="008550CB" w:rsidRPr="00DF7A7F" w:rsidRDefault="008550CB" w:rsidP="005B0900">
            <w:pPr>
              <w:spacing w:before="60" w:after="60"/>
              <w:ind w:left="-1156" w:firstLine="1156"/>
              <w:rPr>
                <w:sz w:val="22"/>
              </w:rPr>
            </w:pPr>
            <w:r w:rsidRPr="00DF7A7F">
              <w:rPr>
                <w:sz w:val="22"/>
              </w:rPr>
              <w:t>Niko</w:t>
            </w:r>
          </w:p>
        </w:tc>
        <w:tc>
          <w:tcPr>
            <w:tcW w:w="4820" w:type="dxa"/>
            <w:shd w:val="clear" w:color="auto" w:fill="auto"/>
            <w:vAlign w:val="center"/>
          </w:tcPr>
          <w:p w14:paraId="32CEEA55" w14:textId="77777777" w:rsidR="008550CB" w:rsidRPr="00DF7A7F" w:rsidRDefault="008550CB" w:rsidP="005B0900">
            <w:pPr>
              <w:spacing w:before="60" w:after="60"/>
              <w:ind w:left="-1156" w:firstLine="1156"/>
              <w:rPr>
                <w:sz w:val="22"/>
              </w:rPr>
            </w:pPr>
            <w:r w:rsidRPr="00DF7A7F">
              <w:rPr>
                <w:sz w:val="22"/>
              </w:rPr>
              <w:t>MUDr.</w:t>
            </w:r>
          </w:p>
        </w:tc>
      </w:tr>
      <w:tr w:rsidR="008550CB" w14:paraId="4D5BF440" w14:textId="77777777" w:rsidTr="005B0900">
        <w:tc>
          <w:tcPr>
            <w:tcW w:w="2299" w:type="dxa"/>
            <w:shd w:val="clear" w:color="auto" w:fill="auto"/>
          </w:tcPr>
          <w:p w14:paraId="7AAAF6A3" w14:textId="4B921118" w:rsidR="008550CB" w:rsidRPr="00DF7A7F" w:rsidRDefault="008550CB" w:rsidP="005B0900">
            <w:pPr>
              <w:spacing w:before="60" w:after="60"/>
              <w:ind w:left="-1156" w:firstLine="1156"/>
              <w:rPr>
                <w:rStyle w:val="Odkazintenzivn"/>
                <w:sz w:val="22"/>
              </w:rPr>
            </w:pPr>
            <w:r w:rsidRPr="00DF7A7F">
              <w:rPr>
                <w:rStyle w:val="Odkazintenzivn"/>
                <w:sz w:val="22"/>
              </w:rPr>
              <w:fldChar w:fldCharType="begin"/>
            </w:r>
            <w:r w:rsidRPr="00DF7A7F">
              <w:rPr>
                <w:rStyle w:val="Odkazintenzivn"/>
                <w:sz w:val="22"/>
              </w:rPr>
              <w:instrText xml:space="preserve"> REF agajdosik \h  \* MERGEFORMAT </w:instrText>
            </w:r>
            <w:r w:rsidRPr="00DF7A7F">
              <w:rPr>
                <w:rStyle w:val="Odkazintenzivn"/>
                <w:sz w:val="22"/>
              </w:rPr>
            </w:r>
            <w:r w:rsidRPr="00DF7A7F">
              <w:rPr>
                <w:rStyle w:val="Odkazintenzivn"/>
                <w:sz w:val="22"/>
              </w:rPr>
              <w:fldChar w:fldCharType="separate"/>
            </w:r>
            <w:r w:rsidR="00FB06C4" w:rsidRPr="00FB06C4">
              <w:rPr>
                <w:rStyle w:val="Odkazintenzivn"/>
                <w:sz w:val="22"/>
              </w:rPr>
              <w:t>Gajdošík</w:t>
            </w:r>
            <w:r w:rsidRPr="00DF7A7F">
              <w:rPr>
                <w:rStyle w:val="Odkazintenzivn"/>
                <w:sz w:val="22"/>
              </w:rPr>
              <w:fldChar w:fldCharType="end"/>
            </w:r>
          </w:p>
        </w:tc>
        <w:tc>
          <w:tcPr>
            <w:tcW w:w="2128" w:type="dxa"/>
            <w:gridSpan w:val="2"/>
          </w:tcPr>
          <w:p w14:paraId="0BC4BF6F" w14:textId="77777777" w:rsidR="008550CB" w:rsidRPr="00DF7A7F" w:rsidRDefault="008550CB" w:rsidP="005B0900">
            <w:pPr>
              <w:spacing w:before="60" w:after="60"/>
              <w:ind w:left="-1156" w:firstLine="1156"/>
              <w:rPr>
                <w:sz w:val="22"/>
              </w:rPr>
            </w:pPr>
            <w:r w:rsidRPr="00DF7A7F">
              <w:rPr>
                <w:sz w:val="22"/>
              </w:rPr>
              <w:t>Jiří</w:t>
            </w:r>
          </w:p>
        </w:tc>
        <w:tc>
          <w:tcPr>
            <w:tcW w:w="4820" w:type="dxa"/>
            <w:shd w:val="clear" w:color="auto" w:fill="auto"/>
            <w:vAlign w:val="center"/>
          </w:tcPr>
          <w:p w14:paraId="15F0AE50" w14:textId="77777777" w:rsidR="008550CB" w:rsidRPr="00DF7A7F" w:rsidRDefault="008550CB" w:rsidP="005B0900">
            <w:pPr>
              <w:spacing w:before="60" w:after="60"/>
              <w:ind w:left="-1156" w:firstLine="1156"/>
              <w:rPr>
                <w:sz w:val="22"/>
              </w:rPr>
            </w:pPr>
            <w:r w:rsidRPr="00DF7A7F">
              <w:rPr>
                <w:sz w:val="22"/>
              </w:rPr>
              <w:t>doc. Ing., CSc.</w:t>
            </w:r>
          </w:p>
        </w:tc>
      </w:tr>
      <w:tr w:rsidR="008550CB" w14:paraId="0556FFF8" w14:textId="77777777" w:rsidTr="005B0900">
        <w:tc>
          <w:tcPr>
            <w:tcW w:w="2299" w:type="dxa"/>
            <w:shd w:val="clear" w:color="auto" w:fill="auto"/>
          </w:tcPr>
          <w:p w14:paraId="5BB61623" w14:textId="262F9D81" w:rsidR="008550CB" w:rsidRPr="00DF7A7F" w:rsidRDefault="008550CB" w:rsidP="005B0900">
            <w:pPr>
              <w:spacing w:before="60" w:after="60"/>
              <w:ind w:left="-1156" w:firstLine="1156"/>
              <w:rPr>
                <w:rStyle w:val="Odkazintenzivn"/>
                <w:sz w:val="22"/>
              </w:rPr>
            </w:pPr>
            <w:r w:rsidRPr="00DF7A7F">
              <w:rPr>
                <w:rStyle w:val="Odkazintenzivn"/>
                <w:sz w:val="22"/>
              </w:rPr>
              <w:fldChar w:fldCharType="begin"/>
            </w:r>
            <w:r w:rsidRPr="00DF7A7F">
              <w:rPr>
                <w:rStyle w:val="Odkazintenzivn"/>
                <w:sz w:val="22"/>
              </w:rPr>
              <w:instrText xml:space="preserve"> REF aZelinka \h  \* MERGEFORMAT </w:instrText>
            </w:r>
            <w:r w:rsidRPr="00DF7A7F">
              <w:rPr>
                <w:rStyle w:val="Odkazintenzivn"/>
                <w:sz w:val="22"/>
              </w:rPr>
            </w:r>
            <w:r w:rsidRPr="00DF7A7F">
              <w:rPr>
                <w:rStyle w:val="Odkazintenzivn"/>
                <w:sz w:val="22"/>
              </w:rPr>
              <w:fldChar w:fldCharType="separate"/>
            </w:r>
            <w:r w:rsidR="00FB06C4" w:rsidRPr="00FB06C4">
              <w:rPr>
                <w:rStyle w:val="Odkazintenzivn"/>
                <w:sz w:val="22"/>
              </w:rPr>
              <w:t>Zelinka</w:t>
            </w:r>
            <w:r w:rsidRPr="00DF7A7F">
              <w:rPr>
                <w:rStyle w:val="Odkazintenzivn"/>
                <w:sz w:val="22"/>
              </w:rPr>
              <w:fldChar w:fldCharType="end"/>
            </w:r>
          </w:p>
        </w:tc>
        <w:tc>
          <w:tcPr>
            <w:tcW w:w="2128" w:type="dxa"/>
            <w:gridSpan w:val="2"/>
          </w:tcPr>
          <w:p w14:paraId="737C2337" w14:textId="77777777" w:rsidR="008550CB" w:rsidRPr="00DF7A7F" w:rsidRDefault="008550CB" w:rsidP="005B0900">
            <w:pPr>
              <w:spacing w:before="60" w:after="60"/>
              <w:ind w:left="-1156" w:firstLine="1156"/>
              <w:rPr>
                <w:sz w:val="22"/>
              </w:rPr>
            </w:pPr>
            <w:r w:rsidRPr="00DF7A7F">
              <w:rPr>
                <w:sz w:val="22"/>
              </w:rPr>
              <w:t>Stanislav</w:t>
            </w:r>
          </w:p>
        </w:tc>
        <w:tc>
          <w:tcPr>
            <w:tcW w:w="4820" w:type="dxa"/>
            <w:shd w:val="clear" w:color="auto" w:fill="auto"/>
            <w:vAlign w:val="center"/>
          </w:tcPr>
          <w:p w14:paraId="7C5FE166" w14:textId="77777777" w:rsidR="008550CB" w:rsidRPr="00DF7A7F" w:rsidRDefault="008550CB" w:rsidP="005B0900">
            <w:pPr>
              <w:spacing w:before="60" w:after="60"/>
              <w:ind w:left="-1156" w:firstLine="1156"/>
              <w:rPr>
                <w:sz w:val="22"/>
              </w:rPr>
            </w:pPr>
            <w:r w:rsidRPr="00DF7A7F">
              <w:rPr>
                <w:sz w:val="22"/>
              </w:rPr>
              <w:t>PhDr. Mgr., Bc.</w:t>
            </w:r>
          </w:p>
        </w:tc>
      </w:tr>
    </w:tbl>
    <w:p w14:paraId="75A66E95" w14:textId="77777777" w:rsidR="008550CB" w:rsidRDefault="008550CB" w:rsidP="008550CB"/>
    <w:p w14:paraId="0CED51C1" w14:textId="77777777" w:rsidR="008550CB" w:rsidRDefault="008550CB" w:rsidP="008550CB"/>
    <w:p w14:paraId="076603E7" w14:textId="77777777" w:rsidR="008550CB" w:rsidRDefault="008550CB" w:rsidP="008550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50CB" w14:paraId="5C00EF1D" w14:textId="77777777" w:rsidTr="005B0900">
        <w:tc>
          <w:tcPr>
            <w:tcW w:w="9859" w:type="dxa"/>
            <w:gridSpan w:val="11"/>
            <w:tcBorders>
              <w:bottom w:val="double" w:sz="4" w:space="0" w:color="auto"/>
            </w:tcBorders>
            <w:shd w:val="clear" w:color="auto" w:fill="BDD6EE"/>
          </w:tcPr>
          <w:p w14:paraId="6FB05D87" w14:textId="1C81D5C0" w:rsidR="008550CB" w:rsidRDefault="008550CB" w:rsidP="005B0900">
            <w:pPr>
              <w:tabs>
                <w:tab w:val="right" w:pos="9458"/>
              </w:tabs>
              <w:rPr>
                <w:b/>
                <w:sz w:val="28"/>
              </w:rPr>
            </w:pPr>
            <w:r>
              <w:rPr>
                <w:b/>
                <w:sz w:val="28"/>
              </w:rPr>
              <w:lastRenderedPageBreak/>
              <w:t>C-I – Personální zabezpečení</w:t>
            </w:r>
            <w:r>
              <w:rPr>
                <w:b/>
                <w:sz w:val="28"/>
              </w:rPr>
              <w:tab/>
            </w:r>
            <w:r w:rsidRPr="00E14028">
              <w:rPr>
                <w:rStyle w:val="Odkazintenzivn"/>
              </w:rPr>
              <w:fldChar w:fldCharType="begin"/>
            </w:r>
            <w:r w:rsidRPr="00E14028">
              <w:rPr>
                <w:rStyle w:val="Odkazintenzivn"/>
              </w:rPr>
              <w:instrText xml:space="preserve"> REF AabecedniSeznam \h  \* MERGEFORMAT </w:instrText>
            </w:r>
            <w:r w:rsidRPr="00E14028">
              <w:rPr>
                <w:rStyle w:val="Odkazintenzivn"/>
              </w:rPr>
            </w:r>
            <w:r w:rsidRPr="00E14028">
              <w:rPr>
                <w:rStyle w:val="Odkazintenzivn"/>
              </w:rPr>
              <w:fldChar w:fldCharType="separate"/>
            </w:r>
            <w:r w:rsidR="00FB06C4" w:rsidRPr="00FB06C4">
              <w:rPr>
                <w:rStyle w:val="Odkazintenzivn"/>
              </w:rPr>
              <w:t>Abecední seznam</w:t>
            </w:r>
            <w:r w:rsidRPr="00E14028">
              <w:rPr>
                <w:rStyle w:val="Odkazintenzivn"/>
              </w:rPr>
              <w:fldChar w:fldCharType="end"/>
            </w:r>
          </w:p>
        </w:tc>
      </w:tr>
      <w:tr w:rsidR="008550CB" w14:paraId="2DA6998B" w14:textId="77777777" w:rsidTr="005B0900">
        <w:tc>
          <w:tcPr>
            <w:tcW w:w="2518" w:type="dxa"/>
            <w:tcBorders>
              <w:top w:val="double" w:sz="4" w:space="0" w:color="auto"/>
            </w:tcBorders>
            <w:shd w:val="clear" w:color="auto" w:fill="F7CAAC"/>
          </w:tcPr>
          <w:p w14:paraId="2AE21B1B" w14:textId="77777777" w:rsidR="008550CB" w:rsidRDefault="008550CB" w:rsidP="005B0900">
            <w:pPr>
              <w:rPr>
                <w:b/>
              </w:rPr>
            </w:pPr>
            <w:r>
              <w:rPr>
                <w:b/>
              </w:rPr>
              <w:t>Vysoká škola</w:t>
            </w:r>
          </w:p>
        </w:tc>
        <w:tc>
          <w:tcPr>
            <w:tcW w:w="7341" w:type="dxa"/>
            <w:gridSpan w:val="10"/>
          </w:tcPr>
          <w:p w14:paraId="3F36A00B" w14:textId="77777777" w:rsidR="008550CB" w:rsidRDefault="008550CB" w:rsidP="005B0900">
            <w:r>
              <w:t>Univerzita Tomáše Bati ve Zlíně</w:t>
            </w:r>
          </w:p>
        </w:tc>
      </w:tr>
      <w:tr w:rsidR="008550CB" w14:paraId="17A539D3" w14:textId="77777777" w:rsidTr="005B0900">
        <w:tc>
          <w:tcPr>
            <w:tcW w:w="2518" w:type="dxa"/>
            <w:shd w:val="clear" w:color="auto" w:fill="F7CAAC"/>
          </w:tcPr>
          <w:p w14:paraId="6B5D3146" w14:textId="77777777" w:rsidR="008550CB" w:rsidRDefault="008550CB" w:rsidP="005B0900">
            <w:pPr>
              <w:rPr>
                <w:b/>
              </w:rPr>
            </w:pPr>
            <w:r>
              <w:rPr>
                <w:b/>
              </w:rPr>
              <w:t>Součást vysoké školy</w:t>
            </w:r>
          </w:p>
        </w:tc>
        <w:tc>
          <w:tcPr>
            <w:tcW w:w="7341" w:type="dxa"/>
            <w:gridSpan w:val="10"/>
          </w:tcPr>
          <w:p w14:paraId="71384B14" w14:textId="77777777" w:rsidR="008550CB" w:rsidRDefault="008550CB" w:rsidP="005B0900">
            <w:r>
              <w:t>Fakulta aplikované informatiky</w:t>
            </w:r>
          </w:p>
        </w:tc>
      </w:tr>
      <w:tr w:rsidR="008550CB" w14:paraId="23E83144" w14:textId="77777777" w:rsidTr="005B0900">
        <w:tc>
          <w:tcPr>
            <w:tcW w:w="2518" w:type="dxa"/>
            <w:shd w:val="clear" w:color="auto" w:fill="F7CAAC"/>
          </w:tcPr>
          <w:p w14:paraId="38A81B5C" w14:textId="77777777" w:rsidR="008550CB" w:rsidRDefault="008550CB" w:rsidP="005B0900">
            <w:pPr>
              <w:rPr>
                <w:b/>
              </w:rPr>
            </w:pPr>
            <w:r>
              <w:rPr>
                <w:b/>
              </w:rPr>
              <w:t>Název studijního programu</w:t>
            </w:r>
          </w:p>
        </w:tc>
        <w:tc>
          <w:tcPr>
            <w:tcW w:w="7341" w:type="dxa"/>
            <w:gridSpan w:val="10"/>
          </w:tcPr>
          <w:p w14:paraId="242E6BBF" w14:textId="77777777" w:rsidR="008550CB" w:rsidRDefault="008550CB" w:rsidP="005B0900">
            <w:r>
              <w:t>Bezpečnostní technologie, systémy a management</w:t>
            </w:r>
          </w:p>
        </w:tc>
      </w:tr>
      <w:tr w:rsidR="008550CB" w14:paraId="5DF45359" w14:textId="77777777" w:rsidTr="005B0900">
        <w:tc>
          <w:tcPr>
            <w:tcW w:w="2518" w:type="dxa"/>
            <w:shd w:val="clear" w:color="auto" w:fill="F7CAAC"/>
          </w:tcPr>
          <w:p w14:paraId="1DB6BDFE" w14:textId="77777777" w:rsidR="008550CB" w:rsidRDefault="008550CB" w:rsidP="005B0900">
            <w:pPr>
              <w:rPr>
                <w:b/>
              </w:rPr>
            </w:pPr>
            <w:r>
              <w:rPr>
                <w:b/>
              </w:rPr>
              <w:t>Jméno a příjmení</w:t>
            </w:r>
          </w:p>
        </w:tc>
        <w:tc>
          <w:tcPr>
            <w:tcW w:w="4536" w:type="dxa"/>
            <w:gridSpan w:val="5"/>
          </w:tcPr>
          <w:p w14:paraId="06A38D46" w14:textId="77777777" w:rsidR="008550CB" w:rsidRDefault="008550CB" w:rsidP="005B0900">
            <w:r>
              <w:t xml:space="preserve">Milan </w:t>
            </w:r>
            <w:bookmarkStart w:id="2843" w:name="aAdamek"/>
            <w:r>
              <w:t>Adámek</w:t>
            </w:r>
            <w:bookmarkEnd w:id="2843"/>
          </w:p>
        </w:tc>
        <w:tc>
          <w:tcPr>
            <w:tcW w:w="709" w:type="dxa"/>
            <w:shd w:val="clear" w:color="auto" w:fill="F7CAAC"/>
          </w:tcPr>
          <w:p w14:paraId="4B6F5B4B" w14:textId="77777777" w:rsidR="008550CB" w:rsidRDefault="008550CB" w:rsidP="005B0900">
            <w:pPr>
              <w:rPr>
                <w:b/>
              </w:rPr>
            </w:pPr>
            <w:r>
              <w:rPr>
                <w:b/>
              </w:rPr>
              <w:t>Tituly</w:t>
            </w:r>
          </w:p>
        </w:tc>
        <w:tc>
          <w:tcPr>
            <w:tcW w:w="2096" w:type="dxa"/>
            <w:gridSpan w:val="4"/>
          </w:tcPr>
          <w:p w14:paraId="0A0E342D" w14:textId="77777777" w:rsidR="008550CB" w:rsidRDefault="008550CB" w:rsidP="005B0900">
            <w:r>
              <w:t>doc. Mgr. Ph.D.</w:t>
            </w:r>
          </w:p>
        </w:tc>
      </w:tr>
      <w:tr w:rsidR="008550CB" w14:paraId="614D6B54" w14:textId="77777777" w:rsidTr="005B0900">
        <w:tc>
          <w:tcPr>
            <w:tcW w:w="2518" w:type="dxa"/>
            <w:shd w:val="clear" w:color="auto" w:fill="F7CAAC"/>
          </w:tcPr>
          <w:p w14:paraId="012E7599" w14:textId="77777777" w:rsidR="008550CB" w:rsidRDefault="008550CB" w:rsidP="005B0900">
            <w:pPr>
              <w:rPr>
                <w:b/>
              </w:rPr>
            </w:pPr>
            <w:r>
              <w:rPr>
                <w:b/>
              </w:rPr>
              <w:t>Rok narození</w:t>
            </w:r>
          </w:p>
        </w:tc>
        <w:tc>
          <w:tcPr>
            <w:tcW w:w="829" w:type="dxa"/>
          </w:tcPr>
          <w:p w14:paraId="6E621026" w14:textId="77777777" w:rsidR="008550CB" w:rsidRDefault="008550CB" w:rsidP="005B0900">
            <w:r>
              <w:t>1967</w:t>
            </w:r>
          </w:p>
        </w:tc>
        <w:tc>
          <w:tcPr>
            <w:tcW w:w="1721" w:type="dxa"/>
            <w:shd w:val="clear" w:color="auto" w:fill="F7CAAC"/>
          </w:tcPr>
          <w:p w14:paraId="43126A08" w14:textId="77777777" w:rsidR="008550CB" w:rsidRDefault="008550CB" w:rsidP="005B0900">
            <w:pPr>
              <w:rPr>
                <w:b/>
              </w:rPr>
            </w:pPr>
            <w:r>
              <w:rPr>
                <w:b/>
              </w:rPr>
              <w:t>typ vztahu k VŠ</w:t>
            </w:r>
          </w:p>
        </w:tc>
        <w:tc>
          <w:tcPr>
            <w:tcW w:w="992" w:type="dxa"/>
            <w:gridSpan w:val="2"/>
          </w:tcPr>
          <w:p w14:paraId="347A8D66" w14:textId="77777777" w:rsidR="008550CB" w:rsidRDefault="008550CB" w:rsidP="005B0900">
            <w:r>
              <w:t>pp.</w:t>
            </w:r>
          </w:p>
        </w:tc>
        <w:tc>
          <w:tcPr>
            <w:tcW w:w="994" w:type="dxa"/>
            <w:shd w:val="clear" w:color="auto" w:fill="F7CAAC"/>
          </w:tcPr>
          <w:p w14:paraId="5C8F4963" w14:textId="77777777" w:rsidR="008550CB" w:rsidRDefault="008550CB" w:rsidP="005B0900">
            <w:pPr>
              <w:rPr>
                <w:b/>
              </w:rPr>
            </w:pPr>
            <w:r>
              <w:rPr>
                <w:b/>
              </w:rPr>
              <w:t>rozsah</w:t>
            </w:r>
          </w:p>
        </w:tc>
        <w:tc>
          <w:tcPr>
            <w:tcW w:w="709" w:type="dxa"/>
          </w:tcPr>
          <w:p w14:paraId="7FFF31CE" w14:textId="77777777" w:rsidR="008550CB" w:rsidRDefault="008550CB" w:rsidP="005B0900">
            <w:r>
              <w:t>40</w:t>
            </w:r>
          </w:p>
        </w:tc>
        <w:tc>
          <w:tcPr>
            <w:tcW w:w="709" w:type="dxa"/>
            <w:gridSpan w:val="2"/>
            <w:shd w:val="clear" w:color="auto" w:fill="F7CAAC"/>
          </w:tcPr>
          <w:p w14:paraId="7C2699AD" w14:textId="77777777" w:rsidR="008550CB" w:rsidRDefault="008550CB" w:rsidP="005B0900">
            <w:pPr>
              <w:rPr>
                <w:b/>
              </w:rPr>
            </w:pPr>
            <w:r>
              <w:rPr>
                <w:b/>
              </w:rPr>
              <w:t>do kdy</w:t>
            </w:r>
          </w:p>
        </w:tc>
        <w:tc>
          <w:tcPr>
            <w:tcW w:w="1387" w:type="dxa"/>
            <w:gridSpan w:val="2"/>
          </w:tcPr>
          <w:p w14:paraId="6FE28D23" w14:textId="77777777" w:rsidR="008550CB" w:rsidRDefault="008550CB" w:rsidP="005B0900">
            <w:r>
              <w:t>N</w:t>
            </w:r>
          </w:p>
        </w:tc>
      </w:tr>
      <w:tr w:rsidR="008550CB" w14:paraId="1BD97C7F" w14:textId="77777777" w:rsidTr="005B0900">
        <w:tc>
          <w:tcPr>
            <w:tcW w:w="5068" w:type="dxa"/>
            <w:gridSpan w:val="3"/>
            <w:shd w:val="clear" w:color="auto" w:fill="F7CAAC"/>
          </w:tcPr>
          <w:p w14:paraId="721B59D8" w14:textId="77777777" w:rsidR="008550CB" w:rsidRDefault="008550CB" w:rsidP="005B0900">
            <w:pPr>
              <w:rPr>
                <w:b/>
              </w:rPr>
            </w:pPr>
            <w:r>
              <w:rPr>
                <w:b/>
              </w:rPr>
              <w:t>Typ vztahu na součásti VŠ, která uskutečňuje st. program</w:t>
            </w:r>
          </w:p>
        </w:tc>
        <w:tc>
          <w:tcPr>
            <w:tcW w:w="992" w:type="dxa"/>
            <w:gridSpan w:val="2"/>
          </w:tcPr>
          <w:p w14:paraId="1E5295A1" w14:textId="5B453F02" w:rsidR="008550CB" w:rsidRDefault="008550CB" w:rsidP="005B0900">
            <w:del w:id="2844" w:author="Milan Navrátil" w:date="2018-11-13T11:48:00Z">
              <w:r w:rsidDel="00713C47">
                <w:delText>pp.</w:delText>
              </w:r>
            </w:del>
          </w:p>
        </w:tc>
        <w:tc>
          <w:tcPr>
            <w:tcW w:w="994" w:type="dxa"/>
            <w:shd w:val="clear" w:color="auto" w:fill="F7CAAC"/>
          </w:tcPr>
          <w:p w14:paraId="6142F32A" w14:textId="77777777" w:rsidR="008550CB" w:rsidRDefault="008550CB" w:rsidP="005B0900">
            <w:pPr>
              <w:rPr>
                <w:b/>
              </w:rPr>
            </w:pPr>
            <w:r>
              <w:rPr>
                <w:b/>
              </w:rPr>
              <w:t>rozsah</w:t>
            </w:r>
          </w:p>
        </w:tc>
        <w:tc>
          <w:tcPr>
            <w:tcW w:w="709" w:type="dxa"/>
          </w:tcPr>
          <w:p w14:paraId="60777C81" w14:textId="6837548F" w:rsidR="008550CB" w:rsidRDefault="008550CB" w:rsidP="005B0900">
            <w:del w:id="2845" w:author="Milan Navrátil" w:date="2018-11-13T11:48:00Z">
              <w:r w:rsidDel="00713C47">
                <w:delText>40</w:delText>
              </w:r>
            </w:del>
          </w:p>
        </w:tc>
        <w:tc>
          <w:tcPr>
            <w:tcW w:w="709" w:type="dxa"/>
            <w:gridSpan w:val="2"/>
            <w:shd w:val="clear" w:color="auto" w:fill="F7CAAC"/>
          </w:tcPr>
          <w:p w14:paraId="62F0506E" w14:textId="77777777" w:rsidR="008550CB" w:rsidRDefault="008550CB" w:rsidP="005B0900">
            <w:pPr>
              <w:rPr>
                <w:b/>
              </w:rPr>
            </w:pPr>
            <w:r>
              <w:rPr>
                <w:b/>
              </w:rPr>
              <w:t>do kdy</w:t>
            </w:r>
          </w:p>
        </w:tc>
        <w:tc>
          <w:tcPr>
            <w:tcW w:w="1387" w:type="dxa"/>
            <w:gridSpan w:val="2"/>
          </w:tcPr>
          <w:p w14:paraId="384A778F" w14:textId="4946D32F" w:rsidR="008550CB" w:rsidRDefault="008550CB" w:rsidP="005B0900">
            <w:del w:id="2846" w:author="Milan Navrátil" w:date="2018-11-13T11:48:00Z">
              <w:r w:rsidDel="00713C47">
                <w:delText>N</w:delText>
              </w:r>
            </w:del>
          </w:p>
        </w:tc>
      </w:tr>
      <w:tr w:rsidR="008550CB" w14:paraId="6200BC1E" w14:textId="77777777" w:rsidTr="005B0900">
        <w:tc>
          <w:tcPr>
            <w:tcW w:w="6060" w:type="dxa"/>
            <w:gridSpan w:val="5"/>
            <w:shd w:val="clear" w:color="auto" w:fill="F7CAAC"/>
          </w:tcPr>
          <w:p w14:paraId="0189DBEC" w14:textId="77777777" w:rsidR="008550CB" w:rsidRDefault="008550CB" w:rsidP="005B0900">
            <w:r>
              <w:rPr>
                <w:b/>
              </w:rPr>
              <w:t>Další současná působení jako akademický pracovník na jiných VŠ</w:t>
            </w:r>
          </w:p>
        </w:tc>
        <w:tc>
          <w:tcPr>
            <w:tcW w:w="1703" w:type="dxa"/>
            <w:gridSpan w:val="2"/>
            <w:shd w:val="clear" w:color="auto" w:fill="F7CAAC"/>
          </w:tcPr>
          <w:p w14:paraId="20C6A0A9" w14:textId="77777777" w:rsidR="008550CB" w:rsidRDefault="008550CB" w:rsidP="005B0900">
            <w:pPr>
              <w:rPr>
                <w:b/>
              </w:rPr>
            </w:pPr>
            <w:r>
              <w:rPr>
                <w:b/>
              </w:rPr>
              <w:t>typ prac. vztahu</w:t>
            </w:r>
          </w:p>
        </w:tc>
        <w:tc>
          <w:tcPr>
            <w:tcW w:w="2096" w:type="dxa"/>
            <w:gridSpan w:val="4"/>
            <w:shd w:val="clear" w:color="auto" w:fill="F7CAAC"/>
          </w:tcPr>
          <w:p w14:paraId="7F0E4883" w14:textId="77777777" w:rsidR="008550CB" w:rsidRDefault="008550CB" w:rsidP="005B0900">
            <w:pPr>
              <w:rPr>
                <w:b/>
              </w:rPr>
            </w:pPr>
            <w:r>
              <w:rPr>
                <w:b/>
              </w:rPr>
              <w:t>rozsah</w:t>
            </w:r>
          </w:p>
        </w:tc>
      </w:tr>
      <w:tr w:rsidR="008550CB" w14:paraId="2652A9E5" w14:textId="77777777" w:rsidTr="005B0900">
        <w:tc>
          <w:tcPr>
            <w:tcW w:w="6060" w:type="dxa"/>
            <w:gridSpan w:val="5"/>
          </w:tcPr>
          <w:p w14:paraId="513DAA22" w14:textId="77777777" w:rsidR="008550CB" w:rsidRDefault="008550CB" w:rsidP="005B0900"/>
        </w:tc>
        <w:tc>
          <w:tcPr>
            <w:tcW w:w="1703" w:type="dxa"/>
            <w:gridSpan w:val="2"/>
          </w:tcPr>
          <w:p w14:paraId="45B4AF05" w14:textId="77777777" w:rsidR="008550CB" w:rsidRDefault="008550CB" w:rsidP="005B0900"/>
        </w:tc>
        <w:tc>
          <w:tcPr>
            <w:tcW w:w="2096" w:type="dxa"/>
            <w:gridSpan w:val="4"/>
          </w:tcPr>
          <w:p w14:paraId="3FAB3665" w14:textId="77777777" w:rsidR="008550CB" w:rsidRDefault="008550CB" w:rsidP="005B0900"/>
        </w:tc>
      </w:tr>
      <w:tr w:rsidR="008550CB" w14:paraId="2AA1153E" w14:textId="77777777" w:rsidTr="005B0900">
        <w:tc>
          <w:tcPr>
            <w:tcW w:w="9859" w:type="dxa"/>
            <w:gridSpan w:val="11"/>
            <w:shd w:val="clear" w:color="auto" w:fill="F7CAAC"/>
          </w:tcPr>
          <w:p w14:paraId="4C4C6A91" w14:textId="77777777" w:rsidR="008550CB" w:rsidRDefault="008550CB" w:rsidP="005B0900">
            <w:r>
              <w:rPr>
                <w:b/>
              </w:rPr>
              <w:t>Předměty příslušného studijního programu a způsob zapojení do jejich výuky, příp. další zapojení do uskutečňování studijního programu</w:t>
            </w:r>
          </w:p>
        </w:tc>
      </w:tr>
      <w:tr w:rsidR="008550CB" w14:paraId="0BA478BC" w14:textId="77777777" w:rsidTr="005B0900">
        <w:trPr>
          <w:trHeight w:val="742"/>
        </w:trPr>
        <w:tc>
          <w:tcPr>
            <w:tcW w:w="9859" w:type="dxa"/>
            <w:gridSpan w:val="11"/>
            <w:tcBorders>
              <w:top w:val="nil"/>
            </w:tcBorders>
          </w:tcPr>
          <w:p w14:paraId="00B8B9D4" w14:textId="77777777" w:rsidR="008550CB" w:rsidRDefault="008550CB" w:rsidP="005B0900">
            <w:r>
              <w:t>Kamerové systémy – garant, přednášející (100%)</w:t>
            </w:r>
          </w:p>
          <w:p w14:paraId="49BDA65F" w14:textId="77777777" w:rsidR="008550CB" w:rsidRDefault="008550CB" w:rsidP="005B0900">
            <w:r>
              <w:t>Návrh elektronických obvodů – garant, přednášející (100%)</w:t>
            </w:r>
          </w:p>
        </w:tc>
      </w:tr>
      <w:tr w:rsidR="008550CB" w14:paraId="25AC1803" w14:textId="77777777" w:rsidTr="005B0900">
        <w:tc>
          <w:tcPr>
            <w:tcW w:w="9859" w:type="dxa"/>
            <w:gridSpan w:val="11"/>
            <w:shd w:val="clear" w:color="auto" w:fill="F7CAAC"/>
          </w:tcPr>
          <w:p w14:paraId="3FB88AA8" w14:textId="77777777" w:rsidR="008550CB" w:rsidRDefault="008550CB" w:rsidP="005B0900">
            <w:r>
              <w:rPr>
                <w:b/>
              </w:rPr>
              <w:t xml:space="preserve">Údaje o vzdělání na VŠ </w:t>
            </w:r>
          </w:p>
        </w:tc>
      </w:tr>
      <w:tr w:rsidR="008550CB" w14:paraId="7075A15F" w14:textId="77777777" w:rsidTr="005B0900">
        <w:trPr>
          <w:trHeight w:val="898"/>
        </w:trPr>
        <w:tc>
          <w:tcPr>
            <w:tcW w:w="9859" w:type="dxa"/>
            <w:gridSpan w:val="11"/>
          </w:tcPr>
          <w:p w14:paraId="562201C8" w14:textId="77777777" w:rsidR="008550CB" w:rsidRPr="005B6B64" w:rsidRDefault="008550CB" w:rsidP="005B0900">
            <w:pPr>
              <w:pStyle w:val="Zkladntext"/>
              <w:ind w:left="1247" w:hanging="1247"/>
              <w:rPr>
                <w:sz w:val="20"/>
              </w:rPr>
            </w:pPr>
            <w:r w:rsidRPr="005B6B64">
              <w:rPr>
                <w:sz w:val="20"/>
              </w:rPr>
              <w:t>1985 – 1990</w:t>
            </w:r>
            <w:r>
              <w:rPr>
                <w:sz w:val="20"/>
              </w:rPr>
              <w:t>:</w:t>
            </w:r>
            <w:r w:rsidRPr="005B6B64">
              <w:rPr>
                <w:sz w:val="20"/>
              </w:rPr>
              <w:tab/>
              <w:t xml:space="preserve">UP Olomouc, Fakulta přírodovědecká, obor </w:t>
            </w:r>
            <w:r>
              <w:rPr>
                <w:sz w:val="20"/>
              </w:rPr>
              <w:t>„</w:t>
            </w:r>
            <w:r w:rsidRPr="005B6B64">
              <w:rPr>
                <w:sz w:val="20"/>
              </w:rPr>
              <w:t>Experimentální fyzika</w:t>
            </w:r>
            <w:r>
              <w:rPr>
                <w:sz w:val="20"/>
              </w:rPr>
              <w:t>“</w:t>
            </w:r>
            <w:r w:rsidRPr="005B6B64">
              <w:rPr>
                <w:sz w:val="20"/>
              </w:rPr>
              <w:t xml:space="preserve">, </w:t>
            </w:r>
            <w:r>
              <w:rPr>
                <w:sz w:val="20"/>
              </w:rPr>
              <w:t>(</w:t>
            </w:r>
            <w:r w:rsidRPr="005B6B64">
              <w:rPr>
                <w:sz w:val="20"/>
              </w:rPr>
              <w:t>Mgr.</w:t>
            </w:r>
            <w:r>
              <w:rPr>
                <w:sz w:val="20"/>
              </w:rPr>
              <w:t>)</w:t>
            </w:r>
            <w:r w:rsidRPr="005B6B64">
              <w:rPr>
                <w:sz w:val="20"/>
              </w:rPr>
              <w:t xml:space="preserve"> </w:t>
            </w:r>
          </w:p>
          <w:p w14:paraId="71AB3590" w14:textId="77777777" w:rsidR="008550CB" w:rsidRPr="005B6B64" w:rsidRDefault="008550CB" w:rsidP="005B0900">
            <w:pPr>
              <w:pStyle w:val="Zkladntext"/>
              <w:ind w:left="1247" w:hanging="1247"/>
              <w:rPr>
                <w:sz w:val="20"/>
              </w:rPr>
            </w:pPr>
            <w:r w:rsidRPr="005B6B64">
              <w:rPr>
                <w:sz w:val="20"/>
              </w:rPr>
              <w:t>1993 – 1996</w:t>
            </w:r>
            <w:r>
              <w:rPr>
                <w:sz w:val="20"/>
              </w:rPr>
              <w:t>:</w:t>
            </w:r>
            <w:r w:rsidRPr="005B6B64">
              <w:rPr>
                <w:sz w:val="20"/>
              </w:rPr>
              <w:tab/>
              <w:t xml:space="preserve">UP Olomouc, Fakulta přírodovědecká, </w:t>
            </w:r>
            <w:r>
              <w:rPr>
                <w:sz w:val="20"/>
              </w:rPr>
              <w:t>obor „Informatika“</w:t>
            </w:r>
            <w:r w:rsidRPr="005B6B64">
              <w:rPr>
                <w:sz w:val="20"/>
              </w:rPr>
              <w:t xml:space="preserve"> </w:t>
            </w:r>
          </w:p>
          <w:p w14:paraId="5032C255" w14:textId="77777777" w:rsidR="008550CB" w:rsidRPr="005B6B64" w:rsidDel="00BE0D5F" w:rsidRDefault="008550CB" w:rsidP="005B0900">
            <w:pPr>
              <w:pStyle w:val="Zkladntext"/>
              <w:ind w:left="1247" w:hanging="1247"/>
              <w:rPr>
                <w:del w:id="2847" w:author="Milan Navrátil" w:date="2018-11-12T13:17:00Z"/>
                <w:sz w:val="20"/>
              </w:rPr>
            </w:pPr>
            <w:r w:rsidRPr="005B6B64">
              <w:rPr>
                <w:sz w:val="20"/>
              </w:rPr>
              <w:t>1998 – 2002</w:t>
            </w:r>
            <w:r>
              <w:rPr>
                <w:sz w:val="20"/>
              </w:rPr>
              <w:t>:</w:t>
            </w:r>
            <w:r w:rsidRPr="005B6B64">
              <w:rPr>
                <w:sz w:val="20"/>
              </w:rPr>
              <w:tab/>
              <w:t>UTB</w:t>
            </w:r>
            <w:r>
              <w:rPr>
                <w:sz w:val="20"/>
              </w:rPr>
              <w:t xml:space="preserve"> ve Zlíně</w:t>
            </w:r>
            <w:r w:rsidRPr="005B6B64">
              <w:rPr>
                <w:sz w:val="20"/>
              </w:rPr>
              <w:t xml:space="preserve">, Fakulta technologická, obor </w:t>
            </w:r>
            <w:r>
              <w:rPr>
                <w:sz w:val="20"/>
              </w:rPr>
              <w:t>„</w:t>
            </w:r>
            <w:r w:rsidRPr="005B6B64">
              <w:rPr>
                <w:sz w:val="20"/>
              </w:rPr>
              <w:t>Technická kybernetika</w:t>
            </w:r>
            <w:r>
              <w:rPr>
                <w:sz w:val="20"/>
              </w:rPr>
              <w:t>“</w:t>
            </w:r>
            <w:r w:rsidRPr="005B6B64">
              <w:rPr>
                <w:sz w:val="20"/>
              </w:rPr>
              <w:t xml:space="preserve">, </w:t>
            </w:r>
            <w:r>
              <w:rPr>
                <w:sz w:val="20"/>
              </w:rPr>
              <w:t>(</w:t>
            </w:r>
            <w:r w:rsidRPr="005B6B64">
              <w:rPr>
                <w:sz w:val="20"/>
              </w:rPr>
              <w:t>Ph.D</w:t>
            </w:r>
            <w:r>
              <w:rPr>
                <w:sz w:val="20"/>
              </w:rPr>
              <w:t>.)</w:t>
            </w:r>
          </w:p>
          <w:p w14:paraId="46561BCF" w14:textId="3C7BED23" w:rsidR="008550CB" w:rsidRPr="000A6EF1" w:rsidRDefault="008550CB">
            <w:pPr>
              <w:pStyle w:val="Zkladntext"/>
              <w:ind w:left="1247" w:hanging="1247"/>
              <w:pPrChange w:id="2848" w:author="Milan Navrátil" w:date="2018-11-12T13:17:00Z">
                <w:pPr/>
              </w:pPrChange>
            </w:pPr>
            <w:del w:id="2849" w:author="Milan Navrátil" w:date="2018-11-12T13:17:00Z">
              <w:r w:rsidDel="00BE0D5F">
                <w:delText>2008:</w:delText>
              </w:r>
              <w:r w:rsidRPr="009D3BE2" w:rsidDel="00BE0D5F">
                <w:delText xml:space="preserve"> </w:delText>
              </w:r>
              <w:r w:rsidDel="00BE0D5F">
                <w:delText xml:space="preserve">               </w:delText>
              </w:r>
              <w:r w:rsidRPr="009D3BE2" w:rsidDel="00BE0D5F">
                <w:delText>UTB ve Zlíně, Fakulta aplikované informatiky, obor „Řízení strojů a procesů“, (doc.)</w:delText>
              </w:r>
            </w:del>
          </w:p>
        </w:tc>
      </w:tr>
      <w:tr w:rsidR="008550CB" w14:paraId="35515F79" w14:textId="77777777" w:rsidTr="005B0900">
        <w:tc>
          <w:tcPr>
            <w:tcW w:w="9859" w:type="dxa"/>
            <w:gridSpan w:val="11"/>
            <w:shd w:val="clear" w:color="auto" w:fill="F7CAAC"/>
          </w:tcPr>
          <w:p w14:paraId="6BBCBD29" w14:textId="77777777" w:rsidR="008550CB" w:rsidRDefault="008550CB" w:rsidP="005B0900">
            <w:pPr>
              <w:rPr>
                <w:b/>
              </w:rPr>
            </w:pPr>
            <w:r>
              <w:rPr>
                <w:b/>
              </w:rPr>
              <w:t>Údaje o odborném působení od absolvování VŠ</w:t>
            </w:r>
          </w:p>
          <w:p w14:paraId="42B1AD47" w14:textId="77777777" w:rsidR="008550CB" w:rsidRDefault="008550CB" w:rsidP="005B0900">
            <w:pPr>
              <w:rPr>
                <w:b/>
              </w:rPr>
            </w:pPr>
          </w:p>
        </w:tc>
      </w:tr>
      <w:tr w:rsidR="008550CB" w14:paraId="1DD86584" w14:textId="77777777" w:rsidTr="005B0900">
        <w:trPr>
          <w:trHeight w:val="1090"/>
        </w:trPr>
        <w:tc>
          <w:tcPr>
            <w:tcW w:w="9859" w:type="dxa"/>
            <w:gridSpan w:val="11"/>
          </w:tcPr>
          <w:p w14:paraId="0DC88744" w14:textId="77777777" w:rsidR="008550CB" w:rsidRPr="005B6B64" w:rsidRDefault="008550CB" w:rsidP="005B0900">
            <w:pPr>
              <w:pStyle w:val="Zkladntext"/>
              <w:ind w:left="1247" w:hanging="1247"/>
              <w:rPr>
                <w:sz w:val="20"/>
              </w:rPr>
            </w:pPr>
            <w:r w:rsidRPr="005B6B64">
              <w:rPr>
                <w:sz w:val="20"/>
              </w:rPr>
              <w:t>1997 – 2000</w:t>
            </w:r>
            <w:r w:rsidRPr="005B6B64">
              <w:rPr>
                <w:sz w:val="20"/>
              </w:rPr>
              <w:tab/>
              <w:t xml:space="preserve">Vysoké učení technické Brno, Fakulta technologická, Ústav automatizace a řídicí techniky, odborný asistent </w:t>
            </w:r>
          </w:p>
          <w:p w14:paraId="60F9FB2A" w14:textId="77777777" w:rsidR="008550CB" w:rsidRPr="005B6B64" w:rsidRDefault="008550CB" w:rsidP="005B0900">
            <w:pPr>
              <w:pStyle w:val="Zkladntext"/>
              <w:ind w:left="1247" w:hanging="1247"/>
              <w:rPr>
                <w:sz w:val="20"/>
              </w:rPr>
            </w:pPr>
            <w:r w:rsidRPr="005B6B64">
              <w:rPr>
                <w:sz w:val="20"/>
              </w:rPr>
              <w:t>2001 – 2004</w:t>
            </w:r>
            <w:r w:rsidRPr="005B6B64">
              <w:rPr>
                <w:sz w:val="20"/>
              </w:rPr>
              <w:tab/>
              <w:t xml:space="preserve">UTB ve Zlíně, Fakulta technologická, Institut informačních technologií, odborný asistent </w:t>
            </w:r>
          </w:p>
          <w:p w14:paraId="712574B0" w14:textId="77777777" w:rsidR="008550CB" w:rsidRPr="005B6B64" w:rsidRDefault="008550CB" w:rsidP="005B0900">
            <w:pPr>
              <w:pStyle w:val="Zkladntext"/>
              <w:ind w:left="1247" w:hanging="1247"/>
              <w:rPr>
                <w:sz w:val="20"/>
              </w:rPr>
            </w:pPr>
            <w:r w:rsidRPr="005B6B64">
              <w:rPr>
                <w:sz w:val="20"/>
              </w:rPr>
              <w:t>2004 – 2005</w:t>
            </w:r>
            <w:r w:rsidRPr="005B6B64">
              <w:rPr>
                <w:sz w:val="20"/>
              </w:rPr>
              <w:tab/>
              <w:t xml:space="preserve">UTB ve Zlíně, Fakulta technologické, Ústav elektrotechniky a měření, zástupce ředitele ústavu </w:t>
            </w:r>
          </w:p>
          <w:p w14:paraId="44FA7C7F" w14:textId="77777777" w:rsidR="008550CB" w:rsidRPr="005B6B64" w:rsidRDefault="008550CB" w:rsidP="005B0900">
            <w:pPr>
              <w:pStyle w:val="Zkladntext"/>
              <w:ind w:left="1247" w:hanging="1247"/>
              <w:rPr>
                <w:sz w:val="20"/>
              </w:rPr>
            </w:pPr>
            <w:r w:rsidRPr="005B6B64">
              <w:rPr>
                <w:sz w:val="20"/>
              </w:rPr>
              <w:t>2006 – 2008</w:t>
            </w:r>
            <w:r w:rsidRPr="005B6B64">
              <w:rPr>
                <w:sz w:val="20"/>
              </w:rPr>
              <w:tab/>
              <w:t>UTB ve Zlíně ve Zlíně, Fakulta aplikované informatiky, Ústav elektrotechniky a měření, zástupce ředitele ústavu, proděkan pro propagaci a rozvoj</w:t>
            </w:r>
          </w:p>
          <w:p w14:paraId="5886F804" w14:textId="77777777" w:rsidR="008550CB" w:rsidRDefault="008550CB" w:rsidP="005B0900">
            <w:pPr>
              <w:pStyle w:val="Zkladntext"/>
              <w:ind w:left="1247" w:hanging="1247"/>
              <w:rPr>
                <w:sz w:val="20"/>
              </w:rPr>
            </w:pPr>
            <w:r w:rsidRPr="005B6B64">
              <w:rPr>
                <w:sz w:val="20"/>
              </w:rPr>
              <w:t>2010 – 2014</w:t>
            </w:r>
            <w:r w:rsidRPr="005B6B64">
              <w:rPr>
                <w:sz w:val="20"/>
              </w:rPr>
              <w:tab/>
              <w:t>UTB ve Zlíně ve Zlíně, Fakulta aplikované informatiky, Ústav bezpečnostního inženýrství, ředitel ústavu, proděkan p</w:t>
            </w:r>
            <w:r>
              <w:rPr>
                <w:sz w:val="20"/>
              </w:rPr>
              <w:t xml:space="preserve">ro tvůrčí činnosti a propagaci </w:t>
            </w:r>
          </w:p>
          <w:p w14:paraId="4CE59029" w14:textId="77777777" w:rsidR="008550CB" w:rsidRPr="00080943" w:rsidRDefault="008550CB" w:rsidP="005B0900">
            <w:r w:rsidRPr="009D3BE2">
              <w:t xml:space="preserve">2014 – dosud: UTB ve Zlíně, Fakulta aplikované informatiky, </w:t>
            </w:r>
            <w:r>
              <w:t>děkan</w:t>
            </w:r>
          </w:p>
        </w:tc>
      </w:tr>
      <w:tr w:rsidR="008550CB" w14:paraId="54ACE93E" w14:textId="77777777" w:rsidTr="005B0900">
        <w:trPr>
          <w:trHeight w:val="250"/>
        </w:trPr>
        <w:tc>
          <w:tcPr>
            <w:tcW w:w="9859" w:type="dxa"/>
            <w:gridSpan w:val="11"/>
            <w:shd w:val="clear" w:color="auto" w:fill="F7CAAC"/>
          </w:tcPr>
          <w:p w14:paraId="11BB2CA8" w14:textId="77777777" w:rsidR="008550CB" w:rsidRDefault="008550CB" w:rsidP="005B0900">
            <w:r>
              <w:rPr>
                <w:b/>
              </w:rPr>
              <w:t>Zkušenosti s vedením kvalifikačních a rigorózních prací</w:t>
            </w:r>
          </w:p>
        </w:tc>
      </w:tr>
      <w:tr w:rsidR="008550CB" w14:paraId="11A65C9D" w14:textId="77777777" w:rsidTr="005B0900">
        <w:trPr>
          <w:trHeight w:val="606"/>
        </w:trPr>
        <w:tc>
          <w:tcPr>
            <w:tcW w:w="9859" w:type="dxa"/>
            <w:gridSpan w:val="11"/>
          </w:tcPr>
          <w:p w14:paraId="087CE2EB" w14:textId="77777777" w:rsidR="008550CB" w:rsidRDefault="008550CB" w:rsidP="005B0900">
            <w:r>
              <w:t xml:space="preserve">Od roku 1998 vedoucí úspěšně obhájených 74 bakalářských a 75 diplomových prací. </w:t>
            </w:r>
          </w:p>
          <w:p w14:paraId="3A19FA5C" w14:textId="77777777" w:rsidR="008550CB" w:rsidRDefault="008550CB" w:rsidP="005B0900">
            <w:r>
              <w:t>Školitel 13 studentů doktorského studijního programu.</w:t>
            </w:r>
          </w:p>
        </w:tc>
      </w:tr>
      <w:tr w:rsidR="008550CB" w14:paraId="1DB1BBD1" w14:textId="77777777" w:rsidTr="005B0900">
        <w:trPr>
          <w:cantSplit/>
        </w:trPr>
        <w:tc>
          <w:tcPr>
            <w:tcW w:w="3347" w:type="dxa"/>
            <w:gridSpan w:val="2"/>
            <w:tcBorders>
              <w:top w:val="single" w:sz="12" w:space="0" w:color="auto"/>
            </w:tcBorders>
            <w:shd w:val="clear" w:color="auto" w:fill="F7CAAC"/>
          </w:tcPr>
          <w:p w14:paraId="363BA790" w14:textId="77777777" w:rsidR="008550CB" w:rsidRDefault="008550CB" w:rsidP="005B0900">
            <w:r>
              <w:rPr>
                <w:b/>
              </w:rPr>
              <w:t xml:space="preserve">Obor habilitačního řízení </w:t>
            </w:r>
          </w:p>
        </w:tc>
        <w:tc>
          <w:tcPr>
            <w:tcW w:w="2245" w:type="dxa"/>
            <w:gridSpan w:val="2"/>
            <w:tcBorders>
              <w:top w:val="single" w:sz="12" w:space="0" w:color="auto"/>
            </w:tcBorders>
            <w:shd w:val="clear" w:color="auto" w:fill="F7CAAC"/>
          </w:tcPr>
          <w:p w14:paraId="2997FF74" w14:textId="77777777" w:rsidR="008550CB" w:rsidRDefault="008550CB" w:rsidP="005B0900">
            <w:r>
              <w:rPr>
                <w:b/>
              </w:rPr>
              <w:t>Rok udělení hodnosti</w:t>
            </w:r>
          </w:p>
        </w:tc>
        <w:tc>
          <w:tcPr>
            <w:tcW w:w="2248" w:type="dxa"/>
            <w:gridSpan w:val="4"/>
            <w:tcBorders>
              <w:top w:val="single" w:sz="12" w:space="0" w:color="auto"/>
              <w:right w:val="single" w:sz="12" w:space="0" w:color="auto"/>
            </w:tcBorders>
            <w:shd w:val="clear" w:color="auto" w:fill="F7CAAC"/>
          </w:tcPr>
          <w:p w14:paraId="472FCB33" w14:textId="77777777" w:rsidR="008550CB" w:rsidRDefault="008550CB" w:rsidP="005B0900">
            <w:r>
              <w:rPr>
                <w:b/>
              </w:rPr>
              <w:t>Řízení konáno na VŠ</w:t>
            </w:r>
          </w:p>
        </w:tc>
        <w:tc>
          <w:tcPr>
            <w:tcW w:w="2019" w:type="dxa"/>
            <w:gridSpan w:val="3"/>
            <w:tcBorders>
              <w:top w:val="single" w:sz="12" w:space="0" w:color="auto"/>
              <w:left w:val="single" w:sz="12" w:space="0" w:color="auto"/>
            </w:tcBorders>
            <w:shd w:val="clear" w:color="auto" w:fill="F7CAAC"/>
          </w:tcPr>
          <w:p w14:paraId="0F933700" w14:textId="77777777" w:rsidR="008550CB" w:rsidRDefault="008550CB" w:rsidP="005B0900">
            <w:pPr>
              <w:rPr>
                <w:b/>
              </w:rPr>
            </w:pPr>
            <w:r>
              <w:rPr>
                <w:b/>
              </w:rPr>
              <w:t>Ohlasy publikací</w:t>
            </w:r>
          </w:p>
        </w:tc>
      </w:tr>
      <w:tr w:rsidR="008550CB" w14:paraId="16415FBB" w14:textId="77777777" w:rsidTr="005B0900">
        <w:trPr>
          <w:cantSplit/>
        </w:trPr>
        <w:tc>
          <w:tcPr>
            <w:tcW w:w="3347" w:type="dxa"/>
            <w:gridSpan w:val="2"/>
          </w:tcPr>
          <w:p w14:paraId="467EF8F9" w14:textId="77777777" w:rsidR="008550CB" w:rsidRDefault="008550CB" w:rsidP="005B0900">
            <w:r>
              <w:t>Řízení strojů a procesů</w:t>
            </w:r>
          </w:p>
        </w:tc>
        <w:tc>
          <w:tcPr>
            <w:tcW w:w="2245" w:type="dxa"/>
            <w:gridSpan w:val="2"/>
          </w:tcPr>
          <w:p w14:paraId="10223D34" w14:textId="77777777" w:rsidR="008550CB" w:rsidRDefault="008550CB" w:rsidP="005B0900">
            <w:r>
              <w:t>2008</w:t>
            </w:r>
          </w:p>
        </w:tc>
        <w:tc>
          <w:tcPr>
            <w:tcW w:w="2248" w:type="dxa"/>
            <w:gridSpan w:val="4"/>
            <w:tcBorders>
              <w:right w:val="single" w:sz="12" w:space="0" w:color="auto"/>
            </w:tcBorders>
          </w:tcPr>
          <w:p w14:paraId="0C92B814" w14:textId="77777777" w:rsidR="008550CB" w:rsidRDefault="008550CB" w:rsidP="005B0900">
            <w:r>
              <w:t>UTB ve Zlíně</w:t>
            </w:r>
          </w:p>
        </w:tc>
        <w:tc>
          <w:tcPr>
            <w:tcW w:w="632" w:type="dxa"/>
            <w:tcBorders>
              <w:left w:val="single" w:sz="12" w:space="0" w:color="auto"/>
            </w:tcBorders>
            <w:shd w:val="clear" w:color="auto" w:fill="F7CAAC"/>
          </w:tcPr>
          <w:p w14:paraId="73AC95FA" w14:textId="77777777" w:rsidR="008550CB" w:rsidRDefault="008550CB" w:rsidP="005B0900">
            <w:r>
              <w:rPr>
                <w:b/>
              </w:rPr>
              <w:t>WOS</w:t>
            </w:r>
          </w:p>
        </w:tc>
        <w:tc>
          <w:tcPr>
            <w:tcW w:w="693" w:type="dxa"/>
            <w:shd w:val="clear" w:color="auto" w:fill="F7CAAC"/>
          </w:tcPr>
          <w:p w14:paraId="3F02994C" w14:textId="77777777" w:rsidR="008550CB" w:rsidRDefault="008550CB" w:rsidP="005B0900">
            <w:pPr>
              <w:rPr>
                <w:sz w:val="18"/>
              </w:rPr>
            </w:pPr>
            <w:r>
              <w:rPr>
                <w:b/>
                <w:sz w:val="18"/>
              </w:rPr>
              <w:t>Scopus</w:t>
            </w:r>
          </w:p>
        </w:tc>
        <w:tc>
          <w:tcPr>
            <w:tcW w:w="694" w:type="dxa"/>
            <w:shd w:val="clear" w:color="auto" w:fill="F7CAAC"/>
          </w:tcPr>
          <w:p w14:paraId="61BFCDA7" w14:textId="77777777" w:rsidR="008550CB" w:rsidRDefault="008550CB" w:rsidP="005B0900">
            <w:r>
              <w:rPr>
                <w:b/>
                <w:sz w:val="18"/>
              </w:rPr>
              <w:t>ostatní</w:t>
            </w:r>
          </w:p>
        </w:tc>
      </w:tr>
      <w:tr w:rsidR="008550CB" w14:paraId="4100B3B0" w14:textId="77777777" w:rsidTr="005B0900">
        <w:trPr>
          <w:cantSplit/>
          <w:trHeight w:val="70"/>
        </w:trPr>
        <w:tc>
          <w:tcPr>
            <w:tcW w:w="3347" w:type="dxa"/>
            <w:gridSpan w:val="2"/>
            <w:shd w:val="clear" w:color="auto" w:fill="F7CAAC"/>
          </w:tcPr>
          <w:p w14:paraId="6502372A" w14:textId="77777777" w:rsidR="008550CB" w:rsidRDefault="008550CB" w:rsidP="005B0900">
            <w:r>
              <w:rPr>
                <w:b/>
              </w:rPr>
              <w:t>Obor jmenovacího řízení</w:t>
            </w:r>
          </w:p>
        </w:tc>
        <w:tc>
          <w:tcPr>
            <w:tcW w:w="2245" w:type="dxa"/>
            <w:gridSpan w:val="2"/>
            <w:shd w:val="clear" w:color="auto" w:fill="F7CAAC"/>
          </w:tcPr>
          <w:p w14:paraId="210B22DF" w14:textId="77777777" w:rsidR="008550CB" w:rsidRDefault="008550CB" w:rsidP="005B0900">
            <w:r>
              <w:rPr>
                <w:b/>
              </w:rPr>
              <w:t>Rok udělení hodnosti</w:t>
            </w:r>
          </w:p>
        </w:tc>
        <w:tc>
          <w:tcPr>
            <w:tcW w:w="2248" w:type="dxa"/>
            <w:gridSpan w:val="4"/>
            <w:tcBorders>
              <w:right w:val="single" w:sz="12" w:space="0" w:color="auto"/>
            </w:tcBorders>
            <w:shd w:val="clear" w:color="auto" w:fill="F7CAAC"/>
          </w:tcPr>
          <w:p w14:paraId="43458BF8" w14:textId="77777777" w:rsidR="008550CB" w:rsidRDefault="008550CB" w:rsidP="005B0900">
            <w:r>
              <w:rPr>
                <w:b/>
              </w:rPr>
              <w:t>Řízení konáno na VŠ</w:t>
            </w:r>
          </w:p>
        </w:tc>
        <w:tc>
          <w:tcPr>
            <w:tcW w:w="632" w:type="dxa"/>
            <w:vMerge w:val="restart"/>
            <w:tcBorders>
              <w:left w:val="single" w:sz="12" w:space="0" w:color="auto"/>
            </w:tcBorders>
          </w:tcPr>
          <w:p w14:paraId="5E178375" w14:textId="77777777" w:rsidR="008550CB" w:rsidRPr="003B5737" w:rsidRDefault="008550CB" w:rsidP="005B0900">
            <w:r>
              <w:t>125</w:t>
            </w:r>
          </w:p>
        </w:tc>
        <w:tc>
          <w:tcPr>
            <w:tcW w:w="693" w:type="dxa"/>
            <w:vMerge w:val="restart"/>
          </w:tcPr>
          <w:p w14:paraId="471AFB97" w14:textId="77777777" w:rsidR="008550CB" w:rsidRPr="003B5737" w:rsidRDefault="008550CB" w:rsidP="005B0900">
            <w:r>
              <w:t>245</w:t>
            </w:r>
          </w:p>
        </w:tc>
        <w:tc>
          <w:tcPr>
            <w:tcW w:w="694" w:type="dxa"/>
            <w:vMerge w:val="restart"/>
          </w:tcPr>
          <w:p w14:paraId="7132B2C2" w14:textId="77777777" w:rsidR="008550CB" w:rsidRPr="003B5737" w:rsidRDefault="008550CB" w:rsidP="005B0900">
            <w:r>
              <w:t>250</w:t>
            </w:r>
          </w:p>
        </w:tc>
      </w:tr>
      <w:tr w:rsidR="008550CB" w14:paraId="69F50B0F" w14:textId="77777777" w:rsidTr="005B0900">
        <w:trPr>
          <w:trHeight w:val="205"/>
        </w:trPr>
        <w:tc>
          <w:tcPr>
            <w:tcW w:w="3347" w:type="dxa"/>
            <w:gridSpan w:val="2"/>
          </w:tcPr>
          <w:p w14:paraId="52FA407A" w14:textId="77777777" w:rsidR="008550CB" w:rsidRDefault="008550CB" w:rsidP="005B0900"/>
        </w:tc>
        <w:tc>
          <w:tcPr>
            <w:tcW w:w="2245" w:type="dxa"/>
            <w:gridSpan w:val="2"/>
          </w:tcPr>
          <w:p w14:paraId="6588647B" w14:textId="77777777" w:rsidR="008550CB" w:rsidRDefault="008550CB" w:rsidP="005B0900"/>
        </w:tc>
        <w:tc>
          <w:tcPr>
            <w:tcW w:w="2248" w:type="dxa"/>
            <w:gridSpan w:val="4"/>
            <w:tcBorders>
              <w:right w:val="single" w:sz="12" w:space="0" w:color="auto"/>
            </w:tcBorders>
          </w:tcPr>
          <w:p w14:paraId="3C83AC8F" w14:textId="77777777" w:rsidR="008550CB" w:rsidRDefault="008550CB" w:rsidP="005B0900"/>
        </w:tc>
        <w:tc>
          <w:tcPr>
            <w:tcW w:w="632" w:type="dxa"/>
            <w:vMerge/>
            <w:tcBorders>
              <w:left w:val="single" w:sz="12" w:space="0" w:color="auto"/>
            </w:tcBorders>
            <w:vAlign w:val="center"/>
          </w:tcPr>
          <w:p w14:paraId="227FB6AE" w14:textId="77777777" w:rsidR="008550CB" w:rsidRDefault="008550CB" w:rsidP="005B0900">
            <w:pPr>
              <w:rPr>
                <w:b/>
              </w:rPr>
            </w:pPr>
          </w:p>
        </w:tc>
        <w:tc>
          <w:tcPr>
            <w:tcW w:w="693" w:type="dxa"/>
            <w:vMerge/>
            <w:vAlign w:val="center"/>
          </w:tcPr>
          <w:p w14:paraId="188FE4B0" w14:textId="77777777" w:rsidR="008550CB" w:rsidRDefault="008550CB" w:rsidP="005B0900">
            <w:pPr>
              <w:rPr>
                <w:b/>
              </w:rPr>
            </w:pPr>
          </w:p>
        </w:tc>
        <w:tc>
          <w:tcPr>
            <w:tcW w:w="694" w:type="dxa"/>
            <w:vMerge/>
            <w:vAlign w:val="center"/>
          </w:tcPr>
          <w:p w14:paraId="6345059C" w14:textId="77777777" w:rsidR="008550CB" w:rsidRDefault="008550CB" w:rsidP="005B0900">
            <w:pPr>
              <w:rPr>
                <w:b/>
              </w:rPr>
            </w:pPr>
          </w:p>
        </w:tc>
      </w:tr>
      <w:tr w:rsidR="008550CB" w14:paraId="00D0D264" w14:textId="77777777" w:rsidTr="005B0900">
        <w:tc>
          <w:tcPr>
            <w:tcW w:w="9859" w:type="dxa"/>
            <w:gridSpan w:val="11"/>
            <w:shd w:val="clear" w:color="auto" w:fill="F7CAAC"/>
          </w:tcPr>
          <w:p w14:paraId="78B63309" w14:textId="77777777" w:rsidR="008550CB" w:rsidRDefault="008550CB" w:rsidP="005B0900">
            <w:pPr>
              <w:rPr>
                <w:b/>
              </w:rPr>
            </w:pPr>
            <w:r>
              <w:rPr>
                <w:b/>
              </w:rPr>
              <w:t xml:space="preserve">Přehled o nejvýznamnější publikační a další tvůrčí činnosti nebo další profesní činnosti u odborníků z praxe vztahující se k zabezpečovaným předmětům </w:t>
            </w:r>
          </w:p>
        </w:tc>
      </w:tr>
      <w:tr w:rsidR="008550CB" w14:paraId="5F3D58F4" w14:textId="77777777" w:rsidTr="005B0900">
        <w:trPr>
          <w:trHeight w:val="2347"/>
        </w:trPr>
        <w:tc>
          <w:tcPr>
            <w:tcW w:w="9859" w:type="dxa"/>
            <w:gridSpan w:val="11"/>
          </w:tcPr>
          <w:p w14:paraId="6623EC04" w14:textId="06E17923" w:rsidR="008550CB" w:rsidRPr="000D265F" w:rsidRDefault="008550CB" w:rsidP="005B0900">
            <w:r w:rsidRPr="000D265F">
              <w:t>K</w:t>
            </w:r>
            <w:r>
              <w:t>OVÁŘ</w:t>
            </w:r>
            <w:r w:rsidRPr="000D265F">
              <w:t>, S., V. M</w:t>
            </w:r>
            <w:r>
              <w:t>ACH</w:t>
            </w:r>
            <w:r w:rsidRPr="000D265F">
              <w:t>, J. V</w:t>
            </w:r>
            <w:r>
              <w:t>ALOUCH</w:t>
            </w:r>
            <w:r w:rsidRPr="000D265F">
              <w:t xml:space="preserve"> a </w:t>
            </w:r>
            <w:r w:rsidRPr="00C226ED">
              <w:rPr>
                <w:b/>
              </w:rPr>
              <w:t>M. ADÁMEK (25%)</w:t>
            </w:r>
            <w:r w:rsidRPr="000D265F">
              <w:t xml:space="preserve">. Electromagnetic </w:t>
            </w:r>
            <w:ins w:id="2850" w:author="Jiří Vojtěšek" w:date="2018-11-18T19:56:00Z">
              <w:r w:rsidR="001559FD">
                <w:t>C</w:t>
              </w:r>
            </w:ins>
            <w:del w:id="2851" w:author="Jiří Vojtěšek" w:date="2018-11-18T19:56:00Z">
              <w:r w:rsidRPr="000D265F" w:rsidDel="001559FD">
                <w:delText>c</w:delText>
              </w:r>
            </w:del>
            <w:r w:rsidRPr="000D265F">
              <w:t xml:space="preserve">ompatibility of </w:t>
            </w:r>
            <w:ins w:id="2852" w:author="Jiří Vojtěšek" w:date="2018-11-18T19:56:00Z">
              <w:r w:rsidR="001559FD">
                <w:t>A</w:t>
              </w:r>
            </w:ins>
            <w:del w:id="2853" w:author="Jiří Vojtěšek" w:date="2018-11-18T19:56:00Z">
              <w:r w:rsidRPr="000D265F" w:rsidDel="001559FD">
                <w:delText>a</w:delText>
              </w:r>
            </w:del>
            <w:r w:rsidRPr="000D265F">
              <w:t xml:space="preserve">rduino </w:t>
            </w:r>
            <w:ins w:id="2854" w:author="Jiří Vojtěšek" w:date="2018-11-18T19:56:00Z">
              <w:r w:rsidR="001559FD">
                <w:t>D</w:t>
              </w:r>
            </w:ins>
            <w:del w:id="2855" w:author="Jiří Vojtěšek" w:date="2018-11-18T19:56:00Z">
              <w:r w:rsidRPr="000D265F" w:rsidDel="001559FD">
                <w:delText>d</w:delText>
              </w:r>
            </w:del>
            <w:r w:rsidRPr="000D265F">
              <w:t xml:space="preserve">evelopment </w:t>
            </w:r>
            <w:ins w:id="2856" w:author="Jiří Vojtěšek" w:date="2018-11-18T19:56:00Z">
              <w:r w:rsidR="001559FD">
                <w:t>P</w:t>
              </w:r>
            </w:ins>
            <w:del w:id="2857" w:author="Jiří Vojtěšek" w:date="2018-11-18T19:56:00Z">
              <w:r w:rsidRPr="000D265F" w:rsidDel="001559FD">
                <w:delText>p</w:delText>
              </w:r>
            </w:del>
            <w:r w:rsidRPr="000D265F">
              <w:t xml:space="preserve">latform in </w:t>
            </w:r>
            <w:ins w:id="2858" w:author="Jiří Vojtěšek" w:date="2018-11-18T19:56:00Z">
              <w:r w:rsidR="001559FD">
                <w:t>N</w:t>
              </w:r>
            </w:ins>
            <w:del w:id="2859" w:author="Jiří Vojtěšek" w:date="2018-11-18T19:56:00Z">
              <w:r w:rsidRPr="000D265F" w:rsidDel="001559FD">
                <w:delText>n</w:delText>
              </w:r>
            </w:del>
            <w:r w:rsidRPr="000D265F">
              <w:t xml:space="preserve">ear and </w:t>
            </w:r>
            <w:ins w:id="2860" w:author="Jiří Vojtěšek" w:date="2018-11-18T19:56:00Z">
              <w:r w:rsidR="001559FD">
                <w:t>F</w:t>
              </w:r>
            </w:ins>
            <w:del w:id="2861" w:author="Jiří Vojtěšek" w:date="2018-11-18T19:56:00Z">
              <w:r w:rsidRPr="000D265F" w:rsidDel="001559FD">
                <w:delText>f</w:delText>
              </w:r>
            </w:del>
            <w:r w:rsidRPr="000D265F">
              <w:t xml:space="preserve">ar-field. </w:t>
            </w:r>
            <w:r w:rsidRPr="000D265F">
              <w:rPr>
                <w:i/>
                <w:iCs/>
              </w:rPr>
              <w:t>International Journal of Applied Engineering Research</w:t>
            </w:r>
            <w:r w:rsidRPr="000D265F">
              <w:t xml:space="preserve">. 2017, </w:t>
            </w:r>
            <w:r w:rsidRPr="000D265F">
              <w:rPr>
                <w:b/>
                <w:bCs/>
              </w:rPr>
              <w:t>12</w:t>
            </w:r>
            <w:r w:rsidRPr="000D265F">
              <w:t>(15), 5047–5052. ISSN 09734562.</w:t>
            </w:r>
          </w:p>
          <w:p w14:paraId="0B223D4F" w14:textId="71DB67AF" w:rsidR="008550CB" w:rsidRDefault="008550CB" w:rsidP="005B0900">
            <w:pPr>
              <w:rPr>
                <w:ins w:id="2862" w:author="Milan Navrátil" w:date="2018-11-15T13:08:00Z"/>
              </w:rPr>
            </w:pPr>
            <w:r>
              <w:t>MACH</w:t>
            </w:r>
            <w:r w:rsidRPr="00F577C3">
              <w:t>, V</w:t>
            </w:r>
            <w:r>
              <w:t>., S.</w:t>
            </w:r>
            <w:r w:rsidRPr="00F577C3">
              <w:t xml:space="preserve"> K</w:t>
            </w:r>
            <w:r>
              <w:t>OVÁŘ</w:t>
            </w:r>
            <w:r w:rsidRPr="00F577C3">
              <w:t>, J</w:t>
            </w:r>
            <w:r>
              <w:t>.</w:t>
            </w:r>
            <w:r w:rsidRPr="00F577C3">
              <w:t xml:space="preserve"> V</w:t>
            </w:r>
            <w:r>
              <w:t>ALOUCH</w:t>
            </w:r>
            <w:r w:rsidRPr="00F577C3">
              <w:t xml:space="preserve">, </w:t>
            </w:r>
            <w:r w:rsidRPr="00C226ED">
              <w:rPr>
                <w:b/>
              </w:rPr>
              <w:t>M. ADÁMEK (25%)</w:t>
            </w:r>
            <w:r>
              <w:t xml:space="preserve"> </w:t>
            </w:r>
            <w:r w:rsidRPr="00F577C3">
              <w:t xml:space="preserve"> a R</w:t>
            </w:r>
            <w:r>
              <w:t>. M.</w:t>
            </w:r>
            <w:r w:rsidRPr="00F577C3">
              <w:t xml:space="preserve"> S</w:t>
            </w:r>
            <w:r>
              <w:t>.</w:t>
            </w:r>
            <w:r w:rsidRPr="00F577C3">
              <w:t xml:space="preserve"> S</w:t>
            </w:r>
            <w:r>
              <w:t>ILVA</w:t>
            </w:r>
            <w:r w:rsidRPr="00F577C3">
              <w:t>. Electromagnetic Compatibility of Raspberry PI Development Platform in Near and Far-field. In: </w:t>
            </w:r>
            <w:r w:rsidRPr="00F577C3">
              <w:rPr>
                <w:i/>
                <w:iCs/>
              </w:rPr>
              <w:t>2017 P</w:t>
            </w:r>
            <w:ins w:id="2863" w:author="Jiří Vojtěšek" w:date="2018-11-18T19:56:00Z">
              <w:r w:rsidR="001559FD">
                <w:rPr>
                  <w:i/>
                  <w:iCs/>
                </w:rPr>
                <w:t>rogress in Electromagnetics Research Symposium - Fall</w:t>
              </w:r>
            </w:ins>
            <w:del w:id="2864" w:author="Jiří Vojtěšek" w:date="2018-11-18T19:56:00Z">
              <w:r w:rsidRPr="00F577C3" w:rsidDel="001559FD">
                <w:rPr>
                  <w:i/>
                  <w:iCs/>
                </w:rPr>
                <w:delText>ROGRESS IN ELECTROMAGNETICS RESEARCH SYMPOSIUM - FALL</w:delText>
              </w:r>
            </w:del>
            <w:r w:rsidRPr="00F577C3">
              <w:rPr>
                <w:i/>
                <w:iCs/>
              </w:rPr>
              <w:t xml:space="preserve"> (P</w:t>
            </w:r>
            <w:ins w:id="2865" w:author="Jiří Vojtěšek" w:date="2018-11-18T19:56:00Z">
              <w:r w:rsidR="001559FD">
                <w:rPr>
                  <w:i/>
                  <w:iCs/>
                </w:rPr>
                <w:t>iers</w:t>
              </w:r>
            </w:ins>
            <w:del w:id="2866" w:author="Jiří Vojtěšek" w:date="2018-11-18T19:56:00Z">
              <w:r w:rsidRPr="00F577C3" w:rsidDel="001559FD">
                <w:rPr>
                  <w:i/>
                  <w:iCs/>
                </w:rPr>
                <w:delText>IERS</w:delText>
              </w:r>
            </w:del>
            <w:r w:rsidRPr="00F577C3">
              <w:rPr>
                <w:i/>
                <w:iCs/>
              </w:rPr>
              <w:t xml:space="preserve"> - </w:t>
            </w:r>
            <w:del w:id="2867" w:author="Jiří Vojtěšek" w:date="2018-11-18T19:57:00Z">
              <w:r w:rsidRPr="00F577C3" w:rsidDel="001559FD">
                <w:rPr>
                  <w:i/>
                  <w:iCs/>
                </w:rPr>
                <w:delText>FALL</w:delText>
              </w:r>
            </w:del>
            <w:ins w:id="2868" w:author="Jiří Vojtěšek" w:date="2018-11-18T19:57:00Z">
              <w:r w:rsidR="001559FD" w:rsidRPr="00F577C3">
                <w:rPr>
                  <w:i/>
                  <w:iCs/>
                </w:rPr>
                <w:t>F</w:t>
              </w:r>
              <w:r w:rsidR="001559FD">
                <w:rPr>
                  <w:i/>
                  <w:iCs/>
                </w:rPr>
                <w:t>all</w:t>
              </w:r>
            </w:ins>
            <w:r w:rsidRPr="00F577C3">
              <w:rPr>
                <w:i/>
                <w:iCs/>
              </w:rPr>
              <w:t>)</w:t>
            </w:r>
            <w:r w:rsidRPr="00F577C3">
              <w:t>. 345 E 47TH ST, NEW YORK, NY 10017 USA: IEEE, 2017, s. 2466–2472. Progress in Electromagnetics Research Symposium. ISBN 978-1-5386-1211-8</w:t>
            </w:r>
          </w:p>
          <w:p w14:paraId="23D40355" w14:textId="3E01F6D5" w:rsidR="007A2D73" w:rsidRDefault="007A2D73" w:rsidP="007A2D73">
            <w:pPr>
              <w:rPr>
                <w:ins w:id="2869" w:author="Milan Navrátil" w:date="2018-11-15T13:08:00Z"/>
              </w:rPr>
            </w:pPr>
            <w:ins w:id="2870" w:author="Milan Navrátil" w:date="2018-11-15T13:08:00Z">
              <w:r w:rsidRPr="00F710C3">
                <w:rPr>
                  <w:b/>
                  <w:caps/>
                </w:rPr>
                <w:t>Adámek, M. (45</w:t>
              </w:r>
              <w:r>
                <w:rPr>
                  <w:b/>
                  <w:caps/>
                </w:rPr>
                <w:t xml:space="preserve"> %)</w:t>
              </w:r>
              <w:r w:rsidRPr="00F710C3">
                <w:rPr>
                  <w:caps/>
                </w:rPr>
                <w:t>, M. Pospíšilík a J. Jakubec</w:t>
              </w:r>
              <w:r>
                <w:t>.</w:t>
              </w:r>
              <w:r w:rsidRPr="004D4FAC">
                <w:t xml:space="preserve"> Design of </w:t>
              </w:r>
            </w:ins>
            <w:ins w:id="2871" w:author="Jiří Vojtěšek" w:date="2018-11-18T19:57:00Z">
              <w:r w:rsidR="001559FD">
                <w:t>L</w:t>
              </w:r>
            </w:ins>
            <w:ins w:id="2872" w:author="Milan Navrátil" w:date="2018-11-15T13:08:00Z">
              <w:del w:id="2873" w:author="Jiří Vojtěšek" w:date="2018-11-18T19:57:00Z">
                <w:r w:rsidRPr="004D4FAC" w:rsidDel="001559FD">
                  <w:delText>l</w:delText>
                </w:r>
              </w:del>
              <w:r w:rsidRPr="004D4FAC">
                <w:t xml:space="preserve">ocator for </w:t>
              </w:r>
            </w:ins>
            <w:ins w:id="2874" w:author="Jiří Vojtěšek" w:date="2018-11-18T19:57:00Z">
              <w:r w:rsidR="001559FD">
                <w:t>S</w:t>
              </w:r>
            </w:ins>
            <w:ins w:id="2875" w:author="Milan Navrátil" w:date="2018-11-15T13:08:00Z">
              <w:del w:id="2876" w:author="Jiří Vojtěšek" w:date="2018-11-18T19:57:00Z">
                <w:r w:rsidRPr="004D4FAC" w:rsidDel="001559FD">
                  <w:delText>s</w:delText>
                </w:r>
              </w:del>
              <w:r w:rsidRPr="004D4FAC">
                <w:t xml:space="preserve">ecurity </w:t>
              </w:r>
            </w:ins>
            <w:ins w:id="2877" w:author="Jiří Vojtěšek" w:date="2018-11-18T19:57:00Z">
              <w:r w:rsidR="001559FD">
                <w:t>A</w:t>
              </w:r>
            </w:ins>
            <w:ins w:id="2878" w:author="Milan Navrátil" w:date="2018-11-15T13:08:00Z">
              <w:del w:id="2879" w:author="Jiří Vojtěšek" w:date="2018-11-18T19:57:00Z">
                <w:r w:rsidRPr="004D4FAC" w:rsidDel="001559FD">
                  <w:delText>a</w:delText>
                </w:r>
              </w:del>
              <w:r w:rsidRPr="004D4FAC">
                <w:t xml:space="preserve">pplications. </w:t>
              </w:r>
              <w:r w:rsidRPr="004D4FAC">
                <w:rPr>
                  <w:i/>
                </w:rPr>
                <w:t xml:space="preserve">International Journal of Circuits, Systems and Signal Processing. </w:t>
              </w:r>
              <w:r w:rsidRPr="004D4FAC">
                <w:t>2016, 10, 43–51. ISSN 19984464</w:t>
              </w:r>
            </w:ins>
          </w:p>
          <w:p w14:paraId="65FEB152" w14:textId="0490567C" w:rsidR="007A2D73" w:rsidDel="007A2D73" w:rsidRDefault="007A2D73" w:rsidP="005B0900">
            <w:pPr>
              <w:rPr>
                <w:del w:id="2880" w:author="Milan Navrátil" w:date="2018-11-15T13:08:00Z"/>
              </w:rPr>
            </w:pPr>
          </w:p>
          <w:p w14:paraId="3B96B533" w14:textId="432BC71A" w:rsidR="008550CB" w:rsidRPr="000D265F" w:rsidRDefault="008550CB" w:rsidP="005B0900">
            <w:r w:rsidRPr="000D265F">
              <w:t>K</w:t>
            </w:r>
            <w:r>
              <w:t>OVÁŘ, S</w:t>
            </w:r>
            <w:r w:rsidRPr="000D265F">
              <w:t>., J. V</w:t>
            </w:r>
            <w:r>
              <w:t>ALOUCH</w:t>
            </w:r>
            <w:r w:rsidRPr="000D265F">
              <w:t>, H. U</w:t>
            </w:r>
            <w:r>
              <w:t>RBANČOKOVÁ</w:t>
            </w:r>
            <w:r w:rsidRPr="000D265F">
              <w:t xml:space="preserve"> a </w:t>
            </w:r>
            <w:r w:rsidRPr="00C226ED">
              <w:rPr>
                <w:b/>
              </w:rPr>
              <w:t>M. ADÁMEK (25%)</w:t>
            </w:r>
            <w:r w:rsidRPr="000D265F">
              <w:t xml:space="preserve">. Immunity of </w:t>
            </w:r>
            <w:ins w:id="2881" w:author="Jiří Vojtěšek" w:date="2018-11-18T19:57:00Z">
              <w:r w:rsidR="001559FD">
                <w:t>W</w:t>
              </w:r>
            </w:ins>
            <w:del w:id="2882" w:author="Jiří Vojtěšek" w:date="2018-11-18T19:57:00Z">
              <w:r w:rsidRPr="000D265F" w:rsidDel="001559FD">
                <w:delText>w</w:delText>
              </w:r>
            </w:del>
            <w:r w:rsidRPr="000D265F">
              <w:t xml:space="preserve">eb </w:t>
            </w:r>
            <w:ins w:id="2883" w:author="Jiří Vojtěšek" w:date="2018-11-18T19:57:00Z">
              <w:r w:rsidR="001559FD">
                <w:t>C</w:t>
              </w:r>
            </w:ins>
            <w:del w:id="2884" w:author="Jiří Vojtěšek" w:date="2018-11-18T19:57:00Z">
              <w:r w:rsidRPr="000D265F" w:rsidDel="001559FD">
                <w:delText>c</w:delText>
              </w:r>
            </w:del>
            <w:r w:rsidRPr="000D265F">
              <w:t xml:space="preserve">amera </w:t>
            </w:r>
            <w:ins w:id="2885" w:author="Jiří Vojtěšek" w:date="2018-11-18T19:57:00Z">
              <w:r w:rsidR="001559FD">
                <w:t>A</w:t>
              </w:r>
            </w:ins>
            <w:del w:id="2886" w:author="Jiří Vojtěšek" w:date="2018-11-18T19:57:00Z">
              <w:r w:rsidRPr="000D265F" w:rsidDel="001559FD">
                <w:delText>a</w:delText>
              </w:r>
            </w:del>
            <w:r w:rsidRPr="000D265F">
              <w:t xml:space="preserve">gainst </w:t>
            </w:r>
            <w:ins w:id="2887" w:author="Jiří Vojtěšek" w:date="2018-11-18T19:57:00Z">
              <w:r w:rsidR="001559FD">
                <w:t>E</w:t>
              </w:r>
            </w:ins>
            <w:del w:id="2888" w:author="Jiří Vojtěšek" w:date="2018-11-18T19:57:00Z">
              <w:r w:rsidRPr="000D265F" w:rsidDel="001559FD">
                <w:delText>e</w:delText>
              </w:r>
            </w:del>
            <w:r w:rsidRPr="000D265F">
              <w:t xml:space="preserve">lectrostatic </w:t>
            </w:r>
            <w:ins w:id="2889" w:author="Jiří Vojtěšek" w:date="2018-11-18T19:57:00Z">
              <w:r w:rsidR="001559FD">
                <w:t>D</w:t>
              </w:r>
            </w:ins>
            <w:del w:id="2890" w:author="Jiří Vojtěšek" w:date="2018-11-18T19:57:00Z">
              <w:r w:rsidRPr="000D265F" w:rsidDel="001559FD">
                <w:delText>d</w:delText>
              </w:r>
            </w:del>
            <w:r w:rsidRPr="000D265F">
              <w:t xml:space="preserve">ischarge. </w:t>
            </w:r>
            <w:r w:rsidRPr="000D265F">
              <w:rPr>
                <w:i/>
                <w:iCs/>
              </w:rPr>
              <w:t>International Journal of Applied Engineering Research</w:t>
            </w:r>
            <w:r w:rsidRPr="000D265F">
              <w:t xml:space="preserve">. 2016, </w:t>
            </w:r>
            <w:r w:rsidRPr="000D265F">
              <w:rPr>
                <w:b/>
                <w:bCs/>
              </w:rPr>
              <w:t>11</w:t>
            </w:r>
            <w:r w:rsidRPr="000D265F">
              <w:t>(9), 6342–6344. ISSN 09734562.</w:t>
            </w:r>
          </w:p>
          <w:p w14:paraId="1FB23388" w14:textId="304D4416" w:rsidR="008550CB" w:rsidRDefault="008550CB" w:rsidP="005B0900">
            <w:r w:rsidRPr="000D265F">
              <w:t>K</w:t>
            </w:r>
            <w:r>
              <w:t>OVÁŘ, S</w:t>
            </w:r>
            <w:r w:rsidRPr="000D265F">
              <w:t>., J. V</w:t>
            </w:r>
            <w:r>
              <w:t>ALOUCH</w:t>
            </w:r>
            <w:r w:rsidRPr="000D265F">
              <w:t>, H. U</w:t>
            </w:r>
            <w:r>
              <w:t>RBANČOKOVÁ</w:t>
            </w:r>
            <w:r w:rsidRPr="000D265F">
              <w:t xml:space="preserve"> a </w:t>
            </w:r>
            <w:r w:rsidRPr="00C226ED">
              <w:rPr>
                <w:b/>
              </w:rPr>
              <w:t>M. ADÁMEK (25%)</w:t>
            </w:r>
            <w:r w:rsidRPr="000D265F">
              <w:t xml:space="preserve">.  Impact of </w:t>
            </w:r>
            <w:ins w:id="2891" w:author="Jiří Vojtěšek" w:date="2018-11-18T19:57:00Z">
              <w:r w:rsidR="001559FD">
                <w:t>S</w:t>
              </w:r>
            </w:ins>
            <w:del w:id="2892" w:author="Jiří Vojtěšek" w:date="2018-11-18T19:57:00Z">
              <w:r w:rsidRPr="000D265F" w:rsidDel="001559FD">
                <w:delText>s</w:delText>
              </w:r>
            </w:del>
            <w:r w:rsidRPr="000D265F">
              <w:t xml:space="preserve">ecurity </w:t>
            </w:r>
            <w:ins w:id="2893" w:author="Jiří Vojtěšek" w:date="2018-11-18T19:57:00Z">
              <w:r w:rsidR="001559FD">
                <w:t>C</w:t>
              </w:r>
            </w:ins>
            <w:del w:id="2894" w:author="Jiří Vojtěšek" w:date="2018-11-18T19:57:00Z">
              <w:r w:rsidRPr="000D265F" w:rsidDel="001559FD">
                <w:delText>c</w:delText>
              </w:r>
            </w:del>
            <w:r w:rsidRPr="000D265F">
              <w:t xml:space="preserve">ameras on </w:t>
            </w:r>
            <w:ins w:id="2895" w:author="Jiří Vojtěšek" w:date="2018-11-18T19:57:00Z">
              <w:r w:rsidR="001559FD">
                <w:t>E</w:t>
              </w:r>
            </w:ins>
            <w:del w:id="2896" w:author="Jiří Vojtěšek" w:date="2018-11-18T19:57:00Z">
              <w:r w:rsidRPr="000D265F" w:rsidDel="001559FD">
                <w:delText>e</w:delText>
              </w:r>
            </w:del>
            <w:r w:rsidRPr="000D265F">
              <w:t xml:space="preserve">lectromagnetic </w:t>
            </w:r>
            <w:ins w:id="2897" w:author="Jiří Vojtěšek" w:date="2018-11-18T19:57:00Z">
              <w:r w:rsidR="001559FD">
                <w:t>E</w:t>
              </w:r>
            </w:ins>
            <w:del w:id="2898" w:author="Jiří Vojtěšek" w:date="2018-11-18T19:57:00Z">
              <w:r w:rsidRPr="000D265F" w:rsidDel="001559FD">
                <w:delText>e</w:delText>
              </w:r>
            </w:del>
            <w:r w:rsidRPr="000D265F">
              <w:t xml:space="preserve">nvironment in </w:t>
            </w:r>
            <w:ins w:id="2899" w:author="Jiří Vojtěšek" w:date="2018-11-18T19:57:00Z">
              <w:r w:rsidR="001559FD">
                <w:t>F</w:t>
              </w:r>
            </w:ins>
            <w:del w:id="2900" w:author="Jiří Vojtěšek" w:date="2018-11-18T19:57:00Z">
              <w:r w:rsidRPr="000D265F" w:rsidDel="001559FD">
                <w:delText>f</w:delText>
              </w:r>
            </w:del>
            <w:r w:rsidRPr="000D265F">
              <w:t xml:space="preserve">ar and </w:t>
            </w:r>
            <w:ins w:id="2901" w:author="Jiří Vojtěšek" w:date="2018-11-18T19:57:00Z">
              <w:r w:rsidR="001559FD">
                <w:t>N</w:t>
              </w:r>
            </w:ins>
            <w:del w:id="2902" w:author="Jiří Vojtěšek" w:date="2018-11-18T19:57:00Z">
              <w:r w:rsidRPr="000D265F" w:rsidDel="001559FD">
                <w:delText>n</w:delText>
              </w:r>
            </w:del>
            <w:r w:rsidRPr="000D265F">
              <w:t>ear-field. In: </w:t>
            </w:r>
            <w:r w:rsidRPr="000D265F">
              <w:rPr>
                <w:i/>
                <w:iCs/>
              </w:rPr>
              <w:t>IDT 2016 - Proceedings of the International Conference on Information and Digital Technologies 2016</w:t>
            </w:r>
            <w:r w:rsidRPr="000D265F">
              <w:t xml:space="preserve"> [online]. B.m.: Institute of Electrical and Electronics Engineers Inc., 2016, s. 156–159. ISBN 978-1-4673-8860-3.</w:t>
            </w:r>
          </w:p>
          <w:p w14:paraId="126F9F42" w14:textId="34998C2B" w:rsidR="008550CB" w:rsidRPr="003B5737" w:rsidRDefault="008550CB" w:rsidP="005B0900">
            <w:r w:rsidRPr="00C226ED">
              <w:rPr>
                <w:b/>
              </w:rPr>
              <w:t>ADÁMEK, M. (35%)</w:t>
            </w:r>
            <w:r w:rsidRPr="000D265F">
              <w:t>, D. L</w:t>
            </w:r>
            <w:r>
              <w:t>APKOVÁ, R. CHOVANEC</w:t>
            </w:r>
            <w:r w:rsidRPr="000D265F">
              <w:t>, P. N</w:t>
            </w:r>
            <w:r>
              <w:t>EUMANN</w:t>
            </w:r>
            <w:r w:rsidRPr="000D265F">
              <w:t xml:space="preserve"> a M. M</w:t>
            </w:r>
            <w:r>
              <w:t>ATÝSEK</w:t>
            </w:r>
            <w:r w:rsidRPr="000D265F">
              <w:t xml:space="preserve">. Electrically </w:t>
            </w:r>
            <w:ins w:id="2903" w:author="Jiří Vojtěšek" w:date="2018-11-18T19:57:00Z">
              <w:r w:rsidR="001559FD">
                <w:t>A</w:t>
              </w:r>
            </w:ins>
            <w:del w:id="2904" w:author="Jiří Vojtěšek" w:date="2018-11-18T19:57:00Z">
              <w:r w:rsidRPr="000D265F" w:rsidDel="001559FD">
                <w:delText>a</w:delText>
              </w:r>
            </w:del>
            <w:r w:rsidRPr="000D265F">
              <w:t xml:space="preserve">djustable </w:t>
            </w:r>
            <w:ins w:id="2905" w:author="Jiří Vojtěšek" w:date="2018-11-18T19:58:00Z">
              <w:r w:rsidR="001559FD">
                <w:t>B</w:t>
              </w:r>
            </w:ins>
            <w:del w:id="2906" w:author="Jiří Vojtěšek" w:date="2018-11-18T19:58:00Z">
              <w:r w:rsidRPr="000D265F" w:rsidDel="001559FD">
                <w:delText>b</w:delText>
              </w:r>
            </w:del>
            <w:r w:rsidRPr="000D265F">
              <w:t xml:space="preserve">racket for IP </w:t>
            </w:r>
            <w:ins w:id="2907" w:author="Jiří Vojtěšek" w:date="2018-11-18T19:58:00Z">
              <w:r w:rsidR="001559FD">
                <w:t>C</w:t>
              </w:r>
            </w:ins>
            <w:del w:id="2908" w:author="Jiří Vojtěšek" w:date="2018-11-18T19:58:00Z">
              <w:r w:rsidRPr="000D265F" w:rsidDel="001559FD">
                <w:delText>c</w:delText>
              </w:r>
            </w:del>
            <w:r w:rsidRPr="000D265F">
              <w:t xml:space="preserve">ameras. </w:t>
            </w:r>
            <w:r w:rsidRPr="000D265F">
              <w:rPr>
                <w:i/>
                <w:iCs/>
              </w:rPr>
              <w:t>International Journal of Circuits, Systems and Signal Processing</w:t>
            </w:r>
            <w:r w:rsidRPr="000D265F">
              <w:t xml:space="preserve">. 2015, </w:t>
            </w:r>
            <w:r w:rsidRPr="00C226ED">
              <w:rPr>
                <w:bCs/>
              </w:rPr>
              <w:t>9</w:t>
            </w:r>
            <w:r w:rsidRPr="00C226ED">
              <w:t>,</w:t>
            </w:r>
            <w:r w:rsidRPr="000D265F">
              <w:t xml:space="preserve"> 168–173. ISSN 19984464</w:t>
            </w:r>
          </w:p>
        </w:tc>
      </w:tr>
      <w:tr w:rsidR="008550CB" w14:paraId="0BD3F024" w14:textId="77777777" w:rsidTr="005B0900">
        <w:trPr>
          <w:trHeight w:val="218"/>
        </w:trPr>
        <w:tc>
          <w:tcPr>
            <w:tcW w:w="9859" w:type="dxa"/>
            <w:gridSpan w:val="11"/>
            <w:shd w:val="clear" w:color="auto" w:fill="F7CAAC"/>
          </w:tcPr>
          <w:p w14:paraId="4F8A6866" w14:textId="77777777" w:rsidR="008550CB" w:rsidRDefault="008550CB" w:rsidP="005B0900">
            <w:pPr>
              <w:rPr>
                <w:b/>
              </w:rPr>
            </w:pPr>
            <w:r>
              <w:rPr>
                <w:b/>
              </w:rPr>
              <w:t>Působení v zahraničí</w:t>
            </w:r>
          </w:p>
        </w:tc>
      </w:tr>
      <w:tr w:rsidR="008550CB" w14:paraId="74BF0005" w14:textId="77777777" w:rsidTr="005B0900">
        <w:trPr>
          <w:trHeight w:val="328"/>
        </w:trPr>
        <w:tc>
          <w:tcPr>
            <w:tcW w:w="9859" w:type="dxa"/>
            <w:gridSpan w:val="11"/>
          </w:tcPr>
          <w:p w14:paraId="5CB05BCF" w14:textId="41970D12" w:rsidR="008550CB" w:rsidRPr="003232CF" w:rsidRDefault="007A2D73" w:rsidP="00950C41">
            <w:pPr>
              <w:rPr>
                <w:lang w:val="sk-SK"/>
              </w:rPr>
            </w:pPr>
            <w:ins w:id="2909" w:author="Milan Navrátil" w:date="2018-11-15T10:40:00Z">
              <w:r w:rsidRPr="007A2D73">
                <w:rPr>
                  <w:lang w:val="sk-SK"/>
                  <w:rPrChange w:id="2910" w:author="Milan Navrátil" w:date="2018-11-15T13:09:00Z">
                    <w:rPr>
                      <w:highlight w:val="yellow"/>
                      <w:lang w:val="sk-SK"/>
                    </w:rPr>
                  </w:rPrChange>
                </w:rPr>
                <w:t>-</w:t>
              </w:r>
            </w:ins>
          </w:p>
        </w:tc>
      </w:tr>
      <w:tr w:rsidR="008550CB" w14:paraId="64310636" w14:textId="77777777" w:rsidTr="005B0900">
        <w:trPr>
          <w:cantSplit/>
          <w:trHeight w:val="470"/>
        </w:trPr>
        <w:tc>
          <w:tcPr>
            <w:tcW w:w="2518" w:type="dxa"/>
            <w:shd w:val="clear" w:color="auto" w:fill="F7CAAC"/>
          </w:tcPr>
          <w:p w14:paraId="5E70A844" w14:textId="77777777" w:rsidR="008550CB" w:rsidRDefault="008550CB" w:rsidP="005B0900">
            <w:pPr>
              <w:rPr>
                <w:b/>
              </w:rPr>
            </w:pPr>
            <w:r>
              <w:rPr>
                <w:b/>
              </w:rPr>
              <w:lastRenderedPageBreak/>
              <w:t xml:space="preserve">Podpis </w:t>
            </w:r>
          </w:p>
        </w:tc>
        <w:tc>
          <w:tcPr>
            <w:tcW w:w="4536" w:type="dxa"/>
            <w:gridSpan w:val="5"/>
          </w:tcPr>
          <w:p w14:paraId="22F41AA3" w14:textId="77777777" w:rsidR="008550CB" w:rsidRDefault="008550CB" w:rsidP="005B0900"/>
        </w:tc>
        <w:tc>
          <w:tcPr>
            <w:tcW w:w="786" w:type="dxa"/>
            <w:gridSpan w:val="2"/>
            <w:shd w:val="clear" w:color="auto" w:fill="F7CAAC"/>
          </w:tcPr>
          <w:p w14:paraId="09AEA234" w14:textId="77777777" w:rsidR="008550CB" w:rsidRDefault="008550CB" w:rsidP="005B0900">
            <w:r>
              <w:rPr>
                <w:b/>
              </w:rPr>
              <w:t>datum</w:t>
            </w:r>
          </w:p>
        </w:tc>
        <w:tc>
          <w:tcPr>
            <w:tcW w:w="2019" w:type="dxa"/>
            <w:gridSpan w:val="3"/>
          </w:tcPr>
          <w:p w14:paraId="0B916735" w14:textId="39E68AC0" w:rsidR="008550CB" w:rsidRDefault="008550CB" w:rsidP="005B0900">
            <w:r>
              <w:t>28. 8. 2018</w:t>
            </w:r>
          </w:p>
        </w:tc>
      </w:tr>
    </w:tbl>
    <w:p w14:paraId="2B8D0996" w14:textId="77777777" w:rsidR="00E96895" w:rsidRDefault="00E96895">
      <w:del w:id="2911" w:author="Milan Navrátil" w:date="2018-11-15T13:10:00Z">
        <w:r w:rsidDel="007A2D73">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50CB" w14:paraId="678D6D95" w14:textId="77777777" w:rsidTr="005B0900">
        <w:tc>
          <w:tcPr>
            <w:tcW w:w="9859" w:type="dxa"/>
            <w:gridSpan w:val="11"/>
            <w:tcBorders>
              <w:bottom w:val="double" w:sz="4" w:space="0" w:color="auto"/>
            </w:tcBorders>
            <w:shd w:val="clear" w:color="auto" w:fill="BDD6EE"/>
          </w:tcPr>
          <w:p w14:paraId="47C83B08" w14:textId="0B4705E4" w:rsidR="008550CB" w:rsidRDefault="008550CB" w:rsidP="005B0900">
            <w:pPr>
              <w:tabs>
                <w:tab w:val="right" w:pos="9458"/>
              </w:tabs>
              <w:rPr>
                <w:b/>
                <w:sz w:val="28"/>
              </w:rPr>
            </w:pPr>
            <w:r>
              <w:rPr>
                <w:b/>
                <w:sz w:val="28"/>
              </w:rPr>
              <w:t>C-I – Personální zabezpečení</w:t>
            </w:r>
            <w:r>
              <w:rPr>
                <w:b/>
                <w:sz w:val="28"/>
              </w:rPr>
              <w:tab/>
            </w:r>
            <w:r w:rsidRPr="00E14028">
              <w:rPr>
                <w:rStyle w:val="Odkazintenzivn"/>
              </w:rPr>
              <w:fldChar w:fldCharType="begin"/>
            </w:r>
            <w:r w:rsidRPr="00E14028">
              <w:rPr>
                <w:rStyle w:val="Odkazintenzivn"/>
              </w:rPr>
              <w:instrText xml:space="preserve"> REF AabecedniSeznam \h  \* MERGEFORMAT </w:instrText>
            </w:r>
            <w:r w:rsidRPr="00E14028">
              <w:rPr>
                <w:rStyle w:val="Odkazintenzivn"/>
              </w:rPr>
            </w:r>
            <w:r w:rsidRPr="00E14028">
              <w:rPr>
                <w:rStyle w:val="Odkazintenzivn"/>
              </w:rPr>
              <w:fldChar w:fldCharType="separate"/>
            </w:r>
            <w:r w:rsidR="00FB06C4" w:rsidRPr="00FB06C4">
              <w:rPr>
                <w:rStyle w:val="Odkazintenzivn"/>
              </w:rPr>
              <w:t>Abecední seznam</w:t>
            </w:r>
            <w:r w:rsidRPr="00E14028">
              <w:rPr>
                <w:rStyle w:val="Odkazintenzivn"/>
              </w:rPr>
              <w:fldChar w:fldCharType="end"/>
            </w:r>
          </w:p>
        </w:tc>
      </w:tr>
      <w:tr w:rsidR="008550CB" w14:paraId="67B3A801" w14:textId="77777777" w:rsidTr="005B0900">
        <w:tc>
          <w:tcPr>
            <w:tcW w:w="2518" w:type="dxa"/>
            <w:tcBorders>
              <w:top w:val="double" w:sz="4" w:space="0" w:color="auto"/>
            </w:tcBorders>
            <w:shd w:val="clear" w:color="auto" w:fill="F7CAAC"/>
          </w:tcPr>
          <w:p w14:paraId="37B1D881" w14:textId="77777777" w:rsidR="008550CB" w:rsidRDefault="008550CB" w:rsidP="005B0900">
            <w:pPr>
              <w:rPr>
                <w:b/>
              </w:rPr>
            </w:pPr>
            <w:r>
              <w:rPr>
                <w:b/>
              </w:rPr>
              <w:t>Vysoká škola</w:t>
            </w:r>
          </w:p>
        </w:tc>
        <w:tc>
          <w:tcPr>
            <w:tcW w:w="7341" w:type="dxa"/>
            <w:gridSpan w:val="10"/>
          </w:tcPr>
          <w:p w14:paraId="3CCB8B81" w14:textId="77777777" w:rsidR="008550CB" w:rsidRDefault="008550CB" w:rsidP="005B0900">
            <w:r>
              <w:t>Univerzita Tomáše Bati ve Zlíně</w:t>
            </w:r>
          </w:p>
        </w:tc>
      </w:tr>
      <w:tr w:rsidR="008550CB" w14:paraId="5D1870C7" w14:textId="77777777" w:rsidTr="005B0900">
        <w:tc>
          <w:tcPr>
            <w:tcW w:w="2518" w:type="dxa"/>
            <w:shd w:val="clear" w:color="auto" w:fill="F7CAAC"/>
          </w:tcPr>
          <w:p w14:paraId="72412DE3" w14:textId="77777777" w:rsidR="008550CB" w:rsidRDefault="008550CB" w:rsidP="005B0900">
            <w:pPr>
              <w:rPr>
                <w:b/>
              </w:rPr>
            </w:pPr>
            <w:r>
              <w:rPr>
                <w:b/>
              </w:rPr>
              <w:t>Součást vysoké školy</w:t>
            </w:r>
          </w:p>
        </w:tc>
        <w:tc>
          <w:tcPr>
            <w:tcW w:w="7341" w:type="dxa"/>
            <w:gridSpan w:val="10"/>
          </w:tcPr>
          <w:p w14:paraId="498A6383" w14:textId="77777777" w:rsidR="008550CB" w:rsidRDefault="008550CB" w:rsidP="005B0900">
            <w:r>
              <w:t>Fakulta aplikované informatiky</w:t>
            </w:r>
          </w:p>
        </w:tc>
      </w:tr>
      <w:tr w:rsidR="008550CB" w14:paraId="71288349" w14:textId="77777777" w:rsidTr="005B0900">
        <w:tc>
          <w:tcPr>
            <w:tcW w:w="2518" w:type="dxa"/>
            <w:shd w:val="clear" w:color="auto" w:fill="F7CAAC"/>
          </w:tcPr>
          <w:p w14:paraId="0DAB7A7B" w14:textId="77777777" w:rsidR="008550CB" w:rsidRDefault="008550CB" w:rsidP="005B0900">
            <w:pPr>
              <w:rPr>
                <w:b/>
              </w:rPr>
            </w:pPr>
            <w:r>
              <w:rPr>
                <w:b/>
              </w:rPr>
              <w:t>Název studijního programu</w:t>
            </w:r>
          </w:p>
        </w:tc>
        <w:tc>
          <w:tcPr>
            <w:tcW w:w="7341" w:type="dxa"/>
            <w:gridSpan w:val="10"/>
          </w:tcPr>
          <w:p w14:paraId="068681A6" w14:textId="77777777" w:rsidR="008550CB" w:rsidRDefault="008550CB" w:rsidP="005B0900">
            <w:r>
              <w:t>Bezpečnostní technologie, systémy a management</w:t>
            </w:r>
          </w:p>
        </w:tc>
      </w:tr>
      <w:tr w:rsidR="008550CB" w14:paraId="20861C42" w14:textId="77777777" w:rsidTr="005B0900">
        <w:tc>
          <w:tcPr>
            <w:tcW w:w="2518" w:type="dxa"/>
            <w:shd w:val="clear" w:color="auto" w:fill="F7CAAC"/>
          </w:tcPr>
          <w:p w14:paraId="3A417A63" w14:textId="77777777" w:rsidR="008550CB" w:rsidRDefault="008550CB" w:rsidP="005B0900">
            <w:pPr>
              <w:rPr>
                <w:b/>
              </w:rPr>
            </w:pPr>
            <w:r>
              <w:rPr>
                <w:b/>
              </w:rPr>
              <w:t>Jméno a příjmení</w:t>
            </w:r>
          </w:p>
        </w:tc>
        <w:tc>
          <w:tcPr>
            <w:tcW w:w="4536" w:type="dxa"/>
            <w:gridSpan w:val="5"/>
          </w:tcPr>
          <w:p w14:paraId="7D00ECF8" w14:textId="77777777" w:rsidR="008550CB" w:rsidRDefault="008550CB" w:rsidP="005B0900">
            <w:r>
              <w:t xml:space="preserve">Rudolf </w:t>
            </w:r>
            <w:bookmarkStart w:id="2912" w:name="aDrga"/>
            <w:r>
              <w:t>Drga</w:t>
            </w:r>
            <w:bookmarkEnd w:id="2912"/>
          </w:p>
        </w:tc>
        <w:tc>
          <w:tcPr>
            <w:tcW w:w="709" w:type="dxa"/>
            <w:shd w:val="clear" w:color="auto" w:fill="F7CAAC"/>
          </w:tcPr>
          <w:p w14:paraId="278FF176" w14:textId="77777777" w:rsidR="008550CB" w:rsidRDefault="008550CB" w:rsidP="005B0900">
            <w:pPr>
              <w:rPr>
                <w:b/>
              </w:rPr>
            </w:pPr>
            <w:r>
              <w:rPr>
                <w:b/>
              </w:rPr>
              <w:t>Tituly</w:t>
            </w:r>
          </w:p>
        </w:tc>
        <w:tc>
          <w:tcPr>
            <w:tcW w:w="2096" w:type="dxa"/>
            <w:gridSpan w:val="4"/>
          </w:tcPr>
          <w:p w14:paraId="582F1003" w14:textId="77777777" w:rsidR="008550CB" w:rsidRDefault="008550CB" w:rsidP="005B0900"/>
        </w:tc>
      </w:tr>
      <w:tr w:rsidR="008550CB" w14:paraId="2E0DEDD5" w14:textId="77777777" w:rsidTr="005B0900">
        <w:tc>
          <w:tcPr>
            <w:tcW w:w="2518" w:type="dxa"/>
            <w:shd w:val="clear" w:color="auto" w:fill="F7CAAC"/>
          </w:tcPr>
          <w:p w14:paraId="53F6C94C" w14:textId="77777777" w:rsidR="008550CB" w:rsidRDefault="008550CB" w:rsidP="005B0900">
            <w:pPr>
              <w:rPr>
                <w:b/>
              </w:rPr>
            </w:pPr>
            <w:r>
              <w:rPr>
                <w:b/>
              </w:rPr>
              <w:t>Rok narození</w:t>
            </w:r>
          </w:p>
        </w:tc>
        <w:tc>
          <w:tcPr>
            <w:tcW w:w="829" w:type="dxa"/>
          </w:tcPr>
          <w:p w14:paraId="3D9540BA" w14:textId="77777777" w:rsidR="008550CB" w:rsidRDefault="008550CB" w:rsidP="005B0900">
            <w:r>
              <w:t>1955</w:t>
            </w:r>
          </w:p>
          <w:p w14:paraId="21E0EA6D" w14:textId="77777777" w:rsidR="008550CB" w:rsidRDefault="008550CB" w:rsidP="005B0900"/>
        </w:tc>
        <w:tc>
          <w:tcPr>
            <w:tcW w:w="1721" w:type="dxa"/>
            <w:shd w:val="clear" w:color="auto" w:fill="F7CAAC"/>
          </w:tcPr>
          <w:p w14:paraId="4C8E1CAE" w14:textId="77777777" w:rsidR="008550CB" w:rsidRDefault="008550CB" w:rsidP="005B0900">
            <w:pPr>
              <w:rPr>
                <w:b/>
              </w:rPr>
            </w:pPr>
            <w:r>
              <w:rPr>
                <w:b/>
              </w:rPr>
              <w:t>typ vztahu k VŠ</w:t>
            </w:r>
          </w:p>
        </w:tc>
        <w:tc>
          <w:tcPr>
            <w:tcW w:w="992" w:type="dxa"/>
            <w:gridSpan w:val="2"/>
          </w:tcPr>
          <w:p w14:paraId="02EF2B30" w14:textId="77777777" w:rsidR="008550CB" w:rsidRDefault="008550CB" w:rsidP="005B0900">
            <w:r>
              <w:t>pp.</w:t>
            </w:r>
          </w:p>
        </w:tc>
        <w:tc>
          <w:tcPr>
            <w:tcW w:w="994" w:type="dxa"/>
            <w:shd w:val="clear" w:color="auto" w:fill="F7CAAC"/>
          </w:tcPr>
          <w:p w14:paraId="2C587A19" w14:textId="77777777" w:rsidR="008550CB" w:rsidRDefault="008550CB" w:rsidP="005B0900">
            <w:pPr>
              <w:rPr>
                <w:b/>
              </w:rPr>
            </w:pPr>
            <w:r>
              <w:rPr>
                <w:b/>
              </w:rPr>
              <w:t>rozsah</w:t>
            </w:r>
          </w:p>
        </w:tc>
        <w:tc>
          <w:tcPr>
            <w:tcW w:w="709" w:type="dxa"/>
          </w:tcPr>
          <w:p w14:paraId="5950EA9F" w14:textId="77777777" w:rsidR="008550CB" w:rsidRDefault="008550CB" w:rsidP="005B0900">
            <w:r>
              <w:t>40</w:t>
            </w:r>
          </w:p>
        </w:tc>
        <w:tc>
          <w:tcPr>
            <w:tcW w:w="709" w:type="dxa"/>
            <w:gridSpan w:val="2"/>
            <w:shd w:val="clear" w:color="auto" w:fill="F7CAAC"/>
          </w:tcPr>
          <w:p w14:paraId="1045C8EE" w14:textId="77777777" w:rsidR="008550CB" w:rsidRDefault="008550CB" w:rsidP="005B0900">
            <w:pPr>
              <w:rPr>
                <w:b/>
              </w:rPr>
            </w:pPr>
            <w:r>
              <w:rPr>
                <w:b/>
              </w:rPr>
              <w:t>do kdy</w:t>
            </w:r>
          </w:p>
        </w:tc>
        <w:tc>
          <w:tcPr>
            <w:tcW w:w="1387" w:type="dxa"/>
            <w:gridSpan w:val="2"/>
          </w:tcPr>
          <w:p w14:paraId="603A0CE7" w14:textId="77777777" w:rsidR="008550CB" w:rsidRDefault="008550CB" w:rsidP="005B0900">
            <w:r>
              <w:t>N</w:t>
            </w:r>
          </w:p>
        </w:tc>
      </w:tr>
      <w:tr w:rsidR="008550CB" w14:paraId="61BA7B8F" w14:textId="77777777" w:rsidTr="005B0900">
        <w:tc>
          <w:tcPr>
            <w:tcW w:w="5068" w:type="dxa"/>
            <w:gridSpan w:val="3"/>
            <w:shd w:val="clear" w:color="auto" w:fill="F7CAAC"/>
          </w:tcPr>
          <w:p w14:paraId="6769DE24" w14:textId="77777777" w:rsidR="008550CB" w:rsidRDefault="008550CB" w:rsidP="005B0900">
            <w:pPr>
              <w:rPr>
                <w:b/>
              </w:rPr>
            </w:pPr>
            <w:r>
              <w:rPr>
                <w:b/>
              </w:rPr>
              <w:t>Typ vztahu na součásti VŠ, která uskutečňuje st. program</w:t>
            </w:r>
          </w:p>
        </w:tc>
        <w:tc>
          <w:tcPr>
            <w:tcW w:w="992" w:type="dxa"/>
            <w:gridSpan w:val="2"/>
          </w:tcPr>
          <w:p w14:paraId="637BFC25" w14:textId="77777777" w:rsidR="008550CB" w:rsidRDefault="008550CB" w:rsidP="005B0900">
            <w:del w:id="2913" w:author="Milan Navrátil" w:date="2018-11-13T11:49:00Z">
              <w:r w:rsidDel="00713C47">
                <w:delText>pp.</w:delText>
              </w:r>
            </w:del>
          </w:p>
        </w:tc>
        <w:tc>
          <w:tcPr>
            <w:tcW w:w="994" w:type="dxa"/>
            <w:shd w:val="clear" w:color="auto" w:fill="F7CAAC"/>
          </w:tcPr>
          <w:p w14:paraId="2684F4F4" w14:textId="77777777" w:rsidR="008550CB" w:rsidRDefault="008550CB" w:rsidP="005B0900">
            <w:pPr>
              <w:rPr>
                <w:b/>
              </w:rPr>
            </w:pPr>
            <w:r>
              <w:rPr>
                <w:b/>
              </w:rPr>
              <w:t>rozsah</w:t>
            </w:r>
          </w:p>
        </w:tc>
        <w:tc>
          <w:tcPr>
            <w:tcW w:w="709" w:type="dxa"/>
          </w:tcPr>
          <w:p w14:paraId="55B6027D" w14:textId="77777777" w:rsidR="008550CB" w:rsidRDefault="008550CB" w:rsidP="005B0900">
            <w:del w:id="2914" w:author="Milan Navrátil" w:date="2018-11-13T11:49:00Z">
              <w:r w:rsidDel="00713C47">
                <w:delText>40</w:delText>
              </w:r>
            </w:del>
          </w:p>
        </w:tc>
        <w:tc>
          <w:tcPr>
            <w:tcW w:w="709" w:type="dxa"/>
            <w:gridSpan w:val="2"/>
            <w:shd w:val="clear" w:color="auto" w:fill="F7CAAC"/>
          </w:tcPr>
          <w:p w14:paraId="428A6B0C" w14:textId="77777777" w:rsidR="008550CB" w:rsidRDefault="008550CB" w:rsidP="005B0900">
            <w:pPr>
              <w:rPr>
                <w:b/>
              </w:rPr>
            </w:pPr>
            <w:r>
              <w:rPr>
                <w:b/>
              </w:rPr>
              <w:t>do kdy</w:t>
            </w:r>
          </w:p>
        </w:tc>
        <w:tc>
          <w:tcPr>
            <w:tcW w:w="1387" w:type="dxa"/>
            <w:gridSpan w:val="2"/>
          </w:tcPr>
          <w:p w14:paraId="53398BF1" w14:textId="77777777" w:rsidR="008550CB" w:rsidRDefault="008550CB" w:rsidP="005B0900">
            <w:del w:id="2915" w:author="Milan Navrátil" w:date="2018-11-13T11:49:00Z">
              <w:r w:rsidDel="00713C47">
                <w:delText>N</w:delText>
              </w:r>
            </w:del>
          </w:p>
        </w:tc>
      </w:tr>
      <w:tr w:rsidR="008550CB" w14:paraId="170B3ECD" w14:textId="77777777" w:rsidTr="005B0900">
        <w:tc>
          <w:tcPr>
            <w:tcW w:w="6060" w:type="dxa"/>
            <w:gridSpan w:val="5"/>
            <w:shd w:val="clear" w:color="auto" w:fill="F7CAAC"/>
          </w:tcPr>
          <w:p w14:paraId="4A230314" w14:textId="77777777" w:rsidR="008550CB" w:rsidRDefault="008550CB" w:rsidP="005B0900">
            <w:r>
              <w:rPr>
                <w:b/>
              </w:rPr>
              <w:t>Další současná působení jako akademický pracovník na jiných VŠ</w:t>
            </w:r>
          </w:p>
        </w:tc>
        <w:tc>
          <w:tcPr>
            <w:tcW w:w="1703" w:type="dxa"/>
            <w:gridSpan w:val="2"/>
            <w:shd w:val="clear" w:color="auto" w:fill="F7CAAC"/>
          </w:tcPr>
          <w:p w14:paraId="3C39DFD9" w14:textId="77777777" w:rsidR="008550CB" w:rsidRDefault="008550CB" w:rsidP="005B0900">
            <w:pPr>
              <w:rPr>
                <w:b/>
              </w:rPr>
            </w:pPr>
            <w:r>
              <w:rPr>
                <w:b/>
              </w:rPr>
              <w:t>typ prac. vztahu</w:t>
            </w:r>
          </w:p>
        </w:tc>
        <w:tc>
          <w:tcPr>
            <w:tcW w:w="2096" w:type="dxa"/>
            <w:gridSpan w:val="4"/>
            <w:shd w:val="clear" w:color="auto" w:fill="F7CAAC"/>
          </w:tcPr>
          <w:p w14:paraId="134D498C" w14:textId="77777777" w:rsidR="008550CB" w:rsidRDefault="008550CB" w:rsidP="005B0900">
            <w:pPr>
              <w:rPr>
                <w:b/>
              </w:rPr>
            </w:pPr>
            <w:r>
              <w:rPr>
                <w:b/>
              </w:rPr>
              <w:t>rozsah</w:t>
            </w:r>
          </w:p>
        </w:tc>
      </w:tr>
      <w:tr w:rsidR="008550CB" w14:paraId="0E01895E" w14:textId="77777777" w:rsidTr="005B0900">
        <w:tc>
          <w:tcPr>
            <w:tcW w:w="6060" w:type="dxa"/>
            <w:gridSpan w:val="5"/>
          </w:tcPr>
          <w:p w14:paraId="25750821" w14:textId="77777777" w:rsidR="008550CB" w:rsidRDefault="008550CB" w:rsidP="005B0900"/>
        </w:tc>
        <w:tc>
          <w:tcPr>
            <w:tcW w:w="1703" w:type="dxa"/>
            <w:gridSpan w:val="2"/>
          </w:tcPr>
          <w:p w14:paraId="15C5A2AC" w14:textId="77777777" w:rsidR="008550CB" w:rsidRDefault="008550CB" w:rsidP="005B0900"/>
        </w:tc>
        <w:tc>
          <w:tcPr>
            <w:tcW w:w="2096" w:type="dxa"/>
            <w:gridSpan w:val="4"/>
          </w:tcPr>
          <w:p w14:paraId="59FE5B4D" w14:textId="77777777" w:rsidR="008550CB" w:rsidRDefault="008550CB" w:rsidP="005B0900"/>
        </w:tc>
      </w:tr>
      <w:tr w:rsidR="008550CB" w14:paraId="48B5C347" w14:textId="77777777" w:rsidTr="005B0900">
        <w:tc>
          <w:tcPr>
            <w:tcW w:w="9859" w:type="dxa"/>
            <w:gridSpan w:val="11"/>
            <w:shd w:val="clear" w:color="auto" w:fill="F7CAAC"/>
          </w:tcPr>
          <w:p w14:paraId="6BFFA04E" w14:textId="77777777" w:rsidR="008550CB" w:rsidRDefault="008550CB" w:rsidP="005B0900">
            <w:r>
              <w:rPr>
                <w:b/>
              </w:rPr>
              <w:t>Předměty příslušného studijního programu a způsob zapojení do jejich výuky, příp. další zapojení do uskutečňování studijního programu</w:t>
            </w:r>
          </w:p>
        </w:tc>
      </w:tr>
      <w:tr w:rsidR="008550CB" w14:paraId="3B2D7E30" w14:textId="77777777" w:rsidTr="005B0900">
        <w:trPr>
          <w:trHeight w:val="760"/>
        </w:trPr>
        <w:tc>
          <w:tcPr>
            <w:tcW w:w="9859" w:type="dxa"/>
            <w:gridSpan w:val="11"/>
            <w:tcBorders>
              <w:top w:val="nil"/>
            </w:tcBorders>
          </w:tcPr>
          <w:p w14:paraId="001146D9" w14:textId="77777777" w:rsidR="008550CB" w:rsidRDefault="008550CB" w:rsidP="005B0900">
            <w:r>
              <w:t>Kamerové systémy – cvičící (50 %)</w:t>
            </w:r>
          </w:p>
          <w:p w14:paraId="20542701" w14:textId="77777777" w:rsidR="008550CB" w:rsidRDefault="008550CB" w:rsidP="005B0900">
            <w:pPr>
              <w:rPr>
                <w:ins w:id="2916" w:author="Jiří Vojtěšek" w:date="2018-11-20T22:04:00Z"/>
              </w:rPr>
            </w:pPr>
            <w:r>
              <w:t>Projektování integrovaných systémů – garant, přednášející (100 %)</w:t>
            </w:r>
          </w:p>
          <w:p w14:paraId="6AE6467C" w14:textId="77777777" w:rsidR="00BB006B" w:rsidRDefault="00BB006B" w:rsidP="00BB006B">
            <w:pPr>
              <w:rPr>
                <w:ins w:id="2917" w:author="Jiří Vojtěšek" w:date="2018-11-20T22:04:00Z"/>
              </w:rPr>
            </w:pPr>
            <w:ins w:id="2918" w:author="Jiří Vojtěšek" w:date="2018-11-20T22:04:00Z">
              <w:r>
                <w:t>Elektronické zabezpečovací a přístupové systémy – garant, přednášející (100 %)</w:t>
              </w:r>
            </w:ins>
          </w:p>
          <w:p w14:paraId="31D7B452" w14:textId="025C0C65" w:rsidR="00BB006B" w:rsidRDefault="00BB006B" w:rsidP="005B0900"/>
        </w:tc>
      </w:tr>
      <w:tr w:rsidR="008550CB" w14:paraId="7B37F185" w14:textId="77777777" w:rsidTr="005B0900">
        <w:tc>
          <w:tcPr>
            <w:tcW w:w="9859" w:type="dxa"/>
            <w:gridSpan w:val="11"/>
            <w:shd w:val="clear" w:color="auto" w:fill="F7CAAC"/>
          </w:tcPr>
          <w:p w14:paraId="5B4EDB17" w14:textId="77777777" w:rsidR="008550CB" w:rsidRDefault="008550CB" w:rsidP="005B0900">
            <w:r>
              <w:rPr>
                <w:b/>
              </w:rPr>
              <w:t xml:space="preserve">Údaje o vzdělání na VŠ </w:t>
            </w:r>
          </w:p>
        </w:tc>
      </w:tr>
      <w:tr w:rsidR="008550CB" w14:paraId="3A8EF000" w14:textId="77777777" w:rsidTr="005B0900">
        <w:trPr>
          <w:trHeight w:val="462"/>
        </w:trPr>
        <w:tc>
          <w:tcPr>
            <w:tcW w:w="9859" w:type="dxa"/>
            <w:gridSpan w:val="11"/>
          </w:tcPr>
          <w:p w14:paraId="2C39784C" w14:textId="77777777" w:rsidR="008550CB" w:rsidRPr="009D3BE2" w:rsidRDefault="008550CB" w:rsidP="005B0900">
            <w:r>
              <w:t>1975</w:t>
            </w:r>
            <w:r w:rsidRPr="009D3BE2">
              <w:t xml:space="preserve"> – </w:t>
            </w:r>
            <w:r>
              <w:t xml:space="preserve">1980: VUT, </w:t>
            </w:r>
            <w:r w:rsidRPr="009D3BE2">
              <w:t xml:space="preserve">Fakulta </w:t>
            </w:r>
            <w:r>
              <w:t>elektrotechnická v Brně, obor „Řídící technika</w:t>
            </w:r>
            <w:r w:rsidRPr="009D3BE2">
              <w:t>“, (Ing.)</w:t>
            </w:r>
          </w:p>
          <w:p w14:paraId="33C8D48D" w14:textId="77777777" w:rsidR="008550CB" w:rsidRPr="002A1921" w:rsidRDefault="008550CB" w:rsidP="005B0900">
            <w:r>
              <w:t>2007</w:t>
            </w:r>
            <w:r w:rsidRPr="009D3BE2">
              <w:t xml:space="preserve"> – </w:t>
            </w:r>
            <w:r>
              <w:t>2013</w:t>
            </w:r>
            <w:r w:rsidRPr="009D3BE2">
              <w:t>: UTB ve Zlíně, Fakulta aplikované informatiky, obor „Technická kybernetika“, (Ph.D.)</w:t>
            </w:r>
          </w:p>
        </w:tc>
      </w:tr>
      <w:tr w:rsidR="008550CB" w14:paraId="6A107C69" w14:textId="77777777" w:rsidTr="005B0900">
        <w:tc>
          <w:tcPr>
            <w:tcW w:w="9859" w:type="dxa"/>
            <w:gridSpan w:val="11"/>
            <w:shd w:val="clear" w:color="auto" w:fill="F7CAAC"/>
          </w:tcPr>
          <w:p w14:paraId="189A147B" w14:textId="77777777" w:rsidR="008550CB" w:rsidRDefault="008550CB" w:rsidP="005B0900">
            <w:pPr>
              <w:rPr>
                <w:b/>
              </w:rPr>
            </w:pPr>
            <w:r>
              <w:rPr>
                <w:b/>
              </w:rPr>
              <w:t>Údaje o odborném působení od absolvování VŠ</w:t>
            </w:r>
          </w:p>
        </w:tc>
      </w:tr>
      <w:tr w:rsidR="008550CB" w14:paraId="66D8FFE1" w14:textId="77777777" w:rsidTr="005B0900">
        <w:trPr>
          <w:trHeight w:val="1090"/>
        </w:trPr>
        <w:tc>
          <w:tcPr>
            <w:tcW w:w="9859" w:type="dxa"/>
            <w:gridSpan w:val="11"/>
          </w:tcPr>
          <w:p w14:paraId="1581BE29" w14:textId="77777777" w:rsidR="008550CB" w:rsidRPr="002A1921" w:rsidRDefault="008550CB" w:rsidP="005B0900">
            <w:bookmarkStart w:id="2919" w:name="OLE_LINK58"/>
            <w:bookmarkStart w:id="2920" w:name="OLE_LINK59"/>
            <w:r w:rsidRPr="002A1921">
              <w:t>1982 - 1983: Pal Magneton Kroměříž, vývoj jednoúčelových strojů- matematický model zdrojové soustavy</w:t>
            </w:r>
          </w:p>
          <w:p w14:paraId="2D68E198" w14:textId="77777777" w:rsidR="008550CB" w:rsidRPr="002A1921" w:rsidRDefault="008550CB" w:rsidP="005B0900">
            <w:r w:rsidRPr="002A1921">
              <w:t>1983 - 1984: Početnická a organizační služba, zavádění mikropočítačů do zpracování dat</w:t>
            </w:r>
          </w:p>
          <w:p w14:paraId="2BA34EA0" w14:textId="77777777" w:rsidR="008550CB" w:rsidRPr="002A1921" w:rsidRDefault="008550CB" w:rsidP="005B0900">
            <w:r w:rsidRPr="002A1921">
              <w:t>1984 - 1990: JZD AK Slušovice, Divize mikropočítače, vedoucí vývoje technologií pro hromadnou výrobu</w:t>
            </w:r>
            <w:r w:rsidRPr="002A1921">
              <w:br/>
              <w:t>mikropočítačů, servis robotů</w:t>
            </w:r>
          </w:p>
          <w:bookmarkEnd w:id="2919"/>
          <w:bookmarkEnd w:id="2920"/>
          <w:p w14:paraId="330C11C3" w14:textId="77777777" w:rsidR="008550CB" w:rsidRPr="002A1921" w:rsidRDefault="008550CB" w:rsidP="005B0900">
            <w:r w:rsidRPr="002A1921">
              <w:t>1990 - 1993: Draut, vývoj technologických zařízení, vývojový pracovník</w:t>
            </w:r>
          </w:p>
          <w:p w14:paraId="7112442C" w14:textId="77777777" w:rsidR="008550CB" w:rsidRPr="002A1921" w:rsidRDefault="008550CB" w:rsidP="005B0900">
            <w:r w:rsidRPr="002A1921">
              <w:t>1994 - 1998: Ated s.r.o., prodej a realizace zabezpečovací, telefonní a počítačové techniky, projektant</w:t>
            </w:r>
          </w:p>
          <w:p w14:paraId="64CE401F" w14:textId="77777777" w:rsidR="008550CB" w:rsidRPr="002A1921" w:rsidRDefault="008550CB" w:rsidP="005B0900">
            <w:r w:rsidRPr="002A1921">
              <w:t>1999 - 2005: DF Partner s.r.o., správce počítačové sítě</w:t>
            </w:r>
          </w:p>
          <w:p w14:paraId="577ED414" w14:textId="77777777" w:rsidR="008550CB" w:rsidRPr="002A1921" w:rsidRDefault="008550CB" w:rsidP="005B0900">
            <w:r w:rsidRPr="002A1921">
              <w:t>2005 - 2009: Univerzita Tomáše Bati ve Zlíně, Fakulta aplikované informatiky, Ústav elektrotechniky a měření, externí odborný asistent</w:t>
            </w:r>
          </w:p>
          <w:p w14:paraId="379AF5E8" w14:textId="77777777" w:rsidR="008550CB" w:rsidRPr="002A1921" w:rsidRDefault="008550CB" w:rsidP="005B0900">
            <w:r w:rsidRPr="002A1921">
              <w:t>2010 - dosud: Univerzita Tomáše Bati ve Zlíně, Fakulta aplikované informatiky, Ústav bezpečnostního inženýrství, odborný asistent</w:t>
            </w:r>
          </w:p>
          <w:p w14:paraId="4ED89BAC" w14:textId="77777777" w:rsidR="008550CB" w:rsidRDefault="008550CB" w:rsidP="005B0900"/>
        </w:tc>
      </w:tr>
      <w:tr w:rsidR="008550CB" w14:paraId="1F8F25E1" w14:textId="77777777" w:rsidTr="005B0900">
        <w:trPr>
          <w:trHeight w:val="250"/>
        </w:trPr>
        <w:tc>
          <w:tcPr>
            <w:tcW w:w="9859" w:type="dxa"/>
            <w:gridSpan w:val="11"/>
            <w:shd w:val="clear" w:color="auto" w:fill="F7CAAC"/>
          </w:tcPr>
          <w:p w14:paraId="2DDD583F" w14:textId="77777777" w:rsidR="008550CB" w:rsidRDefault="008550CB" w:rsidP="005B0900">
            <w:r>
              <w:rPr>
                <w:b/>
              </w:rPr>
              <w:t>Zkušenosti s vedením kvalifikačních a rigorózních prací</w:t>
            </w:r>
          </w:p>
        </w:tc>
      </w:tr>
      <w:tr w:rsidR="008550CB" w14:paraId="21A43B2C" w14:textId="77777777" w:rsidTr="005B0900">
        <w:trPr>
          <w:trHeight w:val="403"/>
        </w:trPr>
        <w:tc>
          <w:tcPr>
            <w:tcW w:w="9859" w:type="dxa"/>
            <w:gridSpan w:val="11"/>
          </w:tcPr>
          <w:p w14:paraId="51ACFD08" w14:textId="77777777" w:rsidR="008550CB" w:rsidRDefault="008550CB" w:rsidP="005B0900">
            <w:r>
              <w:t xml:space="preserve">Od roku 2010 vedoucí úspěšně obhájených 49 bakalářských a 38 diplomových prací. </w:t>
            </w:r>
          </w:p>
          <w:p w14:paraId="74740301" w14:textId="77777777" w:rsidR="008550CB" w:rsidRDefault="008550CB" w:rsidP="005B0900">
            <w:r>
              <w:t>Konsultant 2 studentů doktorského studijního programu.</w:t>
            </w:r>
          </w:p>
        </w:tc>
      </w:tr>
      <w:tr w:rsidR="008550CB" w14:paraId="4308CA7A" w14:textId="77777777" w:rsidTr="005B0900">
        <w:trPr>
          <w:cantSplit/>
        </w:trPr>
        <w:tc>
          <w:tcPr>
            <w:tcW w:w="3347" w:type="dxa"/>
            <w:gridSpan w:val="2"/>
            <w:tcBorders>
              <w:top w:val="single" w:sz="12" w:space="0" w:color="auto"/>
            </w:tcBorders>
            <w:shd w:val="clear" w:color="auto" w:fill="F7CAAC"/>
          </w:tcPr>
          <w:p w14:paraId="347EB990" w14:textId="77777777" w:rsidR="008550CB" w:rsidRDefault="008550CB" w:rsidP="005B0900">
            <w:r>
              <w:rPr>
                <w:b/>
              </w:rPr>
              <w:t xml:space="preserve">Obor habilitačního řízení </w:t>
            </w:r>
          </w:p>
        </w:tc>
        <w:tc>
          <w:tcPr>
            <w:tcW w:w="2245" w:type="dxa"/>
            <w:gridSpan w:val="2"/>
            <w:tcBorders>
              <w:top w:val="single" w:sz="12" w:space="0" w:color="auto"/>
            </w:tcBorders>
            <w:shd w:val="clear" w:color="auto" w:fill="F7CAAC"/>
          </w:tcPr>
          <w:p w14:paraId="7CA19416" w14:textId="77777777" w:rsidR="008550CB" w:rsidRDefault="008550CB" w:rsidP="005B0900">
            <w:r>
              <w:rPr>
                <w:b/>
              </w:rPr>
              <w:t>Rok udělení hodnosti</w:t>
            </w:r>
          </w:p>
        </w:tc>
        <w:tc>
          <w:tcPr>
            <w:tcW w:w="2248" w:type="dxa"/>
            <w:gridSpan w:val="4"/>
            <w:tcBorders>
              <w:top w:val="single" w:sz="12" w:space="0" w:color="auto"/>
              <w:right w:val="single" w:sz="12" w:space="0" w:color="auto"/>
            </w:tcBorders>
            <w:shd w:val="clear" w:color="auto" w:fill="F7CAAC"/>
          </w:tcPr>
          <w:p w14:paraId="5DBB1AD5" w14:textId="77777777" w:rsidR="008550CB" w:rsidRDefault="008550CB" w:rsidP="005B0900">
            <w:r>
              <w:rPr>
                <w:b/>
              </w:rPr>
              <w:t>Řízení konáno na VŠ</w:t>
            </w:r>
          </w:p>
        </w:tc>
        <w:tc>
          <w:tcPr>
            <w:tcW w:w="2019" w:type="dxa"/>
            <w:gridSpan w:val="3"/>
            <w:tcBorders>
              <w:top w:val="single" w:sz="12" w:space="0" w:color="auto"/>
              <w:left w:val="single" w:sz="12" w:space="0" w:color="auto"/>
            </w:tcBorders>
            <w:shd w:val="clear" w:color="auto" w:fill="F7CAAC"/>
          </w:tcPr>
          <w:p w14:paraId="6E014D8B" w14:textId="77777777" w:rsidR="008550CB" w:rsidRDefault="008550CB" w:rsidP="005B0900">
            <w:pPr>
              <w:rPr>
                <w:b/>
              </w:rPr>
            </w:pPr>
            <w:r>
              <w:rPr>
                <w:b/>
              </w:rPr>
              <w:t>Ohlasy publikací</w:t>
            </w:r>
          </w:p>
        </w:tc>
      </w:tr>
      <w:tr w:rsidR="008550CB" w14:paraId="7A013E8B" w14:textId="77777777" w:rsidTr="005B0900">
        <w:trPr>
          <w:cantSplit/>
        </w:trPr>
        <w:tc>
          <w:tcPr>
            <w:tcW w:w="3347" w:type="dxa"/>
            <w:gridSpan w:val="2"/>
          </w:tcPr>
          <w:p w14:paraId="434C8343" w14:textId="77777777" w:rsidR="008550CB" w:rsidRDefault="008550CB" w:rsidP="005B0900"/>
        </w:tc>
        <w:tc>
          <w:tcPr>
            <w:tcW w:w="2245" w:type="dxa"/>
            <w:gridSpan w:val="2"/>
          </w:tcPr>
          <w:p w14:paraId="69546C1E" w14:textId="77777777" w:rsidR="008550CB" w:rsidRDefault="008550CB" w:rsidP="005B0900"/>
        </w:tc>
        <w:tc>
          <w:tcPr>
            <w:tcW w:w="2248" w:type="dxa"/>
            <w:gridSpan w:val="4"/>
            <w:tcBorders>
              <w:right w:val="single" w:sz="12" w:space="0" w:color="auto"/>
            </w:tcBorders>
          </w:tcPr>
          <w:p w14:paraId="66C49F60" w14:textId="77777777" w:rsidR="008550CB" w:rsidRDefault="008550CB" w:rsidP="005B0900"/>
        </w:tc>
        <w:tc>
          <w:tcPr>
            <w:tcW w:w="632" w:type="dxa"/>
            <w:tcBorders>
              <w:left w:val="single" w:sz="12" w:space="0" w:color="auto"/>
            </w:tcBorders>
            <w:shd w:val="clear" w:color="auto" w:fill="F7CAAC"/>
          </w:tcPr>
          <w:p w14:paraId="202315F8" w14:textId="77777777" w:rsidR="008550CB" w:rsidRDefault="008550CB" w:rsidP="005B0900">
            <w:r>
              <w:rPr>
                <w:b/>
              </w:rPr>
              <w:t>WOS</w:t>
            </w:r>
          </w:p>
        </w:tc>
        <w:tc>
          <w:tcPr>
            <w:tcW w:w="693" w:type="dxa"/>
            <w:shd w:val="clear" w:color="auto" w:fill="F7CAAC"/>
          </w:tcPr>
          <w:p w14:paraId="7D0E9ABD" w14:textId="77777777" w:rsidR="008550CB" w:rsidRDefault="008550CB" w:rsidP="005B0900">
            <w:pPr>
              <w:rPr>
                <w:sz w:val="18"/>
              </w:rPr>
            </w:pPr>
            <w:r>
              <w:rPr>
                <w:b/>
                <w:sz w:val="18"/>
              </w:rPr>
              <w:t>Scopus</w:t>
            </w:r>
          </w:p>
        </w:tc>
        <w:tc>
          <w:tcPr>
            <w:tcW w:w="694" w:type="dxa"/>
            <w:shd w:val="clear" w:color="auto" w:fill="F7CAAC"/>
          </w:tcPr>
          <w:p w14:paraId="34534816" w14:textId="77777777" w:rsidR="008550CB" w:rsidRDefault="008550CB" w:rsidP="005B0900">
            <w:r>
              <w:rPr>
                <w:b/>
                <w:sz w:val="18"/>
              </w:rPr>
              <w:t>ostatní</w:t>
            </w:r>
          </w:p>
        </w:tc>
      </w:tr>
      <w:tr w:rsidR="008550CB" w14:paraId="117D6487" w14:textId="77777777" w:rsidTr="005B0900">
        <w:trPr>
          <w:cantSplit/>
          <w:trHeight w:val="70"/>
        </w:trPr>
        <w:tc>
          <w:tcPr>
            <w:tcW w:w="3347" w:type="dxa"/>
            <w:gridSpan w:val="2"/>
            <w:shd w:val="clear" w:color="auto" w:fill="F7CAAC"/>
          </w:tcPr>
          <w:p w14:paraId="1CC95070" w14:textId="77777777" w:rsidR="008550CB" w:rsidRDefault="008550CB" w:rsidP="005B0900">
            <w:r>
              <w:rPr>
                <w:b/>
              </w:rPr>
              <w:t>Obor jmenovacího řízení</w:t>
            </w:r>
          </w:p>
        </w:tc>
        <w:tc>
          <w:tcPr>
            <w:tcW w:w="2245" w:type="dxa"/>
            <w:gridSpan w:val="2"/>
            <w:shd w:val="clear" w:color="auto" w:fill="F7CAAC"/>
          </w:tcPr>
          <w:p w14:paraId="721F8890" w14:textId="77777777" w:rsidR="008550CB" w:rsidRDefault="008550CB" w:rsidP="005B0900">
            <w:r>
              <w:rPr>
                <w:b/>
              </w:rPr>
              <w:t>Rok udělení hodnosti</w:t>
            </w:r>
          </w:p>
        </w:tc>
        <w:tc>
          <w:tcPr>
            <w:tcW w:w="2248" w:type="dxa"/>
            <w:gridSpan w:val="4"/>
            <w:tcBorders>
              <w:right w:val="single" w:sz="12" w:space="0" w:color="auto"/>
            </w:tcBorders>
            <w:shd w:val="clear" w:color="auto" w:fill="F7CAAC"/>
          </w:tcPr>
          <w:p w14:paraId="3EC6FF23" w14:textId="77777777" w:rsidR="008550CB" w:rsidRDefault="008550CB" w:rsidP="005B0900">
            <w:r>
              <w:rPr>
                <w:b/>
              </w:rPr>
              <w:t>Řízení konáno na VŠ</w:t>
            </w:r>
          </w:p>
        </w:tc>
        <w:tc>
          <w:tcPr>
            <w:tcW w:w="632" w:type="dxa"/>
            <w:vMerge w:val="restart"/>
            <w:tcBorders>
              <w:left w:val="single" w:sz="12" w:space="0" w:color="auto"/>
            </w:tcBorders>
          </w:tcPr>
          <w:p w14:paraId="7336C13F" w14:textId="77777777" w:rsidR="008550CB" w:rsidRDefault="008550CB" w:rsidP="005B0900">
            <w:pPr>
              <w:rPr>
                <w:b/>
              </w:rPr>
            </w:pPr>
            <w:r>
              <w:rPr>
                <w:b/>
              </w:rPr>
              <w:t>12</w:t>
            </w:r>
          </w:p>
        </w:tc>
        <w:tc>
          <w:tcPr>
            <w:tcW w:w="693" w:type="dxa"/>
            <w:vMerge w:val="restart"/>
          </w:tcPr>
          <w:p w14:paraId="16A07E6F" w14:textId="77777777" w:rsidR="008550CB" w:rsidRDefault="008550CB" w:rsidP="005B0900">
            <w:pPr>
              <w:rPr>
                <w:b/>
              </w:rPr>
            </w:pPr>
            <w:r>
              <w:rPr>
                <w:b/>
              </w:rPr>
              <w:t>25</w:t>
            </w:r>
          </w:p>
        </w:tc>
        <w:tc>
          <w:tcPr>
            <w:tcW w:w="694" w:type="dxa"/>
            <w:vMerge w:val="restart"/>
          </w:tcPr>
          <w:p w14:paraId="261F1535" w14:textId="77777777" w:rsidR="008550CB" w:rsidRDefault="008550CB" w:rsidP="005B0900">
            <w:pPr>
              <w:rPr>
                <w:b/>
              </w:rPr>
            </w:pPr>
            <w:r>
              <w:rPr>
                <w:b/>
              </w:rPr>
              <w:t>42</w:t>
            </w:r>
          </w:p>
        </w:tc>
      </w:tr>
      <w:tr w:rsidR="008550CB" w14:paraId="44663A24" w14:textId="77777777" w:rsidTr="005B0900">
        <w:trPr>
          <w:trHeight w:val="205"/>
        </w:trPr>
        <w:tc>
          <w:tcPr>
            <w:tcW w:w="3347" w:type="dxa"/>
            <w:gridSpan w:val="2"/>
          </w:tcPr>
          <w:p w14:paraId="12865375" w14:textId="77777777" w:rsidR="008550CB" w:rsidRDefault="008550CB" w:rsidP="005B0900"/>
        </w:tc>
        <w:tc>
          <w:tcPr>
            <w:tcW w:w="2245" w:type="dxa"/>
            <w:gridSpan w:val="2"/>
          </w:tcPr>
          <w:p w14:paraId="463C5CC3" w14:textId="77777777" w:rsidR="008550CB" w:rsidRDefault="008550CB" w:rsidP="005B0900"/>
        </w:tc>
        <w:tc>
          <w:tcPr>
            <w:tcW w:w="2248" w:type="dxa"/>
            <w:gridSpan w:val="4"/>
            <w:tcBorders>
              <w:right w:val="single" w:sz="12" w:space="0" w:color="auto"/>
            </w:tcBorders>
          </w:tcPr>
          <w:p w14:paraId="14BF7398" w14:textId="77777777" w:rsidR="008550CB" w:rsidRDefault="008550CB" w:rsidP="005B0900"/>
        </w:tc>
        <w:tc>
          <w:tcPr>
            <w:tcW w:w="632" w:type="dxa"/>
            <w:vMerge/>
            <w:tcBorders>
              <w:left w:val="single" w:sz="12" w:space="0" w:color="auto"/>
            </w:tcBorders>
            <w:vAlign w:val="center"/>
          </w:tcPr>
          <w:p w14:paraId="0FC23E07" w14:textId="77777777" w:rsidR="008550CB" w:rsidRDefault="008550CB" w:rsidP="005B0900">
            <w:pPr>
              <w:rPr>
                <w:b/>
              </w:rPr>
            </w:pPr>
          </w:p>
        </w:tc>
        <w:tc>
          <w:tcPr>
            <w:tcW w:w="693" w:type="dxa"/>
            <w:vMerge/>
            <w:vAlign w:val="center"/>
          </w:tcPr>
          <w:p w14:paraId="29D241AD" w14:textId="77777777" w:rsidR="008550CB" w:rsidRDefault="008550CB" w:rsidP="005B0900">
            <w:pPr>
              <w:rPr>
                <w:b/>
              </w:rPr>
            </w:pPr>
          </w:p>
        </w:tc>
        <w:tc>
          <w:tcPr>
            <w:tcW w:w="694" w:type="dxa"/>
            <w:vMerge/>
            <w:vAlign w:val="center"/>
          </w:tcPr>
          <w:p w14:paraId="022E46FE" w14:textId="77777777" w:rsidR="008550CB" w:rsidRDefault="008550CB" w:rsidP="005B0900">
            <w:pPr>
              <w:rPr>
                <w:b/>
              </w:rPr>
            </w:pPr>
          </w:p>
        </w:tc>
      </w:tr>
      <w:tr w:rsidR="008550CB" w14:paraId="19DAC762" w14:textId="77777777" w:rsidTr="005B0900">
        <w:tc>
          <w:tcPr>
            <w:tcW w:w="9859" w:type="dxa"/>
            <w:gridSpan w:val="11"/>
            <w:shd w:val="clear" w:color="auto" w:fill="F7CAAC"/>
          </w:tcPr>
          <w:p w14:paraId="20D155F1" w14:textId="77777777" w:rsidR="008550CB" w:rsidRDefault="008550CB" w:rsidP="005B0900">
            <w:pPr>
              <w:rPr>
                <w:b/>
              </w:rPr>
            </w:pPr>
            <w:r>
              <w:rPr>
                <w:b/>
              </w:rPr>
              <w:t xml:space="preserve">Přehled o nejvýznamnější publikační a další tvůrčí činnosti nebo další profesní činnosti u odborníků z praxe vztahující se k zabezpečovaným předmětům </w:t>
            </w:r>
          </w:p>
        </w:tc>
      </w:tr>
      <w:tr w:rsidR="008550CB" w14:paraId="012F671A" w14:textId="77777777" w:rsidTr="005B0900">
        <w:trPr>
          <w:trHeight w:val="2347"/>
        </w:trPr>
        <w:tc>
          <w:tcPr>
            <w:tcW w:w="9859" w:type="dxa"/>
            <w:gridSpan w:val="11"/>
          </w:tcPr>
          <w:p w14:paraId="791FC35B" w14:textId="25EB3753" w:rsidR="008550CB" w:rsidRPr="002A1921" w:rsidRDefault="008550CB" w:rsidP="005B0900">
            <w:r w:rsidRPr="00E06AB4">
              <w:rPr>
                <w:b/>
              </w:rPr>
              <w:t xml:space="preserve">DRGA, </w:t>
            </w:r>
            <w:bookmarkStart w:id="2921" w:name="OLE_LINK52"/>
            <w:bookmarkStart w:id="2922" w:name="OLE_LINK53"/>
            <w:r w:rsidRPr="00E06AB4">
              <w:rPr>
                <w:b/>
              </w:rPr>
              <w:t>R. (80%)</w:t>
            </w:r>
            <w:r w:rsidRPr="002A1921">
              <w:t>,</w:t>
            </w:r>
            <w:r>
              <w:t xml:space="preserve"> D. JANÁČOVÁ a H. </w:t>
            </w:r>
            <w:r w:rsidRPr="002A1921">
              <w:t xml:space="preserve">CHARVÁTOVÁ. Infrared </w:t>
            </w:r>
            <w:ins w:id="2923" w:author="Jiří Vojtěšek" w:date="2018-11-18T19:55:00Z">
              <w:r w:rsidR="001559FD">
                <w:t>C</w:t>
              </w:r>
            </w:ins>
            <w:del w:id="2924" w:author="Jiří Vojtěšek" w:date="2018-11-18T19:55:00Z">
              <w:r w:rsidRPr="002A1921" w:rsidDel="001559FD">
                <w:delText>c</w:delText>
              </w:r>
            </w:del>
            <w:r w:rsidRPr="002A1921">
              <w:t xml:space="preserve">amera </w:t>
            </w:r>
            <w:ins w:id="2925" w:author="Jiří Vojtěšek" w:date="2018-11-18T19:55:00Z">
              <w:r w:rsidR="001559FD">
                <w:t>M</w:t>
              </w:r>
            </w:ins>
            <w:del w:id="2926" w:author="Jiří Vojtěšek" w:date="2018-11-18T19:55:00Z">
              <w:r w:rsidRPr="002A1921" w:rsidDel="001559FD">
                <w:delText>m</w:delText>
              </w:r>
            </w:del>
            <w:r w:rsidRPr="002A1921">
              <w:t xml:space="preserve">easurement of </w:t>
            </w:r>
            <w:ins w:id="2927" w:author="Jiří Vojtěšek" w:date="2018-11-18T19:55:00Z">
              <w:r w:rsidR="001559FD">
                <w:t>S</w:t>
              </w:r>
            </w:ins>
            <w:del w:id="2928" w:author="Jiří Vojtěšek" w:date="2018-11-18T19:55:00Z">
              <w:r w:rsidRPr="002A1921" w:rsidDel="001559FD">
                <w:delText>s</w:delText>
              </w:r>
            </w:del>
            <w:r w:rsidRPr="002A1921">
              <w:t>ource. </w:t>
            </w:r>
            <w:r w:rsidRPr="002A1921">
              <w:rPr>
                <w:i/>
              </w:rPr>
              <w:t>International Journal of Circuits, Systems and Signal Processing</w:t>
            </w:r>
            <w:r w:rsidRPr="002A1921">
              <w:t>, 2011, roč. 2011, č. 5, s. 589-596. ISSN 1998-4464.</w:t>
            </w:r>
            <w:bookmarkEnd w:id="2921"/>
            <w:bookmarkEnd w:id="2922"/>
          </w:p>
          <w:p w14:paraId="52966235" w14:textId="0CB7371A" w:rsidR="008550CB" w:rsidRPr="002A1921" w:rsidRDefault="008550CB" w:rsidP="005B0900">
            <w:r w:rsidRPr="00E06AB4">
              <w:rPr>
                <w:b/>
              </w:rPr>
              <w:t>DRGA, R. (80 %)</w:t>
            </w:r>
            <w:r w:rsidRPr="002A1921">
              <w:t>,</w:t>
            </w:r>
            <w:r>
              <w:t xml:space="preserve"> D. JANÁČOVÁ a H. </w:t>
            </w:r>
            <w:r w:rsidRPr="002A1921">
              <w:t xml:space="preserve">CHARVÁTOVÁ. Infrared </w:t>
            </w:r>
            <w:ins w:id="2929" w:author="Jiří Vojtěšek" w:date="2018-11-18T19:55:00Z">
              <w:r w:rsidR="001559FD">
                <w:t>R</w:t>
              </w:r>
            </w:ins>
            <w:del w:id="2930" w:author="Jiří Vojtěšek" w:date="2018-11-18T19:55:00Z">
              <w:r w:rsidRPr="002A1921" w:rsidDel="001559FD">
                <w:delText>r</w:delText>
              </w:r>
            </w:del>
            <w:r w:rsidRPr="002A1921">
              <w:t xml:space="preserve">adiation, </w:t>
            </w:r>
            <w:ins w:id="2931" w:author="Jiří Vojtěšek" w:date="2018-11-18T19:55:00Z">
              <w:r w:rsidR="001559FD">
                <w:t>S</w:t>
              </w:r>
            </w:ins>
            <w:del w:id="2932" w:author="Jiří Vojtěšek" w:date="2018-11-18T19:55:00Z">
              <w:r w:rsidRPr="002A1921" w:rsidDel="001559FD">
                <w:delText>s</w:delText>
              </w:r>
            </w:del>
            <w:r w:rsidRPr="002A1921">
              <w:t xml:space="preserve">ensor, </w:t>
            </w:r>
            <w:ins w:id="2933" w:author="Jiří Vojtěšek" w:date="2018-11-18T19:55:00Z">
              <w:r w:rsidR="001559FD">
                <w:t>S</w:t>
              </w:r>
            </w:ins>
            <w:del w:id="2934" w:author="Jiří Vojtěšek" w:date="2018-11-18T19:55:00Z">
              <w:r w:rsidRPr="002A1921" w:rsidDel="001559FD">
                <w:delText>s</w:delText>
              </w:r>
            </w:del>
            <w:r w:rsidRPr="002A1921">
              <w:t xml:space="preserve">ource and </w:t>
            </w:r>
            <w:ins w:id="2935" w:author="Jiří Vojtěšek" w:date="2018-11-18T19:55:00Z">
              <w:r w:rsidR="001559FD">
                <w:t>I</w:t>
              </w:r>
            </w:ins>
            <w:del w:id="2936" w:author="Jiří Vojtěšek" w:date="2018-11-18T19:55:00Z">
              <w:r w:rsidRPr="002A1921" w:rsidDel="001559FD">
                <w:delText>i</w:delText>
              </w:r>
            </w:del>
            <w:r w:rsidRPr="002A1921">
              <w:t xml:space="preserve">nfrared </w:t>
            </w:r>
            <w:ins w:id="2937" w:author="Jiří Vojtěšek" w:date="2018-11-18T19:55:00Z">
              <w:r w:rsidR="001559FD">
                <w:t>C</w:t>
              </w:r>
            </w:ins>
            <w:del w:id="2938" w:author="Jiří Vojtěšek" w:date="2018-11-18T19:55:00Z">
              <w:r w:rsidRPr="002A1921" w:rsidDel="001559FD">
                <w:delText>c</w:delText>
              </w:r>
            </w:del>
            <w:r w:rsidRPr="002A1921">
              <w:t xml:space="preserve">amera </w:t>
            </w:r>
            <w:ins w:id="2939" w:author="Jiří Vojtěšek" w:date="2018-11-18T19:55:00Z">
              <w:r w:rsidR="001559FD">
                <w:t>M</w:t>
              </w:r>
            </w:ins>
            <w:del w:id="2940" w:author="Jiří Vojtěšek" w:date="2018-11-18T19:55:00Z">
              <w:r w:rsidRPr="002A1921" w:rsidDel="001559FD">
                <w:delText>m</w:delText>
              </w:r>
            </w:del>
            <w:r w:rsidRPr="002A1921">
              <w:t>easurement. </w:t>
            </w:r>
            <w:r w:rsidRPr="00E06AB4">
              <w:rPr>
                <w:i/>
              </w:rPr>
              <w:t>International Journal of Circuits, Systems and Signal Processing</w:t>
            </w:r>
            <w:r w:rsidRPr="002A1921">
              <w:t>, 2011, roč. 2011, č. 6, s. 581-588. ISSN 1998-4464.</w:t>
            </w:r>
          </w:p>
          <w:p w14:paraId="6E4277AC" w14:textId="4033AF37" w:rsidR="008550CB" w:rsidRPr="002A1921" w:rsidRDefault="008550CB" w:rsidP="005B0900">
            <w:r w:rsidRPr="00E06AB4">
              <w:rPr>
                <w:b/>
              </w:rPr>
              <w:t>DRGA, R. (60 %)</w:t>
            </w:r>
            <w:r>
              <w:t xml:space="preserve"> a D.</w:t>
            </w:r>
            <w:r w:rsidRPr="002A1921">
              <w:t xml:space="preserve"> JANÁČOVÁ. PIR </w:t>
            </w:r>
            <w:ins w:id="2941" w:author="Jiří Vojtěšek" w:date="2018-11-18T19:55:00Z">
              <w:r w:rsidR="001559FD">
                <w:t>D</w:t>
              </w:r>
            </w:ins>
            <w:del w:id="2942" w:author="Jiří Vojtěšek" w:date="2018-11-18T19:55:00Z">
              <w:r w:rsidRPr="002A1921" w:rsidDel="001559FD">
                <w:delText>d</w:delText>
              </w:r>
            </w:del>
            <w:r w:rsidRPr="002A1921">
              <w:t xml:space="preserve">etector </w:t>
            </w:r>
            <w:ins w:id="2943" w:author="Jiří Vojtěšek" w:date="2018-11-18T19:55:00Z">
              <w:r w:rsidR="001559FD">
                <w:t>M</w:t>
              </w:r>
            </w:ins>
            <w:del w:id="2944" w:author="Jiří Vojtěšek" w:date="2018-11-18T19:55:00Z">
              <w:r w:rsidRPr="002A1921" w:rsidDel="001559FD">
                <w:delText>m</w:delText>
              </w:r>
            </w:del>
            <w:r w:rsidRPr="002A1921">
              <w:t xml:space="preserve">easurement </w:t>
            </w:r>
            <w:ins w:id="2945" w:author="Jiří Vojtěšek" w:date="2018-11-18T19:55:00Z">
              <w:r w:rsidR="001559FD">
                <w:t>U</w:t>
              </w:r>
            </w:ins>
            <w:del w:id="2946" w:author="Jiří Vojtěšek" w:date="2018-11-18T19:55:00Z">
              <w:r w:rsidRPr="002A1921" w:rsidDel="001559FD">
                <w:delText>u</w:delText>
              </w:r>
            </w:del>
            <w:r w:rsidRPr="002A1921">
              <w:t xml:space="preserve">sing </w:t>
            </w:r>
            <w:ins w:id="2947" w:author="Jiří Vojtěšek" w:date="2018-11-18T19:55:00Z">
              <w:r w:rsidR="001559FD">
                <w:t>T</w:t>
              </w:r>
            </w:ins>
            <w:del w:id="2948" w:author="Jiří Vojtěšek" w:date="2018-11-18T19:55:00Z">
              <w:r w:rsidRPr="002A1921" w:rsidDel="001559FD">
                <w:delText>t</w:delText>
              </w:r>
            </w:del>
            <w:r w:rsidRPr="002A1921">
              <w:t xml:space="preserve">hermal </w:t>
            </w:r>
            <w:ins w:id="2949" w:author="Jiří Vojtěšek" w:date="2018-11-18T19:55:00Z">
              <w:r w:rsidR="001559FD">
                <w:t>C</w:t>
              </w:r>
            </w:ins>
            <w:del w:id="2950" w:author="Jiří Vojtěšek" w:date="2018-11-18T19:55:00Z">
              <w:r w:rsidRPr="002A1921" w:rsidDel="001559FD">
                <w:delText>c</w:delText>
              </w:r>
            </w:del>
            <w:r w:rsidRPr="002A1921">
              <w:t>ameras. </w:t>
            </w:r>
            <w:r w:rsidRPr="00E06AB4">
              <w:rPr>
                <w:i/>
              </w:rPr>
              <w:t>Strojárstvo extra</w:t>
            </w:r>
            <w:r w:rsidRPr="002A1921">
              <w:t>, 2012, roč. 2012, č. máj-kveten, s. 281 - 286. ISSN 1335-2938.</w:t>
            </w:r>
          </w:p>
          <w:p w14:paraId="06F5FB52" w14:textId="77777777" w:rsidR="008550CB" w:rsidRPr="002A1921" w:rsidRDefault="008550CB" w:rsidP="005B0900">
            <w:r w:rsidRPr="005654E1">
              <w:rPr>
                <w:b/>
              </w:rPr>
              <w:t>DRGA, R. (80 %)</w:t>
            </w:r>
            <w:r w:rsidRPr="002A1921">
              <w:t>,</w:t>
            </w:r>
            <w:r>
              <w:t xml:space="preserve"> H.</w:t>
            </w:r>
            <w:r w:rsidRPr="002A1921">
              <w:t xml:space="preserve"> CHARVÁTOVÁ</w:t>
            </w:r>
            <w:r>
              <w:t xml:space="preserve"> a D.</w:t>
            </w:r>
            <w:r w:rsidRPr="002A1921">
              <w:t xml:space="preserve"> JANÁČOVÁ. P</w:t>
            </w:r>
            <w:r>
              <w:t>roperties of Sources for Illumination of Security Cameras</w:t>
            </w:r>
            <w:r w:rsidRPr="002A1921">
              <w:t>. </w:t>
            </w:r>
            <w:r w:rsidRPr="00E06AB4">
              <w:rPr>
                <w:i/>
              </w:rPr>
              <w:t>Strojárstvo</w:t>
            </w:r>
            <w:r w:rsidRPr="002A1921">
              <w:t>, 2014, roč. 2014, č. 5, s. 132-133. ISSN 1335-2938.</w:t>
            </w:r>
          </w:p>
          <w:p w14:paraId="25B739C1" w14:textId="078650D9" w:rsidR="008550CB" w:rsidRDefault="008550CB" w:rsidP="005B0900">
            <w:pPr>
              <w:rPr>
                <w:b/>
              </w:rPr>
            </w:pPr>
            <w:r w:rsidRPr="005654E1">
              <w:rPr>
                <w:b/>
              </w:rPr>
              <w:t>DRGA, R. (80 %)</w:t>
            </w:r>
            <w:r>
              <w:t xml:space="preserve">, D. JANÁČOVÁ a H. </w:t>
            </w:r>
            <w:r w:rsidRPr="002A1921">
              <w:t xml:space="preserve">CHARVÁTOVÁ. Simulation and </w:t>
            </w:r>
            <w:ins w:id="2951" w:author="Jiří Vojtěšek" w:date="2018-11-18T19:55:00Z">
              <w:r w:rsidR="001559FD">
                <w:t>C</w:t>
              </w:r>
            </w:ins>
            <w:del w:id="2952" w:author="Jiří Vojtěšek" w:date="2018-11-18T19:55:00Z">
              <w:r w:rsidRPr="002A1921" w:rsidDel="001559FD">
                <w:delText>c</w:delText>
              </w:r>
            </w:del>
            <w:r w:rsidRPr="002A1921">
              <w:t xml:space="preserve">alculation of </w:t>
            </w:r>
            <w:ins w:id="2953" w:author="Jiří Vojtěšek" w:date="2018-11-18T19:55:00Z">
              <w:r w:rsidR="001559FD">
                <w:t>T</w:t>
              </w:r>
            </w:ins>
            <w:del w:id="2954" w:author="Jiří Vojtěšek" w:date="2018-11-18T19:55:00Z">
              <w:r w:rsidRPr="002A1921" w:rsidDel="001559FD">
                <w:delText>t</w:delText>
              </w:r>
            </w:del>
            <w:r w:rsidRPr="002A1921">
              <w:t xml:space="preserve">emperature </w:t>
            </w:r>
            <w:ins w:id="2955" w:author="Jiří Vojtěšek" w:date="2018-11-18T19:55:00Z">
              <w:r w:rsidR="001559FD">
                <w:t>F</w:t>
              </w:r>
            </w:ins>
            <w:del w:id="2956" w:author="Jiří Vojtěšek" w:date="2018-11-18T19:55:00Z">
              <w:r w:rsidRPr="002A1921" w:rsidDel="001559FD">
                <w:delText>f</w:delText>
              </w:r>
            </w:del>
            <w:r w:rsidRPr="002A1921">
              <w:t xml:space="preserve">ields PIR detector. </w:t>
            </w:r>
            <w:r w:rsidRPr="00E06AB4">
              <w:rPr>
                <w:i/>
              </w:rPr>
              <w:t>WSEAS Transactions on Heat and Mass Transfer</w:t>
            </w:r>
            <w:r w:rsidRPr="002A1921">
              <w:t>, 2016, roč. 2016, č. 11, s. 1-8. ISSN 1790-5044.</w:t>
            </w:r>
            <w:r>
              <w:rPr>
                <w:b/>
              </w:rPr>
              <w:t xml:space="preserve"> </w:t>
            </w:r>
          </w:p>
        </w:tc>
      </w:tr>
      <w:tr w:rsidR="008550CB" w14:paraId="2B0A9D6E" w14:textId="77777777" w:rsidTr="005B0900">
        <w:trPr>
          <w:trHeight w:val="218"/>
        </w:trPr>
        <w:tc>
          <w:tcPr>
            <w:tcW w:w="9859" w:type="dxa"/>
            <w:gridSpan w:val="11"/>
            <w:shd w:val="clear" w:color="auto" w:fill="F7CAAC"/>
          </w:tcPr>
          <w:p w14:paraId="1292F696" w14:textId="77777777" w:rsidR="008550CB" w:rsidRDefault="008550CB" w:rsidP="005B0900">
            <w:pPr>
              <w:rPr>
                <w:b/>
              </w:rPr>
            </w:pPr>
            <w:r>
              <w:rPr>
                <w:b/>
              </w:rPr>
              <w:t>Působení v zahraničí</w:t>
            </w:r>
          </w:p>
        </w:tc>
      </w:tr>
      <w:tr w:rsidR="008550CB" w14:paraId="07D134DF" w14:textId="77777777" w:rsidTr="005B0900">
        <w:trPr>
          <w:trHeight w:val="328"/>
        </w:trPr>
        <w:tc>
          <w:tcPr>
            <w:tcW w:w="9859" w:type="dxa"/>
            <w:gridSpan w:val="11"/>
          </w:tcPr>
          <w:p w14:paraId="51464822" w14:textId="1DF8EF68" w:rsidR="008550CB" w:rsidRPr="00E06AB4" w:rsidRDefault="008550CB" w:rsidP="005B0900">
            <w:r w:rsidRPr="00E06AB4">
              <w:t>1987: Fa. Marconi, St. Albens, Londýn, Anglie - studijní pobyt</w:t>
            </w:r>
            <w:ins w:id="2957" w:author="Milan Navrátil" w:date="2018-11-14T11:43:00Z">
              <w:r w:rsidR="00D51584">
                <w:t xml:space="preserve"> </w:t>
              </w:r>
            </w:ins>
            <w:ins w:id="2958" w:author="Milan Navrátil" w:date="2018-11-15T10:39:00Z">
              <w:r w:rsidR="007401D0">
                <w:t>-</w:t>
              </w:r>
            </w:ins>
            <w:ins w:id="2959" w:author="Milan Navrátil" w:date="2018-11-14T11:43:00Z">
              <w:r w:rsidR="00D51584">
                <w:t xml:space="preserve"> 1 měsíc</w:t>
              </w:r>
            </w:ins>
          </w:p>
          <w:p w14:paraId="104A2745" w14:textId="77777777" w:rsidR="008550CB" w:rsidRDefault="008550CB" w:rsidP="005B0900">
            <w:pPr>
              <w:rPr>
                <w:b/>
              </w:rPr>
            </w:pPr>
          </w:p>
        </w:tc>
      </w:tr>
      <w:tr w:rsidR="008550CB" w14:paraId="613E40AE" w14:textId="77777777" w:rsidTr="005B0900">
        <w:trPr>
          <w:cantSplit/>
          <w:trHeight w:val="470"/>
        </w:trPr>
        <w:tc>
          <w:tcPr>
            <w:tcW w:w="2518" w:type="dxa"/>
            <w:shd w:val="clear" w:color="auto" w:fill="F7CAAC"/>
          </w:tcPr>
          <w:p w14:paraId="7FE60854" w14:textId="77777777" w:rsidR="008550CB" w:rsidRDefault="008550CB" w:rsidP="005B0900">
            <w:pPr>
              <w:rPr>
                <w:b/>
              </w:rPr>
            </w:pPr>
            <w:r>
              <w:rPr>
                <w:b/>
              </w:rPr>
              <w:t xml:space="preserve">Podpis </w:t>
            </w:r>
          </w:p>
        </w:tc>
        <w:tc>
          <w:tcPr>
            <w:tcW w:w="4536" w:type="dxa"/>
            <w:gridSpan w:val="5"/>
          </w:tcPr>
          <w:p w14:paraId="36DA7CFF" w14:textId="77777777" w:rsidR="008550CB" w:rsidRDefault="008550CB" w:rsidP="005B0900"/>
        </w:tc>
        <w:tc>
          <w:tcPr>
            <w:tcW w:w="786" w:type="dxa"/>
            <w:gridSpan w:val="2"/>
            <w:shd w:val="clear" w:color="auto" w:fill="F7CAAC"/>
          </w:tcPr>
          <w:p w14:paraId="76FA0D7D" w14:textId="77777777" w:rsidR="008550CB" w:rsidRDefault="008550CB" w:rsidP="005B0900">
            <w:r>
              <w:rPr>
                <w:b/>
              </w:rPr>
              <w:t>datum</w:t>
            </w:r>
          </w:p>
        </w:tc>
        <w:tc>
          <w:tcPr>
            <w:tcW w:w="2019" w:type="dxa"/>
            <w:gridSpan w:val="3"/>
          </w:tcPr>
          <w:p w14:paraId="71E45FDB" w14:textId="7C9283EB" w:rsidR="008550CB" w:rsidRDefault="008550CB" w:rsidP="005B0900">
            <w:r>
              <w:t>28. 8. 2018</w:t>
            </w:r>
          </w:p>
        </w:tc>
      </w:tr>
    </w:tbl>
    <w:p w14:paraId="2C44313F" w14:textId="77777777" w:rsidR="008550CB" w:rsidRDefault="008550CB" w:rsidP="008550CB"/>
    <w:p w14:paraId="4F221627" w14:textId="77777777" w:rsidR="008550CB" w:rsidRDefault="008550CB" w:rsidP="008550CB"/>
    <w:p w14:paraId="69B8AEF5" w14:textId="77777777" w:rsidR="008550CB" w:rsidRDefault="008550CB" w:rsidP="008550CB">
      <w:r>
        <w:lastRenderedPageBreak/>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50CB" w14:paraId="056C6DFB" w14:textId="77777777" w:rsidTr="005B0900">
        <w:tc>
          <w:tcPr>
            <w:tcW w:w="9859" w:type="dxa"/>
            <w:gridSpan w:val="11"/>
            <w:tcBorders>
              <w:bottom w:val="double" w:sz="4" w:space="0" w:color="auto"/>
            </w:tcBorders>
            <w:shd w:val="clear" w:color="auto" w:fill="BDD6EE"/>
          </w:tcPr>
          <w:p w14:paraId="6D1CD035" w14:textId="0EC6B553" w:rsidR="008550CB" w:rsidRDefault="008550CB" w:rsidP="005B0900">
            <w:pPr>
              <w:tabs>
                <w:tab w:val="right" w:pos="9599"/>
              </w:tabs>
              <w:rPr>
                <w:b/>
                <w:sz w:val="28"/>
              </w:rPr>
            </w:pPr>
            <w:r>
              <w:rPr>
                <w:b/>
                <w:sz w:val="28"/>
              </w:rPr>
              <w:lastRenderedPageBreak/>
              <w:t>C-I – Personální zabezpečení</w:t>
            </w:r>
            <w:r>
              <w:rPr>
                <w:b/>
                <w:sz w:val="28"/>
              </w:rPr>
              <w:tab/>
            </w:r>
            <w:r w:rsidRPr="00E14028">
              <w:rPr>
                <w:rStyle w:val="Odkazintenzivn"/>
              </w:rPr>
              <w:fldChar w:fldCharType="begin"/>
            </w:r>
            <w:r w:rsidRPr="00E14028">
              <w:rPr>
                <w:rStyle w:val="Odkazintenzivn"/>
              </w:rPr>
              <w:instrText xml:space="preserve"> REF AabecedniSeznam \h  \* MERGEFORMAT </w:instrText>
            </w:r>
            <w:r w:rsidRPr="00E14028">
              <w:rPr>
                <w:rStyle w:val="Odkazintenzivn"/>
              </w:rPr>
            </w:r>
            <w:r w:rsidRPr="00E14028">
              <w:rPr>
                <w:rStyle w:val="Odkazintenzivn"/>
              </w:rPr>
              <w:fldChar w:fldCharType="separate"/>
            </w:r>
            <w:r w:rsidR="00FB06C4" w:rsidRPr="00FB06C4">
              <w:rPr>
                <w:rStyle w:val="Odkazintenzivn"/>
              </w:rPr>
              <w:t>Abecední seznam</w:t>
            </w:r>
            <w:r w:rsidRPr="00E14028">
              <w:rPr>
                <w:rStyle w:val="Odkazintenzivn"/>
              </w:rPr>
              <w:fldChar w:fldCharType="end"/>
            </w:r>
          </w:p>
        </w:tc>
      </w:tr>
      <w:tr w:rsidR="008550CB" w14:paraId="7AA3200E" w14:textId="77777777" w:rsidTr="005B0900">
        <w:tc>
          <w:tcPr>
            <w:tcW w:w="2518" w:type="dxa"/>
            <w:tcBorders>
              <w:top w:val="double" w:sz="4" w:space="0" w:color="auto"/>
            </w:tcBorders>
            <w:shd w:val="clear" w:color="auto" w:fill="F7CAAC"/>
          </w:tcPr>
          <w:p w14:paraId="2BC3D8E1" w14:textId="77777777" w:rsidR="008550CB" w:rsidRDefault="008550CB" w:rsidP="005B0900">
            <w:pPr>
              <w:rPr>
                <w:b/>
              </w:rPr>
            </w:pPr>
            <w:r>
              <w:rPr>
                <w:b/>
              </w:rPr>
              <w:t>Vysoká škola</w:t>
            </w:r>
          </w:p>
        </w:tc>
        <w:tc>
          <w:tcPr>
            <w:tcW w:w="7341" w:type="dxa"/>
            <w:gridSpan w:val="10"/>
          </w:tcPr>
          <w:p w14:paraId="1363E70A" w14:textId="77777777" w:rsidR="008550CB" w:rsidRDefault="008550CB" w:rsidP="005B0900">
            <w:r>
              <w:t>Univerzita Tomáše Bati ve Zlíně</w:t>
            </w:r>
          </w:p>
        </w:tc>
      </w:tr>
      <w:tr w:rsidR="008550CB" w14:paraId="21B6D76C" w14:textId="77777777" w:rsidTr="005B0900">
        <w:tc>
          <w:tcPr>
            <w:tcW w:w="2518" w:type="dxa"/>
            <w:shd w:val="clear" w:color="auto" w:fill="F7CAAC"/>
          </w:tcPr>
          <w:p w14:paraId="5F11A67B" w14:textId="77777777" w:rsidR="008550CB" w:rsidRDefault="008550CB" w:rsidP="005B0900">
            <w:pPr>
              <w:rPr>
                <w:b/>
              </w:rPr>
            </w:pPr>
            <w:r>
              <w:rPr>
                <w:b/>
              </w:rPr>
              <w:t>Součást vysoké školy</w:t>
            </w:r>
          </w:p>
        </w:tc>
        <w:tc>
          <w:tcPr>
            <w:tcW w:w="7341" w:type="dxa"/>
            <w:gridSpan w:val="10"/>
          </w:tcPr>
          <w:p w14:paraId="432C9E04" w14:textId="77777777" w:rsidR="008550CB" w:rsidRDefault="008550CB" w:rsidP="005B0900">
            <w:r>
              <w:t>Fakulta aplikované informatiky</w:t>
            </w:r>
          </w:p>
        </w:tc>
      </w:tr>
      <w:tr w:rsidR="008550CB" w14:paraId="22DF3CFF" w14:textId="77777777" w:rsidTr="005B0900">
        <w:tc>
          <w:tcPr>
            <w:tcW w:w="2518" w:type="dxa"/>
            <w:shd w:val="clear" w:color="auto" w:fill="F7CAAC"/>
          </w:tcPr>
          <w:p w14:paraId="7E730726" w14:textId="77777777" w:rsidR="008550CB" w:rsidRDefault="008550CB" w:rsidP="005B0900">
            <w:pPr>
              <w:rPr>
                <w:b/>
              </w:rPr>
            </w:pPr>
            <w:r>
              <w:rPr>
                <w:b/>
              </w:rPr>
              <w:t>Název studijního programu</w:t>
            </w:r>
          </w:p>
        </w:tc>
        <w:tc>
          <w:tcPr>
            <w:tcW w:w="7341" w:type="dxa"/>
            <w:gridSpan w:val="10"/>
          </w:tcPr>
          <w:p w14:paraId="1DE6307F" w14:textId="77777777" w:rsidR="008550CB" w:rsidRDefault="008550CB" w:rsidP="005B0900">
            <w:r>
              <w:t>Bezpečnostní technologie, systémy a management</w:t>
            </w:r>
          </w:p>
        </w:tc>
      </w:tr>
      <w:tr w:rsidR="008550CB" w14:paraId="286143A6" w14:textId="77777777" w:rsidTr="005B0900">
        <w:tc>
          <w:tcPr>
            <w:tcW w:w="2518" w:type="dxa"/>
            <w:shd w:val="clear" w:color="auto" w:fill="F7CAAC"/>
          </w:tcPr>
          <w:p w14:paraId="6933D9B4" w14:textId="77777777" w:rsidR="008550CB" w:rsidRDefault="008550CB" w:rsidP="005B0900">
            <w:pPr>
              <w:rPr>
                <w:b/>
              </w:rPr>
            </w:pPr>
            <w:r>
              <w:rPr>
                <w:b/>
              </w:rPr>
              <w:t>Jméno a příjmení</w:t>
            </w:r>
          </w:p>
        </w:tc>
        <w:tc>
          <w:tcPr>
            <w:tcW w:w="4536" w:type="dxa"/>
            <w:gridSpan w:val="5"/>
          </w:tcPr>
          <w:p w14:paraId="0533AAC8" w14:textId="77777777" w:rsidR="008550CB" w:rsidRDefault="008550CB" w:rsidP="005B0900">
            <w:r>
              <w:t xml:space="preserve">Martin </w:t>
            </w:r>
            <w:bookmarkStart w:id="2960" w:name="aHromada"/>
            <w:r>
              <w:t>Hromada</w:t>
            </w:r>
            <w:bookmarkEnd w:id="2960"/>
          </w:p>
        </w:tc>
        <w:tc>
          <w:tcPr>
            <w:tcW w:w="709" w:type="dxa"/>
            <w:shd w:val="clear" w:color="auto" w:fill="F7CAAC"/>
          </w:tcPr>
          <w:p w14:paraId="2A2B6CB6" w14:textId="77777777" w:rsidR="008550CB" w:rsidRDefault="008550CB" w:rsidP="005B0900">
            <w:pPr>
              <w:rPr>
                <w:b/>
              </w:rPr>
            </w:pPr>
            <w:r>
              <w:rPr>
                <w:b/>
              </w:rPr>
              <w:t>Tituly</w:t>
            </w:r>
          </w:p>
        </w:tc>
        <w:tc>
          <w:tcPr>
            <w:tcW w:w="2096" w:type="dxa"/>
            <w:gridSpan w:val="4"/>
          </w:tcPr>
          <w:p w14:paraId="5EF6427B" w14:textId="77777777" w:rsidR="008550CB" w:rsidRDefault="008550CB" w:rsidP="005B0900">
            <w:r>
              <w:t>doc. Ing. Ph.D.</w:t>
            </w:r>
          </w:p>
        </w:tc>
      </w:tr>
      <w:tr w:rsidR="008550CB" w14:paraId="553E5B3C" w14:textId="77777777" w:rsidTr="005B0900">
        <w:tc>
          <w:tcPr>
            <w:tcW w:w="2518" w:type="dxa"/>
            <w:shd w:val="clear" w:color="auto" w:fill="F7CAAC"/>
          </w:tcPr>
          <w:p w14:paraId="366CFE6A" w14:textId="77777777" w:rsidR="008550CB" w:rsidRDefault="008550CB" w:rsidP="005B0900">
            <w:pPr>
              <w:rPr>
                <w:b/>
              </w:rPr>
            </w:pPr>
            <w:r>
              <w:rPr>
                <w:b/>
              </w:rPr>
              <w:t>Rok narození</w:t>
            </w:r>
          </w:p>
        </w:tc>
        <w:tc>
          <w:tcPr>
            <w:tcW w:w="829" w:type="dxa"/>
          </w:tcPr>
          <w:p w14:paraId="0E68EA73" w14:textId="77777777" w:rsidR="008550CB" w:rsidRDefault="008550CB" w:rsidP="005B0900">
            <w:r>
              <w:t>1983</w:t>
            </w:r>
          </w:p>
        </w:tc>
        <w:tc>
          <w:tcPr>
            <w:tcW w:w="1721" w:type="dxa"/>
            <w:shd w:val="clear" w:color="auto" w:fill="F7CAAC"/>
          </w:tcPr>
          <w:p w14:paraId="69F6EB42" w14:textId="77777777" w:rsidR="008550CB" w:rsidRDefault="008550CB" w:rsidP="005B0900">
            <w:pPr>
              <w:rPr>
                <w:b/>
              </w:rPr>
            </w:pPr>
            <w:r>
              <w:rPr>
                <w:b/>
              </w:rPr>
              <w:t>typ vztahu k VŠ</w:t>
            </w:r>
          </w:p>
        </w:tc>
        <w:tc>
          <w:tcPr>
            <w:tcW w:w="992" w:type="dxa"/>
            <w:gridSpan w:val="2"/>
          </w:tcPr>
          <w:p w14:paraId="40AC26A2" w14:textId="77777777" w:rsidR="008550CB" w:rsidRDefault="008550CB" w:rsidP="005B0900">
            <w:r>
              <w:t>pp.</w:t>
            </w:r>
          </w:p>
        </w:tc>
        <w:tc>
          <w:tcPr>
            <w:tcW w:w="994" w:type="dxa"/>
            <w:shd w:val="clear" w:color="auto" w:fill="F7CAAC"/>
          </w:tcPr>
          <w:p w14:paraId="2752DEA8" w14:textId="77777777" w:rsidR="008550CB" w:rsidRDefault="008550CB" w:rsidP="005B0900">
            <w:pPr>
              <w:rPr>
                <w:b/>
              </w:rPr>
            </w:pPr>
            <w:r>
              <w:rPr>
                <w:b/>
              </w:rPr>
              <w:t>rozsah</w:t>
            </w:r>
          </w:p>
        </w:tc>
        <w:tc>
          <w:tcPr>
            <w:tcW w:w="709" w:type="dxa"/>
          </w:tcPr>
          <w:p w14:paraId="3134A9A6" w14:textId="77777777" w:rsidR="008550CB" w:rsidRDefault="008550CB" w:rsidP="005B0900">
            <w:r>
              <w:t>40</w:t>
            </w:r>
          </w:p>
        </w:tc>
        <w:tc>
          <w:tcPr>
            <w:tcW w:w="709" w:type="dxa"/>
            <w:gridSpan w:val="2"/>
            <w:shd w:val="clear" w:color="auto" w:fill="F7CAAC"/>
          </w:tcPr>
          <w:p w14:paraId="4C5D1E3F" w14:textId="77777777" w:rsidR="008550CB" w:rsidRDefault="008550CB" w:rsidP="005B0900">
            <w:pPr>
              <w:rPr>
                <w:b/>
              </w:rPr>
            </w:pPr>
            <w:r>
              <w:rPr>
                <w:b/>
              </w:rPr>
              <w:t>do kdy</w:t>
            </w:r>
          </w:p>
        </w:tc>
        <w:tc>
          <w:tcPr>
            <w:tcW w:w="1387" w:type="dxa"/>
            <w:gridSpan w:val="2"/>
          </w:tcPr>
          <w:p w14:paraId="2B5E21AB" w14:textId="77777777" w:rsidR="008550CB" w:rsidRDefault="008550CB" w:rsidP="005B0900">
            <w:r>
              <w:t>N</w:t>
            </w:r>
          </w:p>
        </w:tc>
      </w:tr>
      <w:tr w:rsidR="008550CB" w14:paraId="031DEC0B" w14:textId="77777777" w:rsidTr="005B0900">
        <w:tc>
          <w:tcPr>
            <w:tcW w:w="5068" w:type="dxa"/>
            <w:gridSpan w:val="3"/>
            <w:shd w:val="clear" w:color="auto" w:fill="F7CAAC"/>
          </w:tcPr>
          <w:p w14:paraId="543EFCE4" w14:textId="77777777" w:rsidR="008550CB" w:rsidRDefault="008550CB" w:rsidP="005B0900">
            <w:pPr>
              <w:rPr>
                <w:b/>
              </w:rPr>
            </w:pPr>
            <w:r>
              <w:rPr>
                <w:b/>
              </w:rPr>
              <w:t>Typ vztahu na součásti VŠ, která uskutečňuje st. program</w:t>
            </w:r>
          </w:p>
        </w:tc>
        <w:tc>
          <w:tcPr>
            <w:tcW w:w="992" w:type="dxa"/>
            <w:gridSpan w:val="2"/>
          </w:tcPr>
          <w:p w14:paraId="0F78867B" w14:textId="77777777" w:rsidR="008550CB" w:rsidRDefault="008550CB" w:rsidP="005B0900">
            <w:del w:id="2961" w:author="Milan Navrátil" w:date="2018-11-13T11:49:00Z">
              <w:r w:rsidDel="00713C47">
                <w:delText>pp.</w:delText>
              </w:r>
            </w:del>
          </w:p>
        </w:tc>
        <w:tc>
          <w:tcPr>
            <w:tcW w:w="994" w:type="dxa"/>
            <w:shd w:val="clear" w:color="auto" w:fill="F7CAAC"/>
          </w:tcPr>
          <w:p w14:paraId="1DCBD362" w14:textId="77777777" w:rsidR="008550CB" w:rsidRDefault="008550CB" w:rsidP="005B0900">
            <w:pPr>
              <w:rPr>
                <w:b/>
              </w:rPr>
            </w:pPr>
            <w:r>
              <w:rPr>
                <w:b/>
              </w:rPr>
              <w:t>rozsah</w:t>
            </w:r>
          </w:p>
        </w:tc>
        <w:tc>
          <w:tcPr>
            <w:tcW w:w="709" w:type="dxa"/>
          </w:tcPr>
          <w:p w14:paraId="2F792102" w14:textId="77777777" w:rsidR="008550CB" w:rsidRDefault="008550CB" w:rsidP="005B0900">
            <w:del w:id="2962" w:author="Milan Navrátil" w:date="2018-11-13T11:49:00Z">
              <w:r w:rsidDel="00713C47">
                <w:delText>40</w:delText>
              </w:r>
            </w:del>
          </w:p>
        </w:tc>
        <w:tc>
          <w:tcPr>
            <w:tcW w:w="709" w:type="dxa"/>
            <w:gridSpan w:val="2"/>
            <w:shd w:val="clear" w:color="auto" w:fill="F7CAAC"/>
          </w:tcPr>
          <w:p w14:paraId="54F40B5D" w14:textId="77777777" w:rsidR="008550CB" w:rsidRDefault="008550CB" w:rsidP="005B0900">
            <w:pPr>
              <w:rPr>
                <w:b/>
              </w:rPr>
            </w:pPr>
            <w:r>
              <w:rPr>
                <w:b/>
              </w:rPr>
              <w:t>do kdy</w:t>
            </w:r>
          </w:p>
        </w:tc>
        <w:tc>
          <w:tcPr>
            <w:tcW w:w="1387" w:type="dxa"/>
            <w:gridSpan w:val="2"/>
          </w:tcPr>
          <w:p w14:paraId="3164CD1F" w14:textId="77777777" w:rsidR="008550CB" w:rsidRDefault="008550CB" w:rsidP="005B0900">
            <w:del w:id="2963" w:author="Milan Navrátil" w:date="2018-11-13T11:49:00Z">
              <w:r w:rsidDel="00713C47">
                <w:delText>N</w:delText>
              </w:r>
            </w:del>
          </w:p>
        </w:tc>
      </w:tr>
      <w:tr w:rsidR="008550CB" w14:paraId="132957D1" w14:textId="77777777" w:rsidTr="005B0900">
        <w:tc>
          <w:tcPr>
            <w:tcW w:w="6060" w:type="dxa"/>
            <w:gridSpan w:val="5"/>
            <w:shd w:val="clear" w:color="auto" w:fill="F7CAAC"/>
          </w:tcPr>
          <w:p w14:paraId="2DF503F1" w14:textId="77777777" w:rsidR="008550CB" w:rsidRDefault="008550CB" w:rsidP="005B0900">
            <w:r>
              <w:rPr>
                <w:b/>
              </w:rPr>
              <w:t>Další současná působení jako akademický pracovník na jiných VŠ</w:t>
            </w:r>
          </w:p>
        </w:tc>
        <w:tc>
          <w:tcPr>
            <w:tcW w:w="1703" w:type="dxa"/>
            <w:gridSpan w:val="2"/>
            <w:shd w:val="clear" w:color="auto" w:fill="F7CAAC"/>
          </w:tcPr>
          <w:p w14:paraId="2BA4F2E5" w14:textId="77777777" w:rsidR="008550CB" w:rsidRDefault="008550CB" w:rsidP="005B0900">
            <w:pPr>
              <w:rPr>
                <w:b/>
              </w:rPr>
            </w:pPr>
            <w:r>
              <w:rPr>
                <w:b/>
              </w:rPr>
              <w:t>typ prac. vztahu</w:t>
            </w:r>
          </w:p>
        </w:tc>
        <w:tc>
          <w:tcPr>
            <w:tcW w:w="2096" w:type="dxa"/>
            <w:gridSpan w:val="4"/>
            <w:shd w:val="clear" w:color="auto" w:fill="F7CAAC"/>
          </w:tcPr>
          <w:p w14:paraId="72070A76" w14:textId="77777777" w:rsidR="008550CB" w:rsidRDefault="008550CB" w:rsidP="005B0900">
            <w:pPr>
              <w:rPr>
                <w:b/>
              </w:rPr>
            </w:pPr>
            <w:r>
              <w:rPr>
                <w:b/>
              </w:rPr>
              <w:t>rozsah</w:t>
            </w:r>
          </w:p>
        </w:tc>
      </w:tr>
      <w:tr w:rsidR="008550CB" w14:paraId="17C5C3E2" w14:textId="77777777" w:rsidTr="005B0900">
        <w:tc>
          <w:tcPr>
            <w:tcW w:w="6060" w:type="dxa"/>
            <w:gridSpan w:val="5"/>
          </w:tcPr>
          <w:p w14:paraId="341AA5A6" w14:textId="77777777" w:rsidR="008550CB" w:rsidRDefault="008550CB" w:rsidP="005B0900"/>
        </w:tc>
        <w:tc>
          <w:tcPr>
            <w:tcW w:w="1703" w:type="dxa"/>
            <w:gridSpan w:val="2"/>
          </w:tcPr>
          <w:p w14:paraId="7D519809" w14:textId="77777777" w:rsidR="008550CB" w:rsidRDefault="008550CB" w:rsidP="005B0900"/>
        </w:tc>
        <w:tc>
          <w:tcPr>
            <w:tcW w:w="2096" w:type="dxa"/>
            <w:gridSpan w:val="4"/>
          </w:tcPr>
          <w:p w14:paraId="3E427D17" w14:textId="77777777" w:rsidR="008550CB" w:rsidRDefault="008550CB" w:rsidP="005B0900"/>
        </w:tc>
      </w:tr>
      <w:tr w:rsidR="008550CB" w14:paraId="0F0CCDB4" w14:textId="77777777" w:rsidTr="005B0900">
        <w:tc>
          <w:tcPr>
            <w:tcW w:w="9859" w:type="dxa"/>
            <w:gridSpan w:val="11"/>
            <w:shd w:val="clear" w:color="auto" w:fill="F7CAAC"/>
          </w:tcPr>
          <w:p w14:paraId="18F8777E" w14:textId="77777777" w:rsidR="008550CB" w:rsidRDefault="008550CB" w:rsidP="005B0900">
            <w:r>
              <w:rPr>
                <w:b/>
              </w:rPr>
              <w:t>Předměty příslušného studijního programu a způsob zapojení do jejich výuky, příp. další zapojení do uskutečňování studijního programu</w:t>
            </w:r>
          </w:p>
        </w:tc>
      </w:tr>
      <w:tr w:rsidR="008550CB" w14:paraId="671F7A74" w14:textId="77777777" w:rsidTr="005B0900">
        <w:trPr>
          <w:trHeight w:val="1118"/>
        </w:trPr>
        <w:tc>
          <w:tcPr>
            <w:tcW w:w="9859" w:type="dxa"/>
            <w:gridSpan w:val="11"/>
            <w:tcBorders>
              <w:top w:val="nil"/>
            </w:tcBorders>
          </w:tcPr>
          <w:p w14:paraId="17093ED8" w14:textId="11801A32" w:rsidR="008550CB" w:rsidDel="005E563E" w:rsidRDefault="008550CB" w:rsidP="005B0900">
            <w:pPr>
              <w:rPr>
                <w:del w:id="2964" w:author="Milan Navrátil" w:date="2018-11-20T14:14:00Z"/>
              </w:rPr>
            </w:pPr>
            <w:del w:id="2965" w:author="Milan Navrátil" w:date="2018-11-20T14:14:00Z">
              <w:r w:rsidRPr="00E27C4D" w:rsidDel="005E563E">
                <w:delText>Měkké dovednosti</w:delText>
              </w:r>
              <w:r w:rsidR="00F519B2" w:rsidDel="005E563E">
                <w:delText xml:space="preserve"> – garant, přednášející </w:delText>
              </w:r>
              <w:r w:rsidDel="005E563E">
                <w:delText>(100 %)</w:delText>
              </w:r>
            </w:del>
          </w:p>
          <w:p w14:paraId="583A5846" w14:textId="77777777" w:rsidR="008550CB" w:rsidRDefault="008550CB" w:rsidP="005B0900">
            <w:r w:rsidRPr="009D38D6">
              <w:t>Požární ochrana – garant, přednášející (100 %)</w:t>
            </w:r>
          </w:p>
          <w:p w14:paraId="51594753" w14:textId="77777777" w:rsidR="008550CB" w:rsidRDefault="008550CB" w:rsidP="005B0900">
            <w:r w:rsidRPr="00E27C4D">
              <w:t>Technologie krizového řízení</w:t>
            </w:r>
            <w:r>
              <w:t xml:space="preserve"> – garant, přednášející (100 %)</w:t>
            </w:r>
          </w:p>
          <w:p w14:paraId="69122972" w14:textId="28BF2994" w:rsidR="008550CB" w:rsidRDefault="008550CB" w:rsidP="005B0900">
            <w:r w:rsidRPr="00E27C4D">
              <w:t>Management bezpečnostního inženýrství</w:t>
            </w:r>
            <w:r w:rsidR="00F519B2">
              <w:t xml:space="preserve"> – garant, přednášející </w:t>
            </w:r>
            <w:r>
              <w:t>(100 %)</w:t>
            </w:r>
          </w:p>
          <w:p w14:paraId="78CCE2A3" w14:textId="77777777" w:rsidR="008550CB" w:rsidRDefault="008550CB" w:rsidP="005B0900"/>
        </w:tc>
      </w:tr>
      <w:tr w:rsidR="008550CB" w14:paraId="2ED50F8B" w14:textId="77777777" w:rsidTr="005B0900">
        <w:tc>
          <w:tcPr>
            <w:tcW w:w="9859" w:type="dxa"/>
            <w:gridSpan w:val="11"/>
            <w:shd w:val="clear" w:color="auto" w:fill="F7CAAC"/>
          </w:tcPr>
          <w:p w14:paraId="3DA99C11" w14:textId="77777777" w:rsidR="008550CB" w:rsidRDefault="008550CB" w:rsidP="005B0900">
            <w:r>
              <w:rPr>
                <w:b/>
              </w:rPr>
              <w:t xml:space="preserve">Údaje o vzdělání na VŠ </w:t>
            </w:r>
          </w:p>
        </w:tc>
      </w:tr>
      <w:tr w:rsidR="008550CB" w14:paraId="1F61F2CC" w14:textId="77777777" w:rsidTr="005B0900">
        <w:trPr>
          <w:trHeight w:val="1055"/>
        </w:trPr>
        <w:tc>
          <w:tcPr>
            <w:tcW w:w="9859" w:type="dxa"/>
            <w:gridSpan w:val="11"/>
          </w:tcPr>
          <w:p w14:paraId="3EC21965" w14:textId="77777777" w:rsidR="008550CB" w:rsidRPr="009D3BE2" w:rsidRDefault="008550CB" w:rsidP="005B0900">
            <w:r>
              <w:t>2003</w:t>
            </w:r>
            <w:r w:rsidRPr="009D3BE2">
              <w:t xml:space="preserve"> – 200</w:t>
            </w:r>
            <w:r>
              <w:t>8</w:t>
            </w:r>
            <w:r w:rsidRPr="009D3BE2">
              <w:t>: UTB ve Zlíně, Fakulta aplikované informatiky, obor „</w:t>
            </w:r>
            <w:r w:rsidRPr="005D72CE">
              <w:t>Bezpečnostní technologie, systémy a management</w:t>
            </w:r>
            <w:r w:rsidRPr="009D3BE2">
              <w:t>“, (Ing.)</w:t>
            </w:r>
          </w:p>
          <w:p w14:paraId="3754FFA0" w14:textId="77777777" w:rsidR="008550CB" w:rsidRPr="009D3BE2" w:rsidDel="00BE0D5F" w:rsidRDefault="008550CB" w:rsidP="005B0900">
            <w:pPr>
              <w:rPr>
                <w:del w:id="2966" w:author="Milan Navrátil" w:date="2018-11-12T13:18:00Z"/>
              </w:rPr>
            </w:pPr>
            <w:r w:rsidRPr="009D3BE2">
              <w:t>200</w:t>
            </w:r>
            <w:r>
              <w:t>8</w:t>
            </w:r>
            <w:r w:rsidRPr="009D3BE2">
              <w:t xml:space="preserve"> – 200</w:t>
            </w:r>
            <w:r>
              <w:t>11</w:t>
            </w:r>
            <w:r w:rsidRPr="009D3BE2">
              <w:t>: UTB ve Zlíně, Fakulta aplikované informatiky, obor „</w:t>
            </w:r>
            <w:r>
              <w:t>Inženýrská informatika</w:t>
            </w:r>
            <w:r w:rsidRPr="009D3BE2">
              <w:t>“, (Ph.D.)</w:t>
            </w:r>
          </w:p>
          <w:p w14:paraId="52DF5EFC" w14:textId="45C855F6" w:rsidR="008550CB" w:rsidRPr="009D3BE2" w:rsidDel="00BE0D5F" w:rsidRDefault="008550CB" w:rsidP="005B0900">
            <w:pPr>
              <w:rPr>
                <w:del w:id="2967" w:author="Milan Navrátil" w:date="2018-11-12T13:18:00Z"/>
              </w:rPr>
            </w:pPr>
            <w:del w:id="2968" w:author="Milan Navrátil" w:date="2018-11-12T13:18:00Z">
              <w:r w:rsidRPr="009D3BE2" w:rsidDel="00BE0D5F">
                <w:delText>201</w:delText>
              </w:r>
              <w:r w:rsidDel="00BE0D5F">
                <w:delText>7:</w:delText>
              </w:r>
              <w:r w:rsidRPr="009D3BE2" w:rsidDel="00BE0D5F">
                <w:delText xml:space="preserve"> </w:delText>
              </w:r>
              <w:r w:rsidDel="00BE0D5F">
                <w:delText>VŠB-TU Ostrava</w:delText>
              </w:r>
              <w:r w:rsidRPr="009D3BE2" w:rsidDel="00BE0D5F">
                <w:delText xml:space="preserve">, Fakulta </w:delText>
              </w:r>
              <w:r w:rsidDel="00BE0D5F">
                <w:delText>bezpečnostního inženýrství</w:delText>
              </w:r>
              <w:r w:rsidRPr="009D3BE2" w:rsidDel="00BE0D5F">
                <w:delText>, obor „</w:delText>
              </w:r>
              <w:r w:rsidDel="00BE0D5F">
                <w:delText>Bezpečnost a požární ochrana</w:delText>
              </w:r>
              <w:r w:rsidRPr="009D3BE2" w:rsidDel="00BE0D5F">
                <w:delText>“, (doc.)</w:delText>
              </w:r>
            </w:del>
          </w:p>
          <w:p w14:paraId="5E4BDCC9" w14:textId="77777777" w:rsidR="008550CB" w:rsidRPr="00822882" w:rsidRDefault="008550CB">
            <w:pPr>
              <w:rPr>
                <w:b/>
              </w:rPr>
            </w:pPr>
          </w:p>
        </w:tc>
      </w:tr>
      <w:tr w:rsidR="008550CB" w14:paraId="44A8D99D" w14:textId="77777777" w:rsidTr="005B0900">
        <w:tc>
          <w:tcPr>
            <w:tcW w:w="9859" w:type="dxa"/>
            <w:gridSpan w:val="11"/>
            <w:shd w:val="clear" w:color="auto" w:fill="F7CAAC"/>
          </w:tcPr>
          <w:p w14:paraId="0BAC458B" w14:textId="77777777" w:rsidR="008550CB" w:rsidRDefault="008550CB" w:rsidP="005B0900">
            <w:pPr>
              <w:rPr>
                <w:b/>
              </w:rPr>
            </w:pPr>
            <w:r>
              <w:rPr>
                <w:b/>
              </w:rPr>
              <w:t>Údaje o odborném působení od absolvování VŠ</w:t>
            </w:r>
          </w:p>
          <w:p w14:paraId="6AF49945" w14:textId="77777777" w:rsidR="008550CB" w:rsidRDefault="008550CB" w:rsidP="005B0900">
            <w:pPr>
              <w:rPr>
                <w:b/>
              </w:rPr>
            </w:pPr>
          </w:p>
        </w:tc>
      </w:tr>
      <w:tr w:rsidR="008550CB" w14:paraId="35C0CA56" w14:textId="77777777" w:rsidTr="005B0900">
        <w:trPr>
          <w:trHeight w:val="1090"/>
        </w:trPr>
        <w:tc>
          <w:tcPr>
            <w:tcW w:w="9859" w:type="dxa"/>
            <w:gridSpan w:val="11"/>
          </w:tcPr>
          <w:p w14:paraId="1CB12518" w14:textId="77777777" w:rsidR="008550CB" w:rsidRDefault="008550CB" w:rsidP="005B0900">
            <w:r w:rsidRPr="003D495F">
              <w:t xml:space="preserve">2010 </w:t>
            </w:r>
            <w:r w:rsidRPr="009D3BE2">
              <w:t>–</w:t>
            </w:r>
            <w:r w:rsidRPr="003D495F">
              <w:t xml:space="preserve"> 2011: Deloitte Security s.r.o.</w:t>
            </w:r>
            <w:r>
              <w:t xml:space="preserve">, </w:t>
            </w:r>
            <w:r w:rsidRPr="003D495F">
              <w:t>Konzultant projektu VG20102012025 - Metodika ochrany kritické infrastruktury (KI) v oblasti výroby, přenosu a distribuce elektrické energie</w:t>
            </w:r>
          </w:p>
          <w:p w14:paraId="52E8C104" w14:textId="77777777" w:rsidR="008550CB" w:rsidRDefault="008550CB" w:rsidP="005B0900">
            <w:r w:rsidRPr="009D3BE2">
              <w:t>20</w:t>
            </w:r>
            <w:r>
              <w:t>11</w:t>
            </w:r>
            <w:r w:rsidRPr="009D3BE2">
              <w:t xml:space="preserve"> – 201</w:t>
            </w:r>
            <w:r>
              <w:t>8</w:t>
            </w:r>
            <w:r w:rsidRPr="009D3BE2">
              <w:t>: UTB ve Zlíně, Fakulta aplikované i</w:t>
            </w:r>
            <w:r>
              <w:t>nformatiky, Ústav bezpečnostního inženýrství</w:t>
            </w:r>
            <w:r w:rsidRPr="009D3BE2">
              <w:t>, odborný asistent</w:t>
            </w:r>
          </w:p>
          <w:p w14:paraId="4641923D" w14:textId="77777777" w:rsidR="008550CB" w:rsidRPr="009D3BE2" w:rsidRDefault="008550CB" w:rsidP="005B0900">
            <w:r w:rsidRPr="00221996">
              <w:t>2014</w:t>
            </w:r>
            <w:r>
              <w:t xml:space="preserve"> </w:t>
            </w:r>
            <w:r w:rsidRPr="009D3BE2">
              <w:t>–</w:t>
            </w:r>
            <w:r>
              <w:t xml:space="preserve"> </w:t>
            </w:r>
            <w:r w:rsidRPr="00221996">
              <w:t>2015: Deloitte Advisory s.r.o. - Řešitel veřejné zakázky MV- 38918/VZ-2012 - Aktuální kybernetické hrozby v České republice a jejich eliminace</w:t>
            </w:r>
          </w:p>
          <w:p w14:paraId="5C941B8E" w14:textId="77777777" w:rsidR="008550CB" w:rsidRPr="009D3BE2" w:rsidRDefault="008550CB" w:rsidP="005B0900">
            <w:r w:rsidRPr="009D3BE2">
              <w:t>201</w:t>
            </w:r>
            <w:r>
              <w:t>8</w:t>
            </w:r>
            <w:r w:rsidRPr="009D3BE2">
              <w:t xml:space="preserve"> – dosud: UTB ve Zlíně, Fakulta aplikované informatiky, </w:t>
            </w:r>
            <w:r>
              <w:t>Ústav bezpečnostního inženýrství</w:t>
            </w:r>
            <w:r w:rsidRPr="009D3BE2">
              <w:t>,</w:t>
            </w:r>
            <w:r>
              <w:t xml:space="preserve"> </w:t>
            </w:r>
            <w:r w:rsidRPr="009D3BE2">
              <w:t>docent</w:t>
            </w:r>
          </w:p>
          <w:p w14:paraId="38F1F7EB" w14:textId="77777777" w:rsidR="008550CB" w:rsidRPr="00080943" w:rsidRDefault="008550CB" w:rsidP="005B0900"/>
        </w:tc>
      </w:tr>
      <w:tr w:rsidR="008550CB" w14:paraId="06626A02" w14:textId="77777777" w:rsidTr="005B0900">
        <w:trPr>
          <w:trHeight w:val="250"/>
        </w:trPr>
        <w:tc>
          <w:tcPr>
            <w:tcW w:w="9859" w:type="dxa"/>
            <w:gridSpan w:val="11"/>
            <w:shd w:val="clear" w:color="auto" w:fill="F7CAAC"/>
          </w:tcPr>
          <w:p w14:paraId="401F2886" w14:textId="77777777" w:rsidR="008550CB" w:rsidRDefault="008550CB" w:rsidP="005B0900">
            <w:r>
              <w:rPr>
                <w:b/>
              </w:rPr>
              <w:t>Zkušenosti s vedením kvalifikačních a rigorózních prací</w:t>
            </w:r>
          </w:p>
        </w:tc>
      </w:tr>
      <w:tr w:rsidR="008550CB" w14:paraId="27882256" w14:textId="77777777" w:rsidTr="005B0900">
        <w:trPr>
          <w:trHeight w:val="579"/>
        </w:trPr>
        <w:tc>
          <w:tcPr>
            <w:tcW w:w="9859" w:type="dxa"/>
            <w:gridSpan w:val="11"/>
          </w:tcPr>
          <w:p w14:paraId="08899397" w14:textId="77777777" w:rsidR="008550CB" w:rsidRDefault="008550CB" w:rsidP="005B0900">
            <w:r>
              <w:t xml:space="preserve">Od roku 2011 vedoucí úspěšně obhájených 11 bakalářských a 93 diplomových prací. </w:t>
            </w:r>
          </w:p>
          <w:p w14:paraId="20EFB890" w14:textId="77777777" w:rsidR="008550CB" w:rsidRDefault="008550CB" w:rsidP="005B0900">
            <w:r>
              <w:t>Školitel 5 studentů doktorského studijního programu.</w:t>
            </w:r>
          </w:p>
        </w:tc>
      </w:tr>
      <w:tr w:rsidR="008550CB" w14:paraId="709A9DD4" w14:textId="77777777" w:rsidTr="005B0900">
        <w:trPr>
          <w:cantSplit/>
        </w:trPr>
        <w:tc>
          <w:tcPr>
            <w:tcW w:w="3347" w:type="dxa"/>
            <w:gridSpan w:val="2"/>
            <w:tcBorders>
              <w:top w:val="single" w:sz="12" w:space="0" w:color="auto"/>
            </w:tcBorders>
            <w:shd w:val="clear" w:color="auto" w:fill="F7CAAC"/>
          </w:tcPr>
          <w:p w14:paraId="2C9A15A9" w14:textId="77777777" w:rsidR="008550CB" w:rsidRDefault="008550CB" w:rsidP="005B0900">
            <w:r>
              <w:rPr>
                <w:b/>
              </w:rPr>
              <w:t xml:space="preserve">Obor habilitačního řízení </w:t>
            </w:r>
          </w:p>
        </w:tc>
        <w:tc>
          <w:tcPr>
            <w:tcW w:w="2245" w:type="dxa"/>
            <w:gridSpan w:val="2"/>
            <w:tcBorders>
              <w:top w:val="single" w:sz="12" w:space="0" w:color="auto"/>
            </w:tcBorders>
            <w:shd w:val="clear" w:color="auto" w:fill="F7CAAC"/>
          </w:tcPr>
          <w:p w14:paraId="2E3DB4C2" w14:textId="77777777" w:rsidR="008550CB" w:rsidRDefault="008550CB" w:rsidP="005B0900">
            <w:r>
              <w:rPr>
                <w:b/>
              </w:rPr>
              <w:t>Rok udělení hodnosti</w:t>
            </w:r>
          </w:p>
        </w:tc>
        <w:tc>
          <w:tcPr>
            <w:tcW w:w="2248" w:type="dxa"/>
            <w:gridSpan w:val="4"/>
            <w:tcBorders>
              <w:top w:val="single" w:sz="12" w:space="0" w:color="auto"/>
              <w:right w:val="single" w:sz="12" w:space="0" w:color="auto"/>
            </w:tcBorders>
            <w:shd w:val="clear" w:color="auto" w:fill="F7CAAC"/>
          </w:tcPr>
          <w:p w14:paraId="104C5171" w14:textId="77777777" w:rsidR="008550CB" w:rsidRDefault="008550CB" w:rsidP="005B0900">
            <w:r>
              <w:rPr>
                <w:b/>
              </w:rPr>
              <w:t>Řízení konáno na VŠ</w:t>
            </w:r>
          </w:p>
        </w:tc>
        <w:tc>
          <w:tcPr>
            <w:tcW w:w="2019" w:type="dxa"/>
            <w:gridSpan w:val="3"/>
            <w:tcBorders>
              <w:top w:val="single" w:sz="12" w:space="0" w:color="auto"/>
              <w:left w:val="single" w:sz="12" w:space="0" w:color="auto"/>
            </w:tcBorders>
            <w:shd w:val="clear" w:color="auto" w:fill="F7CAAC"/>
          </w:tcPr>
          <w:p w14:paraId="5ADD2328" w14:textId="77777777" w:rsidR="008550CB" w:rsidRDefault="008550CB" w:rsidP="005B0900">
            <w:pPr>
              <w:rPr>
                <w:b/>
              </w:rPr>
            </w:pPr>
            <w:r>
              <w:rPr>
                <w:b/>
              </w:rPr>
              <w:t>Ohlasy publikací</w:t>
            </w:r>
          </w:p>
        </w:tc>
      </w:tr>
      <w:tr w:rsidR="008550CB" w14:paraId="1534B9A3" w14:textId="77777777" w:rsidTr="005B0900">
        <w:trPr>
          <w:cantSplit/>
        </w:trPr>
        <w:tc>
          <w:tcPr>
            <w:tcW w:w="3347" w:type="dxa"/>
            <w:gridSpan w:val="2"/>
          </w:tcPr>
          <w:p w14:paraId="76A5C838" w14:textId="77777777" w:rsidR="008550CB" w:rsidRDefault="008550CB" w:rsidP="005B0900">
            <w:r>
              <w:t>Bezpečnost a požární ochrana</w:t>
            </w:r>
          </w:p>
        </w:tc>
        <w:tc>
          <w:tcPr>
            <w:tcW w:w="2245" w:type="dxa"/>
            <w:gridSpan w:val="2"/>
          </w:tcPr>
          <w:p w14:paraId="50FF1670" w14:textId="77777777" w:rsidR="008550CB" w:rsidRDefault="008550CB" w:rsidP="005B0900">
            <w:r>
              <w:t>2017</w:t>
            </w:r>
          </w:p>
        </w:tc>
        <w:tc>
          <w:tcPr>
            <w:tcW w:w="2248" w:type="dxa"/>
            <w:gridSpan w:val="4"/>
            <w:tcBorders>
              <w:right w:val="single" w:sz="12" w:space="0" w:color="auto"/>
            </w:tcBorders>
          </w:tcPr>
          <w:p w14:paraId="650C9788" w14:textId="77777777" w:rsidR="008550CB" w:rsidRDefault="008550CB" w:rsidP="005B0900">
            <w:r>
              <w:t>VŠB-TU Ostrava</w:t>
            </w:r>
          </w:p>
        </w:tc>
        <w:tc>
          <w:tcPr>
            <w:tcW w:w="632" w:type="dxa"/>
            <w:tcBorders>
              <w:left w:val="single" w:sz="12" w:space="0" w:color="auto"/>
            </w:tcBorders>
            <w:shd w:val="clear" w:color="auto" w:fill="F7CAAC"/>
          </w:tcPr>
          <w:p w14:paraId="2F1E3C3C" w14:textId="77777777" w:rsidR="008550CB" w:rsidRDefault="008550CB" w:rsidP="005B0900">
            <w:r>
              <w:rPr>
                <w:b/>
              </w:rPr>
              <w:t>WOS</w:t>
            </w:r>
          </w:p>
        </w:tc>
        <w:tc>
          <w:tcPr>
            <w:tcW w:w="693" w:type="dxa"/>
            <w:shd w:val="clear" w:color="auto" w:fill="F7CAAC"/>
          </w:tcPr>
          <w:p w14:paraId="35F99EFE" w14:textId="77777777" w:rsidR="008550CB" w:rsidRDefault="008550CB" w:rsidP="005B0900">
            <w:pPr>
              <w:rPr>
                <w:sz w:val="18"/>
              </w:rPr>
            </w:pPr>
            <w:r>
              <w:rPr>
                <w:b/>
                <w:sz w:val="18"/>
              </w:rPr>
              <w:t>Scopus</w:t>
            </w:r>
          </w:p>
        </w:tc>
        <w:tc>
          <w:tcPr>
            <w:tcW w:w="694" w:type="dxa"/>
            <w:shd w:val="clear" w:color="auto" w:fill="F7CAAC"/>
          </w:tcPr>
          <w:p w14:paraId="44553DE8" w14:textId="77777777" w:rsidR="008550CB" w:rsidRDefault="008550CB" w:rsidP="005B0900">
            <w:r>
              <w:rPr>
                <w:b/>
                <w:sz w:val="18"/>
              </w:rPr>
              <w:t>ostatní</w:t>
            </w:r>
          </w:p>
        </w:tc>
      </w:tr>
      <w:tr w:rsidR="008550CB" w14:paraId="20317DCB" w14:textId="77777777" w:rsidTr="005B0900">
        <w:trPr>
          <w:cantSplit/>
          <w:trHeight w:val="70"/>
        </w:trPr>
        <w:tc>
          <w:tcPr>
            <w:tcW w:w="3347" w:type="dxa"/>
            <w:gridSpan w:val="2"/>
            <w:shd w:val="clear" w:color="auto" w:fill="F7CAAC"/>
          </w:tcPr>
          <w:p w14:paraId="22C25937" w14:textId="77777777" w:rsidR="008550CB" w:rsidRDefault="008550CB" w:rsidP="005B0900">
            <w:r>
              <w:rPr>
                <w:b/>
              </w:rPr>
              <w:t>Obor jmenovacího řízení</w:t>
            </w:r>
          </w:p>
        </w:tc>
        <w:tc>
          <w:tcPr>
            <w:tcW w:w="2245" w:type="dxa"/>
            <w:gridSpan w:val="2"/>
            <w:shd w:val="clear" w:color="auto" w:fill="F7CAAC"/>
          </w:tcPr>
          <w:p w14:paraId="14E552E6" w14:textId="77777777" w:rsidR="008550CB" w:rsidRDefault="008550CB" w:rsidP="005B0900">
            <w:r>
              <w:rPr>
                <w:b/>
              </w:rPr>
              <w:t>Rok udělení hodnosti</w:t>
            </w:r>
          </w:p>
        </w:tc>
        <w:tc>
          <w:tcPr>
            <w:tcW w:w="2248" w:type="dxa"/>
            <w:gridSpan w:val="4"/>
            <w:tcBorders>
              <w:right w:val="single" w:sz="12" w:space="0" w:color="auto"/>
            </w:tcBorders>
            <w:shd w:val="clear" w:color="auto" w:fill="F7CAAC"/>
          </w:tcPr>
          <w:p w14:paraId="3CA9F2B5" w14:textId="77777777" w:rsidR="008550CB" w:rsidRDefault="008550CB" w:rsidP="005B0900">
            <w:r>
              <w:rPr>
                <w:b/>
              </w:rPr>
              <w:t>Řízení konáno na VŠ</w:t>
            </w:r>
          </w:p>
        </w:tc>
        <w:tc>
          <w:tcPr>
            <w:tcW w:w="632" w:type="dxa"/>
            <w:vMerge w:val="restart"/>
            <w:tcBorders>
              <w:left w:val="single" w:sz="12" w:space="0" w:color="auto"/>
            </w:tcBorders>
          </w:tcPr>
          <w:p w14:paraId="5ED0E996" w14:textId="77777777" w:rsidR="008550CB" w:rsidRPr="003B5737" w:rsidRDefault="008550CB" w:rsidP="005B0900">
            <w:r>
              <w:t>13</w:t>
            </w:r>
          </w:p>
        </w:tc>
        <w:tc>
          <w:tcPr>
            <w:tcW w:w="693" w:type="dxa"/>
            <w:vMerge w:val="restart"/>
          </w:tcPr>
          <w:p w14:paraId="0F9E058C" w14:textId="77777777" w:rsidR="008550CB" w:rsidRPr="003B5737" w:rsidRDefault="008550CB" w:rsidP="005B0900">
            <w:r>
              <w:t>26</w:t>
            </w:r>
          </w:p>
        </w:tc>
        <w:tc>
          <w:tcPr>
            <w:tcW w:w="694" w:type="dxa"/>
            <w:vMerge w:val="restart"/>
          </w:tcPr>
          <w:p w14:paraId="3C478E79" w14:textId="77777777" w:rsidR="008550CB" w:rsidRPr="003B5737" w:rsidRDefault="008550CB" w:rsidP="005B0900">
            <w:r>
              <w:t>60</w:t>
            </w:r>
          </w:p>
        </w:tc>
      </w:tr>
      <w:tr w:rsidR="008550CB" w14:paraId="043876C5" w14:textId="77777777" w:rsidTr="005B0900">
        <w:trPr>
          <w:trHeight w:val="205"/>
        </w:trPr>
        <w:tc>
          <w:tcPr>
            <w:tcW w:w="3347" w:type="dxa"/>
            <w:gridSpan w:val="2"/>
          </w:tcPr>
          <w:p w14:paraId="25B39350" w14:textId="77777777" w:rsidR="008550CB" w:rsidRDefault="008550CB" w:rsidP="005B0900"/>
        </w:tc>
        <w:tc>
          <w:tcPr>
            <w:tcW w:w="2245" w:type="dxa"/>
            <w:gridSpan w:val="2"/>
          </w:tcPr>
          <w:p w14:paraId="7527313C" w14:textId="77777777" w:rsidR="008550CB" w:rsidRDefault="008550CB" w:rsidP="005B0900"/>
        </w:tc>
        <w:tc>
          <w:tcPr>
            <w:tcW w:w="2248" w:type="dxa"/>
            <w:gridSpan w:val="4"/>
            <w:tcBorders>
              <w:right w:val="single" w:sz="12" w:space="0" w:color="auto"/>
            </w:tcBorders>
          </w:tcPr>
          <w:p w14:paraId="7B98CE71" w14:textId="77777777" w:rsidR="008550CB" w:rsidRDefault="008550CB" w:rsidP="005B0900"/>
        </w:tc>
        <w:tc>
          <w:tcPr>
            <w:tcW w:w="632" w:type="dxa"/>
            <w:vMerge/>
            <w:tcBorders>
              <w:left w:val="single" w:sz="12" w:space="0" w:color="auto"/>
            </w:tcBorders>
            <w:vAlign w:val="center"/>
          </w:tcPr>
          <w:p w14:paraId="3034CACD" w14:textId="77777777" w:rsidR="008550CB" w:rsidRDefault="008550CB" w:rsidP="005B0900">
            <w:pPr>
              <w:rPr>
                <w:b/>
              </w:rPr>
            </w:pPr>
          </w:p>
        </w:tc>
        <w:tc>
          <w:tcPr>
            <w:tcW w:w="693" w:type="dxa"/>
            <w:vMerge/>
            <w:vAlign w:val="center"/>
          </w:tcPr>
          <w:p w14:paraId="7454D6C9" w14:textId="77777777" w:rsidR="008550CB" w:rsidRDefault="008550CB" w:rsidP="005B0900">
            <w:pPr>
              <w:rPr>
                <w:b/>
              </w:rPr>
            </w:pPr>
          </w:p>
        </w:tc>
        <w:tc>
          <w:tcPr>
            <w:tcW w:w="694" w:type="dxa"/>
            <w:vMerge/>
            <w:vAlign w:val="center"/>
          </w:tcPr>
          <w:p w14:paraId="75C0E5B0" w14:textId="77777777" w:rsidR="008550CB" w:rsidRDefault="008550CB" w:rsidP="005B0900">
            <w:pPr>
              <w:rPr>
                <w:b/>
              </w:rPr>
            </w:pPr>
          </w:p>
        </w:tc>
      </w:tr>
      <w:tr w:rsidR="008550CB" w14:paraId="46735C7F" w14:textId="77777777" w:rsidTr="005B0900">
        <w:tc>
          <w:tcPr>
            <w:tcW w:w="9859" w:type="dxa"/>
            <w:gridSpan w:val="11"/>
            <w:shd w:val="clear" w:color="auto" w:fill="F7CAAC"/>
          </w:tcPr>
          <w:p w14:paraId="0531115A" w14:textId="77777777" w:rsidR="008550CB" w:rsidRDefault="008550CB" w:rsidP="005B0900">
            <w:pPr>
              <w:rPr>
                <w:b/>
              </w:rPr>
            </w:pPr>
            <w:r>
              <w:rPr>
                <w:b/>
              </w:rPr>
              <w:t xml:space="preserve">Přehled o nejvýznamnější publikační a další tvůrčí činnosti nebo další profesní činnosti u odborníků z praxe vztahující se k zabezpečovaným předmětům </w:t>
            </w:r>
          </w:p>
        </w:tc>
      </w:tr>
      <w:tr w:rsidR="008550CB" w14:paraId="3282F707" w14:textId="77777777" w:rsidTr="005B0900">
        <w:trPr>
          <w:trHeight w:val="2347"/>
        </w:trPr>
        <w:tc>
          <w:tcPr>
            <w:tcW w:w="9859" w:type="dxa"/>
            <w:gridSpan w:val="11"/>
          </w:tcPr>
          <w:p w14:paraId="52B053D2" w14:textId="32B9A6B9" w:rsidR="008550CB" w:rsidRDefault="008550CB" w:rsidP="005B0900">
            <w:r w:rsidRPr="00714152">
              <w:rPr>
                <w:b/>
              </w:rPr>
              <w:t>HROMADA, M. (100%).</w:t>
            </w:r>
            <w:r>
              <w:t xml:space="preserve"> </w:t>
            </w:r>
            <w:r w:rsidRPr="00AC21D4">
              <w:rPr>
                <w:i/>
              </w:rPr>
              <w:t>K</w:t>
            </w:r>
            <w:r w:rsidR="0008087F">
              <w:rPr>
                <w:i/>
              </w:rPr>
              <w:t>ybernetická bezpečnost</w:t>
            </w:r>
            <w:r>
              <w:t>. In Teorie bezpečnosti I. Zlín: Radim Bačuvčík - VeRBuM, 2017, s. 123-133. ISBN 978-80-87500-89-7.</w:t>
            </w:r>
          </w:p>
          <w:p w14:paraId="518C7767" w14:textId="173DD403" w:rsidR="008550CB" w:rsidRDefault="008550CB" w:rsidP="005B0900">
            <w:r w:rsidRPr="00714152">
              <w:rPr>
                <w:b/>
              </w:rPr>
              <w:t>HROMADA, M. (100%).</w:t>
            </w:r>
            <w:r>
              <w:t xml:space="preserve"> </w:t>
            </w:r>
            <w:r w:rsidRPr="00AC21D4">
              <w:rPr>
                <w:i/>
              </w:rPr>
              <w:t>E</w:t>
            </w:r>
            <w:r w:rsidR="0008087F">
              <w:rPr>
                <w:i/>
              </w:rPr>
              <w:t>nergetická bezpečnost</w:t>
            </w:r>
            <w:r>
              <w:t>. In Teorie bezpečnosti I. Zlín: Radim Bačuvčík - VeRBuM, 2017, s. 111-122. ISBN 978-80-87500-89-7.</w:t>
            </w:r>
          </w:p>
          <w:p w14:paraId="14CD9BA3" w14:textId="39FB3189" w:rsidR="008550CB" w:rsidRDefault="008550CB" w:rsidP="005B0900">
            <w:r>
              <w:t xml:space="preserve">LUKÁŠ, L. a </w:t>
            </w:r>
            <w:r w:rsidRPr="00714152">
              <w:rPr>
                <w:b/>
              </w:rPr>
              <w:t>M. HROMADA</w:t>
            </w:r>
            <w:r>
              <w:rPr>
                <w:b/>
              </w:rPr>
              <w:t xml:space="preserve"> (50 %)</w:t>
            </w:r>
            <w:r>
              <w:t xml:space="preserve">. </w:t>
            </w:r>
            <w:r w:rsidRPr="00AC21D4">
              <w:rPr>
                <w:i/>
              </w:rPr>
              <w:t>M</w:t>
            </w:r>
            <w:r w:rsidR="0008087F">
              <w:rPr>
                <w:i/>
              </w:rPr>
              <w:t>odely zajištění bezpečnosti</w:t>
            </w:r>
            <w:r>
              <w:t>. In Teorie bezpečnosti I. Zlín: Radim Bačuvčík - VeRBuM, 2017, s. 72-85. ISBN 978-80-87500-89-7.</w:t>
            </w:r>
          </w:p>
          <w:p w14:paraId="2ED8814D" w14:textId="71397D8D" w:rsidR="008550CB" w:rsidRDefault="008550CB" w:rsidP="005B0900">
            <w:r w:rsidRPr="00A66817">
              <w:t>LEITNER, B</w:t>
            </w:r>
            <w:r>
              <w:t>., L.</w:t>
            </w:r>
            <w:r w:rsidRPr="00A66817">
              <w:t xml:space="preserve"> MÔCOVÁ</w:t>
            </w:r>
            <w:r>
              <w:t xml:space="preserve"> a </w:t>
            </w:r>
            <w:r w:rsidRPr="00714152">
              <w:rPr>
                <w:b/>
              </w:rPr>
              <w:t>M. HROMADA (30%).</w:t>
            </w:r>
            <w:r w:rsidRPr="00A66817">
              <w:t xml:space="preserve"> </w:t>
            </w:r>
            <w:r w:rsidRPr="007704B4">
              <w:t xml:space="preserve">A </w:t>
            </w:r>
            <w:r w:rsidR="0008087F">
              <w:t>New Approach to Identification of Critical Elements in Railway Infrastructure</w:t>
            </w:r>
            <w:r w:rsidRPr="007704B4">
              <w:t>.</w:t>
            </w:r>
            <w:r w:rsidRPr="00AC21D4">
              <w:rPr>
                <w:i/>
              </w:rPr>
              <w:t xml:space="preserve"> IN P</w:t>
            </w:r>
            <w:r w:rsidR="0008087F">
              <w:rPr>
                <w:i/>
              </w:rPr>
              <w:t>rocedia Engineering</w:t>
            </w:r>
            <w:r w:rsidRPr="00AC21D4">
              <w:rPr>
                <w:i/>
              </w:rPr>
              <w:t>.</w:t>
            </w:r>
            <w:r>
              <w:t xml:space="preserve"> Amsterdam</w:t>
            </w:r>
            <w:r w:rsidRPr="00A66817">
              <w:t>: Elsevier BV, 2017, s. 143-149. ISSN 1877-7058.</w:t>
            </w:r>
          </w:p>
          <w:p w14:paraId="42E52C95" w14:textId="3CADD911" w:rsidR="008550CB" w:rsidRDefault="008550CB" w:rsidP="005B0900">
            <w:r>
              <w:t xml:space="preserve">ŘEHÁK, D., M. </w:t>
            </w:r>
            <w:r w:rsidRPr="00714152">
              <w:rPr>
                <w:b/>
              </w:rPr>
              <w:t>HROMADA (40%)</w:t>
            </w:r>
            <w:r>
              <w:t xml:space="preserve"> a P. </w:t>
            </w:r>
            <w:r w:rsidR="00607287">
              <w:t>NOVOTNÝ</w:t>
            </w:r>
            <w:r>
              <w:t xml:space="preserve">. </w:t>
            </w:r>
            <w:r w:rsidRPr="00AC21D4">
              <w:rPr>
                <w:i/>
              </w:rPr>
              <w:t>E</w:t>
            </w:r>
            <w:r w:rsidR="0008087F">
              <w:rPr>
                <w:i/>
              </w:rPr>
              <w:t>ureopean Critical Infrastructure Risk and Safety Management</w:t>
            </w:r>
            <w:r w:rsidRPr="00AC21D4">
              <w:rPr>
                <w:i/>
              </w:rPr>
              <w:t xml:space="preserve"> </w:t>
            </w:r>
            <w:r w:rsidR="0008087F">
              <w:rPr>
                <w:i/>
              </w:rPr>
              <w:t>in</w:t>
            </w:r>
            <w:r w:rsidR="0008087F" w:rsidRPr="00AC21D4">
              <w:rPr>
                <w:i/>
              </w:rPr>
              <w:t xml:space="preserve"> </w:t>
            </w:r>
            <w:r w:rsidRPr="00AC21D4">
              <w:rPr>
                <w:i/>
              </w:rPr>
              <w:t>P</w:t>
            </w:r>
            <w:r w:rsidR="0008087F">
              <w:rPr>
                <w:i/>
              </w:rPr>
              <w:t>ractice</w:t>
            </w:r>
            <w:r w:rsidRPr="00AC21D4">
              <w:rPr>
                <w:i/>
              </w:rPr>
              <w:t>. C</w:t>
            </w:r>
            <w:r w:rsidR="0008087F">
              <w:rPr>
                <w:i/>
              </w:rPr>
              <w:t>hemical Engineering Transactions</w:t>
            </w:r>
            <w:r>
              <w:t>, 2016, roč. 2016, č. 48, s. 943-948. ISSN 2283-9216.</w:t>
            </w:r>
          </w:p>
          <w:p w14:paraId="399A51B5" w14:textId="719F96A1" w:rsidR="008550CB" w:rsidRDefault="00D51584" w:rsidP="005B0900">
            <w:r w:rsidRPr="00A711D1">
              <w:rPr>
                <w:b/>
              </w:rPr>
              <w:t>HROMADA</w:t>
            </w:r>
            <w:r w:rsidR="008550CB" w:rsidRPr="007704B4">
              <w:rPr>
                <w:b/>
              </w:rPr>
              <w:t xml:space="preserve">, </w:t>
            </w:r>
            <w:r>
              <w:rPr>
                <w:b/>
              </w:rPr>
              <w:t>M.</w:t>
            </w:r>
            <w:r w:rsidRPr="00A711D1" w:rsidDel="00D51584">
              <w:rPr>
                <w:b/>
              </w:rPr>
              <w:t xml:space="preserve"> </w:t>
            </w:r>
            <w:r w:rsidR="008550CB" w:rsidRPr="007704B4">
              <w:rPr>
                <w:b/>
              </w:rPr>
              <w:t>(15%);</w:t>
            </w:r>
            <w:r w:rsidR="008550CB">
              <w:t xml:space="preserve"> </w:t>
            </w:r>
            <w:r w:rsidR="001A750E">
              <w:t>ŘEHÁK</w:t>
            </w:r>
            <w:r w:rsidR="008550CB">
              <w:t xml:space="preserve">, </w:t>
            </w:r>
            <w:r w:rsidR="001A750E">
              <w:t>D.</w:t>
            </w:r>
            <w:r w:rsidR="008550CB">
              <w:t xml:space="preserve">; </w:t>
            </w:r>
            <w:r w:rsidR="001A750E">
              <w:t>MARKUCI</w:t>
            </w:r>
            <w:r w:rsidR="008550CB">
              <w:t>, J</w:t>
            </w:r>
            <w:r w:rsidR="001A750E">
              <w:t>. a K.</w:t>
            </w:r>
            <w:r w:rsidR="008550CB">
              <w:t xml:space="preserve"> </w:t>
            </w:r>
            <w:r w:rsidR="001A750E">
              <w:t>BARČOVÁ</w:t>
            </w:r>
            <w:r w:rsidR="008550CB">
              <w:t xml:space="preserve">. Quantitative evaluation of the synergistic effects of failures in a critical infrastructure system. </w:t>
            </w:r>
            <w:r w:rsidR="008550CB" w:rsidRPr="007704B4">
              <w:rPr>
                <w:i/>
              </w:rPr>
              <w:t>International Journal of Critical Infrastructure Protection</w:t>
            </w:r>
            <w:r w:rsidR="008550CB">
              <w:t>, 2016, č. 14, s. 3-17. ISSN 1874-5482.</w:t>
            </w:r>
          </w:p>
          <w:p w14:paraId="703D68FD" w14:textId="1EBD6C63" w:rsidR="008550CB" w:rsidRDefault="00D51584" w:rsidP="005B0900">
            <w:r w:rsidRPr="00A711D1">
              <w:rPr>
                <w:b/>
              </w:rPr>
              <w:t>HROMADA</w:t>
            </w:r>
            <w:r w:rsidR="008550CB" w:rsidRPr="007704B4">
              <w:rPr>
                <w:b/>
              </w:rPr>
              <w:t xml:space="preserve">, </w:t>
            </w:r>
            <w:r>
              <w:rPr>
                <w:b/>
              </w:rPr>
              <w:t>M.</w:t>
            </w:r>
            <w:r w:rsidRPr="00A711D1" w:rsidDel="00D51584">
              <w:rPr>
                <w:b/>
              </w:rPr>
              <w:t xml:space="preserve"> </w:t>
            </w:r>
            <w:r w:rsidR="008550CB" w:rsidRPr="007704B4">
              <w:rPr>
                <w:b/>
              </w:rPr>
              <w:t>(50</w:t>
            </w:r>
            <w:r w:rsidR="001A750E" w:rsidRPr="007704B4">
              <w:rPr>
                <w:b/>
              </w:rPr>
              <w:t>%)</w:t>
            </w:r>
            <w:r w:rsidR="001A750E" w:rsidRPr="007704B4">
              <w:t>a F</w:t>
            </w:r>
            <w:r w:rsidR="00607287">
              <w:t>.</w:t>
            </w:r>
            <w:r w:rsidR="001A750E">
              <w:t xml:space="preserve"> PAULUS</w:t>
            </w:r>
            <w:r w:rsidR="008550CB">
              <w:t xml:space="preserve">. Linkages Types with an Emphasis on Important Critical Infrastructure Sectors. In </w:t>
            </w:r>
            <w:r w:rsidR="008550CB" w:rsidRPr="007704B4">
              <w:rPr>
                <w:i/>
              </w:rPr>
              <w:t>Tenth International Conference on Emerging Security Information, Systems and Technologies</w:t>
            </w:r>
            <w:r w:rsidR="008550CB">
              <w:t>. Wilmington: IARIA XPS Press, 2016, s. 100-104. ISBN 978-1-61208-493-0.</w:t>
            </w:r>
          </w:p>
          <w:p w14:paraId="7EF1A2C0" w14:textId="63F3C3CA" w:rsidR="008550CB" w:rsidRDefault="00D51584" w:rsidP="005B0900">
            <w:r w:rsidRPr="00A711D1">
              <w:rPr>
                <w:b/>
              </w:rPr>
              <w:t>HROMADA</w:t>
            </w:r>
            <w:r w:rsidR="008550CB" w:rsidRPr="007704B4">
              <w:rPr>
                <w:b/>
              </w:rPr>
              <w:t xml:space="preserve">, </w:t>
            </w:r>
            <w:r>
              <w:rPr>
                <w:b/>
              </w:rPr>
              <w:t>M.</w:t>
            </w:r>
            <w:r w:rsidRPr="00A711D1" w:rsidDel="00D51584">
              <w:rPr>
                <w:b/>
              </w:rPr>
              <w:t xml:space="preserve"> </w:t>
            </w:r>
            <w:r w:rsidR="008550CB" w:rsidRPr="007704B4">
              <w:rPr>
                <w:b/>
              </w:rPr>
              <w:t xml:space="preserve">(100%). </w:t>
            </w:r>
            <w:r w:rsidR="008550CB">
              <w:t xml:space="preserve">Critical Infrastructure Protection – Modeling of Domino and Synergy Effects. In </w:t>
            </w:r>
            <w:r w:rsidR="008550CB" w:rsidRPr="007704B4">
              <w:rPr>
                <w:i/>
              </w:rPr>
              <w:t>Tenth International Conference on Emerging Security Information, Systems and Technologies</w:t>
            </w:r>
            <w:r w:rsidR="008550CB">
              <w:t>. Wilmington: IARIA XPS Press, 2016, s. 162-166. ISBN 978-1-61208-493-0.</w:t>
            </w:r>
          </w:p>
          <w:p w14:paraId="16FD8EDF" w14:textId="19AB1492" w:rsidR="008550CB" w:rsidRDefault="00D51584" w:rsidP="005B0900">
            <w:r w:rsidRPr="00A711D1">
              <w:rPr>
                <w:b/>
              </w:rPr>
              <w:lastRenderedPageBreak/>
              <w:t>HROMADA</w:t>
            </w:r>
            <w:r w:rsidR="008550CB" w:rsidRPr="007704B4">
              <w:rPr>
                <w:b/>
              </w:rPr>
              <w:t xml:space="preserve">, </w:t>
            </w:r>
            <w:r>
              <w:rPr>
                <w:b/>
              </w:rPr>
              <w:t>M.</w:t>
            </w:r>
            <w:r w:rsidRPr="00A711D1" w:rsidDel="00D51584">
              <w:rPr>
                <w:b/>
              </w:rPr>
              <w:t xml:space="preserve"> </w:t>
            </w:r>
            <w:r w:rsidR="008550CB" w:rsidRPr="007704B4">
              <w:rPr>
                <w:b/>
              </w:rPr>
              <w:t>(100%).</w:t>
            </w:r>
            <w:r w:rsidR="008550CB">
              <w:t xml:space="preserve"> Information Support System Development in Relation to Critical Infrastructure Element Resilience Evaluation. In </w:t>
            </w:r>
            <w:r w:rsidR="008550CB" w:rsidRPr="007704B4">
              <w:rPr>
                <w:i/>
              </w:rPr>
              <w:t>Tenth International Conference on Emerging Security Information, Systems and Technologies</w:t>
            </w:r>
            <w:r w:rsidR="008550CB">
              <w:t>. Wilmington: IARIA XPS Press, 2016, s. 174-184. ISBN 978-1-61208-493-0.</w:t>
            </w:r>
          </w:p>
          <w:p w14:paraId="185EC2E0" w14:textId="378AD924" w:rsidR="008550CB" w:rsidRDefault="00D51584" w:rsidP="005B0900">
            <w:r w:rsidRPr="00A711D1">
              <w:rPr>
                <w:b/>
              </w:rPr>
              <w:t>HROMADA</w:t>
            </w:r>
            <w:r w:rsidR="008550CB" w:rsidRPr="007704B4">
              <w:rPr>
                <w:b/>
              </w:rPr>
              <w:t xml:space="preserve">, </w:t>
            </w:r>
            <w:r>
              <w:rPr>
                <w:b/>
              </w:rPr>
              <w:t>M.</w:t>
            </w:r>
            <w:r w:rsidRPr="007704B4">
              <w:rPr>
                <w:b/>
              </w:rPr>
              <w:t xml:space="preserve"> </w:t>
            </w:r>
            <w:r w:rsidR="008550CB" w:rsidRPr="007704B4">
              <w:rPr>
                <w:b/>
              </w:rPr>
              <w:t>(25%);</w:t>
            </w:r>
            <w:r w:rsidR="008550CB">
              <w:t xml:space="preserve"> </w:t>
            </w:r>
            <w:r w:rsidR="001A750E">
              <w:t>LOVEČEK</w:t>
            </w:r>
            <w:r w:rsidR="008550CB">
              <w:t>, T</w:t>
            </w:r>
            <w:r w:rsidR="001A750E">
              <w:t>.</w:t>
            </w:r>
            <w:r w:rsidR="008550CB">
              <w:t xml:space="preserve">; </w:t>
            </w:r>
            <w:r w:rsidR="001A750E">
              <w:t>MAGDOLEN</w:t>
            </w:r>
            <w:r w:rsidR="008550CB">
              <w:t>, M</w:t>
            </w:r>
            <w:r w:rsidR="001A750E">
              <w:t>.</w:t>
            </w:r>
            <w:r w:rsidR="008550CB">
              <w:t xml:space="preserve">; </w:t>
            </w:r>
            <w:r w:rsidR="001A750E">
              <w:t>RISTVEJ</w:t>
            </w:r>
            <w:r w:rsidR="008550CB">
              <w:t>, J</w:t>
            </w:r>
            <w:r w:rsidR="001A750E">
              <w:t>.</w:t>
            </w:r>
            <w:r w:rsidR="008550CB">
              <w:t xml:space="preserve">. General Model for Personal Data Sensitivity Determination. In </w:t>
            </w:r>
            <w:r w:rsidR="008550CB" w:rsidRPr="007704B4">
              <w:rPr>
                <w:i/>
              </w:rPr>
              <w:t>Tenth International Conference on Emerging Security Information, Systems and Technologies</w:t>
            </w:r>
            <w:r w:rsidR="008550CB">
              <w:t>. Wilmington: IARIA XPS Press, 2016, s. 276-280. ISBN 978-1-61208-493-0.</w:t>
            </w:r>
          </w:p>
          <w:p w14:paraId="0666D841" w14:textId="7F7E763D" w:rsidR="008550CB" w:rsidRPr="003B5737" w:rsidRDefault="00D51584" w:rsidP="001A750E">
            <w:r w:rsidRPr="00A711D1">
              <w:rPr>
                <w:b/>
              </w:rPr>
              <w:t>HROMADA</w:t>
            </w:r>
            <w:r w:rsidR="008550CB" w:rsidRPr="007704B4">
              <w:rPr>
                <w:b/>
              </w:rPr>
              <w:t xml:space="preserve">, </w:t>
            </w:r>
            <w:r>
              <w:rPr>
                <w:b/>
              </w:rPr>
              <w:t>M.</w:t>
            </w:r>
            <w:r w:rsidRPr="007704B4">
              <w:rPr>
                <w:b/>
              </w:rPr>
              <w:t xml:space="preserve"> </w:t>
            </w:r>
            <w:r w:rsidR="008550CB" w:rsidRPr="007704B4">
              <w:rPr>
                <w:b/>
              </w:rPr>
              <w:t>(25%);</w:t>
            </w:r>
            <w:r w:rsidR="008550CB">
              <w:t xml:space="preserve"> </w:t>
            </w:r>
            <w:r w:rsidR="001A750E">
              <w:t>LOVEČEK</w:t>
            </w:r>
            <w:r w:rsidR="008550CB">
              <w:t>, T</w:t>
            </w:r>
            <w:r w:rsidR="001A750E">
              <w:t>.</w:t>
            </w:r>
            <w:r w:rsidR="008550CB">
              <w:t xml:space="preserve">; </w:t>
            </w:r>
            <w:r w:rsidR="001A750E">
              <w:t>ŠISER</w:t>
            </w:r>
            <w:r w:rsidR="008550CB">
              <w:t>, A</w:t>
            </w:r>
            <w:r w:rsidR="001A750E">
              <w:t>.</w:t>
            </w:r>
            <w:r w:rsidR="008550CB">
              <w:t xml:space="preserve">; </w:t>
            </w:r>
            <w:r w:rsidR="001A750E">
              <w:t>ŘEHÁK</w:t>
            </w:r>
            <w:r w:rsidR="008550CB">
              <w:t>, D</w:t>
            </w:r>
            <w:r w:rsidR="001A750E">
              <w:t>.</w:t>
            </w:r>
            <w:r w:rsidR="008550CB">
              <w:t xml:space="preserve">. Resistance of Passive Security Elements as A Quantitative Parameter Influencing The Overall Resistance and Resilience of A Critical Infrastructure Element. In </w:t>
            </w:r>
            <w:r w:rsidR="008550CB" w:rsidRPr="007704B4">
              <w:rPr>
                <w:i/>
              </w:rPr>
              <w:t>Tenth International Conference on Emerging Security Information, Systems and Technologies</w:t>
            </w:r>
            <w:r w:rsidR="008550CB">
              <w:t>. Wilmington: IARIA XPS Press, 2016, s. 200-205. ISBN 978-1-61208-493-0.</w:t>
            </w:r>
          </w:p>
        </w:tc>
      </w:tr>
      <w:tr w:rsidR="008550CB" w14:paraId="1F057A99" w14:textId="77777777" w:rsidTr="005B0900">
        <w:trPr>
          <w:trHeight w:val="218"/>
        </w:trPr>
        <w:tc>
          <w:tcPr>
            <w:tcW w:w="9859" w:type="dxa"/>
            <w:gridSpan w:val="11"/>
            <w:shd w:val="clear" w:color="auto" w:fill="F7CAAC"/>
          </w:tcPr>
          <w:p w14:paraId="654B90F9" w14:textId="77777777" w:rsidR="008550CB" w:rsidRDefault="008550CB" w:rsidP="005B0900">
            <w:pPr>
              <w:rPr>
                <w:b/>
              </w:rPr>
            </w:pPr>
            <w:r>
              <w:rPr>
                <w:b/>
              </w:rPr>
              <w:lastRenderedPageBreak/>
              <w:t>Působení v zahraničí</w:t>
            </w:r>
          </w:p>
        </w:tc>
      </w:tr>
      <w:tr w:rsidR="008550CB" w14:paraId="22A93FE6" w14:textId="77777777" w:rsidTr="005B0900">
        <w:trPr>
          <w:trHeight w:val="328"/>
        </w:trPr>
        <w:tc>
          <w:tcPr>
            <w:tcW w:w="9859" w:type="dxa"/>
            <w:gridSpan w:val="11"/>
          </w:tcPr>
          <w:p w14:paraId="303D06C4" w14:textId="77777777" w:rsidR="008550CB" w:rsidRPr="009D3BE2" w:rsidRDefault="008550CB" w:rsidP="005B0900">
            <w:pPr>
              <w:rPr>
                <w:lang w:val="sk-SK"/>
              </w:rPr>
            </w:pPr>
            <w:r>
              <w:rPr>
                <w:lang w:val="sk-SK"/>
              </w:rPr>
              <w:t xml:space="preserve">5/2010: </w:t>
            </w:r>
            <w:r w:rsidRPr="003373FD">
              <w:rPr>
                <w:lang w:val="sk-SK"/>
              </w:rPr>
              <w:t>Kurz národnej bezpečnosti pre verejnú správu, Akadémia ozbrojených síl gen. M.R.Š. Liptovský Mikuláš</w:t>
            </w:r>
            <w:r>
              <w:rPr>
                <w:lang w:val="sk-SK"/>
              </w:rPr>
              <w:t xml:space="preserve">, SR, </w:t>
            </w:r>
            <w:r w:rsidRPr="009D3BE2">
              <w:rPr>
                <w:lang w:val="sk-SK"/>
              </w:rPr>
              <w:t>(</w:t>
            </w:r>
            <w:r>
              <w:rPr>
                <w:lang w:val="sk-SK"/>
              </w:rPr>
              <w:t xml:space="preserve">měsíčný </w:t>
            </w:r>
            <w:r w:rsidRPr="009D3BE2">
              <w:rPr>
                <w:lang w:val="sk-SK"/>
              </w:rPr>
              <w:t>studijní pobyt);</w:t>
            </w:r>
          </w:p>
          <w:p w14:paraId="3039561C" w14:textId="77777777" w:rsidR="008550CB" w:rsidRPr="003232CF" w:rsidRDefault="008550CB" w:rsidP="005B0900">
            <w:pPr>
              <w:rPr>
                <w:lang w:val="sk-SK"/>
              </w:rPr>
            </w:pPr>
          </w:p>
        </w:tc>
      </w:tr>
      <w:tr w:rsidR="008550CB" w14:paraId="298C656A" w14:textId="77777777" w:rsidTr="005B0900">
        <w:trPr>
          <w:cantSplit/>
          <w:trHeight w:val="470"/>
        </w:trPr>
        <w:tc>
          <w:tcPr>
            <w:tcW w:w="2518" w:type="dxa"/>
            <w:shd w:val="clear" w:color="auto" w:fill="F7CAAC"/>
          </w:tcPr>
          <w:p w14:paraId="52051838" w14:textId="77777777" w:rsidR="008550CB" w:rsidRDefault="008550CB" w:rsidP="005B0900">
            <w:pPr>
              <w:rPr>
                <w:b/>
              </w:rPr>
            </w:pPr>
            <w:r>
              <w:rPr>
                <w:b/>
              </w:rPr>
              <w:t xml:space="preserve">Podpis </w:t>
            </w:r>
          </w:p>
        </w:tc>
        <w:tc>
          <w:tcPr>
            <w:tcW w:w="4536" w:type="dxa"/>
            <w:gridSpan w:val="5"/>
          </w:tcPr>
          <w:p w14:paraId="287F08FE" w14:textId="77777777" w:rsidR="008550CB" w:rsidRDefault="008550CB" w:rsidP="005B0900"/>
        </w:tc>
        <w:tc>
          <w:tcPr>
            <w:tcW w:w="786" w:type="dxa"/>
            <w:gridSpan w:val="2"/>
            <w:shd w:val="clear" w:color="auto" w:fill="F7CAAC"/>
          </w:tcPr>
          <w:p w14:paraId="2C88BA49" w14:textId="77777777" w:rsidR="008550CB" w:rsidRDefault="008550CB" w:rsidP="005B0900">
            <w:r>
              <w:rPr>
                <w:b/>
              </w:rPr>
              <w:t>datum</w:t>
            </w:r>
          </w:p>
        </w:tc>
        <w:tc>
          <w:tcPr>
            <w:tcW w:w="2019" w:type="dxa"/>
            <w:gridSpan w:val="3"/>
          </w:tcPr>
          <w:p w14:paraId="145F5D56" w14:textId="4020A2A0" w:rsidR="008550CB" w:rsidRDefault="008550CB" w:rsidP="005B0900">
            <w:r>
              <w:t>28. 8. 2018</w:t>
            </w:r>
          </w:p>
        </w:tc>
      </w:tr>
    </w:tbl>
    <w:p w14:paraId="0A1B5DB1" w14:textId="77777777" w:rsidR="008550CB" w:rsidRDefault="008550CB" w:rsidP="008550CB"/>
    <w:p w14:paraId="56E5FC08" w14:textId="77777777" w:rsidR="008550CB" w:rsidRDefault="008550CB" w:rsidP="008550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50CB" w14:paraId="11316BF7" w14:textId="77777777" w:rsidTr="005B0900">
        <w:tc>
          <w:tcPr>
            <w:tcW w:w="9859" w:type="dxa"/>
            <w:gridSpan w:val="11"/>
            <w:tcBorders>
              <w:bottom w:val="double" w:sz="4" w:space="0" w:color="auto"/>
            </w:tcBorders>
            <w:shd w:val="clear" w:color="auto" w:fill="BDD6EE"/>
          </w:tcPr>
          <w:p w14:paraId="5002A99A" w14:textId="09602946" w:rsidR="008550CB" w:rsidRDefault="008550CB" w:rsidP="005B0900">
            <w:pPr>
              <w:tabs>
                <w:tab w:val="right" w:pos="9458"/>
              </w:tabs>
              <w:rPr>
                <w:b/>
                <w:sz w:val="28"/>
              </w:rPr>
            </w:pPr>
            <w:r>
              <w:rPr>
                <w:b/>
                <w:sz w:val="28"/>
              </w:rPr>
              <w:lastRenderedPageBreak/>
              <w:t>C-I – Personální zabezpečení</w:t>
            </w:r>
            <w:r>
              <w:rPr>
                <w:b/>
                <w:sz w:val="28"/>
              </w:rPr>
              <w:tab/>
            </w:r>
            <w:r w:rsidRPr="00E14028">
              <w:rPr>
                <w:rStyle w:val="Odkazintenzivn"/>
              </w:rPr>
              <w:fldChar w:fldCharType="begin"/>
            </w:r>
            <w:r w:rsidRPr="00E14028">
              <w:rPr>
                <w:rStyle w:val="Odkazintenzivn"/>
              </w:rPr>
              <w:instrText xml:space="preserve"> REF AabecedniSeznam \h  \* MERGEFORMAT </w:instrText>
            </w:r>
            <w:r w:rsidRPr="00E14028">
              <w:rPr>
                <w:rStyle w:val="Odkazintenzivn"/>
              </w:rPr>
            </w:r>
            <w:r w:rsidRPr="00E14028">
              <w:rPr>
                <w:rStyle w:val="Odkazintenzivn"/>
              </w:rPr>
              <w:fldChar w:fldCharType="separate"/>
            </w:r>
            <w:r w:rsidR="00FB06C4" w:rsidRPr="00FB06C4">
              <w:rPr>
                <w:rStyle w:val="Odkazintenzivn"/>
              </w:rPr>
              <w:t>Abecední seznam</w:t>
            </w:r>
            <w:r w:rsidRPr="00E14028">
              <w:rPr>
                <w:rStyle w:val="Odkazintenzivn"/>
              </w:rPr>
              <w:fldChar w:fldCharType="end"/>
            </w:r>
          </w:p>
        </w:tc>
      </w:tr>
      <w:tr w:rsidR="008550CB" w14:paraId="30A525A8" w14:textId="77777777" w:rsidTr="005B0900">
        <w:tc>
          <w:tcPr>
            <w:tcW w:w="2518" w:type="dxa"/>
            <w:tcBorders>
              <w:top w:val="double" w:sz="4" w:space="0" w:color="auto"/>
            </w:tcBorders>
            <w:shd w:val="clear" w:color="auto" w:fill="F7CAAC"/>
          </w:tcPr>
          <w:p w14:paraId="30078F3D" w14:textId="77777777" w:rsidR="008550CB" w:rsidRDefault="008550CB" w:rsidP="005B0900">
            <w:pPr>
              <w:rPr>
                <w:b/>
              </w:rPr>
            </w:pPr>
            <w:r>
              <w:rPr>
                <w:b/>
              </w:rPr>
              <w:t>Vysoká škola</w:t>
            </w:r>
          </w:p>
        </w:tc>
        <w:tc>
          <w:tcPr>
            <w:tcW w:w="7341" w:type="dxa"/>
            <w:gridSpan w:val="10"/>
          </w:tcPr>
          <w:p w14:paraId="2D0EECF4" w14:textId="77777777" w:rsidR="008550CB" w:rsidRDefault="008550CB" w:rsidP="005B0900">
            <w:r>
              <w:t>Univerzita Tomáše Bati ve Zlíně</w:t>
            </w:r>
          </w:p>
        </w:tc>
      </w:tr>
      <w:tr w:rsidR="008550CB" w14:paraId="2690A1C6" w14:textId="77777777" w:rsidTr="005B0900">
        <w:tc>
          <w:tcPr>
            <w:tcW w:w="2518" w:type="dxa"/>
            <w:shd w:val="clear" w:color="auto" w:fill="F7CAAC"/>
          </w:tcPr>
          <w:p w14:paraId="4AA26FC7" w14:textId="77777777" w:rsidR="008550CB" w:rsidRDefault="008550CB" w:rsidP="005B0900">
            <w:pPr>
              <w:rPr>
                <w:b/>
              </w:rPr>
            </w:pPr>
            <w:r>
              <w:rPr>
                <w:b/>
              </w:rPr>
              <w:t>Součást vysoké školy</w:t>
            </w:r>
          </w:p>
        </w:tc>
        <w:tc>
          <w:tcPr>
            <w:tcW w:w="7341" w:type="dxa"/>
            <w:gridSpan w:val="10"/>
          </w:tcPr>
          <w:p w14:paraId="54A705A6" w14:textId="77777777" w:rsidR="008550CB" w:rsidRDefault="008550CB" w:rsidP="005B0900">
            <w:r>
              <w:t>Fakulta aplikované informatiky</w:t>
            </w:r>
          </w:p>
        </w:tc>
      </w:tr>
      <w:tr w:rsidR="008550CB" w14:paraId="533A788F" w14:textId="77777777" w:rsidTr="005B0900">
        <w:tc>
          <w:tcPr>
            <w:tcW w:w="2518" w:type="dxa"/>
            <w:shd w:val="clear" w:color="auto" w:fill="F7CAAC"/>
          </w:tcPr>
          <w:p w14:paraId="159AF50F" w14:textId="77777777" w:rsidR="008550CB" w:rsidRDefault="008550CB" w:rsidP="005B0900">
            <w:pPr>
              <w:rPr>
                <w:b/>
              </w:rPr>
            </w:pPr>
            <w:r>
              <w:rPr>
                <w:b/>
              </w:rPr>
              <w:t>Název studijního programu</w:t>
            </w:r>
          </w:p>
        </w:tc>
        <w:tc>
          <w:tcPr>
            <w:tcW w:w="7341" w:type="dxa"/>
            <w:gridSpan w:val="10"/>
          </w:tcPr>
          <w:p w14:paraId="74B808E7" w14:textId="77777777" w:rsidR="008550CB" w:rsidRDefault="008550CB" w:rsidP="005B0900">
            <w:r w:rsidRPr="00E27C4D">
              <w:t>Bezpečnostní technologie, systémy a management</w:t>
            </w:r>
          </w:p>
        </w:tc>
      </w:tr>
      <w:tr w:rsidR="008550CB" w14:paraId="4A0F4460" w14:textId="77777777" w:rsidTr="005B0900">
        <w:tc>
          <w:tcPr>
            <w:tcW w:w="2518" w:type="dxa"/>
            <w:shd w:val="clear" w:color="auto" w:fill="F7CAAC"/>
          </w:tcPr>
          <w:p w14:paraId="052FDC7F" w14:textId="77777777" w:rsidR="008550CB" w:rsidRDefault="008550CB" w:rsidP="005B0900">
            <w:pPr>
              <w:rPr>
                <w:b/>
              </w:rPr>
            </w:pPr>
            <w:r>
              <w:rPr>
                <w:b/>
              </w:rPr>
              <w:t>Jméno a příjmení</w:t>
            </w:r>
          </w:p>
        </w:tc>
        <w:tc>
          <w:tcPr>
            <w:tcW w:w="4536" w:type="dxa"/>
            <w:gridSpan w:val="5"/>
          </w:tcPr>
          <w:p w14:paraId="182A9FBF" w14:textId="77777777" w:rsidR="008550CB" w:rsidRDefault="008550CB" w:rsidP="005B0900">
            <w:r>
              <w:t xml:space="preserve">Dagmar </w:t>
            </w:r>
            <w:bookmarkStart w:id="2969" w:name="aJanacova"/>
            <w:r>
              <w:t>Janáčová</w:t>
            </w:r>
            <w:bookmarkEnd w:id="2969"/>
          </w:p>
        </w:tc>
        <w:tc>
          <w:tcPr>
            <w:tcW w:w="709" w:type="dxa"/>
            <w:shd w:val="clear" w:color="auto" w:fill="F7CAAC"/>
          </w:tcPr>
          <w:p w14:paraId="363F314A" w14:textId="77777777" w:rsidR="008550CB" w:rsidRDefault="008550CB" w:rsidP="005B0900">
            <w:pPr>
              <w:rPr>
                <w:b/>
              </w:rPr>
            </w:pPr>
            <w:r>
              <w:rPr>
                <w:b/>
              </w:rPr>
              <w:t>Tituly</w:t>
            </w:r>
          </w:p>
        </w:tc>
        <w:tc>
          <w:tcPr>
            <w:tcW w:w="2096" w:type="dxa"/>
            <w:gridSpan w:val="4"/>
          </w:tcPr>
          <w:p w14:paraId="3152A1A0" w14:textId="77777777" w:rsidR="008550CB" w:rsidRDefault="008550CB" w:rsidP="005B0900">
            <w:r>
              <w:t>prof. Ing. CSc.</w:t>
            </w:r>
          </w:p>
        </w:tc>
      </w:tr>
      <w:tr w:rsidR="008550CB" w14:paraId="1A4A557D" w14:textId="77777777" w:rsidTr="005B0900">
        <w:tc>
          <w:tcPr>
            <w:tcW w:w="2518" w:type="dxa"/>
            <w:shd w:val="clear" w:color="auto" w:fill="F7CAAC"/>
          </w:tcPr>
          <w:p w14:paraId="46BEFB21" w14:textId="77777777" w:rsidR="008550CB" w:rsidRDefault="008550CB" w:rsidP="005B0900">
            <w:pPr>
              <w:rPr>
                <w:b/>
              </w:rPr>
            </w:pPr>
            <w:r>
              <w:rPr>
                <w:b/>
              </w:rPr>
              <w:t>Rok narození</w:t>
            </w:r>
          </w:p>
        </w:tc>
        <w:tc>
          <w:tcPr>
            <w:tcW w:w="829" w:type="dxa"/>
          </w:tcPr>
          <w:p w14:paraId="27B4FC2E" w14:textId="77777777" w:rsidR="008550CB" w:rsidRDefault="008550CB" w:rsidP="005B0900">
            <w:r>
              <w:t>1963</w:t>
            </w:r>
          </w:p>
        </w:tc>
        <w:tc>
          <w:tcPr>
            <w:tcW w:w="1721" w:type="dxa"/>
            <w:shd w:val="clear" w:color="auto" w:fill="F7CAAC"/>
          </w:tcPr>
          <w:p w14:paraId="653B265C" w14:textId="77777777" w:rsidR="008550CB" w:rsidRDefault="008550CB" w:rsidP="005B0900">
            <w:pPr>
              <w:rPr>
                <w:b/>
              </w:rPr>
            </w:pPr>
            <w:r>
              <w:rPr>
                <w:b/>
              </w:rPr>
              <w:t>typ vztahu k VŠ</w:t>
            </w:r>
          </w:p>
        </w:tc>
        <w:tc>
          <w:tcPr>
            <w:tcW w:w="992" w:type="dxa"/>
            <w:gridSpan w:val="2"/>
          </w:tcPr>
          <w:p w14:paraId="293B735C" w14:textId="77777777" w:rsidR="008550CB" w:rsidRDefault="008550CB" w:rsidP="005B0900">
            <w:r>
              <w:t>pp.</w:t>
            </w:r>
          </w:p>
        </w:tc>
        <w:tc>
          <w:tcPr>
            <w:tcW w:w="994" w:type="dxa"/>
            <w:shd w:val="clear" w:color="auto" w:fill="F7CAAC"/>
          </w:tcPr>
          <w:p w14:paraId="68C56563" w14:textId="77777777" w:rsidR="008550CB" w:rsidRDefault="008550CB" w:rsidP="005B0900">
            <w:pPr>
              <w:rPr>
                <w:b/>
              </w:rPr>
            </w:pPr>
            <w:r>
              <w:rPr>
                <w:b/>
              </w:rPr>
              <w:t>rozsah</w:t>
            </w:r>
          </w:p>
        </w:tc>
        <w:tc>
          <w:tcPr>
            <w:tcW w:w="709" w:type="dxa"/>
          </w:tcPr>
          <w:p w14:paraId="77CF866A" w14:textId="77777777" w:rsidR="008550CB" w:rsidRDefault="008550CB" w:rsidP="005B0900">
            <w:r>
              <w:t>40</w:t>
            </w:r>
          </w:p>
        </w:tc>
        <w:tc>
          <w:tcPr>
            <w:tcW w:w="709" w:type="dxa"/>
            <w:gridSpan w:val="2"/>
            <w:shd w:val="clear" w:color="auto" w:fill="F7CAAC"/>
          </w:tcPr>
          <w:p w14:paraId="6F648F95" w14:textId="77777777" w:rsidR="008550CB" w:rsidRDefault="008550CB" w:rsidP="005B0900">
            <w:pPr>
              <w:rPr>
                <w:b/>
              </w:rPr>
            </w:pPr>
            <w:r>
              <w:rPr>
                <w:b/>
              </w:rPr>
              <w:t>do kdy</w:t>
            </w:r>
          </w:p>
        </w:tc>
        <w:tc>
          <w:tcPr>
            <w:tcW w:w="1387" w:type="dxa"/>
            <w:gridSpan w:val="2"/>
          </w:tcPr>
          <w:p w14:paraId="7FE549BA" w14:textId="77777777" w:rsidR="008550CB" w:rsidRDefault="008550CB" w:rsidP="005B0900">
            <w:r>
              <w:t>N</w:t>
            </w:r>
          </w:p>
        </w:tc>
      </w:tr>
      <w:tr w:rsidR="008550CB" w14:paraId="3ABA7FA4" w14:textId="77777777" w:rsidTr="005B0900">
        <w:tc>
          <w:tcPr>
            <w:tcW w:w="5068" w:type="dxa"/>
            <w:gridSpan w:val="3"/>
            <w:shd w:val="clear" w:color="auto" w:fill="F7CAAC"/>
          </w:tcPr>
          <w:p w14:paraId="30BE6C0F" w14:textId="77777777" w:rsidR="008550CB" w:rsidRDefault="008550CB" w:rsidP="005B0900">
            <w:pPr>
              <w:rPr>
                <w:b/>
              </w:rPr>
            </w:pPr>
            <w:r>
              <w:rPr>
                <w:b/>
              </w:rPr>
              <w:t>Typ vztahu na součásti VŠ, která uskutečňuje st. program</w:t>
            </w:r>
          </w:p>
        </w:tc>
        <w:tc>
          <w:tcPr>
            <w:tcW w:w="992" w:type="dxa"/>
            <w:gridSpan w:val="2"/>
          </w:tcPr>
          <w:p w14:paraId="14445883" w14:textId="77777777" w:rsidR="008550CB" w:rsidRDefault="008550CB" w:rsidP="005B0900">
            <w:del w:id="2970" w:author="Milan Navrátil" w:date="2018-11-13T11:49:00Z">
              <w:r w:rsidDel="00713C47">
                <w:delText>pp.</w:delText>
              </w:r>
            </w:del>
          </w:p>
        </w:tc>
        <w:tc>
          <w:tcPr>
            <w:tcW w:w="994" w:type="dxa"/>
            <w:shd w:val="clear" w:color="auto" w:fill="F7CAAC"/>
          </w:tcPr>
          <w:p w14:paraId="1D0463FF" w14:textId="77777777" w:rsidR="008550CB" w:rsidRDefault="008550CB" w:rsidP="005B0900">
            <w:pPr>
              <w:rPr>
                <w:b/>
              </w:rPr>
            </w:pPr>
            <w:r>
              <w:rPr>
                <w:b/>
              </w:rPr>
              <w:t>rozsah</w:t>
            </w:r>
          </w:p>
        </w:tc>
        <w:tc>
          <w:tcPr>
            <w:tcW w:w="709" w:type="dxa"/>
          </w:tcPr>
          <w:p w14:paraId="4C7CEF46" w14:textId="77777777" w:rsidR="008550CB" w:rsidRDefault="008550CB" w:rsidP="005B0900">
            <w:del w:id="2971" w:author="Milan Navrátil" w:date="2018-11-13T11:49:00Z">
              <w:r w:rsidDel="00713C47">
                <w:delText>40</w:delText>
              </w:r>
            </w:del>
          </w:p>
        </w:tc>
        <w:tc>
          <w:tcPr>
            <w:tcW w:w="709" w:type="dxa"/>
            <w:gridSpan w:val="2"/>
            <w:shd w:val="clear" w:color="auto" w:fill="F7CAAC"/>
          </w:tcPr>
          <w:p w14:paraId="6FF42EC3" w14:textId="77777777" w:rsidR="008550CB" w:rsidRDefault="008550CB" w:rsidP="005B0900">
            <w:pPr>
              <w:rPr>
                <w:b/>
              </w:rPr>
            </w:pPr>
            <w:r>
              <w:rPr>
                <w:b/>
              </w:rPr>
              <w:t>do kdy</w:t>
            </w:r>
          </w:p>
        </w:tc>
        <w:tc>
          <w:tcPr>
            <w:tcW w:w="1387" w:type="dxa"/>
            <w:gridSpan w:val="2"/>
          </w:tcPr>
          <w:p w14:paraId="05B2E2FC" w14:textId="77777777" w:rsidR="008550CB" w:rsidRDefault="008550CB" w:rsidP="005B0900">
            <w:del w:id="2972" w:author="Milan Navrátil" w:date="2018-11-13T11:49:00Z">
              <w:r w:rsidDel="00713C47">
                <w:delText>N</w:delText>
              </w:r>
            </w:del>
          </w:p>
        </w:tc>
      </w:tr>
      <w:tr w:rsidR="008550CB" w14:paraId="54FAF0FD" w14:textId="77777777" w:rsidTr="005B0900">
        <w:tc>
          <w:tcPr>
            <w:tcW w:w="6060" w:type="dxa"/>
            <w:gridSpan w:val="5"/>
            <w:shd w:val="clear" w:color="auto" w:fill="F7CAAC"/>
          </w:tcPr>
          <w:p w14:paraId="1FBF82DC" w14:textId="77777777" w:rsidR="008550CB" w:rsidRDefault="008550CB" w:rsidP="005B0900">
            <w:r>
              <w:rPr>
                <w:b/>
              </w:rPr>
              <w:t>Další současná působení jako akademický pracovník na jiných VŠ</w:t>
            </w:r>
          </w:p>
        </w:tc>
        <w:tc>
          <w:tcPr>
            <w:tcW w:w="1703" w:type="dxa"/>
            <w:gridSpan w:val="2"/>
            <w:shd w:val="clear" w:color="auto" w:fill="F7CAAC"/>
          </w:tcPr>
          <w:p w14:paraId="110BE1F4" w14:textId="77777777" w:rsidR="008550CB" w:rsidRDefault="008550CB" w:rsidP="005B0900">
            <w:pPr>
              <w:rPr>
                <w:b/>
              </w:rPr>
            </w:pPr>
            <w:r>
              <w:rPr>
                <w:b/>
              </w:rPr>
              <w:t>typ prac. vztahu</w:t>
            </w:r>
          </w:p>
        </w:tc>
        <w:tc>
          <w:tcPr>
            <w:tcW w:w="2096" w:type="dxa"/>
            <w:gridSpan w:val="4"/>
            <w:shd w:val="clear" w:color="auto" w:fill="F7CAAC"/>
          </w:tcPr>
          <w:p w14:paraId="0FE811AE" w14:textId="77777777" w:rsidR="008550CB" w:rsidRDefault="008550CB" w:rsidP="005B0900">
            <w:pPr>
              <w:rPr>
                <w:b/>
              </w:rPr>
            </w:pPr>
            <w:r>
              <w:rPr>
                <w:b/>
              </w:rPr>
              <w:t>rozsah</w:t>
            </w:r>
          </w:p>
        </w:tc>
      </w:tr>
      <w:tr w:rsidR="008550CB" w14:paraId="58A2C81A" w14:textId="77777777" w:rsidTr="005B0900">
        <w:tc>
          <w:tcPr>
            <w:tcW w:w="6060" w:type="dxa"/>
            <w:gridSpan w:val="5"/>
          </w:tcPr>
          <w:p w14:paraId="39FBFD44" w14:textId="77777777" w:rsidR="008550CB" w:rsidRDefault="008550CB" w:rsidP="005B0900"/>
        </w:tc>
        <w:tc>
          <w:tcPr>
            <w:tcW w:w="1703" w:type="dxa"/>
            <w:gridSpan w:val="2"/>
          </w:tcPr>
          <w:p w14:paraId="132FEE00" w14:textId="77777777" w:rsidR="008550CB" w:rsidRDefault="008550CB" w:rsidP="005B0900"/>
        </w:tc>
        <w:tc>
          <w:tcPr>
            <w:tcW w:w="2096" w:type="dxa"/>
            <w:gridSpan w:val="4"/>
          </w:tcPr>
          <w:p w14:paraId="30CA36BD" w14:textId="77777777" w:rsidR="008550CB" w:rsidRDefault="008550CB" w:rsidP="005B0900"/>
        </w:tc>
      </w:tr>
      <w:tr w:rsidR="008550CB" w14:paraId="69D8CEDF" w14:textId="77777777" w:rsidTr="005B0900">
        <w:tc>
          <w:tcPr>
            <w:tcW w:w="9859" w:type="dxa"/>
            <w:gridSpan w:val="11"/>
            <w:shd w:val="clear" w:color="auto" w:fill="F7CAAC"/>
          </w:tcPr>
          <w:p w14:paraId="77E3664F" w14:textId="77777777" w:rsidR="008550CB" w:rsidRDefault="008550CB" w:rsidP="005B0900">
            <w:r>
              <w:rPr>
                <w:b/>
              </w:rPr>
              <w:t>Předměty příslušného studijního programu a způsob zapojení do jejich výuky, příp. další zapojení do uskutečňování studijního programu</w:t>
            </w:r>
          </w:p>
        </w:tc>
      </w:tr>
      <w:tr w:rsidR="008550CB" w14:paraId="389D1543" w14:textId="77777777" w:rsidTr="005B0900">
        <w:trPr>
          <w:trHeight w:val="477"/>
        </w:trPr>
        <w:tc>
          <w:tcPr>
            <w:tcW w:w="9859" w:type="dxa"/>
            <w:gridSpan w:val="11"/>
            <w:tcBorders>
              <w:top w:val="nil"/>
            </w:tcBorders>
          </w:tcPr>
          <w:p w14:paraId="3D8529B0" w14:textId="77777777" w:rsidR="008550CB" w:rsidRDefault="008550CB" w:rsidP="005B0900">
            <w:r w:rsidRPr="00E27C4D">
              <w:t>Facility management</w:t>
            </w:r>
            <w:r>
              <w:t xml:space="preserve"> – garant, přednášející (100%)</w:t>
            </w:r>
          </w:p>
        </w:tc>
      </w:tr>
      <w:tr w:rsidR="008550CB" w14:paraId="6D751A01" w14:textId="77777777" w:rsidTr="005B0900">
        <w:tc>
          <w:tcPr>
            <w:tcW w:w="9859" w:type="dxa"/>
            <w:gridSpan w:val="11"/>
            <w:shd w:val="clear" w:color="auto" w:fill="F7CAAC"/>
          </w:tcPr>
          <w:p w14:paraId="7D457A63" w14:textId="77777777" w:rsidR="008550CB" w:rsidRDefault="008550CB" w:rsidP="005B0900">
            <w:r>
              <w:rPr>
                <w:b/>
              </w:rPr>
              <w:t xml:space="preserve">Údaje o vzdělání na VŠ </w:t>
            </w:r>
          </w:p>
        </w:tc>
      </w:tr>
      <w:tr w:rsidR="008550CB" w14:paraId="119A5271" w14:textId="77777777" w:rsidTr="005B0900">
        <w:trPr>
          <w:trHeight w:val="1055"/>
        </w:trPr>
        <w:tc>
          <w:tcPr>
            <w:tcW w:w="9859" w:type="dxa"/>
            <w:gridSpan w:val="11"/>
          </w:tcPr>
          <w:p w14:paraId="407383E3" w14:textId="77777777" w:rsidR="008550CB" w:rsidRPr="00B32BF6" w:rsidRDefault="008550CB" w:rsidP="005B0900">
            <w:r w:rsidRPr="00B32BF6">
              <w:t>1983-87: VUT v Brně, Fakulta technologická ve Zlíně, obor: 32-11-8 „Technologie kůže, plastů a pryže“, (Ing.)</w:t>
            </w:r>
          </w:p>
          <w:p w14:paraId="2A97681E" w14:textId="77777777" w:rsidR="008550CB" w:rsidRPr="00B32BF6" w:rsidDel="00BE0D5F" w:rsidRDefault="008550CB" w:rsidP="005B0900">
            <w:pPr>
              <w:rPr>
                <w:del w:id="2973" w:author="Milan Navrátil" w:date="2018-11-12T13:19:00Z"/>
              </w:rPr>
            </w:pPr>
            <w:r w:rsidRPr="00B32BF6">
              <w:t>1990-93: VUT v Brně, Fakulta technologická ve Zlíně, obor: 39-13-9 „Nauka o nekovových materiálech“, (CSc.)</w:t>
            </w:r>
          </w:p>
          <w:p w14:paraId="0D8219C6" w14:textId="7F376924" w:rsidR="008550CB" w:rsidRPr="00B32BF6" w:rsidDel="00BE0D5F" w:rsidRDefault="008550CB" w:rsidP="005B0900">
            <w:pPr>
              <w:rPr>
                <w:del w:id="2974" w:author="Milan Navrátil" w:date="2018-11-12T13:19:00Z"/>
              </w:rPr>
            </w:pPr>
            <w:del w:id="2975" w:author="Milan Navrátil" w:date="2018-11-12T13:19:00Z">
              <w:r w:rsidRPr="00B32BF6" w:rsidDel="00BE0D5F">
                <w:delText>2003: VŠB-TU Ostrava, Fakulta strojní, obor „Řízení strojů a procesů“, (doc.)</w:delText>
              </w:r>
            </w:del>
          </w:p>
          <w:p w14:paraId="5323705C" w14:textId="0BC98DBB" w:rsidR="008550CB" w:rsidRPr="00822882" w:rsidRDefault="008550CB" w:rsidP="005B0900">
            <w:pPr>
              <w:rPr>
                <w:b/>
              </w:rPr>
            </w:pPr>
            <w:del w:id="2976" w:author="Milan Navrátil" w:date="2018-11-12T13:19:00Z">
              <w:r w:rsidRPr="00B32BF6" w:rsidDel="00BE0D5F">
                <w:delText>2013: UTB ve Zlíně, Fakulta aplikované informatiky, obor „Řízení strojů a procesů“, (prof.)</w:delText>
              </w:r>
            </w:del>
          </w:p>
        </w:tc>
      </w:tr>
      <w:tr w:rsidR="008550CB" w14:paraId="5F2EC1AD" w14:textId="77777777" w:rsidTr="005B0900">
        <w:tc>
          <w:tcPr>
            <w:tcW w:w="9859" w:type="dxa"/>
            <w:gridSpan w:val="11"/>
            <w:shd w:val="clear" w:color="auto" w:fill="F7CAAC"/>
          </w:tcPr>
          <w:p w14:paraId="6859646F" w14:textId="77777777" w:rsidR="008550CB" w:rsidRDefault="008550CB" w:rsidP="005B0900">
            <w:pPr>
              <w:rPr>
                <w:b/>
              </w:rPr>
            </w:pPr>
            <w:r>
              <w:rPr>
                <w:b/>
              </w:rPr>
              <w:t>Údaje o odborném působení od absolvování VŠ</w:t>
            </w:r>
          </w:p>
          <w:p w14:paraId="486ED6AF" w14:textId="77777777" w:rsidR="008550CB" w:rsidRDefault="008550CB" w:rsidP="005B0900">
            <w:pPr>
              <w:rPr>
                <w:b/>
              </w:rPr>
            </w:pPr>
          </w:p>
        </w:tc>
      </w:tr>
      <w:tr w:rsidR="008550CB" w14:paraId="39AC8987" w14:textId="77777777" w:rsidTr="005B0900">
        <w:trPr>
          <w:trHeight w:val="1090"/>
        </w:trPr>
        <w:tc>
          <w:tcPr>
            <w:tcW w:w="9859" w:type="dxa"/>
            <w:gridSpan w:val="11"/>
          </w:tcPr>
          <w:p w14:paraId="1FC8FC57" w14:textId="77777777" w:rsidR="008550CB" w:rsidRPr="00AA053F" w:rsidRDefault="008550CB" w:rsidP="005B0900">
            <w:pPr>
              <w:autoSpaceDE w:val="0"/>
              <w:autoSpaceDN w:val="0"/>
              <w:adjustRightInd w:val="0"/>
            </w:pPr>
            <w:r w:rsidRPr="00AA053F">
              <w:t xml:space="preserve">1987 – 1989: VUT Brno, </w:t>
            </w:r>
            <w:r w:rsidRPr="008960B5">
              <w:t>F</w:t>
            </w:r>
            <w:r>
              <w:t>akulta technologická</w:t>
            </w:r>
            <w:r w:rsidRPr="008960B5">
              <w:t xml:space="preserve"> ve Zlíně</w:t>
            </w:r>
            <w:r w:rsidRPr="00AA053F">
              <w:t>, studijní pobyt</w:t>
            </w:r>
          </w:p>
          <w:p w14:paraId="7C855E0F" w14:textId="77777777" w:rsidR="008550CB" w:rsidRPr="00AA053F" w:rsidRDefault="008550CB" w:rsidP="005B0900">
            <w:pPr>
              <w:autoSpaceDE w:val="0"/>
              <w:autoSpaceDN w:val="0"/>
              <w:adjustRightInd w:val="0"/>
            </w:pPr>
            <w:r w:rsidRPr="00AA053F">
              <w:t xml:space="preserve">1990 – 1992: VUT Brno, </w:t>
            </w:r>
            <w:r w:rsidRPr="008960B5">
              <w:t>F</w:t>
            </w:r>
            <w:r>
              <w:t>akulta technologická</w:t>
            </w:r>
            <w:r w:rsidRPr="008960B5">
              <w:t xml:space="preserve"> ve Zlíně</w:t>
            </w:r>
            <w:r w:rsidRPr="00AA053F">
              <w:t>, vědeckovýzkumná pracovnice</w:t>
            </w:r>
          </w:p>
          <w:p w14:paraId="23765817" w14:textId="77777777" w:rsidR="008550CB" w:rsidRPr="00AA053F" w:rsidRDefault="008550CB" w:rsidP="005B0900">
            <w:pPr>
              <w:autoSpaceDE w:val="0"/>
              <w:autoSpaceDN w:val="0"/>
              <w:adjustRightInd w:val="0"/>
            </w:pPr>
            <w:r w:rsidRPr="00AA053F">
              <w:t xml:space="preserve">1992 – 2005: VUT Brno (od r. 2001 UTB </w:t>
            </w:r>
            <w:r>
              <w:t xml:space="preserve">ve </w:t>
            </w:r>
            <w:r w:rsidRPr="00AA053F">
              <w:t>Zlín</w:t>
            </w:r>
            <w:r>
              <w:t>ě</w:t>
            </w:r>
            <w:r w:rsidRPr="00AA053F">
              <w:t>), FT, odborná asistentka, od r. 2003 doc.</w:t>
            </w:r>
          </w:p>
          <w:p w14:paraId="0E1E40E7" w14:textId="77777777" w:rsidR="008550CB" w:rsidRPr="00080943" w:rsidRDefault="008550CB" w:rsidP="005B0900">
            <w:r w:rsidRPr="00AA053F">
              <w:t xml:space="preserve">2006 – dosud: UTB </w:t>
            </w:r>
            <w:r>
              <w:t xml:space="preserve">ve </w:t>
            </w:r>
            <w:r w:rsidRPr="00AA053F">
              <w:t>Zlín</w:t>
            </w:r>
            <w:r>
              <w:t>ě</w:t>
            </w:r>
            <w:r w:rsidRPr="00AA053F">
              <w:t>, FAI, Ústav automatizace a řídicí techniky, doc., od r. 2013 prof.</w:t>
            </w:r>
          </w:p>
        </w:tc>
      </w:tr>
      <w:tr w:rsidR="008550CB" w14:paraId="3E23D7A8" w14:textId="77777777" w:rsidTr="005B0900">
        <w:trPr>
          <w:trHeight w:val="250"/>
        </w:trPr>
        <w:tc>
          <w:tcPr>
            <w:tcW w:w="9859" w:type="dxa"/>
            <w:gridSpan w:val="11"/>
            <w:shd w:val="clear" w:color="auto" w:fill="F7CAAC"/>
          </w:tcPr>
          <w:p w14:paraId="2B24CEF2" w14:textId="77777777" w:rsidR="008550CB" w:rsidRDefault="008550CB" w:rsidP="005B0900">
            <w:r>
              <w:rPr>
                <w:b/>
              </w:rPr>
              <w:t>Zkušenosti s vedením kvalifikačních a rigorózních prací</w:t>
            </w:r>
          </w:p>
        </w:tc>
      </w:tr>
      <w:tr w:rsidR="008550CB" w14:paraId="42994A55" w14:textId="77777777" w:rsidTr="005B0900">
        <w:trPr>
          <w:trHeight w:val="739"/>
        </w:trPr>
        <w:tc>
          <w:tcPr>
            <w:tcW w:w="9859" w:type="dxa"/>
            <w:gridSpan w:val="11"/>
          </w:tcPr>
          <w:p w14:paraId="00151549" w14:textId="77777777" w:rsidR="008550CB" w:rsidRDefault="008550CB" w:rsidP="005B0900">
            <w:r>
              <w:t xml:space="preserve">Od roku 2003 vedoucí úspěšně obhájených 33 bakalářských, 36 diplomových prací, 3 disertačních prací. </w:t>
            </w:r>
          </w:p>
          <w:p w14:paraId="43DE4F69" w14:textId="77777777" w:rsidR="008550CB" w:rsidRDefault="008550CB" w:rsidP="005B0900">
            <w:r>
              <w:t>Školitelka 3 studentů doktorského studijního programu.</w:t>
            </w:r>
          </w:p>
        </w:tc>
      </w:tr>
      <w:tr w:rsidR="008550CB" w14:paraId="7BAF67D9" w14:textId="77777777" w:rsidTr="005B0900">
        <w:trPr>
          <w:cantSplit/>
        </w:trPr>
        <w:tc>
          <w:tcPr>
            <w:tcW w:w="3347" w:type="dxa"/>
            <w:gridSpan w:val="2"/>
            <w:tcBorders>
              <w:top w:val="single" w:sz="12" w:space="0" w:color="auto"/>
            </w:tcBorders>
            <w:shd w:val="clear" w:color="auto" w:fill="F7CAAC"/>
          </w:tcPr>
          <w:p w14:paraId="0DC58888" w14:textId="77777777" w:rsidR="008550CB" w:rsidRDefault="008550CB" w:rsidP="005B0900">
            <w:r>
              <w:rPr>
                <w:b/>
              </w:rPr>
              <w:t xml:space="preserve">Obor habilitačního řízení </w:t>
            </w:r>
          </w:p>
        </w:tc>
        <w:tc>
          <w:tcPr>
            <w:tcW w:w="2245" w:type="dxa"/>
            <w:gridSpan w:val="2"/>
            <w:tcBorders>
              <w:top w:val="single" w:sz="12" w:space="0" w:color="auto"/>
            </w:tcBorders>
            <w:shd w:val="clear" w:color="auto" w:fill="F7CAAC"/>
          </w:tcPr>
          <w:p w14:paraId="6E13813A" w14:textId="77777777" w:rsidR="008550CB" w:rsidRDefault="008550CB" w:rsidP="005B0900">
            <w:r>
              <w:rPr>
                <w:b/>
              </w:rPr>
              <w:t>Rok udělení hodnosti</w:t>
            </w:r>
          </w:p>
        </w:tc>
        <w:tc>
          <w:tcPr>
            <w:tcW w:w="2248" w:type="dxa"/>
            <w:gridSpan w:val="4"/>
            <w:tcBorders>
              <w:top w:val="single" w:sz="12" w:space="0" w:color="auto"/>
              <w:right w:val="single" w:sz="12" w:space="0" w:color="auto"/>
            </w:tcBorders>
            <w:shd w:val="clear" w:color="auto" w:fill="F7CAAC"/>
          </w:tcPr>
          <w:p w14:paraId="7D517445" w14:textId="77777777" w:rsidR="008550CB" w:rsidRDefault="008550CB" w:rsidP="005B0900">
            <w:r>
              <w:rPr>
                <w:b/>
              </w:rPr>
              <w:t>Řízení konáno na VŠ</w:t>
            </w:r>
          </w:p>
        </w:tc>
        <w:tc>
          <w:tcPr>
            <w:tcW w:w="2019" w:type="dxa"/>
            <w:gridSpan w:val="3"/>
            <w:tcBorders>
              <w:top w:val="single" w:sz="12" w:space="0" w:color="auto"/>
              <w:left w:val="single" w:sz="12" w:space="0" w:color="auto"/>
            </w:tcBorders>
            <w:shd w:val="clear" w:color="auto" w:fill="F7CAAC"/>
          </w:tcPr>
          <w:p w14:paraId="38E671FA" w14:textId="77777777" w:rsidR="008550CB" w:rsidRDefault="008550CB" w:rsidP="005B0900">
            <w:pPr>
              <w:rPr>
                <w:b/>
              </w:rPr>
            </w:pPr>
            <w:r>
              <w:rPr>
                <w:b/>
              </w:rPr>
              <w:t>Ohlasy publikací</w:t>
            </w:r>
          </w:p>
        </w:tc>
      </w:tr>
      <w:tr w:rsidR="008550CB" w14:paraId="73DA669F" w14:textId="77777777" w:rsidTr="005B0900">
        <w:trPr>
          <w:cantSplit/>
        </w:trPr>
        <w:tc>
          <w:tcPr>
            <w:tcW w:w="3347" w:type="dxa"/>
            <w:gridSpan w:val="2"/>
          </w:tcPr>
          <w:p w14:paraId="132FDC7B" w14:textId="77777777" w:rsidR="008550CB" w:rsidRDefault="008550CB" w:rsidP="005B0900">
            <w:r>
              <w:t>Řízení strojů a procesů</w:t>
            </w:r>
          </w:p>
        </w:tc>
        <w:tc>
          <w:tcPr>
            <w:tcW w:w="2245" w:type="dxa"/>
            <w:gridSpan w:val="2"/>
          </w:tcPr>
          <w:p w14:paraId="2E2A1CD9" w14:textId="77777777" w:rsidR="008550CB" w:rsidRDefault="008550CB" w:rsidP="005B0900">
            <w:r>
              <w:t>2003</w:t>
            </w:r>
          </w:p>
        </w:tc>
        <w:tc>
          <w:tcPr>
            <w:tcW w:w="2248" w:type="dxa"/>
            <w:gridSpan w:val="4"/>
            <w:tcBorders>
              <w:right w:val="single" w:sz="12" w:space="0" w:color="auto"/>
            </w:tcBorders>
          </w:tcPr>
          <w:p w14:paraId="20A17339" w14:textId="77777777" w:rsidR="008550CB" w:rsidRDefault="008550CB" w:rsidP="005B0900">
            <w:r w:rsidRPr="002D5AE1">
              <w:t>VŠB-TU Ostrava</w:t>
            </w:r>
          </w:p>
        </w:tc>
        <w:tc>
          <w:tcPr>
            <w:tcW w:w="632" w:type="dxa"/>
            <w:tcBorders>
              <w:left w:val="single" w:sz="12" w:space="0" w:color="auto"/>
            </w:tcBorders>
            <w:shd w:val="clear" w:color="auto" w:fill="F7CAAC"/>
          </w:tcPr>
          <w:p w14:paraId="6CCE02A2" w14:textId="77777777" w:rsidR="008550CB" w:rsidRDefault="008550CB" w:rsidP="005B0900">
            <w:r>
              <w:rPr>
                <w:b/>
              </w:rPr>
              <w:t>WOS</w:t>
            </w:r>
          </w:p>
        </w:tc>
        <w:tc>
          <w:tcPr>
            <w:tcW w:w="693" w:type="dxa"/>
            <w:shd w:val="clear" w:color="auto" w:fill="F7CAAC"/>
          </w:tcPr>
          <w:p w14:paraId="3647F225" w14:textId="77777777" w:rsidR="008550CB" w:rsidRDefault="008550CB" w:rsidP="005B0900">
            <w:pPr>
              <w:rPr>
                <w:sz w:val="18"/>
              </w:rPr>
            </w:pPr>
            <w:r>
              <w:rPr>
                <w:b/>
                <w:sz w:val="18"/>
              </w:rPr>
              <w:t>Scopus</w:t>
            </w:r>
          </w:p>
        </w:tc>
        <w:tc>
          <w:tcPr>
            <w:tcW w:w="694" w:type="dxa"/>
            <w:shd w:val="clear" w:color="auto" w:fill="F7CAAC"/>
          </w:tcPr>
          <w:p w14:paraId="0121417F" w14:textId="77777777" w:rsidR="008550CB" w:rsidRDefault="008550CB" w:rsidP="005B0900">
            <w:r>
              <w:rPr>
                <w:b/>
                <w:sz w:val="18"/>
              </w:rPr>
              <w:t>ostatní</w:t>
            </w:r>
          </w:p>
        </w:tc>
      </w:tr>
      <w:tr w:rsidR="008550CB" w14:paraId="4856224B" w14:textId="77777777" w:rsidTr="005B0900">
        <w:trPr>
          <w:cantSplit/>
          <w:trHeight w:val="70"/>
        </w:trPr>
        <w:tc>
          <w:tcPr>
            <w:tcW w:w="3347" w:type="dxa"/>
            <w:gridSpan w:val="2"/>
            <w:shd w:val="clear" w:color="auto" w:fill="F7CAAC"/>
          </w:tcPr>
          <w:p w14:paraId="1C9FD887" w14:textId="77777777" w:rsidR="008550CB" w:rsidRDefault="008550CB" w:rsidP="005B0900">
            <w:r>
              <w:rPr>
                <w:b/>
              </w:rPr>
              <w:t>Obor jmenovacího řízení</w:t>
            </w:r>
          </w:p>
        </w:tc>
        <w:tc>
          <w:tcPr>
            <w:tcW w:w="2245" w:type="dxa"/>
            <w:gridSpan w:val="2"/>
            <w:shd w:val="clear" w:color="auto" w:fill="F7CAAC"/>
          </w:tcPr>
          <w:p w14:paraId="3B426E50" w14:textId="77777777" w:rsidR="008550CB" w:rsidRDefault="008550CB" w:rsidP="005B0900">
            <w:r>
              <w:rPr>
                <w:b/>
              </w:rPr>
              <w:t>Rok udělení hodnosti</w:t>
            </w:r>
          </w:p>
        </w:tc>
        <w:tc>
          <w:tcPr>
            <w:tcW w:w="2248" w:type="dxa"/>
            <w:gridSpan w:val="4"/>
            <w:tcBorders>
              <w:right w:val="single" w:sz="12" w:space="0" w:color="auto"/>
            </w:tcBorders>
            <w:shd w:val="clear" w:color="auto" w:fill="F7CAAC"/>
          </w:tcPr>
          <w:p w14:paraId="7E8EC089" w14:textId="77777777" w:rsidR="008550CB" w:rsidRDefault="008550CB" w:rsidP="005B0900">
            <w:r>
              <w:rPr>
                <w:b/>
              </w:rPr>
              <w:t>Řízení konáno na VŠ</w:t>
            </w:r>
          </w:p>
        </w:tc>
        <w:tc>
          <w:tcPr>
            <w:tcW w:w="632" w:type="dxa"/>
            <w:vMerge w:val="restart"/>
            <w:tcBorders>
              <w:left w:val="single" w:sz="12" w:space="0" w:color="auto"/>
            </w:tcBorders>
          </w:tcPr>
          <w:p w14:paraId="457D40EE" w14:textId="77777777" w:rsidR="008550CB" w:rsidRPr="003B5737" w:rsidRDefault="008550CB" w:rsidP="005B0900">
            <w:r>
              <w:t>68</w:t>
            </w:r>
          </w:p>
        </w:tc>
        <w:tc>
          <w:tcPr>
            <w:tcW w:w="693" w:type="dxa"/>
            <w:vMerge w:val="restart"/>
          </w:tcPr>
          <w:p w14:paraId="7130B95C" w14:textId="77777777" w:rsidR="008550CB" w:rsidRPr="003B5737" w:rsidRDefault="008550CB" w:rsidP="005B0900">
            <w:r>
              <w:t>62</w:t>
            </w:r>
          </w:p>
        </w:tc>
        <w:tc>
          <w:tcPr>
            <w:tcW w:w="694" w:type="dxa"/>
            <w:vMerge w:val="restart"/>
          </w:tcPr>
          <w:p w14:paraId="7543E286" w14:textId="77777777" w:rsidR="008550CB" w:rsidRPr="003B5737" w:rsidRDefault="008550CB" w:rsidP="005B0900">
            <w:r>
              <w:t>118</w:t>
            </w:r>
          </w:p>
        </w:tc>
      </w:tr>
      <w:tr w:rsidR="008550CB" w14:paraId="3D452005" w14:textId="77777777" w:rsidTr="005B0900">
        <w:trPr>
          <w:trHeight w:val="205"/>
        </w:trPr>
        <w:tc>
          <w:tcPr>
            <w:tcW w:w="3347" w:type="dxa"/>
            <w:gridSpan w:val="2"/>
          </w:tcPr>
          <w:p w14:paraId="2B6E7B94" w14:textId="77777777" w:rsidR="008550CB" w:rsidRDefault="008550CB" w:rsidP="005B0900">
            <w:r>
              <w:t>Řízení strojů a procesů</w:t>
            </w:r>
          </w:p>
        </w:tc>
        <w:tc>
          <w:tcPr>
            <w:tcW w:w="2245" w:type="dxa"/>
            <w:gridSpan w:val="2"/>
          </w:tcPr>
          <w:p w14:paraId="4887988F" w14:textId="77777777" w:rsidR="008550CB" w:rsidRDefault="008550CB" w:rsidP="005B0900">
            <w:r>
              <w:t>2013</w:t>
            </w:r>
          </w:p>
        </w:tc>
        <w:tc>
          <w:tcPr>
            <w:tcW w:w="2248" w:type="dxa"/>
            <w:gridSpan w:val="4"/>
            <w:tcBorders>
              <w:right w:val="single" w:sz="12" w:space="0" w:color="auto"/>
            </w:tcBorders>
          </w:tcPr>
          <w:p w14:paraId="14F47DD8" w14:textId="77777777" w:rsidR="008550CB" w:rsidRDefault="008550CB" w:rsidP="005B0900">
            <w:r>
              <w:t>UTB ve Zlíně</w:t>
            </w:r>
          </w:p>
        </w:tc>
        <w:tc>
          <w:tcPr>
            <w:tcW w:w="632" w:type="dxa"/>
            <w:vMerge/>
            <w:tcBorders>
              <w:left w:val="single" w:sz="12" w:space="0" w:color="auto"/>
            </w:tcBorders>
            <w:vAlign w:val="center"/>
          </w:tcPr>
          <w:p w14:paraId="028C7D6C" w14:textId="77777777" w:rsidR="008550CB" w:rsidRDefault="008550CB" w:rsidP="005B0900">
            <w:pPr>
              <w:rPr>
                <w:b/>
              </w:rPr>
            </w:pPr>
          </w:p>
        </w:tc>
        <w:tc>
          <w:tcPr>
            <w:tcW w:w="693" w:type="dxa"/>
            <w:vMerge/>
            <w:vAlign w:val="center"/>
          </w:tcPr>
          <w:p w14:paraId="62B44351" w14:textId="77777777" w:rsidR="008550CB" w:rsidRDefault="008550CB" w:rsidP="005B0900">
            <w:pPr>
              <w:rPr>
                <w:b/>
              </w:rPr>
            </w:pPr>
          </w:p>
        </w:tc>
        <w:tc>
          <w:tcPr>
            <w:tcW w:w="694" w:type="dxa"/>
            <w:vMerge/>
            <w:vAlign w:val="center"/>
          </w:tcPr>
          <w:p w14:paraId="38876547" w14:textId="77777777" w:rsidR="008550CB" w:rsidRDefault="008550CB" w:rsidP="005B0900">
            <w:pPr>
              <w:rPr>
                <w:b/>
              </w:rPr>
            </w:pPr>
          </w:p>
        </w:tc>
      </w:tr>
      <w:tr w:rsidR="008550CB" w14:paraId="79CF1B63" w14:textId="77777777" w:rsidTr="005B0900">
        <w:tc>
          <w:tcPr>
            <w:tcW w:w="9859" w:type="dxa"/>
            <w:gridSpan w:val="11"/>
            <w:shd w:val="clear" w:color="auto" w:fill="F7CAAC"/>
          </w:tcPr>
          <w:p w14:paraId="1FEA47BF" w14:textId="77777777" w:rsidR="008550CB" w:rsidRDefault="008550CB" w:rsidP="005B0900">
            <w:pPr>
              <w:rPr>
                <w:b/>
              </w:rPr>
            </w:pPr>
            <w:r>
              <w:rPr>
                <w:b/>
              </w:rPr>
              <w:t xml:space="preserve">Přehled o nejvýznamnější publikační a další tvůrčí činnosti nebo další profesní činnosti u odborníků z praxe vztahující se k zabezpečovaným předmětům </w:t>
            </w:r>
          </w:p>
        </w:tc>
      </w:tr>
      <w:tr w:rsidR="008550CB" w14:paraId="3105CBFB" w14:textId="77777777" w:rsidTr="005B0900">
        <w:trPr>
          <w:trHeight w:val="1833"/>
        </w:trPr>
        <w:tc>
          <w:tcPr>
            <w:tcW w:w="9859" w:type="dxa"/>
            <w:gridSpan w:val="11"/>
          </w:tcPr>
          <w:p w14:paraId="195A9D3A" w14:textId="77777777" w:rsidR="008550CB" w:rsidRPr="00AC21D4" w:rsidRDefault="008550CB" w:rsidP="005B0900">
            <w:r w:rsidRPr="00AC21D4">
              <w:rPr>
                <w:b/>
              </w:rPr>
              <w:t>JANÁČOVÁ, D. (50%),</w:t>
            </w:r>
            <w:r w:rsidRPr="00AC21D4">
              <w:t xml:space="preserve"> HLAVÁČ, P., VAŠEK, V., LÍŠKA, O., DRGA, R. Informační systém pro správu budov. In Automatizácia a riadenie v teórii a praxi: </w:t>
            </w:r>
            <w:r w:rsidRPr="00AC21D4">
              <w:rPr>
                <w:i/>
              </w:rPr>
              <w:t>elektronický zdroj 11. ročník konferencie odborníkov z univerzít, vysokých škôl a praxe</w:t>
            </w:r>
            <w:r w:rsidRPr="00AC21D4">
              <w:t>. Košice</w:t>
            </w:r>
            <w:del w:id="2977" w:author="Jiří Vojtěšek" w:date="2018-11-18T19:54:00Z">
              <w:r w:rsidRPr="00AC21D4" w:rsidDel="001559FD">
                <w:delText xml:space="preserve"> </w:delText>
              </w:r>
            </w:del>
            <w:r w:rsidRPr="00AC21D4">
              <w:t>: Technická univerzita v Košiciach, 2017, s. nestrankovano. ISBN 978-80-553-3075-4</w:t>
            </w:r>
          </w:p>
          <w:p w14:paraId="444E8214" w14:textId="44E03B9A" w:rsidR="008550CB" w:rsidRPr="00AC21D4" w:rsidRDefault="008550CB" w:rsidP="005B0900">
            <w:r w:rsidRPr="00AC21D4">
              <w:rPr>
                <w:b/>
              </w:rPr>
              <w:t>JANÁČOVÁ, D. (60%),</w:t>
            </w:r>
            <w:r w:rsidRPr="00AC21D4">
              <w:t xml:space="preserve"> KŘENEK, J., VÍTEČKOVÁ, M. a V. VAŠEK. Ecology </w:t>
            </w:r>
            <w:ins w:id="2978" w:author="Jiří Vojtěšek" w:date="2018-11-18T19:54:00Z">
              <w:r w:rsidR="00213049">
                <w:t>T</w:t>
              </w:r>
            </w:ins>
            <w:del w:id="2979" w:author="Jiří Vojtěšek" w:date="2018-11-18T19:54:00Z">
              <w:r w:rsidRPr="00AC21D4" w:rsidDel="00213049">
                <w:delText>t</w:delText>
              </w:r>
            </w:del>
            <w:r w:rsidRPr="00AC21D4">
              <w:t xml:space="preserve">reatment of </w:t>
            </w:r>
            <w:ins w:id="2980" w:author="Jiří Vojtěšek" w:date="2018-11-18T19:54:00Z">
              <w:r w:rsidR="00213049">
                <w:t>P</w:t>
              </w:r>
            </w:ins>
            <w:del w:id="2981" w:author="Jiří Vojtěšek" w:date="2018-11-18T19:54:00Z">
              <w:r w:rsidRPr="00AC21D4" w:rsidDel="00213049">
                <w:delText>p</w:delText>
              </w:r>
            </w:del>
            <w:r w:rsidRPr="00AC21D4">
              <w:t xml:space="preserve">rinted </w:t>
            </w:r>
            <w:ins w:id="2982" w:author="Jiří Vojtěšek" w:date="2018-11-18T19:54:00Z">
              <w:r w:rsidR="00213049">
                <w:t>C</w:t>
              </w:r>
            </w:ins>
            <w:del w:id="2983" w:author="Jiří Vojtěšek" w:date="2018-11-18T19:54:00Z">
              <w:r w:rsidRPr="00AC21D4" w:rsidDel="00213049">
                <w:delText>c</w:delText>
              </w:r>
            </w:del>
            <w:r w:rsidRPr="00AC21D4">
              <w:t xml:space="preserve">ircuit </w:t>
            </w:r>
            <w:ins w:id="2984" w:author="Jiří Vojtěšek" w:date="2018-11-18T19:54:00Z">
              <w:r w:rsidR="00213049">
                <w:t>B</w:t>
              </w:r>
            </w:ins>
            <w:del w:id="2985" w:author="Jiří Vojtěšek" w:date="2018-11-18T19:54:00Z">
              <w:r w:rsidRPr="00AC21D4" w:rsidDel="00213049">
                <w:delText>b</w:delText>
              </w:r>
            </w:del>
            <w:r w:rsidRPr="00AC21D4">
              <w:t xml:space="preserve">oards. </w:t>
            </w:r>
            <w:r w:rsidRPr="00AC21D4">
              <w:rPr>
                <w:i/>
              </w:rPr>
              <w:t>Acta Mechanica Slovaca</w:t>
            </w:r>
            <w:r w:rsidRPr="00AC21D4">
              <w:t>, 2017, 21(4), 28-32, ISSN 1335-2393.</w:t>
            </w:r>
          </w:p>
          <w:p w14:paraId="12E10219" w14:textId="77777777" w:rsidR="008550CB" w:rsidRPr="00AC21D4" w:rsidRDefault="008550CB" w:rsidP="005B0900">
            <w:r w:rsidRPr="00AC21D4">
              <w:rPr>
                <w:b/>
              </w:rPr>
              <w:t>JANÁČOVÁ, D. (65%),</w:t>
            </w:r>
            <w:r w:rsidRPr="00AC21D4">
              <w:t xml:space="preserve"> KŘENEK, J., LÍŠKA, O. a R. DRGA. Simulace teplotního namáhání v desce plošného spoje pomocí software Pro/ENGINEER. </w:t>
            </w:r>
            <w:r w:rsidRPr="00AC21D4">
              <w:rPr>
                <w:i/>
              </w:rPr>
              <w:t>Strojárstvo</w:t>
            </w:r>
            <w:r w:rsidRPr="00AC21D4">
              <w:t>, 2017, 9, 130-131. ISSN 1335-2938.</w:t>
            </w:r>
          </w:p>
          <w:p w14:paraId="5D1A41D6" w14:textId="5C6D2BB1" w:rsidR="008550CB" w:rsidRPr="00AC21D4" w:rsidRDefault="008550CB" w:rsidP="005B0900">
            <w:r w:rsidRPr="00AC21D4">
              <w:t xml:space="preserve">SVIATSKI, V., REPKO, A., </w:t>
            </w:r>
            <w:r w:rsidRPr="00AC21D4">
              <w:rPr>
                <w:b/>
              </w:rPr>
              <w:t>JANÁČOVÁ, D. (25%),</w:t>
            </w:r>
            <w:r w:rsidRPr="00AC21D4">
              <w:t xml:space="preserve"> IVANDIČ, Ž., PERMINOVA, O. a Y. NIKITIN. Regeneration of a </w:t>
            </w:r>
            <w:ins w:id="2986" w:author="Jiří Vojtěšek" w:date="2018-11-18T19:54:00Z">
              <w:r w:rsidR="00213049">
                <w:t>F</w:t>
              </w:r>
            </w:ins>
            <w:del w:id="2987" w:author="Jiří Vojtěšek" w:date="2018-11-18T19:54:00Z">
              <w:r w:rsidRPr="00AC21D4" w:rsidDel="00213049">
                <w:delText>f</w:delText>
              </w:r>
            </w:del>
            <w:r w:rsidRPr="00AC21D4">
              <w:t xml:space="preserve">ibrous </w:t>
            </w:r>
            <w:ins w:id="2988" w:author="Jiří Vojtěšek" w:date="2018-11-18T19:54:00Z">
              <w:r w:rsidR="00213049">
                <w:t>S</w:t>
              </w:r>
            </w:ins>
            <w:del w:id="2989" w:author="Jiří Vojtěšek" w:date="2018-11-18T19:54:00Z">
              <w:r w:rsidRPr="00AC21D4" w:rsidDel="00213049">
                <w:delText>s</w:delText>
              </w:r>
            </w:del>
            <w:r w:rsidRPr="00AC21D4">
              <w:t xml:space="preserve">orbent </w:t>
            </w:r>
            <w:ins w:id="2990" w:author="Jiří Vojtěšek" w:date="2018-11-18T19:54:00Z">
              <w:r w:rsidR="00213049">
                <w:t>B</w:t>
              </w:r>
            </w:ins>
            <w:del w:id="2991" w:author="Jiří Vojtěšek" w:date="2018-11-18T19:54:00Z">
              <w:r w:rsidRPr="00AC21D4" w:rsidDel="00213049">
                <w:delText>b</w:delText>
              </w:r>
            </w:del>
            <w:r w:rsidRPr="00AC21D4">
              <w:t xml:space="preserve">ased on a </w:t>
            </w:r>
            <w:ins w:id="2992" w:author="Jiří Vojtěšek" w:date="2018-11-18T19:54:00Z">
              <w:r w:rsidR="00213049">
                <w:t>C</w:t>
              </w:r>
            </w:ins>
            <w:del w:id="2993" w:author="Jiří Vojtěšek" w:date="2018-11-18T19:54:00Z">
              <w:r w:rsidRPr="00AC21D4" w:rsidDel="00213049">
                <w:delText>c</w:delText>
              </w:r>
            </w:del>
            <w:r w:rsidRPr="00AC21D4">
              <w:t xml:space="preserve">entrifugal </w:t>
            </w:r>
            <w:ins w:id="2994" w:author="Jiří Vojtěšek" w:date="2018-11-18T19:54:00Z">
              <w:r w:rsidR="00213049">
                <w:t>P</w:t>
              </w:r>
            </w:ins>
            <w:del w:id="2995" w:author="Jiří Vojtěšek" w:date="2018-11-18T19:54:00Z">
              <w:r w:rsidRPr="00AC21D4" w:rsidDel="00213049">
                <w:delText>p</w:delText>
              </w:r>
            </w:del>
            <w:r w:rsidRPr="00AC21D4">
              <w:t xml:space="preserve">rocess for </w:t>
            </w:r>
            <w:ins w:id="2996" w:author="Jiří Vojtěšek" w:date="2018-11-18T19:54:00Z">
              <w:r w:rsidR="00213049">
                <w:t>E</w:t>
              </w:r>
            </w:ins>
            <w:del w:id="2997" w:author="Jiří Vojtěšek" w:date="2018-11-18T19:54:00Z">
              <w:r w:rsidRPr="00AC21D4" w:rsidDel="00213049">
                <w:delText>e</w:delText>
              </w:r>
            </w:del>
            <w:r w:rsidRPr="00AC21D4">
              <w:t xml:space="preserve">nvironmental </w:t>
            </w:r>
            <w:ins w:id="2998" w:author="Jiří Vojtěšek" w:date="2018-11-18T19:54:00Z">
              <w:r w:rsidR="00213049">
                <w:t>G</w:t>
              </w:r>
            </w:ins>
            <w:del w:id="2999" w:author="Jiří Vojtěšek" w:date="2018-11-18T19:54:00Z">
              <w:r w:rsidRPr="00AC21D4" w:rsidDel="00213049">
                <w:delText>g</w:delText>
              </w:r>
            </w:del>
            <w:r w:rsidRPr="00AC21D4">
              <w:t xml:space="preserve">eology of </w:t>
            </w:r>
            <w:ins w:id="3000" w:author="Jiří Vojtěšek" w:date="2018-11-18T19:54:00Z">
              <w:r w:rsidR="00213049">
                <w:t>O</w:t>
              </w:r>
            </w:ins>
            <w:del w:id="3001" w:author="Jiří Vojtěšek" w:date="2018-11-18T19:54:00Z">
              <w:r w:rsidRPr="00AC21D4" w:rsidDel="00213049">
                <w:delText>o</w:delText>
              </w:r>
            </w:del>
            <w:r w:rsidRPr="00AC21D4">
              <w:t xml:space="preserve">il and </w:t>
            </w:r>
            <w:ins w:id="3002" w:author="Jiří Vojtěšek" w:date="2018-11-18T19:54:00Z">
              <w:r w:rsidR="00213049">
                <w:t>G</w:t>
              </w:r>
            </w:ins>
            <w:del w:id="3003" w:author="Jiří Vojtěšek" w:date="2018-11-18T19:54:00Z">
              <w:r w:rsidRPr="00AC21D4" w:rsidDel="00213049">
                <w:delText>g</w:delText>
              </w:r>
            </w:del>
            <w:r w:rsidRPr="00AC21D4">
              <w:t xml:space="preserve">roundwater </w:t>
            </w:r>
            <w:ins w:id="3004" w:author="Jiří Vojtěšek" w:date="2018-11-18T19:54:00Z">
              <w:r w:rsidR="00213049">
                <w:t>D</w:t>
              </w:r>
            </w:ins>
            <w:del w:id="3005" w:author="Jiří Vojtěšek" w:date="2018-11-18T19:54:00Z">
              <w:r w:rsidRPr="00AC21D4" w:rsidDel="00213049">
                <w:delText>d</w:delText>
              </w:r>
            </w:del>
            <w:r w:rsidRPr="00AC21D4">
              <w:t xml:space="preserve">egradation. </w:t>
            </w:r>
            <w:r w:rsidRPr="00AC21D4">
              <w:rPr>
                <w:i/>
              </w:rPr>
              <w:t>Acta Montanistica Slovaca</w:t>
            </w:r>
            <w:r w:rsidRPr="00AC21D4">
              <w:t xml:space="preserve">, 2016, roč. 21, č. 4, s. 272-279. ISSN 1335-1788. </w:t>
            </w:r>
          </w:p>
          <w:p w14:paraId="535C96E4" w14:textId="77777777" w:rsidR="008550CB" w:rsidRPr="00AC21D4" w:rsidRDefault="008550CB" w:rsidP="005B0900">
            <w:r w:rsidRPr="00AC21D4">
              <w:t xml:space="preserve">MOKREJŠ, P., </w:t>
            </w:r>
            <w:r w:rsidRPr="00AC21D4">
              <w:rPr>
                <w:b/>
              </w:rPr>
              <w:t>JANÁČOVÁ, D. (20%),</w:t>
            </w:r>
            <w:r w:rsidRPr="00AC21D4">
              <w:t xml:space="preserve"> BENÍČEK, L., PLACHÝ, T. a P. SVOBODA. Optimising Conditions for Preparing Collagen-type Hydrolysates. </w:t>
            </w:r>
            <w:r w:rsidRPr="00AC21D4">
              <w:rPr>
                <w:i/>
              </w:rPr>
              <w:t>Journal of the Society of Leather Technologists and Chemists</w:t>
            </w:r>
            <w:r w:rsidRPr="00AC21D4">
              <w:t>, roč. 100, č. 3, s. 114-121. ISSN 0144-0322. 2016, UTB ve Zlíně.</w:t>
            </w:r>
          </w:p>
          <w:p w14:paraId="2215951A" w14:textId="6587C432" w:rsidR="008550CB" w:rsidRPr="003B5737" w:rsidRDefault="008550CB" w:rsidP="005B0900">
            <w:r w:rsidRPr="00AC21D4">
              <w:rPr>
                <w:b/>
              </w:rPr>
              <w:t>JANÁČOVÁ, D. (30%),</w:t>
            </w:r>
            <w:r w:rsidRPr="00AC21D4">
              <w:t xml:space="preserve"> CHARVÁTOVÁ, H., KOLOMAZNÍK, K., FIALKA, M., MOKREJŠ, P. a V. VAŠEK. Interactive </w:t>
            </w:r>
            <w:ins w:id="3006" w:author="Jiří Vojtěšek" w:date="2018-11-18T19:53:00Z">
              <w:r w:rsidR="00213049">
                <w:t>S</w:t>
              </w:r>
            </w:ins>
            <w:del w:id="3007" w:author="Jiří Vojtěšek" w:date="2018-11-18T19:53:00Z">
              <w:r w:rsidRPr="00AC21D4" w:rsidDel="00213049">
                <w:delText>s</w:delText>
              </w:r>
            </w:del>
            <w:r w:rsidRPr="00AC21D4">
              <w:t xml:space="preserve">oftware </w:t>
            </w:r>
            <w:ins w:id="3008" w:author="Jiří Vojtěšek" w:date="2018-11-18T19:53:00Z">
              <w:r w:rsidR="00213049">
                <w:t>A</w:t>
              </w:r>
            </w:ins>
            <w:del w:id="3009" w:author="Jiří Vojtěšek" w:date="2018-11-18T19:53:00Z">
              <w:r w:rsidRPr="00AC21D4" w:rsidDel="00213049">
                <w:delText>a</w:delText>
              </w:r>
            </w:del>
            <w:r w:rsidRPr="00AC21D4">
              <w:t xml:space="preserve">pplication for </w:t>
            </w:r>
            <w:ins w:id="3010" w:author="Jiří Vojtěšek" w:date="2018-11-18T19:53:00Z">
              <w:r w:rsidR="00213049">
                <w:t>C</w:t>
              </w:r>
            </w:ins>
            <w:del w:id="3011" w:author="Jiří Vojtěšek" w:date="2018-11-18T19:53:00Z">
              <w:r w:rsidRPr="00AC21D4" w:rsidDel="00213049">
                <w:delText>c</w:delText>
              </w:r>
            </w:del>
            <w:r w:rsidRPr="00AC21D4">
              <w:t xml:space="preserve">alculation of </w:t>
            </w:r>
            <w:ins w:id="3012" w:author="Jiří Vojtěšek" w:date="2018-11-18T19:53:00Z">
              <w:r w:rsidR="00213049">
                <w:t>N</w:t>
              </w:r>
            </w:ins>
            <w:del w:id="3013" w:author="Jiří Vojtěšek" w:date="2018-11-18T19:53:00Z">
              <w:r w:rsidRPr="00AC21D4" w:rsidDel="00213049">
                <w:delText>n</w:delText>
              </w:r>
            </w:del>
            <w:r w:rsidRPr="00AC21D4">
              <w:t xml:space="preserve">on-stationary </w:t>
            </w:r>
            <w:ins w:id="3014" w:author="Jiří Vojtěšek" w:date="2018-11-18T19:53:00Z">
              <w:r w:rsidR="00213049">
                <w:t>H</w:t>
              </w:r>
            </w:ins>
            <w:del w:id="3015" w:author="Jiří Vojtěšek" w:date="2018-11-18T19:53:00Z">
              <w:r w:rsidRPr="00AC21D4" w:rsidDel="00213049">
                <w:delText>h</w:delText>
              </w:r>
            </w:del>
            <w:r w:rsidRPr="00AC21D4">
              <w:t xml:space="preserve">eat </w:t>
            </w:r>
            <w:ins w:id="3016" w:author="Jiří Vojtěšek" w:date="2018-11-18T19:53:00Z">
              <w:r w:rsidR="00213049">
                <w:t>C</w:t>
              </w:r>
            </w:ins>
            <w:del w:id="3017" w:author="Jiří Vojtěšek" w:date="2018-11-18T19:53:00Z">
              <w:r w:rsidRPr="00AC21D4" w:rsidDel="00213049">
                <w:delText>c</w:delText>
              </w:r>
            </w:del>
            <w:r w:rsidRPr="00AC21D4">
              <w:t xml:space="preserve">onduction in a </w:t>
            </w:r>
            <w:ins w:id="3018" w:author="Jiří Vojtěšek" w:date="2018-11-18T19:53:00Z">
              <w:r w:rsidR="00213049">
                <w:t>C</w:t>
              </w:r>
            </w:ins>
            <w:del w:id="3019" w:author="Jiří Vojtěšek" w:date="2018-11-18T19:53:00Z">
              <w:r w:rsidRPr="00AC21D4" w:rsidDel="00213049">
                <w:delText>c</w:delText>
              </w:r>
            </w:del>
            <w:r w:rsidRPr="00AC21D4">
              <w:t xml:space="preserve">ylindrical </w:t>
            </w:r>
            <w:ins w:id="3020" w:author="Jiří Vojtěšek" w:date="2018-11-18T19:53:00Z">
              <w:r w:rsidR="00213049">
                <w:t>B</w:t>
              </w:r>
            </w:ins>
            <w:del w:id="3021" w:author="Jiří Vojtěšek" w:date="2018-11-18T19:53:00Z">
              <w:r w:rsidRPr="00AC21D4" w:rsidDel="00213049">
                <w:delText>b</w:delText>
              </w:r>
            </w:del>
            <w:r w:rsidRPr="00AC21D4">
              <w:t xml:space="preserve">ody. </w:t>
            </w:r>
            <w:r w:rsidRPr="00AC21D4">
              <w:rPr>
                <w:i/>
              </w:rPr>
              <w:t>Computer Applications in Engineering Education</w:t>
            </w:r>
            <w:r w:rsidRPr="00AC21D4">
              <w:t xml:space="preserve"> 21(1), 89-94, 2013. UTB ve Zlíně.</w:t>
            </w:r>
            <w:r w:rsidRPr="00004F66">
              <w:t xml:space="preserve"> </w:t>
            </w:r>
          </w:p>
        </w:tc>
      </w:tr>
      <w:tr w:rsidR="008550CB" w14:paraId="30F472D2" w14:textId="77777777" w:rsidTr="005B0900">
        <w:trPr>
          <w:trHeight w:val="218"/>
        </w:trPr>
        <w:tc>
          <w:tcPr>
            <w:tcW w:w="9859" w:type="dxa"/>
            <w:gridSpan w:val="11"/>
            <w:shd w:val="clear" w:color="auto" w:fill="F7CAAC"/>
          </w:tcPr>
          <w:p w14:paraId="466F253D" w14:textId="77777777" w:rsidR="008550CB" w:rsidRDefault="008550CB" w:rsidP="005B0900">
            <w:pPr>
              <w:rPr>
                <w:b/>
              </w:rPr>
            </w:pPr>
            <w:r>
              <w:rPr>
                <w:b/>
              </w:rPr>
              <w:t>Působení v zahraničí</w:t>
            </w:r>
          </w:p>
        </w:tc>
      </w:tr>
      <w:tr w:rsidR="008550CB" w14:paraId="66DF60F0" w14:textId="77777777" w:rsidTr="005B0900">
        <w:trPr>
          <w:trHeight w:val="328"/>
        </w:trPr>
        <w:tc>
          <w:tcPr>
            <w:tcW w:w="9859" w:type="dxa"/>
            <w:gridSpan w:val="11"/>
          </w:tcPr>
          <w:p w14:paraId="2CE5BE14" w14:textId="77777777" w:rsidR="008550CB" w:rsidRPr="009D3BE2" w:rsidRDefault="008550CB" w:rsidP="005B0900">
            <w:pPr>
              <w:rPr>
                <w:lang w:val="sk-SK"/>
              </w:rPr>
            </w:pPr>
            <w:r>
              <w:rPr>
                <w:lang w:val="sk-SK"/>
              </w:rPr>
              <w:t xml:space="preserve">12/95 - 02/1996: </w:t>
            </w:r>
            <w:r>
              <w:t>Chalmers University of Technology, Göteborg, Švédsko.</w:t>
            </w:r>
            <w:r w:rsidRPr="009D3BE2">
              <w:rPr>
                <w:lang w:val="sk-SK"/>
              </w:rPr>
              <w:t>, (</w:t>
            </w:r>
            <w:r>
              <w:rPr>
                <w:lang w:val="sk-SK"/>
              </w:rPr>
              <w:t>3</w:t>
            </w:r>
            <w:r w:rsidRPr="009D3BE2">
              <w:rPr>
                <w:lang w:val="sk-SK"/>
              </w:rPr>
              <w:t>-měsíční studijní pobyt);</w:t>
            </w:r>
          </w:p>
          <w:p w14:paraId="04B9CC4D" w14:textId="77777777" w:rsidR="008550CB" w:rsidRPr="003232CF" w:rsidRDefault="008550CB" w:rsidP="005B0900">
            <w:pPr>
              <w:rPr>
                <w:lang w:val="sk-SK"/>
              </w:rPr>
            </w:pPr>
            <w:r>
              <w:rPr>
                <w:lang w:val="sk-SK"/>
              </w:rPr>
              <w:t>01 - 03/1999</w:t>
            </w:r>
            <w:r w:rsidRPr="00AA053F">
              <w:t>:  Roland Spranz Unternehmensberatung Bonn, Querfurt, Německo</w:t>
            </w:r>
            <w:r>
              <w:t xml:space="preserve"> </w:t>
            </w:r>
            <w:r w:rsidRPr="009D3BE2">
              <w:rPr>
                <w:lang w:val="sk-SK"/>
              </w:rPr>
              <w:t>(3-měsíční studijní pobyt);</w:t>
            </w:r>
          </w:p>
        </w:tc>
      </w:tr>
      <w:tr w:rsidR="008550CB" w14:paraId="66EE5B1D" w14:textId="77777777" w:rsidTr="005B0900">
        <w:trPr>
          <w:cantSplit/>
          <w:trHeight w:val="470"/>
        </w:trPr>
        <w:tc>
          <w:tcPr>
            <w:tcW w:w="2518" w:type="dxa"/>
            <w:shd w:val="clear" w:color="auto" w:fill="F7CAAC"/>
          </w:tcPr>
          <w:p w14:paraId="2296D585" w14:textId="77777777" w:rsidR="008550CB" w:rsidRDefault="008550CB" w:rsidP="005B0900">
            <w:pPr>
              <w:rPr>
                <w:b/>
              </w:rPr>
            </w:pPr>
            <w:r>
              <w:rPr>
                <w:b/>
              </w:rPr>
              <w:t xml:space="preserve">Podpis </w:t>
            </w:r>
          </w:p>
        </w:tc>
        <w:tc>
          <w:tcPr>
            <w:tcW w:w="4536" w:type="dxa"/>
            <w:gridSpan w:val="5"/>
          </w:tcPr>
          <w:p w14:paraId="0F8A0C3D" w14:textId="77777777" w:rsidR="008550CB" w:rsidRDefault="008550CB" w:rsidP="005B0900"/>
        </w:tc>
        <w:tc>
          <w:tcPr>
            <w:tcW w:w="786" w:type="dxa"/>
            <w:gridSpan w:val="2"/>
            <w:shd w:val="clear" w:color="auto" w:fill="F7CAAC"/>
          </w:tcPr>
          <w:p w14:paraId="3E042720" w14:textId="77777777" w:rsidR="008550CB" w:rsidRDefault="008550CB" w:rsidP="005B0900">
            <w:r>
              <w:rPr>
                <w:b/>
              </w:rPr>
              <w:t>datum</w:t>
            </w:r>
          </w:p>
        </w:tc>
        <w:tc>
          <w:tcPr>
            <w:tcW w:w="2019" w:type="dxa"/>
            <w:gridSpan w:val="3"/>
          </w:tcPr>
          <w:p w14:paraId="405DBB7C" w14:textId="75B2FF9A" w:rsidR="008550CB" w:rsidRDefault="008550CB" w:rsidP="005B0900">
            <w:r>
              <w:t>28. 8. 2018</w:t>
            </w:r>
          </w:p>
        </w:tc>
      </w:tr>
    </w:tbl>
    <w:p w14:paraId="612A43EC" w14:textId="77777777" w:rsidR="008550CB" w:rsidRDefault="008550CB" w:rsidP="008550CB"/>
    <w:p w14:paraId="2D7C8D27" w14:textId="77777777" w:rsidR="008550CB" w:rsidRDefault="008550CB" w:rsidP="008550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50CB" w14:paraId="1156295F" w14:textId="77777777" w:rsidTr="005B0900">
        <w:tc>
          <w:tcPr>
            <w:tcW w:w="9859" w:type="dxa"/>
            <w:gridSpan w:val="11"/>
            <w:tcBorders>
              <w:bottom w:val="double" w:sz="4" w:space="0" w:color="auto"/>
            </w:tcBorders>
            <w:shd w:val="clear" w:color="auto" w:fill="BDD6EE"/>
          </w:tcPr>
          <w:p w14:paraId="1E3FD189" w14:textId="318099C2" w:rsidR="008550CB" w:rsidRDefault="008550CB" w:rsidP="005B0900">
            <w:pPr>
              <w:tabs>
                <w:tab w:val="right" w:pos="9602"/>
              </w:tabs>
              <w:rPr>
                <w:b/>
                <w:sz w:val="28"/>
              </w:rPr>
            </w:pPr>
            <w:r>
              <w:rPr>
                <w:b/>
                <w:sz w:val="28"/>
              </w:rPr>
              <w:lastRenderedPageBreak/>
              <w:t>C-I – Personální zabezpečení</w:t>
            </w:r>
            <w:r>
              <w:rPr>
                <w:b/>
                <w:sz w:val="28"/>
              </w:rPr>
              <w:tab/>
            </w:r>
            <w:r w:rsidRPr="00E14028">
              <w:rPr>
                <w:rStyle w:val="Odkazintenzivn"/>
              </w:rPr>
              <w:fldChar w:fldCharType="begin"/>
            </w:r>
            <w:r w:rsidRPr="00E14028">
              <w:rPr>
                <w:rStyle w:val="Odkazintenzivn"/>
              </w:rPr>
              <w:instrText xml:space="preserve"> REF AabecedniSeznam \h  \* MERGEFORMAT </w:instrText>
            </w:r>
            <w:r w:rsidRPr="00E14028">
              <w:rPr>
                <w:rStyle w:val="Odkazintenzivn"/>
              </w:rPr>
            </w:r>
            <w:r w:rsidRPr="00E14028">
              <w:rPr>
                <w:rStyle w:val="Odkazintenzivn"/>
              </w:rPr>
              <w:fldChar w:fldCharType="separate"/>
            </w:r>
            <w:r w:rsidR="00FB06C4" w:rsidRPr="00FB06C4">
              <w:rPr>
                <w:rStyle w:val="Odkazintenzivn"/>
              </w:rPr>
              <w:t>Abecední seznam</w:t>
            </w:r>
            <w:r w:rsidRPr="00E14028">
              <w:rPr>
                <w:rStyle w:val="Odkazintenzivn"/>
              </w:rPr>
              <w:fldChar w:fldCharType="end"/>
            </w:r>
          </w:p>
        </w:tc>
      </w:tr>
      <w:tr w:rsidR="008550CB" w14:paraId="4DB2EFDF" w14:textId="77777777" w:rsidTr="005B0900">
        <w:tc>
          <w:tcPr>
            <w:tcW w:w="2518" w:type="dxa"/>
            <w:tcBorders>
              <w:top w:val="double" w:sz="4" w:space="0" w:color="auto"/>
            </w:tcBorders>
            <w:shd w:val="clear" w:color="auto" w:fill="F7CAAC"/>
          </w:tcPr>
          <w:p w14:paraId="317DE89F" w14:textId="77777777" w:rsidR="008550CB" w:rsidRDefault="008550CB" w:rsidP="005B0900">
            <w:pPr>
              <w:rPr>
                <w:b/>
              </w:rPr>
            </w:pPr>
            <w:r>
              <w:rPr>
                <w:b/>
              </w:rPr>
              <w:t>Vysoká škola</w:t>
            </w:r>
          </w:p>
        </w:tc>
        <w:tc>
          <w:tcPr>
            <w:tcW w:w="7341" w:type="dxa"/>
            <w:gridSpan w:val="10"/>
          </w:tcPr>
          <w:p w14:paraId="4651DDB3" w14:textId="77777777" w:rsidR="008550CB" w:rsidRDefault="008550CB" w:rsidP="005B0900">
            <w:r>
              <w:t>Univerzita Tomáše Bati ve Zlíně</w:t>
            </w:r>
          </w:p>
        </w:tc>
      </w:tr>
      <w:tr w:rsidR="008550CB" w14:paraId="30E268B7" w14:textId="77777777" w:rsidTr="005B0900">
        <w:tc>
          <w:tcPr>
            <w:tcW w:w="2518" w:type="dxa"/>
            <w:shd w:val="clear" w:color="auto" w:fill="F7CAAC"/>
          </w:tcPr>
          <w:p w14:paraId="64A921AA" w14:textId="77777777" w:rsidR="008550CB" w:rsidRDefault="008550CB" w:rsidP="005B0900">
            <w:pPr>
              <w:rPr>
                <w:b/>
              </w:rPr>
            </w:pPr>
            <w:r>
              <w:rPr>
                <w:b/>
              </w:rPr>
              <w:t>Součást vysoké školy</w:t>
            </w:r>
          </w:p>
        </w:tc>
        <w:tc>
          <w:tcPr>
            <w:tcW w:w="7341" w:type="dxa"/>
            <w:gridSpan w:val="10"/>
          </w:tcPr>
          <w:p w14:paraId="477D66ED" w14:textId="77777777" w:rsidR="008550CB" w:rsidRDefault="008550CB" w:rsidP="005B0900">
            <w:r>
              <w:t>Fakulta aplikované informatiky</w:t>
            </w:r>
          </w:p>
        </w:tc>
      </w:tr>
      <w:tr w:rsidR="008550CB" w14:paraId="57EB5EB8" w14:textId="77777777" w:rsidTr="005B0900">
        <w:tc>
          <w:tcPr>
            <w:tcW w:w="2518" w:type="dxa"/>
            <w:shd w:val="clear" w:color="auto" w:fill="F7CAAC"/>
          </w:tcPr>
          <w:p w14:paraId="78D80D6B" w14:textId="77777777" w:rsidR="008550CB" w:rsidRDefault="008550CB" w:rsidP="005B0900">
            <w:pPr>
              <w:rPr>
                <w:b/>
              </w:rPr>
            </w:pPr>
            <w:r>
              <w:rPr>
                <w:b/>
              </w:rPr>
              <w:t>Název studijního programu</w:t>
            </w:r>
          </w:p>
        </w:tc>
        <w:tc>
          <w:tcPr>
            <w:tcW w:w="7341" w:type="dxa"/>
            <w:gridSpan w:val="10"/>
          </w:tcPr>
          <w:p w14:paraId="1387B304" w14:textId="77777777" w:rsidR="008550CB" w:rsidRDefault="008550CB" w:rsidP="005B0900">
            <w:r>
              <w:t>Bezpečnostní technologie, systémy a management</w:t>
            </w:r>
          </w:p>
        </w:tc>
      </w:tr>
      <w:tr w:rsidR="008550CB" w14:paraId="356B7CC2" w14:textId="77777777" w:rsidTr="005B0900">
        <w:tc>
          <w:tcPr>
            <w:tcW w:w="2518" w:type="dxa"/>
            <w:shd w:val="clear" w:color="auto" w:fill="F7CAAC"/>
          </w:tcPr>
          <w:p w14:paraId="7B9D9082" w14:textId="77777777" w:rsidR="008550CB" w:rsidRDefault="008550CB" w:rsidP="005B0900">
            <w:pPr>
              <w:rPr>
                <w:b/>
              </w:rPr>
            </w:pPr>
            <w:r>
              <w:rPr>
                <w:b/>
              </w:rPr>
              <w:t>Jméno a příjmení</w:t>
            </w:r>
          </w:p>
        </w:tc>
        <w:tc>
          <w:tcPr>
            <w:tcW w:w="4536" w:type="dxa"/>
            <w:gridSpan w:val="5"/>
          </w:tcPr>
          <w:p w14:paraId="66BDB8FF" w14:textId="77777777" w:rsidR="008550CB" w:rsidRDefault="008550CB" w:rsidP="005B0900">
            <w:r>
              <w:t xml:space="preserve">Roman </w:t>
            </w:r>
            <w:bookmarkStart w:id="3022" w:name="ajasek"/>
            <w:r>
              <w:t>Jašek</w:t>
            </w:r>
            <w:bookmarkEnd w:id="3022"/>
          </w:p>
        </w:tc>
        <w:tc>
          <w:tcPr>
            <w:tcW w:w="709" w:type="dxa"/>
            <w:shd w:val="clear" w:color="auto" w:fill="F7CAAC"/>
          </w:tcPr>
          <w:p w14:paraId="176EEC86" w14:textId="77777777" w:rsidR="008550CB" w:rsidRDefault="008550CB" w:rsidP="005B0900">
            <w:pPr>
              <w:rPr>
                <w:b/>
              </w:rPr>
            </w:pPr>
            <w:r>
              <w:rPr>
                <w:b/>
              </w:rPr>
              <w:t>Tituly</w:t>
            </w:r>
          </w:p>
        </w:tc>
        <w:tc>
          <w:tcPr>
            <w:tcW w:w="2096" w:type="dxa"/>
            <w:gridSpan w:val="4"/>
          </w:tcPr>
          <w:p w14:paraId="15749B03" w14:textId="77777777" w:rsidR="008550CB" w:rsidRDefault="008550CB" w:rsidP="005B0900">
            <w:r>
              <w:t>prof., Mgr., Ph.D.</w:t>
            </w:r>
          </w:p>
        </w:tc>
      </w:tr>
      <w:tr w:rsidR="008550CB" w14:paraId="01E42225" w14:textId="77777777" w:rsidTr="005B0900">
        <w:tc>
          <w:tcPr>
            <w:tcW w:w="2518" w:type="dxa"/>
            <w:shd w:val="clear" w:color="auto" w:fill="F7CAAC"/>
          </w:tcPr>
          <w:p w14:paraId="779E00EE" w14:textId="77777777" w:rsidR="008550CB" w:rsidRDefault="008550CB" w:rsidP="005B0900">
            <w:pPr>
              <w:rPr>
                <w:b/>
              </w:rPr>
            </w:pPr>
            <w:r>
              <w:rPr>
                <w:b/>
              </w:rPr>
              <w:t>Rok narození</w:t>
            </w:r>
          </w:p>
        </w:tc>
        <w:tc>
          <w:tcPr>
            <w:tcW w:w="829" w:type="dxa"/>
          </w:tcPr>
          <w:p w14:paraId="03969E3B" w14:textId="77777777" w:rsidR="008550CB" w:rsidRDefault="008550CB" w:rsidP="005B0900">
            <w:r>
              <w:t>1965</w:t>
            </w:r>
          </w:p>
        </w:tc>
        <w:tc>
          <w:tcPr>
            <w:tcW w:w="1721" w:type="dxa"/>
            <w:shd w:val="clear" w:color="auto" w:fill="F7CAAC"/>
          </w:tcPr>
          <w:p w14:paraId="4440E2F9" w14:textId="77777777" w:rsidR="008550CB" w:rsidRDefault="008550CB" w:rsidP="005B0900">
            <w:pPr>
              <w:rPr>
                <w:b/>
              </w:rPr>
            </w:pPr>
            <w:r>
              <w:rPr>
                <w:b/>
              </w:rPr>
              <w:t>typ vztahu k VŠ</w:t>
            </w:r>
          </w:p>
        </w:tc>
        <w:tc>
          <w:tcPr>
            <w:tcW w:w="992" w:type="dxa"/>
            <w:gridSpan w:val="2"/>
          </w:tcPr>
          <w:p w14:paraId="08504460" w14:textId="77777777" w:rsidR="008550CB" w:rsidRDefault="008550CB" w:rsidP="005B0900">
            <w:r>
              <w:t>pp</w:t>
            </w:r>
          </w:p>
        </w:tc>
        <w:tc>
          <w:tcPr>
            <w:tcW w:w="994" w:type="dxa"/>
            <w:shd w:val="clear" w:color="auto" w:fill="F7CAAC"/>
          </w:tcPr>
          <w:p w14:paraId="0A5BC928" w14:textId="77777777" w:rsidR="008550CB" w:rsidRDefault="008550CB" w:rsidP="005B0900">
            <w:pPr>
              <w:rPr>
                <w:b/>
              </w:rPr>
            </w:pPr>
            <w:r>
              <w:rPr>
                <w:b/>
              </w:rPr>
              <w:t>rozsah</w:t>
            </w:r>
          </w:p>
        </w:tc>
        <w:tc>
          <w:tcPr>
            <w:tcW w:w="709" w:type="dxa"/>
          </w:tcPr>
          <w:p w14:paraId="7E40B26F" w14:textId="77777777" w:rsidR="008550CB" w:rsidRDefault="008550CB" w:rsidP="005B0900">
            <w:r>
              <w:t>40</w:t>
            </w:r>
          </w:p>
        </w:tc>
        <w:tc>
          <w:tcPr>
            <w:tcW w:w="709" w:type="dxa"/>
            <w:gridSpan w:val="2"/>
            <w:shd w:val="clear" w:color="auto" w:fill="F7CAAC"/>
          </w:tcPr>
          <w:p w14:paraId="130A414A" w14:textId="77777777" w:rsidR="008550CB" w:rsidRDefault="008550CB" w:rsidP="005B0900">
            <w:pPr>
              <w:rPr>
                <w:b/>
              </w:rPr>
            </w:pPr>
            <w:r>
              <w:rPr>
                <w:b/>
              </w:rPr>
              <w:t>do kdy</w:t>
            </w:r>
          </w:p>
        </w:tc>
        <w:tc>
          <w:tcPr>
            <w:tcW w:w="1387" w:type="dxa"/>
            <w:gridSpan w:val="2"/>
          </w:tcPr>
          <w:p w14:paraId="0B777C31" w14:textId="77777777" w:rsidR="008550CB" w:rsidRDefault="008550CB" w:rsidP="005B0900">
            <w:r>
              <w:t>N</w:t>
            </w:r>
          </w:p>
        </w:tc>
      </w:tr>
      <w:tr w:rsidR="008550CB" w14:paraId="4C5EA140" w14:textId="77777777" w:rsidTr="005B0900">
        <w:tc>
          <w:tcPr>
            <w:tcW w:w="5068" w:type="dxa"/>
            <w:gridSpan w:val="3"/>
            <w:shd w:val="clear" w:color="auto" w:fill="F7CAAC"/>
          </w:tcPr>
          <w:p w14:paraId="27FE9DB7" w14:textId="77777777" w:rsidR="008550CB" w:rsidRDefault="008550CB" w:rsidP="005B0900">
            <w:pPr>
              <w:rPr>
                <w:b/>
              </w:rPr>
            </w:pPr>
            <w:r>
              <w:rPr>
                <w:b/>
              </w:rPr>
              <w:t>Typ vztahu na součásti VŠ, která uskutečňuje st. program</w:t>
            </w:r>
          </w:p>
        </w:tc>
        <w:tc>
          <w:tcPr>
            <w:tcW w:w="992" w:type="dxa"/>
            <w:gridSpan w:val="2"/>
          </w:tcPr>
          <w:p w14:paraId="6DF538C4" w14:textId="77777777" w:rsidR="008550CB" w:rsidRDefault="008550CB" w:rsidP="005B0900">
            <w:del w:id="3023" w:author="Milan Navrátil" w:date="2018-11-13T11:49:00Z">
              <w:r w:rsidDel="00713C47">
                <w:delText>pp</w:delText>
              </w:r>
            </w:del>
          </w:p>
        </w:tc>
        <w:tc>
          <w:tcPr>
            <w:tcW w:w="994" w:type="dxa"/>
            <w:shd w:val="clear" w:color="auto" w:fill="F7CAAC"/>
          </w:tcPr>
          <w:p w14:paraId="738FAC63" w14:textId="77777777" w:rsidR="008550CB" w:rsidRDefault="008550CB" w:rsidP="005B0900">
            <w:pPr>
              <w:rPr>
                <w:b/>
              </w:rPr>
            </w:pPr>
            <w:r>
              <w:rPr>
                <w:b/>
              </w:rPr>
              <w:t>rozsah</w:t>
            </w:r>
          </w:p>
        </w:tc>
        <w:tc>
          <w:tcPr>
            <w:tcW w:w="709" w:type="dxa"/>
          </w:tcPr>
          <w:p w14:paraId="69D55576" w14:textId="77777777" w:rsidR="008550CB" w:rsidRDefault="008550CB" w:rsidP="005B0900">
            <w:del w:id="3024" w:author="Milan Navrátil" w:date="2018-11-13T11:49:00Z">
              <w:r w:rsidDel="00713C47">
                <w:delText>40</w:delText>
              </w:r>
            </w:del>
          </w:p>
        </w:tc>
        <w:tc>
          <w:tcPr>
            <w:tcW w:w="709" w:type="dxa"/>
            <w:gridSpan w:val="2"/>
            <w:shd w:val="clear" w:color="auto" w:fill="F7CAAC"/>
          </w:tcPr>
          <w:p w14:paraId="383C87AE" w14:textId="77777777" w:rsidR="008550CB" w:rsidRDefault="008550CB" w:rsidP="005B0900">
            <w:pPr>
              <w:rPr>
                <w:b/>
              </w:rPr>
            </w:pPr>
            <w:r>
              <w:rPr>
                <w:b/>
              </w:rPr>
              <w:t>do kdy</w:t>
            </w:r>
          </w:p>
        </w:tc>
        <w:tc>
          <w:tcPr>
            <w:tcW w:w="1387" w:type="dxa"/>
            <w:gridSpan w:val="2"/>
          </w:tcPr>
          <w:p w14:paraId="052DE2B3" w14:textId="77777777" w:rsidR="008550CB" w:rsidRDefault="008550CB" w:rsidP="005B0900">
            <w:del w:id="3025" w:author="Milan Navrátil" w:date="2018-11-13T11:49:00Z">
              <w:r w:rsidDel="00713C47">
                <w:delText>N</w:delText>
              </w:r>
            </w:del>
          </w:p>
        </w:tc>
      </w:tr>
      <w:tr w:rsidR="008550CB" w14:paraId="3711A8B4" w14:textId="77777777" w:rsidTr="005B0900">
        <w:tc>
          <w:tcPr>
            <w:tcW w:w="6060" w:type="dxa"/>
            <w:gridSpan w:val="5"/>
            <w:shd w:val="clear" w:color="auto" w:fill="F7CAAC"/>
          </w:tcPr>
          <w:p w14:paraId="655D053D" w14:textId="77777777" w:rsidR="008550CB" w:rsidRDefault="008550CB" w:rsidP="005B0900">
            <w:r>
              <w:rPr>
                <w:b/>
              </w:rPr>
              <w:t>Další současná působení jako akademický pracovník na jiných VŠ</w:t>
            </w:r>
          </w:p>
        </w:tc>
        <w:tc>
          <w:tcPr>
            <w:tcW w:w="1703" w:type="dxa"/>
            <w:gridSpan w:val="2"/>
            <w:shd w:val="clear" w:color="auto" w:fill="F7CAAC"/>
          </w:tcPr>
          <w:p w14:paraId="3C9EF211" w14:textId="77777777" w:rsidR="008550CB" w:rsidRDefault="008550CB" w:rsidP="005B0900">
            <w:pPr>
              <w:rPr>
                <w:b/>
              </w:rPr>
            </w:pPr>
            <w:r>
              <w:rPr>
                <w:b/>
              </w:rPr>
              <w:t>typ prac. vztahu</w:t>
            </w:r>
          </w:p>
        </w:tc>
        <w:tc>
          <w:tcPr>
            <w:tcW w:w="2096" w:type="dxa"/>
            <w:gridSpan w:val="4"/>
            <w:shd w:val="clear" w:color="auto" w:fill="F7CAAC"/>
          </w:tcPr>
          <w:p w14:paraId="38B94826" w14:textId="77777777" w:rsidR="008550CB" w:rsidRDefault="008550CB" w:rsidP="005B0900">
            <w:pPr>
              <w:rPr>
                <w:b/>
              </w:rPr>
            </w:pPr>
            <w:r>
              <w:rPr>
                <w:b/>
              </w:rPr>
              <w:t>rozsah</w:t>
            </w:r>
          </w:p>
        </w:tc>
      </w:tr>
      <w:tr w:rsidR="008550CB" w14:paraId="2C748789" w14:textId="77777777" w:rsidTr="005B0900">
        <w:tc>
          <w:tcPr>
            <w:tcW w:w="6060" w:type="dxa"/>
            <w:gridSpan w:val="5"/>
          </w:tcPr>
          <w:p w14:paraId="3B81E57F" w14:textId="77777777" w:rsidR="008550CB" w:rsidRDefault="008550CB" w:rsidP="005B0900">
            <w:r>
              <w:t>Vysoká škola logistiky o.p.s.</w:t>
            </w:r>
          </w:p>
        </w:tc>
        <w:tc>
          <w:tcPr>
            <w:tcW w:w="1703" w:type="dxa"/>
            <w:gridSpan w:val="2"/>
          </w:tcPr>
          <w:p w14:paraId="014E0664" w14:textId="77777777" w:rsidR="008550CB" w:rsidRDefault="008550CB" w:rsidP="005B0900">
            <w:r>
              <w:t>pp</w:t>
            </w:r>
          </w:p>
        </w:tc>
        <w:tc>
          <w:tcPr>
            <w:tcW w:w="2096" w:type="dxa"/>
            <w:gridSpan w:val="4"/>
          </w:tcPr>
          <w:p w14:paraId="2957E838" w14:textId="77777777" w:rsidR="008550CB" w:rsidRDefault="008550CB" w:rsidP="005B0900">
            <w:r>
              <w:t>20</w:t>
            </w:r>
          </w:p>
        </w:tc>
      </w:tr>
      <w:tr w:rsidR="008550CB" w14:paraId="4463FFD6" w14:textId="77777777" w:rsidTr="005B0900">
        <w:tc>
          <w:tcPr>
            <w:tcW w:w="6060" w:type="dxa"/>
            <w:gridSpan w:val="5"/>
          </w:tcPr>
          <w:p w14:paraId="0D8053EC" w14:textId="77777777" w:rsidR="008550CB" w:rsidRDefault="008550CB" w:rsidP="005B0900"/>
        </w:tc>
        <w:tc>
          <w:tcPr>
            <w:tcW w:w="1703" w:type="dxa"/>
            <w:gridSpan w:val="2"/>
          </w:tcPr>
          <w:p w14:paraId="0F2048F6" w14:textId="77777777" w:rsidR="008550CB" w:rsidRDefault="008550CB" w:rsidP="005B0900"/>
        </w:tc>
        <w:tc>
          <w:tcPr>
            <w:tcW w:w="2096" w:type="dxa"/>
            <w:gridSpan w:val="4"/>
          </w:tcPr>
          <w:p w14:paraId="649BB462" w14:textId="77777777" w:rsidR="008550CB" w:rsidRDefault="008550CB" w:rsidP="005B0900"/>
        </w:tc>
      </w:tr>
      <w:tr w:rsidR="008550CB" w14:paraId="6B6D63B0" w14:textId="77777777" w:rsidTr="005B0900">
        <w:tc>
          <w:tcPr>
            <w:tcW w:w="9859" w:type="dxa"/>
            <w:gridSpan w:val="11"/>
            <w:shd w:val="clear" w:color="auto" w:fill="F7CAAC"/>
          </w:tcPr>
          <w:p w14:paraId="4B5A8A03" w14:textId="77777777" w:rsidR="008550CB" w:rsidRDefault="008550CB" w:rsidP="005B0900">
            <w:r>
              <w:rPr>
                <w:b/>
              </w:rPr>
              <w:t>Předměty příslušného studijního programu a způsob zapojení do jejich výuky, příp. další zapojení do uskutečňování studijního programu</w:t>
            </w:r>
          </w:p>
        </w:tc>
      </w:tr>
      <w:tr w:rsidR="008550CB" w14:paraId="156D57D6" w14:textId="77777777" w:rsidTr="005B0900">
        <w:trPr>
          <w:trHeight w:val="331"/>
        </w:trPr>
        <w:tc>
          <w:tcPr>
            <w:tcW w:w="9859" w:type="dxa"/>
            <w:gridSpan w:val="11"/>
            <w:tcBorders>
              <w:top w:val="nil"/>
            </w:tcBorders>
          </w:tcPr>
          <w:p w14:paraId="5E964588" w14:textId="77777777" w:rsidR="008550CB" w:rsidRDefault="008550CB" w:rsidP="005B0900">
            <w:r w:rsidRPr="00C678E8">
              <w:t>Počítačové viry a bezpečnost -</w:t>
            </w:r>
            <w:r>
              <w:t xml:space="preserve"> garant, přednášející (100 %)</w:t>
            </w:r>
          </w:p>
          <w:p w14:paraId="45F65024" w14:textId="77777777" w:rsidR="008550CB" w:rsidRDefault="008550CB" w:rsidP="005B0900">
            <w:r>
              <w:t>Bezpečnost informačních systémů - garant, přednášející (100 %)</w:t>
            </w:r>
          </w:p>
        </w:tc>
      </w:tr>
      <w:tr w:rsidR="008550CB" w14:paraId="16FB3B61" w14:textId="77777777" w:rsidTr="005B0900">
        <w:tc>
          <w:tcPr>
            <w:tcW w:w="9859" w:type="dxa"/>
            <w:gridSpan w:val="11"/>
            <w:shd w:val="clear" w:color="auto" w:fill="F7CAAC"/>
          </w:tcPr>
          <w:p w14:paraId="1ECF6FA8" w14:textId="77777777" w:rsidR="008550CB" w:rsidRDefault="008550CB" w:rsidP="005B0900">
            <w:r>
              <w:rPr>
                <w:b/>
              </w:rPr>
              <w:t xml:space="preserve">Údaje o vzdělání na VŠ </w:t>
            </w:r>
          </w:p>
        </w:tc>
      </w:tr>
      <w:tr w:rsidR="008550CB" w14:paraId="5A418028" w14:textId="77777777" w:rsidTr="005B0900">
        <w:trPr>
          <w:trHeight w:val="1055"/>
        </w:trPr>
        <w:tc>
          <w:tcPr>
            <w:tcW w:w="9859" w:type="dxa"/>
            <w:gridSpan w:val="11"/>
          </w:tcPr>
          <w:p w14:paraId="3F21A652" w14:textId="332C1C0B" w:rsidR="008550CB" w:rsidRPr="00D43CBE" w:rsidDel="00BE0D5F" w:rsidRDefault="008550CB">
            <w:pPr>
              <w:rPr>
                <w:del w:id="3026" w:author="Milan Navrátil" w:date="2018-11-12T13:20:00Z"/>
                <w:bCs/>
              </w:rPr>
            </w:pPr>
            <w:del w:id="3027" w:author="Milan Navrátil" w:date="2018-11-12T13:20:00Z">
              <w:r w:rsidRPr="00D43CBE" w:rsidDel="00BE0D5F">
                <w:rPr>
                  <w:bCs/>
                </w:rPr>
                <w:delText>2016</w:delText>
              </w:r>
              <w:r w:rsidRPr="00D43CBE" w:rsidDel="00BE0D5F">
                <w:rPr>
                  <w:bCs/>
                </w:rPr>
                <w:tab/>
                <w:delText>Univerzita Hradec Králové, FIM, profesor v oboru Systémové inženýrství a informatika, (prof.)</w:delText>
              </w:r>
            </w:del>
          </w:p>
          <w:p w14:paraId="08F66678" w14:textId="52B127D0" w:rsidR="008550CB" w:rsidRPr="00D43CBE" w:rsidDel="00BE0D5F" w:rsidRDefault="008550CB">
            <w:pPr>
              <w:rPr>
                <w:del w:id="3028" w:author="Milan Navrátil" w:date="2018-11-12T13:20:00Z"/>
                <w:bCs/>
              </w:rPr>
            </w:pPr>
            <w:del w:id="3029" w:author="Milan Navrátil" w:date="2018-11-12T13:20:00Z">
              <w:r w:rsidRPr="00D43CBE" w:rsidDel="00BE0D5F">
                <w:rPr>
                  <w:bCs/>
                </w:rPr>
                <w:delText>2006</w:delText>
              </w:r>
              <w:r w:rsidRPr="00D43CBE" w:rsidDel="00BE0D5F">
                <w:rPr>
                  <w:bCs/>
                </w:rPr>
                <w:tab/>
                <w:delText>Univerzita Tomáše Bati ve Zlíně, FaME, docent v oboru Management a ekonomika podniku, (doc.)</w:delText>
              </w:r>
            </w:del>
          </w:p>
          <w:p w14:paraId="6FC5B26D" w14:textId="77777777" w:rsidR="008550CB" w:rsidRPr="00D43CBE" w:rsidRDefault="008550CB" w:rsidP="005B0900">
            <w:r w:rsidRPr="00D43CBE">
              <w:rPr>
                <w:bCs/>
              </w:rPr>
              <w:t>2000</w:t>
            </w:r>
            <w:r w:rsidRPr="00D43CBE">
              <w:rPr>
                <w:bCs/>
              </w:rPr>
              <w:tab/>
              <w:t>Univerzita Karlova v Praze, PdF, obor Pedagogika - informační a vzdělávací technologie, (Ph.D.)</w:t>
            </w:r>
          </w:p>
          <w:p w14:paraId="0E5AFF94" w14:textId="77777777" w:rsidR="008550CB" w:rsidRPr="00D43CBE" w:rsidRDefault="008550CB" w:rsidP="005B0900">
            <w:pPr>
              <w:rPr>
                <w:bCs/>
              </w:rPr>
            </w:pPr>
            <w:r w:rsidRPr="00D43CBE">
              <w:rPr>
                <w:bCs/>
              </w:rPr>
              <w:t xml:space="preserve">1993 </w:t>
            </w:r>
            <w:r w:rsidRPr="00D43CBE">
              <w:rPr>
                <w:bCs/>
              </w:rPr>
              <w:tab/>
              <w:t>Univerzita Palackého v Olomouci, P</w:t>
            </w:r>
            <w:r>
              <w:rPr>
                <w:bCs/>
              </w:rPr>
              <w:t>ř</w:t>
            </w:r>
            <w:r w:rsidRPr="00D43CBE">
              <w:rPr>
                <w:bCs/>
              </w:rPr>
              <w:t>F, obor Výpočetní technika, (Mgr.)</w:t>
            </w:r>
          </w:p>
          <w:p w14:paraId="540B8D88" w14:textId="77777777" w:rsidR="008550CB" w:rsidRDefault="008550CB" w:rsidP="005B0900">
            <w:pPr>
              <w:rPr>
                <w:b/>
              </w:rPr>
            </w:pPr>
            <w:r w:rsidRPr="00D43CBE">
              <w:rPr>
                <w:bCs/>
              </w:rPr>
              <w:t xml:space="preserve">1988 </w:t>
            </w:r>
            <w:r w:rsidRPr="00D43CBE">
              <w:rPr>
                <w:bCs/>
              </w:rPr>
              <w:tab/>
              <w:t>Univerzita Palackého v Olomouci, PdF, obor Matematika - Základy techniky (</w:t>
            </w:r>
            <w:r>
              <w:rPr>
                <w:bCs/>
              </w:rPr>
              <w:t xml:space="preserve">spec. </w:t>
            </w:r>
            <w:r w:rsidRPr="00D43CBE">
              <w:rPr>
                <w:bCs/>
              </w:rPr>
              <w:t>výp.tech</w:t>
            </w:r>
            <w:r>
              <w:rPr>
                <w:bCs/>
              </w:rPr>
              <w:t xml:space="preserve"> </w:t>
            </w:r>
            <w:r w:rsidRPr="00D43CBE">
              <w:rPr>
                <w:bCs/>
              </w:rPr>
              <w:t>-</w:t>
            </w:r>
            <w:r>
              <w:rPr>
                <w:bCs/>
              </w:rPr>
              <w:t xml:space="preserve"> </w:t>
            </w:r>
            <w:r w:rsidRPr="00D43CBE">
              <w:rPr>
                <w:bCs/>
              </w:rPr>
              <w:t>elektrotechnika)</w:t>
            </w:r>
          </w:p>
        </w:tc>
      </w:tr>
      <w:tr w:rsidR="008550CB" w14:paraId="79C819F3" w14:textId="77777777" w:rsidTr="005B0900">
        <w:tc>
          <w:tcPr>
            <w:tcW w:w="9859" w:type="dxa"/>
            <w:gridSpan w:val="11"/>
            <w:shd w:val="clear" w:color="auto" w:fill="F7CAAC"/>
          </w:tcPr>
          <w:p w14:paraId="1DDE7200" w14:textId="77777777" w:rsidR="008550CB" w:rsidRDefault="008550CB" w:rsidP="005B0900">
            <w:pPr>
              <w:rPr>
                <w:b/>
              </w:rPr>
            </w:pPr>
            <w:r>
              <w:rPr>
                <w:b/>
              </w:rPr>
              <w:t>Údaje o odborném působení od absolvování VŠ</w:t>
            </w:r>
          </w:p>
        </w:tc>
      </w:tr>
      <w:tr w:rsidR="008550CB" w14:paraId="4E3F2BD3" w14:textId="77777777" w:rsidTr="005B0900">
        <w:trPr>
          <w:trHeight w:val="1090"/>
        </w:trPr>
        <w:tc>
          <w:tcPr>
            <w:tcW w:w="9859" w:type="dxa"/>
            <w:gridSpan w:val="11"/>
          </w:tcPr>
          <w:p w14:paraId="0C988913" w14:textId="77777777" w:rsidR="008550CB" w:rsidRDefault="008550CB" w:rsidP="005B0900">
            <w:r>
              <w:t>2016 - dosud  UTB ve Zlíně</w:t>
            </w:r>
            <w:r w:rsidRPr="00CF1DB3">
              <w:t>, F</w:t>
            </w:r>
            <w:r>
              <w:t>akulta aplikované informatiky, Ústav informatiky a umělé inteligence, prof., ředitel ústavu</w:t>
            </w:r>
          </w:p>
          <w:p w14:paraId="52CF52E0" w14:textId="77777777" w:rsidR="008550CB" w:rsidRDefault="008550CB" w:rsidP="005B0900">
            <w:r>
              <w:t>2010 - 2016    UTB ve Zlíně</w:t>
            </w:r>
            <w:r w:rsidRPr="00CF1DB3">
              <w:t>, F</w:t>
            </w:r>
            <w:r>
              <w:t>akulta aplikované informatiky, Ústav informatiky a umělé inteligence, doc., ředitel ústavu</w:t>
            </w:r>
          </w:p>
          <w:p w14:paraId="76AB4552" w14:textId="77777777" w:rsidR="008550CB" w:rsidRDefault="008550CB" w:rsidP="005B0900">
            <w:r>
              <w:t>2008 - 2010    UTB ve Zlíně</w:t>
            </w:r>
            <w:r w:rsidRPr="00CF1DB3">
              <w:t>, Fakulta aplikované informatiky</w:t>
            </w:r>
            <w:r>
              <w:t>, Ústav aplikované informatiky, doc.</w:t>
            </w:r>
          </w:p>
          <w:p w14:paraId="238F54D9" w14:textId="77777777" w:rsidR="008550CB" w:rsidRDefault="008550CB" w:rsidP="005B0900">
            <w:r>
              <w:t>2004 - dosud  VŠLG o.p.s. (do 3/2018 DPP, od 4/2018 PP), prof.</w:t>
            </w:r>
          </w:p>
          <w:p w14:paraId="4CB6DEA0" w14:textId="77777777" w:rsidR="008550CB" w:rsidRDefault="008550CB" w:rsidP="005B0900">
            <w:r>
              <w:t>2001 - 2008    UTB ve Zlíně</w:t>
            </w:r>
            <w:r w:rsidRPr="00CF1DB3">
              <w:t xml:space="preserve">, </w:t>
            </w:r>
            <w:r>
              <w:t>Fakulta managementu a ekonomiky, Ústav informatiky a statistiky, OA / od r. 2006 doc.</w:t>
            </w:r>
          </w:p>
          <w:p w14:paraId="1E877924" w14:textId="77777777" w:rsidR="008550CB" w:rsidRDefault="008550CB" w:rsidP="005B0900">
            <w:r w:rsidRPr="00CF1DB3">
              <w:t>1988 - 2000    Paralelní p</w:t>
            </w:r>
            <w:r>
              <w:t>ůsobení na</w:t>
            </w:r>
            <w:r w:rsidRPr="00CF1DB3">
              <w:t xml:space="preserve"> různých </w:t>
            </w:r>
            <w:r>
              <w:t>edukačních a VŠ pracovištích (metodik ICT, lektor, odborný asistent)</w:t>
            </w:r>
          </w:p>
        </w:tc>
      </w:tr>
      <w:tr w:rsidR="008550CB" w14:paraId="3C692332" w14:textId="77777777" w:rsidTr="005B0900">
        <w:trPr>
          <w:trHeight w:val="250"/>
        </w:trPr>
        <w:tc>
          <w:tcPr>
            <w:tcW w:w="9859" w:type="dxa"/>
            <w:gridSpan w:val="11"/>
            <w:shd w:val="clear" w:color="auto" w:fill="F7CAAC"/>
          </w:tcPr>
          <w:p w14:paraId="68811E02" w14:textId="77777777" w:rsidR="008550CB" w:rsidRDefault="008550CB" w:rsidP="005B0900">
            <w:r>
              <w:rPr>
                <w:b/>
              </w:rPr>
              <w:t>Zkušenosti s vedením kvalifikačních a rigorózních prací</w:t>
            </w:r>
          </w:p>
        </w:tc>
      </w:tr>
      <w:tr w:rsidR="008550CB" w14:paraId="7A83F983" w14:textId="77777777" w:rsidTr="005B0900">
        <w:trPr>
          <w:trHeight w:val="808"/>
        </w:trPr>
        <w:tc>
          <w:tcPr>
            <w:tcW w:w="9859" w:type="dxa"/>
            <w:gridSpan w:val="11"/>
          </w:tcPr>
          <w:p w14:paraId="2878014B" w14:textId="77777777" w:rsidR="008550CB" w:rsidRDefault="008550CB" w:rsidP="005B0900">
            <w:r>
              <w:t>K titulu Ing. jsem v pozici vedoucího práce přivedl: 132 studentů (FAI UTB - 125, FaME UTB - 7)</w:t>
            </w:r>
          </w:p>
          <w:p w14:paraId="1ED662B4" w14:textId="77777777" w:rsidR="008550CB" w:rsidRDefault="008550CB" w:rsidP="005B0900">
            <w:r>
              <w:t>K titulu Ph.D. jsem v pozici vedoucího práce přivedl: 10 studentů (FAI UTB - 7, FaME - 3)</w:t>
            </w:r>
          </w:p>
          <w:p w14:paraId="21955FAB" w14:textId="77777777" w:rsidR="008550CB" w:rsidRDefault="008550CB" w:rsidP="005B0900">
            <w:r>
              <w:t>V současné době jsem školitelem dalších 6 aktivních doktorandů v 1. - 4. ročníku Ph.D. studia</w:t>
            </w:r>
          </w:p>
        </w:tc>
      </w:tr>
      <w:tr w:rsidR="008550CB" w14:paraId="1A25C70E" w14:textId="77777777" w:rsidTr="005B0900">
        <w:trPr>
          <w:cantSplit/>
        </w:trPr>
        <w:tc>
          <w:tcPr>
            <w:tcW w:w="3347" w:type="dxa"/>
            <w:gridSpan w:val="2"/>
            <w:tcBorders>
              <w:top w:val="single" w:sz="12" w:space="0" w:color="auto"/>
            </w:tcBorders>
            <w:shd w:val="clear" w:color="auto" w:fill="F7CAAC"/>
          </w:tcPr>
          <w:p w14:paraId="340800FD" w14:textId="77777777" w:rsidR="008550CB" w:rsidRDefault="008550CB" w:rsidP="005B0900">
            <w:r>
              <w:rPr>
                <w:b/>
              </w:rPr>
              <w:t xml:space="preserve">Obor habilitačního řízení </w:t>
            </w:r>
          </w:p>
        </w:tc>
        <w:tc>
          <w:tcPr>
            <w:tcW w:w="2245" w:type="dxa"/>
            <w:gridSpan w:val="2"/>
            <w:tcBorders>
              <w:top w:val="single" w:sz="12" w:space="0" w:color="auto"/>
            </w:tcBorders>
            <w:shd w:val="clear" w:color="auto" w:fill="F7CAAC"/>
          </w:tcPr>
          <w:p w14:paraId="321AC10E" w14:textId="77777777" w:rsidR="008550CB" w:rsidRDefault="008550CB" w:rsidP="005B0900">
            <w:r>
              <w:rPr>
                <w:b/>
              </w:rPr>
              <w:t>Rok udělení hodnosti</w:t>
            </w:r>
          </w:p>
        </w:tc>
        <w:tc>
          <w:tcPr>
            <w:tcW w:w="2248" w:type="dxa"/>
            <w:gridSpan w:val="4"/>
            <w:tcBorders>
              <w:top w:val="single" w:sz="12" w:space="0" w:color="auto"/>
              <w:right w:val="single" w:sz="12" w:space="0" w:color="auto"/>
            </w:tcBorders>
            <w:shd w:val="clear" w:color="auto" w:fill="F7CAAC"/>
          </w:tcPr>
          <w:p w14:paraId="476CF314" w14:textId="77777777" w:rsidR="008550CB" w:rsidRDefault="008550CB" w:rsidP="005B0900">
            <w:r>
              <w:rPr>
                <w:b/>
              </w:rPr>
              <w:t>Řízení konáno na VŠ</w:t>
            </w:r>
          </w:p>
        </w:tc>
        <w:tc>
          <w:tcPr>
            <w:tcW w:w="2019" w:type="dxa"/>
            <w:gridSpan w:val="3"/>
            <w:tcBorders>
              <w:top w:val="single" w:sz="12" w:space="0" w:color="auto"/>
              <w:left w:val="single" w:sz="12" w:space="0" w:color="auto"/>
            </w:tcBorders>
            <w:shd w:val="clear" w:color="auto" w:fill="F7CAAC"/>
          </w:tcPr>
          <w:p w14:paraId="39B61A90" w14:textId="77777777" w:rsidR="008550CB" w:rsidRDefault="008550CB" w:rsidP="005B0900">
            <w:pPr>
              <w:rPr>
                <w:b/>
              </w:rPr>
            </w:pPr>
            <w:r>
              <w:rPr>
                <w:b/>
              </w:rPr>
              <w:t>Ohlasy publikací</w:t>
            </w:r>
          </w:p>
        </w:tc>
      </w:tr>
      <w:tr w:rsidR="008550CB" w14:paraId="4834505E" w14:textId="77777777" w:rsidTr="005B0900">
        <w:trPr>
          <w:cantSplit/>
        </w:trPr>
        <w:tc>
          <w:tcPr>
            <w:tcW w:w="3347" w:type="dxa"/>
            <w:gridSpan w:val="2"/>
          </w:tcPr>
          <w:p w14:paraId="3652152A" w14:textId="77777777" w:rsidR="008550CB" w:rsidRDefault="008550CB" w:rsidP="005B0900">
            <w:r w:rsidRPr="00D43CBE">
              <w:rPr>
                <w:bCs/>
              </w:rPr>
              <w:t>Management a ekonomika podniku</w:t>
            </w:r>
          </w:p>
        </w:tc>
        <w:tc>
          <w:tcPr>
            <w:tcW w:w="2245" w:type="dxa"/>
            <w:gridSpan w:val="2"/>
          </w:tcPr>
          <w:p w14:paraId="0602C520" w14:textId="77777777" w:rsidR="008550CB" w:rsidRDefault="008550CB" w:rsidP="005B0900">
            <w:r>
              <w:t>2006</w:t>
            </w:r>
          </w:p>
        </w:tc>
        <w:tc>
          <w:tcPr>
            <w:tcW w:w="2248" w:type="dxa"/>
            <w:gridSpan w:val="4"/>
            <w:tcBorders>
              <w:right w:val="single" w:sz="12" w:space="0" w:color="auto"/>
            </w:tcBorders>
          </w:tcPr>
          <w:p w14:paraId="33512070" w14:textId="77777777" w:rsidR="008550CB" w:rsidRDefault="008550CB" w:rsidP="005B0900">
            <w:r>
              <w:t>FaME UTB</w:t>
            </w:r>
          </w:p>
        </w:tc>
        <w:tc>
          <w:tcPr>
            <w:tcW w:w="632" w:type="dxa"/>
            <w:tcBorders>
              <w:left w:val="single" w:sz="12" w:space="0" w:color="auto"/>
            </w:tcBorders>
            <w:shd w:val="clear" w:color="auto" w:fill="F7CAAC"/>
          </w:tcPr>
          <w:p w14:paraId="4A562AEC" w14:textId="77777777" w:rsidR="008550CB" w:rsidRDefault="008550CB" w:rsidP="005B0900">
            <w:r>
              <w:rPr>
                <w:b/>
              </w:rPr>
              <w:t>WOS</w:t>
            </w:r>
          </w:p>
        </w:tc>
        <w:tc>
          <w:tcPr>
            <w:tcW w:w="693" w:type="dxa"/>
            <w:shd w:val="clear" w:color="auto" w:fill="F7CAAC"/>
          </w:tcPr>
          <w:p w14:paraId="66B98F73" w14:textId="77777777" w:rsidR="008550CB" w:rsidRDefault="008550CB" w:rsidP="005B0900">
            <w:pPr>
              <w:rPr>
                <w:sz w:val="18"/>
              </w:rPr>
            </w:pPr>
            <w:r>
              <w:rPr>
                <w:b/>
                <w:sz w:val="18"/>
              </w:rPr>
              <w:t>Scopus</w:t>
            </w:r>
          </w:p>
        </w:tc>
        <w:tc>
          <w:tcPr>
            <w:tcW w:w="694" w:type="dxa"/>
            <w:shd w:val="clear" w:color="auto" w:fill="F7CAAC"/>
          </w:tcPr>
          <w:p w14:paraId="77C1284F" w14:textId="77777777" w:rsidR="008550CB" w:rsidRDefault="008550CB" w:rsidP="005B0900">
            <w:r>
              <w:rPr>
                <w:b/>
                <w:sz w:val="18"/>
              </w:rPr>
              <w:t>ostatní</w:t>
            </w:r>
          </w:p>
        </w:tc>
      </w:tr>
      <w:tr w:rsidR="008550CB" w14:paraId="7E8544B4" w14:textId="77777777" w:rsidTr="005B0900">
        <w:trPr>
          <w:cantSplit/>
          <w:trHeight w:val="70"/>
        </w:trPr>
        <w:tc>
          <w:tcPr>
            <w:tcW w:w="3347" w:type="dxa"/>
            <w:gridSpan w:val="2"/>
            <w:shd w:val="clear" w:color="auto" w:fill="F7CAAC"/>
          </w:tcPr>
          <w:p w14:paraId="19FBEEC2" w14:textId="77777777" w:rsidR="008550CB" w:rsidRDefault="008550CB" w:rsidP="005B0900">
            <w:r>
              <w:rPr>
                <w:b/>
              </w:rPr>
              <w:t>Obor jmenovacího řízení</w:t>
            </w:r>
          </w:p>
        </w:tc>
        <w:tc>
          <w:tcPr>
            <w:tcW w:w="2245" w:type="dxa"/>
            <w:gridSpan w:val="2"/>
            <w:shd w:val="clear" w:color="auto" w:fill="F7CAAC"/>
          </w:tcPr>
          <w:p w14:paraId="71033C53" w14:textId="77777777" w:rsidR="008550CB" w:rsidRDefault="008550CB" w:rsidP="005B0900">
            <w:r>
              <w:rPr>
                <w:b/>
              </w:rPr>
              <w:t>Rok udělení hodnosti</w:t>
            </w:r>
          </w:p>
        </w:tc>
        <w:tc>
          <w:tcPr>
            <w:tcW w:w="2248" w:type="dxa"/>
            <w:gridSpan w:val="4"/>
            <w:tcBorders>
              <w:right w:val="single" w:sz="12" w:space="0" w:color="auto"/>
            </w:tcBorders>
            <w:shd w:val="clear" w:color="auto" w:fill="F7CAAC"/>
          </w:tcPr>
          <w:p w14:paraId="242E30AB" w14:textId="77777777" w:rsidR="008550CB" w:rsidRDefault="008550CB" w:rsidP="005B0900">
            <w:r>
              <w:rPr>
                <w:b/>
              </w:rPr>
              <w:t>Řízení konáno na VŠ</w:t>
            </w:r>
          </w:p>
        </w:tc>
        <w:tc>
          <w:tcPr>
            <w:tcW w:w="632" w:type="dxa"/>
            <w:vMerge w:val="restart"/>
            <w:tcBorders>
              <w:left w:val="single" w:sz="12" w:space="0" w:color="auto"/>
            </w:tcBorders>
          </w:tcPr>
          <w:p w14:paraId="1B0DD4FC" w14:textId="77777777" w:rsidR="008550CB" w:rsidRDefault="008550CB" w:rsidP="005B0900">
            <w:pPr>
              <w:rPr>
                <w:b/>
              </w:rPr>
            </w:pPr>
            <w:r>
              <w:rPr>
                <w:b/>
              </w:rPr>
              <w:t>51</w:t>
            </w:r>
          </w:p>
        </w:tc>
        <w:tc>
          <w:tcPr>
            <w:tcW w:w="693" w:type="dxa"/>
            <w:vMerge w:val="restart"/>
          </w:tcPr>
          <w:p w14:paraId="7CB0783F" w14:textId="77777777" w:rsidR="008550CB" w:rsidRDefault="008550CB" w:rsidP="005B0900">
            <w:pPr>
              <w:rPr>
                <w:b/>
              </w:rPr>
            </w:pPr>
            <w:r>
              <w:rPr>
                <w:b/>
              </w:rPr>
              <w:t>162</w:t>
            </w:r>
          </w:p>
        </w:tc>
        <w:tc>
          <w:tcPr>
            <w:tcW w:w="694" w:type="dxa"/>
            <w:vMerge w:val="restart"/>
          </w:tcPr>
          <w:p w14:paraId="19020BA4" w14:textId="77777777" w:rsidR="008550CB" w:rsidRDefault="008550CB" w:rsidP="005B0900">
            <w:pPr>
              <w:rPr>
                <w:b/>
              </w:rPr>
            </w:pPr>
            <w:r>
              <w:rPr>
                <w:b/>
              </w:rPr>
              <w:t>180</w:t>
            </w:r>
          </w:p>
        </w:tc>
      </w:tr>
      <w:tr w:rsidR="008550CB" w14:paraId="59631603" w14:textId="77777777" w:rsidTr="005B0900">
        <w:trPr>
          <w:trHeight w:val="205"/>
        </w:trPr>
        <w:tc>
          <w:tcPr>
            <w:tcW w:w="3347" w:type="dxa"/>
            <w:gridSpan w:val="2"/>
          </w:tcPr>
          <w:p w14:paraId="59A99B16" w14:textId="77777777" w:rsidR="008550CB" w:rsidRDefault="008550CB" w:rsidP="005B0900">
            <w:r w:rsidRPr="00D43CBE">
              <w:rPr>
                <w:bCs/>
              </w:rPr>
              <w:t>Systémové inženýrství a informatika</w:t>
            </w:r>
          </w:p>
        </w:tc>
        <w:tc>
          <w:tcPr>
            <w:tcW w:w="2245" w:type="dxa"/>
            <w:gridSpan w:val="2"/>
          </w:tcPr>
          <w:p w14:paraId="5AAF71D5" w14:textId="77777777" w:rsidR="008550CB" w:rsidRDefault="008550CB" w:rsidP="005B0900">
            <w:r>
              <w:t>2016</w:t>
            </w:r>
          </w:p>
        </w:tc>
        <w:tc>
          <w:tcPr>
            <w:tcW w:w="2248" w:type="dxa"/>
            <w:gridSpan w:val="4"/>
            <w:tcBorders>
              <w:right w:val="single" w:sz="12" w:space="0" w:color="auto"/>
            </w:tcBorders>
          </w:tcPr>
          <w:p w14:paraId="17AEE63A" w14:textId="77777777" w:rsidR="008550CB" w:rsidRDefault="008550CB" w:rsidP="005B0900">
            <w:r>
              <w:t>FIM UHK</w:t>
            </w:r>
          </w:p>
        </w:tc>
        <w:tc>
          <w:tcPr>
            <w:tcW w:w="632" w:type="dxa"/>
            <w:vMerge/>
            <w:tcBorders>
              <w:left w:val="single" w:sz="12" w:space="0" w:color="auto"/>
            </w:tcBorders>
            <w:vAlign w:val="center"/>
          </w:tcPr>
          <w:p w14:paraId="2BC2FD7D" w14:textId="77777777" w:rsidR="008550CB" w:rsidRDefault="008550CB" w:rsidP="005B0900">
            <w:pPr>
              <w:rPr>
                <w:b/>
              </w:rPr>
            </w:pPr>
          </w:p>
        </w:tc>
        <w:tc>
          <w:tcPr>
            <w:tcW w:w="693" w:type="dxa"/>
            <w:vMerge/>
            <w:vAlign w:val="center"/>
          </w:tcPr>
          <w:p w14:paraId="728363A6" w14:textId="77777777" w:rsidR="008550CB" w:rsidRDefault="008550CB" w:rsidP="005B0900">
            <w:pPr>
              <w:rPr>
                <w:b/>
              </w:rPr>
            </w:pPr>
          </w:p>
        </w:tc>
        <w:tc>
          <w:tcPr>
            <w:tcW w:w="694" w:type="dxa"/>
            <w:vMerge/>
            <w:vAlign w:val="center"/>
          </w:tcPr>
          <w:p w14:paraId="3592BCD5" w14:textId="77777777" w:rsidR="008550CB" w:rsidRDefault="008550CB" w:rsidP="005B0900">
            <w:pPr>
              <w:rPr>
                <w:b/>
              </w:rPr>
            </w:pPr>
          </w:p>
        </w:tc>
      </w:tr>
      <w:tr w:rsidR="008550CB" w14:paraId="2AB5E2D9" w14:textId="77777777" w:rsidTr="005B0900">
        <w:tc>
          <w:tcPr>
            <w:tcW w:w="9859" w:type="dxa"/>
            <w:gridSpan w:val="11"/>
            <w:shd w:val="clear" w:color="auto" w:fill="F7CAAC"/>
          </w:tcPr>
          <w:p w14:paraId="49505ABD" w14:textId="77777777" w:rsidR="008550CB" w:rsidRDefault="008550CB" w:rsidP="005B0900">
            <w:pPr>
              <w:rPr>
                <w:b/>
              </w:rPr>
            </w:pPr>
            <w:r>
              <w:rPr>
                <w:b/>
              </w:rPr>
              <w:t xml:space="preserve">Přehled o nejvýznamnější publikační a další tvůrčí činnosti nebo další profesní činnosti u odborníků z praxe vztahující se k zabezpečovaným předmětům </w:t>
            </w:r>
          </w:p>
        </w:tc>
      </w:tr>
      <w:tr w:rsidR="008550CB" w14:paraId="17914BB5" w14:textId="77777777" w:rsidTr="005B0900">
        <w:trPr>
          <w:trHeight w:val="2347"/>
        </w:trPr>
        <w:tc>
          <w:tcPr>
            <w:tcW w:w="9859" w:type="dxa"/>
            <w:gridSpan w:val="11"/>
          </w:tcPr>
          <w:p w14:paraId="1ECC5EAC" w14:textId="77777777" w:rsidR="008550CB" w:rsidRPr="0054677C" w:rsidRDefault="008550CB" w:rsidP="005B0900">
            <w:r w:rsidRPr="0054677C">
              <w:t>ORC ID: https://orcid.org/0000-0002-9831-9372</w:t>
            </w:r>
          </w:p>
          <w:p w14:paraId="1658569A" w14:textId="301B16BC" w:rsidR="00696F5E" w:rsidRDefault="008550CB" w:rsidP="005B0900">
            <w:pPr>
              <w:rPr>
                <w:ins w:id="3030" w:author="Jiří Vojtěšek" w:date="2018-11-18T19:26:00Z"/>
              </w:rPr>
            </w:pPr>
            <w:r w:rsidRPr="004F46F1">
              <w:rPr>
                <w:b/>
              </w:rPr>
              <w:t>JAŠEK, R</w:t>
            </w:r>
            <w:r>
              <w:rPr>
                <w:b/>
              </w:rPr>
              <w:t xml:space="preserve">. </w:t>
            </w:r>
            <w:r w:rsidRPr="004F46F1">
              <w:rPr>
                <w:b/>
              </w:rPr>
              <w:t>(100</w:t>
            </w:r>
            <w:r>
              <w:rPr>
                <w:b/>
              </w:rPr>
              <w:t xml:space="preserve"> %</w:t>
            </w:r>
            <w:r w:rsidRPr="004F46F1">
              <w:rPr>
                <w:b/>
              </w:rPr>
              <w:t>)</w:t>
            </w:r>
            <w:r w:rsidRPr="004F46F1">
              <w:t xml:space="preserve">. </w:t>
            </w:r>
            <w:r w:rsidRPr="0054677C">
              <w:t xml:space="preserve">SHA-1 and MD5 </w:t>
            </w:r>
            <w:ins w:id="3031" w:author="Jiří Vojtěšek" w:date="2018-11-18T19:53:00Z">
              <w:r w:rsidR="00D541BF">
                <w:t>C</w:t>
              </w:r>
            </w:ins>
            <w:del w:id="3032" w:author="Jiří Vojtěšek" w:date="2018-11-18T19:53:00Z">
              <w:r w:rsidRPr="0054677C" w:rsidDel="00D541BF">
                <w:delText>c</w:delText>
              </w:r>
            </w:del>
            <w:r w:rsidRPr="0054677C">
              <w:t xml:space="preserve">ryptographic </w:t>
            </w:r>
            <w:ins w:id="3033" w:author="Jiří Vojtěšek" w:date="2018-11-18T19:53:00Z">
              <w:r w:rsidR="00D541BF">
                <w:t>H</w:t>
              </w:r>
            </w:ins>
            <w:del w:id="3034" w:author="Jiří Vojtěšek" w:date="2018-11-18T19:53:00Z">
              <w:r w:rsidRPr="0054677C" w:rsidDel="00D541BF">
                <w:delText>h</w:delText>
              </w:r>
            </w:del>
            <w:r w:rsidRPr="0054677C">
              <w:t xml:space="preserve">ash </w:t>
            </w:r>
            <w:ins w:id="3035" w:author="Jiří Vojtěšek" w:date="2018-11-18T19:53:00Z">
              <w:r w:rsidR="00D541BF">
                <w:t>F</w:t>
              </w:r>
            </w:ins>
            <w:del w:id="3036" w:author="Jiří Vojtěšek" w:date="2018-11-18T19:53:00Z">
              <w:r w:rsidRPr="0054677C" w:rsidDel="00D541BF">
                <w:delText>f</w:delText>
              </w:r>
            </w:del>
            <w:r w:rsidRPr="0054677C">
              <w:t xml:space="preserve">unctions: Security </w:t>
            </w:r>
            <w:ins w:id="3037" w:author="Jiří Vojtěšek" w:date="2018-11-18T19:53:00Z">
              <w:r w:rsidR="00D541BF">
                <w:t>O</w:t>
              </w:r>
            </w:ins>
            <w:del w:id="3038" w:author="Jiří Vojtěšek" w:date="2018-11-18T19:53:00Z">
              <w:r w:rsidRPr="0054677C" w:rsidDel="00D541BF">
                <w:delText>o</w:delText>
              </w:r>
            </w:del>
            <w:r w:rsidRPr="0054677C">
              <w:t xml:space="preserve">verview. </w:t>
            </w:r>
            <w:r w:rsidRPr="00696F5E">
              <w:rPr>
                <w:i/>
                <w:rPrChange w:id="3039" w:author="Jiří Vojtěšek" w:date="2018-11-18T19:26:00Z">
                  <w:rPr/>
                </w:rPrChange>
              </w:rPr>
              <w:t>Komunikácie</w:t>
            </w:r>
            <w:r w:rsidRPr="0054677C">
              <w:t>, 2015, roč. 17, č. 1, s. 73-80. ISSN 1335-4205.JD - Využití počítačů, robotika a její aplikace</w:t>
            </w:r>
            <w:r>
              <w:t>.</w:t>
            </w:r>
          </w:p>
          <w:p w14:paraId="2158BD09" w14:textId="073E8F75" w:rsidR="008550CB" w:rsidRDefault="008550CB" w:rsidP="005B0900">
            <w:del w:id="3040" w:author="Jiří Vojtěšek" w:date="2018-11-18T19:26:00Z">
              <w:r w:rsidRPr="0054677C" w:rsidDel="00696F5E">
                <w:br/>
              </w:r>
            </w:del>
            <w:r w:rsidRPr="004F46F1">
              <w:rPr>
                <w:b/>
              </w:rPr>
              <w:t>JAŠEK, R</w:t>
            </w:r>
            <w:r>
              <w:rPr>
                <w:b/>
              </w:rPr>
              <w:t xml:space="preserve">. </w:t>
            </w:r>
            <w:r w:rsidRPr="004F46F1">
              <w:rPr>
                <w:b/>
              </w:rPr>
              <w:t>(100</w:t>
            </w:r>
            <w:r>
              <w:rPr>
                <w:b/>
              </w:rPr>
              <w:t xml:space="preserve"> %</w:t>
            </w:r>
            <w:r w:rsidRPr="004F46F1">
              <w:rPr>
                <w:b/>
              </w:rPr>
              <w:t>)</w:t>
            </w:r>
            <w:r w:rsidRPr="004F46F1">
              <w:t xml:space="preserve">. </w:t>
            </w:r>
            <w:r w:rsidRPr="0054677C">
              <w:t xml:space="preserve">Security Deficiencies in the Architecture and Overview of Android and iOS Mobile Operating Systems. In </w:t>
            </w:r>
            <w:r w:rsidRPr="00696F5E">
              <w:rPr>
                <w:i/>
                <w:rPrChange w:id="3041" w:author="Jiří Vojtěšek" w:date="2018-11-18T19:26:00Z">
                  <w:rPr/>
                </w:rPrChange>
              </w:rPr>
              <w:t>Proceedings of the 10th International Conference on Cyber Warfare and Security</w:t>
            </w:r>
            <w:r w:rsidRPr="0054677C">
              <w:t>. Sonning Common</w:t>
            </w:r>
            <w:del w:id="3042" w:author="Jiří Vojtěšek" w:date="2018-11-18T19:26:00Z">
              <w:r w:rsidRPr="0054677C" w:rsidDel="00696F5E">
                <w:delText xml:space="preserve"> </w:delText>
              </w:r>
            </w:del>
            <w:r w:rsidRPr="0054677C">
              <w:t>: Academic Conferences and Publishing International Limited, 2015, s. 153-161. ISSN 2048-9870. ISBN 978-1-910309-96-4.IN - Informatika</w:t>
            </w:r>
          </w:p>
          <w:p w14:paraId="6458BFDC" w14:textId="389B1C23" w:rsidR="008550CB" w:rsidRPr="0054677C" w:rsidRDefault="008550CB" w:rsidP="005B0900">
            <w:r w:rsidRPr="004F46F1">
              <w:rPr>
                <w:b/>
              </w:rPr>
              <w:t>JAŠEK, R</w:t>
            </w:r>
            <w:r>
              <w:rPr>
                <w:b/>
              </w:rPr>
              <w:t xml:space="preserve">. </w:t>
            </w:r>
            <w:r w:rsidRPr="004F46F1">
              <w:rPr>
                <w:b/>
              </w:rPr>
              <w:t>(80</w:t>
            </w:r>
            <w:r>
              <w:rPr>
                <w:b/>
              </w:rPr>
              <w:t xml:space="preserve"> %</w:t>
            </w:r>
            <w:r w:rsidRPr="004F46F1">
              <w:rPr>
                <w:b/>
              </w:rPr>
              <w:t>);</w:t>
            </w:r>
            <w:r w:rsidRPr="004603A3">
              <w:t xml:space="preserve"> </w:t>
            </w:r>
            <w:r w:rsidR="007704B4" w:rsidRPr="004603A3">
              <w:t>KRÁLÍK</w:t>
            </w:r>
            <w:r w:rsidRPr="004603A3">
              <w:t>, L</w:t>
            </w:r>
            <w:del w:id="3043" w:author="Jiří Vojtěšek" w:date="2018-11-18T19:25:00Z">
              <w:r w:rsidRPr="004603A3" w:rsidDel="007704B4">
                <w:delText>ukáš(10)</w:delText>
              </w:r>
            </w:del>
            <w:ins w:id="3044" w:author="Jiří Vojtěšek" w:date="2018-11-18T19:25:00Z">
              <w:r w:rsidR="007704B4">
                <w:t>.</w:t>
              </w:r>
            </w:ins>
            <w:r w:rsidRPr="004603A3">
              <w:t xml:space="preserve">; </w:t>
            </w:r>
            <w:r w:rsidR="007704B4" w:rsidRPr="004603A3">
              <w:t>ŽÁK</w:t>
            </w:r>
            <w:r w:rsidRPr="004603A3">
              <w:t>, R</w:t>
            </w:r>
            <w:del w:id="3045" w:author="Jiří Vojtěšek" w:date="2018-11-18T19:25:00Z">
              <w:r w:rsidRPr="004603A3" w:rsidDel="007704B4">
                <w:delText>oman(5);</w:delText>
              </w:r>
            </w:del>
            <w:ins w:id="3046" w:author="Jiří Vojtěšek" w:date="2018-11-18T19:25:00Z">
              <w:r w:rsidR="007704B4">
                <w:t>. a A.</w:t>
              </w:r>
            </w:ins>
            <w:r w:rsidRPr="004603A3">
              <w:t xml:space="preserve"> </w:t>
            </w:r>
            <w:r w:rsidR="007704B4" w:rsidRPr="004603A3">
              <w:t>KOLČAVOVÁ</w:t>
            </w:r>
            <w:del w:id="3047" w:author="Jiří Vojtěšek" w:date="2018-11-18T19:25:00Z">
              <w:r w:rsidRPr="004603A3" w:rsidDel="007704B4">
                <w:delText>, Alena(5)</w:delText>
              </w:r>
            </w:del>
            <w:r w:rsidRPr="004603A3">
              <w:t xml:space="preserve">. Differences </w:t>
            </w:r>
            <w:ins w:id="3048" w:author="Jiří Vojtěšek" w:date="2018-11-18T19:52:00Z">
              <w:r w:rsidR="00D541BF">
                <w:t>B</w:t>
              </w:r>
            </w:ins>
            <w:del w:id="3049" w:author="Jiří Vojtěšek" w:date="2018-11-18T19:52:00Z">
              <w:r w:rsidRPr="004603A3" w:rsidDel="00D541BF">
                <w:delText>b</w:delText>
              </w:r>
            </w:del>
            <w:r w:rsidRPr="004603A3">
              <w:t xml:space="preserve">etween ITIL® v2 and ITIL® v3 with </w:t>
            </w:r>
            <w:ins w:id="3050" w:author="Jiří Vojtěšek" w:date="2018-11-18T19:52:00Z">
              <w:r w:rsidR="00D541BF">
                <w:t>R</w:t>
              </w:r>
            </w:ins>
            <w:del w:id="3051" w:author="Jiří Vojtěšek" w:date="2018-11-18T19:52:00Z">
              <w:r w:rsidRPr="004603A3" w:rsidDel="00D541BF">
                <w:delText>r</w:delText>
              </w:r>
            </w:del>
            <w:r w:rsidRPr="004603A3">
              <w:t xml:space="preserve">espect to </w:t>
            </w:r>
            <w:ins w:id="3052" w:author="Jiří Vojtěšek" w:date="2018-11-18T19:52:00Z">
              <w:r w:rsidR="00D541BF">
                <w:t>S</w:t>
              </w:r>
            </w:ins>
            <w:del w:id="3053" w:author="Jiří Vojtěšek" w:date="2018-11-18T19:52:00Z">
              <w:r w:rsidRPr="004603A3" w:rsidDel="00D541BF">
                <w:delText>s</w:delText>
              </w:r>
            </w:del>
            <w:r w:rsidRPr="004603A3">
              <w:t xml:space="preserve">ervice </w:t>
            </w:r>
            <w:ins w:id="3054" w:author="Jiří Vojtěšek" w:date="2018-11-18T19:53:00Z">
              <w:r w:rsidR="00D541BF">
                <w:t>T</w:t>
              </w:r>
            </w:ins>
            <w:del w:id="3055" w:author="Jiří Vojtěšek" w:date="2018-11-18T19:53:00Z">
              <w:r w:rsidRPr="004603A3" w:rsidDel="00D541BF">
                <w:delText>t</w:delText>
              </w:r>
            </w:del>
            <w:r w:rsidRPr="004603A3">
              <w:t xml:space="preserve">ransition and </w:t>
            </w:r>
            <w:ins w:id="3056" w:author="Jiří Vojtěšek" w:date="2018-11-18T19:53:00Z">
              <w:r w:rsidR="00D541BF">
                <w:t>S</w:t>
              </w:r>
            </w:ins>
            <w:del w:id="3057" w:author="Jiří Vojtěšek" w:date="2018-11-18T19:53:00Z">
              <w:r w:rsidRPr="004603A3" w:rsidDel="00D541BF">
                <w:delText>s</w:delText>
              </w:r>
            </w:del>
            <w:r w:rsidRPr="004603A3">
              <w:t xml:space="preserve">ervice </w:t>
            </w:r>
            <w:ins w:id="3058" w:author="Jiří Vojtěšek" w:date="2018-11-18T19:53:00Z">
              <w:r w:rsidR="00D541BF">
                <w:t>O</w:t>
              </w:r>
            </w:ins>
            <w:del w:id="3059" w:author="Jiří Vojtěšek" w:date="2018-11-18T19:53:00Z">
              <w:r w:rsidRPr="004603A3" w:rsidDel="00D541BF">
                <w:delText>o</w:delText>
              </w:r>
            </w:del>
            <w:r w:rsidRPr="004603A3">
              <w:t xml:space="preserve">peration. In </w:t>
            </w:r>
            <w:r w:rsidRPr="00696F5E">
              <w:rPr>
                <w:i/>
                <w:rPrChange w:id="3060" w:author="Jiří Vojtěšek" w:date="2018-11-18T19:27:00Z">
                  <w:rPr/>
                </w:rPrChange>
              </w:rPr>
              <w:t>AIP Conference Proceedings</w:t>
            </w:r>
            <w:r w:rsidRPr="004603A3">
              <w:t>. Melville : AIP Publishing, 2015, s. nestrankovano. ISSN 0094-243X. ISBN 978-0-7354-1287-3.IN - Informatika</w:t>
            </w:r>
          </w:p>
          <w:p w14:paraId="3BC5409A" w14:textId="4B6E4184" w:rsidR="008550CB" w:rsidRDefault="008550CB" w:rsidP="005B0900">
            <w:r w:rsidRPr="004F46F1">
              <w:rPr>
                <w:b/>
              </w:rPr>
              <w:t>JAŠEK, R</w:t>
            </w:r>
            <w:r>
              <w:rPr>
                <w:b/>
              </w:rPr>
              <w:t xml:space="preserve">. </w:t>
            </w:r>
            <w:r w:rsidRPr="004F46F1">
              <w:rPr>
                <w:b/>
              </w:rPr>
              <w:t>(55</w:t>
            </w:r>
            <w:r>
              <w:rPr>
                <w:b/>
              </w:rPr>
              <w:t xml:space="preserve"> %</w:t>
            </w:r>
            <w:r w:rsidRPr="004F46F1">
              <w:rPr>
                <w:b/>
              </w:rPr>
              <w:t>)</w:t>
            </w:r>
            <w:r w:rsidRPr="00696F5E">
              <w:rPr>
                <w:rPrChange w:id="3061" w:author="Jiří Vojtěšek" w:date="2018-11-18T19:25:00Z">
                  <w:rPr>
                    <w:b/>
                  </w:rPr>
                </w:rPrChange>
              </w:rPr>
              <w:t xml:space="preserve">; </w:t>
            </w:r>
            <w:ins w:id="3062" w:author="Jiří Vojtěšek" w:date="2018-11-18T19:25:00Z">
              <w:r w:rsidR="00696F5E" w:rsidRPr="00696F5E">
                <w:rPr>
                  <w:rPrChange w:id="3063" w:author="Jiří Vojtěšek" w:date="2018-11-18T19:25:00Z">
                    <w:rPr>
                      <w:b/>
                    </w:rPr>
                  </w:rPrChange>
                </w:rPr>
                <w:t xml:space="preserve">a J. </w:t>
              </w:r>
            </w:ins>
            <w:r w:rsidR="007704B4" w:rsidRPr="0054677C">
              <w:t>NOŽIČKA</w:t>
            </w:r>
            <w:del w:id="3064" w:author="Jiří Vojtěšek" w:date="2018-11-18T19:25:00Z">
              <w:r w:rsidDel="00696F5E">
                <w:delText xml:space="preserve">, </w:delText>
              </w:r>
              <w:r w:rsidRPr="0054677C" w:rsidDel="00696F5E">
                <w:delText>Jakub</w:delText>
              </w:r>
              <w:r w:rsidDel="00696F5E">
                <w:delText>(45)</w:delText>
              </w:r>
            </w:del>
            <w:r>
              <w:t xml:space="preserve">. Using Ethical Hacking to Analyze BYOD Safety in Corporations. In </w:t>
            </w:r>
            <w:r w:rsidRPr="00696F5E">
              <w:rPr>
                <w:i/>
                <w:rPrChange w:id="3065" w:author="Jiří Vojtěšek" w:date="2018-11-18T19:27:00Z">
                  <w:rPr/>
                </w:rPrChange>
              </w:rPr>
              <w:t>Tenth International Conference on Emerging Security Information, Systems and Technologies</w:t>
            </w:r>
            <w:r>
              <w:t>. Wilmington : IARIA XPS Press, 2016, s. 157-161. ISSN 2162-2116. ISBN 978-1-61208-493-0.IN – Informatika</w:t>
            </w:r>
          </w:p>
          <w:p w14:paraId="194C1A15" w14:textId="0A05BF40" w:rsidR="008550CB" w:rsidRPr="000347DA" w:rsidRDefault="008550CB" w:rsidP="00696F5E">
            <w:r w:rsidRPr="004F46F1">
              <w:rPr>
                <w:b/>
              </w:rPr>
              <w:t>JAŠEK, R</w:t>
            </w:r>
            <w:r>
              <w:rPr>
                <w:b/>
              </w:rPr>
              <w:t xml:space="preserve">. </w:t>
            </w:r>
            <w:r w:rsidRPr="004F46F1">
              <w:rPr>
                <w:b/>
              </w:rPr>
              <w:t>(65</w:t>
            </w:r>
            <w:r>
              <w:rPr>
                <w:b/>
              </w:rPr>
              <w:t xml:space="preserve"> %</w:t>
            </w:r>
            <w:r w:rsidRPr="004F46F1">
              <w:rPr>
                <w:b/>
              </w:rPr>
              <w:t>);</w:t>
            </w:r>
            <w:r>
              <w:t xml:space="preserve"> </w:t>
            </w:r>
            <w:r w:rsidR="007704B4" w:rsidRPr="0054677C">
              <w:t>SEDLÁČEK</w:t>
            </w:r>
            <w:r>
              <w:t xml:space="preserve">, </w:t>
            </w:r>
            <w:r w:rsidRPr="0054677C">
              <w:t>M</w:t>
            </w:r>
            <w:del w:id="3066" w:author="Jiří Vojtěšek" w:date="2018-11-18T19:26:00Z">
              <w:r w:rsidRPr="0054677C" w:rsidDel="00696F5E">
                <w:delText>ichal</w:delText>
              </w:r>
              <w:r w:rsidDel="00696F5E">
                <w:delText>(20)</w:delText>
              </w:r>
            </w:del>
            <w:ins w:id="3067" w:author="Jiří Vojtěšek" w:date="2018-11-18T19:26:00Z">
              <w:r w:rsidR="00696F5E">
                <w:t>.</w:t>
              </w:r>
            </w:ins>
            <w:r>
              <w:t xml:space="preserve">; </w:t>
            </w:r>
            <w:r w:rsidR="007704B4" w:rsidRPr="0054677C">
              <w:t>CHRAMCOV</w:t>
            </w:r>
            <w:r>
              <w:t xml:space="preserve">, </w:t>
            </w:r>
            <w:r w:rsidRPr="0054677C">
              <w:t>B</w:t>
            </w:r>
            <w:del w:id="3068" w:author="Jiří Vojtěšek" w:date="2018-11-18T19:26:00Z">
              <w:r w:rsidRPr="0054677C" w:rsidDel="00696F5E">
                <w:delText>ronislav</w:delText>
              </w:r>
              <w:r w:rsidDel="00696F5E">
                <w:delText>(10)</w:delText>
              </w:r>
            </w:del>
            <w:ins w:id="3069" w:author="Jiří Vojtěšek" w:date="2018-11-18T19:26:00Z">
              <w:r w:rsidR="00696F5E">
                <w:t>. a J.</w:t>
              </w:r>
            </w:ins>
            <w:del w:id="3070" w:author="Jiří Vojtěšek" w:date="2018-11-18T19:26:00Z">
              <w:r w:rsidDel="00696F5E">
                <w:delText>;</w:delText>
              </w:r>
            </w:del>
            <w:r>
              <w:t xml:space="preserve"> </w:t>
            </w:r>
            <w:r w:rsidR="007704B4" w:rsidRPr="0054677C">
              <w:t>DVOŘÁK</w:t>
            </w:r>
            <w:del w:id="3071" w:author="Jiří Vojtěšek" w:date="2018-11-18T19:26:00Z">
              <w:r w:rsidDel="00696F5E">
                <w:delText xml:space="preserve">, </w:delText>
              </w:r>
              <w:r w:rsidRPr="0054677C" w:rsidDel="00696F5E">
                <w:delText>Jiří</w:delText>
              </w:r>
              <w:r w:rsidDel="00696F5E">
                <w:delText>(5)</w:delText>
              </w:r>
            </w:del>
            <w:r>
              <w:t xml:space="preserve">. Application of </w:t>
            </w:r>
            <w:ins w:id="3072" w:author="Jiří Vojtěšek" w:date="2018-11-18T19:52:00Z">
              <w:r w:rsidR="00D541BF">
                <w:t>S</w:t>
              </w:r>
            </w:ins>
            <w:del w:id="3073" w:author="Jiří Vojtěšek" w:date="2018-11-18T19:52:00Z">
              <w:r w:rsidDel="00D541BF">
                <w:delText>s</w:delText>
              </w:r>
            </w:del>
            <w:r>
              <w:t xml:space="preserve">imulation </w:t>
            </w:r>
            <w:ins w:id="3074" w:author="Jiří Vojtěšek" w:date="2018-11-18T19:52:00Z">
              <w:r w:rsidR="00D541BF">
                <w:t>M</w:t>
              </w:r>
            </w:ins>
            <w:del w:id="3075" w:author="Jiří Vojtěšek" w:date="2018-11-18T19:52:00Z">
              <w:r w:rsidDel="00D541BF">
                <w:delText>m</w:delText>
              </w:r>
            </w:del>
            <w:r>
              <w:t xml:space="preserve">odels for the </w:t>
            </w:r>
            <w:ins w:id="3076" w:author="Jiří Vojtěšek" w:date="2018-11-18T19:52:00Z">
              <w:r w:rsidR="00D541BF">
                <w:t>O</w:t>
              </w:r>
            </w:ins>
            <w:del w:id="3077" w:author="Jiří Vojtěšek" w:date="2018-11-18T19:52:00Z">
              <w:r w:rsidDel="00D541BF">
                <w:delText>o</w:delText>
              </w:r>
            </w:del>
            <w:r>
              <w:t xml:space="preserve">ptimization of </w:t>
            </w:r>
            <w:ins w:id="3078" w:author="Jiří Vojtěšek" w:date="2018-11-18T19:52:00Z">
              <w:r w:rsidR="00D541BF">
                <w:t>B</w:t>
              </w:r>
            </w:ins>
            <w:del w:id="3079" w:author="Jiří Vojtěšek" w:date="2018-11-18T19:52:00Z">
              <w:r w:rsidDel="00D541BF">
                <w:delText>b</w:delText>
              </w:r>
            </w:del>
            <w:r>
              <w:t xml:space="preserve">usiness </w:t>
            </w:r>
            <w:ins w:id="3080" w:author="Jiří Vojtěšek" w:date="2018-11-18T19:52:00Z">
              <w:r w:rsidR="00D541BF">
                <w:t>P</w:t>
              </w:r>
            </w:ins>
            <w:del w:id="3081" w:author="Jiří Vojtěšek" w:date="2018-11-18T19:52:00Z">
              <w:r w:rsidDel="00D541BF">
                <w:delText>p</w:delText>
              </w:r>
            </w:del>
            <w:r>
              <w:t xml:space="preserve">rocesses. In </w:t>
            </w:r>
            <w:r w:rsidRPr="00696F5E">
              <w:rPr>
                <w:i/>
                <w:rPrChange w:id="3082" w:author="Jiří Vojtěšek" w:date="2018-11-18T19:27:00Z">
                  <w:rPr/>
                </w:rPrChange>
              </w:rPr>
              <w:t>AIP Conference Proceedings</w:t>
            </w:r>
            <w:r>
              <w:t>. Melville : American Institute of Physics Publising Inc., 2016, s. nestrankovano. ISSN 0094-243X. ISBN 978-0-7354-1392-4.JD - Využití počítačů, robotika a její aplikace</w:t>
            </w:r>
          </w:p>
        </w:tc>
      </w:tr>
      <w:tr w:rsidR="008550CB" w14:paraId="1DB3C333" w14:textId="77777777" w:rsidTr="005B0900">
        <w:trPr>
          <w:trHeight w:val="218"/>
        </w:trPr>
        <w:tc>
          <w:tcPr>
            <w:tcW w:w="9859" w:type="dxa"/>
            <w:gridSpan w:val="11"/>
            <w:shd w:val="clear" w:color="auto" w:fill="F7CAAC"/>
          </w:tcPr>
          <w:p w14:paraId="3C121B72" w14:textId="77777777" w:rsidR="008550CB" w:rsidRDefault="008550CB" w:rsidP="005B0900">
            <w:pPr>
              <w:rPr>
                <w:b/>
              </w:rPr>
            </w:pPr>
            <w:r>
              <w:rPr>
                <w:b/>
              </w:rPr>
              <w:t>Působení v zahraničí</w:t>
            </w:r>
          </w:p>
        </w:tc>
      </w:tr>
      <w:tr w:rsidR="008550CB" w14:paraId="0C926841" w14:textId="77777777" w:rsidTr="005B0900">
        <w:trPr>
          <w:trHeight w:val="328"/>
        </w:trPr>
        <w:tc>
          <w:tcPr>
            <w:tcW w:w="9859" w:type="dxa"/>
            <w:gridSpan w:val="11"/>
          </w:tcPr>
          <w:p w14:paraId="14544CC1" w14:textId="77777777" w:rsidR="008550CB" w:rsidRPr="00D15116" w:rsidRDefault="008550CB" w:rsidP="005B0900">
            <w:bookmarkStart w:id="3083" w:name="OLE_LINK7"/>
            <w:bookmarkStart w:id="3084" w:name="OLE_LINK8"/>
            <w:r>
              <w:t xml:space="preserve">2012     </w:t>
            </w:r>
            <w:r w:rsidRPr="00D15116">
              <w:t>Vyzsza Szkola Informatyki i Zarzadzania, Katedra Telekomunikacji i Bezpieczenstwa Informacji, Bielsko Biala, Polsko, stanowisko profesora wizytujacego</w:t>
            </w:r>
            <w:r>
              <w:t xml:space="preserve"> - pozice hostujícího profesora (2012 - 2015)</w:t>
            </w:r>
          </w:p>
          <w:p w14:paraId="011137B2" w14:textId="4F3E4BD4" w:rsidR="008550CB" w:rsidRPr="00D15116" w:rsidRDefault="008550CB">
            <w:r w:rsidRPr="00D15116">
              <w:t xml:space="preserve">1998 </w:t>
            </w:r>
            <w:r w:rsidRPr="00D15116">
              <w:tab/>
              <w:t>Umea University, Institute of Te</w:t>
            </w:r>
            <w:r>
              <w:t xml:space="preserve">chnology, Švédsko, odborná stáž </w:t>
            </w:r>
            <w:ins w:id="3085" w:author="Milan Navrátil" w:date="2018-11-15T10:38:00Z">
              <w:r w:rsidR="00D96E10">
                <w:t xml:space="preserve"> </w:t>
              </w:r>
            </w:ins>
            <w:del w:id="3086" w:author="Milan Navrátil" w:date="2018-11-15T10:38:00Z">
              <w:r w:rsidDel="00D96E10">
                <w:delText>(</w:delText>
              </w:r>
            </w:del>
            <w:ins w:id="3087" w:author="Milan Navrátil" w:date="2018-11-15T10:38:00Z">
              <w:r w:rsidR="00D96E10">
                <w:t xml:space="preserve">- </w:t>
              </w:r>
            </w:ins>
            <w:r>
              <w:t>1 měsíc</w:t>
            </w:r>
            <w:del w:id="3088" w:author="Milan Navrátil" w:date="2018-11-15T10:38:00Z">
              <w:r w:rsidDel="00D96E10">
                <w:delText>)</w:delText>
              </w:r>
            </w:del>
            <w:bookmarkEnd w:id="3083"/>
            <w:bookmarkEnd w:id="3084"/>
          </w:p>
        </w:tc>
      </w:tr>
      <w:tr w:rsidR="008550CB" w14:paraId="13476438" w14:textId="77777777" w:rsidTr="005B0900">
        <w:trPr>
          <w:cantSplit/>
          <w:trHeight w:val="470"/>
        </w:trPr>
        <w:tc>
          <w:tcPr>
            <w:tcW w:w="2518" w:type="dxa"/>
            <w:shd w:val="clear" w:color="auto" w:fill="F7CAAC"/>
          </w:tcPr>
          <w:p w14:paraId="67B64F1E" w14:textId="77777777" w:rsidR="008550CB" w:rsidRDefault="008550CB" w:rsidP="005B0900">
            <w:pPr>
              <w:rPr>
                <w:b/>
              </w:rPr>
            </w:pPr>
            <w:r>
              <w:rPr>
                <w:b/>
              </w:rPr>
              <w:t xml:space="preserve">Podpis </w:t>
            </w:r>
          </w:p>
        </w:tc>
        <w:tc>
          <w:tcPr>
            <w:tcW w:w="4536" w:type="dxa"/>
            <w:gridSpan w:val="5"/>
          </w:tcPr>
          <w:p w14:paraId="58061E81" w14:textId="77777777" w:rsidR="008550CB" w:rsidRDefault="008550CB" w:rsidP="005B0900"/>
        </w:tc>
        <w:tc>
          <w:tcPr>
            <w:tcW w:w="786" w:type="dxa"/>
            <w:gridSpan w:val="2"/>
            <w:shd w:val="clear" w:color="auto" w:fill="F7CAAC"/>
          </w:tcPr>
          <w:p w14:paraId="7DCD32E5" w14:textId="77777777" w:rsidR="008550CB" w:rsidRDefault="008550CB" w:rsidP="005B0900">
            <w:r>
              <w:rPr>
                <w:b/>
              </w:rPr>
              <w:t>datum</w:t>
            </w:r>
          </w:p>
        </w:tc>
        <w:tc>
          <w:tcPr>
            <w:tcW w:w="2019" w:type="dxa"/>
            <w:gridSpan w:val="3"/>
          </w:tcPr>
          <w:p w14:paraId="44267AF2" w14:textId="379476C4" w:rsidR="008550CB" w:rsidRDefault="008550CB" w:rsidP="005B0900">
            <w:r>
              <w:t>28. 8. 2018</w:t>
            </w:r>
          </w:p>
        </w:tc>
      </w:tr>
    </w:tbl>
    <w:p w14:paraId="34DC64B4" w14:textId="77777777" w:rsidR="008550CB" w:rsidRDefault="008550CB" w:rsidP="008550CB">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50CB" w14:paraId="320BF325" w14:textId="77777777" w:rsidTr="005B0900">
        <w:tc>
          <w:tcPr>
            <w:tcW w:w="9859" w:type="dxa"/>
            <w:gridSpan w:val="11"/>
            <w:tcBorders>
              <w:bottom w:val="double" w:sz="4" w:space="0" w:color="auto"/>
            </w:tcBorders>
            <w:shd w:val="clear" w:color="auto" w:fill="BDD6EE"/>
          </w:tcPr>
          <w:p w14:paraId="06101540" w14:textId="2B05F522" w:rsidR="008550CB" w:rsidRDefault="008550CB" w:rsidP="005B0900">
            <w:pPr>
              <w:tabs>
                <w:tab w:val="right" w:pos="9458"/>
              </w:tabs>
              <w:rPr>
                <w:b/>
                <w:sz w:val="28"/>
              </w:rPr>
            </w:pPr>
            <w:r>
              <w:rPr>
                <w:b/>
                <w:sz w:val="28"/>
              </w:rPr>
              <w:lastRenderedPageBreak/>
              <w:t>C-I – Personální zabezpečení</w:t>
            </w:r>
            <w:r>
              <w:rPr>
                <w:b/>
                <w:sz w:val="28"/>
              </w:rPr>
              <w:tab/>
            </w:r>
            <w:r w:rsidRPr="00E14028">
              <w:rPr>
                <w:rStyle w:val="Odkazintenzivn"/>
              </w:rPr>
              <w:fldChar w:fldCharType="begin"/>
            </w:r>
            <w:r w:rsidRPr="00E14028">
              <w:rPr>
                <w:rStyle w:val="Odkazintenzivn"/>
              </w:rPr>
              <w:instrText xml:space="preserve"> REF AabecedniSeznam \h  \* MERGEFORMAT </w:instrText>
            </w:r>
            <w:r w:rsidRPr="00E14028">
              <w:rPr>
                <w:rStyle w:val="Odkazintenzivn"/>
              </w:rPr>
            </w:r>
            <w:r w:rsidRPr="00E14028">
              <w:rPr>
                <w:rStyle w:val="Odkazintenzivn"/>
              </w:rPr>
              <w:fldChar w:fldCharType="separate"/>
            </w:r>
            <w:r w:rsidR="00FB06C4" w:rsidRPr="00FB06C4">
              <w:rPr>
                <w:rStyle w:val="Odkazintenzivn"/>
              </w:rPr>
              <w:t>Abecední seznam</w:t>
            </w:r>
            <w:r w:rsidRPr="00E14028">
              <w:rPr>
                <w:rStyle w:val="Odkazintenzivn"/>
              </w:rPr>
              <w:fldChar w:fldCharType="end"/>
            </w:r>
          </w:p>
        </w:tc>
      </w:tr>
      <w:tr w:rsidR="008550CB" w14:paraId="69632A4E" w14:textId="77777777" w:rsidTr="005B0900">
        <w:tc>
          <w:tcPr>
            <w:tcW w:w="2518" w:type="dxa"/>
            <w:tcBorders>
              <w:top w:val="double" w:sz="4" w:space="0" w:color="auto"/>
            </w:tcBorders>
            <w:shd w:val="clear" w:color="auto" w:fill="F7CAAC"/>
          </w:tcPr>
          <w:p w14:paraId="0F7BA371" w14:textId="77777777" w:rsidR="008550CB" w:rsidRDefault="008550CB" w:rsidP="005B0900">
            <w:pPr>
              <w:rPr>
                <w:b/>
              </w:rPr>
            </w:pPr>
            <w:r>
              <w:rPr>
                <w:b/>
              </w:rPr>
              <w:t>Vysoká škola</w:t>
            </w:r>
          </w:p>
        </w:tc>
        <w:tc>
          <w:tcPr>
            <w:tcW w:w="7341" w:type="dxa"/>
            <w:gridSpan w:val="10"/>
          </w:tcPr>
          <w:p w14:paraId="1539E717" w14:textId="77777777" w:rsidR="008550CB" w:rsidRDefault="008550CB" w:rsidP="005B0900">
            <w:r>
              <w:t>Univerzita Tomáše Bati ve Zlíně</w:t>
            </w:r>
          </w:p>
        </w:tc>
      </w:tr>
      <w:tr w:rsidR="008550CB" w14:paraId="072C7CB4" w14:textId="77777777" w:rsidTr="005B0900">
        <w:tc>
          <w:tcPr>
            <w:tcW w:w="2518" w:type="dxa"/>
            <w:shd w:val="clear" w:color="auto" w:fill="F7CAAC"/>
          </w:tcPr>
          <w:p w14:paraId="1C5AE115" w14:textId="77777777" w:rsidR="008550CB" w:rsidRDefault="008550CB" w:rsidP="005B0900">
            <w:pPr>
              <w:rPr>
                <w:b/>
              </w:rPr>
            </w:pPr>
            <w:r>
              <w:rPr>
                <w:b/>
              </w:rPr>
              <w:t>Součást vysoké školy</w:t>
            </w:r>
          </w:p>
        </w:tc>
        <w:tc>
          <w:tcPr>
            <w:tcW w:w="7341" w:type="dxa"/>
            <w:gridSpan w:val="10"/>
          </w:tcPr>
          <w:p w14:paraId="6579A7F0" w14:textId="77777777" w:rsidR="008550CB" w:rsidRDefault="008550CB" w:rsidP="005B0900">
            <w:r>
              <w:t>Fakulta aplikované informatiky</w:t>
            </w:r>
          </w:p>
        </w:tc>
      </w:tr>
      <w:tr w:rsidR="008550CB" w14:paraId="6664F18F" w14:textId="77777777" w:rsidTr="005B0900">
        <w:tc>
          <w:tcPr>
            <w:tcW w:w="2518" w:type="dxa"/>
            <w:shd w:val="clear" w:color="auto" w:fill="F7CAAC"/>
          </w:tcPr>
          <w:p w14:paraId="50B8C90D" w14:textId="77777777" w:rsidR="008550CB" w:rsidRDefault="008550CB" w:rsidP="005B0900">
            <w:pPr>
              <w:rPr>
                <w:b/>
              </w:rPr>
            </w:pPr>
            <w:r>
              <w:rPr>
                <w:b/>
              </w:rPr>
              <w:t>Název studijního programu</w:t>
            </w:r>
          </w:p>
        </w:tc>
        <w:tc>
          <w:tcPr>
            <w:tcW w:w="7341" w:type="dxa"/>
            <w:gridSpan w:val="10"/>
          </w:tcPr>
          <w:p w14:paraId="5C05D262" w14:textId="77777777" w:rsidR="008550CB" w:rsidRDefault="008550CB" w:rsidP="005B0900">
            <w:r>
              <w:t>Bezpečnostní technologie, systémy a management</w:t>
            </w:r>
          </w:p>
        </w:tc>
      </w:tr>
      <w:tr w:rsidR="008550CB" w14:paraId="4C5DC102" w14:textId="77777777" w:rsidTr="005B0900">
        <w:tc>
          <w:tcPr>
            <w:tcW w:w="2518" w:type="dxa"/>
            <w:shd w:val="clear" w:color="auto" w:fill="F7CAAC"/>
          </w:tcPr>
          <w:p w14:paraId="4993F3BC" w14:textId="77777777" w:rsidR="008550CB" w:rsidRDefault="008550CB" w:rsidP="005B0900">
            <w:pPr>
              <w:rPr>
                <w:b/>
              </w:rPr>
            </w:pPr>
            <w:r>
              <w:rPr>
                <w:b/>
              </w:rPr>
              <w:t>Jméno a příjmení</w:t>
            </w:r>
          </w:p>
        </w:tc>
        <w:tc>
          <w:tcPr>
            <w:tcW w:w="4536" w:type="dxa"/>
            <w:gridSpan w:val="5"/>
          </w:tcPr>
          <w:p w14:paraId="4BFA45A5" w14:textId="77777777" w:rsidR="008550CB" w:rsidRDefault="008550CB" w:rsidP="005B0900">
            <w:r>
              <w:t xml:space="preserve">Vojtěch </w:t>
            </w:r>
            <w:bookmarkStart w:id="3089" w:name="aKresalek"/>
            <w:r>
              <w:t>Křesálek</w:t>
            </w:r>
            <w:bookmarkEnd w:id="3089"/>
          </w:p>
        </w:tc>
        <w:tc>
          <w:tcPr>
            <w:tcW w:w="709" w:type="dxa"/>
            <w:shd w:val="clear" w:color="auto" w:fill="F7CAAC"/>
          </w:tcPr>
          <w:p w14:paraId="5B4E9651" w14:textId="77777777" w:rsidR="008550CB" w:rsidRDefault="008550CB" w:rsidP="005B0900">
            <w:pPr>
              <w:rPr>
                <w:b/>
              </w:rPr>
            </w:pPr>
            <w:r>
              <w:rPr>
                <w:b/>
              </w:rPr>
              <w:t>Tituly</w:t>
            </w:r>
          </w:p>
        </w:tc>
        <w:tc>
          <w:tcPr>
            <w:tcW w:w="2096" w:type="dxa"/>
            <w:gridSpan w:val="4"/>
          </w:tcPr>
          <w:p w14:paraId="70E99749" w14:textId="77777777" w:rsidR="008550CB" w:rsidRDefault="008550CB" w:rsidP="005B0900">
            <w:r>
              <w:t>doc. RNDr. CSc.</w:t>
            </w:r>
          </w:p>
        </w:tc>
      </w:tr>
      <w:tr w:rsidR="008550CB" w14:paraId="3A5941CE" w14:textId="77777777" w:rsidTr="005B0900">
        <w:tc>
          <w:tcPr>
            <w:tcW w:w="2518" w:type="dxa"/>
            <w:shd w:val="clear" w:color="auto" w:fill="F7CAAC"/>
          </w:tcPr>
          <w:p w14:paraId="43C23C5F" w14:textId="77777777" w:rsidR="008550CB" w:rsidRDefault="008550CB" w:rsidP="005B0900">
            <w:pPr>
              <w:rPr>
                <w:b/>
              </w:rPr>
            </w:pPr>
            <w:r>
              <w:rPr>
                <w:b/>
              </w:rPr>
              <w:t>Rok narození</w:t>
            </w:r>
          </w:p>
        </w:tc>
        <w:tc>
          <w:tcPr>
            <w:tcW w:w="829" w:type="dxa"/>
          </w:tcPr>
          <w:p w14:paraId="0D92EFC4" w14:textId="77777777" w:rsidR="008550CB" w:rsidRDefault="008550CB" w:rsidP="005B0900">
            <w:r>
              <w:t>1952</w:t>
            </w:r>
          </w:p>
        </w:tc>
        <w:tc>
          <w:tcPr>
            <w:tcW w:w="1721" w:type="dxa"/>
            <w:shd w:val="clear" w:color="auto" w:fill="F7CAAC"/>
          </w:tcPr>
          <w:p w14:paraId="5904F137" w14:textId="77777777" w:rsidR="008550CB" w:rsidRDefault="008550CB" w:rsidP="005B0900">
            <w:pPr>
              <w:rPr>
                <w:b/>
              </w:rPr>
            </w:pPr>
            <w:r>
              <w:rPr>
                <w:b/>
              </w:rPr>
              <w:t>typ vztahu k VŠ</w:t>
            </w:r>
          </w:p>
        </w:tc>
        <w:tc>
          <w:tcPr>
            <w:tcW w:w="992" w:type="dxa"/>
            <w:gridSpan w:val="2"/>
          </w:tcPr>
          <w:p w14:paraId="2DA6C1F8" w14:textId="77777777" w:rsidR="008550CB" w:rsidRDefault="008550CB" w:rsidP="005B0900">
            <w:r>
              <w:t>pp.</w:t>
            </w:r>
          </w:p>
        </w:tc>
        <w:tc>
          <w:tcPr>
            <w:tcW w:w="994" w:type="dxa"/>
            <w:shd w:val="clear" w:color="auto" w:fill="F7CAAC"/>
          </w:tcPr>
          <w:p w14:paraId="716C0BA7" w14:textId="77777777" w:rsidR="008550CB" w:rsidRDefault="008550CB" w:rsidP="005B0900">
            <w:pPr>
              <w:rPr>
                <w:b/>
              </w:rPr>
            </w:pPr>
            <w:r>
              <w:rPr>
                <w:b/>
              </w:rPr>
              <w:t>rozsah</w:t>
            </w:r>
          </w:p>
        </w:tc>
        <w:tc>
          <w:tcPr>
            <w:tcW w:w="709" w:type="dxa"/>
          </w:tcPr>
          <w:p w14:paraId="5907E739" w14:textId="77777777" w:rsidR="008550CB" w:rsidRDefault="008550CB" w:rsidP="005B0900">
            <w:r>
              <w:t>40</w:t>
            </w:r>
          </w:p>
        </w:tc>
        <w:tc>
          <w:tcPr>
            <w:tcW w:w="709" w:type="dxa"/>
            <w:gridSpan w:val="2"/>
            <w:shd w:val="clear" w:color="auto" w:fill="F7CAAC"/>
          </w:tcPr>
          <w:p w14:paraId="1F3E62BB" w14:textId="77777777" w:rsidR="008550CB" w:rsidRDefault="008550CB" w:rsidP="005B0900">
            <w:pPr>
              <w:rPr>
                <w:b/>
              </w:rPr>
            </w:pPr>
            <w:r>
              <w:rPr>
                <w:b/>
              </w:rPr>
              <w:t>do kdy</w:t>
            </w:r>
          </w:p>
        </w:tc>
        <w:tc>
          <w:tcPr>
            <w:tcW w:w="1387" w:type="dxa"/>
            <w:gridSpan w:val="2"/>
          </w:tcPr>
          <w:p w14:paraId="375E5E6D" w14:textId="77777777" w:rsidR="008550CB" w:rsidRDefault="008550CB" w:rsidP="005B0900">
            <w:r>
              <w:t>N</w:t>
            </w:r>
          </w:p>
        </w:tc>
      </w:tr>
      <w:tr w:rsidR="008550CB" w14:paraId="0A96C5BE" w14:textId="77777777" w:rsidTr="005B0900">
        <w:tc>
          <w:tcPr>
            <w:tcW w:w="5068" w:type="dxa"/>
            <w:gridSpan w:val="3"/>
            <w:shd w:val="clear" w:color="auto" w:fill="F7CAAC"/>
          </w:tcPr>
          <w:p w14:paraId="0D3E5D3F" w14:textId="77777777" w:rsidR="008550CB" w:rsidRDefault="008550CB" w:rsidP="005B0900">
            <w:pPr>
              <w:rPr>
                <w:b/>
              </w:rPr>
            </w:pPr>
            <w:r>
              <w:rPr>
                <w:b/>
              </w:rPr>
              <w:t>Typ vztahu na součásti VŠ, která uskutečňuje st. program</w:t>
            </w:r>
          </w:p>
        </w:tc>
        <w:tc>
          <w:tcPr>
            <w:tcW w:w="992" w:type="dxa"/>
            <w:gridSpan w:val="2"/>
          </w:tcPr>
          <w:p w14:paraId="2C8BF276" w14:textId="77777777" w:rsidR="008550CB" w:rsidRDefault="008550CB" w:rsidP="005B0900">
            <w:del w:id="3090" w:author="Milan Navrátil" w:date="2018-11-13T11:49:00Z">
              <w:r w:rsidDel="00713C47">
                <w:delText>pp.</w:delText>
              </w:r>
            </w:del>
          </w:p>
        </w:tc>
        <w:tc>
          <w:tcPr>
            <w:tcW w:w="994" w:type="dxa"/>
            <w:shd w:val="clear" w:color="auto" w:fill="F7CAAC"/>
          </w:tcPr>
          <w:p w14:paraId="0FE151AB" w14:textId="77777777" w:rsidR="008550CB" w:rsidRDefault="008550CB" w:rsidP="005B0900">
            <w:pPr>
              <w:rPr>
                <w:b/>
              </w:rPr>
            </w:pPr>
            <w:r>
              <w:rPr>
                <w:b/>
              </w:rPr>
              <w:t>rozsah</w:t>
            </w:r>
          </w:p>
        </w:tc>
        <w:tc>
          <w:tcPr>
            <w:tcW w:w="709" w:type="dxa"/>
          </w:tcPr>
          <w:p w14:paraId="5206B475" w14:textId="77777777" w:rsidR="008550CB" w:rsidRDefault="008550CB" w:rsidP="005B0900">
            <w:del w:id="3091" w:author="Milan Navrátil" w:date="2018-11-13T11:49:00Z">
              <w:r w:rsidDel="00713C47">
                <w:delText>40</w:delText>
              </w:r>
            </w:del>
          </w:p>
        </w:tc>
        <w:tc>
          <w:tcPr>
            <w:tcW w:w="709" w:type="dxa"/>
            <w:gridSpan w:val="2"/>
            <w:shd w:val="clear" w:color="auto" w:fill="F7CAAC"/>
          </w:tcPr>
          <w:p w14:paraId="6645D434" w14:textId="77777777" w:rsidR="008550CB" w:rsidRDefault="008550CB" w:rsidP="005B0900">
            <w:pPr>
              <w:rPr>
                <w:b/>
              </w:rPr>
            </w:pPr>
            <w:r>
              <w:rPr>
                <w:b/>
              </w:rPr>
              <w:t>do kdy</w:t>
            </w:r>
          </w:p>
        </w:tc>
        <w:tc>
          <w:tcPr>
            <w:tcW w:w="1387" w:type="dxa"/>
            <w:gridSpan w:val="2"/>
          </w:tcPr>
          <w:p w14:paraId="1FEAB7B8" w14:textId="77777777" w:rsidR="008550CB" w:rsidRDefault="008550CB" w:rsidP="005B0900">
            <w:del w:id="3092" w:author="Milan Navrátil" w:date="2018-11-13T11:49:00Z">
              <w:r w:rsidDel="00713C47">
                <w:delText>N</w:delText>
              </w:r>
            </w:del>
          </w:p>
        </w:tc>
      </w:tr>
      <w:tr w:rsidR="008550CB" w14:paraId="7781C369" w14:textId="77777777" w:rsidTr="005B0900">
        <w:tc>
          <w:tcPr>
            <w:tcW w:w="6060" w:type="dxa"/>
            <w:gridSpan w:val="5"/>
            <w:shd w:val="clear" w:color="auto" w:fill="F7CAAC"/>
          </w:tcPr>
          <w:p w14:paraId="552CD0D4" w14:textId="77777777" w:rsidR="008550CB" w:rsidRDefault="008550CB" w:rsidP="005B0900">
            <w:r>
              <w:rPr>
                <w:b/>
              </w:rPr>
              <w:t>Další současná působení jako akademický pracovník na jiných VŠ</w:t>
            </w:r>
          </w:p>
        </w:tc>
        <w:tc>
          <w:tcPr>
            <w:tcW w:w="1703" w:type="dxa"/>
            <w:gridSpan w:val="2"/>
            <w:shd w:val="clear" w:color="auto" w:fill="F7CAAC"/>
          </w:tcPr>
          <w:p w14:paraId="335447CF" w14:textId="77777777" w:rsidR="008550CB" w:rsidRDefault="008550CB" w:rsidP="005B0900">
            <w:pPr>
              <w:rPr>
                <w:b/>
              </w:rPr>
            </w:pPr>
            <w:r>
              <w:rPr>
                <w:b/>
              </w:rPr>
              <w:t>typ prac. vztahu</w:t>
            </w:r>
          </w:p>
        </w:tc>
        <w:tc>
          <w:tcPr>
            <w:tcW w:w="2096" w:type="dxa"/>
            <w:gridSpan w:val="4"/>
            <w:shd w:val="clear" w:color="auto" w:fill="F7CAAC"/>
          </w:tcPr>
          <w:p w14:paraId="43538E2A" w14:textId="77777777" w:rsidR="008550CB" w:rsidRDefault="008550CB" w:rsidP="005B0900">
            <w:pPr>
              <w:rPr>
                <w:b/>
              </w:rPr>
            </w:pPr>
            <w:r>
              <w:rPr>
                <w:b/>
              </w:rPr>
              <w:t>rozsah</w:t>
            </w:r>
          </w:p>
        </w:tc>
      </w:tr>
      <w:tr w:rsidR="008550CB" w14:paraId="7928E8F4" w14:textId="77777777" w:rsidTr="005B0900">
        <w:tc>
          <w:tcPr>
            <w:tcW w:w="6060" w:type="dxa"/>
            <w:gridSpan w:val="5"/>
          </w:tcPr>
          <w:p w14:paraId="48329166" w14:textId="77777777" w:rsidR="008550CB" w:rsidRDefault="008550CB" w:rsidP="005B0900"/>
        </w:tc>
        <w:tc>
          <w:tcPr>
            <w:tcW w:w="1703" w:type="dxa"/>
            <w:gridSpan w:val="2"/>
          </w:tcPr>
          <w:p w14:paraId="5700D271" w14:textId="77777777" w:rsidR="008550CB" w:rsidRDefault="008550CB" w:rsidP="005B0900"/>
        </w:tc>
        <w:tc>
          <w:tcPr>
            <w:tcW w:w="2096" w:type="dxa"/>
            <w:gridSpan w:val="4"/>
          </w:tcPr>
          <w:p w14:paraId="55961177" w14:textId="77777777" w:rsidR="008550CB" w:rsidRDefault="008550CB" w:rsidP="005B0900"/>
        </w:tc>
      </w:tr>
      <w:tr w:rsidR="008550CB" w14:paraId="441FC65A" w14:textId="77777777" w:rsidTr="005B0900">
        <w:tc>
          <w:tcPr>
            <w:tcW w:w="9859" w:type="dxa"/>
            <w:gridSpan w:val="11"/>
            <w:shd w:val="clear" w:color="auto" w:fill="F7CAAC"/>
          </w:tcPr>
          <w:p w14:paraId="317DD9F8" w14:textId="77777777" w:rsidR="008550CB" w:rsidRDefault="008550CB" w:rsidP="005B0900">
            <w:r>
              <w:rPr>
                <w:b/>
              </w:rPr>
              <w:t>Předměty příslušného studijního programu a způsob zapojení do jejich výuky, příp. další zapojení do uskutečňování studijního programu</w:t>
            </w:r>
          </w:p>
        </w:tc>
      </w:tr>
      <w:tr w:rsidR="008550CB" w14:paraId="4BCF3515" w14:textId="77777777" w:rsidTr="005B0900">
        <w:trPr>
          <w:trHeight w:val="1118"/>
        </w:trPr>
        <w:tc>
          <w:tcPr>
            <w:tcW w:w="9859" w:type="dxa"/>
            <w:gridSpan w:val="11"/>
            <w:tcBorders>
              <w:top w:val="nil"/>
            </w:tcBorders>
          </w:tcPr>
          <w:p w14:paraId="06AD6280" w14:textId="77777777" w:rsidR="00F519B2" w:rsidRDefault="00F519B2" w:rsidP="005B0900">
            <w:r>
              <w:t xml:space="preserve">Garant studijního programu </w:t>
            </w:r>
          </w:p>
          <w:p w14:paraId="12093A92" w14:textId="385DEF2D" w:rsidR="008550CB" w:rsidRDefault="008550CB" w:rsidP="005B0900">
            <w:r>
              <w:t>Forenzní vědy – garant, přednášející (100 %)</w:t>
            </w:r>
          </w:p>
          <w:p w14:paraId="0718BEA5" w14:textId="7B539A0A" w:rsidR="008550CB" w:rsidDel="00BB006B" w:rsidRDefault="008550CB" w:rsidP="005B0900">
            <w:pPr>
              <w:rPr>
                <w:del w:id="3093" w:author="Jiří Vojtěšek" w:date="2018-11-20T22:04:00Z"/>
              </w:rPr>
            </w:pPr>
            <w:del w:id="3094" w:author="Jiří Vojtěšek" w:date="2018-11-20T22:04:00Z">
              <w:r w:rsidDel="00BB006B">
                <w:delText>Elektronické zabezpečovací a přístupové systémy – garant, přednášející (100 %)</w:delText>
              </w:r>
            </w:del>
          </w:p>
          <w:p w14:paraId="5B567DFB" w14:textId="77777777" w:rsidR="008550CB" w:rsidRDefault="008550CB" w:rsidP="005B0900">
            <w:r w:rsidRPr="00C678E8">
              <w:t>Elektromagnetická kompatibilita</w:t>
            </w:r>
            <w:r>
              <w:t xml:space="preserve"> – garant, přednášející (100 %)</w:t>
            </w:r>
          </w:p>
          <w:p w14:paraId="202BEF4F" w14:textId="77777777" w:rsidR="008550CB" w:rsidRDefault="008550CB" w:rsidP="005B0900">
            <w:r>
              <w:t>Pokročilé bezpečnostní technologie – garant, přednášející (100 %)</w:t>
            </w:r>
          </w:p>
          <w:p w14:paraId="50887D78" w14:textId="77777777" w:rsidR="008550CB" w:rsidRDefault="008550CB" w:rsidP="005B0900">
            <w:r>
              <w:t>Odborná praxe – garant (100 %)</w:t>
            </w:r>
          </w:p>
          <w:p w14:paraId="1F424148" w14:textId="359B148A" w:rsidR="00F519B2" w:rsidRDefault="008550CB" w:rsidP="005B0900">
            <w:r>
              <w:t>Diplomová práce – garant (100 %)</w:t>
            </w:r>
          </w:p>
        </w:tc>
      </w:tr>
      <w:tr w:rsidR="008550CB" w14:paraId="5A101379" w14:textId="77777777" w:rsidTr="005B0900">
        <w:tc>
          <w:tcPr>
            <w:tcW w:w="9859" w:type="dxa"/>
            <w:gridSpan w:val="11"/>
            <w:shd w:val="clear" w:color="auto" w:fill="F7CAAC"/>
          </w:tcPr>
          <w:p w14:paraId="67343CDF" w14:textId="77777777" w:rsidR="008550CB" w:rsidRDefault="008550CB" w:rsidP="005B0900">
            <w:r>
              <w:rPr>
                <w:b/>
              </w:rPr>
              <w:t xml:space="preserve">Údaje o vzdělání na VŠ </w:t>
            </w:r>
          </w:p>
        </w:tc>
      </w:tr>
      <w:tr w:rsidR="008550CB" w14:paraId="3EC2CC8D" w14:textId="77777777" w:rsidTr="00F519B2">
        <w:trPr>
          <w:trHeight w:val="750"/>
        </w:trPr>
        <w:tc>
          <w:tcPr>
            <w:tcW w:w="9859" w:type="dxa"/>
            <w:gridSpan w:val="11"/>
          </w:tcPr>
          <w:p w14:paraId="35C7E857" w14:textId="77777777" w:rsidR="008550CB" w:rsidRPr="00F519B2" w:rsidRDefault="008550CB" w:rsidP="005B0900">
            <w:pPr>
              <w:pStyle w:val="Zkladntext"/>
              <w:rPr>
                <w:b/>
                <w:sz w:val="18"/>
              </w:rPr>
            </w:pPr>
            <w:r w:rsidRPr="00F519B2">
              <w:rPr>
                <w:sz w:val="18"/>
              </w:rPr>
              <w:t xml:space="preserve">1971 – 1976    Přírodovědecké fakultě UJEP v Brně, obor fyzikální elektronika </w:t>
            </w:r>
          </w:p>
          <w:p w14:paraId="51293436" w14:textId="77777777" w:rsidR="008550CB" w:rsidRPr="00F519B2" w:rsidRDefault="008550CB" w:rsidP="005B0900">
            <w:pPr>
              <w:pStyle w:val="Zkladntext"/>
              <w:rPr>
                <w:b/>
                <w:sz w:val="18"/>
              </w:rPr>
            </w:pPr>
            <w:r w:rsidRPr="00F519B2">
              <w:rPr>
                <w:sz w:val="18"/>
              </w:rPr>
              <w:t>1979                Obhajoba práce RNDr. – statistická optika, UJEP Brno</w:t>
            </w:r>
          </w:p>
          <w:p w14:paraId="34C4D6F5" w14:textId="77777777" w:rsidR="008550CB" w:rsidRPr="00F519B2" w:rsidDel="00BE0D5F" w:rsidRDefault="008550CB" w:rsidP="005B0900">
            <w:pPr>
              <w:pStyle w:val="Zkladntext"/>
              <w:rPr>
                <w:del w:id="3095" w:author="Milan Navrátil" w:date="2018-11-12T13:21:00Z"/>
                <w:b/>
                <w:sz w:val="18"/>
              </w:rPr>
            </w:pPr>
            <w:r w:rsidRPr="00F519B2">
              <w:rPr>
                <w:sz w:val="18"/>
              </w:rPr>
              <w:t>1980 – 1984    Kandidátská disertační práce VAAZ , Brno – statistická optika</w:t>
            </w:r>
          </w:p>
          <w:p w14:paraId="7E773896" w14:textId="4C8944F4" w:rsidR="008550CB" w:rsidRPr="00DA522D" w:rsidRDefault="008550CB">
            <w:pPr>
              <w:pStyle w:val="Zkladntext"/>
              <w:rPr>
                <w:b/>
                <w:sz w:val="20"/>
              </w:rPr>
              <w:pPrChange w:id="3096" w:author="Milan Navrátil" w:date="2018-11-12T13:21:00Z">
                <w:pPr>
                  <w:pStyle w:val="Zkladntext"/>
                  <w:tabs>
                    <w:tab w:val="left" w:pos="1163"/>
                  </w:tabs>
                </w:pPr>
              </w:pPrChange>
            </w:pPr>
            <w:del w:id="3097" w:author="Milan Navrátil" w:date="2018-11-12T13:21:00Z">
              <w:r w:rsidRPr="00F519B2" w:rsidDel="00BE0D5F">
                <w:rPr>
                  <w:sz w:val="18"/>
                </w:rPr>
                <w:delText>2004                Habilitace na VUT v Brně – aplikovaná fyzika</w:delText>
              </w:r>
            </w:del>
          </w:p>
        </w:tc>
      </w:tr>
      <w:tr w:rsidR="008550CB" w14:paraId="25212258" w14:textId="77777777" w:rsidTr="005B0900">
        <w:tc>
          <w:tcPr>
            <w:tcW w:w="9859" w:type="dxa"/>
            <w:gridSpan w:val="11"/>
            <w:shd w:val="clear" w:color="auto" w:fill="F7CAAC"/>
          </w:tcPr>
          <w:p w14:paraId="522E1304" w14:textId="77777777" w:rsidR="008550CB" w:rsidRDefault="008550CB" w:rsidP="005B0900">
            <w:pPr>
              <w:rPr>
                <w:b/>
              </w:rPr>
            </w:pPr>
            <w:r>
              <w:rPr>
                <w:b/>
              </w:rPr>
              <w:t>Údaje o odborném působení od absolvování VŠ</w:t>
            </w:r>
          </w:p>
          <w:p w14:paraId="4C9C5978" w14:textId="77777777" w:rsidR="008550CB" w:rsidRDefault="008550CB" w:rsidP="005B0900">
            <w:pPr>
              <w:rPr>
                <w:b/>
              </w:rPr>
            </w:pPr>
          </w:p>
        </w:tc>
      </w:tr>
      <w:tr w:rsidR="008550CB" w14:paraId="0FE548D7" w14:textId="77777777" w:rsidTr="005B0900">
        <w:trPr>
          <w:trHeight w:val="1090"/>
        </w:trPr>
        <w:tc>
          <w:tcPr>
            <w:tcW w:w="9859" w:type="dxa"/>
            <w:gridSpan w:val="11"/>
          </w:tcPr>
          <w:p w14:paraId="032F43F8" w14:textId="77777777" w:rsidR="008550CB" w:rsidRPr="00F519B2" w:rsidRDefault="008550CB" w:rsidP="005B0900">
            <w:pPr>
              <w:pStyle w:val="Zkladntext"/>
              <w:rPr>
                <w:b/>
                <w:sz w:val="18"/>
              </w:rPr>
            </w:pPr>
            <w:r w:rsidRPr="00F519B2">
              <w:rPr>
                <w:sz w:val="18"/>
              </w:rPr>
              <w:t>1977 – 1990     Vědecko-výzkumná základna armády-optoelektronika</w:t>
            </w:r>
          </w:p>
          <w:p w14:paraId="474F24D6" w14:textId="77777777" w:rsidR="008550CB" w:rsidRPr="00F519B2" w:rsidRDefault="008550CB" w:rsidP="005B0900">
            <w:pPr>
              <w:pStyle w:val="Zkladntext"/>
              <w:rPr>
                <w:b/>
                <w:sz w:val="18"/>
              </w:rPr>
            </w:pPr>
            <w:r w:rsidRPr="00F519B2">
              <w:rPr>
                <w:sz w:val="18"/>
              </w:rPr>
              <w:t>1990 – trvá     Univerzita Tomáše Bati ve Zlíně</w:t>
            </w:r>
          </w:p>
          <w:p w14:paraId="4244F1DF" w14:textId="77777777" w:rsidR="008550CB" w:rsidRPr="00F519B2" w:rsidRDefault="008550CB" w:rsidP="005B0900">
            <w:pPr>
              <w:pStyle w:val="Zkladntext"/>
              <w:rPr>
                <w:b/>
                <w:sz w:val="18"/>
              </w:rPr>
            </w:pPr>
            <w:r w:rsidRPr="00F519B2">
              <w:rPr>
                <w:sz w:val="18"/>
              </w:rPr>
              <w:t>1993 – 1998     vedoucí Katedry fyziky a materiálového inženýrství FT VUT</w:t>
            </w:r>
          </w:p>
          <w:p w14:paraId="69FFD778" w14:textId="77777777" w:rsidR="008550CB" w:rsidRPr="00F519B2" w:rsidRDefault="008550CB" w:rsidP="005B0900">
            <w:pPr>
              <w:pStyle w:val="Zkladntext"/>
              <w:rPr>
                <w:b/>
                <w:sz w:val="18"/>
              </w:rPr>
            </w:pPr>
            <w:r w:rsidRPr="00F519B2">
              <w:rPr>
                <w:sz w:val="18"/>
              </w:rPr>
              <w:t>2001 – 2004     vedoucí Ústavu řízení technologických procesů IIT FT UTB ve Zlíně</w:t>
            </w:r>
          </w:p>
          <w:p w14:paraId="16FA002C" w14:textId="77777777" w:rsidR="008550CB" w:rsidRPr="00080943" w:rsidRDefault="008550CB" w:rsidP="005B0900">
            <w:r w:rsidRPr="00F519B2">
              <w:rPr>
                <w:sz w:val="18"/>
              </w:rPr>
              <w:t>2004 – dosud   ředitel Ústavu elektroniky a měření FAI UTB ve Zlíně</w:t>
            </w:r>
          </w:p>
        </w:tc>
      </w:tr>
      <w:tr w:rsidR="008550CB" w14:paraId="20FC705A" w14:textId="77777777" w:rsidTr="005B0900">
        <w:trPr>
          <w:trHeight w:val="250"/>
        </w:trPr>
        <w:tc>
          <w:tcPr>
            <w:tcW w:w="9859" w:type="dxa"/>
            <w:gridSpan w:val="11"/>
            <w:shd w:val="clear" w:color="auto" w:fill="F7CAAC"/>
          </w:tcPr>
          <w:p w14:paraId="6A282410" w14:textId="77777777" w:rsidR="008550CB" w:rsidRDefault="008550CB" w:rsidP="005B0900">
            <w:r>
              <w:rPr>
                <w:b/>
              </w:rPr>
              <w:t>Zkušenosti s vedením kvalifikačních a rigorózních prací</w:t>
            </w:r>
          </w:p>
        </w:tc>
      </w:tr>
      <w:tr w:rsidR="008550CB" w14:paraId="52465385" w14:textId="77777777" w:rsidTr="005B0900">
        <w:trPr>
          <w:trHeight w:val="510"/>
        </w:trPr>
        <w:tc>
          <w:tcPr>
            <w:tcW w:w="9859" w:type="dxa"/>
            <w:gridSpan w:val="11"/>
          </w:tcPr>
          <w:p w14:paraId="0F6EEDD0" w14:textId="77777777" w:rsidR="008550CB" w:rsidRDefault="008550CB" w:rsidP="005B0900">
            <w:r>
              <w:t xml:space="preserve">Od roku 2004 vedoucí úspěšně obhájených 36 bakalářských a 49 diplomových prací. </w:t>
            </w:r>
          </w:p>
          <w:p w14:paraId="2DA5F21F" w14:textId="77777777" w:rsidR="008550CB" w:rsidRDefault="008550CB" w:rsidP="005B0900">
            <w:r>
              <w:t>Školitel 25 studentů doktorského studijního programu z toho 2 úspěšně obhájené.</w:t>
            </w:r>
          </w:p>
        </w:tc>
      </w:tr>
      <w:tr w:rsidR="008550CB" w14:paraId="42A17EE9" w14:textId="77777777" w:rsidTr="005B0900">
        <w:trPr>
          <w:cantSplit/>
        </w:trPr>
        <w:tc>
          <w:tcPr>
            <w:tcW w:w="3347" w:type="dxa"/>
            <w:gridSpan w:val="2"/>
            <w:tcBorders>
              <w:top w:val="single" w:sz="12" w:space="0" w:color="auto"/>
            </w:tcBorders>
            <w:shd w:val="clear" w:color="auto" w:fill="F7CAAC"/>
          </w:tcPr>
          <w:p w14:paraId="6EFF015C" w14:textId="77777777" w:rsidR="008550CB" w:rsidRDefault="008550CB" w:rsidP="005B0900">
            <w:r>
              <w:rPr>
                <w:b/>
              </w:rPr>
              <w:t xml:space="preserve">Obor habilitačního řízení </w:t>
            </w:r>
          </w:p>
        </w:tc>
        <w:tc>
          <w:tcPr>
            <w:tcW w:w="2245" w:type="dxa"/>
            <w:gridSpan w:val="2"/>
            <w:tcBorders>
              <w:top w:val="single" w:sz="12" w:space="0" w:color="auto"/>
            </w:tcBorders>
            <w:shd w:val="clear" w:color="auto" w:fill="F7CAAC"/>
          </w:tcPr>
          <w:p w14:paraId="47E423C7" w14:textId="77777777" w:rsidR="008550CB" w:rsidRDefault="008550CB" w:rsidP="005B0900">
            <w:r>
              <w:rPr>
                <w:b/>
              </w:rPr>
              <w:t>Rok udělení hodnosti</w:t>
            </w:r>
          </w:p>
        </w:tc>
        <w:tc>
          <w:tcPr>
            <w:tcW w:w="2248" w:type="dxa"/>
            <w:gridSpan w:val="4"/>
            <w:tcBorders>
              <w:top w:val="single" w:sz="12" w:space="0" w:color="auto"/>
              <w:right w:val="single" w:sz="12" w:space="0" w:color="auto"/>
            </w:tcBorders>
            <w:shd w:val="clear" w:color="auto" w:fill="F7CAAC"/>
          </w:tcPr>
          <w:p w14:paraId="163D5ECA" w14:textId="77777777" w:rsidR="008550CB" w:rsidRDefault="008550CB" w:rsidP="005B0900">
            <w:r>
              <w:rPr>
                <w:b/>
              </w:rPr>
              <w:t>Řízení konáno na VŠ</w:t>
            </w:r>
          </w:p>
        </w:tc>
        <w:tc>
          <w:tcPr>
            <w:tcW w:w="2019" w:type="dxa"/>
            <w:gridSpan w:val="3"/>
            <w:tcBorders>
              <w:top w:val="single" w:sz="12" w:space="0" w:color="auto"/>
              <w:left w:val="single" w:sz="12" w:space="0" w:color="auto"/>
            </w:tcBorders>
            <w:shd w:val="clear" w:color="auto" w:fill="F7CAAC"/>
          </w:tcPr>
          <w:p w14:paraId="4B6A2886" w14:textId="77777777" w:rsidR="008550CB" w:rsidRDefault="008550CB" w:rsidP="005B0900">
            <w:pPr>
              <w:rPr>
                <w:b/>
              </w:rPr>
            </w:pPr>
            <w:r>
              <w:rPr>
                <w:b/>
              </w:rPr>
              <w:t>Ohlasy publikací</w:t>
            </w:r>
          </w:p>
        </w:tc>
      </w:tr>
      <w:tr w:rsidR="008550CB" w14:paraId="0B235873" w14:textId="77777777" w:rsidTr="005B0900">
        <w:trPr>
          <w:cantSplit/>
        </w:trPr>
        <w:tc>
          <w:tcPr>
            <w:tcW w:w="3347" w:type="dxa"/>
            <w:gridSpan w:val="2"/>
          </w:tcPr>
          <w:p w14:paraId="488E8F81" w14:textId="77777777" w:rsidR="008550CB" w:rsidRDefault="008550CB" w:rsidP="005B0900">
            <w:r>
              <w:t>Aplikovaná fyzika</w:t>
            </w:r>
          </w:p>
        </w:tc>
        <w:tc>
          <w:tcPr>
            <w:tcW w:w="2245" w:type="dxa"/>
            <w:gridSpan w:val="2"/>
          </w:tcPr>
          <w:p w14:paraId="2024200E" w14:textId="77777777" w:rsidR="008550CB" w:rsidRDefault="008550CB" w:rsidP="005B0900">
            <w:r>
              <w:t>2004</w:t>
            </w:r>
          </w:p>
        </w:tc>
        <w:tc>
          <w:tcPr>
            <w:tcW w:w="2248" w:type="dxa"/>
            <w:gridSpan w:val="4"/>
            <w:tcBorders>
              <w:right w:val="single" w:sz="12" w:space="0" w:color="auto"/>
            </w:tcBorders>
          </w:tcPr>
          <w:p w14:paraId="24EE8AE9" w14:textId="77777777" w:rsidR="008550CB" w:rsidRDefault="008550CB" w:rsidP="005B0900">
            <w:r>
              <w:t>VUT v Brně</w:t>
            </w:r>
          </w:p>
        </w:tc>
        <w:tc>
          <w:tcPr>
            <w:tcW w:w="632" w:type="dxa"/>
            <w:tcBorders>
              <w:left w:val="single" w:sz="12" w:space="0" w:color="auto"/>
            </w:tcBorders>
            <w:shd w:val="clear" w:color="auto" w:fill="F7CAAC"/>
          </w:tcPr>
          <w:p w14:paraId="6E53CD9B" w14:textId="77777777" w:rsidR="008550CB" w:rsidRDefault="008550CB" w:rsidP="005B0900">
            <w:r>
              <w:rPr>
                <w:b/>
              </w:rPr>
              <w:t>WOS</w:t>
            </w:r>
          </w:p>
        </w:tc>
        <w:tc>
          <w:tcPr>
            <w:tcW w:w="693" w:type="dxa"/>
            <w:shd w:val="clear" w:color="auto" w:fill="F7CAAC"/>
          </w:tcPr>
          <w:p w14:paraId="20039FA8" w14:textId="77777777" w:rsidR="008550CB" w:rsidRDefault="008550CB" w:rsidP="005B0900">
            <w:pPr>
              <w:rPr>
                <w:sz w:val="18"/>
              </w:rPr>
            </w:pPr>
            <w:r>
              <w:rPr>
                <w:b/>
                <w:sz w:val="18"/>
              </w:rPr>
              <w:t>Scopus</w:t>
            </w:r>
          </w:p>
        </w:tc>
        <w:tc>
          <w:tcPr>
            <w:tcW w:w="694" w:type="dxa"/>
            <w:shd w:val="clear" w:color="auto" w:fill="F7CAAC"/>
          </w:tcPr>
          <w:p w14:paraId="4610BCAF" w14:textId="77777777" w:rsidR="008550CB" w:rsidRDefault="008550CB" w:rsidP="005B0900">
            <w:r>
              <w:rPr>
                <w:b/>
                <w:sz w:val="18"/>
              </w:rPr>
              <w:t>ostatní</w:t>
            </w:r>
          </w:p>
        </w:tc>
      </w:tr>
      <w:tr w:rsidR="008550CB" w14:paraId="1896E541" w14:textId="77777777" w:rsidTr="005B0900">
        <w:trPr>
          <w:cantSplit/>
          <w:trHeight w:val="70"/>
        </w:trPr>
        <w:tc>
          <w:tcPr>
            <w:tcW w:w="3347" w:type="dxa"/>
            <w:gridSpan w:val="2"/>
            <w:shd w:val="clear" w:color="auto" w:fill="F7CAAC"/>
          </w:tcPr>
          <w:p w14:paraId="6604E334" w14:textId="77777777" w:rsidR="008550CB" w:rsidRDefault="008550CB" w:rsidP="005B0900">
            <w:r>
              <w:rPr>
                <w:b/>
              </w:rPr>
              <w:t>Obor jmenovacího řízení</w:t>
            </w:r>
          </w:p>
        </w:tc>
        <w:tc>
          <w:tcPr>
            <w:tcW w:w="2245" w:type="dxa"/>
            <w:gridSpan w:val="2"/>
            <w:shd w:val="clear" w:color="auto" w:fill="F7CAAC"/>
          </w:tcPr>
          <w:p w14:paraId="648D4144" w14:textId="77777777" w:rsidR="008550CB" w:rsidRDefault="008550CB" w:rsidP="005B0900">
            <w:r>
              <w:rPr>
                <w:b/>
              </w:rPr>
              <w:t>Rok udělení hodnosti</w:t>
            </w:r>
          </w:p>
        </w:tc>
        <w:tc>
          <w:tcPr>
            <w:tcW w:w="2248" w:type="dxa"/>
            <w:gridSpan w:val="4"/>
            <w:tcBorders>
              <w:right w:val="single" w:sz="12" w:space="0" w:color="auto"/>
            </w:tcBorders>
            <w:shd w:val="clear" w:color="auto" w:fill="F7CAAC"/>
          </w:tcPr>
          <w:p w14:paraId="1A0DC5D1" w14:textId="77777777" w:rsidR="008550CB" w:rsidRDefault="008550CB" w:rsidP="005B0900">
            <w:r>
              <w:rPr>
                <w:b/>
              </w:rPr>
              <w:t>Řízení konáno na VŠ</w:t>
            </w:r>
          </w:p>
        </w:tc>
        <w:tc>
          <w:tcPr>
            <w:tcW w:w="632" w:type="dxa"/>
            <w:vMerge w:val="restart"/>
            <w:tcBorders>
              <w:left w:val="single" w:sz="12" w:space="0" w:color="auto"/>
            </w:tcBorders>
          </w:tcPr>
          <w:p w14:paraId="1D6A9CEC" w14:textId="77777777" w:rsidR="008550CB" w:rsidRPr="003B5737" w:rsidRDefault="008550CB" w:rsidP="005B0900">
            <w:r>
              <w:t>225</w:t>
            </w:r>
          </w:p>
        </w:tc>
        <w:tc>
          <w:tcPr>
            <w:tcW w:w="693" w:type="dxa"/>
            <w:vMerge w:val="restart"/>
          </w:tcPr>
          <w:p w14:paraId="1E12D3D7" w14:textId="77777777" w:rsidR="008550CB" w:rsidRPr="003B5737" w:rsidRDefault="008550CB" w:rsidP="005B0900">
            <w:r>
              <w:t>166</w:t>
            </w:r>
          </w:p>
        </w:tc>
        <w:tc>
          <w:tcPr>
            <w:tcW w:w="694" w:type="dxa"/>
            <w:vMerge w:val="restart"/>
          </w:tcPr>
          <w:p w14:paraId="5355AB3B" w14:textId="77777777" w:rsidR="008550CB" w:rsidRPr="003B5737" w:rsidRDefault="008550CB" w:rsidP="005B0900">
            <w:r>
              <w:t>415</w:t>
            </w:r>
          </w:p>
        </w:tc>
      </w:tr>
      <w:tr w:rsidR="008550CB" w14:paraId="615AD6FC" w14:textId="77777777" w:rsidTr="005B0900">
        <w:trPr>
          <w:trHeight w:val="205"/>
        </w:trPr>
        <w:tc>
          <w:tcPr>
            <w:tcW w:w="3347" w:type="dxa"/>
            <w:gridSpan w:val="2"/>
          </w:tcPr>
          <w:p w14:paraId="6FE5BAE3" w14:textId="77777777" w:rsidR="008550CB" w:rsidRDefault="008550CB" w:rsidP="005B0900"/>
        </w:tc>
        <w:tc>
          <w:tcPr>
            <w:tcW w:w="2245" w:type="dxa"/>
            <w:gridSpan w:val="2"/>
          </w:tcPr>
          <w:p w14:paraId="5B3F9338" w14:textId="77777777" w:rsidR="008550CB" w:rsidRDefault="008550CB" w:rsidP="005B0900"/>
        </w:tc>
        <w:tc>
          <w:tcPr>
            <w:tcW w:w="2248" w:type="dxa"/>
            <w:gridSpan w:val="4"/>
            <w:tcBorders>
              <w:right w:val="single" w:sz="12" w:space="0" w:color="auto"/>
            </w:tcBorders>
          </w:tcPr>
          <w:p w14:paraId="30FFB5D1" w14:textId="77777777" w:rsidR="008550CB" w:rsidRDefault="008550CB" w:rsidP="005B0900"/>
        </w:tc>
        <w:tc>
          <w:tcPr>
            <w:tcW w:w="632" w:type="dxa"/>
            <w:vMerge/>
            <w:tcBorders>
              <w:left w:val="single" w:sz="12" w:space="0" w:color="auto"/>
            </w:tcBorders>
            <w:vAlign w:val="center"/>
          </w:tcPr>
          <w:p w14:paraId="5CEEF109" w14:textId="77777777" w:rsidR="008550CB" w:rsidRDefault="008550CB" w:rsidP="005B0900">
            <w:pPr>
              <w:rPr>
                <w:b/>
              </w:rPr>
            </w:pPr>
          </w:p>
        </w:tc>
        <w:tc>
          <w:tcPr>
            <w:tcW w:w="693" w:type="dxa"/>
            <w:vMerge/>
            <w:vAlign w:val="center"/>
          </w:tcPr>
          <w:p w14:paraId="55A1C581" w14:textId="77777777" w:rsidR="008550CB" w:rsidRDefault="008550CB" w:rsidP="005B0900">
            <w:pPr>
              <w:rPr>
                <w:b/>
              </w:rPr>
            </w:pPr>
          </w:p>
        </w:tc>
        <w:tc>
          <w:tcPr>
            <w:tcW w:w="694" w:type="dxa"/>
            <w:vMerge/>
            <w:vAlign w:val="center"/>
          </w:tcPr>
          <w:p w14:paraId="3A22BA88" w14:textId="77777777" w:rsidR="008550CB" w:rsidRDefault="008550CB" w:rsidP="005B0900">
            <w:pPr>
              <w:rPr>
                <w:b/>
              </w:rPr>
            </w:pPr>
          </w:p>
        </w:tc>
      </w:tr>
      <w:tr w:rsidR="008550CB" w14:paraId="2C69FC20" w14:textId="77777777" w:rsidTr="005B0900">
        <w:tc>
          <w:tcPr>
            <w:tcW w:w="9859" w:type="dxa"/>
            <w:gridSpan w:val="11"/>
            <w:shd w:val="clear" w:color="auto" w:fill="F7CAAC"/>
          </w:tcPr>
          <w:p w14:paraId="74F66ABE" w14:textId="77777777" w:rsidR="008550CB" w:rsidRDefault="008550CB" w:rsidP="005B0900">
            <w:pPr>
              <w:rPr>
                <w:b/>
              </w:rPr>
            </w:pPr>
            <w:r>
              <w:rPr>
                <w:b/>
              </w:rPr>
              <w:t xml:space="preserve">Přehled o nejvýznamnější publikační a další tvůrčí činnosti nebo další profesní činnosti u odborníků z praxe vztahující se k zabezpečovaným předmětům </w:t>
            </w:r>
          </w:p>
        </w:tc>
      </w:tr>
      <w:tr w:rsidR="008550CB" w14:paraId="260BAC4A" w14:textId="77777777" w:rsidTr="005B0900">
        <w:trPr>
          <w:trHeight w:val="2347"/>
        </w:trPr>
        <w:tc>
          <w:tcPr>
            <w:tcW w:w="9859" w:type="dxa"/>
            <w:gridSpan w:val="11"/>
          </w:tcPr>
          <w:p w14:paraId="78FA3043" w14:textId="77777777" w:rsidR="008550CB" w:rsidRPr="00F519B2" w:rsidRDefault="008550CB" w:rsidP="005B0900">
            <w:pPr>
              <w:rPr>
                <w:sz w:val="18"/>
                <w:szCs w:val="18"/>
              </w:rPr>
            </w:pPr>
            <w:r w:rsidRPr="00F519B2">
              <w:rPr>
                <w:sz w:val="18"/>
                <w:szCs w:val="18"/>
              </w:rPr>
              <w:t xml:space="preserve">NEDVEDOVA, M., </w:t>
            </w:r>
            <w:r w:rsidRPr="00F519B2">
              <w:rPr>
                <w:b/>
                <w:sz w:val="18"/>
                <w:szCs w:val="18"/>
              </w:rPr>
              <w:t>V. KRESALEK (15 %)</w:t>
            </w:r>
            <w:r w:rsidRPr="00F519B2">
              <w:rPr>
                <w:sz w:val="18"/>
                <w:szCs w:val="18"/>
              </w:rPr>
              <w:t xml:space="preserve">, H. VASKOVA a I. PROVAZNIK. Studying the Kinetics of n-Butyl-Cyanoacrylate Tissue Adhesive and Its Oily Mixtures, </w:t>
            </w:r>
            <w:r w:rsidRPr="00F519B2">
              <w:rPr>
                <w:i/>
                <w:sz w:val="18"/>
                <w:szCs w:val="18"/>
              </w:rPr>
              <w:t>Journal of Infrared Milimeter and Terahertz Waves</w:t>
            </w:r>
            <w:r w:rsidRPr="00F519B2">
              <w:rPr>
                <w:sz w:val="18"/>
                <w:szCs w:val="18"/>
              </w:rPr>
              <w:t xml:space="preserve"> 37 (2016),10, 1043-1054</w:t>
            </w:r>
          </w:p>
          <w:p w14:paraId="311A75F9" w14:textId="77777777" w:rsidR="008550CB" w:rsidRPr="00F519B2" w:rsidRDefault="008550CB" w:rsidP="005B0900">
            <w:pPr>
              <w:rPr>
                <w:sz w:val="18"/>
                <w:szCs w:val="18"/>
              </w:rPr>
            </w:pPr>
            <w:r w:rsidRPr="00F519B2">
              <w:rPr>
                <w:sz w:val="18"/>
                <w:szCs w:val="18"/>
              </w:rPr>
              <w:t xml:space="preserve">NEDVEDOVA, M., </w:t>
            </w:r>
            <w:r w:rsidRPr="00F519B2">
              <w:rPr>
                <w:b/>
                <w:sz w:val="18"/>
                <w:szCs w:val="18"/>
              </w:rPr>
              <w:t>V. KRESALEK (15 %)</w:t>
            </w:r>
            <w:r w:rsidRPr="00F519B2">
              <w:rPr>
                <w:sz w:val="18"/>
                <w:szCs w:val="18"/>
              </w:rPr>
              <w:t>, Z. ADAMIK a I. PROVAZNIK.</w:t>
            </w:r>
            <w:r w:rsidRPr="00F519B2">
              <w:rPr>
                <w:i/>
                <w:sz w:val="18"/>
                <w:szCs w:val="18"/>
              </w:rPr>
              <w:t xml:space="preserve"> Terahertz Time-Domain Spectroscopy for Studying Absorbable Hemostats</w:t>
            </w:r>
            <w:r w:rsidRPr="00F519B2">
              <w:rPr>
                <w:sz w:val="18"/>
                <w:szCs w:val="18"/>
              </w:rPr>
              <w:t>, IEEE Transactions on Terahertz Science and Technology 6 (2016),3,420-426</w:t>
            </w:r>
          </w:p>
          <w:p w14:paraId="5F2CA035" w14:textId="7D802B20" w:rsidR="008550CB" w:rsidRPr="00F519B2" w:rsidRDefault="008550CB" w:rsidP="005B0900">
            <w:pPr>
              <w:rPr>
                <w:sz w:val="18"/>
                <w:szCs w:val="18"/>
              </w:rPr>
            </w:pPr>
            <w:r w:rsidRPr="00ED0D62">
              <w:rPr>
                <w:b/>
                <w:sz w:val="18"/>
                <w:szCs w:val="18"/>
              </w:rPr>
              <w:t>KRESALEK, V</w:t>
            </w:r>
            <w:r w:rsidRPr="00933D09">
              <w:rPr>
                <w:b/>
                <w:sz w:val="18"/>
                <w:szCs w:val="18"/>
              </w:rPr>
              <w:t>.</w:t>
            </w:r>
            <w:r w:rsidRPr="00933D09">
              <w:rPr>
                <w:b/>
                <w:sz w:val="18"/>
                <w:szCs w:val="18"/>
                <w:rPrChange w:id="3098" w:author="Milan Navrátil" w:date="2018-11-14T13:38:00Z">
                  <w:rPr>
                    <w:sz w:val="18"/>
                    <w:szCs w:val="18"/>
                  </w:rPr>
                </w:rPrChange>
              </w:rPr>
              <w:t xml:space="preserve"> (50%)</w:t>
            </w:r>
            <w:r w:rsidRPr="00F519B2">
              <w:rPr>
                <w:sz w:val="18"/>
                <w:szCs w:val="18"/>
              </w:rPr>
              <w:t xml:space="preserve"> a M. NAVRATIL. E</w:t>
            </w:r>
            <w:r w:rsidR="007D3C75">
              <w:fldChar w:fldCharType="begin"/>
            </w:r>
            <w:r w:rsidR="007D3C75">
              <w:instrText xml:space="preserve"> HYPERLINK "http://apps.webofknowledge.com/full_record.do?product=UA&amp;search_mode=GeneralSearch&amp;qid=2&amp;SID=P2PROd9woeZDWJ8XuUc&amp;page=1&amp;doc=1" </w:instrText>
            </w:r>
            <w:r w:rsidR="007D3C75">
              <w:fldChar w:fldCharType="separate"/>
            </w:r>
            <w:r w:rsidRPr="00F519B2">
              <w:rPr>
                <w:sz w:val="18"/>
                <w:szCs w:val="18"/>
              </w:rPr>
              <w:t xml:space="preserve">stimation of </w:t>
            </w:r>
            <w:del w:id="3099" w:author="Jiří Vojtěšek" w:date="2018-11-18T19:49:00Z">
              <w:r w:rsidRPr="00F519B2" w:rsidDel="00186EE2">
                <w:rPr>
                  <w:sz w:val="18"/>
                  <w:szCs w:val="18"/>
                </w:rPr>
                <w:delText xml:space="preserve">complex </w:delText>
              </w:r>
            </w:del>
            <w:ins w:id="3100" w:author="Jiří Vojtěšek" w:date="2018-11-18T19:49:00Z">
              <w:r w:rsidR="00186EE2">
                <w:rPr>
                  <w:sz w:val="18"/>
                  <w:szCs w:val="18"/>
                </w:rPr>
                <w:t>C</w:t>
              </w:r>
              <w:r w:rsidR="00186EE2" w:rsidRPr="00F519B2">
                <w:rPr>
                  <w:sz w:val="18"/>
                  <w:szCs w:val="18"/>
                </w:rPr>
                <w:t xml:space="preserve">omplex </w:t>
              </w:r>
            </w:ins>
            <w:del w:id="3101" w:author="Jiří Vojtěšek" w:date="2018-11-18T19:49:00Z">
              <w:r w:rsidRPr="00F519B2" w:rsidDel="00186EE2">
                <w:rPr>
                  <w:sz w:val="18"/>
                  <w:szCs w:val="18"/>
                </w:rPr>
                <w:delText xml:space="preserve">permittivity </w:delText>
              </w:r>
            </w:del>
            <w:ins w:id="3102" w:author="Jiří Vojtěšek" w:date="2018-11-18T19:49:00Z">
              <w:r w:rsidR="00186EE2">
                <w:rPr>
                  <w:sz w:val="18"/>
                  <w:szCs w:val="18"/>
                </w:rPr>
                <w:t>P</w:t>
              </w:r>
              <w:r w:rsidR="00186EE2" w:rsidRPr="00F519B2">
                <w:rPr>
                  <w:sz w:val="18"/>
                  <w:szCs w:val="18"/>
                </w:rPr>
                <w:t xml:space="preserve">ermittivity </w:t>
              </w:r>
            </w:ins>
            <w:del w:id="3103" w:author="Jiří Vojtěšek" w:date="2018-11-18T19:49:00Z">
              <w:r w:rsidRPr="00F519B2" w:rsidDel="00186EE2">
                <w:rPr>
                  <w:sz w:val="18"/>
                  <w:szCs w:val="18"/>
                </w:rPr>
                <w:delText xml:space="preserve">using </w:delText>
              </w:r>
            </w:del>
            <w:ins w:id="3104" w:author="Jiří Vojtěšek" w:date="2018-11-18T19:49:00Z">
              <w:r w:rsidR="00186EE2">
                <w:rPr>
                  <w:sz w:val="18"/>
                  <w:szCs w:val="18"/>
                </w:rPr>
                <w:t>U</w:t>
              </w:r>
              <w:r w:rsidR="00186EE2" w:rsidRPr="00F519B2">
                <w:rPr>
                  <w:sz w:val="18"/>
                  <w:szCs w:val="18"/>
                </w:rPr>
                <w:t xml:space="preserve">sing </w:t>
              </w:r>
            </w:ins>
            <w:del w:id="3105" w:author="Jiří Vojtěšek" w:date="2018-11-18T19:50:00Z">
              <w:r w:rsidRPr="00F519B2" w:rsidDel="00186EE2">
                <w:rPr>
                  <w:sz w:val="18"/>
                  <w:szCs w:val="18"/>
                </w:rPr>
                <w:delText xml:space="preserve">evolutionary </w:delText>
              </w:r>
            </w:del>
            <w:ins w:id="3106" w:author="Jiří Vojtěšek" w:date="2018-11-18T19:50:00Z">
              <w:r w:rsidR="00186EE2">
                <w:rPr>
                  <w:sz w:val="18"/>
                  <w:szCs w:val="18"/>
                </w:rPr>
                <w:t>E</w:t>
              </w:r>
              <w:r w:rsidR="00186EE2" w:rsidRPr="00F519B2">
                <w:rPr>
                  <w:sz w:val="18"/>
                  <w:szCs w:val="18"/>
                </w:rPr>
                <w:t xml:space="preserve">volutionary </w:t>
              </w:r>
            </w:ins>
            <w:del w:id="3107" w:author="Jiří Vojtěšek" w:date="2018-11-18T19:50:00Z">
              <w:r w:rsidRPr="00F519B2" w:rsidDel="00186EE2">
                <w:rPr>
                  <w:sz w:val="18"/>
                  <w:szCs w:val="18"/>
                </w:rPr>
                <w:delText xml:space="preserve">algorithm </w:delText>
              </w:r>
            </w:del>
            <w:ins w:id="3108" w:author="Jiří Vojtěšek" w:date="2018-11-18T19:50:00Z">
              <w:r w:rsidR="00186EE2">
                <w:rPr>
                  <w:sz w:val="18"/>
                  <w:szCs w:val="18"/>
                </w:rPr>
                <w:t>A</w:t>
              </w:r>
              <w:r w:rsidR="00186EE2" w:rsidRPr="00F519B2">
                <w:rPr>
                  <w:sz w:val="18"/>
                  <w:szCs w:val="18"/>
                </w:rPr>
                <w:t xml:space="preserve">lgorithm </w:t>
              </w:r>
            </w:ins>
            <w:r w:rsidRPr="00F519B2">
              <w:rPr>
                <w:sz w:val="18"/>
                <w:szCs w:val="18"/>
              </w:rPr>
              <w:t xml:space="preserve">from </w:t>
            </w:r>
            <w:del w:id="3109" w:author="Jiří Vojtěšek" w:date="2018-11-18T19:50:00Z">
              <w:r w:rsidRPr="00F519B2" w:rsidDel="00186EE2">
                <w:rPr>
                  <w:sz w:val="18"/>
                  <w:szCs w:val="18"/>
                </w:rPr>
                <w:delText xml:space="preserve">measured </w:delText>
              </w:r>
            </w:del>
            <w:ins w:id="3110" w:author="Jiří Vojtěšek" w:date="2018-11-18T19:50:00Z">
              <w:r w:rsidR="00186EE2">
                <w:rPr>
                  <w:sz w:val="18"/>
                  <w:szCs w:val="18"/>
                </w:rPr>
                <w:t>M</w:t>
              </w:r>
              <w:r w:rsidR="00186EE2" w:rsidRPr="00F519B2">
                <w:rPr>
                  <w:sz w:val="18"/>
                  <w:szCs w:val="18"/>
                </w:rPr>
                <w:t xml:space="preserve">easured </w:t>
              </w:r>
            </w:ins>
            <w:del w:id="3111" w:author="Jiří Vojtěšek" w:date="2018-11-18T19:50:00Z">
              <w:r w:rsidRPr="00F519B2" w:rsidDel="00186EE2">
                <w:rPr>
                  <w:sz w:val="18"/>
                  <w:szCs w:val="18"/>
                </w:rPr>
                <w:delText xml:space="preserve">data </w:delText>
              </w:r>
            </w:del>
            <w:ins w:id="3112" w:author="Jiří Vojtěšek" w:date="2018-11-18T19:50:00Z">
              <w:r w:rsidR="00186EE2">
                <w:rPr>
                  <w:sz w:val="18"/>
                  <w:szCs w:val="18"/>
                </w:rPr>
                <w:t>D</w:t>
              </w:r>
              <w:r w:rsidR="00186EE2" w:rsidRPr="00F519B2">
                <w:rPr>
                  <w:sz w:val="18"/>
                  <w:szCs w:val="18"/>
                </w:rPr>
                <w:t xml:space="preserve">ata </w:t>
              </w:r>
            </w:ins>
            <w:r w:rsidRPr="00F519B2">
              <w:rPr>
                <w:sz w:val="18"/>
                <w:szCs w:val="18"/>
              </w:rPr>
              <w:t xml:space="preserve">of </w:t>
            </w:r>
            <w:del w:id="3113" w:author="Jiří Vojtěšek" w:date="2018-11-18T19:50:00Z">
              <w:r w:rsidRPr="00F519B2" w:rsidDel="00186EE2">
                <w:rPr>
                  <w:sz w:val="18"/>
                  <w:szCs w:val="18"/>
                </w:rPr>
                <w:delText xml:space="preserve">reflectance </w:delText>
              </w:r>
            </w:del>
            <w:ins w:id="3114" w:author="Jiří Vojtěšek" w:date="2018-11-18T19:50:00Z">
              <w:r w:rsidR="00071AE3">
                <w:rPr>
                  <w:sz w:val="18"/>
                  <w:szCs w:val="18"/>
                </w:rPr>
                <w:t>R</w:t>
              </w:r>
              <w:r w:rsidR="00186EE2" w:rsidRPr="00F519B2">
                <w:rPr>
                  <w:sz w:val="18"/>
                  <w:szCs w:val="18"/>
                </w:rPr>
                <w:t xml:space="preserve">eflectance </w:t>
              </w:r>
            </w:ins>
            <w:r w:rsidRPr="00F519B2">
              <w:rPr>
                <w:sz w:val="18"/>
                <w:szCs w:val="18"/>
              </w:rPr>
              <w:t xml:space="preserve">and </w:t>
            </w:r>
            <w:ins w:id="3115" w:author="Jiří Vojtěšek" w:date="2018-11-18T19:50:00Z">
              <w:r w:rsidR="00071AE3">
                <w:rPr>
                  <w:sz w:val="18"/>
                  <w:szCs w:val="18"/>
                </w:rPr>
                <w:t>T</w:t>
              </w:r>
            </w:ins>
            <w:del w:id="3116" w:author="Jiří Vojtěšek" w:date="2018-11-18T19:50:00Z">
              <w:r w:rsidRPr="00F519B2" w:rsidDel="00071AE3">
                <w:rPr>
                  <w:sz w:val="18"/>
                  <w:szCs w:val="18"/>
                </w:rPr>
                <w:delText>t</w:delText>
              </w:r>
            </w:del>
            <w:r w:rsidRPr="00F519B2">
              <w:rPr>
                <w:sz w:val="18"/>
                <w:szCs w:val="18"/>
              </w:rPr>
              <w:t xml:space="preserve">ransmittance in </w:t>
            </w:r>
            <w:ins w:id="3117" w:author="Jiří Vojtěšek" w:date="2018-11-18T19:50:00Z">
              <w:r w:rsidR="00071AE3">
                <w:rPr>
                  <w:sz w:val="18"/>
                  <w:szCs w:val="18"/>
                </w:rPr>
                <w:t>F</w:t>
              </w:r>
            </w:ins>
            <w:del w:id="3118" w:author="Jiří Vojtěšek" w:date="2018-11-18T19:50:00Z">
              <w:r w:rsidRPr="00F519B2" w:rsidDel="00071AE3">
                <w:rPr>
                  <w:sz w:val="18"/>
                  <w:szCs w:val="18"/>
                </w:rPr>
                <w:delText>f</w:delText>
              </w:r>
            </w:del>
            <w:r w:rsidRPr="00F519B2">
              <w:rPr>
                <w:sz w:val="18"/>
                <w:szCs w:val="18"/>
              </w:rPr>
              <w:t xml:space="preserve">ree </w:t>
            </w:r>
            <w:ins w:id="3119" w:author="Jiří Vojtěšek" w:date="2018-11-18T19:50:00Z">
              <w:r w:rsidR="00071AE3">
                <w:rPr>
                  <w:sz w:val="18"/>
                  <w:szCs w:val="18"/>
                </w:rPr>
                <w:t>S</w:t>
              </w:r>
            </w:ins>
            <w:del w:id="3120" w:author="Jiří Vojtěšek" w:date="2018-11-18T19:50:00Z">
              <w:r w:rsidRPr="00F519B2" w:rsidDel="00071AE3">
                <w:rPr>
                  <w:sz w:val="18"/>
                  <w:szCs w:val="18"/>
                </w:rPr>
                <w:delText>s</w:delText>
              </w:r>
            </w:del>
            <w:r w:rsidRPr="00F519B2">
              <w:rPr>
                <w:sz w:val="18"/>
                <w:szCs w:val="18"/>
              </w:rPr>
              <w:t xml:space="preserve">pace,  </w:t>
            </w:r>
            <w:r w:rsidR="007D3C75">
              <w:rPr>
                <w:sz w:val="18"/>
                <w:szCs w:val="18"/>
              </w:rPr>
              <w:fldChar w:fldCharType="end"/>
            </w:r>
            <w:r w:rsidRPr="00F519B2">
              <w:rPr>
                <w:i/>
                <w:sz w:val="18"/>
                <w:szCs w:val="18"/>
              </w:rPr>
              <w:t>Microwave and Optical Technology Letters</w:t>
            </w:r>
            <w:r w:rsidRPr="00F519B2">
              <w:rPr>
                <w:sz w:val="18"/>
                <w:szCs w:val="18"/>
              </w:rPr>
              <w:t xml:space="preserve">. Volume: 57   Issue: 7   Pages: 1542-1546   Published: JUL 2015 </w:t>
            </w:r>
          </w:p>
          <w:p w14:paraId="4E0AE76C" w14:textId="68019588" w:rsidR="008550CB" w:rsidRPr="00F519B2" w:rsidRDefault="008550CB" w:rsidP="005B0900">
            <w:pPr>
              <w:rPr>
                <w:sz w:val="18"/>
                <w:szCs w:val="18"/>
              </w:rPr>
            </w:pPr>
            <w:r w:rsidRPr="00F519B2">
              <w:rPr>
                <w:sz w:val="18"/>
                <w:szCs w:val="18"/>
              </w:rPr>
              <w:t xml:space="preserve">GAVENDA T. a </w:t>
            </w:r>
            <w:r w:rsidRPr="00F519B2">
              <w:rPr>
                <w:b/>
                <w:sz w:val="18"/>
                <w:szCs w:val="18"/>
              </w:rPr>
              <w:t>V. KRESALEK (50%)</w:t>
            </w:r>
            <w:r w:rsidRPr="00F519B2">
              <w:rPr>
                <w:sz w:val="18"/>
                <w:szCs w:val="18"/>
              </w:rPr>
              <w:t xml:space="preserve">. </w:t>
            </w:r>
            <w:r w:rsidR="007D3C75">
              <w:fldChar w:fldCharType="begin"/>
            </w:r>
            <w:r w:rsidR="007D3C75">
              <w:instrText xml:space="preserve"> HYPERLINK "http://apps.webofknowledge.com/full_record.do?product=UA&amp;search_mode=GeneralSearch&amp;qid=2&amp;SID=P2PROd9woeZDWJ8XuUc&amp;page=1&amp;doc=3" </w:instrText>
            </w:r>
            <w:r w:rsidR="007D3C75">
              <w:fldChar w:fldCharType="separate"/>
            </w:r>
            <w:r w:rsidRPr="00F519B2">
              <w:rPr>
                <w:sz w:val="18"/>
                <w:szCs w:val="18"/>
              </w:rPr>
              <w:t xml:space="preserve">Distinguishing of </w:t>
            </w:r>
            <w:ins w:id="3121" w:author="Jiří Vojtěšek" w:date="2018-11-18T19:50:00Z">
              <w:r w:rsidR="00071AE3">
                <w:rPr>
                  <w:sz w:val="18"/>
                  <w:szCs w:val="18"/>
                </w:rPr>
                <w:t>D</w:t>
              </w:r>
            </w:ins>
            <w:del w:id="3122" w:author="Jiří Vojtěšek" w:date="2018-11-18T19:50:00Z">
              <w:r w:rsidRPr="00F519B2" w:rsidDel="00071AE3">
                <w:rPr>
                  <w:sz w:val="18"/>
                  <w:szCs w:val="18"/>
                </w:rPr>
                <w:delText>d</w:delText>
              </w:r>
            </w:del>
            <w:r w:rsidRPr="00F519B2">
              <w:rPr>
                <w:sz w:val="18"/>
                <w:szCs w:val="18"/>
              </w:rPr>
              <w:t xml:space="preserve">ifferent </w:t>
            </w:r>
            <w:ins w:id="3123" w:author="Jiří Vojtěšek" w:date="2018-11-18T19:50:00Z">
              <w:r w:rsidR="00071AE3">
                <w:rPr>
                  <w:sz w:val="18"/>
                  <w:szCs w:val="18"/>
                </w:rPr>
                <w:t>K</w:t>
              </w:r>
            </w:ins>
            <w:del w:id="3124" w:author="Jiří Vojtěšek" w:date="2018-11-18T19:50:00Z">
              <w:r w:rsidRPr="00F519B2" w:rsidDel="00071AE3">
                <w:rPr>
                  <w:sz w:val="18"/>
                  <w:szCs w:val="18"/>
                </w:rPr>
                <w:delText>k</w:delText>
              </w:r>
            </w:del>
            <w:r w:rsidRPr="00F519B2">
              <w:rPr>
                <w:sz w:val="18"/>
                <w:szCs w:val="18"/>
              </w:rPr>
              <w:t xml:space="preserve">inds of </w:t>
            </w:r>
            <w:ins w:id="3125" w:author="Jiří Vojtěšek" w:date="2018-11-18T19:50:00Z">
              <w:r w:rsidR="00071AE3">
                <w:rPr>
                  <w:sz w:val="18"/>
                  <w:szCs w:val="18"/>
                </w:rPr>
                <w:t>G</w:t>
              </w:r>
            </w:ins>
            <w:del w:id="3126" w:author="Jiří Vojtěšek" w:date="2018-11-18T19:50:00Z">
              <w:r w:rsidRPr="00F519B2" w:rsidDel="00071AE3">
                <w:rPr>
                  <w:sz w:val="18"/>
                  <w:szCs w:val="18"/>
                </w:rPr>
                <w:delText>g</w:delText>
              </w:r>
            </w:del>
            <w:r w:rsidRPr="00F519B2">
              <w:rPr>
                <w:sz w:val="18"/>
                <w:szCs w:val="18"/>
              </w:rPr>
              <w:t xml:space="preserve">unpowder </w:t>
            </w:r>
            <w:ins w:id="3127" w:author="Jiří Vojtěšek" w:date="2018-11-18T19:50:00Z">
              <w:r w:rsidR="00071AE3">
                <w:rPr>
                  <w:sz w:val="18"/>
                  <w:szCs w:val="18"/>
                </w:rPr>
                <w:t>U</w:t>
              </w:r>
            </w:ins>
            <w:del w:id="3128" w:author="Jiří Vojtěšek" w:date="2018-11-18T19:50:00Z">
              <w:r w:rsidRPr="00F519B2" w:rsidDel="00071AE3">
                <w:rPr>
                  <w:sz w:val="18"/>
                  <w:szCs w:val="18"/>
                </w:rPr>
                <w:delText>u</w:delText>
              </w:r>
            </w:del>
            <w:r w:rsidRPr="00F519B2">
              <w:rPr>
                <w:sz w:val="18"/>
                <w:szCs w:val="18"/>
              </w:rPr>
              <w:t xml:space="preserve">sing </w:t>
            </w:r>
            <w:ins w:id="3129" w:author="Jiří Vojtěšek" w:date="2018-11-18T19:50:00Z">
              <w:r w:rsidR="00071AE3">
                <w:rPr>
                  <w:sz w:val="18"/>
                  <w:szCs w:val="18"/>
                </w:rPr>
                <w:t>V</w:t>
              </w:r>
            </w:ins>
            <w:del w:id="3130" w:author="Jiří Vojtěšek" w:date="2018-11-18T19:50:00Z">
              <w:r w:rsidRPr="00F519B2" w:rsidDel="00071AE3">
                <w:rPr>
                  <w:sz w:val="18"/>
                  <w:szCs w:val="18"/>
                </w:rPr>
                <w:delText>v</w:delText>
              </w:r>
            </w:del>
            <w:r w:rsidRPr="00F519B2">
              <w:rPr>
                <w:sz w:val="18"/>
                <w:szCs w:val="18"/>
              </w:rPr>
              <w:t xml:space="preserve">arious </w:t>
            </w:r>
            <w:ins w:id="3131" w:author="Jiří Vojtěšek" w:date="2018-11-18T19:50:00Z">
              <w:r w:rsidR="00071AE3">
                <w:rPr>
                  <w:sz w:val="18"/>
                  <w:szCs w:val="18"/>
                </w:rPr>
                <w:t>M</w:t>
              </w:r>
            </w:ins>
            <w:del w:id="3132" w:author="Jiří Vojtěšek" w:date="2018-11-18T19:50:00Z">
              <w:r w:rsidRPr="00F519B2" w:rsidDel="00071AE3">
                <w:rPr>
                  <w:sz w:val="18"/>
                  <w:szCs w:val="18"/>
                </w:rPr>
                <w:delText>m</w:delText>
              </w:r>
            </w:del>
            <w:r w:rsidRPr="00F519B2">
              <w:rPr>
                <w:sz w:val="18"/>
                <w:szCs w:val="18"/>
              </w:rPr>
              <w:t xml:space="preserve">ethods </w:t>
            </w:r>
            <w:ins w:id="3133" w:author="Jiří Vojtěšek" w:date="2018-11-18T19:50:00Z">
              <w:r w:rsidR="00071AE3">
                <w:rPr>
                  <w:sz w:val="18"/>
                  <w:szCs w:val="18"/>
                </w:rPr>
                <w:t>B</w:t>
              </w:r>
            </w:ins>
            <w:del w:id="3134" w:author="Jiří Vojtěšek" w:date="2018-11-18T19:50:00Z">
              <w:r w:rsidRPr="00F519B2" w:rsidDel="00071AE3">
                <w:rPr>
                  <w:sz w:val="18"/>
                  <w:szCs w:val="18"/>
                </w:rPr>
                <w:delText>b</w:delText>
              </w:r>
            </w:del>
            <w:r w:rsidRPr="00F519B2">
              <w:rPr>
                <w:sz w:val="18"/>
                <w:szCs w:val="18"/>
              </w:rPr>
              <w:t xml:space="preserve">ased on </w:t>
            </w:r>
            <w:ins w:id="3135" w:author="Jiří Vojtěšek" w:date="2018-11-18T19:50:00Z">
              <w:r w:rsidR="00071AE3">
                <w:rPr>
                  <w:sz w:val="18"/>
                  <w:szCs w:val="18"/>
                </w:rPr>
                <w:t>T</w:t>
              </w:r>
            </w:ins>
            <w:del w:id="3136" w:author="Jiří Vojtěšek" w:date="2018-11-18T19:50:00Z">
              <w:r w:rsidRPr="00F519B2" w:rsidDel="00071AE3">
                <w:rPr>
                  <w:sz w:val="18"/>
                  <w:szCs w:val="18"/>
                </w:rPr>
                <w:delText>t</w:delText>
              </w:r>
            </w:del>
            <w:r w:rsidRPr="00F519B2">
              <w:rPr>
                <w:sz w:val="18"/>
                <w:szCs w:val="18"/>
              </w:rPr>
              <w:t xml:space="preserve">erahertz </w:t>
            </w:r>
            <w:ins w:id="3137" w:author="Jiří Vojtěšek" w:date="2018-11-18T19:51:00Z">
              <w:r w:rsidR="00071AE3">
                <w:rPr>
                  <w:sz w:val="18"/>
                  <w:szCs w:val="18"/>
                </w:rPr>
                <w:t>R</w:t>
              </w:r>
            </w:ins>
            <w:del w:id="3138" w:author="Jiří Vojtěšek" w:date="2018-11-18T19:50:00Z">
              <w:r w:rsidRPr="00F519B2" w:rsidDel="00071AE3">
                <w:rPr>
                  <w:sz w:val="18"/>
                  <w:szCs w:val="18"/>
                </w:rPr>
                <w:delText>r</w:delText>
              </w:r>
            </w:del>
            <w:r w:rsidRPr="00F519B2">
              <w:rPr>
                <w:sz w:val="18"/>
                <w:szCs w:val="18"/>
              </w:rPr>
              <w:t xml:space="preserve">adiation, </w:t>
            </w:r>
            <w:r w:rsidR="007D3C75">
              <w:rPr>
                <w:sz w:val="18"/>
                <w:szCs w:val="18"/>
              </w:rPr>
              <w:fldChar w:fldCharType="end"/>
            </w:r>
            <w:r w:rsidRPr="00F519B2">
              <w:rPr>
                <w:sz w:val="18"/>
                <w:szCs w:val="18"/>
              </w:rPr>
              <w:t xml:space="preserve">in: </w:t>
            </w:r>
            <w:r w:rsidRPr="00F519B2">
              <w:rPr>
                <w:i/>
                <w:sz w:val="18"/>
                <w:szCs w:val="18"/>
              </w:rPr>
              <w:t>Millimetre Wave and Terahertz Sensors and Technology</w:t>
            </w:r>
            <w:r w:rsidRPr="00F519B2">
              <w:rPr>
                <w:sz w:val="18"/>
                <w:szCs w:val="18"/>
              </w:rPr>
              <w:t xml:space="preserve"> VII eds. Salmon, N.A.; Jacobs, E.L., Book Series: Proceedings of SPIE   Volume: 9252     Article Number: 92520A   Published: 2014</w:t>
            </w:r>
          </w:p>
          <w:p w14:paraId="135CEFBB" w14:textId="5906A2E7" w:rsidR="008550CB" w:rsidRPr="00F519B2" w:rsidRDefault="008550CB" w:rsidP="005B0900">
            <w:pPr>
              <w:rPr>
                <w:sz w:val="18"/>
                <w:szCs w:val="18"/>
              </w:rPr>
            </w:pPr>
            <w:r w:rsidRPr="00F519B2">
              <w:rPr>
                <w:b/>
                <w:sz w:val="18"/>
                <w:szCs w:val="18"/>
              </w:rPr>
              <w:t>KRESALEK, V. (50%)</w:t>
            </w:r>
            <w:r w:rsidRPr="00F519B2">
              <w:rPr>
                <w:sz w:val="18"/>
                <w:szCs w:val="18"/>
              </w:rPr>
              <w:t xml:space="preserve"> a T. GAVENDA. Using </w:t>
            </w:r>
            <w:ins w:id="3139" w:author="Jiří Vojtěšek" w:date="2018-11-18T19:51:00Z">
              <w:r w:rsidR="00071AE3">
                <w:rPr>
                  <w:sz w:val="18"/>
                  <w:szCs w:val="18"/>
                </w:rPr>
                <w:t>T</w:t>
              </w:r>
            </w:ins>
            <w:del w:id="3140" w:author="Jiří Vojtěšek" w:date="2018-11-18T19:51:00Z">
              <w:r w:rsidRPr="00F519B2" w:rsidDel="00071AE3">
                <w:rPr>
                  <w:sz w:val="18"/>
                  <w:szCs w:val="18"/>
                </w:rPr>
                <w:delText>t</w:delText>
              </w:r>
            </w:del>
            <w:r w:rsidRPr="00F519B2">
              <w:rPr>
                <w:sz w:val="18"/>
                <w:szCs w:val="18"/>
              </w:rPr>
              <w:t xml:space="preserve">erahertz </w:t>
            </w:r>
            <w:ins w:id="3141" w:author="Jiří Vojtěšek" w:date="2018-11-18T19:51:00Z">
              <w:r w:rsidR="00071AE3">
                <w:rPr>
                  <w:sz w:val="18"/>
                  <w:szCs w:val="18"/>
                </w:rPr>
                <w:t>S</w:t>
              </w:r>
            </w:ins>
            <w:del w:id="3142" w:author="Jiří Vojtěšek" w:date="2018-11-18T19:51:00Z">
              <w:r w:rsidRPr="00F519B2" w:rsidDel="00071AE3">
                <w:rPr>
                  <w:sz w:val="18"/>
                  <w:szCs w:val="18"/>
                </w:rPr>
                <w:delText>s</w:delText>
              </w:r>
            </w:del>
            <w:r w:rsidRPr="00F519B2">
              <w:rPr>
                <w:sz w:val="18"/>
                <w:szCs w:val="18"/>
              </w:rPr>
              <w:t xml:space="preserve">pectroscopy for </w:t>
            </w:r>
            <w:ins w:id="3143" w:author="Jiří Vojtěšek" w:date="2018-11-18T19:51:00Z">
              <w:r w:rsidR="00071AE3">
                <w:rPr>
                  <w:sz w:val="18"/>
                  <w:szCs w:val="18"/>
                </w:rPr>
                <w:t>O</w:t>
              </w:r>
            </w:ins>
            <w:del w:id="3144" w:author="Jiří Vojtěšek" w:date="2018-11-18T19:51:00Z">
              <w:r w:rsidRPr="00F519B2" w:rsidDel="00071AE3">
                <w:rPr>
                  <w:sz w:val="18"/>
                  <w:szCs w:val="18"/>
                </w:rPr>
                <w:delText>o</w:delText>
              </w:r>
            </w:del>
            <w:r w:rsidRPr="00F519B2">
              <w:rPr>
                <w:sz w:val="18"/>
                <w:szCs w:val="18"/>
              </w:rPr>
              <w:t xml:space="preserve">bserving the </w:t>
            </w:r>
            <w:ins w:id="3145" w:author="Jiří Vojtěšek" w:date="2018-11-18T19:51:00Z">
              <w:r w:rsidR="00071AE3">
                <w:rPr>
                  <w:sz w:val="18"/>
                  <w:szCs w:val="18"/>
                </w:rPr>
                <w:t>K</w:t>
              </w:r>
            </w:ins>
            <w:del w:id="3146" w:author="Jiří Vojtěšek" w:date="2018-11-18T19:51:00Z">
              <w:r w:rsidRPr="00F519B2" w:rsidDel="00071AE3">
                <w:rPr>
                  <w:sz w:val="18"/>
                  <w:szCs w:val="18"/>
                </w:rPr>
                <w:delText>k</w:delText>
              </w:r>
            </w:del>
            <w:r w:rsidRPr="00F519B2">
              <w:rPr>
                <w:sz w:val="18"/>
                <w:szCs w:val="18"/>
              </w:rPr>
              <w:t xml:space="preserve">inetics of </w:t>
            </w:r>
            <w:ins w:id="3147" w:author="Jiří Vojtěšek" w:date="2018-11-18T19:51:00Z">
              <w:r w:rsidR="00071AE3">
                <w:rPr>
                  <w:sz w:val="18"/>
                  <w:szCs w:val="18"/>
                </w:rPr>
                <w:t>R</w:t>
              </w:r>
            </w:ins>
            <w:del w:id="3148" w:author="Jiří Vojtěšek" w:date="2018-11-18T19:51:00Z">
              <w:r w:rsidRPr="00F519B2" w:rsidDel="00071AE3">
                <w:rPr>
                  <w:sz w:val="18"/>
                  <w:szCs w:val="18"/>
                </w:rPr>
                <w:delText>r</w:delText>
              </w:r>
            </w:del>
            <w:r w:rsidRPr="00F519B2">
              <w:rPr>
                <w:sz w:val="18"/>
                <w:szCs w:val="18"/>
              </w:rPr>
              <w:t xml:space="preserve">ecrystallisation of </w:t>
            </w:r>
            <w:ins w:id="3149" w:author="Jiří Vojtěšek" w:date="2018-11-18T19:51:00Z">
              <w:r w:rsidR="00071AE3">
                <w:rPr>
                  <w:sz w:val="18"/>
                  <w:szCs w:val="18"/>
                </w:rPr>
                <w:t>P</w:t>
              </w:r>
            </w:ins>
            <w:del w:id="3150" w:author="Jiří Vojtěšek" w:date="2018-11-18T19:51:00Z">
              <w:r w:rsidRPr="00F519B2" w:rsidDel="00071AE3">
                <w:rPr>
                  <w:sz w:val="18"/>
                  <w:szCs w:val="18"/>
                </w:rPr>
                <w:delText>p</w:delText>
              </w:r>
            </w:del>
            <w:r w:rsidRPr="00F519B2">
              <w:rPr>
                <w:sz w:val="18"/>
                <w:szCs w:val="18"/>
              </w:rPr>
              <w:t xml:space="preserve">olybutene-1. </w:t>
            </w:r>
            <w:r w:rsidRPr="00F519B2">
              <w:rPr>
                <w:i/>
                <w:sz w:val="18"/>
                <w:szCs w:val="18"/>
              </w:rPr>
              <w:t>Journal of Infrared Milimeter and Terahertz Waves</w:t>
            </w:r>
            <w:r w:rsidRPr="00F519B2">
              <w:rPr>
                <w:sz w:val="18"/>
                <w:szCs w:val="18"/>
              </w:rPr>
              <w:t xml:space="preserve"> 34(2), 187-193, 2013</w:t>
            </w:r>
          </w:p>
          <w:p w14:paraId="6F659613" w14:textId="473112A2" w:rsidR="008550CB" w:rsidRPr="00F519B2" w:rsidRDefault="008550CB" w:rsidP="005B0900">
            <w:pPr>
              <w:rPr>
                <w:sz w:val="18"/>
                <w:szCs w:val="18"/>
              </w:rPr>
            </w:pPr>
            <w:r w:rsidRPr="00F519B2">
              <w:rPr>
                <w:sz w:val="18"/>
                <w:szCs w:val="18"/>
              </w:rPr>
              <w:t xml:space="preserve">VASKOVA, H. a </w:t>
            </w:r>
            <w:r w:rsidRPr="00F519B2">
              <w:rPr>
                <w:b/>
                <w:sz w:val="18"/>
                <w:szCs w:val="18"/>
              </w:rPr>
              <w:t>V. KRESALEK (50%).</w:t>
            </w:r>
            <w:r w:rsidRPr="00F519B2">
              <w:rPr>
                <w:sz w:val="18"/>
                <w:szCs w:val="18"/>
              </w:rPr>
              <w:t xml:space="preserve"> Quasi </w:t>
            </w:r>
            <w:ins w:id="3151" w:author="Jiří Vojtěšek" w:date="2018-11-18T19:51:00Z">
              <w:r w:rsidR="00071AE3">
                <w:rPr>
                  <w:sz w:val="18"/>
                  <w:szCs w:val="18"/>
                </w:rPr>
                <w:t>R</w:t>
              </w:r>
            </w:ins>
            <w:del w:id="3152" w:author="Jiří Vojtěšek" w:date="2018-11-18T19:51:00Z">
              <w:r w:rsidRPr="00F519B2" w:rsidDel="00071AE3">
                <w:rPr>
                  <w:sz w:val="18"/>
                  <w:szCs w:val="18"/>
                </w:rPr>
                <w:delText>r</w:delText>
              </w:r>
            </w:del>
            <w:r w:rsidRPr="00F519B2">
              <w:rPr>
                <w:sz w:val="18"/>
                <w:szCs w:val="18"/>
              </w:rPr>
              <w:t xml:space="preserve">eal-time </w:t>
            </w:r>
            <w:ins w:id="3153" w:author="Jiří Vojtěšek" w:date="2018-11-18T19:51:00Z">
              <w:r w:rsidR="00071AE3">
                <w:rPr>
                  <w:sz w:val="18"/>
                  <w:szCs w:val="18"/>
                </w:rPr>
                <w:t>M</w:t>
              </w:r>
            </w:ins>
            <w:del w:id="3154" w:author="Jiří Vojtěšek" w:date="2018-11-18T19:51:00Z">
              <w:r w:rsidRPr="00F519B2" w:rsidDel="00071AE3">
                <w:rPr>
                  <w:sz w:val="18"/>
                  <w:szCs w:val="18"/>
                </w:rPr>
                <w:delText>m</w:delText>
              </w:r>
            </w:del>
            <w:r w:rsidRPr="00F519B2">
              <w:rPr>
                <w:sz w:val="18"/>
                <w:szCs w:val="18"/>
              </w:rPr>
              <w:t xml:space="preserve">onitoring of </w:t>
            </w:r>
            <w:ins w:id="3155" w:author="Jiří Vojtěšek" w:date="2018-11-18T19:51:00Z">
              <w:r w:rsidR="00071AE3">
                <w:rPr>
                  <w:sz w:val="18"/>
                  <w:szCs w:val="18"/>
                </w:rPr>
                <w:t>E</w:t>
              </w:r>
            </w:ins>
            <w:del w:id="3156" w:author="Jiří Vojtěšek" w:date="2018-11-18T19:51:00Z">
              <w:r w:rsidRPr="00F519B2" w:rsidDel="00071AE3">
                <w:rPr>
                  <w:sz w:val="18"/>
                  <w:szCs w:val="18"/>
                </w:rPr>
                <w:delText>e</w:delText>
              </w:r>
            </w:del>
            <w:r w:rsidRPr="00F519B2">
              <w:rPr>
                <w:sz w:val="18"/>
                <w:szCs w:val="18"/>
              </w:rPr>
              <w:t xml:space="preserve">poxy </w:t>
            </w:r>
            <w:ins w:id="3157" w:author="Jiří Vojtěšek" w:date="2018-11-18T19:51:00Z">
              <w:r w:rsidR="00071AE3">
                <w:rPr>
                  <w:sz w:val="18"/>
                  <w:szCs w:val="18"/>
                </w:rPr>
                <w:t>R</w:t>
              </w:r>
            </w:ins>
            <w:del w:id="3158" w:author="Jiří Vojtěšek" w:date="2018-11-18T19:51:00Z">
              <w:r w:rsidRPr="00F519B2" w:rsidDel="00071AE3">
                <w:rPr>
                  <w:sz w:val="18"/>
                  <w:szCs w:val="18"/>
                </w:rPr>
                <w:delText>r</w:delText>
              </w:r>
            </w:del>
            <w:r w:rsidRPr="00F519B2">
              <w:rPr>
                <w:sz w:val="18"/>
                <w:szCs w:val="18"/>
              </w:rPr>
              <w:t xml:space="preserve">esin </w:t>
            </w:r>
            <w:ins w:id="3159" w:author="Jiří Vojtěšek" w:date="2018-11-18T19:51:00Z">
              <w:r w:rsidR="00071AE3">
                <w:rPr>
                  <w:sz w:val="18"/>
                  <w:szCs w:val="18"/>
                </w:rPr>
                <w:t>C</w:t>
              </w:r>
            </w:ins>
            <w:del w:id="3160" w:author="Jiří Vojtěšek" w:date="2018-11-18T19:51:00Z">
              <w:r w:rsidRPr="00F519B2" w:rsidDel="00071AE3">
                <w:rPr>
                  <w:sz w:val="18"/>
                  <w:szCs w:val="18"/>
                </w:rPr>
                <w:delText>c</w:delText>
              </w:r>
            </w:del>
            <w:r w:rsidRPr="00F519B2">
              <w:rPr>
                <w:sz w:val="18"/>
                <w:szCs w:val="18"/>
              </w:rPr>
              <w:t xml:space="preserve">rosslinking via Raman </w:t>
            </w:r>
            <w:ins w:id="3161" w:author="Jiří Vojtěšek" w:date="2018-11-18T19:51:00Z">
              <w:r w:rsidR="00071AE3">
                <w:rPr>
                  <w:sz w:val="18"/>
                  <w:szCs w:val="18"/>
                </w:rPr>
                <w:t>M</w:t>
              </w:r>
            </w:ins>
            <w:del w:id="3162" w:author="Jiří Vojtěšek" w:date="2018-11-18T19:51:00Z">
              <w:r w:rsidRPr="00F519B2" w:rsidDel="00071AE3">
                <w:rPr>
                  <w:sz w:val="18"/>
                  <w:szCs w:val="18"/>
                </w:rPr>
                <w:delText>m</w:delText>
              </w:r>
            </w:del>
            <w:r w:rsidRPr="00F519B2">
              <w:rPr>
                <w:sz w:val="18"/>
                <w:szCs w:val="18"/>
              </w:rPr>
              <w:t xml:space="preserve">icroscopy. </w:t>
            </w:r>
            <w:r w:rsidRPr="00F519B2">
              <w:rPr>
                <w:i/>
                <w:sz w:val="18"/>
                <w:szCs w:val="18"/>
              </w:rPr>
              <w:t>I</w:t>
            </w:r>
            <w:r w:rsidRPr="00F519B2">
              <w:rPr>
                <w:i/>
                <w:iCs/>
                <w:sz w:val="18"/>
                <w:szCs w:val="18"/>
              </w:rPr>
              <w:t>nternational Journal of Mathematical Models and Methods in Applied Sciences</w:t>
            </w:r>
            <w:r w:rsidRPr="00F519B2">
              <w:rPr>
                <w:sz w:val="18"/>
                <w:szCs w:val="18"/>
              </w:rPr>
              <w:t xml:space="preserve"> 5(7), 1197 – 1204, 2011. </w:t>
            </w:r>
          </w:p>
          <w:p w14:paraId="273B3923" w14:textId="4669BE99" w:rsidR="008550CB" w:rsidRPr="003B5737" w:rsidRDefault="008550CB" w:rsidP="005B0900">
            <w:r w:rsidRPr="00F519B2">
              <w:rPr>
                <w:sz w:val="18"/>
                <w:szCs w:val="18"/>
              </w:rPr>
              <w:t xml:space="preserve">NAVRATIL, M., P. DOSTALEK a </w:t>
            </w:r>
            <w:r w:rsidRPr="00F519B2">
              <w:rPr>
                <w:b/>
                <w:sz w:val="18"/>
                <w:szCs w:val="18"/>
              </w:rPr>
              <w:t>V. KRESALEK (33%).</w:t>
            </w:r>
            <w:r w:rsidRPr="00F519B2">
              <w:rPr>
                <w:sz w:val="18"/>
                <w:szCs w:val="18"/>
              </w:rPr>
              <w:t xml:space="preserve"> Classification of </w:t>
            </w:r>
            <w:ins w:id="3163" w:author="Jiří Vojtěšek" w:date="2018-11-18T19:51:00Z">
              <w:r w:rsidR="00071AE3">
                <w:rPr>
                  <w:sz w:val="18"/>
                  <w:szCs w:val="18"/>
                </w:rPr>
                <w:t>A</w:t>
              </w:r>
            </w:ins>
            <w:del w:id="3164" w:author="Jiří Vojtěšek" w:date="2018-11-18T19:51:00Z">
              <w:r w:rsidRPr="00F519B2" w:rsidDel="00071AE3">
                <w:rPr>
                  <w:sz w:val="18"/>
                  <w:szCs w:val="18"/>
                </w:rPr>
                <w:delText>a</w:delText>
              </w:r>
            </w:del>
            <w:r w:rsidRPr="00F519B2">
              <w:rPr>
                <w:sz w:val="18"/>
                <w:szCs w:val="18"/>
              </w:rPr>
              <w:t xml:space="preserve">udio </w:t>
            </w:r>
            <w:ins w:id="3165" w:author="Jiří Vojtěšek" w:date="2018-11-18T19:51:00Z">
              <w:r w:rsidR="00071AE3">
                <w:rPr>
                  <w:sz w:val="18"/>
                  <w:szCs w:val="18"/>
                </w:rPr>
                <w:t>S</w:t>
              </w:r>
            </w:ins>
            <w:del w:id="3166" w:author="Jiří Vojtěšek" w:date="2018-11-18T19:51:00Z">
              <w:r w:rsidRPr="00F519B2" w:rsidDel="00071AE3">
                <w:rPr>
                  <w:sz w:val="18"/>
                  <w:szCs w:val="18"/>
                </w:rPr>
                <w:delText>s</w:delText>
              </w:r>
            </w:del>
            <w:r w:rsidRPr="00F519B2">
              <w:rPr>
                <w:sz w:val="18"/>
                <w:szCs w:val="18"/>
              </w:rPr>
              <w:t xml:space="preserve">ources </w:t>
            </w:r>
            <w:ins w:id="3167" w:author="Jiří Vojtěšek" w:date="2018-11-18T19:51:00Z">
              <w:r w:rsidR="00071AE3">
                <w:rPr>
                  <w:sz w:val="18"/>
                  <w:szCs w:val="18"/>
                </w:rPr>
                <w:t>U</w:t>
              </w:r>
            </w:ins>
            <w:del w:id="3168" w:author="Jiří Vojtěšek" w:date="2018-11-18T19:51:00Z">
              <w:r w:rsidRPr="00F519B2" w:rsidDel="00071AE3">
                <w:rPr>
                  <w:sz w:val="18"/>
                  <w:szCs w:val="18"/>
                </w:rPr>
                <w:delText>u</w:delText>
              </w:r>
            </w:del>
            <w:r w:rsidRPr="00F519B2">
              <w:rPr>
                <w:sz w:val="18"/>
                <w:szCs w:val="18"/>
              </w:rPr>
              <w:t xml:space="preserve">sing </w:t>
            </w:r>
            <w:ins w:id="3169" w:author="Jiří Vojtěšek" w:date="2018-11-18T19:51:00Z">
              <w:r w:rsidR="00071AE3">
                <w:rPr>
                  <w:sz w:val="18"/>
                  <w:szCs w:val="18"/>
                </w:rPr>
                <w:t>N</w:t>
              </w:r>
            </w:ins>
            <w:del w:id="3170" w:author="Jiří Vojtěšek" w:date="2018-11-18T19:51:00Z">
              <w:r w:rsidRPr="00F519B2" w:rsidDel="00071AE3">
                <w:rPr>
                  <w:sz w:val="18"/>
                  <w:szCs w:val="18"/>
                </w:rPr>
                <w:delText>n</w:delText>
              </w:r>
            </w:del>
            <w:r w:rsidRPr="00F519B2">
              <w:rPr>
                <w:sz w:val="18"/>
                <w:szCs w:val="18"/>
              </w:rPr>
              <w:t xml:space="preserve">eural </w:t>
            </w:r>
            <w:ins w:id="3171" w:author="Jiří Vojtěšek" w:date="2018-11-18T19:51:00Z">
              <w:r w:rsidR="00071AE3">
                <w:rPr>
                  <w:sz w:val="18"/>
                  <w:szCs w:val="18"/>
                </w:rPr>
                <w:t>N</w:t>
              </w:r>
            </w:ins>
            <w:del w:id="3172" w:author="Jiří Vojtěšek" w:date="2018-11-18T19:51:00Z">
              <w:r w:rsidRPr="00F519B2" w:rsidDel="00071AE3">
                <w:rPr>
                  <w:sz w:val="18"/>
                  <w:szCs w:val="18"/>
                </w:rPr>
                <w:delText>n</w:delText>
              </w:r>
            </w:del>
            <w:r w:rsidRPr="00F519B2">
              <w:rPr>
                <w:sz w:val="18"/>
                <w:szCs w:val="18"/>
              </w:rPr>
              <w:t xml:space="preserve">etwork </w:t>
            </w:r>
            <w:ins w:id="3173" w:author="Jiří Vojtěšek" w:date="2018-11-18T19:51:00Z">
              <w:r w:rsidR="00071AE3">
                <w:rPr>
                  <w:sz w:val="18"/>
                  <w:szCs w:val="18"/>
                </w:rPr>
                <w:t>A</w:t>
              </w:r>
            </w:ins>
            <w:del w:id="3174" w:author="Jiří Vojtěšek" w:date="2018-11-18T19:51:00Z">
              <w:r w:rsidRPr="00F519B2" w:rsidDel="00071AE3">
                <w:rPr>
                  <w:sz w:val="18"/>
                  <w:szCs w:val="18"/>
                </w:rPr>
                <w:delText>a</w:delText>
              </w:r>
            </w:del>
            <w:r w:rsidRPr="00F519B2">
              <w:rPr>
                <w:sz w:val="18"/>
                <w:szCs w:val="18"/>
              </w:rPr>
              <w:t xml:space="preserve">pplicable in </w:t>
            </w:r>
            <w:ins w:id="3175" w:author="Jiří Vojtěšek" w:date="2018-11-18T19:52:00Z">
              <w:r w:rsidR="00071AE3">
                <w:rPr>
                  <w:sz w:val="18"/>
                  <w:szCs w:val="18"/>
                </w:rPr>
                <w:t>S</w:t>
              </w:r>
            </w:ins>
            <w:del w:id="3176" w:author="Jiří Vojtěšek" w:date="2018-11-18T19:52:00Z">
              <w:r w:rsidRPr="00F519B2" w:rsidDel="00071AE3">
                <w:rPr>
                  <w:sz w:val="18"/>
                  <w:szCs w:val="18"/>
                </w:rPr>
                <w:delText>s</w:delText>
              </w:r>
            </w:del>
            <w:r w:rsidRPr="00F519B2">
              <w:rPr>
                <w:sz w:val="18"/>
                <w:szCs w:val="18"/>
              </w:rPr>
              <w:t xml:space="preserve">ecurity or </w:t>
            </w:r>
            <w:ins w:id="3177" w:author="Jiří Vojtěšek" w:date="2018-11-18T19:52:00Z">
              <w:r w:rsidR="00071AE3">
                <w:rPr>
                  <w:sz w:val="18"/>
                  <w:szCs w:val="18"/>
                </w:rPr>
                <w:t>M</w:t>
              </w:r>
            </w:ins>
            <w:del w:id="3178" w:author="Jiří Vojtěšek" w:date="2018-11-18T19:52:00Z">
              <w:r w:rsidRPr="00F519B2" w:rsidDel="00071AE3">
                <w:rPr>
                  <w:sz w:val="18"/>
                  <w:szCs w:val="18"/>
                </w:rPr>
                <w:delText>m</w:delText>
              </w:r>
            </w:del>
            <w:r w:rsidRPr="00F519B2">
              <w:rPr>
                <w:sz w:val="18"/>
                <w:szCs w:val="18"/>
              </w:rPr>
              <w:t xml:space="preserve">ilitary </w:t>
            </w:r>
            <w:ins w:id="3179" w:author="Jiří Vojtěšek" w:date="2018-11-18T19:52:00Z">
              <w:r w:rsidR="00071AE3">
                <w:rPr>
                  <w:sz w:val="18"/>
                  <w:szCs w:val="18"/>
                </w:rPr>
                <w:t>I</w:t>
              </w:r>
            </w:ins>
            <w:del w:id="3180" w:author="Jiří Vojtěšek" w:date="2018-11-18T19:52:00Z">
              <w:r w:rsidRPr="00F519B2" w:rsidDel="00071AE3">
                <w:rPr>
                  <w:sz w:val="18"/>
                  <w:szCs w:val="18"/>
                </w:rPr>
                <w:delText>i</w:delText>
              </w:r>
            </w:del>
            <w:r w:rsidRPr="00F519B2">
              <w:rPr>
                <w:sz w:val="18"/>
                <w:szCs w:val="18"/>
              </w:rPr>
              <w:t xml:space="preserve">ndustry. </w:t>
            </w:r>
            <w:r w:rsidRPr="00F519B2">
              <w:rPr>
                <w:i/>
                <w:sz w:val="18"/>
                <w:szCs w:val="18"/>
              </w:rPr>
              <w:t>44th Annual 2010 IEEE International Carnahan conference on security technology</w:t>
            </w:r>
            <w:r w:rsidRPr="00F519B2">
              <w:rPr>
                <w:sz w:val="18"/>
                <w:szCs w:val="18"/>
              </w:rPr>
              <w:t>, San Jose, CA, Oct 05-08, 2010. Edited by: Pritchard, D.A.; Sanson, L.D.: International Carnahan Conference on Security Technology Proceedings 369-374, 2010</w:t>
            </w:r>
          </w:p>
        </w:tc>
      </w:tr>
      <w:tr w:rsidR="008550CB" w14:paraId="4CAD1FE9" w14:textId="77777777" w:rsidTr="005B0900">
        <w:trPr>
          <w:trHeight w:val="218"/>
        </w:trPr>
        <w:tc>
          <w:tcPr>
            <w:tcW w:w="9859" w:type="dxa"/>
            <w:gridSpan w:val="11"/>
            <w:shd w:val="clear" w:color="auto" w:fill="F7CAAC"/>
          </w:tcPr>
          <w:p w14:paraId="28DD4BAE" w14:textId="32BBC599" w:rsidR="008550CB" w:rsidRDefault="008550CB" w:rsidP="005B0900">
            <w:pPr>
              <w:rPr>
                <w:b/>
              </w:rPr>
            </w:pPr>
            <w:r>
              <w:rPr>
                <w:b/>
              </w:rPr>
              <w:t>Působení v</w:t>
            </w:r>
            <w:del w:id="3181" w:author="Milan Navrátil" w:date="2018-11-15T10:38:00Z">
              <w:r w:rsidDel="00D96E10">
                <w:rPr>
                  <w:b/>
                </w:rPr>
                <w:delText> </w:delText>
              </w:r>
            </w:del>
            <w:ins w:id="3182" w:author="Milan Navrátil" w:date="2018-11-15T10:38:00Z">
              <w:r w:rsidR="00D96E10">
                <w:rPr>
                  <w:b/>
                </w:rPr>
                <w:t> </w:t>
              </w:r>
            </w:ins>
            <w:r>
              <w:rPr>
                <w:b/>
              </w:rPr>
              <w:t>zahraničí</w:t>
            </w:r>
          </w:p>
        </w:tc>
      </w:tr>
      <w:tr w:rsidR="008550CB" w14:paraId="74C63688" w14:textId="77777777" w:rsidTr="005B0900">
        <w:trPr>
          <w:trHeight w:val="328"/>
        </w:trPr>
        <w:tc>
          <w:tcPr>
            <w:tcW w:w="9859" w:type="dxa"/>
            <w:gridSpan w:val="11"/>
          </w:tcPr>
          <w:p w14:paraId="28AE1559" w14:textId="1C7333EB" w:rsidR="008550CB" w:rsidRPr="008550CB" w:rsidDel="00881B9E" w:rsidRDefault="008550CB" w:rsidP="005B0900">
            <w:pPr>
              <w:suppressAutoHyphens/>
              <w:ind w:right="-2"/>
              <w:rPr>
                <w:del w:id="3183" w:author="Milan Navrátil" w:date="2018-11-14T13:13:00Z"/>
                <w:sz w:val="18"/>
                <w:lang w:val="en-US"/>
              </w:rPr>
            </w:pPr>
            <w:r w:rsidRPr="008550CB">
              <w:rPr>
                <w:sz w:val="18"/>
              </w:rPr>
              <w:t>1993</w:t>
            </w:r>
            <w:ins w:id="3184" w:author="Milan Navrátil" w:date="2018-11-12T13:27:00Z">
              <w:r w:rsidR="00881B9E">
                <w:rPr>
                  <w:sz w:val="18"/>
                </w:rPr>
                <w:t xml:space="preserve"> </w:t>
              </w:r>
            </w:ins>
            <w:del w:id="3185" w:author="Milan Navrátil" w:date="2018-11-14T13:12:00Z">
              <w:r w:rsidRPr="008550CB" w:rsidDel="00881B9E">
                <w:rPr>
                  <w:sz w:val="18"/>
                </w:rPr>
                <w:delText xml:space="preserve">  </w:delText>
              </w:r>
            </w:del>
            <w:r w:rsidRPr="008550CB">
              <w:rPr>
                <w:sz w:val="18"/>
              </w:rPr>
              <w:t>Chalmers University, Göteborg</w:t>
            </w:r>
            <w:ins w:id="3186" w:author="Milan Navrátil" w:date="2018-11-14T11:57:00Z">
              <w:r w:rsidR="00A711D1">
                <w:rPr>
                  <w:sz w:val="18"/>
                </w:rPr>
                <w:t>,</w:t>
              </w:r>
            </w:ins>
            <w:r w:rsidRPr="008550CB">
              <w:rPr>
                <w:sz w:val="18"/>
              </w:rPr>
              <w:t xml:space="preserve"> Sweden</w:t>
            </w:r>
            <w:r w:rsidRPr="008550CB">
              <w:rPr>
                <w:sz w:val="18"/>
                <w:lang w:val="en-US"/>
              </w:rPr>
              <w:t xml:space="preserve"> </w:t>
            </w:r>
            <w:del w:id="3187" w:author="Milan Navrátil" w:date="2018-11-12T13:27:00Z">
              <w:r w:rsidRPr="008550CB" w:rsidDel="00254726">
                <w:rPr>
                  <w:sz w:val="18"/>
                  <w:lang w:val="en-US"/>
                </w:rPr>
                <w:delText>-</w:delText>
              </w:r>
            </w:del>
            <w:ins w:id="3188" w:author="Milan Navrátil" w:date="2018-11-12T13:27:00Z">
              <w:r w:rsidR="00254726">
                <w:rPr>
                  <w:sz w:val="18"/>
                  <w:lang w:val="en-US"/>
                </w:rPr>
                <w:t>–</w:t>
              </w:r>
            </w:ins>
            <w:r w:rsidRPr="008550CB">
              <w:rPr>
                <w:sz w:val="18"/>
                <w:lang w:val="en-US"/>
              </w:rPr>
              <w:t xml:space="preserve"> </w:t>
            </w:r>
            <w:ins w:id="3189" w:author="Milan Navrátil" w:date="2018-11-14T11:57:00Z">
              <w:r w:rsidR="00A711D1">
                <w:rPr>
                  <w:sz w:val="18"/>
                  <w:lang w:val="en-US"/>
                </w:rPr>
                <w:t>výzkumný pracovník</w:t>
              </w:r>
            </w:ins>
            <w:ins w:id="3190" w:author="Milan Navrátil" w:date="2018-11-15T10:38:00Z">
              <w:r w:rsidR="00D96E10">
                <w:rPr>
                  <w:sz w:val="18"/>
                  <w:lang w:val="en-US"/>
                </w:rPr>
                <w:t xml:space="preserve"> -</w:t>
              </w:r>
            </w:ins>
            <w:ins w:id="3191" w:author="Milan Navrátil" w:date="2018-11-14T11:57:00Z">
              <w:r w:rsidR="00A711D1">
                <w:rPr>
                  <w:sz w:val="18"/>
                  <w:lang w:val="en-US"/>
                </w:rPr>
                <w:t xml:space="preserve"> </w:t>
              </w:r>
            </w:ins>
            <w:del w:id="3192" w:author="Milan Navrátil" w:date="2018-11-12T13:27:00Z">
              <w:r w:rsidRPr="008550CB" w:rsidDel="00254726">
                <w:rPr>
                  <w:sz w:val="18"/>
                  <w:lang w:val="en-US"/>
                </w:rPr>
                <w:delText>semestr</w:delText>
              </w:r>
            </w:del>
            <w:ins w:id="3193" w:author="Milan Navrátil" w:date="2018-11-14T13:12:00Z">
              <w:r w:rsidR="00881B9E">
                <w:rPr>
                  <w:sz w:val="18"/>
                  <w:lang w:val="en-US"/>
                </w:rPr>
                <w:t>1 semestr</w:t>
              </w:r>
            </w:ins>
          </w:p>
          <w:p w14:paraId="3975B9CB" w14:textId="4D3376ED" w:rsidR="008550CB" w:rsidRPr="008550CB" w:rsidDel="00254726" w:rsidRDefault="008550CB">
            <w:pPr>
              <w:suppressAutoHyphens/>
              <w:ind w:right="-2"/>
              <w:rPr>
                <w:del w:id="3194" w:author="Milan Navrátil" w:date="2018-11-12T13:27:00Z"/>
                <w:sz w:val="18"/>
                <w:lang w:val="en-US"/>
              </w:rPr>
            </w:pPr>
            <w:del w:id="3195" w:author="Milan Navrátil" w:date="2018-11-12T13:27:00Z">
              <w:r w:rsidRPr="008550CB" w:rsidDel="00254726">
                <w:rPr>
                  <w:sz w:val="18"/>
                </w:rPr>
                <w:delText>1994  Chalmers University, Göteborg Sweden</w:delText>
              </w:r>
            </w:del>
          </w:p>
          <w:p w14:paraId="74657F01" w14:textId="2F7D2CEE" w:rsidR="00D96E10" w:rsidRPr="00D96E10" w:rsidRDefault="008550CB" w:rsidP="005B0900">
            <w:pPr>
              <w:rPr>
                <w:sz w:val="18"/>
                <w:rPrChange w:id="3196" w:author="Milan Navrátil" w:date="2018-11-15T10:38:00Z">
                  <w:rPr>
                    <w:lang w:val="sk-SK"/>
                  </w:rPr>
                </w:rPrChange>
              </w:rPr>
            </w:pPr>
            <w:del w:id="3197" w:author="Milan Navrátil" w:date="2018-11-14T13:13:00Z">
              <w:r w:rsidRPr="008550CB" w:rsidDel="00881B9E">
                <w:rPr>
                  <w:sz w:val="18"/>
                </w:rPr>
                <w:delText xml:space="preserve">1996  Bradford University, GB </w:delText>
              </w:r>
            </w:del>
          </w:p>
        </w:tc>
      </w:tr>
      <w:tr w:rsidR="008550CB" w14:paraId="0B3FBB79" w14:textId="77777777" w:rsidTr="008550CB">
        <w:trPr>
          <w:cantSplit/>
          <w:trHeight w:val="276"/>
        </w:trPr>
        <w:tc>
          <w:tcPr>
            <w:tcW w:w="2518" w:type="dxa"/>
            <w:shd w:val="clear" w:color="auto" w:fill="F7CAAC"/>
          </w:tcPr>
          <w:p w14:paraId="7326F245" w14:textId="77777777" w:rsidR="008550CB" w:rsidRDefault="008550CB" w:rsidP="005B0900">
            <w:pPr>
              <w:rPr>
                <w:b/>
              </w:rPr>
            </w:pPr>
            <w:r>
              <w:rPr>
                <w:b/>
              </w:rPr>
              <w:t xml:space="preserve">Podpis </w:t>
            </w:r>
          </w:p>
        </w:tc>
        <w:tc>
          <w:tcPr>
            <w:tcW w:w="4536" w:type="dxa"/>
            <w:gridSpan w:val="5"/>
          </w:tcPr>
          <w:p w14:paraId="38292C71" w14:textId="77777777" w:rsidR="008550CB" w:rsidRDefault="008550CB" w:rsidP="005B0900"/>
        </w:tc>
        <w:tc>
          <w:tcPr>
            <w:tcW w:w="786" w:type="dxa"/>
            <w:gridSpan w:val="2"/>
            <w:shd w:val="clear" w:color="auto" w:fill="F7CAAC"/>
          </w:tcPr>
          <w:p w14:paraId="1E9AA9C5" w14:textId="77777777" w:rsidR="008550CB" w:rsidRDefault="008550CB" w:rsidP="005B0900">
            <w:r>
              <w:rPr>
                <w:b/>
              </w:rPr>
              <w:t>datum</w:t>
            </w:r>
          </w:p>
        </w:tc>
        <w:tc>
          <w:tcPr>
            <w:tcW w:w="2019" w:type="dxa"/>
            <w:gridSpan w:val="3"/>
          </w:tcPr>
          <w:p w14:paraId="2E6F9F51" w14:textId="1DA58EBA" w:rsidR="008550CB" w:rsidRDefault="008550CB" w:rsidP="005B0900">
            <w:r>
              <w:t>28. 8. 2018</w:t>
            </w:r>
          </w:p>
        </w:tc>
      </w:tr>
    </w:tbl>
    <w:p w14:paraId="444BAB37" w14:textId="77777777" w:rsidR="0013290F" w:rsidRDefault="0013290F">
      <w:pPr>
        <w:rPr>
          <w:ins w:id="3198" w:author="Jiří Vojtěšek" w:date="2018-11-20T21:59:00Z"/>
        </w:rPr>
      </w:pPr>
    </w:p>
    <w:p w14:paraId="30A5BD1D" w14:textId="77777777" w:rsidR="0013290F" w:rsidRDefault="0013290F">
      <w:pPr>
        <w:jc w:val="left"/>
        <w:rPr>
          <w:ins w:id="3199" w:author="Jiří Vojtěšek" w:date="2018-11-20T21:59:00Z"/>
        </w:rPr>
      </w:pPr>
      <w:ins w:id="3200" w:author="Jiří Vojtěšek" w:date="2018-11-20T21:59: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3290F" w14:paraId="10A63BF2" w14:textId="77777777" w:rsidTr="0013290F">
        <w:trPr>
          <w:ins w:id="3201" w:author="Jiří Vojtěšek" w:date="2018-11-20T21:59:00Z"/>
        </w:trPr>
        <w:tc>
          <w:tcPr>
            <w:tcW w:w="9859" w:type="dxa"/>
            <w:gridSpan w:val="11"/>
            <w:tcBorders>
              <w:bottom w:val="double" w:sz="4" w:space="0" w:color="auto"/>
            </w:tcBorders>
            <w:shd w:val="clear" w:color="auto" w:fill="BDD6EE"/>
          </w:tcPr>
          <w:p w14:paraId="1AB44420" w14:textId="77777777" w:rsidR="0013290F" w:rsidRDefault="0013290F" w:rsidP="0013290F">
            <w:pPr>
              <w:tabs>
                <w:tab w:val="right" w:pos="9480"/>
              </w:tabs>
              <w:rPr>
                <w:ins w:id="3202" w:author="Jiří Vojtěšek" w:date="2018-11-20T21:59:00Z"/>
                <w:b/>
                <w:sz w:val="28"/>
              </w:rPr>
            </w:pPr>
            <w:ins w:id="3203" w:author="Jiří Vojtěšek" w:date="2018-11-20T21:59:00Z">
              <w:r>
                <w:rPr>
                  <w:b/>
                  <w:sz w:val="28"/>
                </w:rPr>
                <w:lastRenderedPageBreak/>
                <w:t>C-I – Personální zabezpečení</w:t>
              </w:r>
              <w:r>
                <w:rPr>
                  <w:b/>
                  <w:sz w:val="28"/>
                </w:rPr>
                <w:tab/>
              </w:r>
              <w:r>
                <w:fldChar w:fldCharType="begin"/>
              </w:r>
              <w:r>
                <w:instrText xml:space="preserve"> REF aaSeznamC \h  \* MERGEFORMAT </w:instrText>
              </w:r>
            </w:ins>
            <w:ins w:id="3204" w:author="Jiří Vojtěšek" w:date="2018-11-20T21:59:00Z">
              <w:r>
                <w:fldChar w:fldCharType="separate"/>
              </w:r>
              <w:r w:rsidRPr="000321B9">
                <w:rPr>
                  <w:rStyle w:val="Odkazintenzivn"/>
                </w:rPr>
                <w:t>Abecední seznam</w:t>
              </w:r>
              <w:r>
                <w:fldChar w:fldCharType="end"/>
              </w:r>
            </w:ins>
          </w:p>
        </w:tc>
      </w:tr>
      <w:tr w:rsidR="0013290F" w14:paraId="5CF38308" w14:textId="77777777" w:rsidTr="0013290F">
        <w:trPr>
          <w:ins w:id="3205" w:author="Jiří Vojtěšek" w:date="2018-11-20T21:59:00Z"/>
        </w:trPr>
        <w:tc>
          <w:tcPr>
            <w:tcW w:w="2518" w:type="dxa"/>
            <w:tcBorders>
              <w:top w:val="double" w:sz="4" w:space="0" w:color="auto"/>
            </w:tcBorders>
            <w:shd w:val="clear" w:color="auto" w:fill="F7CAAC"/>
          </w:tcPr>
          <w:p w14:paraId="54566EDB" w14:textId="77777777" w:rsidR="0013290F" w:rsidRDefault="0013290F" w:rsidP="0013290F">
            <w:pPr>
              <w:rPr>
                <w:ins w:id="3206" w:author="Jiří Vojtěšek" w:date="2018-11-20T21:59:00Z"/>
                <w:b/>
              </w:rPr>
            </w:pPr>
            <w:ins w:id="3207" w:author="Jiří Vojtěšek" w:date="2018-11-20T21:59:00Z">
              <w:r>
                <w:rPr>
                  <w:b/>
                </w:rPr>
                <w:t>Vysoká škola</w:t>
              </w:r>
            </w:ins>
          </w:p>
        </w:tc>
        <w:tc>
          <w:tcPr>
            <w:tcW w:w="7341" w:type="dxa"/>
            <w:gridSpan w:val="10"/>
          </w:tcPr>
          <w:p w14:paraId="12E7AD64" w14:textId="77777777" w:rsidR="0013290F" w:rsidRDefault="0013290F" w:rsidP="0013290F">
            <w:pPr>
              <w:rPr>
                <w:ins w:id="3208" w:author="Jiří Vojtěšek" w:date="2018-11-20T21:59:00Z"/>
              </w:rPr>
            </w:pPr>
            <w:ins w:id="3209" w:author="Jiří Vojtěšek" w:date="2018-11-20T21:59:00Z">
              <w:r>
                <w:t>Univerzita Tomáše Bati ve Zlíně</w:t>
              </w:r>
            </w:ins>
          </w:p>
        </w:tc>
      </w:tr>
      <w:tr w:rsidR="0013290F" w14:paraId="55A5B802" w14:textId="77777777" w:rsidTr="0013290F">
        <w:trPr>
          <w:ins w:id="3210" w:author="Jiří Vojtěšek" w:date="2018-11-20T21:59:00Z"/>
        </w:trPr>
        <w:tc>
          <w:tcPr>
            <w:tcW w:w="2518" w:type="dxa"/>
            <w:shd w:val="clear" w:color="auto" w:fill="F7CAAC"/>
          </w:tcPr>
          <w:p w14:paraId="04F6C278" w14:textId="77777777" w:rsidR="0013290F" w:rsidRDefault="0013290F" w:rsidP="0013290F">
            <w:pPr>
              <w:rPr>
                <w:ins w:id="3211" w:author="Jiří Vojtěšek" w:date="2018-11-20T21:59:00Z"/>
                <w:b/>
              </w:rPr>
            </w:pPr>
            <w:ins w:id="3212" w:author="Jiří Vojtěšek" w:date="2018-11-20T21:59:00Z">
              <w:r>
                <w:rPr>
                  <w:b/>
                </w:rPr>
                <w:t>Součást vysoké školy</w:t>
              </w:r>
            </w:ins>
          </w:p>
        </w:tc>
        <w:tc>
          <w:tcPr>
            <w:tcW w:w="7341" w:type="dxa"/>
            <w:gridSpan w:val="10"/>
          </w:tcPr>
          <w:p w14:paraId="098F330A" w14:textId="77777777" w:rsidR="0013290F" w:rsidRDefault="0013290F" w:rsidP="0013290F">
            <w:pPr>
              <w:rPr>
                <w:ins w:id="3213" w:author="Jiří Vojtěšek" w:date="2018-11-20T21:59:00Z"/>
              </w:rPr>
            </w:pPr>
            <w:ins w:id="3214" w:author="Jiří Vojtěšek" w:date="2018-11-20T21:59:00Z">
              <w:r>
                <w:t>Fakulta aplikované informatiky</w:t>
              </w:r>
            </w:ins>
          </w:p>
        </w:tc>
      </w:tr>
      <w:tr w:rsidR="0013290F" w14:paraId="548AF878" w14:textId="77777777" w:rsidTr="0013290F">
        <w:trPr>
          <w:ins w:id="3215" w:author="Jiří Vojtěšek" w:date="2018-11-20T21:59:00Z"/>
        </w:trPr>
        <w:tc>
          <w:tcPr>
            <w:tcW w:w="2518" w:type="dxa"/>
            <w:shd w:val="clear" w:color="auto" w:fill="F7CAAC"/>
          </w:tcPr>
          <w:p w14:paraId="51911977" w14:textId="77777777" w:rsidR="0013290F" w:rsidRDefault="0013290F" w:rsidP="0013290F">
            <w:pPr>
              <w:rPr>
                <w:ins w:id="3216" w:author="Jiří Vojtěšek" w:date="2018-11-20T21:59:00Z"/>
                <w:b/>
              </w:rPr>
            </w:pPr>
            <w:ins w:id="3217" w:author="Jiří Vojtěšek" w:date="2018-11-20T21:59:00Z">
              <w:r>
                <w:rPr>
                  <w:b/>
                </w:rPr>
                <w:t>Název studijního programu</w:t>
              </w:r>
            </w:ins>
          </w:p>
        </w:tc>
        <w:tc>
          <w:tcPr>
            <w:tcW w:w="7341" w:type="dxa"/>
            <w:gridSpan w:val="10"/>
          </w:tcPr>
          <w:p w14:paraId="468AC3EB" w14:textId="77777777" w:rsidR="0013290F" w:rsidRDefault="0013290F" w:rsidP="0013290F">
            <w:pPr>
              <w:rPr>
                <w:ins w:id="3218" w:author="Jiří Vojtěšek" w:date="2018-11-20T21:59:00Z"/>
              </w:rPr>
            </w:pPr>
            <w:ins w:id="3219" w:author="Jiří Vojtěšek" w:date="2018-11-20T21:59:00Z">
              <w:r>
                <w:t>Bezpečnostní technologie, systémy a management</w:t>
              </w:r>
            </w:ins>
          </w:p>
        </w:tc>
      </w:tr>
      <w:tr w:rsidR="0013290F" w14:paraId="6A6C2179" w14:textId="77777777" w:rsidTr="0013290F">
        <w:trPr>
          <w:ins w:id="3220" w:author="Jiří Vojtěšek" w:date="2018-11-20T21:59:00Z"/>
        </w:trPr>
        <w:tc>
          <w:tcPr>
            <w:tcW w:w="2518" w:type="dxa"/>
            <w:shd w:val="clear" w:color="auto" w:fill="F7CAAC"/>
          </w:tcPr>
          <w:p w14:paraId="726AF539" w14:textId="77777777" w:rsidR="0013290F" w:rsidRDefault="0013290F" w:rsidP="0013290F">
            <w:pPr>
              <w:rPr>
                <w:ins w:id="3221" w:author="Jiří Vojtěšek" w:date="2018-11-20T21:59:00Z"/>
                <w:b/>
              </w:rPr>
            </w:pPr>
            <w:ins w:id="3222" w:author="Jiří Vojtěšek" w:date="2018-11-20T21:59:00Z">
              <w:r>
                <w:rPr>
                  <w:b/>
                </w:rPr>
                <w:t>Jméno a příjmení</w:t>
              </w:r>
            </w:ins>
          </w:p>
        </w:tc>
        <w:tc>
          <w:tcPr>
            <w:tcW w:w="4536" w:type="dxa"/>
            <w:gridSpan w:val="5"/>
          </w:tcPr>
          <w:p w14:paraId="0C4E7F8D" w14:textId="77777777" w:rsidR="0013290F" w:rsidRDefault="0013290F" w:rsidP="0013290F">
            <w:pPr>
              <w:rPr>
                <w:ins w:id="3223" w:author="Jiří Vojtěšek" w:date="2018-11-20T21:59:00Z"/>
              </w:rPr>
            </w:pPr>
            <w:ins w:id="3224" w:author="Jiří Vojtěšek" w:date="2018-11-20T21:59:00Z">
              <w:r>
                <w:t xml:space="preserve">Dora </w:t>
              </w:r>
              <w:bookmarkStart w:id="3225" w:name="aLapkova"/>
              <w:r>
                <w:t>Lapková</w:t>
              </w:r>
              <w:bookmarkEnd w:id="3225"/>
            </w:ins>
          </w:p>
        </w:tc>
        <w:tc>
          <w:tcPr>
            <w:tcW w:w="709" w:type="dxa"/>
            <w:shd w:val="clear" w:color="auto" w:fill="F7CAAC"/>
          </w:tcPr>
          <w:p w14:paraId="3A7FF0CE" w14:textId="77777777" w:rsidR="0013290F" w:rsidRDefault="0013290F" w:rsidP="0013290F">
            <w:pPr>
              <w:rPr>
                <w:ins w:id="3226" w:author="Jiří Vojtěšek" w:date="2018-11-20T21:59:00Z"/>
                <w:b/>
              </w:rPr>
            </w:pPr>
            <w:ins w:id="3227" w:author="Jiří Vojtěšek" w:date="2018-11-20T21:59:00Z">
              <w:r>
                <w:rPr>
                  <w:b/>
                </w:rPr>
                <w:t>Tituly</w:t>
              </w:r>
            </w:ins>
          </w:p>
        </w:tc>
        <w:tc>
          <w:tcPr>
            <w:tcW w:w="2096" w:type="dxa"/>
            <w:gridSpan w:val="4"/>
          </w:tcPr>
          <w:p w14:paraId="5945EB99" w14:textId="77777777" w:rsidR="0013290F" w:rsidRDefault="0013290F" w:rsidP="0013290F">
            <w:pPr>
              <w:rPr>
                <w:ins w:id="3228" w:author="Jiří Vojtěšek" w:date="2018-11-20T21:59:00Z"/>
              </w:rPr>
            </w:pPr>
            <w:ins w:id="3229" w:author="Jiří Vojtěšek" w:date="2018-11-20T21:59:00Z">
              <w:r>
                <w:t>Ing. Ph.D.</w:t>
              </w:r>
            </w:ins>
          </w:p>
        </w:tc>
      </w:tr>
      <w:tr w:rsidR="0013290F" w14:paraId="20B68009" w14:textId="77777777" w:rsidTr="0013290F">
        <w:trPr>
          <w:ins w:id="3230" w:author="Jiří Vojtěšek" w:date="2018-11-20T21:59:00Z"/>
        </w:trPr>
        <w:tc>
          <w:tcPr>
            <w:tcW w:w="2518" w:type="dxa"/>
            <w:shd w:val="clear" w:color="auto" w:fill="F7CAAC"/>
          </w:tcPr>
          <w:p w14:paraId="514D1771" w14:textId="77777777" w:rsidR="0013290F" w:rsidRDefault="0013290F" w:rsidP="0013290F">
            <w:pPr>
              <w:rPr>
                <w:ins w:id="3231" w:author="Jiří Vojtěšek" w:date="2018-11-20T21:59:00Z"/>
                <w:b/>
              </w:rPr>
            </w:pPr>
            <w:ins w:id="3232" w:author="Jiří Vojtěšek" w:date="2018-11-20T21:59:00Z">
              <w:r>
                <w:rPr>
                  <w:b/>
                </w:rPr>
                <w:t>Rok narození</w:t>
              </w:r>
            </w:ins>
          </w:p>
        </w:tc>
        <w:tc>
          <w:tcPr>
            <w:tcW w:w="829" w:type="dxa"/>
          </w:tcPr>
          <w:p w14:paraId="158926E4" w14:textId="77777777" w:rsidR="0013290F" w:rsidRDefault="0013290F" w:rsidP="0013290F">
            <w:pPr>
              <w:rPr>
                <w:ins w:id="3233" w:author="Jiří Vojtěšek" w:date="2018-11-20T21:59:00Z"/>
              </w:rPr>
            </w:pPr>
            <w:ins w:id="3234" w:author="Jiří Vojtěšek" w:date="2018-11-20T21:59:00Z">
              <w:r>
                <w:t>1985</w:t>
              </w:r>
            </w:ins>
          </w:p>
        </w:tc>
        <w:tc>
          <w:tcPr>
            <w:tcW w:w="1721" w:type="dxa"/>
            <w:shd w:val="clear" w:color="auto" w:fill="F7CAAC"/>
          </w:tcPr>
          <w:p w14:paraId="49A5AE54" w14:textId="77777777" w:rsidR="0013290F" w:rsidRDefault="0013290F" w:rsidP="0013290F">
            <w:pPr>
              <w:rPr>
                <w:ins w:id="3235" w:author="Jiří Vojtěšek" w:date="2018-11-20T21:59:00Z"/>
                <w:b/>
              </w:rPr>
            </w:pPr>
            <w:ins w:id="3236" w:author="Jiří Vojtěšek" w:date="2018-11-20T21:59:00Z">
              <w:r>
                <w:rPr>
                  <w:b/>
                </w:rPr>
                <w:t>typ vztahu k VŠ</w:t>
              </w:r>
            </w:ins>
          </w:p>
        </w:tc>
        <w:tc>
          <w:tcPr>
            <w:tcW w:w="992" w:type="dxa"/>
            <w:gridSpan w:val="2"/>
          </w:tcPr>
          <w:p w14:paraId="741D9A83" w14:textId="77777777" w:rsidR="0013290F" w:rsidRDefault="0013290F" w:rsidP="0013290F">
            <w:pPr>
              <w:rPr>
                <w:ins w:id="3237" w:author="Jiří Vojtěšek" w:date="2018-11-20T21:59:00Z"/>
              </w:rPr>
            </w:pPr>
            <w:ins w:id="3238" w:author="Jiří Vojtěšek" w:date="2018-11-20T21:59:00Z">
              <w:r>
                <w:t>pp.</w:t>
              </w:r>
            </w:ins>
          </w:p>
        </w:tc>
        <w:tc>
          <w:tcPr>
            <w:tcW w:w="994" w:type="dxa"/>
            <w:shd w:val="clear" w:color="auto" w:fill="F7CAAC"/>
          </w:tcPr>
          <w:p w14:paraId="2EBD972A" w14:textId="77777777" w:rsidR="0013290F" w:rsidRDefault="0013290F" w:rsidP="0013290F">
            <w:pPr>
              <w:rPr>
                <w:ins w:id="3239" w:author="Jiří Vojtěšek" w:date="2018-11-20T21:59:00Z"/>
                <w:b/>
              </w:rPr>
            </w:pPr>
            <w:ins w:id="3240" w:author="Jiří Vojtěšek" w:date="2018-11-20T21:59:00Z">
              <w:r>
                <w:rPr>
                  <w:b/>
                </w:rPr>
                <w:t>rozsah</w:t>
              </w:r>
            </w:ins>
          </w:p>
        </w:tc>
        <w:tc>
          <w:tcPr>
            <w:tcW w:w="709" w:type="dxa"/>
          </w:tcPr>
          <w:p w14:paraId="3A5CFE99" w14:textId="77777777" w:rsidR="0013290F" w:rsidRDefault="0013290F" w:rsidP="0013290F">
            <w:pPr>
              <w:rPr>
                <w:ins w:id="3241" w:author="Jiří Vojtěšek" w:date="2018-11-20T21:59:00Z"/>
              </w:rPr>
            </w:pPr>
            <w:ins w:id="3242" w:author="Jiří Vojtěšek" w:date="2018-11-20T21:59:00Z">
              <w:r>
                <w:t>40</w:t>
              </w:r>
            </w:ins>
          </w:p>
        </w:tc>
        <w:tc>
          <w:tcPr>
            <w:tcW w:w="709" w:type="dxa"/>
            <w:gridSpan w:val="2"/>
            <w:shd w:val="clear" w:color="auto" w:fill="F7CAAC"/>
          </w:tcPr>
          <w:p w14:paraId="1CA01358" w14:textId="77777777" w:rsidR="0013290F" w:rsidRDefault="0013290F" w:rsidP="0013290F">
            <w:pPr>
              <w:rPr>
                <w:ins w:id="3243" w:author="Jiří Vojtěšek" w:date="2018-11-20T21:59:00Z"/>
                <w:b/>
              </w:rPr>
            </w:pPr>
            <w:ins w:id="3244" w:author="Jiří Vojtěšek" w:date="2018-11-20T21:59:00Z">
              <w:r>
                <w:rPr>
                  <w:b/>
                </w:rPr>
                <w:t>do kdy</w:t>
              </w:r>
            </w:ins>
          </w:p>
        </w:tc>
        <w:tc>
          <w:tcPr>
            <w:tcW w:w="1387" w:type="dxa"/>
            <w:gridSpan w:val="2"/>
          </w:tcPr>
          <w:p w14:paraId="4412CFB1" w14:textId="77777777" w:rsidR="0013290F" w:rsidRDefault="0013290F" w:rsidP="0013290F">
            <w:pPr>
              <w:rPr>
                <w:ins w:id="3245" w:author="Jiří Vojtěšek" w:date="2018-11-20T21:59:00Z"/>
              </w:rPr>
            </w:pPr>
            <w:ins w:id="3246" w:author="Jiří Vojtěšek" w:date="2018-11-20T21:59:00Z">
              <w:r>
                <w:t>05/19</w:t>
              </w:r>
            </w:ins>
          </w:p>
        </w:tc>
      </w:tr>
      <w:tr w:rsidR="0013290F" w14:paraId="75016C2B" w14:textId="77777777" w:rsidTr="0013290F">
        <w:trPr>
          <w:ins w:id="3247" w:author="Jiří Vojtěšek" w:date="2018-11-20T21:59:00Z"/>
        </w:trPr>
        <w:tc>
          <w:tcPr>
            <w:tcW w:w="5068" w:type="dxa"/>
            <w:gridSpan w:val="3"/>
            <w:shd w:val="clear" w:color="auto" w:fill="F7CAAC"/>
          </w:tcPr>
          <w:p w14:paraId="145A9EBB" w14:textId="77777777" w:rsidR="0013290F" w:rsidRDefault="0013290F" w:rsidP="0013290F">
            <w:pPr>
              <w:rPr>
                <w:ins w:id="3248" w:author="Jiří Vojtěšek" w:date="2018-11-20T21:59:00Z"/>
                <w:b/>
              </w:rPr>
            </w:pPr>
            <w:ins w:id="3249" w:author="Jiří Vojtěšek" w:date="2018-11-20T21:59:00Z">
              <w:r>
                <w:rPr>
                  <w:b/>
                </w:rPr>
                <w:t>Typ vztahu na součásti VŠ, která uskutečňuje st. program</w:t>
              </w:r>
            </w:ins>
          </w:p>
        </w:tc>
        <w:tc>
          <w:tcPr>
            <w:tcW w:w="992" w:type="dxa"/>
            <w:gridSpan w:val="2"/>
          </w:tcPr>
          <w:p w14:paraId="73882E04" w14:textId="77777777" w:rsidR="0013290F" w:rsidRDefault="0013290F" w:rsidP="0013290F">
            <w:pPr>
              <w:rPr>
                <w:ins w:id="3250" w:author="Jiří Vojtěšek" w:date="2018-11-20T21:59:00Z"/>
              </w:rPr>
            </w:pPr>
          </w:p>
        </w:tc>
        <w:tc>
          <w:tcPr>
            <w:tcW w:w="994" w:type="dxa"/>
            <w:shd w:val="clear" w:color="auto" w:fill="F7CAAC"/>
          </w:tcPr>
          <w:p w14:paraId="4A5A5799" w14:textId="77777777" w:rsidR="0013290F" w:rsidRDefault="0013290F" w:rsidP="0013290F">
            <w:pPr>
              <w:rPr>
                <w:ins w:id="3251" w:author="Jiří Vojtěšek" w:date="2018-11-20T21:59:00Z"/>
                <w:b/>
              </w:rPr>
            </w:pPr>
            <w:ins w:id="3252" w:author="Jiří Vojtěšek" w:date="2018-11-20T21:59:00Z">
              <w:r>
                <w:rPr>
                  <w:b/>
                </w:rPr>
                <w:t>rozsah</w:t>
              </w:r>
            </w:ins>
          </w:p>
        </w:tc>
        <w:tc>
          <w:tcPr>
            <w:tcW w:w="709" w:type="dxa"/>
          </w:tcPr>
          <w:p w14:paraId="06DF6413" w14:textId="77777777" w:rsidR="0013290F" w:rsidRDefault="0013290F" w:rsidP="0013290F">
            <w:pPr>
              <w:rPr>
                <w:ins w:id="3253" w:author="Jiří Vojtěšek" w:date="2018-11-20T21:59:00Z"/>
              </w:rPr>
            </w:pPr>
          </w:p>
        </w:tc>
        <w:tc>
          <w:tcPr>
            <w:tcW w:w="709" w:type="dxa"/>
            <w:gridSpan w:val="2"/>
            <w:shd w:val="clear" w:color="auto" w:fill="F7CAAC"/>
          </w:tcPr>
          <w:p w14:paraId="430ED810" w14:textId="77777777" w:rsidR="0013290F" w:rsidRDefault="0013290F" w:rsidP="0013290F">
            <w:pPr>
              <w:rPr>
                <w:ins w:id="3254" w:author="Jiří Vojtěšek" w:date="2018-11-20T21:59:00Z"/>
                <w:b/>
              </w:rPr>
            </w:pPr>
            <w:ins w:id="3255" w:author="Jiří Vojtěšek" w:date="2018-11-20T21:59:00Z">
              <w:r>
                <w:rPr>
                  <w:b/>
                </w:rPr>
                <w:t>do kdy</w:t>
              </w:r>
            </w:ins>
          </w:p>
        </w:tc>
        <w:tc>
          <w:tcPr>
            <w:tcW w:w="1387" w:type="dxa"/>
            <w:gridSpan w:val="2"/>
          </w:tcPr>
          <w:p w14:paraId="2B83A944" w14:textId="77777777" w:rsidR="0013290F" w:rsidRDefault="0013290F" w:rsidP="0013290F">
            <w:pPr>
              <w:rPr>
                <w:ins w:id="3256" w:author="Jiří Vojtěšek" w:date="2018-11-20T21:59:00Z"/>
              </w:rPr>
            </w:pPr>
          </w:p>
        </w:tc>
      </w:tr>
      <w:tr w:rsidR="0013290F" w14:paraId="3D41DA77" w14:textId="77777777" w:rsidTr="0013290F">
        <w:trPr>
          <w:ins w:id="3257" w:author="Jiří Vojtěšek" w:date="2018-11-20T21:59:00Z"/>
        </w:trPr>
        <w:tc>
          <w:tcPr>
            <w:tcW w:w="6060" w:type="dxa"/>
            <w:gridSpan w:val="5"/>
            <w:shd w:val="clear" w:color="auto" w:fill="F7CAAC"/>
          </w:tcPr>
          <w:p w14:paraId="529F9EFD" w14:textId="77777777" w:rsidR="0013290F" w:rsidRDefault="0013290F" w:rsidP="0013290F">
            <w:pPr>
              <w:rPr>
                <w:ins w:id="3258" w:author="Jiří Vojtěšek" w:date="2018-11-20T21:59:00Z"/>
              </w:rPr>
            </w:pPr>
            <w:ins w:id="3259" w:author="Jiří Vojtěšek" w:date="2018-11-20T21:59:00Z">
              <w:r>
                <w:rPr>
                  <w:b/>
                </w:rPr>
                <w:t>Další současná působení jako akademický pracovník na jiných VŠ</w:t>
              </w:r>
            </w:ins>
          </w:p>
        </w:tc>
        <w:tc>
          <w:tcPr>
            <w:tcW w:w="1703" w:type="dxa"/>
            <w:gridSpan w:val="2"/>
            <w:shd w:val="clear" w:color="auto" w:fill="F7CAAC"/>
          </w:tcPr>
          <w:p w14:paraId="50A32301" w14:textId="77777777" w:rsidR="0013290F" w:rsidRDefault="0013290F" w:rsidP="0013290F">
            <w:pPr>
              <w:rPr>
                <w:ins w:id="3260" w:author="Jiří Vojtěšek" w:date="2018-11-20T21:59:00Z"/>
                <w:b/>
              </w:rPr>
            </w:pPr>
            <w:ins w:id="3261" w:author="Jiří Vojtěšek" w:date="2018-11-20T21:59:00Z">
              <w:r>
                <w:rPr>
                  <w:b/>
                </w:rPr>
                <w:t xml:space="preserve">typ prac. </w:t>
              </w:r>
              <w:proofErr w:type="gramStart"/>
              <w:r>
                <w:rPr>
                  <w:b/>
                </w:rPr>
                <w:t>vztahu</w:t>
              </w:r>
              <w:proofErr w:type="gramEnd"/>
            </w:ins>
          </w:p>
        </w:tc>
        <w:tc>
          <w:tcPr>
            <w:tcW w:w="2096" w:type="dxa"/>
            <w:gridSpan w:val="4"/>
            <w:shd w:val="clear" w:color="auto" w:fill="F7CAAC"/>
          </w:tcPr>
          <w:p w14:paraId="1D82C810" w14:textId="77777777" w:rsidR="0013290F" w:rsidRDefault="0013290F" w:rsidP="0013290F">
            <w:pPr>
              <w:rPr>
                <w:ins w:id="3262" w:author="Jiří Vojtěšek" w:date="2018-11-20T21:59:00Z"/>
                <w:b/>
              </w:rPr>
            </w:pPr>
            <w:ins w:id="3263" w:author="Jiří Vojtěšek" w:date="2018-11-20T21:59:00Z">
              <w:r>
                <w:rPr>
                  <w:b/>
                </w:rPr>
                <w:t>rozsah</w:t>
              </w:r>
            </w:ins>
          </w:p>
        </w:tc>
      </w:tr>
      <w:tr w:rsidR="0013290F" w14:paraId="09228E19" w14:textId="77777777" w:rsidTr="0013290F">
        <w:trPr>
          <w:ins w:id="3264" w:author="Jiří Vojtěšek" w:date="2018-11-20T21:59:00Z"/>
        </w:trPr>
        <w:tc>
          <w:tcPr>
            <w:tcW w:w="6060" w:type="dxa"/>
            <w:gridSpan w:val="5"/>
          </w:tcPr>
          <w:p w14:paraId="2266DA1A" w14:textId="77777777" w:rsidR="0013290F" w:rsidRDefault="0013290F" w:rsidP="0013290F">
            <w:pPr>
              <w:rPr>
                <w:ins w:id="3265" w:author="Jiří Vojtěšek" w:date="2018-11-20T21:59:00Z"/>
              </w:rPr>
            </w:pPr>
          </w:p>
        </w:tc>
        <w:tc>
          <w:tcPr>
            <w:tcW w:w="1703" w:type="dxa"/>
            <w:gridSpan w:val="2"/>
          </w:tcPr>
          <w:p w14:paraId="5EC9ED3D" w14:textId="77777777" w:rsidR="0013290F" w:rsidRDefault="0013290F" w:rsidP="0013290F">
            <w:pPr>
              <w:rPr>
                <w:ins w:id="3266" w:author="Jiří Vojtěšek" w:date="2018-11-20T21:59:00Z"/>
              </w:rPr>
            </w:pPr>
          </w:p>
        </w:tc>
        <w:tc>
          <w:tcPr>
            <w:tcW w:w="2096" w:type="dxa"/>
            <w:gridSpan w:val="4"/>
          </w:tcPr>
          <w:p w14:paraId="039F162E" w14:textId="77777777" w:rsidR="0013290F" w:rsidRDefault="0013290F" w:rsidP="0013290F">
            <w:pPr>
              <w:rPr>
                <w:ins w:id="3267" w:author="Jiří Vojtěšek" w:date="2018-11-20T21:59:00Z"/>
              </w:rPr>
            </w:pPr>
          </w:p>
        </w:tc>
      </w:tr>
      <w:tr w:rsidR="0013290F" w14:paraId="02F93C60" w14:textId="77777777" w:rsidTr="0013290F">
        <w:trPr>
          <w:ins w:id="3268" w:author="Jiří Vojtěšek" w:date="2018-11-20T21:59:00Z"/>
        </w:trPr>
        <w:tc>
          <w:tcPr>
            <w:tcW w:w="9859" w:type="dxa"/>
            <w:gridSpan w:val="11"/>
            <w:shd w:val="clear" w:color="auto" w:fill="F7CAAC"/>
          </w:tcPr>
          <w:p w14:paraId="0DB20F14" w14:textId="77777777" w:rsidR="0013290F" w:rsidRDefault="0013290F" w:rsidP="0013290F">
            <w:pPr>
              <w:rPr>
                <w:ins w:id="3269" w:author="Jiří Vojtěšek" w:date="2018-11-20T21:59:00Z"/>
              </w:rPr>
            </w:pPr>
            <w:ins w:id="3270" w:author="Jiří Vojtěšek" w:date="2018-11-20T21:59:00Z">
              <w:r>
                <w:rPr>
                  <w:b/>
                </w:rPr>
                <w:t>Předměty příslušného studijního programu a způsob zapojení do jejich výuky, příp. další zapojení do uskutečňování studijního programu</w:t>
              </w:r>
            </w:ins>
          </w:p>
        </w:tc>
      </w:tr>
      <w:tr w:rsidR="0013290F" w14:paraId="07DC1A8D" w14:textId="77777777" w:rsidTr="0013290F">
        <w:trPr>
          <w:trHeight w:val="895"/>
          <w:ins w:id="3271" w:author="Jiří Vojtěšek" w:date="2018-11-20T21:59:00Z"/>
        </w:trPr>
        <w:tc>
          <w:tcPr>
            <w:tcW w:w="9859" w:type="dxa"/>
            <w:gridSpan w:val="11"/>
            <w:tcBorders>
              <w:top w:val="nil"/>
            </w:tcBorders>
          </w:tcPr>
          <w:p w14:paraId="72281C8C" w14:textId="2BADE5D7" w:rsidR="0013290F" w:rsidRDefault="00DD51E9" w:rsidP="00DD51E9">
            <w:pPr>
              <w:rPr>
                <w:ins w:id="3272" w:author="Jiří Vojtěšek" w:date="2018-11-20T21:59:00Z"/>
              </w:rPr>
            </w:pPr>
            <w:ins w:id="3273" w:author="Jiří Vojtěšek" w:date="2018-11-20T22:02:00Z">
              <w:r>
                <w:t>Měkké dovednosti</w:t>
              </w:r>
            </w:ins>
            <w:ins w:id="3274" w:author="Jiří Vojtěšek" w:date="2018-11-20T21:59:00Z">
              <w:r w:rsidR="0013290F">
                <w:t xml:space="preserve"> - garant, přednášející (100 %)</w:t>
              </w:r>
            </w:ins>
          </w:p>
        </w:tc>
      </w:tr>
      <w:tr w:rsidR="0013290F" w14:paraId="0F86F4B3" w14:textId="77777777" w:rsidTr="0013290F">
        <w:trPr>
          <w:ins w:id="3275" w:author="Jiří Vojtěšek" w:date="2018-11-20T21:59:00Z"/>
        </w:trPr>
        <w:tc>
          <w:tcPr>
            <w:tcW w:w="9859" w:type="dxa"/>
            <w:gridSpan w:val="11"/>
            <w:shd w:val="clear" w:color="auto" w:fill="F7CAAC"/>
          </w:tcPr>
          <w:p w14:paraId="21F35815" w14:textId="77777777" w:rsidR="0013290F" w:rsidRDefault="0013290F" w:rsidP="0013290F">
            <w:pPr>
              <w:rPr>
                <w:ins w:id="3276" w:author="Jiří Vojtěšek" w:date="2018-11-20T21:59:00Z"/>
              </w:rPr>
            </w:pPr>
            <w:ins w:id="3277" w:author="Jiří Vojtěšek" w:date="2018-11-20T21:59:00Z">
              <w:r>
                <w:rPr>
                  <w:b/>
                </w:rPr>
                <w:t xml:space="preserve">Údaje o vzdělání na VŠ </w:t>
              </w:r>
            </w:ins>
          </w:p>
        </w:tc>
      </w:tr>
      <w:tr w:rsidR="0013290F" w14:paraId="10D67F04" w14:textId="77777777" w:rsidTr="0013290F">
        <w:trPr>
          <w:trHeight w:val="1266"/>
          <w:ins w:id="3278" w:author="Jiří Vojtěšek" w:date="2018-11-20T21:59:00Z"/>
        </w:trPr>
        <w:tc>
          <w:tcPr>
            <w:tcW w:w="9859" w:type="dxa"/>
            <w:gridSpan w:val="11"/>
          </w:tcPr>
          <w:p w14:paraId="47662D0D" w14:textId="77777777" w:rsidR="0013290F" w:rsidRPr="00913029" w:rsidRDefault="0013290F" w:rsidP="0013290F">
            <w:pPr>
              <w:pStyle w:val="Zkladntext"/>
              <w:rPr>
                <w:ins w:id="3279" w:author="Jiří Vojtěšek" w:date="2018-11-20T21:59:00Z"/>
                <w:b/>
                <w:sz w:val="20"/>
              </w:rPr>
            </w:pPr>
            <w:ins w:id="3280" w:author="Jiří Vojtěšek" w:date="2018-11-20T21:59:00Z">
              <w:r>
                <w:rPr>
                  <w:sz w:val="20"/>
                </w:rPr>
                <w:t>2004 – 2007: UTB</w:t>
              </w:r>
              <w:r w:rsidRPr="00913029">
                <w:rPr>
                  <w:sz w:val="20"/>
                </w:rPr>
                <w:t xml:space="preserve"> ve Zlíně, Fakulta aplikované informatiky</w:t>
              </w:r>
              <w:r>
                <w:rPr>
                  <w:sz w:val="20"/>
                </w:rPr>
                <w:t>, obor „Bezpečnostní technologie, systémy a management“,</w:t>
              </w:r>
              <w:r w:rsidRPr="00913029">
                <w:rPr>
                  <w:sz w:val="20"/>
                </w:rPr>
                <w:t xml:space="preserve"> (Bc.) </w:t>
              </w:r>
            </w:ins>
          </w:p>
          <w:p w14:paraId="35DB2424" w14:textId="77777777" w:rsidR="0013290F" w:rsidRPr="00913029" w:rsidRDefault="0013290F" w:rsidP="0013290F">
            <w:pPr>
              <w:pStyle w:val="Zkladntext"/>
              <w:rPr>
                <w:ins w:id="3281" w:author="Jiří Vojtěšek" w:date="2018-11-20T21:59:00Z"/>
                <w:b/>
                <w:sz w:val="20"/>
              </w:rPr>
            </w:pPr>
            <w:ins w:id="3282" w:author="Jiří Vojtěšek" w:date="2018-11-20T21:59:00Z">
              <w:r>
                <w:rPr>
                  <w:sz w:val="20"/>
                </w:rPr>
                <w:t>2007 – 2009: UTB</w:t>
              </w:r>
              <w:r w:rsidRPr="00913029">
                <w:rPr>
                  <w:sz w:val="20"/>
                </w:rPr>
                <w:t xml:space="preserve"> ve Zlíně, Fakulta aplikované informatiky</w:t>
              </w:r>
              <w:r>
                <w:rPr>
                  <w:sz w:val="20"/>
                </w:rPr>
                <w:t>, obor „Bezpečnostní technologie, systémy a management“,</w:t>
              </w:r>
              <w:r w:rsidRPr="00913029">
                <w:rPr>
                  <w:sz w:val="20"/>
                </w:rPr>
                <w:t xml:space="preserve"> (Ing.) </w:t>
              </w:r>
            </w:ins>
          </w:p>
          <w:p w14:paraId="33063971" w14:textId="77777777" w:rsidR="0013290F" w:rsidRPr="00C42DD3" w:rsidRDefault="0013290F" w:rsidP="0013290F">
            <w:pPr>
              <w:pStyle w:val="Zkladntext"/>
              <w:ind w:left="1247" w:hanging="1247"/>
              <w:rPr>
                <w:ins w:id="3283" w:author="Jiří Vojtěšek" w:date="2018-11-20T21:59:00Z"/>
                <w:b/>
                <w:sz w:val="20"/>
              </w:rPr>
            </w:pPr>
            <w:ins w:id="3284" w:author="Jiří Vojtěšek" w:date="2018-11-20T21:59:00Z">
              <w:r>
                <w:rPr>
                  <w:sz w:val="20"/>
                </w:rPr>
                <w:t>2009 – 2017: UTB</w:t>
              </w:r>
              <w:r w:rsidRPr="00913029">
                <w:rPr>
                  <w:sz w:val="20"/>
                </w:rPr>
                <w:t xml:space="preserve"> ve Zlíně, Fakulta aplikované informatiky</w:t>
              </w:r>
              <w:r>
                <w:rPr>
                  <w:sz w:val="20"/>
                </w:rPr>
                <w:t>, obor „Inženýrská informatika“, (Ph.D.)</w:t>
              </w:r>
            </w:ins>
          </w:p>
        </w:tc>
      </w:tr>
      <w:tr w:rsidR="0013290F" w14:paraId="611C8418" w14:textId="77777777" w:rsidTr="0013290F">
        <w:trPr>
          <w:ins w:id="3285" w:author="Jiří Vojtěšek" w:date="2018-11-20T21:59:00Z"/>
        </w:trPr>
        <w:tc>
          <w:tcPr>
            <w:tcW w:w="9859" w:type="dxa"/>
            <w:gridSpan w:val="11"/>
            <w:shd w:val="clear" w:color="auto" w:fill="F7CAAC"/>
          </w:tcPr>
          <w:p w14:paraId="0FD38390" w14:textId="77777777" w:rsidR="0013290F" w:rsidRDefault="0013290F" w:rsidP="0013290F">
            <w:pPr>
              <w:rPr>
                <w:ins w:id="3286" w:author="Jiří Vojtěšek" w:date="2018-11-20T21:59:00Z"/>
                <w:b/>
              </w:rPr>
            </w:pPr>
            <w:ins w:id="3287" w:author="Jiří Vojtěšek" w:date="2018-11-20T21:59:00Z">
              <w:r>
                <w:rPr>
                  <w:b/>
                </w:rPr>
                <w:t>Údaje o odborném působení od absolvování VŠ</w:t>
              </w:r>
            </w:ins>
          </w:p>
          <w:p w14:paraId="406AED40" w14:textId="77777777" w:rsidR="0013290F" w:rsidRDefault="0013290F" w:rsidP="0013290F">
            <w:pPr>
              <w:rPr>
                <w:ins w:id="3288" w:author="Jiří Vojtěšek" w:date="2018-11-20T21:59:00Z"/>
                <w:b/>
              </w:rPr>
            </w:pPr>
          </w:p>
        </w:tc>
      </w:tr>
      <w:tr w:rsidR="0013290F" w14:paraId="4CDDC7C8" w14:textId="77777777" w:rsidTr="0013290F">
        <w:trPr>
          <w:trHeight w:val="1090"/>
          <w:ins w:id="3289" w:author="Jiří Vojtěšek" w:date="2018-11-20T21:59:00Z"/>
        </w:trPr>
        <w:tc>
          <w:tcPr>
            <w:tcW w:w="9859" w:type="dxa"/>
            <w:gridSpan w:val="11"/>
          </w:tcPr>
          <w:p w14:paraId="1E047060" w14:textId="77777777" w:rsidR="0013290F" w:rsidRPr="00724D0C" w:rsidRDefault="0013290F" w:rsidP="0013290F">
            <w:pPr>
              <w:rPr>
                <w:ins w:id="3290" w:author="Jiří Vojtěšek" w:date="2018-11-20T21:59:00Z"/>
              </w:rPr>
            </w:pPr>
            <w:ins w:id="3291" w:author="Jiří Vojtěšek" w:date="2018-11-20T21:59:00Z">
              <w:r w:rsidRPr="00724D0C">
                <w:t>2013 – 2015</w:t>
              </w:r>
              <w:r>
                <w:rPr>
                  <w:b/>
                </w:rPr>
                <w:t xml:space="preserve">: </w:t>
              </w:r>
              <w:r w:rsidRPr="00724D0C">
                <w:t xml:space="preserve">UTB ve Zlíně, Fakulta aplikované informatiky, externí zaměstnanec </w:t>
              </w:r>
            </w:ins>
          </w:p>
          <w:p w14:paraId="2B57DCAE" w14:textId="77777777" w:rsidR="0013290F" w:rsidRPr="00724D0C" w:rsidRDefault="0013290F" w:rsidP="0013290F">
            <w:pPr>
              <w:rPr>
                <w:ins w:id="3292" w:author="Jiří Vojtěšek" w:date="2018-11-20T21:59:00Z"/>
              </w:rPr>
            </w:pPr>
            <w:ins w:id="3293" w:author="Jiří Vojtěšek" w:date="2018-11-20T21:59:00Z">
              <w:r w:rsidRPr="00724D0C">
                <w:t>2013 – 2014: Výzkumný projektový pracovník projektu CEBIA-Tech</w:t>
              </w:r>
            </w:ins>
          </w:p>
          <w:p w14:paraId="64B9D5D3" w14:textId="77777777" w:rsidR="0013290F" w:rsidRDefault="0013290F" w:rsidP="0013290F">
            <w:pPr>
              <w:rPr>
                <w:ins w:id="3294" w:author="Jiří Vojtěšek" w:date="2018-11-20T21:59:00Z"/>
              </w:rPr>
            </w:pPr>
            <w:ins w:id="3295" w:author="Jiří Vojtěšek" w:date="2018-11-20T21:59:00Z">
              <w:r w:rsidRPr="00724D0C">
                <w:t>2015 –</w:t>
              </w:r>
              <w:r>
                <w:t xml:space="preserve"> 2017: </w:t>
              </w:r>
              <w:r w:rsidRPr="00724D0C">
                <w:t>UTB ve Zlíně</w:t>
              </w:r>
              <w:r w:rsidRPr="00913029">
                <w:t xml:space="preserve">, </w:t>
              </w:r>
              <w:r w:rsidRPr="00724D0C">
                <w:t>Fakulta aplikované</w:t>
              </w:r>
              <w:r w:rsidRPr="00913029">
                <w:t xml:space="preserve"> informatiky</w:t>
              </w:r>
              <w:r>
                <w:t>, asistent, tajemník ústavu</w:t>
              </w:r>
            </w:ins>
          </w:p>
          <w:p w14:paraId="484CFEF5" w14:textId="77777777" w:rsidR="0013290F" w:rsidRPr="00080943" w:rsidRDefault="0013290F" w:rsidP="0013290F">
            <w:pPr>
              <w:rPr>
                <w:ins w:id="3296" w:author="Jiří Vojtěšek" w:date="2018-11-20T21:59:00Z"/>
              </w:rPr>
            </w:pPr>
            <w:ins w:id="3297" w:author="Jiří Vojtěšek" w:date="2018-11-20T21:59:00Z">
              <w:r>
                <w:t xml:space="preserve">2018 – dosud: </w:t>
              </w:r>
              <w:r w:rsidRPr="00724D0C">
                <w:t>UTB ve Zlíně</w:t>
              </w:r>
              <w:r w:rsidRPr="00913029">
                <w:t xml:space="preserve">, </w:t>
              </w:r>
              <w:r w:rsidRPr="00724D0C">
                <w:t>Fakulta aplikované</w:t>
              </w:r>
              <w:r w:rsidRPr="00913029">
                <w:t xml:space="preserve"> informatiky</w:t>
              </w:r>
              <w:r>
                <w:t>, odborný asistent, tajemník ústavu</w:t>
              </w:r>
            </w:ins>
          </w:p>
        </w:tc>
      </w:tr>
      <w:tr w:rsidR="0013290F" w14:paraId="657E9071" w14:textId="77777777" w:rsidTr="0013290F">
        <w:trPr>
          <w:trHeight w:val="250"/>
          <w:ins w:id="3298" w:author="Jiří Vojtěšek" w:date="2018-11-20T21:59:00Z"/>
        </w:trPr>
        <w:tc>
          <w:tcPr>
            <w:tcW w:w="9859" w:type="dxa"/>
            <w:gridSpan w:val="11"/>
            <w:shd w:val="clear" w:color="auto" w:fill="F7CAAC"/>
          </w:tcPr>
          <w:p w14:paraId="73462822" w14:textId="77777777" w:rsidR="0013290F" w:rsidRDefault="0013290F" w:rsidP="0013290F">
            <w:pPr>
              <w:rPr>
                <w:ins w:id="3299" w:author="Jiří Vojtěšek" w:date="2018-11-20T21:59:00Z"/>
              </w:rPr>
            </w:pPr>
            <w:ins w:id="3300" w:author="Jiří Vojtěšek" w:date="2018-11-20T21:59:00Z">
              <w:r>
                <w:rPr>
                  <w:b/>
                </w:rPr>
                <w:t>Zkušenosti s vedením kvalifikačních a rigorózních prací</w:t>
              </w:r>
            </w:ins>
          </w:p>
        </w:tc>
      </w:tr>
      <w:tr w:rsidR="0013290F" w14:paraId="7707F2C7" w14:textId="77777777" w:rsidTr="0013290F">
        <w:trPr>
          <w:trHeight w:val="335"/>
          <w:ins w:id="3301" w:author="Jiří Vojtěšek" w:date="2018-11-20T21:59:00Z"/>
        </w:trPr>
        <w:tc>
          <w:tcPr>
            <w:tcW w:w="9859" w:type="dxa"/>
            <w:gridSpan w:val="11"/>
          </w:tcPr>
          <w:p w14:paraId="43783510" w14:textId="77777777" w:rsidR="0013290F" w:rsidRDefault="0013290F" w:rsidP="0013290F">
            <w:pPr>
              <w:rPr>
                <w:ins w:id="3302" w:author="Jiří Vojtěšek" w:date="2018-11-20T21:59:00Z"/>
              </w:rPr>
            </w:pPr>
            <w:ins w:id="3303" w:author="Jiří Vojtěšek" w:date="2018-11-20T21:59:00Z">
              <w:r>
                <w:t xml:space="preserve">Od roku 2014 vedoucí úspěšně obhájených 18 bakalářských a 28 diplomových prací. </w:t>
              </w:r>
            </w:ins>
          </w:p>
          <w:p w14:paraId="759883DF" w14:textId="77777777" w:rsidR="0013290F" w:rsidRDefault="0013290F" w:rsidP="0013290F">
            <w:pPr>
              <w:rPr>
                <w:ins w:id="3304" w:author="Jiří Vojtěšek" w:date="2018-11-20T21:59:00Z"/>
              </w:rPr>
            </w:pPr>
          </w:p>
        </w:tc>
      </w:tr>
      <w:tr w:rsidR="0013290F" w14:paraId="316BB6C5" w14:textId="77777777" w:rsidTr="0013290F">
        <w:trPr>
          <w:cantSplit/>
          <w:ins w:id="3305" w:author="Jiří Vojtěšek" w:date="2018-11-20T21:59:00Z"/>
        </w:trPr>
        <w:tc>
          <w:tcPr>
            <w:tcW w:w="3347" w:type="dxa"/>
            <w:gridSpan w:val="2"/>
            <w:tcBorders>
              <w:top w:val="single" w:sz="12" w:space="0" w:color="auto"/>
            </w:tcBorders>
            <w:shd w:val="clear" w:color="auto" w:fill="F7CAAC"/>
          </w:tcPr>
          <w:p w14:paraId="06F9A45F" w14:textId="77777777" w:rsidR="0013290F" w:rsidRDefault="0013290F" w:rsidP="0013290F">
            <w:pPr>
              <w:rPr>
                <w:ins w:id="3306" w:author="Jiří Vojtěšek" w:date="2018-11-20T21:59:00Z"/>
              </w:rPr>
            </w:pPr>
            <w:ins w:id="3307" w:author="Jiří Vojtěšek" w:date="2018-11-20T21:59:00Z">
              <w:r>
                <w:rPr>
                  <w:b/>
                </w:rPr>
                <w:t xml:space="preserve">Obor habilitačního řízení </w:t>
              </w:r>
            </w:ins>
          </w:p>
        </w:tc>
        <w:tc>
          <w:tcPr>
            <w:tcW w:w="2245" w:type="dxa"/>
            <w:gridSpan w:val="2"/>
            <w:tcBorders>
              <w:top w:val="single" w:sz="12" w:space="0" w:color="auto"/>
            </w:tcBorders>
            <w:shd w:val="clear" w:color="auto" w:fill="F7CAAC"/>
          </w:tcPr>
          <w:p w14:paraId="32238F87" w14:textId="77777777" w:rsidR="0013290F" w:rsidRDefault="0013290F" w:rsidP="0013290F">
            <w:pPr>
              <w:rPr>
                <w:ins w:id="3308" w:author="Jiří Vojtěšek" w:date="2018-11-20T21:59:00Z"/>
              </w:rPr>
            </w:pPr>
            <w:ins w:id="3309" w:author="Jiří Vojtěšek" w:date="2018-11-20T21:59:00Z">
              <w:r>
                <w:rPr>
                  <w:b/>
                </w:rPr>
                <w:t>Rok udělení hodnosti</w:t>
              </w:r>
            </w:ins>
          </w:p>
        </w:tc>
        <w:tc>
          <w:tcPr>
            <w:tcW w:w="2248" w:type="dxa"/>
            <w:gridSpan w:val="4"/>
            <w:tcBorders>
              <w:top w:val="single" w:sz="12" w:space="0" w:color="auto"/>
              <w:right w:val="single" w:sz="12" w:space="0" w:color="auto"/>
            </w:tcBorders>
            <w:shd w:val="clear" w:color="auto" w:fill="F7CAAC"/>
          </w:tcPr>
          <w:p w14:paraId="1945FEAB" w14:textId="77777777" w:rsidR="0013290F" w:rsidRDefault="0013290F" w:rsidP="0013290F">
            <w:pPr>
              <w:rPr>
                <w:ins w:id="3310" w:author="Jiří Vojtěšek" w:date="2018-11-20T21:59:00Z"/>
              </w:rPr>
            </w:pPr>
            <w:ins w:id="3311" w:author="Jiří Vojtěšek" w:date="2018-11-20T21:59:00Z">
              <w:r>
                <w:rPr>
                  <w:b/>
                </w:rPr>
                <w:t>Řízení konáno na VŠ</w:t>
              </w:r>
            </w:ins>
          </w:p>
        </w:tc>
        <w:tc>
          <w:tcPr>
            <w:tcW w:w="2019" w:type="dxa"/>
            <w:gridSpan w:val="3"/>
            <w:tcBorders>
              <w:top w:val="single" w:sz="12" w:space="0" w:color="auto"/>
              <w:left w:val="single" w:sz="12" w:space="0" w:color="auto"/>
            </w:tcBorders>
            <w:shd w:val="clear" w:color="auto" w:fill="F7CAAC"/>
          </w:tcPr>
          <w:p w14:paraId="2D47AAAF" w14:textId="77777777" w:rsidR="0013290F" w:rsidRDefault="0013290F" w:rsidP="0013290F">
            <w:pPr>
              <w:rPr>
                <w:ins w:id="3312" w:author="Jiří Vojtěšek" w:date="2018-11-20T21:59:00Z"/>
                <w:b/>
              </w:rPr>
            </w:pPr>
            <w:ins w:id="3313" w:author="Jiří Vojtěšek" w:date="2018-11-20T21:59:00Z">
              <w:r>
                <w:rPr>
                  <w:b/>
                </w:rPr>
                <w:t>Ohlasy publikací</w:t>
              </w:r>
            </w:ins>
          </w:p>
        </w:tc>
      </w:tr>
      <w:tr w:rsidR="0013290F" w14:paraId="71991F8D" w14:textId="77777777" w:rsidTr="0013290F">
        <w:trPr>
          <w:cantSplit/>
          <w:ins w:id="3314" w:author="Jiří Vojtěšek" w:date="2018-11-20T21:59:00Z"/>
        </w:trPr>
        <w:tc>
          <w:tcPr>
            <w:tcW w:w="3347" w:type="dxa"/>
            <w:gridSpan w:val="2"/>
          </w:tcPr>
          <w:p w14:paraId="0C4F6A14" w14:textId="77777777" w:rsidR="0013290F" w:rsidRDefault="0013290F" w:rsidP="0013290F">
            <w:pPr>
              <w:rPr>
                <w:ins w:id="3315" w:author="Jiří Vojtěšek" w:date="2018-11-20T21:59:00Z"/>
              </w:rPr>
            </w:pPr>
          </w:p>
        </w:tc>
        <w:tc>
          <w:tcPr>
            <w:tcW w:w="2245" w:type="dxa"/>
            <w:gridSpan w:val="2"/>
          </w:tcPr>
          <w:p w14:paraId="5DA531D1" w14:textId="77777777" w:rsidR="0013290F" w:rsidRDefault="0013290F" w:rsidP="0013290F">
            <w:pPr>
              <w:rPr>
                <w:ins w:id="3316" w:author="Jiří Vojtěšek" w:date="2018-11-20T21:59:00Z"/>
              </w:rPr>
            </w:pPr>
          </w:p>
        </w:tc>
        <w:tc>
          <w:tcPr>
            <w:tcW w:w="2248" w:type="dxa"/>
            <w:gridSpan w:val="4"/>
            <w:tcBorders>
              <w:right w:val="single" w:sz="12" w:space="0" w:color="auto"/>
            </w:tcBorders>
          </w:tcPr>
          <w:p w14:paraId="257513BE" w14:textId="77777777" w:rsidR="0013290F" w:rsidRDefault="0013290F" w:rsidP="0013290F">
            <w:pPr>
              <w:rPr>
                <w:ins w:id="3317" w:author="Jiří Vojtěšek" w:date="2018-11-20T21:59:00Z"/>
              </w:rPr>
            </w:pPr>
          </w:p>
        </w:tc>
        <w:tc>
          <w:tcPr>
            <w:tcW w:w="632" w:type="dxa"/>
            <w:tcBorders>
              <w:left w:val="single" w:sz="12" w:space="0" w:color="auto"/>
            </w:tcBorders>
            <w:shd w:val="clear" w:color="auto" w:fill="F7CAAC"/>
          </w:tcPr>
          <w:p w14:paraId="17831A52" w14:textId="77777777" w:rsidR="0013290F" w:rsidRDefault="0013290F" w:rsidP="0013290F">
            <w:pPr>
              <w:rPr>
                <w:ins w:id="3318" w:author="Jiří Vojtěšek" w:date="2018-11-20T21:59:00Z"/>
              </w:rPr>
            </w:pPr>
            <w:ins w:id="3319" w:author="Jiří Vojtěšek" w:date="2018-11-20T21:59:00Z">
              <w:r>
                <w:rPr>
                  <w:b/>
                </w:rPr>
                <w:t>WOS</w:t>
              </w:r>
            </w:ins>
          </w:p>
        </w:tc>
        <w:tc>
          <w:tcPr>
            <w:tcW w:w="693" w:type="dxa"/>
            <w:shd w:val="clear" w:color="auto" w:fill="F7CAAC"/>
          </w:tcPr>
          <w:p w14:paraId="1B957B68" w14:textId="77777777" w:rsidR="0013290F" w:rsidRDefault="0013290F" w:rsidP="0013290F">
            <w:pPr>
              <w:rPr>
                <w:ins w:id="3320" w:author="Jiří Vojtěšek" w:date="2018-11-20T21:59:00Z"/>
                <w:sz w:val="18"/>
              </w:rPr>
            </w:pPr>
            <w:ins w:id="3321" w:author="Jiří Vojtěšek" w:date="2018-11-20T21:59:00Z">
              <w:r>
                <w:rPr>
                  <w:b/>
                  <w:sz w:val="18"/>
                </w:rPr>
                <w:t>Scopus</w:t>
              </w:r>
            </w:ins>
          </w:p>
        </w:tc>
        <w:tc>
          <w:tcPr>
            <w:tcW w:w="694" w:type="dxa"/>
            <w:shd w:val="clear" w:color="auto" w:fill="F7CAAC"/>
          </w:tcPr>
          <w:p w14:paraId="50AC006C" w14:textId="77777777" w:rsidR="0013290F" w:rsidRDefault="0013290F" w:rsidP="0013290F">
            <w:pPr>
              <w:rPr>
                <w:ins w:id="3322" w:author="Jiří Vojtěšek" w:date="2018-11-20T21:59:00Z"/>
              </w:rPr>
            </w:pPr>
            <w:ins w:id="3323" w:author="Jiří Vojtěšek" w:date="2018-11-20T21:59:00Z">
              <w:r>
                <w:rPr>
                  <w:b/>
                  <w:sz w:val="18"/>
                </w:rPr>
                <w:t>ostatní</w:t>
              </w:r>
            </w:ins>
          </w:p>
        </w:tc>
      </w:tr>
      <w:tr w:rsidR="0013290F" w14:paraId="00F5F3B6" w14:textId="77777777" w:rsidTr="0013290F">
        <w:trPr>
          <w:cantSplit/>
          <w:trHeight w:val="70"/>
          <w:ins w:id="3324" w:author="Jiří Vojtěšek" w:date="2018-11-20T21:59:00Z"/>
        </w:trPr>
        <w:tc>
          <w:tcPr>
            <w:tcW w:w="3347" w:type="dxa"/>
            <w:gridSpan w:val="2"/>
            <w:shd w:val="clear" w:color="auto" w:fill="F7CAAC"/>
          </w:tcPr>
          <w:p w14:paraId="1A5C48C7" w14:textId="77777777" w:rsidR="0013290F" w:rsidRDefault="0013290F" w:rsidP="0013290F">
            <w:pPr>
              <w:rPr>
                <w:ins w:id="3325" w:author="Jiří Vojtěšek" w:date="2018-11-20T21:59:00Z"/>
              </w:rPr>
            </w:pPr>
            <w:ins w:id="3326" w:author="Jiří Vojtěšek" w:date="2018-11-20T21:59:00Z">
              <w:r>
                <w:rPr>
                  <w:b/>
                </w:rPr>
                <w:t>Obor jmenovacího řízení</w:t>
              </w:r>
            </w:ins>
          </w:p>
        </w:tc>
        <w:tc>
          <w:tcPr>
            <w:tcW w:w="2245" w:type="dxa"/>
            <w:gridSpan w:val="2"/>
            <w:shd w:val="clear" w:color="auto" w:fill="F7CAAC"/>
          </w:tcPr>
          <w:p w14:paraId="6160CB24" w14:textId="77777777" w:rsidR="0013290F" w:rsidRDefault="0013290F" w:rsidP="0013290F">
            <w:pPr>
              <w:rPr>
                <w:ins w:id="3327" w:author="Jiří Vojtěšek" w:date="2018-11-20T21:59:00Z"/>
              </w:rPr>
            </w:pPr>
            <w:ins w:id="3328" w:author="Jiří Vojtěšek" w:date="2018-11-20T21:59:00Z">
              <w:r>
                <w:rPr>
                  <w:b/>
                </w:rPr>
                <w:t>Rok udělení hodnosti</w:t>
              </w:r>
            </w:ins>
          </w:p>
        </w:tc>
        <w:tc>
          <w:tcPr>
            <w:tcW w:w="2248" w:type="dxa"/>
            <w:gridSpan w:val="4"/>
            <w:tcBorders>
              <w:right w:val="single" w:sz="12" w:space="0" w:color="auto"/>
            </w:tcBorders>
            <w:shd w:val="clear" w:color="auto" w:fill="F7CAAC"/>
          </w:tcPr>
          <w:p w14:paraId="595DFD8B" w14:textId="77777777" w:rsidR="0013290F" w:rsidRDefault="0013290F" w:rsidP="0013290F">
            <w:pPr>
              <w:rPr>
                <w:ins w:id="3329" w:author="Jiří Vojtěšek" w:date="2018-11-20T21:59:00Z"/>
              </w:rPr>
            </w:pPr>
            <w:ins w:id="3330" w:author="Jiří Vojtěšek" w:date="2018-11-20T21:59:00Z">
              <w:r>
                <w:rPr>
                  <w:b/>
                </w:rPr>
                <w:t>Řízení konáno na VŠ</w:t>
              </w:r>
            </w:ins>
          </w:p>
        </w:tc>
        <w:tc>
          <w:tcPr>
            <w:tcW w:w="632" w:type="dxa"/>
            <w:vMerge w:val="restart"/>
            <w:tcBorders>
              <w:left w:val="single" w:sz="12" w:space="0" w:color="auto"/>
            </w:tcBorders>
          </w:tcPr>
          <w:p w14:paraId="05D492B2" w14:textId="77777777" w:rsidR="0013290F" w:rsidRPr="003B5737" w:rsidRDefault="0013290F" w:rsidP="0013290F">
            <w:pPr>
              <w:rPr>
                <w:ins w:id="3331" w:author="Jiří Vojtěšek" w:date="2018-11-20T21:59:00Z"/>
              </w:rPr>
            </w:pPr>
            <w:ins w:id="3332" w:author="Jiří Vojtěšek" w:date="2018-11-20T21:59:00Z">
              <w:r>
                <w:t>3</w:t>
              </w:r>
            </w:ins>
          </w:p>
        </w:tc>
        <w:tc>
          <w:tcPr>
            <w:tcW w:w="693" w:type="dxa"/>
            <w:vMerge w:val="restart"/>
          </w:tcPr>
          <w:p w14:paraId="470C57EF" w14:textId="77777777" w:rsidR="0013290F" w:rsidRPr="003B5737" w:rsidRDefault="0013290F" w:rsidP="0013290F">
            <w:pPr>
              <w:rPr>
                <w:ins w:id="3333" w:author="Jiří Vojtěšek" w:date="2018-11-20T21:59:00Z"/>
              </w:rPr>
            </w:pPr>
            <w:ins w:id="3334" w:author="Jiří Vojtěšek" w:date="2018-11-20T21:59:00Z">
              <w:r>
                <w:t>2</w:t>
              </w:r>
            </w:ins>
          </w:p>
        </w:tc>
        <w:tc>
          <w:tcPr>
            <w:tcW w:w="694" w:type="dxa"/>
            <w:vMerge w:val="restart"/>
          </w:tcPr>
          <w:p w14:paraId="3F96382D" w14:textId="77777777" w:rsidR="0013290F" w:rsidRPr="003B5737" w:rsidRDefault="0013290F" w:rsidP="0013290F">
            <w:pPr>
              <w:rPr>
                <w:ins w:id="3335" w:author="Jiří Vojtěšek" w:date="2018-11-20T21:59:00Z"/>
              </w:rPr>
            </w:pPr>
            <w:ins w:id="3336" w:author="Jiří Vojtěšek" w:date="2018-11-20T21:59:00Z">
              <w:r>
                <w:t>0</w:t>
              </w:r>
            </w:ins>
          </w:p>
        </w:tc>
      </w:tr>
      <w:tr w:rsidR="0013290F" w14:paraId="5FDDFFB4" w14:textId="77777777" w:rsidTr="0013290F">
        <w:trPr>
          <w:trHeight w:val="205"/>
          <w:ins w:id="3337" w:author="Jiří Vojtěšek" w:date="2018-11-20T21:59:00Z"/>
        </w:trPr>
        <w:tc>
          <w:tcPr>
            <w:tcW w:w="3347" w:type="dxa"/>
            <w:gridSpan w:val="2"/>
          </w:tcPr>
          <w:p w14:paraId="76934D07" w14:textId="77777777" w:rsidR="0013290F" w:rsidRDefault="0013290F" w:rsidP="0013290F">
            <w:pPr>
              <w:rPr>
                <w:ins w:id="3338" w:author="Jiří Vojtěšek" w:date="2018-11-20T21:59:00Z"/>
              </w:rPr>
            </w:pPr>
          </w:p>
        </w:tc>
        <w:tc>
          <w:tcPr>
            <w:tcW w:w="2245" w:type="dxa"/>
            <w:gridSpan w:val="2"/>
          </w:tcPr>
          <w:p w14:paraId="0BFF036D" w14:textId="77777777" w:rsidR="0013290F" w:rsidRDefault="0013290F" w:rsidP="0013290F">
            <w:pPr>
              <w:rPr>
                <w:ins w:id="3339" w:author="Jiří Vojtěšek" w:date="2018-11-20T21:59:00Z"/>
              </w:rPr>
            </w:pPr>
          </w:p>
        </w:tc>
        <w:tc>
          <w:tcPr>
            <w:tcW w:w="2248" w:type="dxa"/>
            <w:gridSpan w:val="4"/>
            <w:tcBorders>
              <w:right w:val="single" w:sz="12" w:space="0" w:color="auto"/>
            </w:tcBorders>
          </w:tcPr>
          <w:p w14:paraId="5133319B" w14:textId="77777777" w:rsidR="0013290F" w:rsidRDefault="0013290F" w:rsidP="0013290F">
            <w:pPr>
              <w:rPr>
                <w:ins w:id="3340" w:author="Jiří Vojtěšek" w:date="2018-11-20T21:59:00Z"/>
              </w:rPr>
            </w:pPr>
          </w:p>
        </w:tc>
        <w:tc>
          <w:tcPr>
            <w:tcW w:w="632" w:type="dxa"/>
            <w:vMerge/>
            <w:tcBorders>
              <w:left w:val="single" w:sz="12" w:space="0" w:color="auto"/>
            </w:tcBorders>
            <w:vAlign w:val="center"/>
          </w:tcPr>
          <w:p w14:paraId="3402EC50" w14:textId="77777777" w:rsidR="0013290F" w:rsidRDefault="0013290F" w:rsidP="0013290F">
            <w:pPr>
              <w:rPr>
                <w:ins w:id="3341" w:author="Jiří Vojtěšek" w:date="2018-11-20T21:59:00Z"/>
                <w:b/>
              </w:rPr>
            </w:pPr>
          </w:p>
        </w:tc>
        <w:tc>
          <w:tcPr>
            <w:tcW w:w="693" w:type="dxa"/>
            <w:vMerge/>
            <w:vAlign w:val="center"/>
          </w:tcPr>
          <w:p w14:paraId="6F308D34" w14:textId="77777777" w:rsidR="0013290F" w:rsidRDefault="0013290F" w:rsidP="0013290F">
            <w:pPr>
              <w:rPr>
                <w:ins w:id="3342" w:author="Jiří Vojtěšek" w:date="2018-11-20T21:59:00Z"/>
                <w:b/>
              </w:rPr>
            </w:pPr>
          </w:p>
        </w:tc>
        <w:tc>
          <w:tcPr>
            <w:tcW w:w="694" w:type="dxa"/>
            <w:vMerge/>
            <w:vAlign w:val="center"/>
          </w:tcPr>
          <w:p w14:paraId="34A6036B" w14:textId="77777777" w:rsidR="0013290F" w:rsidRDefault="0013290F" w:rsidP="0013290F">
            <w:pPr>
              <w:rPr>
                <w:ins w:id="3343" w:author="Jiří Vojtěšek" w:date="2018-11-20T21:59:00Z"/>
                <w:b/>
              </w:rPr>
            </w:pPr>
          </w:p>
        </w:tc>
      </w:tr>
      <w:tr w:rsidR="0013290F" w14:paraId="4F441206" w14:textId="77777777" w:rsidTr="0013290F">
        <w:trPr>
          <w:ins w:id="3344" w:author="Jiří Vojtěšek" w:date="2018-11-20T21:59:00Z"/>
        </w:trPr>
        <w:tc>
          <w:tcPr>
            <w:tcW w:w="9859" w:type="dxa"/>
            <w:gridSpan w:val="11"/>
            <w:shd w:val="clear" w:color="auto" w:fill="F7CAAC"/>
          </w:tcPr>
          <w:p w14:paraId="62A78271" w14:textId="77777777" w:rsidR="0013290F" w:rsidRDefault="0013290F" w:rsidP="0013290F">
            <w:pPr>
              <w:rPr>
                <w:ins w:id="3345" w:author="Jiří Vojtěšek" w:date="2018-11-20T21:59:00Z"/>
                <w:b/>
              </w:rPr>
            </w:pPr>
            <w:ins w:id="3346" w:author="Jiří Vojtěšek" w:date="2018-11-20T21:59:00Z">
              <w:r>
                <w:rPr>
                  <w:b/>
                </w:rPr>
                <w:t xml:space="preserve">Přehled o nejvýznamnější publikační a další tvůrčí činnosti nebo další profesní činnosti u odborníků z praxe vztahující se k zabezpečovaným předmětům </w:t>
              </w:r>
            </w:ins>
          </w:p>
        </w:tc>
      </w:tr>
      <w:tr w:rsidR="0013290F" w14:paraId="62B978FB" w14:textId="77777777" w:rsidTr="0013290F">
        <w:trPr>
          <w:trHeight w:val="2347"/>
          <w:ins w:id="3347" w:author="Jiří Vojtěšek" w:date="2018-11-20T21:59:00Z"/>
        </w:trPr>
        <w:tc>
          <w:tcPr>
            <w:tcW w:w="9859" w:type="dxa"/>
            <w:gridSpan w:val="11"/>
          </w:tcPr>
          <w:p w14:paraId="01745C61" w14:textId="77777777" w:rsidR="0013290F" w:rsidRPr="00D6234E" w:rsidRDefault="0013290F" w:rsidP="0013290F">
            <w:pPr>
              <w:rPr>
                <w:ins w:id="3348" w:author="Jiří Vojtěšek" w:date="2018-11-20T21:59:00Z"/>
                <w:color w:val="000000"/>
                <w:shd w:val="clear" w:color="auto" w:fill="FFFFFF"/>
              </w:rPr>
            </w:pPr>
            <w:ins w:id="3349" w:author="Jiří Vojtěšek" w:date="2018-11-20T21:59:00Z">
              <w:r>
                <w:rPr>
                  <w:b/>
                  <w:color w:val="000000"/>
                  <w:shd w:val="clear" w:color="auto" w:fill="FFFFFF"/>
                </w:rPr>
                <w:t>LAPKOVA, D.</w:t>
              </w:r>
              <w:r w:rsidRPr="00B73876">
                <w:rPr>
                  <w:b/>
                  <w:color w:val="000000"/>
                  <w:shd w:val="clear" w:color="auto" w:fill="FFFFFF"/>
                </w:rPr>
                <w:t xml:space="preserve"> (95</w:t>
              </w:r>
              <w:r>
                <w:rPr>
                  <w:b/>
                  <w:color w:val="000000"/>
                  <w:shd w:val="clear" w:color="auto" w:fill="FFFFFF"/>
                </w:rPr>
                <w:t xml:space="preserve"> %)</w:t>
              </w:r>
              <w:r>
                <w:rPr>
                  <w:color w:val="000000"/>
                  <w:shd w:val="clear" w:color="auto" w:fill="FFFFFF"/>
                </w:rPr>
                <w:t xml:space="preserve"> a M.,</w:t>
              </w:r>
              <w:r w:rsidRPr="00D6234E">
                <w:rPr>
                  <w:color w:val="000000"/>
                  <w:shd w:val="clear" w:color="auto" w:fill="FFFFFF"/>
                </w:rPr>
                <w:t xml:space="preserve"> ADAMEK. Using Information Technologies in Professional Defence Education – Classification of Training with Help of </w:t>
              </w:r>
              <w:proofErr w:type="gramStart"/>
              <w:r w:rsidRPr="00D6234E">
                <w:rPr>
                  <w:color w:val="000000"/>
                  <w:shd w:val="clear" w:color="auto" w:fill="FFFFFF"/>
                </w:rPr>
                <w:t>Impulse</w:t>
              </w:r>
              <w:proofErr w:type="gramEnd"/>
              <w:r w:rsidRPr="00D6234E">
                <w:rPr>
                  <w:color w:val="000000"/>
                  <w:shd w:val="clear" w:color="auto" w:fill="FFFFFF"/>
                </w:rPr>
                <w:t>. In: </w:t>
              </w:r>
              <w:r w:rsidRPr="00D6234E">
                <w:rPr>
                  <w:i/>
                  <w:iCs/>
                  <w:color w:val="000000"/>
                </w:rPr>
                <w:t>2017 International Conference on Logistics, Informatics and Service Sciences (LISS)</w:t>
              </w:r>
              <w:r w:rsidRPr="00D6234E">
                <w:rPr>
                  <w:color w:val="000000"/>
                  <w:shd w:val="clear" w:color="auto" w:fill="FFFFFF"/>
                </w:rPr>
                <w:t>. Kyoto, Japan: IEEE, 2017, s. 1-5. ISBN 978-1-5386-1047-3.</w:t>
              </w:r>
            </w:ins>
          </w:p>
          <w:p w14:paraId="6808B3CD" w14:textId="77777777" w:rsidR="0013290F" w:rsidRPr="00D6234E" w:rsidRDefault="0013290F" w:rsidP="0013290F">
            <w:pPr>
              <w:rPr>
                <w:ins w:id="3350" w:author="Jiří Vojtěšek" w:date="2018-11-20T21:59:00Z"/>
                <w:color w:val="000000"/>
                <w:shd w:val="clear" w:color="auto" w:fill="FFFFFF"/>
              </w:rPr>
            </w:pPr>
            <w:ins w:id="3351" w:author="Jiří Vojtěšek" w:date="2018-11-20T21:59:00Z">
              <w:r>
                <w:rPr>
                  <w:b/>
                  <w:color w:val="000000"/>
                  <w:shd w:val="clear" w:color="auto" w:fill="FFFFFF"/>
                </w:rPr>
                <w:t>LAPKOVA, D.</w:t>
              </w:r>
              <w:r w:rsidRPr="00B73876">
                <w:rPr>
                  <w:b/>
                  <w:color w:val="000000"/>
                  <w:shd w:val="clear" w:color="auto" w:fill="FFFFFF"/>
                </w:rPr>
                <w:t xml:space="preserve"> (90</w:t>
              </w:r>
              <w:r>
                <w:rPr>
                  <w:b/>
                  <w:color w:val="000000"/>
                  <w:shd w:val="clear" w:color="auto" w:fill="FFFFFF"/>
                </w:rPr>
                <w:t xml:space="preserve"> %)</w:t>
              </w:r>
              <w:r>
                <w:rPr>
                  <w:color w:val="000000"/>
                  <w:shd w:val="clear" w:color="auto" w:fill="FFFFFF"/>
                </w:rPr>
                <w:t xml:space="preserve"> a L.,</w:t>
              </w:r>
              <w:r w:rsidRPr="00D6234E">
                <w:rPr>
                  <w:color w:val="000000"/>
                  <w:shd w:val="clear" w:color="auto" w:fill="FFFFFF"/>
                </w:rPr>
                <w:t xml:space="preserve"> KOTEK. Soft Targets and Possibilities of Their Protection. In: </w:t>
              </w:r>
              <w:r w:rsidRPr="00D6234E">
                <w:rPr>
                  <w:i/>
                  <w:iCs/>
                  <w:color w:val="000000"/>
                </w:rPr>
                <w:t>2017 International Conference on Logistics, Informatics and Service Sciences (LISS)</w:t>
              </w:r>
              <w:r w:rsidRPr="00D6234E">
                <w:rPr>
                  <w:color w:val="000000"/>
                  <w:shd w:val="clear" w:color="auto" w:fill="FFFFFF"/>
                </w:rPr>
                <w:t>. Kyoto, Japan: IEEE, 2017, s. 1-5. ISBN 978-1-5386-1047-3.</w:t>
              </w:r>
            </w:ins>
          </w:p>
          <w:p w14:paraId="30E6B304" w14:textId="77777777" w:rsidR="0013290F" w:rsidRPr="00D6234E" w:rsidRDefault="0013290F" w:rsidP="0013290F">
            <w:pPr>
              <w:rPr>
                <w:ins w:id="3352" w:author="Jiří Vojtěšek" w:date="2018-11-20T21:59:00Z"/>
                <w:color w:val="000000"/>
                <w:shd w:val="clear" w:color="auto" w:fill="FFFFFF"/>
              </w:rPr>
            </w:pPr>
            <w:ins w:id="3353" w:author="Jiří Vojtěšek" w:date="2018-11-20T21:59:00Z">
              <w:r>
                <w:rPr>
                  <w:b/>
                  <w:color w:val="000000"/>
                  <w:shd w:val="clear" w:color="auto" w:fill="FFFFFF"/>
                </w:rPr>
                <w:t>LAPKOVA, D.</w:t>
              </w:r>
              <w:r w:rsidRPr="00B73876">
                <w:rPr>
                  <w:b/>
                  <w:color w:val="000000"/>
                  <w:shd w:val="clear" w:color="auto" w:fill="FFFFFF"/>
                </w:rPr>
                <w:t xml:space="preserve"> (95</w:t>
              </w:r>
              <w:r>
                <w:rPr>
                  <w:b/>
                  <w:color w:val="000000"/>
                  <w:shd w:val="clear" w:color="auto" w:fill="FFFFFF"/>
                </w:rPr>
                <w:t xml:space="preserve"> %)</w:t>
              </w:r>
              <w:r>
                <w:rPr>
                  <w:color w:val="000000"/>
                  <w:shd w:val="clear" w:color="auto" w:fill="FFFFFF"/>
                </w:rPr>
                <w:t xml:space="preserve"> a M.,</w:t>
              </w:r>
              <w:r w:rsidRPr="00D6234E">
                <w:rPr>
                  <w:color w:val="000000"/>
                  <w:shd w:val="clear" w:color="auto" w:fill="FFFFFF"/>
                </w:rPr>
                <w:t xml:space="preserve"> ADAMEK. Using Information Technologies in Professional Defence Education – Classification of Training with Help of Effective Punching Mass. In: </w:t>
              </w:r>
              <w:r w:rsidRPr="00D6234E">
                <w:rPr>
                  <w:i/>
                  <w:iCs/>
                  <w:color w:val="000000"/>
                </w:rPr>
                <w:t>Proceedings of the 12th Iberian Conference on Information Systems and Technologies</w:t>
              </w:r>
              <w:r w:rsidRPr="00D6234E">
                <w:rPr>
                  <w:color w:val="000000"/>
                  <w:shd w:val="clear" w:color="auto" w:fill="FFFFFF"/>
                </w:rPr>
                <w:t>. Lisbon, Portugal: AISTI, 2017, s. 769-774. ISBN 978-989-98434-7-9.</w:t>
              </w:r>
            </w:ins>
          </w:p>
          <w:p w14:paraId="1D6E62D8" w14:textId="77777777" w:rsidR="0013290F" w:rsidRPr="00D6234E" w:rsidRDefault="0013290F" w:rsidP="0013290F">
            <w:pPr>
              <w:rPr>
                <w:ins w:id="3354" w:author="Jiří Vojtěšek" w:date="2018-11-20T21:59:00Z"/>
              </w:rPr>
            </w:pPr>
            <w:ins w:id="3355" w:author="Jiří Vojtěšek" w:date="2018-11-20T21:59:00Z">
              <w:r>
                <w:rPr>
                  <w:b/>
                  <w:color w:val="000000"/>
                  <w:shd w:val="clear" w:color="auto" w:fill="FFFFFF"/>
                </w:rPr>
                <w:t>LAPKOVA, D.</w:t>
              </w:r>
              <w:r w:rsidRPr="00B73876">
                <w:rPr>
                  <w:b/>
                  <w:color w:val="000000"/>
                  <w:shd w:val="clear" w:color="auto" w:fill="FFFFFF"/>
                </w:rPr>
                <w:t xml:space="preserve"> (95</w:t>
              </w:r>
              <w:r>
                <w:rPr>
                  <w:b/>
                  <w:color w:val="000000"/>
                  <w:shd w:val="clear" w:color="auto" w:fill="FFFFFF"/>
                </w:rPr>
                <w:t xml:space="preserve"> %)</w:t>
              </w:r>
              <w:r>
                <w:rPr>
                  <w:color w:val="000000"/>
                  <w:shd w:val="clear" w:color="auto" w:fill="FFFFFF"/>
                </w:rPr>
                <w:t xml:space="preserve"> a M.,</w:t>
              </w:r>
              <w:r w:rsidRPr="00D6234E">
                <w:rPr>
                  <w:color w:val="000000"/>
                  <w:shd w:val="clear" w:color="auto" w:fill="FFFFFF"/>
                </w:rPr>
                <w:t xml:space="preserve"> ADAMEK</w:t>
              </w:r>
              <w:r w:rsidRPr="00D6234E">
                <w:t xml:space="preserve">. Analysis of Direct Punch Velocity in Professional Defence. In AIP Conference Proceedings. </w:t>
              </w:r>
              <w:proofErr w:type="gramStart"/>
              <w:r w:rsidRPr="00D6234E">
                <w:t>Melville : American</w:t>
              </w:r>
              <w:proofErr w:type="gramEnd"/>
              <w:r w:rsidRPr="00D6234E">
                <w:t xml:space="preserve"> Institute of Physics Publising Inc., 2016, s. "nestrankovano". ISSN 0094-243X. ISBN 978-0-7354-1392-4.</w:t>
              </w:r>
            </w:ins>
          </w:p>
          <w:p w14:paraId="2ED2A966" w14:textId="77777777" w:rsidR="0013290F" w:rsidRPr="003B5737" w:rsidRDefault="0013290F" w:rsidP="0013290F">
            <w:pPr>
              <w:rPr>
                <w:ins w:id="3356" w:author="Jiří Vojtěšek" w:date="2018-11-20T21:59:00Z"/>
              </w:rPr>
            </w:pPr>
            <w:ins w:id="3357" w:author="Jiří Vojtěšek" w:date="2018-11-20T21:59:00Z">
              <w:r>
                <w:rPr>
                  <w:b/>
                </w:rPr>
                <w:t>LAPKOVÁ, D. (100 %).</w:t>
              </w:r>
              <w:r w:rsidRPr="00D6234E">
                <w:t xml:space="preserve"> FYZICKÁ OSTRAHA. LUKÁŠ, Luděk et al. Bezpečnostní technologie, systémy a management V. Zlín: VeRBuM, 2015, s. 166-179. ISBN 978-80-87500-67-5.</w:t>
              </w:r>
            </w:ins>
          </w:p>
        </w:tc>
      </w:tr>
      <w:tr w:rsidR="0013290F" w14:paraId="76F3006E" w14:textId="77777777" w:rsidTr="0013290F">
        <w:trPr>
          <w:trHeight w:val="218"/>
          <w:ins w:id="3358" w:author="Jiří Vojtěšek" w:date="2018-11-20T21:59:00Z"/>
        </w:trPr>
        <w:tc>
          <w:tcPr>
            <w:tcW w:w="9859" w:type="dxa"/>
            <w:gridSpan w:val="11"/>
            <w:shd w:val="clear" w:color="auto" w:fill="F7CAAC"/>
          </w:tcPr>
          <w:p w14:paraId="0063279A" w14:textId="77777777" w:rsidR="0013290F" w:rsidRDefault="0013290F" w:rsidP="0013290F">
            <w:pPr>
              <w:rPr>
                <w:ins w:id="3359" w:author="Jiří Vojtěšek" w:date="2018-11-20T21:59:00Z"/>
                <w:b/>
              </w:rPr>
            </w:pPr>
            <w:ins w:id="3360" w:author="Jiří Vojtěšek" w:date="2018-11-20T21:59:00Z">
              <w:r>
                <w:rPr>
                  <w:b/>
                </w:rPr>
                <w:t>Působení v zahraničí</w:t>
              </w:r>
            </w:ins>
          </w:p>
        </w:tc>
      </w:tr>
      <w:tr w:rsidR="0013290F" w14:paraId="1F9207B0" w14:textId="77777777" w:rsidTr="0013290F">
        <w:trPr>
          <w:trHeight w:val="324"/>
          <w:ins w:id="3361" w:author="Jiří Vojtěšek" w:date="2018-11-20T21:59:00Z"/>
        </w:trPr>
        <w:tc>
          <w:tcPr>
            <w:tcW w:w="9859" w:type="dxa"/>
            <w:gridSpan w:val="11"/>
          </w:tcPr>
          <w:p w14:paraId="636472B9" w14:textId="77777777" w:rsidR="0013290F" w:rsidRPr="003232CF" w:rsidRDefault="0013290F" w:rsidP="0013290F">
            <w:pPr>
              <w:rPr>
                <w:ins w:id="3362" w:author="Jiří Vojtěšek" w:date="2018-11-20T21:59:00Z"/>
                <w:lang w:val="sk-SK"/>
              </w:rPr>
            </w:pPr>
            <w:ins w:id="3363" w:author="Jiří Vojtěšek" w:date="2018-11-20T21:59:00Z">
              <w:r>
                <w:rPr>
                  <w:lang w:val="sk-SK"/>
                </w:rPr>
                <w:t xml:space="preserve">06 – 08/2010: </w:t>
              </w:r>
              <w:r w:rsidRPr="00BD2308">
                <w:rPr>
                  <w:lang w:val="sk-SK"/>
                </w:rPr>
                <w:t>Žilinská univerzita v Žilině, Slovenská republika</w:t>
              </w:r>
              <w:r>
                <w:rPr>
                  <w:lang w:val="sk-SK"/>
                </w:rPr>
                <w:t>, (3-měsíční studijní pobyt);</w:t>
              </w:r>
            </w:ins>
          </w:p>
        </w:tc>
      </w:tr>
      <w:tr w:rsidR="0013290F" w14:paraId="003925E8" w14:textId="77777777" w:rsidTr="0013290F">
        <w:trPr>
          <w:cantSplit/>
          <w:trHeight w:val="470"/>
          <w:ins w:id="3364" w:author="Jiří Vojtěšek" w:date="2018-11-20T21:59:00Z"/>
        </w:trPr>
        <w:tc>
          <w:tcPr>
            <w:tcW w:w="2518" w:type="dxa"/>
            <w:shd w:val="clear" w:color="auto" w:fill="F7CAAC"/>
          </w:tcPr>
          <w:p w14:paraId="403DB4AB" w14:textId="77777777" w:rsidR="0013290F" w:rsidRDefault="0013290F" w:rsidP="0013290F">
            <w:pPr>
              <w:rPr>
                <w:ins w:id="3365" w:author="Jiří Vojtěšek" w:date="2018-11-20T21:59:00Z"/>
                <w:b/>
              </w:rPr>
            </w:pPr>
            <w:ins w:id="3366" w:author="Jiří Vojtěšek" w:date="2018-11-20T21:59:00Z">
              <w:r>
                <w:rPr>
                  <w:b/>
                </w:rPr>
                <w:t xml:space="preserve">Podpis </w:t>
              </w:r>
            </w:ins>
          </w:p>
        </w:tc>
        <w:tc>
          <w:tcPr>
            <w:tcW w:w="4536" w:type="dxa"/>
            <w:gridSpan w:val="5"/>
          </w:tcPr>
          <w:p w14:paraId="1A48D3C6" w14:textId="77777777" w:rsidR="0013290F" w:rsidRDefault="0013290F" w:rsidP="0013290F">
            <w:pPr>
              <w:rPr>
                <w:ins w:id="3367" w:author="Jiří Vojtěšek" w:date="2018-11-20T21:59:00Z"/>
              </w:rPr>
            </w:pPr>
          </w:p>
        </w:tc>
        <w:tc>
          <w:tcPr>
            <w:tcW w:w="786" w:type="dxa"/>
            <w:gridSpan w:val="2"/>
            <w:shd w:val="clear" w:color="auto" w:fill="F7CAAC"/>
          </w:tcPr>
          <w:p w14:paraId="76F109A0" w14:textId="77777777" w:rsidR="0013290F" w:rsidRDefault="0013290F" w:rsidP="0013290F">
            <w:pPr>
              <w:rPr>
                <w:ins w:id="3368" w:author="Jiří Vojtěšek" w:date="2018-11-20T21:59:00Z"/>
              </w:rPr>
            </w:pPr>
            <w:ins w:id="3369" w:author="Jiří Vojtěšek" w:date="2018-11-20T21:59:00Z">
              <w:r>
                <w:rPr>
                  <w:b/>
                </w:rPr>
                <w:t>datum</w:t>
              </w:r>
            </w:ins>
          </w:p>
        </w:tc>
        <w:tc>
          <w:tcPr>
            <w:tcW w:w="2019" w:type="dxa"/>
            <w:gridSpan w:val="3"/>
          </w:tcPr>
          <w:p w14:paraId="180B2FE5" w14:textId="77777777" w:rsidR="0013290F" w:rsidRDefault="0013290F" w:rsidP="0013290F">
            <w:pPr>
              <w:rPr>
                <w:ins w:id="3370" w:author="Jiří Vojtěšek" w:date="2018-11-20T21:59:00Z"/>
              </w:rPr>
            </w:pPr>
            <w:ins w:id="3371" w:author="Jiří Vojtěšek" w:date="2018-11-20T21:59:00Z">
              <w:r>
                <w:t>22. 6. 2018</w:t>
              </w:r>
            </w:ins>
          </w:p>
        </w:tc>
      </w:tr>
    </w:tbl>
    <w:p w14:paraId="22229115" w14:textId="04E3C268" w:rsidR="00BE0D5F" w:rsidRDefault="00BE0D5F">
      <w:pPr>
        <w:rPr>
          <w:ins w:id="3372" w:author="Milan Navrátil" w:date="2018-11-12T13:22:00Z"/>
        </w:rPr>
      </w:pPr>
      <w:ins w:id="3373" w:author="Milan Navrátil" w:date="2018-11-12T13:22: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50CB" w14:paraId="70F63D42" w14:textId="77777777" w:rsidTr="005B0900">
        <w:tc>
          <w:tcPr>
            <w:tcW w:w="9859" w:type="dxa"/>
            <w:gridSpan w:val="11"/>
            <w:tcBorders>
              <w:bottom w:val="double" w:sz="4" w:space="0" w:color="auto"/>
            </w:tcBorders>
            <w:shd w:val="clear" w:color="auto" w:fill="BDD6EE"/>
          </w:tcPr>
          <w:p w14:paraId="2707CAA7" w14:textId="4F1441E6" w:rsidR="008550CB" w:rsidRDefault="008550CB" w:rsidP="005B0900">
            <w:pPr>
              <w:tabs>
                <w:tab w:val="right" w:pos="9458"/>
              </w:tabs>
              <w:rPr>
                <w:b/>
                <w:sz w:val="28"/>
              </w:rPr>
            </w:pPr>
            <w:r>
              <w:rPr>
                <w:b/>
                <w:sz w:val="28"/>
              </w:rPr>
              <w:lastRenderedPageBreak/>
              <w:t>C-I – Personální zabezpečení</w:t>
            </w:r>
            <w:r>
              <w:rPr>
                <w:b/>
                <w:sz w:val="28"/>
              </w:rPr>
              <w:tab/>
            </w:r>
            <w:r w:rsidRPr="00E14028">
              <w:rPr>
                <w:rStyle w:val="Odkazintenzivn"/>
              </w:rPr>
              <w:fldChar w:fldCharType="begin"/>
            </w:r>
            <w:r w:rsidRPr="00E14028">
              <w:rPr>
                <w:rStyle w:val="Odkazintenzivn"/>
              </w:rPr>
              <w:instrText xml:space="preserve"> REF AabecedniSeznam \h  \* MERGEFORMAT </w:instrText>
            </w:r>
            <w:r w:rsidRPr="00E14028">
              <w:rPr>
                <w:rStyle w:val="Odkazintenzivn"/>
              </w:rPr>
            </w:r>
            <w:r w:rsidRPr="00E14028">
              <w:rPr>
                <w:rStyle w:val="Odkazintenzivn"/>
              </w:rPr>
              <w:fldChar w:fldCharType="separate"/>
            </w:r>
            <w:r w:rsidR="00FB06C4" w:rsidRPr="00FB06C4">
              <w:rPr>
                <w:rStyle w:val="Odkazintenzivn"/>
              </w:rPr>
              <w:t>Abecední seznam</w:t>
            </w:r>
            <w:r w:rsidRPr="00E14028">
              <w:rPr>
                <w:rStyle w:val="Odkazintenzivn"/>
              </w:rPr>
              <w:fldChar w:fldCharType="end"/>
            </w:r>
          </w:p>
        </w:tc>
      </w:tr>
      <w:tr w:rsidR="008550CB" w14:paraId="713A29F1" w14:textId="77777777" w:rsidTr="005B0900">
        <w:tc>
          <w:tcPr>
            <w:tcW w:w="2518" w:type="dxa"/>
            <w:tcBorders>
              <w:top w:val="double" w:sz="4" w:space="0" w:color="auto"/>
            </w:tcBorders>
            <w:shd w:val="clear" w:color="auto" w:fill="F7CAAC"/>
          </w:tcPr>
          <w:p w14:paraId="31990FF4" w14:textId="77777777" w:rsidR="008550CB" w:rsidRDefault="008550CB" w:rsidP="005B0900">
            <w:pPr>
              <w:rPr>
                <w:b/>
              </w:rPr>
            </w:pPr>
            <w:r>
              <w:rPr>
                <w:b/>
              </w:rPr>
              <w:t>Vysoká škola</w:t>
            </w:r>
          </w:p>
        </w:tc>
        <w:tc>
          <w:tcPr>
            <w:tcW w:w="7341" w:type="dxa"/>
            <w:gridSpan w:val="10"/>
          </w:tcPr>
          <w:p w14:paraId="5805CA99" w14:textId="77777777" w:rsidR="008550CB" w:rsidRDefault="008550CB" w:rsidP="005B0900">
            <w:r>
              <w:t>Univerzita Tomáše Bati ve Zlíně</w:t>
            </w:r>
          </w:p>
        </w:tc>
      </w:tr>
      <w:tr w:rsidR="008550CB" w14:paraId="47C97C00" w14:textId="77777777" w:rsidTr="005B0900">
        <w:tc>
          <w:tcPr>
            <w:tcW w:w="2518" w:type="dxa"/>
            <w:shd w:val="clear" w:color="auto" w:fill="F7CAAC"/>
          </w:tcPr>
          <w:p w14:paraId="5F680500" w14:textId="77777777" w:rsidR="008550CB" w:rsidRDefault="008550CB" w:rsidP="005B0900">
            <w:pPr>
              <w:rPr>
                <w:b/>
              </w:rPr>
            </w:pPr>
            <w:r>
              <w:rPr>
                <w:b/>
              </w:rPr>
              <w:t>Součást vysoké školy</w:t>
            </w:r>
          </w:p>
        </w:tc>
        <w:tc>
          <w:tcPr>
            <w:tcW w:w="7341" w:type="dxa"/>
            <w:gridSpan w:val="10"/>
          </w:tcPr>
          <w:p w14:paraId="3494B3FB" w14:textId="77777777" w:rsidR="008550CB" w:rsidRDefault="008550CB" w:rsidP="005B0900">
            <w:r>
              <w:t>Fakulta aplikované informatiky</w:t>
            </w:r>
          </w:p>
        </w:tc>
      </w:tr>
      <w:tr w:rsidR="008550CB" w14:paraId="7576EC3D" w14:textId="77777777" w:rsidTr="005B0900">
        <w:tc>
          <w:tcPr>
            <w:tcW w:w="2518" w:type="dxa"/>
            <w:shd w:val="clear" w:color="auto" w:fill="F7CAAC"/>
          </w:tcPr>
          <w:p w14:paraId="17A6E159" w14:textId="77777777" w:rsidR="008550CB" w:rsidRDefault="008550CB" w:rsidP="005B0900">
            <w:pPr>
              <w:rPr>
                <w:b/>
              </w:rPr>
            </w:pPr>
            <w:r>
              <w:rPr>
                <w:b/>
              </w:rPr>
              <w:t>Název studijního programu</w:t>
            </w:r>
          </w:p>
        </w:tc>
        <w:tc>
          <w:tcPr>
            <w:tcW w:w="7341" w:type="dxa"/>
            <w:gridSpan w:val="10"/>
          </w:tcPr>
          <w:p w14:paraId="781FC289" w14:textId="77777777" w:rsidR="008550CB" w:rsidRDefault="008550CB" w:rsidP="005B0900">
            <w:r>
              <w:t>Bezpečnostní technologie, systémy a management</w:t>
            </w:r>
          </w:p>
        </w:tc>
      </w:tr>
      <w:tr w:rsidR="008550CB" w14:paraId="06956B1F" w14:textId="77777777" w:rsidTr="005B0900">
        <w:tc>
          <w:tcPr>
            <w:tcW w:w="2518" w:type="dxa"/>
            <w:shd w:val="clear" w:color="auto" w:fill="F7CAAC"/>
          </w:tcPr>
          <w:p w14:paraId="6E51E4B5" w14:textId="77777777" w:rsidR="008550CB" w:rsidRDefault="008550CB" w:rsidP="005B0900">
            <w:pPr>
              <w:rPr>
                <w:b/>
              </w:rPr>
            </w:pPr>
            <w:r>
              <w:rPr>
                <w:b/>
              </w:rPr>
              <w:t>Jméno a příjmení</w:t>
            </w:r>
          </w:p>
        </w:tc>
        <w:tc>
          <w:tcPr>
            <w:tcW w:w="4536" w:type="dxa"/>
            <w:gridSpan w:val="5"/>
          </w:tcPr>
          <w:p w14:paraId="56BFDA08" w14:textId="77777777" w:rsidR="008550CB" w:rsidRDefault="008550CB" w:rsidP="005B0900">
            <w:r>
              <w:t xml:space="preserve">Luděk </w:t>
            </w:r>
            <w:bookmarkStart w:id="3374" w:name="aLukas"/>
            <w:r>
              <w:t>Lukáš</w:t>
            </w:r>
            <w:bookmarkEnd w:id="3374"/>
          </w:p>
        </w:tc>
        <w:tc>
          <w:tcPr>
            <w:tcW w:w="709" w:type="dxa"/>
            <w:shd w:val="clear" w:color="auto" w:fill="F7CAAC"/>
          </w:tcPr>
          <w:p w14:paraId="191C3C80" w14:textId="77777777" w:rsidR="008550CB" w:rsidRDefault="008550CB" w:rsidP="005B0900">
            <w:pPr>
              <w:rPr>
                <w:b/>
              </w:rPr>
            </w:pPr>
            <w:r>
              <w:rPr>
                <w:b/>
              </w:rPr>
              <w:t>Tituly</w:t>
            </w:r>
          </w:p>
        </w:tc>
        <w:tc>
          <w:tcPr>
            <w:tcW w:w="2096" w:type="dxa"/>
            <w:gridSpan w:val="4"/>
          </w:tcPr>
          <w:p w14:paraId="6B49BAF0" w14:textId="77777777" w:rsidR="008550CB" w:rsidRDefault="008550CB" w:rsidP="005B0900">
            <w:r>
              <w:t>doc., Ing., CSc.</w:t>
            </w:r>
          </w:p>
        </w:tc>
      </w:tr>
      <w:tr w:rsidR="008550CB" w14:paraId="69D2102E" w14:textId="77777777" w:rsidTr="005B0900">
        <w:tc>
          <w:tcPr>
            <w:tcW w:w="2518" w:type="dxa"/>
            <w:shd w:val="clear" w:color="auto" w:fill="F7CAAC"/>
          </w:tcPr>
          <w:p w14:paraId="2D3B4753" w14:textId="77777777" w:rsidR="008550CB" w:rsidRDefault="008550CB" w:rsidP="005B0900">
            <w:pPr>
              <w:rPr>
                <w:b/>
              </w:rPr>
            </w:pPr>
            <w:r>
              <w:rPr>
                <w:b/>
              </w:rPr>
              <w:t>Rok narození</w:t>
            </w:r>
          </w:p>
        </w:tc>
        <w:tc>
          <w:tcPr>
            <w:tcW w:w="829" w:type="dxa"/>
          </w:tcPr>
          <w:p w14:paraId="562C046E" w14:textId="77777777" w:rsidR="008550CB" w:rsidRDefault="008550CB" w:rsidP="005B0900">
            <w:r>
              <w:t>1958</w:t>
            </w:r>
          </w:p>
        </w:tc>
        <w:tc>
          <w:tcPr>
            <w:tcW w:w="1721" w:type="dxa"/>
            <w:shd w:val="clear" w:color="auto" w:fill="F7CAAC"/>
          </w:tcPr>
          <w:p w14:paraId="71B2E286" w14:textId="77777777" w:rsidR="008550CB" w:rsidRDefault="008550CB" w:rsidP="005B0900">
            <w:pPr>
              <w:rPr>
                <w:b/>
              </w:rPr>
            </w:pPr>
            <w:r>
              <w:rPr>
                <w:b/>
              </w:rPr>
              <w:t>typ vztahu k VŠ</w:t>
            </w:r>
          </w:p>
        </w:tc>
        <w:tc>
          <w:tcPr>
            <w:tcW w:w="992" w:type="dxa"/>
            <w:gridSpan w:val="2"/>
          </w:tcPr>
          <w:p w14:paraId="76A92477" w14:textId="77777777" w:rsidR="008550CB" w:rsidRDefault="008550CB" w:rsidP="005B0900">
            <w:r>
              <w:t>pp.</w:t>
            </w:r>
          </w:p>
        </w:tc>
        <w:tc>
          <w:tcPr>
            <w:tcW w:w="994" w:type="dxa"/>
            <w:shd w:val="clear" w:color="auto" w:fill="F7CAAC"/>
          </w:tcPr>
          <w:p w14:paraId="51E8D7C0" w14:textId="77777777" w:rsidR="008550CB" w:rsidRDefault="008550CB" w:rsidP="005B0900">
            <w:pPr>
              <w:rPr>
                <w:b/>
              </w:rPr>
            </w:pPr>
            <w:r>
              <w:rPr>
                <w:b/>
              </w:rPr>
              <w:t>rozsah</w:t>
            </w:r>
          </w:p>
        </w:tc>
        <w:tc>
          <w:tcPr>
            <w:tcW w:w="709" w:type="dxa"/>
          </w:tcPr>
          <w:p w14:paraId="6CA9B797" w14:textId="77777777" w:rsidR="008550CB" w:rsidRDefault="008550CB" w:rsidP="005B0900">
            <w:r>
              <w:t>28</w:t>
            </w:r>
          </w:p>
        </w:tc>
        <w:tc>
          <w:tcPr>
            <w:tcW w:w="709" w:type="dxa"/>
            <w:gridSpan w:val="2"/>
            <w:shd w:val="clear" w:color="auto" w:fill="F7CAAC"/>
          </w:tcPr>
          <w:p w14:paraId="45F509B3" w14:textId="77777777" w:rsidR="008550CB" w:rsidRDefault="008550CB" w:rsidP="005B0900">
            <w:pPr>
              <w:rPr>
                <w:b/>
              </w:rPr>
            </w:pPr>
            <w:r>
              <w:rPr>
                <w:b/>
              </w:rPr>
              <w:t>do kdy</w:t>
            </w:r>
          </w:p>
        </w:tc>
        <w:tc>
          <w:tcPr>
            <w:tcW w:w="1387" w:type="dxa"/>
            <w:gridSpan w:val="2"/>
          </w:tcPr>
          <w:p w14:paraId="6481FCF4" w14:textId="77777777" w:rsidR="008550CB" w:rsidRDefault="008550CB" w:rsidP="005B0900">
            <w:r>
              <w:t>N</w:t>
            </w:r>
          </w:p>
        </w:tc>
      </w:tr>
      <w:tr w:rsidR="008550CB" w14:paraId="590C1B10" w14:textId="77777777" w:rsidTr="005B0900">
        <w:tc>
          <w:tcPr>
            <w:tcW w:w="5068" w:type="dxa"/>
            <w:gridSpan w:val="3"/>
            <w:shd w:val="clear" w:color="auto" w:fill="F7CAAC"/>
          </w:tcPr>
          <w:p w14:paraId="3AC391FF" w14:textId="77777777" w:rsidR="008550CB" w:rsidRDefault="008550CB" w:rsidP="005B0900">
            <w:pPr>
              <w:rPr>
                <w:b/>
              </w:rPr>
            </w:pPr>
            <w:r>
              <w:rPr>
                <w:b/>
              </w:rPr>
              <w:t>Typ vztahu na součásti VŠ, která uskutečňuje st. program</w:t>
            </w:r>
          </w:p>
        </w:tc>
        <w:tc>
          <w:tcPr>
            <w:tcW w:w="992" w:type="dxa"/>
            <w:gridSpan w:val="2"/>
          </w:tcPr>
          <w:p w14:paraId="7BC4C2F1" w14:textId="77777777" w:rsidR="008550CB" w:rsidRDefault="008550CB" w:rsidP="005B0900">
            <w:del w:id="3375" w:author="Milan Navrátil" w:date="2018-11-13T11:49:00Z">
              <w:r w:rsidDel="00713C47">
                <w:delText>pp.</w:delText>
              </w:r>
            </w:del>
          </w:p>
        </w:tc>
        <w:tc>
          <w:tcPr>
            <w:tcW w:w="994" w:type="dxa"/>
            <w:shd w:val="clear" w:color="auto" w:fill="F7CAAC"/>
          </w:tcPr>
          <w:p w14:paraId="4677998D" w14:textId="77777777" w:rsidR="008550CB" w:rsidRDefault="008550CB" w:rsidP="005B0900">
            <w:pPr>
              <w:rPr>
                <w:b/>
              </w:rPr>
            </w:pPr>
            <w:r>
              <w:rPr>
                <w:b/>
              </w:rPr>
              <w:t>rozsah</w:t>
            </w:r>
          </w:p>
        </w:tc>
        <w:tc>
          <w:tcPr>
            <w:tcW w:w="709" w:type="dxa"/>
          </w:tcPr>
          <w:p w14:paraId="754A95C1" w14:textId="77777777" w:rsidR="008550CB" w:rsidRDefault="008550CB" w:rsidP="005B0900">
            <w:del w:id="3376" w:author="Milan Navrátil" w:date="2018-11-13T11:49:00Z">
              <w:r w:rsidDel="00713C47">
                <w:delText>28</w:delText>
              </w:r>
            </w:del>
          </w:p>
        </w:tc>
        <w:tc>
          <w:tcPr>
            <w:tcW w:w="709" w:type="dxa"/>
            <w:gridSpan w:val="2"/>
            <w:shd w:val="clear" w:color="auto" w:fill="F7CAAC"/>
          </w:tcPr>
          <w:p w14:paraId="495FFDA8" w14:textId="77777777" w:rsidR="008550CB" w:rsidRDefault="008550CB" w:rsidP="005B0900">
            <w:pPr>
              <w:rPr>
                <w:b/>
              </w:rPr>
            </w:pPr>
            <w:r>
              <w:rPr>
                <w:b/>
              </w:rPr>
              <w:t>do kdy</w:t>
            </w:r>
          </w:p>
        </w:tc>
        <w:tc>
          <w:tcPr>
            <w:tcW w:w="1387" w:type="dxa"/>
            <w:gridSpan w:val="2"/>
          </w:tcPr>
          <w:p w14:paraId="0292E948" w14:textId="77777777" w:rsidR="008550CB" w:rsidRDefault="008550CB" w:rsidP="005B0900">
            <w:del w:id="3377" w:author="Milan Navrátil" w:date="2018-11-13T11:50:00Z">
              <w:r w:rsidDel="00713C47">
                <w:delText>N</w:delText>
              </w:r>
            </w:del>
          </w:p>
        </w:tc>
      </w:tr>
      <w:tr w:rsidR="008550CB" w14:paraId="2B67C71F" w14:textId="77777777" w:rsidTr="005B0900">
        <w:tc>
          <w:tcPr>
            <w:tcW w:w="6060" w:type="dxa"/>
            <w:gridSpan w:val="5"/>
            <w:shd w:val="clear" w:color="auto" w:fill="F7CAAC"/>
          </w:tcPr>
          <w:p w14:paraId="40771F97" w14:textId="77777777" w:rsidR="008550CB" w:rsidRDefault="008550CB" w:rsidP="005B0900">
            <w:r>
              <w:rPr>
                <w:b/>
              </w:rPr>
              <w:t>Další současná působení jako akademický pracovník na jiných VŠ</w:t>
            </w:r>
          </w:p>
        </w:tc>
        <w:tc>
          <w:tcPr>
            <w:tcW w:w="1703" w:type="dxa"/>
            <w:gridSpan w:val="2"/>
            <w:shd w:val="clear" w:color="auto" w:fill="F7CAAC"/>
          </w:tcPr>
          <w:p w14:paraId="3503A81E" w14:textId="77777777" w:rsidR="008550CB" w:rsidRDefault="008550CB" w:rsidP="005B0900">
            <w:pPr>
              <w:rPr>
                <w:b/>
              </w:rPr>
            </w:pPr>
            <w:r>
              <w:rPr>
                <w:b/>
              </w:rPr>
              <w:t>typ prac. vztahu</w:t>
            </w:r>
          </w:p>
        </w:tc>
        <w:tc>
          <w:tcPr>
            <w:tcW w:w="2096" w:type="dxa"/>
            <w:gridSpan w:val="4"/>
            <w:shd w:val="clear" w:color="auto" w:fill="F7CAAC"/>
          </w:tcPr>
          <w:p w14:paraId="68554C94" w14:textId="77777777" w:rsidR="008550CB" w:rsidRDefault="008550CB" w:rsidP="005B0900">
            <w:pPr>
              <w:rPr>
                <w:b/>
              </w:rPr>
            </w:pPr>
            <w:r>
              <w:rPr>
                <w:b/>
              </w:rPr>
              <w:t>rozsah</w:t>
            </w:r>
          </w:p>
        </w:tc>
      </w:tr>
      <w:tr w:rsidR="008550CB" w14:paraId="51730225" w14:textId="77777777" w:rsidTr="005B0900">
        <w:tc>
          <w:tcPr>
            <w:tcW w:w="6060" w:type="dxa"/>
            <w:gridSpan w:val="5"/>
          </w:tcPr>
          <w:p w14:paraId="474EC5AE" w14:textId="77777777" w:rsidR="008550CB" w:rsidRDefault="008550CB" w:rsidP="005B0900"/>
        </w:tc>
        <w:tc>
          <w:tcPr>
            <w:tcW w:w="1703" w:type="dxa"/>
            <w:gridSpan w:val="2"/>
          </w:tcPr>
          <w:p w14:paraId="340280C0" w14:textId="77777777" w:rsidR="008550CB" w:rsidRDefault="008550CB" w:rsidP="005B0900"/>
        </w:tc>
        <w:tc>
          <w:tcPr>
            <w:tcW w:w="2096" w:type="dxa"/>
            <w:gridSpan w:val="4"/>
          </w:tcPr>
          <w:p w14:paraId="5F1205BD" w14:textId="77777777" w:rsidR="008550CB" w:rsidRDefault="008550CB" w:rsidP="005B0900"/>
        </w:tc>
      </w:tr>
      <w:tr w:rsidR="008550CB" w14:paraId="05D2BB99" w14:textId="77777777" w:rsidTr="005B0900">
        <w:tc>
          <w:tcPr>
            <w:tcW w:w="9859" w:type="dxa"/>
            <w:gridSpan w:val="11"/>
            <w:shd w:val="clear" w:color="auto" w:fill="F7CAAC"/>
          </w:tcPr>
          <w:p w14:paraId="44262127" w14:textId="77777777" w:rsidR="008550CB" w:rsidRDefault="008550CB" w:rsidP="005B0900">
            <w:r>
              <w:rPr>
                <w:b/>
              </w:rPr>
              <w:t>Předměty příslušného studijního programu a způsob zapojení do jejich výuky, příp. další zapojení do uskutečňování studijního programu</w:t>
            </w:r>
          </w:p>
        </w:tc>
      </w:tr>
      <w:tr w:rsidR="008550CB" w14:paraId="108C5EDD" w14:textId="77777777" w:rsidTr="005B0900">
        <w:trPr>
          <w:trHeight w:val="477"/>
        </w:trPr>
        <w:tc>
          <w:tcPr>
            <w:tcW w:w="9859" w:type="dxa"/>
            <w:gridSpan w:val="11"/>
            <w:tcBorders>
              <w:top w:val="nil"/>
            </w:tcBorders>
          </w:tcPr>
          <w:p w14:paraId="71C491E8" w14:textId="6EE77502" w:rsidR="003E2A1F" w:rsidRDefault="003E2A1F" w:rsidP="003E2A1F">
            <w:r w:rsidRPr="00E27C4D">
              <w:t>Bezpečnost veřejných akcí</w:t>
            </w:r>
            <w:r w:rsidR="00F519B2">
              <w:t xml:space="preserve"> – garant, přednášející </w:t>
            </w:r>
            <w:r>
              <w:t>(100 %)</w:t>
            </w:r>
          </w:p>
          <w:p w14:paraId="00739BAD" w14:textId="14787E50" w:rsidR="008550CB" w:rsidRDefault="008550CB" w:rsidP="005B0900">
            <w:r>
              <w:t>Teorie bezpečnosti – garant, přenášející (100 %)</w:t>
            </w:r>
          </w:p>
          <w:p w14:paraId="6E27ED13" w14:textId="1BEA2D92" w:rsidR="008550CB" w:rsidRDefault="008550CB" w:rsidP="005B0900">
            <w:r>
              <w:t>Systém bezpečnosti a veřejná správa – garant, přednášející (100 %)</w:t>
            </w:r>
          </w:p>
          <w:p w14:paraId="16F76C46" w14:textId="5C406524" w:rsidR="00F708B7" w:rsidRPr="009D38D6" w:rsidRDefault="00F708B7" w:rsidP="00F708B7">
            <w:r w:rsidRPr="00E27C4D">
              <w:t xml:space="preserve">Ochrana </w:t>
            </w:r>
            <w:r w:rsidRPr="009D38D6">
              <w:t>obyva</w:t>
            </w:r>
            <w:r w:rsidR="00F519B2">
              <w:t xml:space="preserve">telstva – garant, přednášející </w:t>
            </w:r>
            <w:r>
              <w:t>(100 %)</w:t>
            </w:r>
          </w:p>
          <w:p w14:paraId="0CBED8B5" w14:textId="77777777" w:rsidR="008550CB" w:rsidRDefault="008550CB" w:rsidP="005B0900">
            <w:r>
              <w:t>Komunikační systémy – cvičící (50 %)</w:t>
            </w:r>
          </w:p>
        </w:tc>
      </w:tr>
      <w:tr w:rsidR="008550CB" w14:paraId="0B9B8C8E" w14:textId="77777777" w:rsidTr="005B0900">
        <w:tc>
          <w:tcPr>
            <w:tcW w:w="9859" w:type="dxa"/>
            <w:gridSpan w:val="11"/>
            <w:shd w:val="clear" w:color="auto" w:fill="F7CAAC"/>
          </w:tcPr>
          <w:p w14:paraId="74200638" w14:textId="77777777" w:rsidR="008550CB" w:rsidRDefault="008550CB" w:rsidP="005B0900">
            <w:r>
              <w:rPr>
                <w:b/>
              </w:rPr>
              <w:t xml:space="preserve">Údaje o vzdělání na VŠ </w:t>
            </w:r>
          </w:p>
        </w:tc>
      </w:tr>
      <w:tr w:rsidR="008550CB" w14:paraId="69D55F77" w14:textId="77777777" w:rsidTr="005B0900">
        <w:trPr>
          <w:trHeight w:val="1055"/>
        </w:trPr>
        <w:tc>
          <w:tcPr>
            <w:tcW w:w="9859" w:type="dxa"/>
            <w:gridSpan w:val="11"/>
          </w:tcPr>
          <w:p w14:paraId="696BE0F3" w14:textId="77777777" w:rsidR="008550CB" w:rsidRPr="00D7129C" w:rsidRDefault="008550CB" w:rsidP="005B0900">
            <w:pPr>
              <w:pStyle w:val="Normlnweb"/>
              <w:spacing w:before="0" w:beforeAutospacing="0" w:after="0" w:afterAutospacing="0"/>
              <w:rPr>
                <w:sz w:val="20"/>
                <w:szCs w:val="20"/>
              </w:rPr>
            </w:pPr>
            <w:r w:rsidRPr="00D7129C">
              <w:rPr>
                <w:sz w:val="20"/>
                <w:szCs w:val="20"/>
              </w:rPr>
              <w:t>1977 –1981: VVTŠ Liptovský Mikuláš, obor spojovací</w:t>
            </w:r>
          </w:p>
          <w:p w14:paraId="6AA1C169" w14:textId="77777777" w:rsidR="008550CB" w:rsidRPr="00D7129C" w:rsidRDefault="008550CB" w:rsidP="005B0900">
            <w:pPr>
              <w:pStyle w:val="Normlnweb"/>
              <w:spacing w:before="0" w:beforeAutospacing="0" w:after="0" w:afterAutospacing="0"/>
              <w:rPr>
                <w:sz w:val="20"/>
                <w:szCs w:val="20"/>
              </w:rPr>
            </w:pPr>
            <w:r w:rsidRPr="00D7129C">
              <w:rPr>
                <w:sz w:val="20"/>
                <w:szCs w:val="20"/>
              </w:rPr>
              <w:t>1986 – 1989: VA AZ Brno, postgraduální studium, obor spojovací</w:t>
            </w:r>
          </w:p>
          <w:p w14:paraId="5A85D201" w14:textId="77777777" w:rsidR="008550CB" w:rsidRPr="00D7129C" w:rsidDel="000306A3" w:rsidRDefault="008550CB" w:rsidP="005B0900">
            <w:pPr>
              <w:pStyle w:val="Normlnweb"/>
              <w:spacing w:before="0" w:beforeAutospacing="0" w:after="0" w:afterAutospacing="0"/>
              <w:rPr>
                <w:del w:id="3378" w:author="Milan Navrátil" w:date="2018-11-12T13:22:00Z"/>
                <w:sz w:val="20"/>
                <w:szCs w:val="20"/>
              </w:rPr>
            </w:pPr>
            <w:r w:rsidRPr="00D7129C">
              <w:rPr>
                <w:sz w:val="20"/>
                <w:szCs w:val="20"/>
              </w:rPr>
              <w:t>1987 – 1993: VA Brno, interní vědecká příprava, CSc.</w:t>
            </w:r>
          </w:p>
          <w:p w14:paraId="5AD649AD" w14:textId="79AD21A1" w:rsidR="008550CB" w:rsidRPr="004B2854" w:rsidRDefault="008550CB" w:rsidP="005B0900">
            <w:pPr>
              <w:pStyle w:val="Normlnweb"/>
              <w:spacing w:before="0" w:beforeAutospacing="0" w:after="0" w:afterAutospacing="0"/>
              <w:rPr>
                <w:sz w:val="20"/>
                <w:szCs w:val="20"/>
              </w:rPr>
            </w:pPr>
            <w:del w:id="3379" w:author="Milan Navrátil" w:date="2018-11-12T13:22:00Z">
              <w:r w:rsidRPr="00D7129C" w:rsidDel="000306A3">
                <w:rPr>
                  <w:sz w:val="20"/>
                  <w:szCs w:val="20"/>
                </w:rPr>
                <w:delText xml:space="preserve">1999 : docent v oboru Řízení a použití druhů vojsk </w:delText>
              </w:r>
            </w:del>
          </w:p>
        </w:tc>
      </w:tr>
      <w:tr w:rsidR="008550CB" w14:paraId="081B1D33" w14:textId="77777777" w:rsidTr="005B0900">
        <w:tc>
          <w:tcPr>
            <w:tcW w:w="9859" w:type="dxa"/>
            <w:gridSpan w:val="11"/>
            <w:shd w:val="clear" w:color="auto" w:fill="F7CAAC"/>
          </w:tcPr>
          <w:p w14:paraId="39BC4E78" w14:textId="77777777" w:rsidR="008550CB" w:rsidRDefault="008550CB" w:rsidP="005B0900">
            <w:pPr>
              <w:rPr>
                <w:b/>
              </w:rPr>
            </w:pPr>
            <w:r>
              <w:rPr>
                <w:b/>
              </w:rPr>
              <w:t>Údaje o odborném působení od absolvování VŠ</w:t>
            </w:r>
          </w:p>
        </w:tc>
      </w:tr>
      <w:tr w:rsidR="008550CB" w14:paraId="36084787" w14:textId="77777777" w:rsidTr="005B0900">
        <w:trPr>
          <w:trHeight w:val="1090"/>
        </w:trPr>
        <w:tc>
          <w:tcPr>
            <w:tcW w:w="9859" w:type="dxa"/>
            <w:gridSpan w:val="11"/>
          </w:tcPr>
          <w:p w14:paraId="133BEB92" w14:textId="77777777" w:rsidR="008550CB" w:rsidRPr="00D7129C" w:rsidRDefault="008550CB" w:rsidP="005B0900">
            <w:pPr>
              <w:pStyle w:val="Normlnweb"/>
              <w:spacing w:before="0" w:beforeAutospacing="0" w:after="0" w:afterAutospacing="0"/>
              <w:rPr>
                <w:sz w:val="20"/>
                <w:szCs w:val="20"/>
              </w:rPr>
            </w:pPr>
            <w:r w:rsidRPr="00D7129C">
              <w:rPr>
                <w:sz w:val="20"/>
                <w:szCs w:val="20"/>
              </w:rPr>
              <w:t>1981 – 1990: velitelské a štábní funkce u vojsk</w:t>
            </w:r>
          </w:p>
          <w:p w14:paraId="7CC902CC" w14:textId="77777777" w:rsidR="008550CB" w:rsidRPr="00D7129C" w:rsidRDefault="008550CB" w:rsidP="005B0900">
            <w:pPr>
              <w:pStyle w:val="Normlnweb"/>
              <w:spacing w:before="0" w:beforeAutospacing="0" w:after="0" w:afterAutospacing="0"/>
              <w:rPr>
                <w:sz w:val="20"/>
                <w:szCs w:val="20"/>
              </w:rPr>
            </w:pPr>
            <w:r w:rsidRPr="00D7129C">
              <w:rPr>
                <w:sz w:val="20"/>
                <w:szCs w:val="20"/>
              </w:rPr>
              <w:t>1990 – 1991: Vojenská akademie v Brně, interní vědecká příprava</w:t>
            </w:r>
            <w:r>
              <w:rPr>
                <w:sz w:val="20"/>
                <w:szCs w:val="20"/>
              </w:rPr>
              <w:t xml:space="preserve"> / doktorské studium</w:t>
            </w:r>
          </w:p>
          <w:p w14:paraId="467D463E" w14:textId="77777777" w:rsidR="008550CB" w:rsidRPr="00D7129C" w:rsidRDefault="008550CB" w:rsidP="005B0900">
            <w:pPr>
              <w:pStyle w:val="Normlnweb"/>
              <w:spacing w:before="0" w:beforeAutospacing="0" w:after="0" w:afterAutospacing="0"/>
              <w:rPr>
                <w:sz w:val="20"/>
                <w:szCs w:val="20"/>
              </w:rPr>
            </w:pPr>
            <w:r w:rsidRPr="00D7129C">
              <w:rPr>
                <w:sz w:val="20"/>
                <w:szCs w:val="20"/>
              </w:rPr>
              <w:t xml:space="preserve">1991 – 2003: Vojenská akademie v Brně, FVŠ, Katedra řízení komunikačních systémů, </w:t>
            </w:r>
            <w:r w:rsidRPr="00D7129C">
              <w:rPr>
                <w:i/>
                <w:sz w:val="20"/>
                <w:szCs w:val="20"/>
              </w:rPr>
              <w:t>odborný</w:t>
            </w:r>
            <w:r w:rsidRPr="00D7129C">
              <w:rPr>
                <w:sz w:val="20"/>
                <w:szCs w:val="20"/>
              </w:rPr>
              <w:t xml:space="preserve"> </w:t>
            </w:r>
            <w:r w:rsidRPr="00D7129C">
              <w:rPr>
                <w:i/>
                <w:sz w:val="20"/>
                <w:szCs w:val="20"/>
              </w:rPr>
              <w:t>asistent, vedoucí skupiny, zástupce vedoucího katedry</w:t>
            </w:r>
          </w:p>
          <w:p w14:paraId="4EFC955C" w14:textId="77777777" w:rsidR="008550CB" w:rsidRPr="00D7129C" w:rsidRDefault="008550CB" w:rsidP="005B0900">
            <w:pPr>
              <w:pStyle w:val="Normlnweb"/>
              <w:spacing w:before="0" w:beforeAutospacing="0" w:after="0" w:afterAutospacing="0"/>
              <w:rPr>
                <w:sz w:val="20"/>
                <w:szCs w:val="20"/>
              </w:rPr>
            </w:pPr>
            <w:r w:rsidRPr="00D7129C">
              <w:rPr>
                <w:sz w:val="20"/>
                <w:szCs w:val="20"/>
              </w:rPr>
              <w:t xml:space="preserve">2003 – 2004: Vojenská akademie v Brně, FVT, Katedra speciálních komunikačních systémů, </w:t>
            </w:r>
            <w:r w:rsidRPr="00D7129C">
              <w:rPr>
                <w:i/>
                <w:sz w:val="20"/>
                <w:szCs w:val="20"/>
              </w:rPr>
              <w:t>vedoucí skupiny</w:t>
            </w:r>
          </w:p>
          <w:p w14:paraId="4AFAC649" w14:textId="77777777" w:rsidR="008550CB" w:rsidRPr="00D7129C" w:rsidRDefault="008550CB" w:rsidP="005B0900">
            <w:pPr>
              <w:pStyle w:val="Normlnweb"/>
              <w:spacing w:before="0" w:beforeAutospacing="0" w:after="0" w:afterAutospacing="0"/>
              <w:rPr>
                <w:i/>
                <w:sz w:val="20"/>
                <w:szCs w:val="20"/>
              </w:rPr>
            </w:pPr>
            <w:r w:rsidRPr="00D7129C">
              <w:rPr>
                <w:sz w:val="20"/>
                <w:szCs w:val="20"/>
              </w:rPr>
              <w:t xml:space="preserve">2004 – 2005: Univerzita obrany, </w:t>
            </w:r>
            <w:r w:rsidRPr="00D7129C">
              <w:rPr>
                <w:i/>
                <w:sz w:val="20"/>
                <w:szCs w:val="20"/>
              </w:rPr>
              <w:t>prorektor pro studijní a pedagogickou činnost</w:t>
            </w:r>
          </w:p>
          <w:p w14:paraId="1195AC86" w14:textId="77777777" w:rsidR="008550CB" w:rsidRPr="004B2854" w:rsidRDefault="008550CB" w:rsidP="005B0900">
            <w:pPr>
              <w:pStyle w:val="Normlnweb"/>
              <w:spacing w:before="0" w:beforeAutospacing="0" w:after="0" w:afterAutospacing="0"/>
              <w:rPr>
                <w:i/>
                <w:sz w:val="20"/>
                <w:szCs w:val="20"/>
              </w:rPr>
            </w:pPr>
            <w:r w:rsidRPr="00D7129C">
              <w:rPr>
                <w:sz w:val="20"/>
                <w:szCs w:val="20"/>
              </w:rPr>
              <w:t xml:space="preserve">2006 – </w:t>
            </w:r>
            <w:r>
              <w:rPr>
                <w:sz w:val="20"/>
                <w:szCs w:val="20"/>
              </w:rPr>
              <w:t>doposud</w:t>
            </w:r>
            <w:r w:rsidRPr="00D7129C">
              <w:rPr>
                <w:sz w:val="20"/>
                <w:szCs w:val="20"/>
              </w:rPr>
              <w:t xml:space="preserve">: Univerzita Tomáše Bati ve Zlíně, FAI, Ústav </w:t>
            </w:r>
            <w:r>
              <w:rPr>
                <w:sz w:val="20"/>
                <w:szCs w:val="20"/>
              </w:rPr>
              <w:t>bezpečnostního inženýrství</w:t>
            </w:r>
            <w:r w:rsidRPr="00D7129C">
              <w:rPr>
                <w:sz w:val="20"/>
                <w:szCs w:val="20"/>
              </w:rPr>
              <w:t xml:space="preserve">, </w:t>
            </w:r>
            <w:r w:rsidRPr="00D7129C">
              <w:rPr>
                <w:i/>
                <w:sz w:val="20"/>
                <w:szCs w:val="20"/>
              </w:rPr>
              <w:t>docent</w:t>
            </w:r>
          </w:p>
        </w:tc>
      </w:tr>
      <w:tr w:rsidR="008550CB" w14:paraId="60DC355C" w14:textId="77777777" w:rsidTr="005B0900">
        <w:trPr>
          <w:trHeight w:val="250"/>
        </w:trPr>
        <w:tc>
          <w:tcPr>
            <w:tcW w:w="9859" w:type="dxa"/>
            <w:gridSpan w:val="11"/>
            <w:shd w:val="clear" w:color="auto" w:fill="F7CAAC"/>
          </w:tcPr>
          <w:p w14:paraId="76ACDE61" w14:textId="77777777" w:rsidR="008550CB" w:rsidRDefault="008550CB" w:rsidP="005B0900">
            <w:r>
              <w:rPr>
                <w:b/>
              </w:rPr>
              <w:t>Zkušenosti s vedením kvalifikačních a rigorózních prací</w:t>
            </w:r>
          </w:p>
        </w:tc>
      </w:tr>
      <w:tr w:rsidR="008550CB" w14:paraId="06C704C3" w14:textId="77777777" w:rsidTr="005B0900">
        <w:trPr>
          <w:trHeight w:val="533"/>
        </w:trPr>
        <w:tc>
          <w:tcPr>
            <w:tcW w:w="9859" w:type="dxa"/>
            <w:gridSpan w:val="11"/>
          </w:tcPr>
          <w:p w14:paraId="7AF7E9A7" w14:textId="77777777" w:rsidR="008550CB" w:rsidRDefault="008550CB" w:rsidP="005B0900">
            <w:r>
              <w:t xml:space="preserve">Od roku 1994 vedoucí úspěšně obhájených 82 bakalářských a 93 diplomových prací. </w:t>
            </w:r>
          </w:p>
          <w:p w14:paraId="13CBA6B4" w14:textId="77777777" w:rsidR="008550CB" w:rsidRDefault="008550CB" w:rsidP="005B0900">
            <w:r>
              <w:t>Školitel 4 absolventů a 7 studentů doktorského studijního programu.</w:t>
            </w:r>
          </w:p>
        </w:tc>
      </w:tr>
      <w:tr w:rsidR="008550CB" w14:paraId="796BBC2D" w14:textId="77777777" w:rsidTr="005B0900">
        <w:trPr>
          <w:cantSplit/>
        </w:trPr>
        <w:tc>
          <w:tcPr>
            <w:tcW w:w="3347" w:type="dxa"/>
            <w:gridSpan w:val="2"/>
            <w:tcBorders>
              <w:top w:val="single" w:sz="12" w:space="0" w:color="auto"/>
            </w:tcBorders>
            <w:shd w:val="clear" w:color="auto" w:fill="F7CAAC"/>
          </w:tcPr>
          <w:p w14:paraId="1C0E5740" w14:textId="77777777" w:rsidR="008550CB" w:rsidRDefault="008550CB" w:rsidP="005B0900">
            <w:r>
              <w:rPr>
                <w:b/>
              </w:rPr>
              <w:t xml:space="preserve">Obor habilitačního řízení </w:t>
            </w:r>
          </w:p>
        </w:tc>
        <w:tc>
          <w:tcPr>
            <w:tcW w:w="2245" w:type="dxa"/>
            <w:gridSpan w:val="2"/>
            <w:tcBorders>
              <w:top w:val="single" w:sz="12" w:space="0" w:color="auto"/>
            </w:tcBorders>
            <w:shd w:val="clear" w:color="auto" w:fill="F7CAAC"/>
          </w:tcPr>
          <w:p w14:paraId="6D3604BE" w14:textId="77777777" w:rsidR="008550CB" w:rsidRDefault="008550CB" w:rsidP="005B0900">
            <w:r>
              <w:rPr>
                <w:b/>
              </w:rPr>
              <w:t>Rok udělení hodnosti</w:t>
            </w:r>
          </w:p>
        </w:tc>
        <w:tc>
          <w:tcPr>
            <w:tcW w:w="2248" w:type="dxa"/>
            <w:gridSpan w:val="4"/>
            <w:tcBorders>
              <w:top w:val="single" w:sz="12" w:space="0" w:color="auto"/>
              <w:right w:val="single" w:sz="12" w:space="0" w:color="auto"/>
            </w:tcBorders>
            <w:shd w:val="clear" w:color="auto" w:fill="F7CAAC"/>
          </w:tcPr>
          <w:p w14:paraId="4C60ECB3" w14:textId="77777777" w:rsidR="008550CB" w:rsidRDefault="008550CB" w:rsidP="005B0900">
            <w:r>
              <w:rPr>
                <w:b/>
              </w:rPr>
              <w:t>Řízení konáno na VŠ</w:t>
            </w:r>
          </w:p>
        </w:tc>
        <w:tc>
          <w:tcPr>
            <w:tcW w:w="2019" w:type="dxa"/>
            <w:gridSpan w:val="3"/>
            <w:tcBorders>
              <w:top w:val="single" w:sz="12" w:space="0" w:color="auto"/>
              <w:left w:val="single" w:sz="12" w:space="0" w:color="auto"/>
            </w:tcBorders>
            <w:shd w:val="clear" w:color="auto" w:fill="F7CAAC"/>
          </w:tcPr>
          <w:p w14:paraId="3D657CA6" w14:textId="77777777" w:rsidR="008550CB" w:rsidRDefault="008550CB" w:rsidP="005B0900">
            <w:pPr>
              <w:rPr>
                <w:b/>
              </w:rPr>
            </w:pPr>
            <w:r>
              <w:rPr>
                <w:b/>
              </w:rPr>
              <w:t>Ohlasy publikací</w:t>
            </w:r>
          </w:p>
        </w:tc>
      </w:tr>
      <w:tr w:rsidR="008550CB" w14:paraId="42C38ED9" w14:textId="77777777" w:rsidTr="005B0900">
        <w:trPr>
          <w:cantSplit/>
        </w:trPr>
        <w:tc>
          <w:tcPr>
            <w:tcW w:w="3347" w:type="dxa"/>
            <w:gridSpan w:val="2"/>
          </w:tcPr>
          <w:p w14:paraId="351EFC51" w14:textId="77777777" w:rsidR="008550CB" w:rsidRDefault="008550CB" w:rsidP="005B0900">
            <w:r w:rsidRPr="00D7129C">
              <w:t>Řízení a použití druhů vojsk</w:t>
            </w:r>
          </w:p>
        </w:tc>
        <w:tc>
          <w:tcPr>
            <w:tcW w:w="2245" w:type="dxa"/>
            <w:gridSpan w:val="2"/>
          </w:tcPr>
          <w:p w14:paraId="00C26D8C" w14:textId="77777777" w:rsidR="008550CB" w:rsidRDefault="008550CB" w:rsidP="005B0900">
            <w:r>
              <w:t>1999</w:t>
            </w:r>
          </w:p>
        </w:tc>
        <w:tc>
          <w:tcPr>
            <w:tcW w:w="2248" w:type="dxa"/>
            <w:gridSpan w:val="4"/>
            <w:tcBorders>
              <w:right w:val="single" w:sz="12" w:space="0" w:color="auto"/>
            </w:tcBorders>
          </w:tcPr>
          <w:p w14:paraId="3DF1373A" w14:textId="77777777" w:rsidR="008550CB" w:rsidRDefault="008550CB" w:rsidP="005B0900">
            <w:r>
              <w:t>Vojenská akademie v Brně</w:t>
            </w:r>
          </w:p>
        </w:tc>
        <w:tc>
          <w:tcPr>
            <w:tcW w:w="632" w:type="dxa"/>
            <w:tcBorders>
              <w:left w:val="single" w:sz="12" w:space="0" w:color="auto"/>
            </w:tcBorders>
            <w:shd w:val="clear" w:color="auto" w:fill="F7CAAC"/>
          </w:tcPr>
          <w:p w14:paraId="69E07BB8" w14:textId="77777777" w:rsidR="008550CB" w:rsidRDefault="008550CB" w:rsidP="005B0900">
            <w:r>
              <w:rPr>
                <w:b/>
              </w:rPr>
              <w:t>WOS</w:t>
            </w:r>
          </w:p>
        </w:tc>
        <w:tc>
          <w:tcPr>
            <w:tcW w:w="693" w:type="dxa"/>
            <w:shd w:val="clear" w:color="auto" w:fill="F7CAAC"/>
          </w:tcPr>
          <w:p w14:paraId="63F72A5E" w14:textId="77777777" w:rsidR="008550CB" w:rsidRDefault="008550CB" w:rsidP="005B0900">
            <w:pPr>
              <w:rPr>
                <w:sz w:val="18"/>
              </w:rPr>
            </w:pPr>
            <w:r>
              <w:rPr>
                <w:b/>
                <w:sz w:val="18"/>
              </w:rPr>
              <w:t>Scopus</w:t>
            </w:r>
          </w:p>
        </w:tc>
        <w:tc>
          <w:tcPr>
            <w:tcW w:w="694" w:type="dxa"/>
            <w:shd w:val="clear" w:color="auto" w:fill="F7CAAC"/>
          </w:tcPr>
          <w:p w14:paraId="1C2140E7" w14:textId="77777777" w:rsidR="008550CB" w:rsidRDefault="008550CB" w:rsidP="005B0900">
            <w:r>
              <w:rPr>
                <w:b/>
                <w:sz w:val="18"/>
              </w:rPr>
              <w:t>ostatní</w:t>
            </w:r>
          </w:p>
        </w:tc>
      </w:tr>
      <w:tr w:rsidR="008550CB" w14:paraId="1BDCEEB7" w14:textId="77777777" w:rsidTr="005B0900">
        <w:trPr>
          <w:cantSplit/>
          <w:trHeight w:val="70"/>
        </w:trPr>
        <w:tc>
          <w:tcPr>
            <w:tcW w:w="3347" w:type="dxa"/>
            <w:gridSpan w:val="2"/>
            <w:shd w:val="clear" w:color="auto" w:fill="F7CAAC"/>
          </w:tcPr>
          <w:p w14:paraId="634BE5C2" w14:textId="77777777" w:rsidR="008550CB" w:rsidRDefault="008550CB" w:rsidP="005B0900">
            <w:r>
              <w:rPr>
                <w:b/>
              </w:rPr>
              <w:t>Obor jmenovacího řízení</w:t>
            </w:r>
          </w:p>
        </w:tc>
        <w:tc>
          <w:tcPr>
            <w:tcW w:w="2245" w:type="dxa"/>
            <w:gridSpan w:val="2"/>
            <w:shd w:val="clear" w:color="auto" w:fill="F7CAAC"/>
          </w:tcPr>
          <w:p w14:paraId="71BA35E4" w14:textId="77777777" w:rsidR="008550CB" w:rsidRDefault="008550CB" w:rsidP="005B0900">
            <w:r>
              <w:rPr>
                <w:b/>
              </w:rPr>
              <w:t>Rok udělení hodnosti</w:t>
            </w:r>
          </w:p>
        </w:tc>
        <w:tc>
          <w:tcPr>
            <w:tcW w:w="2248" w:type="dxa"/>
            <w:gridSpan w:val="4"/>
            <w:tcBorders>
              <w:right w:val="single" w:sz="12" w:space="0" w:color="auto"/>
            </w:tcBorders>
            <w:shd w:val="clear" w:color="auto" w:fill="F7CAAC"/>
          </w:tcPr>
          <w:p w14:paraId="0FB253AF" w14:textId="77777777" w:rsidR="008550CB" w:rsidRDefault="008550CB" w:rsidP="005B0900">
            <w:r>
              <w:rPr>
                <w:b/>
              </w:rPr>
              <w:t>Řízení konáno na VŠ</w:t>
            </w:r>
          </w:p>
        </w:tc>
        <w:tc>
          <w:tcPr>
            <w:tcW w:w="632" w:type="dxa"/>
            <w:vMerge w:val="restart"/>
            <w:tcBorders>
              <w:left w:val="single" w:sz="12" w:space="0" w:color="auto"/>
            </w:tcBorders>
          </w:tcPr>
          <w:p w14:paraId="47410AC2" w14:textId="77777777" w:rsidR="008550CB" w:rsidRDefault="008550CB" w:rsidP="005B0900">
            <w:pPr>
              <w:rPr>
                <w:b/>
              </w:rPr>
            </w:pPr>
            <w:r>
              <w:rPr>
                <w:b/>
              </w:rPr>
              <w:t>10</w:t>
            </w:r>
          </w:p>
        </w:tc>
        <w:tc>
          <w:tcPr>
            <w:tcW w:w="693" w:type="dxa"/>
            <w:vMerge w:val="restart"/>
          </w:tcPr>
          <w:p w14:paraId="2546986F" w14:textId="77777777" w:rsidR="008550CB" w:rsidRDefault="008550CB" w:rsidP="005B0900">
            <w:pPr>
              <w:rPr>
                <w:b/>
              </w:rPr>
            </w:pPr>
            <w:r>
              <w:rPr>
                <w:b/>
              </w:rPr>
              <w:t>31</w:t>
            </w:r>
          </w:p>
        </w:tc>
        <w:tc>
          <w:tcPr>
            <w:tcW w:w="694" w:type="dxa"/>
            <w:vMerge w:val="restart"/>
          </w:tcPr>
          <w:p w14:paraId="205299A4" w14:textId="77777777" w:rsidR="008550CB" w:rsidRDefault="008550CB" w:rsidP="005B0900">
            <w:pPr>
              <w:rPr>
                <w:b/>
              </w:rPr>
            </w:pPr>
            <w:r>
              <w:rPr>
                <w:b/>
              </w:rPr>
              <w:t>3</w:t>
            </w:r>
          </w:p>
        </w:tc>
      </w:tr>
      <w:tr w:rsidR="008550CB" w14:paraId="15820E9D" w14:textId="77777777" w:rsidTr="005B0900">
        <w:trPr>
          <w:trHeight w:val="205"/>
        </w:trPr>
        <w:tc>
          <w:tcPr>
            <w:tcW w:w="3347" w:type="dxa"/>
            <w:gridSpan w:val="2"/>
          </w:tcPr>
          <w:p w14:paraId="05BE968F" w14:textId="77777777" w:rsidR="008550CB" w:rsidRDefault="008550CB" w:rsidP="005B0900"/>
        </w:tc>
        <w:tc>
          <w:tcPr>
            <w:tcW w:w="2245" w:type="dxa"/>
            <w:gridSpan w:val="2"/>
          </w:tcPr>
          <w:p w14:paraId="7BA2A8A3" w14:textId="77777777" w:rsidR="008550CB" w:rsidRDefault="008550CB" w:rsidP="005B0900"/>
        </w:tc>
        <w:tc>
          <w:tcPr>
            <w:tcW w:w="2248" w:type="dxa"/>
            <w:gridSpan w:val="4"/>
            <w:tcBorders>
              <w:right w:val="single" w:sz="12" w:space="0" w:color="auto"/>
            </w:tcBorders>
          </w:tcPr>
          <w:p w14:paraId="2A2C7A5D" w14:textId="77777777" w:rsidR="008550CB" w:rsidRDefault="008550CB" w:rsidP="005B0900"/>
        </w:tc>
        <w:tc>
          <w:tcPr>
            <w:tcW w:w="632" w:type="dxa"/>
            <w:vMerge/>
            <w:tcBorders>
              <w:left w:val="single" w:sz="12" w:space="0" w:color="auto"/>
            </w:tcBorders>
            <w:vAlign w:val="center"/>
          </w:tcPr>
          <w:p w14:paraId="075F1316" w14:textId="77777777" w:rsidR="008550CB" w:rsidRDefault="008550CB" w:rsidP="005B0900">
            <w:pPr>
              <w:rPr>
                <w:b/>
              </w:rPr>
            </w:pPr>
          </w:p>
        </w:tc>
        <w:tc>
          <w:tcPr>
            <w:tcW w:w="693" w:type="dxa"/>
            <w:vMerge/>
            <w:vAlign w:val="center"/>
          </w:tcPr>
          <w:p w14:paraId="656BE98A" w14:textId="77777777" w:rsidR="008550CB" w:rsidRDefault="008550CB" w:rsidP="005B0900">
            <w:pPr>
              <w:rPr>
                <w:b/>
              </w:rPr>
            </w:pPr>
          </w:p>
        </w:tc>
        <w:tc>
          <w:tcPr>
            <w:tcW w:w="694" w:type="dxa"/>
            <w:vMerge/>
            <w:vAlign w:val="center"/>
          </w:tcPr>
          <w:p w14:paraId="77EB35F6" w14:textId="77777777" w:rsidR="008550CB" w:rsidRDefault="008550CB" w:rsidP="005B0900">
            <w:pPr>
              <w:rPr>
                <w:b/>
              </w:rPr>
            </w:pPr>
          </w:p>
        </w:tc>
      </w:tr>
      <w:tr w:rsidR="008550CB" w14:paraId="31EDFC8A" w14:textId="77777777" w:rsidTr="005B0900">
        <w:tc>
          <w:tcPr>
            <w:tcW w:w="9859" w:type="dxa"/>
            <w:gridSpan w:val="11"/>
            <w:shd w:val="clear" w:color="auto" w:fill="F7CAAC"/>
          </w:tcPr>
          <w:p w14:paraId="39775468" w14:textId="77777777" w:rsidR="008550CB" w:rsidRDefault="008550CB" w:rsidP="005B0900">
            <w:pPr>
              <w:rPr>
                <w:b/>
              </w:rPr>
            </w:pPr>
            <w:r>
              <w:rPr>
                <w:b/>
              </w:rPr>
              <w:t xml:space="preserve">Přehled o nejvýznamnější publikační a další tvůrčí činnosti nebo další profesní činnosti u odborníků z praxe vztahující se k zabezpečovaným předmětům </w:t>
            </w:r>
          </w:p>
        </w:tc>
      </w:tr>
      <w:tr w:rsidR="008550CB" w14:paraId="67535582" w14:textId="77777777" w:rsidTr="005B0900">
        <w:trPr>
          <w:trHeight w:val="2347"/>
        </w:trPr>
        <w:tc>
          <w:tcPr>
            <w:tcW w:w="9859" w:type="dxa"/>
            <w:gridSpan w:val="11"/>
          </w:tcPr>
          <w:p w14:paraId="11FDFD0C" w14:textId="308A0B82" w:rsidR="008550CB" w:rsidRPr="00FE4139" w:rsidRDefault="008550CB" w:rsidP="005B0900">
            <w:pPr>
              <w:pStyle w:val="ListParagraph1"/>
              <w:spacing w:after="0" w:line="240" w:lineRule="auto"/>
              <w:ind w:left="0"/>
              <w:rPr>
                <w:rFonts w:ascii="Times New Roman" w:hAnsi="Times New Roman"/>
                <w:sz w:val="20"/>
                <w:szCs w:val="20"/>
              </w:rPr>
            </w:pPr>
            <w:r w:rsidRPr="004B2854">
              <w:rPr>
                <w:rFonts w:ascii="Times New Roman" w:hAnsi="Times New Roman"/>
                <w:b/>
                <w:sz w:val="20"/>
                <w:szCs w:val="20"/>
              </w:rPr>
              <w:t>LUKÁŠ, L. (100 %)</w:t>
            </w:r>
            <w:r w:rsidRPr="00FE4139">
              <w:rPr>
                <w:rFonts w:ascii="Times New Roman" w:hAnsi="Times New Roman"/>
                <w:sz w:val="20"/>
                <w:szCs w:val="20"/>
              </w:rPr>
              <w:t xml:space="preserve"> </w:t>
            </w:r>
            <w:r w:rsidRPr="00FE4139">
              <w:rPr>
                <w:rFonts w:ascii="Times New Roman" w:hAnsi="Times New Roman"/>
                <w:i/>
                <w:sz w:val="20"/>
                <w:szCs w:val="20"/>
              </w:rPr>
              <w:t xml:space="preserve">Critical </w:t>
            </w:r>
            <w:del w:id="3380" w:author="Jiří Vojtěšek" w:date="2018-11-18T19:48:00Z">
              <w:r w:rsidRPr="00FE4139" w:rsidDel="00186EE2">
                <w:rPr>
                  <w:rFonts w:ascii="Times New Roman" w:hAnsi="Times New Roman"/>
                  <w:i/>
                  <w:sz w:val="20"/>
                  <w:szCs w:val="20"/>
                </w:rPr>
                <w:delText xml:space="preserve">infrastructure </w:delText>
              </w:r>
            </w:del>
            <w:ins w:id="3381" w:author="Jiří Vojtěšek" w:date="2018-11-18T19:48:00Z">
              <w:r w:rsidR="00186EE2">
                <w:rPr>
                  <w:rFonts w:ascii="Times New Roman" w:hAnsi="Times New Roman"/>
                  <w:i/>
                  <w:sz w:val="20"/>
                  <w:szCs w:val="20"/>
                </w:rPr>
                <w:t>I</w:t>
              </w:r>
              <w:r w:rsidR="00186EE2" w:rsidRPr="00FE4139">
                <w:rPr>
                  <w:rFonts w:ascii="Times New Roman" w:hAnsi="Times New Roman"/>
                  <w:i/>
                  <w:sz w:val="20"/>
                  <w:szCs w:val="20"/>
                </w:rPr>
                <w:t xml:space="preserve">nfrastructure </w:t>
              </w:r>
              <w:r w:rsidR="00186EE2">
                <w:rPr>
                  <w:rFonts w:ascii="Times New Roman" w:hAnsi="Times New Roman"/>
                  <w:i/>
                  <w:sz w:val="20"/>
                  <w:szCs w:val="20"/>
                </w:rPr>
                <w:t>P</w:t>
              </w:r>
            </w:ins>
            <w:del w:id="3382" w:author="Jiří Vojtěšek" w:date="2018-11-18T19:48:00Z">
              <w:r w:rsidRPr="00FE4139" w:rsidDel="00186EE2">
                <w:rPr>
                  <w:rFonts w:ascii="Times New Roman" w:hAnsi="Times New Roman"/>
                  <w:i/>
                  <w:sz w:val="20"/>
                  <w:szCs w:val="20"/>
                </w:rPr>
                <w:delText>p</w:delText>
              </w:r>
            </w:del>
            <w:r w:rsidRPr="00FE4139">
              <w:rPr>
                <w:rFonts w:ascii="Times New Roman" w:hAnsi="Times New Roman"/>
                <w:i/>
                <w:sz w:val="20"/>
                <w:szCs w:val="20"/>
              </w:rPr>
              <w:t xml:space="preserve">rotection  for </w:t>
            </w:r>
            <w:ins w:id="3383" w:author="Jiří Vojtěšek" w:date="2018-11-18T19:48:00Z">
              <w:r w:rsidR="00186EE2">
                <w:rPr>
                  <w:rFonts w:ascii="Times New Roman" w:hAnsi="Times New Roman"/>
                  <w:i/>
                  <w:sz w:val="20"/>
                  <w:szCs w:val="20"/>
                </w:rPr>
                <w:t>E</w:t>
              </w:r>
            </w:ins>
            <w:del w:id="3384" w:author="Jiří Vojtěšek" w:date="2018-11-18T19:48:00Z">
              <w:r w:rsidRPr="00FE4139" w:rsidDel="00186EE2">
                <w:rPr>
                  <w:rFonts w:ascii="Times New Roman" w:hAnsi="Times New Roman"/>
                  <w:i/>
                  <w:sz w:val="20"/>
                  <w:szCs w:val="20"/>
                </w:rPr>
                <w:delText>e</w:delText>
              </w:r>
            </w:del>
            <w:r w:rsidRPr="00FE4139">
              <w:rPr>
                <w:rFonts w:ascii="Times New Roman" w:hAnsi="Times New Roman"/>
                <w:i/>
                <w:sz w:val="20"/>
                <w:szCs w:val="20"/>
              </w:rPr>
              <w:t xml:space="preserve">nergy </w:t>
            </w:r>
            <w:ins w:id="3385" w:author="Jiří Vojtěšek" w:date="2018-11-18T19:48:00Z">
              <w:r w:rsidR="00186EE2">
                <w:rPr>
                  <w:rFonts w:ascii="Times New Roman" w:hAnsi="Times New Roman"/>
                  <w:i/>
                  <w:sz w:val="20"/>
                  <w:szCs w:val="20"/>
                </w:rPr>
                <w:t>S</w:t>
              </w:r>
            </w:ins>
            <w:del w:id="3386" w:author="Jiří Vojtěšek" w:date="2018-11-18T19:48:00Z">
              <w:r w:rsidRPr="00FE4139" w:rsidDel="00186EE2">
                <w:rPr>
                  <w:rFonts w:ascii="Times New Roman" w:hAnsi="Times New Roman"/>
                  <w:i/>
                  <w:sz w:val="20"/>
                  <w:szCs w:val="20"/>
                </w:rPr>
                <w:delText>s</w:delText>
              </w:r>
            </w:del>
            <w:r w:rsidRPr="00FE4139">
              <w:rPr>
                <w:rFonts w:ascii="Times New Roman" w:hAnsi="Times New Roman"/>
                <w:i/>
                <w:sz w:val="20"/>
                <w:szCs w:val="20"/>
              </w:rPr>
              <w:t>ecurity</w:t>
            </w:r>
            <w:r w:rsidRPr="00FE4139">
              <w:rPr>
                <w:rFonts w:ascii="Times New Roman" w:hAnsi="Times New Roman"/>
                <w:sz w:val="20"/>
                <w:szCs w:val="20"/>
              </w:rPr>
              <w:t>. Str. 567 -580.</w:t>
            </w:r>
            <w:r>
              <w:rPr>
                <w:rFonts w:ascii="Times New Roman" w:hAnsi="Times New Roman"/>
                <w:sz w:val="20"/>
                <w:szCs w:val="20"/>
              </w:rPr>
              <w:t xml:space="preserve"> In: </w:t>
            </w:r>
            <w:r w:rsidRPr="00FE4139">
              <w:rPr>
                <w:rFonts w:ascii="Times New Roman" w:hAnsi="Times New Roman"/>
                <w:sz w:val="20"/>
                <w:szCs w:val="20"/>
              </w:rPr>
              <w:t xml:space="preserve">Majer, M., Ondrejcák, R., Tarasovič, V., Valášek, T.: </w:t>
            </w:r>
            <w:r w:rsidRPr="00FE4139">
              <w:rPr>
                <w:rFonts w:ascii="Times New Roman" w:hAnsi="Times New Roman"/>
                <w:i/>
                <w:sz w:val="20"/>
                <w:szCs w:val="20"/>
              </w:rPr>
              <w:t>Panorama of global security environment 2011</w:t>
            </w:r>
            <w:r w:rsidRPr="00FE4139">
              <w:rPr>
                <w:rFonts w:ascii="Times New Roman" w:hAnsi="Times New Roman"/>
                <w:sz w:val="20"/>
                <w:szCs w:val="20"/>
              </w:rPr>
              <w:t xml:space="preserve">. Bratislava : CENAA, 2011. </w:t>
            </w:r>
            <w:r>
              <w:rPr>
                <w:rFonts w:ascii="Times New Roman" w:hAnsi="Times New Roman"/>
                <w:sz w:val="20"/>
                <w:szCs w:val="20"/>
              </w:rPr>
              <w:t>717 str. ISBN 978-80-970041-9-4.</w:t>
            </w:r>
          </w:p>
          <w:p w14:paraId="57E170B4" w14:textId="77777777" w:rsidR="008550CB" w:rsidRPr="00FE4139" w:rsidRDefault="008550CB" w:rsidP="005B0900">
            <w:pPr>
              <w:widowControl w:val="0"/>
              <w:autoSpaceDE w:val="0"/>
              <w:autoSpaceDN w:val="0"/>
              <w:adjustRightInd w:val="0"/>
              <w:ind w:left="180" w:hanging="180"/>
            </w:pPr>
            <w:r w:rsidRPr="004B2854">
              <w:rPr>
                <w:b/>
              </w:rPr>
              <w:t>LUKÁŠ, L. (100 %)</w:t>
            </w:r>
            <w:r>
              <w:rPr>
                <w:b/>
              </w:rPr>
              <w:t>.</w:t>
            </w:r>
            <w:r w:rsidRPr="00FE4139">
              <w:t xml:space="preserve"> </w:t>
            </w:r>
            <w:r w:rsidRPr="00FE4139">
              <w:rPr>
                <w:i/>
              </w:rPr>
              <w:t>Bezpečnostní technologie, systémy a management</w:t>
            </w:r>
            <w:r>
              <w:t>. 1. – 5. díl. Zlín: VeRBuM, 2011 – 2015.</w:t>
            </w:r>
          </w:p>
          <w:p w14:paraId="7EAD7DD5" w14:textId="435D4CFF" w:rsidR="008550CB" w:rsidRDefault="008550CB" w:rsidP="005B0900">
            <w:r w:rsidRPr="004B2854">
              <w:rPr>
                <w:b/>
              </w:rPr>
              <w:t>LUKÁŠ, L. (100 %)</w:t>
            </w:r>
            <w:r>
              <w:t xml:space="preserve">. </w:t>
            </w:r>
            <w:r w:rsidRPr="00186EE2">
              <w:rPr>
                <w:rPrChange w:id="3387" w:author="Jiří Vojtěšek" w:date="2018-11-18T19:49:00Z">
                  <w:rPr>
                    <w:i/>
                  </w:rPr>
                </w:rPrChange>
              </w:rPr>
              <w:t xml:space="preserve">Risk </w:t>
            </w:r>
            <w:ins w:id="3388" w:author="Jiří Vojtěšek" w:date="2018-11-18T19:48:00Z">
              <w:r w:rsidR="00186EE2" w:rsidRPr="00186EE2">
                <w:rPr>
                  <w:rPrChange w:id="3389" w:author="Jiří Vojtěšek" w:date="2018-11-18T19:49:00Z">
                    <w:rPr>
                      <w:i/>
                    </w:rPr>
                  </w:rPrChange>
                </w:rPr>
                <w:t>M</w:t>
              </w:r>
            </w:ins>
            <w:del w:id="3390" w:author="Jiří Vojtěšek" w:date="2018-11-18T19:48:00Z">
              <w:r w:rsidRPr="00186EE2" w:rsidDel="00186EE2">
                <w:rPr>
                  <w:rPrChange w:id="3391" w:author="Jiří Vojtěšek" w:date="2018-11-18T19:49:00Z">
                    <w:rPr>
                      <w:i/>
                    </w:rPr>
                  </w:rPrChange>
                </w:rPr>
                <w:delText>m</w:delText>
              </w:r>
            </w:del>
            <w:r w:rsidRPr="00186EE2">
              <w:rPr>
                <w:rPrChange w:id="3392" w:author="Jiří Vojtěšek" w:date="2018-11-18T19:49:00Z">
                  <w:rPr>
                    <w:i/>
                  </w:rPr>
                </w:rPrChange>
              </w:rPr>
              <w:t xml:space="preserve">anagement in </w:t>
            </w:r>
            <w:ins w:id="3393" w:author="Jiří Vojtěšek" w:date="2018-11-18T19:49:00Z">
              <w:r w:rsidR="00186EE2" w:rsidRPr="00186EE2">
                <w:rPr>
                  <w:rPrChange w:id="3394" w:author="Jiří Vojtěšek" w:date="2018-11-18T19:49:00Z">
                    <w:rPr>
                      <w:i/>
                    </w:rPr>
                  </w:rPrChange>
                </w:rPr>
                <w:t>M</w:t>
              </w:r>
            </w:ins>
            <w:del w:id="3395" w:author="Jiří Vojtěšek" w:date="2018-11-18T19:49:00Z">
              <w:r w:rsidRPr="00186EE2" w:rsidDel="00186EE2">
                <w:rPr>
                  <w:rPrChange w:id="3396" w:author="Jiří Vojtěšek" w:date="2018-11-18T19:49:00Z">
                    <w:rPr>
                      <w:i/>
                    </w:rPr>
                  </w:rPrChange>
                </w:rPr>
                <w:delText>m</w:delText>
              </w:r>
            </w:del>
            <w:r w:rsidRPr="00186EE2">
              <w:rPr>
                <w:rPrChange w:id="3397" w:author="Jiří Vojtěšek" w:date="2018-11-18T19:49:00Z">
                  <w:rPr>
                    <w:i/>
                  </w:rPr>
                </w:rPrChange>
              </w:rPr>
              <w:t xml:space="preserve">ilitary </w:t>
            </w:r>
            <w:ins w:id="3398" w:author="Jiří Vojtěšek" w:date="2018-11-18T19:49:00Z">
              <w:r w:rsidR="00186EE2" w:rsidRPr="00186EE2">
                <w:rPr>
                  <w:rPrChange w:id="3399" w:author="Jiří Vojtěšek" w:date="2018-11-18T19:49:00Z">
                    <w:rPr>
                      <w:i/>
                    </w:rPr>
                  </w:rPrChange>
                </w:rPr>
                <w:t>M</w:t>
              </w:r>
            </w:ins>
            <w:del w:id="3400" w:author="Jiří Vojtěšek" w:date="2018-11-18T19:49:00Z">
              <w:r w:rsidRPr="00186EE2" w:rsidDel="00186EE2">
                <w:rPr>
                  <w:rPrChange w:id="3401" w:author="Jiří Vojtěšek" w:date="2018-11-18T19:49:00Z">
                    <w:rPr>
                      <w:i/>
                    </w:rPr>
                  </w:rPrChange>
                </w:rPr>
                <w:delText>m</w:delText>
              </w:r>
            </w:del>
            <w:r w:rsidRPr="00186EE2">
              <w:rPr>
                <w:rPrChange w:id="3402" w:author="Jiří Vojtěšek" w:date="2018-11-18T19:49:00Z">
                  <w:rPr>
                    <w:i/>
                  </w:rPr>
                </w:rPrChange>
              </w:rPr>
              <w:t xml:space="preserve">obile </w:t>
            </w:r>
            <w:ins w:id="3403" w:author="Jiří Vojtěšek" w:date="2018-11-18T19:49:00Z">
              <w:r w:rsidR="00186EE2" w:rsidRPr="00186EE2">
                <w:rPr>
                  <w:rPrChange w:id="3404" w:author="Jiří Vojtěšek" w:date="2018-11-18T19:49:00Z">
                    <w:rPr>
                      <w:i/>
                    </w:rPr>
                  </w:rPrChange>
                </w:rPr>
                <w:t>C</w:t>
              </w:r>
            </w:ins>
            <w:del w:id="3405" w:author="Jiří Vojtěšek" w:date="2018-11-18T19:49:00Z">
              <w:r w:rsidRPr="00186EE2" w:rsidDel="00186EE2">
                <w:rPr>
                  <w:rPrChange w:id="3406" w:author="Jiří Vojtěšek" w:date="2018-11-18T19:49:00Z">
                    <w:rPr>
                      <w:i/>
                    </w:rPr>
                  </w:rPrChange>
                </w:rPr>
                <w:delText>c</w:delText>
              </w:r>
            </w:del>
            <w:r w:rsidRPr="00186EE2">
              <w:rPr>
                <w:rPrChange w:id="3407" w:author="Jiří Vojtěšek" w:date="2018-11-18T19:49:00Z">
                  <w:rPr>
                    <w:i/>
                  </w:rPr>
                </w:rPrChange>
              </w:rPr>
              <w:t>ommunications</w:t>
            </w:r>
            <w:r w:rsidRPr="00186EE2">
              <w:rPr>
                <w:i/>
              </w:rPr>
              <w:t>.</w:t>
            </w:r>
            <w:r w:rsidRPr="00186EE2">
              <w:rPr>
                <w:i/>
                <w:rPrChange w:id="3408" w:author="Jiří Vojtěšek" w:date="2018-11-18T19:49:00Z">
                  <w:rPr/>
                </w:rPrChange>
              </w:rPr>
              <w:t xml:space="preserve"> International Journal of  Mathematics and Computers in Simulation</w:t>
            </w:r>
            <w:r>
              <w:t xml:space="preserve">, </w:t>
            </w:r>
            <w:r>
              <w:rPr>
                <w:color w:val="000000"/>
              </w:rPr>
              <w:t>Volume 9, 2015, pp.</w:t>
            </w:r>
            <w:r>
              <w:t xml:space="preserve"> 119-126 ISSN: 1998-0159.</w:t>
            </w:r>
          </w:p>
          <w:p w14:paraId="60C1496A" w14:textId="77777777" w:rsidR="008550CB" w:rsidRDefault="008550CB" w:rsidP="005B0900">
            <w:r w:rsidRPr="004B2854">
              <w:rPr>
                <w:b/>
              </w:rPr>
              <w:t>LUKÁŠ, L. (100 %)</w:t>
            </w:r>
            <w:r w:rsidRPr="00770425">
              <w:t xml:space="preserve">. </w:t>
            </w:r>
            <w:r w:rsidRPr="00186EE2">
              <w:rPr>
                <w:rPrChange w:id="3409" w:author="Jiří Vojtěšek" w:date="2018-11-18T19:49:00Z">
                  <w:rPr>
                    <w:i/>
                  </w:rPr>
                </w:rPrChange>
              </w:rPr>
              <w:t>Theoretical Sources for a Theory of Safety and Security</w:t>
            </w:r>
            <w:r w:rsidRPr="00186EE2">
              <w:t>.</w:t>
            </w:r>
            <w:r w:rsidRPr="00770425">
              <w:t xml:space="preserve"> </w:t>
            </w:r>
            <w:r w:rsidRPr="00186EE2">
              <w:rPr>
                <w:i/>
                <w:rPrChange w:id="3410" w:author="Jiří Vojtěšek" w:date="2018-11-18T19:49:00Z">
                  <w:rPr/>
                </w:rPrChange>
              </w:rPr>
              <w:t>Sborník konference SECURWARE 2016</w:t>
            </w:r>
            <w:r>
              <w:t>.</w:t>
            </w:r>
            <w:r w:rsidRPr="00770425">
              <w:t xml:space="preserve"> </w:t>
            </w:r>
            <w:r>
              <w:t xml:space="preserve"> 24 </w:t>
            </w:r>
            <w:r w:rsidRPr="00770425">
              <w:t>-</w:t>
            </w:r>
            <w:r>
              <w:t xml:space="preserve"> </w:t>
            </w:r>
            <w:r w:rsidRPr="00770425">
              <w:t xml:space="preserve">28. </w:t>
            </w:r>
            <w:r>
              <w:t>č</w:t>
            </w:r>
            <w:r w:rsidRPr="00770425">
              <w:t>ervence 2016,</w:t>
            </w:r>
            <w:r>
              <w:t xml:space="preserve"> </w:t>
            </w:r>
            <w:r w:rsidRPr="00770425">
              <w:t>IARIA  Nice  pp. 146 – 150. ISBN 978-1-61208-493-0</w:t>
            </w:r>
          </w:p>
          <w:p w14:paraId="722A5D38" w14:textId="77777777" w:rsidR="008550CB" w:rsidRPr="00FE4139" w:rsidRDefault="008550CB" w:rsidP="005B0900">
            <w:pPr>
              <w:widowControl w:val="0"/>
              <w:autoSpaceDE w:val="0"/>
              <w:autoSpaceDN w:val="0"/>
              <w:adjustRightInd w:val="0"/>
              <w:ind w:left="180" w:hanging="180"/>
            </w:pPr>
            <w:r w:rsidRPr="004B2854">
              <w:rPr>
                <w:b/>
              </w:rPr>
              <w:t>LUKÁŠ, L. (100 %)</w:t>
            </w:r>
            <w:r w:rsidRPr="00FE4139">
              <w:t xml:space="preserve">. </w:t>
            </w:r>
            <w:r w:rsidRPr="00FE4139">
              <w:rPr>
                <w:i/>
              </w:rPr>
              <w:t>Teorie bezpečnosti</w:t>
            </w:r>
            <w:r>
              <w:t xml:space="preserve"> I. Zlín: Radim Bačuvčík - VeRBuM, 2017. </w:t>
            </w:r>
            <w:r w:rsidRPr="00FE4139">
              <w:t>ISBN 978-80-87500-89-7.</w:t>
            </w:r>
          </w:p>
          <w:p w14:paraId="5E4714E5" w14:textId="77777777" w:rsidR="008550CB" w:rsidRDefault="008550CB" w:rsidP="005B0900">
            <w:pPr>
              <w:widowControl w:val="0"/>
              <w:autoSpaceDE w:val="0"/>
              <w:autoSpaceDN w:val="0"/>
              <w:adjustRightInd w:val="0"/>
              <w:ind w:left="180" w:hanging="180"/>
            </w:pPr>
          </w:p>
          <w:p w14:paraId="67F9703A" w14:textId="77777777" w:rsidR="008550CB" w:rsidRPr="00770425" w:rsidRDefault="008550CB" w:rsidP="005B0900">
            <w:r>
              <w:t>Manažer projektu bezpečnostního výzkumu VG20112014067 Systém hodnocení odolnosti prvků a sítí vybraných oblastí kritické infrastruktury.</w:t>
            </w:r>
          </w:p>
        </w:tc>
      </w:tr>
      <w:tr w:rsidR="008550CB" w14:paraId="5527AA00" w14:textId="77777777" w:rsidTr="005B0900">
        <w:trPr>
          <w:trHeight w:val="218"/>
        </w:trPr>
        <w:tc>
          <w:tcPr>
            <w:tcW w:w="9859" w:type="dxa"/>
            <w:gridSpan w:val="11"/>
            <w:shd w:val="clear" w:color="auto" w:fill="F7CAAC"/>
          </w:tcPr>
          <w:p w14:paraId="03044069" w14:textId="77777777" w:rsidR="008550CB" w:rsidRDefault="008550CB" w:rsidP="005B0900">
            <w:pPr>
              <w:rPr>
                <w:b/>
              </w:rPr>
            </w:pPr>
            <w:r>
              <w:rPr>
                <w:b/>
              </w:rPr>
              <w:t>Působení v zahraničí</w:t>
            </w:r>
          </w:p>
        </w:tc>
      </w:tr>
      <w:tr w:rsidR="008550CB" w14:paraId="52A5E4EB" w14:textId="77777777" w:rsidTr="005B0900">
        <w:trPr>
          <w:trHeight w:val="328"/>
        </w:trPr>
        <w:tc>
          <w:tcPr>
            <w:tcW w:w="9859" w:type="dxa"/>
            <w:gridSpan w:val="11"/>
          </w:tcPr>
          <w:p w14:paraId="5C0590E5" w14:textId="699610BA" w:rsidR="00950C41" w:rsidRPr="00950C41" w:rsidRDefault="00950C41" w:rsidP="00950C41">
            <w:pPr>
              <w:rPr>
                <w:ins w:id="3411" w:author="Milan Navrátil" w:date="2018-10-31T19:35:00Z"/>
                <w:rPrChange w:id="3412" w:author="Milan Navrátil" w:date="2018-10-31T19:35:00Z">
                  <w:rPr>
                    <w:ins w:id="3413" w:author="Milan Navrátil" w:date="2018-10-31T19:35:00Z"/>
                    <w:b/>
                  </w:rPr>
                </w:rPrChange>
              </w:rPr>
            </w:pPr>
            <w:ins w:id="3414" w:author="Milan Navrátil" w:date="2018-10-31T19:35:00Z">
              <w:r w:rsidRPr="00950C41">
                <w:rPr>
                  <w:rPrChange w:id="3415" w:author="Milan Navrátil" w:date="2018-10-31T19:35:00Z">
                    <w:rPr>
                      <w:b/>
                    </w:rPr>
                  </w:rPrChange>
                </w:rPr>
                <w:t>1998, 1999, 2000: Workshop Combined Endeavor Baumholder, SRN - odborn</w:t>
              </w:r>
            </w:ins>
            <w:ins w:id="3416" w:author="Milan Navrátil" w:date="2018-11-14T11:48:00Z">
              <w:r w:rsidR="00A711D1">
                <w:t>á</w:t>
              </w:r>
            </w:ins>
            <w:ins w:id="3417" w:author="Milan Navrátil" w:date="2018-10-31T19:35:00Z">
              <w:r w:rsidRPr="00950C41">
                <w:rPr>
                  <w:rPrChange w:id="3418" w:author="Milan Navrátil" w:date="2018-10-31T19:35:00Z">
                    <w:rPr>
                      <w:b/>
                    </w:rPr>
                  </w:rPrChange>
                </w:rPr>
                <w:t xml:space="preserve"> stáž</w:t>
              </w:r>
            </w:ins>
            <w:ins w:id="3419" w:author="Milan Navrátil" w:date="2018-11-14T11:48:00Z">
              <w:r w:rsidR="00A711D1">
                <w:t xml:space="preserve"> v délce 1 měsíc</w:t>
              </w:r>
            </w:ins>
          </w:p>
          <w:p w14:paraId="5C947CE7" w14:textId="4F9215DD" w:rsidR="00950C41" w:rsidRPr="00950C41" w:rsidRDefault="00950C41" w:rsidP="00950C41">
            <w:pPr>
              <w:rPr>
                <w:ins w:id="3420" w:author="Milan Navrátil" w:date="2018-10-31T19:35:00Z"/>
                <w:rPrChange w:id="3421" w:author="Milan Navrátil" w:date="2018-10-31T19:35:00Z">
                  <w:rPr>
                    <w:ins w:id="3422" w:author="Milan Navrátil" w:date="2018-10-31T19:35:00Z"/>
                    <w:b/>
                  </w:rPr>
                </w:rPrChange>
              </w:rPr>
            </w:pPr>
            <w:ins w:id="3423" w:author="Milan Navrátil" w:date="2018-10-31T19:35:00Z">
              <w:r w:rsidRPr="00950C41">
                <w:rPr>
                  <w:rPrChange w:id="3424" w:author="Milan Navrátil" w:date="2018-10-31T19:35:00Z">
                    <w:rPr>
                      <w:b/>
                    </w:rPr>
                  </w:rPrChange>
                </w:rPr>
                <w:t xml:space="preserve">1999: German Army Signal School Feldafing, SRN - </w:t>
              </w:r>
            </w:ins>
            <w:ins w:id="3425" w:author="Milan Navrátil" w:date="2018-11-14T11:48:00Z">
              <w:r w:rsidR="00A711D1" w:rsidRPr="008150DE">
                <w:t>odborn</w:t>
              </w:r>
              <w:r w:rsidR="00A711D1">
                <w:t>á</w:t>
              </w:r>
              <w:r w:rsidR="00A711D1" w:rsidRPr="008150DE">
                <w:t xml:space="preserve"> stáž</w:t>
              </w:r>
              <w:r w:rsidR="00A711D1">
                <w:t xml:space="preserve"> v délce 1 měsíc</w:t>
              </w:r>
            </w:ins>
          </w:p>
          <w:p w14:paraId="772ED0E7" w14:textId="77777777" w:rsidR="00A711D1" w:rsidRDefault="00950C41" w:rsidP="00950C41">
            <w:pPr>
              <w:rPr>
                <w:ins w:id="3426" w:author="Milan Navrátil" w:date="2018-11-14T11:48:00Z"/>
              </w:rPr>
            </w:pPr>
            <w:ins w:id="3427" w:author="Milan Navrátil" w:date="2018-10-31T19:35:00Z">
              <w:r w:rsidRPr="00950C41">
                <w:rPr>
                  <w:rPrChange w:id="3428" w:author="Milan Navrátil" w:date="2018-10-31T19:35:00Z">
                    <w:rPr>
                      <w:b/>
                    </w:rPr>
                  </w:rPrChange>
                </w:rPr>
                <w:t xml:space="preserve">2000: U. S. Army Signal Center Ford Gordon, USA - </w:t>
              </w:r>
            </w:ins>
            <w:ins w:id="3429" w:author="Milan Navrátil" w:date="2018-11-14T11:48:00Z">
              <w:r w:rsidR="00A711D1" w:rsidRPr="008150DE">
                <w:t>odborn</w:t>
              </w:r>
              <w:r w:rsidR="00A711D1">
                <w:t>á</w:t>
              </w:r>
              <w:r w:rsidR="00A711D1" w:rsidRPr="008150DE">
                <w:t xml:space="preserve"> stáž</w:t>
              </w:r>
              <w:r w:rsidR="00A711D1">
                <w:t xml:space="preserve"> v délce 1 měsíc</w:t>
              </w:r>
              <w:r w:rsidR="00A711D1" w:rsidRPr="00A711D1">
                <w:t xml:space="preserve"> </w:t>
              </w:r>
            </w:ins>
          </w:p>
          <w:p w14:paraId="6DB1A222" w14:textId="5D04A7E2" w:rsidR="008550CB" w:rsidRPr="00A711D1" w:rsidRDefault="00950C41" w:rsidP="00950C41">
            <w:pPr>
              <w:rPr>
                <w:rPrChange w:id="3430" w:author="Milan Navrátil" w:date="2018-11-14T11:49:00Z">
                  <w:rPr>
                    <w:b/>
                  </w:rPr>
                </w:rPrChange>
              </w:rPr>
            </w:pPr>
            <w:ins w:id="3431" w:author="Milan Navrátil" w:date="2018-10-31T19:35:00Z">
              <w:r w:rsidRPr="00950C41">
                <w:rPr>
                  <w:rPrChange w:id="3432" w:author="Milan Navrátil" w:date="2018-10-31T19:35:00Z">
                    <w:rPr>
                      <w:b/>
                    </w:rPr>
                  </w:rPrChange>
                </w:rPr>
                <w:t xml:space="preserve">2000: Danish Army Signal School Fredericia, Dánsko - </w:t>
              </w:r>
            </w:ins>
            <w:ins w:id="3433" w:author="Milan Navrátil" w:date="2018-11-14T11:48:00Z">
              <w:r w:rsidR="00A711D1" w:rsidRPr="008150DE">
                <w:t>odborn</w:t>
              </w:r>
              <w:r w:rsidR="00A711D1">
                <w:t>á</w:t>
              </w:r>
              <w:r w:rsidR="00A711D1" w:rsidRPr="008150DE">
                <w:t xml:space="preserve"> stáž</w:t>
              </w:r>
              <w:r w:rsidR="00A711D1">
                <w:t xml:space="preserve"> v délce 1 měsíc</w:t>
              </w:r>
            </w:ins>
          </w:p>
        </w:tc>
      </w:tr>
      <w:tr w:rsidR="008550CB" w14:paraId="378F10DD" w14:textId="77777777" w:rsidTr="005B0900">
        <w:trPr>
          <w:cantSplit/>
          <w:trHeight w:val="470"/>
        </w:trPr>
        <w:tc>
          <w:tcPr>
            <w:tcW w:w="2518" w:type="dxa"/>
            <w:shd w:val="clear" w:color="auto" w:fill="F7CAAC"/>
          </w:tcPr>
          <w:p w14:paraId="414BDADF" w14:textId="77777777" w:rsidR="008550CB" w:rsidRDefault="008550CB" w:rsidP="005B0900">
            <w:pPr>
              <w:rPr>
                <w:b/>
              </w:rPr>
            </w:pPr>
            <w:r>
              <w:rPr>
                <w:b/>
              </w:rPr>
              <w:t xml:space="preserve">Podpis </w:t>
            </w:r>
          </w:p>
        </w:tc>
        <w:tc>
          <w:tcPr>
            <w:tcW w:w="4536" w:type="dxa"/>
            <w:gridSpan w:val="5"/>
          </w:tcPr>
          <w:p w14:paraId="16186C24" w14:textId="77777777" w:rsidR="008550CB" w:rsidRDefault="008550CB" w:rsidP="005B0900"/>
        </w:tc>
        <w:tc>
          <w:tcPr>
            <w:tcW w:w="786" w:type="dxa"/>
            <w:gridSpan w:val="2"/>
            <w:shd w:val="clear" w:color="auto" w:fill="F7CAAC"/>
          </w:tcPr>
          <w:p w14:paraId="41F94D5C" w14:textId="77777777" w:rsidR="008550CB" w:rsidRDefault="008550CB" w:rsidP="005B0900">
            <w:r>
              <w:rPr>
                <w:b/>
              </w:rPr>
              <w:t>datum</w:t>
            </w:r>
          </w:p>
        </w:tc>
        <w:tc>
          <w:tcPr>
            <w:tcW w:w="2019" w:type="dxa"/>
            <w:gridSpan w:val="3"/>
          </w:tcPr>
          <w:p w14:paraId="1419A9AD" w14:textId="0029A9CC" w:rsidR="008550CB" w:rsidRDefault="008550CB" w:rsidP="005B0900">
            <w:r>
              <w:t>28. 8. 2018</w:t>
            </w:r>
          </w:p>
        </w:tc>
      </w:tr>
    </w:tbl>
    <w:p w14:paraId="0686BEE9" w14:textId="77777777" w:rsidR="008550CB" w:rsidRDefault="008550CB" w:rsidP="008550CB"/>
    <w:p w14:paraId="7A56B533" w14:textId="77777777" w:rsidR="008550CB" w:rsidRDefault="008550CB" w:rsidP="008550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50CB" w14:paraId="1FDD9B70" w14:textId="77777777" w:rsidTr="005B0900">
        <w:tc>
          <w:tcPr>
            <w:tcW w:w="9859" w:type="dxa"/>
            <w:gridSpan w:val="11"/>
            <w:tcBorders>
              <w:bottom w:val="double" w:sz="4" w:space="0" w:color="auto"/>
            </w:tcBorders>
            <w:shd w:val="clear" w:color="auto" w:fill="BDD6EE"/>
          </w:tcPr>
          <w:p w14:paraId="6B726D72" w14:textId="23F31E31" w:rsidR="008550CB" w:rsidRDefault="008550CB" w:rsidP="005B0900">
            <w:pPr>
              <w:tabs>
                <w:tab w:val="right" w:pos="9458"/>
              </w:tabs>
              <w:rPr>
                <w:b/>
                <w:sz w:val="28"/>
              </w:rPr>
            </w:pPr>
            <w:r>
              <w:rPr>
                <w:b/>
                <w:sz w:val="28"/>
              </w:rPr>
              <w:lastRenderedPageBreak/>
              <w:t>C-I – Personální zabezpečení</w:t>
            </w:r>
            <w:r>
              <w:rPr>
                <w:b/>
                <w:sz w:val="28"/>
              </w:rPr>
              <w:tab/>
            </w:r>
            <w:r w:rsidRPr="00E14028">
              <w:rPr>
                <w:rStyle w:val="Odkazintenzivn"/>
              </w:rPr>
              <w:fldChar w:fldCharType="begin"/>
            </w:r>
            <w:r w:rsidRPr="00E14028">
              <w:rPr>
                <w:rStyle w:val="Odkazintenzivn"/>
              </w:rPr>
              <w:instrText xml:space="preserve"> REF AabecedniSeznam \h  \* MERGEFORMAT </w:instrText>
            </w:r>
            <w:r w:rsidRPr="00E14028">
              <w:rPr>
                <w:rStyle w:val="Odkazintenzivn"/>
              </w:rPr>
            </w:r>
            <w:r w:rsidRPr="00E14028">
              <w:rPr>
                <w:rStyle w:val="Odkazintenzivn"/>
              </w:rPr>
              <w:fldChar w:fldCharType="separate"/>
            </w:r>
            <w:r w:rsidR="00FB06C4" w:rsidRPr="00FB06C4">
              <w:rPr>
                <w:rStyle w:val="Odkazintenzivn"/>
              </w:rPr>
              <w:t>Abecední seznam</w:t>
            </w:r>
            <w:r w:rsidRPr="00E14028">
              <w:rPr>
                <w:rStyle w:val="Odkazintenzivn"/>
              </w:rPr>
              <w:fldChar w:fldCharType="end"/>
            </w:r>
          </w:p>
        </w:tc>
      </w:tr>
      <w:tr w:rsidR="008550CB" w14:paraId="1C1D4AAC" w14:textId="77777777" w:rsidTr="005B0900">
        <w:tc>
          <w:tcPr>
            <w:tcW w:w="2518" w:type="dxa"/>
            <w:tcBorders>
              <w:top w:val="double" w:sz="4" w:space="0" w:color="auto"/>
            </w:tcBorders>
            <w:shd w:val="clear" w:color="auto" w:fill="F7CAAC"/>
          </w:tcPr>
          <w:p w14:paraId="13A0D641" w14:textId="77777777" w:rsidR="008550CB" w:rsidRDefault="008550CB" w:rsidP="005B0900">
            <w:pPr>
              <w:rPr>
                <w:b/>
              </w:rPr>
            </w:pPr>
            <w:r>
              <w:rPr>
                <w:b/>
              </w:rPr>
              <w:t>Vysoká škola</w:t>
            </w:r>
          </w:p>
        </w:tc>
        <w:tc>
          <w:tcPr>
            <w:tcW w:w="7341" w:type="dxa"/>
            <w:gridSpan w:val="10"/>
          </w:tcPr>
          <w:p w14:paraId="1C4848CB" w14:textId="77777777" w:rsidR="008550CB" w:rsidRDefault="008550CB" w:rsidP="005B0900">
            <w:r>
              <w:t>Univerzita Tomáše Bati ve Zlíně</w:t>
            </w:r>
          </w:p>
        </w:tc>
      </w:tr>
      <w:tr w:rsidR="008550CB" w14:paraId="3A15910B" w14:textId="77777777" w:rsidTr="005B0900">
        <w:tc>
          <w:tcPr>
            <w:tcW w:w="2518" w:type="dxa"/>
            <w:shd w:val="clear" w:color="auto" w:fill="F7CAAC"/>
          </w:tcPr>
          <w:p w14:paraId="2AC6616E" w14:textId="77777777" w:rsidR="008550CB" w:rsidRDefault="008550CB" w:rsidP="005B0900">
            <w:pPr>
              <w:rPr>
                <w:b/>
              </w:rPr>
            </w:pPr>
            <w:r>
              <w:rPr>
                <w:b/>
              </w:rPr>
              <w:t>Součást vysoké školy</w:t>
            </w:r>
          </w:p>
        </w:tc>
        <w:tc>
          <w:tcPr>
            <w:tcW w:w="7341" w:type="dxa"/>
            <w:gridSpan w:val="10"/>
          </w:tcPr>
          <w:p w14:paraId="1794949A" w14:textId="77777777" w:rsidR="008550CB" w:rsidRDefault="008550CB" w:rsidP="005B0900">
            <w:r>
              <w:t>Fakulta aplikované informatiky</w:t>
            </w:r>
          </w:p>
        </w:tc>
      </w:tr>
      <w:tr w:rsidR="008550CB" w14:paraId="3EE4D3EB" w14:textId="77777777" w:rsidTr="005B0900">
        <w:tc>
          <w:tcPr>
            <w:tcW w:w="2518" w:type="dxa"/>
            <w:shd w:val="clear" w:color="auto" w:fill="F7CAAC"/>
          </w:tcPr>
          <w:p w14:paraId="686A1634" w14:textId="77777777" w:rsidR="008550CB" w:rsidRDefault="008550CB" w:rsidP="005B0900">
            <w:pPr>
              <w:rPr>
                <w:b/>
              </w:rPr>
            </w:pPr>
            <w:r>
              <w:rPr>
                <w:b/>
              </w:rPr>
              <w:t>Název studijního programu</w:t>
            </w:r>
          </w:p>
        </w:tc>
        <w:tc>
          <w:tcPr>
            <w:tcW w:w="7341" w:type="dxa"/>
            <w:gridSpan w:val="10"/>
          </w:tcPr>
          <w:p w14:paraId="48E2C678" w14:textId="77777777" w:rsidR="008550CB" w:rsidRDefault="008550CB" w:rsidP="005B0900">
            <w:r>
              <w:t>Bezpečnostní technologie, systémy a management</w:t>
            </w:r>
          </w:p>
        </w:tc>
      </w:tr>
      <w:tr w:rsidR="008550CB" w14:paraId="41445013" w14:textId="77777777" w:rsidTr="005B0900">
        <w:tc>
          <w:tcPr>
            <w:tcW w:w="2518" w:type="dxa"/>
            <w:shd w:val="clear" w:color="auto" w:fill="F7CAAC"/>
          </w:tcPr>
          <w:p w14:paraId="6BA2AE8B" w14:textId="77777777" w:rsidR="008550CB" w:rsidRDefault="008550CB" w:rsidP="005B0900">
            <w:pPr>
              <w:rPr>
                <w:b/>
              </w:rPr>
            </w:pPr>
            <w:r>
              <w:rPr>
                <w:b/>
              </w:rPr>
              <w:t>Jméno a příjmení</w:t>
            </w:r>
          </w:p>
        </w:tc>
        <w:tc>
          <w:tcPr>
            <w:tcW w:w="4536" w:type="dxa"/>
            <w:gridSpan w:val="5"/>
          </w:tcPr>
          <w:p w14:paraId="5B0EF1F9" w14:textId="77777777" w:rsidR="008550CB" w:rsidRDefault="008550CB" w:rsidP="005B0900">
            <w:r>
              <w:t xml:space="preserve">Petr </w:t>
            </w:r>
            <w:bookmarkStart w:id="3434" w:name="aNeumann"/>
            <w:r>
              <w:t>Neumann</w:t>
            </w:r>
            <w:bookmarkEnd w:id="3434"/>
          </w:p>
        </w:tc>
        <w:tc>
          <w:tcPr>
            <w:tcW w:w="709" w:type="dxa"/>
            <w:shd w:val="clear" w:color="auto" w:fill="F7CAAC"/>
          </w:tcPr>
          <w:p w14:paraId="6765B173" w14:textId="77777777" w:rsidR="008550CB" w:rsidRDefault="008550CB" w:rsidP="005B0900">
            <w:pPr>
              <w:rPr>
                <w:b/>
              </w:rPr>
            </w:pPr>
            <w:r>
              <w:rPr>
                <w:b/>
              </w:rPr>
              <w:t>Tituly</w:t>
            </w:r>
          </w:p>
        </w:tc>
        <w:tc>
          <w:tcPr>
            <w:tcW w:w="2096" w:type="dxa"/>
            <w:gridSpan w:val="4"/>
          </w:tcPr>
          <w:p w14:paraId="43557A5E" w14:textId="77777777" w:rsidR="008550CB" w:rsidRDefault="008550CB" w:rsidP="005B0900">
            <w:r>
              <w:t>Ing., Ph.D.</w:t>
            </w:r>
          </w:p>
        </w:tc>
      </w:tr>
      <w:tr w:rsidR="008550CB" w14:paraId="0CBEAEBF" w14:textId="77777777" w:rsidTr="005B0900">
        <w:tc>
          <w:tcPr>
            <w:tcW w:w="2518" w:type="dxa"/>
            <w:shd w:val="clear" w:color="auto" w:fill="F7CAAC"/>
          </w:tcPr>
          <w:p w14:paraId="74C0C044" w14:textId="77777777" w:rsidR="008550CB" w:rsidRDefault="008550CB" w:rsidP="005B0900">
            <w:pPr>
              <w:rPr>
                <w:b/>
              </w:rPr>
            </w:pPr>
            <w:r>
              <w:rPr>
                <w:b/>
              </w:rPr>
              <w:t>Rok narození</w:t>
            </w:r>
          </w:p>
        </w:tc>
        <w:tc>
          <w:tcPr>
            <w:tcW w:w="829" w:type="dxa"/>
          </w:tcPr>
          <w:p w14:paraId="219CE8F7" w14:textId="77777777" w:rsidR="008550CB" w:rsidRDefault="008550CB" w:rsidP="005B0900">
            <w:r>
              <w:t>1951</w:t>
            </w:r>
          </w:p>
        </w:tc>
        <w:tc>
          <w:tcPr>
            <w:tcW w:w="1721" w:type="dxa"/>
            <w:shd w:val="clear" w:color="auto" w:fill="F7CAAC"/>
          </w:tcPr>
          <w:p w14:paraId="1BA213BD" w14:textId="77777777" w:rsidR="008550CB" w:rsidRDefault="008550CB" w:rsidP="005B0900">
            <w:pPr>
              <w:rPr>
                <w:b/>
              </w:rPr>
            </w:pPr>
            <w:r>
              <w:rPr>
                <w:b/>
              </w:rPr>
              <w:t>typ vztahu k VŠ</w:t>
            </w:r>
          </w:p>
        </w:tc>
        <w:tc>
          <w:tcPr>
            <w:tcW w:w="992" w:type="dxa"/>
            <w:gridSpan w:val="2"/>
          </w:tcPr>
          <w:p w14:paraId="33DC027E" w14:textId="77777777" w:rsidR="008550CB" w:rsidRDefault="008550CB" w:rsidP="005B0900">
            <w:r>
              <w:t>pp.</w:t>
            </w:r>
          </w:p>
        </w:tc>
        <w:tc>
          <w:tcPr>
            <w:tcW w:w="994" w:type="dxa"/>
            <w:shd w:val="clear" w:color="auto" w:fill="F7CAAC"/>
          </w:tcPr>
          <w:p w14:paraId="1A586488" w14:textId="77777777" w:rsidR="008550CB" w:rsidRDefault="008550CB" w:rsidP="005B0900">
            <w:pPr>
              <w:rPr>
                <w:b/>
              </w:rPr>
            </w:pPr>
            <w:r>
              <w:rPr>
                <w:b/>
              </w:rPr>
              <w:t>rozsah</w:t>
            </w:r>
          </w:p>
        </w:tc>
        <w:tc>
          <w:tcPr>
            <w:tcW w:w="709" w:type="dxa"/>
          </w:tcPr>
          <w:p w14:paraId="4C157731" w14:textId="77777777" w:rsidR="008550CB" w:rsidRDefault="008550CB" w:rsidP="005B0900">
            <w:r>
              <w:t>32</w:t>
            </w:r>
          </w:p>
        </w:tc>
        <w:tc>
          <w:tcPr>
            <w:tcW w:w="709" w:type="dxa"/>
            <w:gridSpan w:val="2"/>
            <w:shd w:val="clear" w:color="auto" w:fill="F7CAAC"/>
          </w:tcPr>
          <w:p w14:paraId="6E8A7F12" w14:textId="77777777" w:rsidR="008550CB" w:rsidRDefault="008550CB" w:rsidP="005B0900">
            <w:pPr>
              <w:rPr>
                <w:b/>
              </w:rPr>
            </w:pPr>
            <w:r>
              <w:rPr>
                <w:b/>
              </w:rPr>
              <w:t>do kdy</w:t>
            </w:r>
          </w:p>
        </w:tc>
        <w:tc>
          <w:tcPr>
            <w:tcW w:w="1387" w:type="dxa"/>
            <w:gridSpan w:val="2"/>
          </w:tcPr>
          <w:p w14:paraId="5239C16F" w14:textId="77777777" w:rsidR="008550CB" w:rsidRDefault="008550CB" w:rsidP="005B0900">
            <w:r>
              <w:t>N</w:t>
            </w:r>
          </w:p>
        </w:tc>
      </w:tr>
      <w:tr w:rsidR="008550CB" w14:paraId="77793DB4" w14:textId="77777777" w:rsidTr="005B0900">
        <w:tc>
          <w:tcPr>
            <w:tcW w:w="5068" w:type="dxa"/>
            <w:gridSpan w:val="3"/>
            <w:shd w:val="clear" w:color="auto" w:fill="F7CAAC"/>
          </w:tcPr>
          <w:p w14:paraId="0A428CB0" w14:textId="77777777" w:rsidR="008550CB" w:rsidRDefault="008550CB" w:rsidP="005B0900">
            <w:pPr>
              <w:rPr>
                <w:b/>
              </w:rPr>
            </w:pPr>
            <w:r>
              <w:rPr>
                <w:b/>
              </w:rPr>
              <w:t>Typ vztahu na součásti VŠ, která uskutečňuje st. program</w:t>
            </w:r>
          </w:p>
        </w:tc>
        <w:tc>
          <w:tcPr>
            <w:tcW w:w="992" w:type="dxa"/>
            <w:gridSpan w:val="2"/>
          </w:tcPr>
          <w:p w14:paraId="361BF15D" w14:textId="77777777" w:rsidR="008550CB" w:rsidRDefault="008550CB" w:rsidP="005B0900">
            <w:del w:id="3435" w:author="Milan Navrátil" w:date="2018-11-13T11:50:00Z">
              <w:r w:rsidDel="00713C47">
                <w:delText>pp.</w:delText>
              </w:r>
            </w:del>
          </w:p>
        </w:tc>
        <w:tc>
          <w:tcPr>
            <w:tcW w:w="994" w:type="dxa"/>
            <w:shd w:val="clear" w:color="auto" w:fill="F7CAAC"/>
          </w:tcPr>
          <w:p w14:paraId="690743D1" w14:textId="77777777" w:rsidR="008550CB" w:rsidRDefault="008550CB" w:rsidP="005B0900">
            <w:pPr>
              <w:rPr>
                <w:b/>
              </w:rPr>
            </w:pPr>
            <w:r>
              <w:rPr>
                <w:b/>
              </w:rPr>
              <w:t>rozsah</w:t>
            </w:r>
          </w:p>
        </w:tc>
        <w:tc>
          <w:tcPr>
            <w:tcW w:w="709" w:type="dxa"/>
          </w:tcPr>
          <w:p w14:paraId="56C18A42" w14:textId="77777777" w:rsidR="008550CB" w:rsidRDefault="008550CB" w:rsidP="005B0900">
            <w:del w:id="3436" w:author="Milan Navrátil" w:date="2018-11-13T11:50:00Z">
              <w:r w:rsidDel="00713C47">
                <w:delText>32</w:delText>
              </w:r>
            </w:del>
          </w:p>
        </w:tc>
        <w:tc>
          <w:tcPr>
            <w:tcW w:w="709" w:type="dxa"/>
            <w:gridSpan w:val="2"/>
            <w:shd w:val="clear" w:color="auto" w:fill="F7CAAC"/>
          </w:tcPr>
          <w:p w14:paraId="59E1DDF1" w14:textId="77777777" w:rsidR="008550CB" w:rsidRDefault="008550CB" w:rsidP="005B0900">
            <w:pPr>
              <w:rPr>
                <w:b/>
              </w:rPr>
            </w:pPr>
            <w:r>
              <w:rPr>
                <w:b/>
              </w:rPr>
              <w:t>do kdy</w:t>
            </w:r>
          </w:p>
        </w:tc>
        <w:tc>
          <w:tcPr>
            <w:tcW w:w="1387" w:type="dxa"/>
            <w:gridSpan w:val="2"/>
          </w:tcPr>
          <w:p w14:paraId="490C49D5" w14:textId="77777777" w:rsidR="008550CB" w:rsidRDefault="008550CB" w:rsidP="005B0900">
            <w:del w:id="3437" w:author="Milan Navrátil" w:date="2018-11-13T11:50:00Z">
              <w:r w:rsidDel="00713C47">
                <w:delText>N</w:delText>
              </w:r>
            </w:del>
          </w:p>
        </w:tc>
      </w:tr>
      <w:tr w:rsidR="008550CB" w14:paraId="35906526" w14:textId="77777777" w:rsidTr="005B0900">
        <w:tc>
          <w:tcPr>
            <w:tcW w:w="6060" w:type="dxa"/>
            <w:gridSpan w:val="5"/>
            <w:shd w:val="clear" w:color="auto" w:fill="F7CAAC"/>
          </w:tcPr>
          <w:p w14:paraId="01410D9E" w14:textId="77777777" w:rsidR="008550CB" w:rsidRDefault="008550CB" w:rsidP="005B0900">
            <w:r>
              <w:rPr>
                <w:b/>
              </w:rPr>
              <w:t>Další současná působení jako akademický pracovník na jiných VŠ</w:t>
            </w:r>
          </w:p>
        </w:tc>
        <w:tc>
          <w:tcPr>
            <w:tcW w:w="1703" w:type="dxa"/>
            <w:gridSpan w:val="2"/>
            <w:shd w:val="clear" w:color="auto" w:fill="F7CAAC"/>
          </w:tcPr>
          <w:p w14:paraId="37B4172D" w14:textId="77777777" w:rsidR="008550CB" w:rsidRDefault="008550CB" w:rsidP="005B0900">
            <w:pPr>
              <w:rPr>
                <w:b/>
              </w:rPr>
            </w:pPr>
            <w:r>
              <w:rPr>
                <w:b/>
              </w:rPr>
              <w:t>typ prac. vztahu</w:t>
            </w:r>
          </w:p>
        </w:tc>
        <w:tc>
          <w:tcPr>
            <w:tcW w:w="2096" w:type="dxa"/>
            <w:gridSpan w:val="4"/>
            <w:shd w:val="clear" w:color="auto" w:fill="F7CAAC"/>
          </w:tcPr>
          <w:p w14:paraId="12E9FCB5" w14:textId="77777777" w:rsidR="008550CB" w:rsidRDefault="008550CB" w:rsidP="005B0900">
            <w:pPr>
              <w:rPr>
                <w:b/>
              </w:rPr>
            </w:pPr>
            <w:r>
              <w:rPr>
                <w:b/>
              </w:rPr>
              <w:t>rozsah</w:t>
            </w:r>
          </w:p>
        </w:tc>
      </w:tr>
      <w:tr w:rsidR="008550CB" w14:paraId="0A054105" w14:textId="77777777" w:rsidTr="005B0900">
        <w:tc>
          <w:tcPr>
            <w:tcW w:w="6060" w:type="dxa"/>
            <w:gridSpan w:val="5"/>
          </w:tcPr>
          <w:p w14:paraId="7F8541E3" w14:textId="77777777" w:rsidR="008550CB" w:rsidRDefault="008550CB" w:rsidP="005B0900"/>
        </w:tc>
        <w:tc>
          <w:tcPr>
            <w:tcW w:w="1703" w:type="dxa"/>
            <w:gridSpan w:val="2"/>
          </w:tcPr>
          <w:p w14:paraId="363D8E90" w14:textId="77777777" w:rsidR="008550CB" w:rsidRDefault="008550CB" w:rsidP="005B0900"/>
        </w:tc>
        <w:tc>
          <w:tcPr>
            <w:tcW w:w="2096" w:type="dxa"/>
            <w:gridSpan w:val="4"/>
          </w:tcPr>
          <w:p w14:paraId="7292EFC5" w14:textId="77777777" w:rsidR="008550CB" w:rsidRDefault="008550CB" w:rsidP="005B0900"/>
        </w:tc>
      </w:tr>
      <w:tr w:rsidR="008550CB" w14:paraId="2D6050F4" w14:textId="77777777" w:rsidTr="005B0900">
        <w:tc>
          <w:tcPr>
            <w:tcW w:w="9859" w:type="dxa"/>
            <w:gridSpan w:val="11"/>
            <w:shd w:val="clear" w:color="auto" w:fill="F7CAAC"/>
          </w:tcPr>
          <w:p w14:paraId="069C1863" w14:textId="77777777" w:rsidR="008550CB" w:rsidRDefault="008550CB" w:rsidP="005B0900">
            <w:r>
              <w:rPr>
                <w:b/>
              </w:rPr>
              <w:t>Předměty příslušného studijního programu a způsob zapojení do jejich výuky, příp. další zapojení do uskutečňování studijního programu</w:t>
            </w:r>
          </w:p>
        </w:tc>
      </w:tr>
      <w:tr w:rsidR="008550CB" w14:paraId="39F6FAF7" w14:textId="77777777" w:rsidTr="005B0900">
        <w:trPr>
          <w:trHeight w:val="335"/>
        </w:trPr>
        <w:tc>
          <w:tcPr>
            <w:tcW w:w="9859" w:type="dxa"/>
            <w:gridSpan w:val="11"/>
            <w:tcBorders>
              <w:top w:val="nil"/>
            </w:tcBorders>
          </w:tcPr>
          <w:p w14:paraId="630E62F3" w14:textId="57CEBE8B" w:rsidR="008550CB" w:rsidRDefault="008550CB" w:rsidP="00F519B2">
            <w:r>
              <w:t xml:space="preserve">Technologie průmyslových informačních </w:t>
            </w:r>
            <w:r w:rsidR="00F519B2">
              <w:t xml:space="preserve">systémů – garant, přednášející </w:t>
            </w:r>
            <w:r>
              <w:t>(100%)</w:t>
            </w:r>
          </w:p>
        </w:tc>
      </w:tr>
      <w:tr w:rsidR="008550CB" w14:paraId="40EC5856" w14:textId="77777777" w:rsidTr="005B0900">
        <w:tc>
          <w:tcPr>
            <w:tcW w:w="9859" w:type="dxa"/>
            <w:gridSpan w:val="11"/>
            <w:shd w:val="clear" w:color="auto" w:fill="F7CAAC"/>
          </w:tcPr>
          <w:p w14:paraId="5306A4C7" w14:textId="77777777" w:rsidR="008550CB" w:rsidRDefault="008550CB" w:rsidP="005B0900">
            <w:r>
              <w:rPr>
                <w:b/>
              </w:rPr>
              <w:t xml:space="preserve">Údaje o vzdělání na VŠ </w:t>
            </w:r>
          </w:p>
        </w:tc>
      </w:tr>
      <w:tr w:rsidR="008550CB" w14:paraId="513214A4" w14:textId="77777777" w:rsidTr="005B0900">
        <w:trPr>
          <w:trHeight w:val="1055"/>
        </w:trPr>
        <w:tc>
          <w:tcPr>
            <w:tcW w:w="9859" w:type="dxa"/>
            <w:gridSpan w:val="11"/>
          </w:tcPr>
          <w:p w14:paraId="4605A040" w14:textId="77777777" w:rsidR="008550CB" w:rsidRDefault="008550CB" w:rsidP="005B0900">
            <w:r w:rsidRPr="00245782">
              <w:t>19</w:t>
            </w:r>
            <w:r>
              <w:t>69 – 1974  Ing., VUT Brno, Fakulta elektrotechniky</w:t>
            </w:r>
          </w:p>
          <w:p w14:paraId="60E19C40" w14:textId="77777777" w:rsidR="008550CB" w:rsidRDefault="008550CB" w:rsidP="005B0900">
            <w:r>
              <w:t xml:space="preserve">1994 – dosud Univerzita Tomáše Bati ve Zlíně, pedagogicko-výzkumný pracovník </w:t>
            </w:r>
          </w:p>
          <w:p w14:paraId="4A343DC2" w14:textId="77777777" w:rsidR="008550CB" w:rsidRPr="0015423C" w:rsidRDefault="008550CB" w:rsidP="005B0900">
            <w:r>
              <w:t>1994 – 2001  VUT v Brně, Fakulta technologická ve Zlíně, Univerzita Tomáše Bati ve Zlíně,</w:t>
            </w:r>
            <w:r w:rsidRPr="009D3BE2">
              <w:t xml:space="preserve"> obor „Technická kybernetika“, (Ph.D.)</w:t>
            </w:r>
          </w:p>
        </w:tc>
      </w:tr>
      <w:tr w:rsidR="008550CB" w14:paraId="2BD95D75" w14:textId="77777777" w:rsidTr="005B0900">
        <w:tc>
          <w:tcPr>
            <w:tcW w:w="9859" w:type="dxa"/>
            <w:gridSpan w:val="11"/>
            <w:shd w:val="clear" w:color="auto" w:fill="F7CAAC"/>
          </w:tcPr>
          <w:p w14:paraId="094EB744" w14:textId="77777777" w:rsidR="008550CB" w:rsidRDefault="008550CB" w:rsidP="005B0900">
            <w:pPr>
              <w:rPr>
                <w:b/>
              </w:rPr>
            </w:pPr>
            <w:r>
              <w:rPr>
                <w:b/>
              </w:rPr>
              <w:t>Údaje o odborném působení od absolvování VŠ</w:t>
            </w:r>
          </w:p>
        </w:tc>
      </w:tr>
      <w:tr w:rsidR="008550CB" w14:paraId="16632BC5" w14:textId="77777777" w:rsidTr="005B0900">
        <w:trPr>
          <w:trHeight w:val="844"/>
        </w:trPr>
        <w:tc>
          <w:tcPr>
            <w:tcW w:w="9859" w:type="dxa"/>
            <w:gridSpan w:val="11"/>
          </w:tcPr>
          <w:p w14:paraId="4CE31C5B" w14:textId="77777777" w:rsidR="008550CB" w:rsidRDefault="008550CB" w:rsidP="005B0900">
            <w:r>
              <w:t>1974 – 1993  TESLA Valašské Meziříčí, výzkum a vývoj v oboru lékařské elektroniky</w:t>
            </w:r>
          </w:p>
          <w:p w14:paraId="3FC3BA82" w14:textId="77777777" w:rsidR="008550CB" w:rsidRDefault="008550CB" w:rsidP="005B0900">
            <w:r>
              <w:t>1997 – 2009  AMTECH Brno, Siemens, technologie povrchové montáže, školení, instalace, servis</w:t>
            </w:r>
          </w:p>
          <w:p w14:paraId="52D6D2D6" w14:textId="77777777" w:rsidR="008550CB" w:rsidRDefault="008550CB" w:rsidP="005B0900">
            <w:r>
              <w:t>2009 – dosud spolupráce s firmami při odhalování nepůvodních součástek a při jejich identifikaci</w:t>
            </w:r>
          </w:p>
        </w:tc>
      </w:tr>
      <w:tr w:rsidR="008550CB" w14:paraId="1D6B7030" w14:textId="77777777" w:rsidTr="005B0900">
        <w:trPr>
          <w:trHeight w:val="250"/>
        </w:trPr>
        <w:tc>
          <w:tcPr>
            <w:tcW w:w="9859" w:type="dxa"/>
            <w:gridSpan w:val="11"/>
            <w:shd w:val="clear" w:color="auto" w:fill="F7CAAC"/>
          </w:tcPr>
          <w:p w14:paraId="7592D7BD" w14:textId="77777777" w:rsidR="008550CB" w:rsidRDefault="008550CB" w:rsidP="005B0900">
            <w:r>
              <w:rPr>
                <w:b/>
              </w:rPr>
              <w:t>Zkušenosti s vedením kvalifikačních a rigorózních prací</w:t>
            </w:r>
          </w:p>
        </w:tc>
      </w:tr>
      <w:tr w:rsidR="008550CB" w14:paraId="030C92FD" w14:textId="77777777" w:rsidTr="005B0900">
        <w:trPr>
          <w:trHeight w:val="732"/>
        </w:trPr>
        <w:tc>
          <w:tcPr>
            <w:tcW w:w="9859" w:type="dxa"/>
            <w:gridSpan w:val="11"/>
          </w:tcPr>
          <w:p w14:paraId="3DBBA519" w14:textId="77777777" w:rsidR="008550CB" w:rsidRDefault="008550CB" w:rsidP="005B0900">
            <w:r>
              <w:t>Od roku 1994 vedoucí cca 20 úspěšně obhájených bakalářských prací a více než 40 úspěšně obhájených diplomových prací z toho 3 oceněné.</w:t>
            </w:r>
          </w:p>
          <w:p w14:paraId="62B98ABE" w14:textId="77777777" w:rsidR="008550CB" w:rsidRDefault="008550CB" w:rsidP="005B0900">
            <w:r>
              <w:t>Konzultant 3 studentů doktorského studia.</w:t>
            </w:r>
          </w:p>
        </w:tc>
      </w:tr>
      <w:tr w:rsidR="008550CB" w14:paraId="4FF27E6D" w14:textId="77777777" w:rsidTr="005B0900">
        <w:trPr>
          <w:cantSplit/>
        </w:trPr>
        <w:tc>
          <w:tcPr>
            <w:tcW w:w="3347" w:type="dxa"/>
            <w:gridSpan w:val="2"/>
            <w:tcBorders>
              <w:top w:val="single" w:sz="12" w:space="0" w:color="auto"/>
            </w:tcBorders>
            <w:shd w:val="clear" w:color="auto" w:fill="F7CAAC"/>
          </w:tcPr>
          <w:p w14:paraId="146F9FF9" w14:textId="77777777" w:rsidR="008550CB" w:rsidRDefault="008550CB" w:rsidP="005B0900">
            <w:r>
              <w:rPr>
                <w:b/>
              </w:rPr>
              <w:t xml:space="preserve">Obor habilitačního řízení </w:t>
            </w:r>
          </w:p>
        </w:tc>
        <w:tc>
          <w:tcPr>
            <w:tcW w:w="2245" w:type="dxa"/>
            <w:gridSpan w:val="2"/>
            <w:tcBorders>
              <w:top w:val="single" w:sz="12" w:space="0" w:color="auto"/>
            </w:tcBorders>
            <w:shd w:val="clear" w:color="auto" w:fill="F7CAAC"/>
          </w:tcPr>
          <w:p w14:paraId="1958BF72" w14:textId="77777777" w:rsidR="008550CB" w:rsidRDefault="008550CB" w:rsidP="005B0900">
            <w:r>
              <w:rPr>
                <w:b/>
              </w:rPr>
              <w:t>Rok udělení hodnosti</w:t>
            </w:r>
          </w:p>
        </w:tc>
        <w:tc>
          <w:tcPr>
            <w:tcW w:w="2248" w:type="dxa"/>
            <w:gridSpan w:val="4"/>
            <w:tcBorders>
              <w:top w:val="single" w:sz="12" w:space="0" w:color="auto"/>
              <w:right w:val="single" w:sz="12" w:space="0" w:color="auto"/>
            </w:tcBorders>
            <w:shd w:val="clear" w:color="auto" w:fill="F7CAAC"/>
          </w:tcPr>
          <w:p w14:paraId="7CB5346E" w14:textId="77777777" w:rsidR="008550CB" w:rsidRDefault="008550CB" w:rsidP="005B0900">
            <w:r>
              <w:rPr>
                <w:b/>
              </w:rPr>
              <w:t>Řízení konáno na VŠ</w:t>
            </w:r>
          </w:p>
        </w:tc>
        <w:tc>
          <w:tcPr>
            <w:tcW w:w="2019" w:type="dxa"/>
            <w:gridSpan w:val="3"/>
            <w:tcBorders>
              <w:top w:val="single" w:sz="12" w:space="0" w:color="auto"/>
              <w:left w:val="single" w:sz="12" w:space="0" w:color="auto"/>
            </w:tcBorders>
            <w:shd w:val="clear" w:color="auto" w:fill="F7CAAC"/>
          </w:tcPr>
          <w:p w14:paraId="4EA94CC2" w14:textId="77777777" w:rsidR="008550CB" w:rsidRDefault="008550CB" w:rsidP="005B0900">
            <w:pPr>
              <w:rPr>
                <w:b/>
              </w:rPr>
            </w:pPr>
            <w:r>
              <w:rPr>
                <w:b/>
              </w:rPr>
              <w:t>Ohlasy publikací</w:t>
            </w:r>
          </w:p>
        </w:tc>
      </w:tr>
      <w:tr w:rsidR="008550CB" w14:paraId="2E513134" w14:textId="77777777" w:rsidTr="005B0900">
        <w:trPr>
          <w:cantSplit/>
        </w:trPr>
        <w:tc>
          <w:tcPr>
            <w:tcW w:w="3347" w:type="dxa"/>
            <w:gridSpan w:val="2"/>
          </w:tcPr>
          <w:p w14:paraId="24E8EE2C" w14:textId="77777777" w:rsidR="008550CB" w:rsidRDefault="008550CB" w:rsidP="005B0900"/>
        </w:tc>
        <w:tc>
          <w:tcPr>
            <w:tcW w:w="2245" w:type="dxa"/>
            <w:gridSpan w:val="2"/>
          </w:tcPr>
          <w:p w14:paraId="1705C7E8" w14:textId="77777777" w:rsidR="008550CB" w:rsidRDefault="008550CB" w:rsidP="005B0900"/>
        </w:tc>
        <w:tc>
          <w:tcPr>
            <w:tcW w:w="2248" w:type="dxa"/>
            <w:gridSpan w:val="4"/>
            <w:tcBorders>
              <w:right w:val="single" w:sz="12" w:space="0" w:color="auto"/>
            </w:tcBorders>
          </w:tcPr>
          <w:p w14:paraId="53D2D26B" w14:textId="77777777" w:rsidR="008550CB" w:rsidRDefault="008550CB" w:rsidP="005B0900"/>
        </w:tc>
        <w:tc>
          <w:tcPr>
            <w:tcW w:w="632" w:type="dxa"/>
            <w:tcBorders>
              <w:left w:val="single" w:sz="12" w:space="0" w:color="auto"/>
            </w:tcBorders>
            <w:shd w:val="clear" w:color="auto" w:fill="F7CAAC"/>
          </w:tcPr>
          <w:p w14:paraId="59DF231E" w14:textId="77777777" w:rsidR="008550CB" w:rsidRDefault="008550CB" w:rsidP="005B0900">
            <w:r>
              <w:rPr>
                <w:b/>
              </w:rPr>
              <w:t>WOS</w:t>
            </w:r>
          </w:p>
        </w:tc>
        <w:tc>
          <w:tcPr>
            <w:tcW w:w="693" w:type="dxa"/>
            <w:shd w:val="clear" w:color="auto" w:fill="F7CAAC"/>
          </w:tcPr>
          <w:p w14:paraId="60532457" w14:textId="77777777" w:rsidR="008550CB" w:rsidRDefault="008550CB" w:rsidP="005B0900">
            <w:pPr>
              <w:rPr>
                <w:sz w:val="18"/>
              </w:rPr>
            </w:pPr>
            <w:r>
              <w:rPr>
                <w:b/>
                <w:sz w:val="18"/>
              </w:rPr>
              <w:t>Scopus</w:t>
            </w:r>
          </w:p>
        </w:tc>
        <w:tc>
          <w:tcPr>
            <w:tcW w:w="694" w:type="dxa"/>
            <w:shd w:val="clear" w:color="auto" w:fill="F7CAAC"/>
          </w:tcPr>
          <w:p w14:paraId="70A613C4" w14:textId="77777777" w:rsidR="008550CB" w:rsidRDefault="008550CB" w:rsidP="005B0900">
            <w:r>
              <w:rPr>
                <w:b/>
                <w:sz w:val="18"/>
              </w:rPr>
              <w:t>ostatní</w:t>
            </w:r>
          </w:p>
        </w:tc>
      </w:tr>
      <w:tr w:rsidR="008550CB" w14:paraId="06CF6539" w14:textId="77777777" w:rsidTr="005B0900">
        <w:trPr>
          <w:cantSplit/>
          <w:trHeight w:val="70"/>
        </w:trPr>
        <w:tc>
          <w:tcPr>
            <w:tcW w:w="3347" w:type="dxa"/>
            <w:gridSpan w:val="2"/>
            <w:shd w:val="clear" w:color="auto" w:fill="F7CAAC"/>
          </w:tcPr>
          <w:p w14:paraId="7BD95A0D" w14:textId="77777777" w:rsidR="008550CB" w:rsidRDefault="008550CB" w:rsidP="005B0900">
            <w:r>
              <w:rPr>
                <w:b/>
              </w:rPr>
              <w:t>Obor jmenovacího řízení</w:t>
            </w:r>
          </w:p>
        </w:tc>
        <w:tc>
          <w:tcPr>
            <w:tcW w:w="2245" w:type="dxa"/>
            <w:gridSpan w:val="2"/>
            <w:shd w:val="clear" w:color="auto" w:fill="F7CAAC"/>
          </w:tcPr>
          <w:p w14:paraId="5C608D79" w14:textId="77777777" w:rsidR="008550CB" w:rsidRDefault="008550CB" w:rsidP="005B0900">
            <w:r>
              <w:rPr>
                <w:b/>
              </w:rPr>
              <w:t>Rok udělení hodnosti</w:t>
            </w:r>
          </w:p>
        </w:tc>
        <w:tc>
          <w:tcPr>
            <w:tcW w:w="2248" w:type="dxa"/>
            <w:gridSpan w:val="4"/>
            <w:tcBorders>
              <w:right w:val="single" w:sz="12" w:space="0" w:color="auto"/>
            </w:tcBorders>
            <w:shd w:val="clear" w:color="auto" w:fill="F7CAAC"/>
          </w:tcPr>
          <w:p w14:paraId="7F203265" w14:textId="77777777" w:rsidR="008550CB" w:rsidRDefault="008550CB" w:rsidP="005B0900">
            <w:r>
              <w:rPr>
                <w:b/>
              </w:rPr>
              <w:t>Řízení konáno na VŠ</w:t>
            </w:r>
          </w:p>
        </w:tc>
        <w:tc>
          <w:tcPr>
            <w:tcW w:w="632" w:type="dxa"/>
            <w:vMerge w:val="restart"/>
            <w:tcBorders>
              <w:left w:val="single" w:sz="12" w:space="0" w:color="auto"/>
            </w:tcBorders>
          </w:tcPr>
          <w:p w14:paraId="113A4BEC" w14:textId="3C705205" w:rsidR="008550CB" w:rsidRDefault="0010499F" w:rsidP="005B0900">
            <w:pPr>
              <w:rPr>
                <w:b/>
              </w:rPr>
            </w:pPr>
            <w:r>
              <w:rPr>
                <w:b/>
              </w:rPr>
              <w:t>5</w:t>
            </w:r>
          </w:p>
        </w:tc>
        <w:tc>
          <w:tcPr>
            <w:tcW w:w="693" w:type="dxa"/>
            <w:vMerge w:val="restart"/>
          </w:tcPr>
          <w:p w14:paraId="047F60B3" w14:textId="123C9168" w:rsidR="008550CB" w:rsidRDefault="0010499F" w:rsidP="005B0900">
            <w:pPr>
              <w:rPr>
                <w:b/>
              </w:rPr>
            </w:pPr>
            <w:r>
              <w:rPr>
                <w:b/>
              </w:rPr>
              <w:t>7</w:t>
            </w:r>
          </w:p>
        </w:tc>
        <w:tc>
          <w:tcPr>
            <w:tcW w:w="694" w:type="dxa"/>
            <w:vMerge w:val="restart"/>
          </w:tcPr>
          <w:p w14:paraId="25AD5CD7" w14:textId="64371004" w:rsidR="008550CB" w:rsidRDefault="0010499F" w:rsidP="005B0900">
            <w:pPr>
              <w:rPr>
                <w:b/>
              </w:rPr>
            </w:pPr>
            <w:r>
              <w:rPr>
                <w:b/>
              </w:rPr>
              <w:t>12</w:t>
            </w:r>
          </w:p>
        </w:tc>
      </w:tr>
      <w:tr w:rsidR="008550CB" w14:paraId="57E4B186" w14:textId="77777777" w:rsidTr="005B0900">
        <w:trPr>
          <w:trHeight w:val="205"/>
        </w:trPr>
        <w:tc>
          <w:tcPr>
            <w:tcW w:w="3347" w:type="dxa"/>
            <w:gridSpan w:val="2"/>
          </w:tcPr>
          <w:p w14:paraId="5D6AE943" w14:textId="77777777" w:rsidR="008550CB" w:rsidRDefault="008550CB" w:rsidP="005B0900"/>
        </w:tc>
        <w:tc>
          <w:tcPr>
            <w:tcW w:w="2245" w:type="dxa"/>
            <w:gridSpan w:val="2"/>
          </w:tcPr>
          <w:p w14:paraId="698399F6" w14:textId="77777777" w:rsidR="008550CB" w:rsidRDefault="008550CB" w:rsidP="005B0900"/>
        </w:tc>
        <w:tc>
          <w:tcPr>
            <w:tcW w:w="2248" w:type="dxa"/>
            <w:gridSpan w:val="4"/>
            <w:tcBorders>
              <w:right w:val="single" w:sz="12" w:space="0" w:color="auto"/>
            </w:tcBorders>
          </w:tcPr>
          <w:p w14:paraId="78B65E69" w14:textId="77777777" w:rsidR="008550CB" w:rsidRDefault="008550CB" w:rsidP="005B0900"/>
        </w:tc>
        <w:tc>
          <w:tcPr>
            <w:tcW w:w="632" w:type="dxa"/>
            <w:vMerge/>
            <w:tcBorders>
              <w:left w:val="single" w:sz="12" w:space="0" w:color="auto"/>
            </w:tcBorders>
            <w:vAlign w:val="center"/>
          </w:tcPr>
          <w:p w14:paraId="0750DF81" w14:textId="77777777" w:rsidR="008550CB" w:rsidRDefault="008550CB" w:rsidP="005B0900">
            <w:pPr>
              <w:rPr>
                <w:b/>
              </w:rPr>
            </w:pPr>
          </w:p>
        </w:tc>
        <w:tc>
          <w:tcPr>
            <w:tcW w:w="693" w:type="dxa"/>
            <w:vMerge/>
            <w:vAlign w:val="center"/>
          </w:tcPr>
          <w:p w14:paraId="449B06FE" w14:textId="77777777" w:rsidR="008550CB" w:rsidRDefault="008550CB" w:rsidP="005B0900">
            <w:pPr>
              <w:rPr>
                <w:b/>
              </w:rPr>
            </w:pPr>
          </w:p>
        </w:tc>
        <w:tc>
          <w:tcPr>
            <w:tcW w:w="694" w:type="dxa"/>
            <w:vMerge/>
            <w:vAlign w:val="center"/>
          </w:tcPr>
          <w:p w14:paraId="0A6821C8" w14:textId="77777777" w:rsidR="008550CB" w:rsidRDefault="008550CB" w:rsidP="005B0900">
            <w:pPr>
              <w:rPr>
                <w:b/>
              </w:rPr>
            </w:pPr>
          </w:p>
        </w:tc>
      </w:tr>
      <w:tr w:rsidR="008550CB" w14:paraId="4267C653" w14:textId="77777777" w:rsidTr="005B0900">
        <w:tc>
          <w:tcPr>
            <w:tcW w:w="9859" w:type="dxa"/>
            <w:gridSpan w:val="11"/>
            <w:shd w:val="clear" w:color="auto" w:fill="F7CAAC"/>
          </w:tcPr>
          <w:p w14:paraId="7B7B4089" w14:textId="77777777" w:rsidR="008550CB" w:rsidRDefault="008550CB" w:rsidP="005B0900">
            <w:pPr>
              <w:rPr>
                <w:b/>
              </w:rPr>
            </w:pPr>
            <w:r>
              <w:rPr>
                <w:b/>
              </w:rPr>
              <w:t xml:space="preserve">Přehled o nejvýznamnější publikační a další tvůrčí činnosti nebo další profesní činnosti u odborníků z praxe vztahující se k zabezpečovaným předmětům </w:t>
            </w:r>
          </w:p>
        </w:tc>
      </w:tr>
      <w:tr w:rsidR="008550CB" w14:paraId="21AE9BDB" w14:textId="77777777" w:rsidTr="005B0900">
        <w:trPr>
          <w:trHeight w:val="2347"/>
        </w:trPr>
        <w:tc>
          <w:tcPr>
            <w:tcW w:w="9859" w:type="dxa"/>
            <w:gridSpan w:val="11"/>
          </w:tcPr>
          <w:p w14:paraId="2230300D" w14:textId="77777777" w:rsidR="008550CB" w:rsidRDefault="008550CB" w:rsidP="005B0900">
            <w:r>
              <w:t>Aplikační výzkum v oboru diagnostiky v elektronice zaměřený na analýzu původnosti elektronických součástek a odhalování jejich padělků. Vybudování výzkumné a aplikační diagnostické laboratoře pro spolupráci s průmyslem. Budování souvisejícího informačního systému pro podchycení fyzikálních charakteristik polovodičových součástek, u nichž se projevuje citlivost na padělání.</w:t>
            </w:r>
          </w:p>
          <w:p w14:paraId="2DB02AA8" w14:textId="77777777" w:rsidR="008550CB" w:rsidRDefault="008550CB" w:rsidP="005B0900">
            <w:r w:rsidRPr="008D0969">
              <w:rPr>
                <w:b/>
                <w:bCs/>
              </w:rPr>
              <w:t xml:space="preserve">NEUMANN, P. </w:t>
            </w:r>
            <w:r w:rsidRPr="008D0969">
              <w:rPr>
                <w:b/>
              </w:rPr>
              <w:t>(80 %)</w:t>
            </w:r>
            <w:r>
              <w:t>, M.</w:t>
            </w:r>
            <w:r w:rsidRPr="004C5C7B">
              <w:t xml:space="preserve"> </w:t>
            </w:r>
            <w:r w:rsidRPr="004C5C7B">
              <w:rPr>
                <w:bCs/>
              </w:rPr>
              <w:t>POSPÍŠILÍK</w:t>
            </w:r>
            <w:r>
              <w:rPr>
                <w:bCs/>
              </w:rPr>
              <w:t xml:space="preserve"> a P.</w:t>
            </w:r>
            <w:r w:rsidRPr="004C5C7B">
              <w:t xml:space="preserve"> </w:t>
            </w:r>
            <w:r w:rsidRPr="004C5C7B">
              <w:rPr>
                <w:bCs/>
              </w:rPr>
              <w:t>SKOČÍK</w:t>
            </w:r>
            <w:r w:rsidRPr="004C5C7B">
              <w:t xml:space="preserve">. Analogue Signature Analysis And Electronic Component Authenticity Recognition. In </w:t>
            </w:r>
            <w:r w:rsidRPr="004C5C7B">
              <w:rPr>
                <w:i/>
                <w:iCs/>
              </w:rPr>
              <w:t xml:space="preserve">Recent Advances in Systems Science. </w:t>
            </w:r>
            <w:r>
              <w:t>Rhodes Island</w:t>
            </w:r>
            <w:r w:rsidRPr="004C5C7B">
              <w:t>: WSEAS Press, 2013, s. 149-154. ISSN 1790-5117. ISBN 978-960-474-314-8</w:t>
            </w:r>
          </w:p>
          <w:p w14:paraId="5A6130E4" w14:textId="77777777" w:rsidR="008550CB" w:rsidRDefault="008550CB" w:rsidP="005B0900">
            <w:r w:rsidRPr="008D0969">
              <w:rPr>
                <w:b/>
                <w:bCs/>
              </w:rPr>
              <w:t>NEUMANN</w:t>
            </w:r>
            <w:r w:rsidRPr="008D0969">
              <w:rPr>
                <w:b/>
              </w:rPr>
              <w:t xml:space="preserve">, </w:t>
            </w:r>
            <w:r w:rsidRPr="008D0969">
              <w:rPr>
                <w:b/>
                <w:bCs/>
              </w:rPr>
              <w:t xml:space="preserve">P. </w:t>
            </w:r>
            <w:r w:rsidRPr="008D0969">
              <w:rPr>
                <w:b/>
              </w:rPr>
              <w:t>(50 %)</w:t>
            </w:r>
            <w:r>
              <w:t xml:space="preserve"> a J.</w:t>
            </w:r>
            <w:r w:rsidRPr="00647668">
              <w:t xml:space="preserve"> </w:t>
            </w:r>
            <w:r w:rsidRPr="00647668">
              <w:rPr>
                <w:bCs/>
              </w:rPr>
              <w:t>HOUSER</w:t>
            </w:r>
            <w:r w:rsidRPr="00647668">
              <w:t xml:space="preserve">. Nepůvodní elektronické součástky – rok pátý. </w:t>
            </w:r>
            <w:r w:rsidRPr="00647668">
              <w:rPr>
                <w:i/>
                <w:iCs/>
              </w:rPr>
              <w:t>DPS elektronika od A do Z</w:t>
            </w:r>
            <w:r w:rsidRPr="00647668">
              <w:t>, 2015, roč. 6, č. 6, s. 70-72. ISSN 1805-5044</w:t>
            </w:r>
          </w:p>
          <w:p w14:paraId="5D9D8E11" w14:textId="77777777" w:rsidR="008550CB" w:rsidRDefault="008550CB" w:rsidP="005B0900">
            <w:r w:rsidRPr="008D0969">
              <w:rPr>
                <w:b/>
                <w:bCs/>
              </w:rPr>
              <w:t>NEUMANN</w:t>
            </w:r>
            <w:r w:rsidRPr="008D0969">
              <w:rPr>
                <w:b/>
              </w:rPr>
              <w:t xml:space="preserve">, </w:t>
            </w:r>
            <w:r w:rsidRPr="008D0969">
              <w:rPr>
                <w:b/>
                <w:bCs/>
              </w:rPr>
              <w:t>P. (50 %)</w:t>
            </w:r>
            <w:r>
              <w:rPr>
                <w:bCs/>
              </w:rPr>
              <w:t xml:space="preserve">, J. </w:t>
            </w:r>
            <w:r w:rsidRPr="00647668">
              <w:t xml:space="preserve"> </w:t>
            </w:r>
            <w:r w:rsidRPr="00647668">
              <w:rPr>
                <w:bCs/>
              </w:rPr>
              <w:t>HOUSER</w:t>
            </w:r>
            <w:r>
              <w:t>, M.</w:t>
            </w:r>
            <w:r w:rsidRPr="00647668">
              <w:t xml:space="preserve"> </w:t>
            </w:r>
            <w:r w:rsidRPr="00647668">
              <w:rPr>
                <w:bCs/>
              </w:rPr>
              <w:t>POSPÍŠILÍK</w:t>
            </w:r>
            <w:r>
              <w:t>, P.</w:t>
            </w:r>
            <w:r w:rsidRPr="00647668">
              <w:t xml:space="preserve"> </w:t>
            </w:r>
            <w:r w:rsidRPr="00647668">
              <w:rPr>
                <w:bCs/>
              </w:rPr>
              <w:t>SKOČÍK</w:t>
            </w:r>
            <w:r>
              <w:t xml:space="preserve"> a M. </w:t>
            </w:r>
            <w:r w:rsidRPr="00647668">
              <w:rPr>
                <w:bCs/>
              </w:rPr>
              <w:t>ADÁMEK</w:t>
            </w:r>
            <w:r w:rsidRPr="00647668">
              <w:t>. S</w:t>
            </w:r>
            <w:r>
              <w:t>ome Methods for Electronic Component Authencity Assessment</w:t>
            </w:r>
            <w:r w:rsidRPr="00647668">
              <w:t xml:space="preserve">. In </w:t>
            </w:r>
            <w:r w:rsidRPr="00647668">
              <w:rPr>
                <w:i/>
                <w:iCs/>
              </w:rPr>
              <w:t>Annals of DAAAM International for 2015, Volume 26</w:t>
            </w:r>
            <w:r w:rsidRPr="00647668">
              <w:t>. Vienna : DAAAM International Vienna, 2015, s. n. ISSN 2304-1382. ISBN 978-3-902734-06-8</w:t>
            </w:r>
          </w:p>
          <w:p w14:paraId="006009F5" w14:textId="77777777" w:rsidR="008550CB" w:rsidRDefault="008550CB" w:rsidP="005B0900">
            <w:r w:rsidRPr="008D0969">
              <w:rPr>
                <w:b/>
              </w:rPr>
              <w:t>NEUMANN, P. (40 %)</w:t>
            </w:r>
            <w:r>
              <w:t>, M.</w:t>
            </w:r>
            <w:r w:rsidRPr="00E07743">
              <w:t xml:space="preserve"> NAVRÁTIL</w:t>
            </w:r>
            <w:r>
              <w:t>, V.</w:t>
            </w:r>
            <w:r w:rsidRPr="00E07743">
              <w:t xml:space="preserve"> KŘESÁLEK</w:t>
            </w:r>
            <w:r>
              <w:t>, M.</w:t>
            </w:r>
            <w:r w:rsidRPr="00E07743">
              <w:t xml:space="preserve"> ADÁMEK</w:t>
            </w:r>
            <w:r>
              <w:t xml:space="preserve"> a J.</w:t>
            </w:r>
            <w:r w:rsidRPr="00E07743">
              <w:t xml:space="preserve"> HOUSER. Let us be Prepared in Defence Against Counterfeit Integrated Circuits.. </w:t>
            </w:r>
            <w:r w:rsidRPr="008D0969">
              <w:rPr>
                <w:i/>
              </w:rPr>
              <w:t>WSEAS Transactions on Electronics</w:t>
            </w:r>
            <w:r w:rsidRPr="00E07743">
              <w:t>, 2016, roč. Vol 7, č. 8, s. 48-64. ISSN 1109-9445</w:t>
            </w:r>
          </w:p>
          <w:p w14:paraId="7F6A9F11" w14:textId="77777777" w:rsidR="008550CB" w:rsidRDefault="008550CB" w:rsidP="005B0900">
            <w:r w:rsidRPr="008D0969">
              <w:rPr>
                <w:b/>
                <w:bCs/>
              </w:rPr>
              <w:t>NEUMANN</w:t>
            </w:r>
            <w:r w:rsidRPr="008D0969">
              <w:rPr>
                <w:b/>
              </w:rPr>
              <w:t xml:space="preserve">, </w:t>
            </w:r>
            <w:r w:rsidRPr="008D0969">
              <w:rPr>
                <w:b/>
                <w:bCs/>
              </w:rPr>
              <w:t xml:space="preserve">P. </w:t>
            </w:r>
            <w:r w:rsidRPr="008D0969">
              <w:rPr>
                <w:b/>
              </w:rPr>
              <w:t>(50 %)</w:t>
            </w:r>
            <w:r>
              <w:t xml:space="preserve"> a M.</w:t>
            </w:r>
            <w:r w:rsidRPr="00647668">
              <w:t xml:space="preserve"> </w:t>
            </w:r>
            <w:r w:rsidRPr="00647668">
              <w:rPr>
                <w:bCs/>
              </w:rPr>
              <w:t>NAVRÁTIL</w:t>
            </w:r>
            <w:r w:rsidRPr="00647668">
              <w:t xml:space="preserve">. Nepůvodní elektronické součástky – rok sedmý. </w:t>
            </w:r>
            <w:r w:rsidRPr="00647668">
              <w:rPr>
                <w:i/>
                <w:iCs/>
              </w:rPr>
              <w:t>DPS elektronika od A do Z</w:t>
            </w:r>
            <w:r w:rsidRPr="00647668">
              <w:t>, 2017, roč. 8, č. 6/2017, s. 76-79. ISSN 1805-5044</w:t>
            </w:r>
          </w:p>
          <w:p w14:paraId="38654FAE" w14:textId="77777777" w:rsidR="008550CB" w:rsidRPr="004C5C7B" w:rsidRDefault="008550CB" w:rsidP="005B0900">
            <w:r w:rsidRPr="008D0969">
              <w:rPr>
                <w:b/>
                <w:bCs/>
              </w:rPr>
              <w:t>NEUMANN</w:t>
            </w:r>
            <w:r w:rsidRPr="008D0969">
              <w:rPr>
                <w:b/>
              </w:rPr>
              <w:t xml:space="preserve">, </w:t>
            </w:r>
            <w:r w:rsidRPr="008D0969">
              <w:rPr>
                <w:b/>
                <w:bCs/>
              </w:rPr>
              <w:t xml:space="preserve">P. </w:t>
            </w:r>
            <w:r w:rsidRPr="008D0969">
              <w:rPr>
                <w:b/>
              </w:rPr>
              <w:t>(50 %)</w:t>
            </w:r>
            <w:r>
              <w:t xml:space="preserve"> a M.</w:t>
            </w:r>
            <w:r w:rsidRPr="00647668">
              <w:t xml:space="preserve"> </w:t>
            </w:r>
            <w:r w:rsidRPr="00647668">
              <w:rPr>
                <w:bCs/>
              </w:rPr>
              <w:t>NAVRÁTIL</w:t>
            </w:r>
            <w:r w:rsidRPr="00647668">
              <w:t xml:space="preserve">. Rizika a prevence použití nepůvodních polovodičových součástek. </w:t>
            </w:r>
            <w:r w:rsidRPr="00647668">
              <w:rPr>
                <w:i/>
                <w:iCs/>
              </w:rPr>
              <w:t>Jemná mechanika a optika</w:t>
            </w:r>
            <w:r w:rsidRPr="00647668">
              <w:t>, 2017, roč. 62, č. 3/2017, s. 87-90. ISSN 0447-6441</w:t>
            </w:r>
          </w:p>
        </w:tc>
      </w:tr>
      <w:tr w:rsidR="008550CB" w14:paraId="3F65A634" w14:textId="77777777" w:rsidTr="005B0900">
        <w:trPr>
          <w:trHeight w:val="218"/>
        </w:trPr>
        <w:tc>
          <w:tcPr>
            <w:tcW w:w="9859" w:type="dxa"/>
            <w:gridSpan w:val="11"/>
            <w:shd w:val="clear" w:color="auto" w:fill="F7CAAC"/>
          </w:tcPr>
          <w:p w14:paraId="429DEBA3" w14:textId="77777777" w:rsidR="008550CB" w:rsidRDefault="008550CB" w:rsidP="005B0900">
            <w:pPr>
              <w:rPr>
                <w:b/>
              </w:rPr>
            </w:pPr>
            <w:r>
              <w:rPr>
                <w:b/>
              </w:rPr>
              <w:t>Působení v zahraničí</w:t>
            </w:r>
          </w:p>
        </w:tc>
      </w:tr>
      <w:tr w:rsidR="008550CB" w14:paraId="30B97DC8" w14:textId="77777777" w:rsidTr="005B0900">
        <w:trPr>
          <w:trHeight w:val="328"/>
        </w:trPr>
        <w:tc>
          <w:tcPr>
            <w:tcW w:w="9859" w:type="dxa"/>
            <w:gridSpan w:val="11"/>
          </w:tcPr>
          <w:p w14:paraId="39A5F880" w14:textId="4911394E" w:rsidR="008550CB" w:rsidRDefault="008550CB" w:rsidP="005B0900">
            <w:r w:rsidRPr="00D9333E">
              <w:t xml:space="preserve">1990 – </w:t>
            </w:r>
            <w:ins w:id="3438" w:author="Milan Navrátil" w:date="2018-11-14T11:54:00Z">
              <w:r w:rsidR="00A711D1">
                <w:t xml:space="preserve">Odborná </w:t>
              </w:r>
            </w:ins>
            <w:del w:id="3439" w:author="Milan Navrátil" w:date="2018-11-14T11:54:00Z">
              <w:r w:rsidRPr="00D9333E" w:rsidDel="00A711D1">
                <w:delText>S</w:delText>
              </w:r>
            </w:del>
            <w:ins w:id="3440" w:author="Milan Navrátil" w:date="2018-11-14T11:54:00Z">
              <w:r w:rsidR="00A711D1">
                <w:t>s</w:t>
              </w:r>
            </w:ins>
            <w:r w:rsidRPr="00D9333E">
              <w:t>táž u firmy Phlips, Eidhoven Holandsko</w:t>
            </w:r>
            <w:ins w:id="3441" w:author="Milan Navrátil" w:date="2018-11-15T10:29:00Z">
              <w:r w:rsidR="00A74407">
                <w:t xml:space="preserve"> </w:t>
              </w:r>
            </w:ins>
            <w:ins w:id="3442" w:author="Milan Navrátil" w:date="2018-11-15T10:30:00Z">
              <w:r w:rsidR="00A74407">
                <w:t>–</w:t>
              </w:r>
            </w:ins>
            <w:ins w:id="3443" w:author="Milan Navrátil" w:date="2018-11-15T10:29:00Z">
              <w:r w:rsidR="00A74407">
                <w:t xml:space="preserve"> 1</w:t>
              </w:r>
            </w:ins>
            <w:ins w:id="3444" w:author="Milan Navrátil" w:date="2018-11-15T10:32:00Z">
              <w:r w:rsidR="00A74407">
                <w:t xml:space="preserve"> </w:t>
              </w:r>
            </w:ins>
            <w:ins w:id="3445" w:author="Milan Navrátil" w:date="2018-11-15T10:29:00Z">
              <w:r w:rsidR="00A74407">
                <w:t>m</w:t>
              </w:r>
            </w:ins>
            <w:ins w:id="3446" w:author="Milan Navrátil" w:date="2018-11-15T10:30:00Z">
              <w:r w:rsidR="00A74407">
                <w:t>ěsíc</w:t>
              </w:r>
            </w:ins>
          </w:p>
          <w:p w14:paraId="2F3B17A6" w14:textId="5371B892" w:rsidR="008550CB" w:rsidDel="00A711D1" w:rsidRDefault="008550CB" w:rsidP="005B0900">
            <w:pPr>
              <w:rPr>
                <w:del w:id="3447" w:author="Milan Navrátil" w:date="2018-11-14T11:56:00Z"/>
              </w:rPr>
            </w:pPr>
            <w:r>
              <w:t xml:space="preserve">1999 – </w:t>
            </w:r>
            <w:ins w:id="3448" w:author="Milan Navrátil" w:date="2018-11-14T11:54:00Z">
              <w:r w:rsidR="00A711D1">
                <w:t xml:space="preserve">Odborná </w:t>
              </w:r>
            </w:ins>
            <w:del w:id="3449" w:author="Milan Navrátil" w:date="2018-11-14T11:54:00Z">
              <w:r w:rsidDel="00A711D1">
                <w:delText>S</w:delText>
              </w:r>
            </w:del>
            <w:ins w:id="3450" w:author="Milan Navrátil" w:date="2018-11-14T11:54:00Z">
              <w:r w:rsidR="00A711D1">
                <w:t xml:space="preserve"> s</w:t>
              </w:r>
            </w:ins>
            <w:r>
              <w:t>táž u firmy Celestica v Kidsgrove, GB</w:t>
            </w:r>
            <w:ins w:id="3451" w:author="Milan Navrátil" w:date="2018-11-14T11:56:00Z">
              <w:r w:rsidR="00A711D1">
                <w:t xml:space="preserve"> (</w:t>
              </w:r>
            </w:ins>
            <w:del w:id="3452" w:author="Milan Navrátil" w:date="2018-11-14T11:56:00Z">
              <w:r w:rsidDel="00A711D1">
                <w:delText xml:space="preserve"> v </w:delText>
              </w:r>
            </w:del>
            <w:r>
              <w:t>obor</w:t>
            </w:r>
            <w:del w:id="3453" w:author="Milan Navrátil" w:date="2018-11-14T11:56:00Z">
              <w:r w:rsidDel="00A711D1">
                <w:delText>u</w:delText>
              </w:r>
            </w:del>
            <w:r>
              <w:t xml:space="preserve"> výrobní</w:t>
            </w:r>
            <w:del w:id="3454" w:author="Milan Navrátil" w:date="2018-11-14T11:56:00Z">
              <w:r w:rsidDel="00A711D1">
                <w:delText>ch</w:delText>
              </w:r>
            </w:del>
            <w:r>
              <w:t xml:space="preserve"> technologi</w:t>
            </w:r>
            <w:ins w:id="3455" w:author="Milan Navrátil" w:date="2018-11-14T11:56:00Z">
              <w:r w:rsidR="00A711D1">
                <w:t>e</w:t>
              </w:r>
            </w:ins>
            <w:del w:id="3456" w:author="Milan Navrátil" w:date="2018-11-14T11:56:00Z">
              <w:r w:rsidDel="00A711D1">
                <w:delText>í</w:delText>
              </w:r>
            </w:del>
            <w:r>
              <w:t xml:space="preserve"> pro povrchovou montáž elektronických sestav</w:t>
            </w:r>
            <w:ins w:id="3457" w:author="Milan Navrátil" w:date="2018-11-14T11:56:00Z">
              <w:r w:rsidR="00A711D1">
                <w:t>)</w:t>
              </w:r>
            </w:ins>
            <w:ins w:id="3458" w:author="Milan Navrátil" w:date="2018-11-15T10:29:00Z">
              <w:r w:rsidR="00A74407">
                <w:t xml:space="preserve"> – 2</w:t>
              </w:r>
            </w:ins>
            <w:ins w:id="3459" w:author="Milan Navrátil" w:date="2018-11-15T10:32:00Z">
              <w:r w:rsidR="00A74407">
                <w:t xml:space="preserve"> </w:t>
              </w:r>
            </w:ins>
            <w:ins w:id="3460" w:author="Milan Navrátil" w:date="2018-11-15T10:29:00Z">
              <w:r w:rsidR="00A74407">
                <w:t>měs</w:t>
              </w:r>
            </w:ins>
            <w:ins w:id="3461" w:author="Milan Navrátil" w:date="2018-11-15T10:32:00Z">
              <w:r w:rsidR="00A74407">
                <w:t>íce</w:t>
              </w:r>
            </w:ins>
          </w:p>
          <w:p w14:paraId="05DB5CF9" w14:textId="77777777" w:rsidR="00A711D1" w:rsidRDefault="00A711D1" w:rsidP="005B0900">
            <w:pPr>
              <w:rPr>
                <w:ins w:id="3462" w:author="Milan Navrátil" w:date="2018-11-14T11:56:00Z"/>
              </w:rPr>
            </w:pPr>
          </w:p>
          <w:p w14:paraId="09070A48" w14:textId="4C3C891C" w:rsidR="008550CB" w:rsidRDefault="008550CB" w:rsidP="005B0900">
            <w:r>
              <w:t xml:space="preserve">2000 – </w:t>
            </w:r>
            <w:ins w:id="3463" w:author="Milan Navrátil" w:date="2018-11-14T11:54:00Z">
              <w:r w:rsidR="00A711D1">
                <w:t xml:space="preserve">Odborná </w:t>
              </w:r>
            </w:ins>
            <w:del w:id="3464" w:author="Milan Navrátil" w:date="2018-11-14T11:54:00Z">
              <w:r w:rsidDel="00A711D1">
                <w:delText>S</w:delText>
              </w:r>
            </w:del>
            <w:ins w:id="3465" w:author="Milan Navrátil" w:date="2018-11-14T11:54:00Z">
              <w:r w:rsidR="00A711D1">
                <w:t xml:space="preserve"> s</w:t>
              </w:r>
            </w:ins>
            <w:r>
              <w:t xml:space="preserve">táž u firmy Siemens, Mnichov, SRN </w:t>
            </w:r>
            <w:ins w:id="3466" w:author="Milan Navrátil" w:date="2018-11-14T11:55:00Z">
              <w:r w:rsidR="00A711D1">
                <w:t>(o</w:t>
              </w:r>
            </w:ins>
            <w:del w:id="3467" w:author="Milan Navrátil" w:date="2018-11-14T11:55:00Z">
              <w:r w:rsidDel="00A711D1">
                <w:delText>v o</w:delText>
              </w:r>
            </w:del>
            <w:r>
              <w:t>bor</w:t>
            </w:r>
            <w:del w:id="3468" w:author="Milan Navrátil" w:date="2018-11-14T11:55:00Z">
              <w:r w:rsidDel="00A711D1">
                <w:delText>u</w:delText>
              </w:r>
            </w:del>
            <w:r>
              <w:t xml:space="preserve"> osazovací</w:t>
            </w:r>
            <w:del w:id="3469" w:author="Milan Navrátil" w:date="2018-11-14T11:55:00Z">
              <w:r w:rsidDel="00A711D1">
                <w:delText>ch</w:delText>
              </w:r>
            </w:del>
            <w:r>
              <w:t xml:space="preserve"> automat</w:t>
            </w:r>
            <w:del w:id="3470" w:author="Milan Navrátil" w:date="2018-11-14T11:55:00Z">
              <w:r w:rsidDel="00A711D1">
                <w:delText>ů</w:delText>
              </w:r>
            </w:del>
            <w:ins w:id="3471" w:author="Milan Navrátil" w:date="2018-11-14T11:55:00Z">
              <w:r w:rsidR="00A711D1">
                <w:t>y</w:t>
              </w:r>
            </w:ins>
            <w:r>
              <w:t xml:space="preserve"> pro součástky povrchové montáže</w:t>
            </w:r>
            <w:del w:id="3472" w:author="Milan Navrátil" w:date="2018-11-14T11:56:00Z">
              <w:r w:rsidDel="00A711D1">
                <w:delText>.</w:delText>
              </w:r>
            </w:del>
            <w:ins w:id="3473" w:author="Milan Navrátil" w:date="2018-11-14T11:56:00Z">
              <w:r w:rsidR="00A711D1">
                <w:t>)</w:t>
              </w:r>
            </w:ins>
            <w:ins w:id="3474" w:author="Milan Navrátil" w:date="2018-11-15T10:32:00Z">
              <w:r w:rsidR="00A74407">
                <w:t xml:space="preserve"> – </w:t>
              </w:r>
            </w:ins>
            <w:ins w:id="3475" w:author="Milan Navrátil" w:date="2018-11-15T10:30:00Z">
              <w:r w:rsidR="00A74407">
                <w:t>2</w:t>
              </w:r>
            </w:ins>
            <w:ins w:id="3476" w:author="Milan Navrátil" w:date="2018-11-15T10:32:00Z">
              <w:r w:rsidR="00A74407">
                <w:t> </w:t>
              </w:r>
            </w:ins>
            <w:ins w:id="3477" w:author="Milan Navrátil" w:date="2018-11-15T10:30:00Z">
              <w:r w:rsidR="00A74407">
                <w:t>měs</w:t>
              </w:r>
            </w:ins>
            <w:ins w:id="3478" w:author="Milan Navrátil" w:date="2018-11-15T10:32:00Z">
              <w:r w:rsidR="00A74407">
                <w:t>íce</w:t>
              </w:r>
            </w:ins>
          </w:p>
          <w:p w14:paraId="6E2230DD" w14:textId="11C2BBB6" w:rsidR="008550CB" w:rsidRPr="00D9333E" w:rsidRDefault="008550CB" w:rsidP="00A711D1">
            <w:r>
              <w:t xml:space="preserve">2003 – </w:t>
            </w:r>
            <w:ins w:id="3479" w:author="Milan Navrátil" w:date="2018-11-14T11:54:00Z">
              <w:r w:rsidR="00A711D1">
                <w:t>Odborná s</w:t>
              </w:r>
            </w:ins>
            <w:del w:id="3480" w:author="Milan Navrátil" w:date="2018-11-14T11:54:00Z">
              <w:r w:rsidDel="00A711D1">
                <w:delText>S</w:delText>
              </w:r>
            </w:del>
            <w:r>
              <w:t xml:space="preserve">táž u firmy Electrovert, Campdenton, Missouri, USA </w:t>
            </w:r>
            <w:ins w:id="3481" w:author="Milan Navrátil" w:date="2018-11-14T11:55:00Z">
              <w:r w:rsidR="00A711D1">
                <w:t xml:space="preserve"> (</w:t>
              </w:r>
            </w:ins>
            <w:del w:id="3482" w:author="Milan Navrátil" w:date="2018-11-14T11:55:00Z">
              <w:r w:rsidDel="00A711D1">
                <w:delText>v </w:delText>
              </w:r>
            </w:del>
            <w:r>
              <w:t>obor</w:t>
            </w:r>
            <w:ins w:id="3483" w:author="Milan Navrátil" w:date="2018-11-14T11:55:00Z">
              <w:r w:rsidR="00A711D1">
                <w:t xml:space="preserve"> </w:t>
              </w:r>
            </w:ins>
            <w:del w:id="3484" w:author="Milan Navrátil" w:date="2018-11-14T11:55:00Z">
              <w:r w:rsidDel="00A711D1">
                <w:delText xml:space="preserve">u </w:delText>
              </w:r>
            </w:del>
            <w:r>
              <w:t>technologie pájení vl</w:t>
            </w:r>
            <w:ins w:id="3485" w:author="Milan Navrátil" w:date="2018-11-14T11:55:00Z">
              <w:r w:rsidR="00A711D1">
                <w:t>nou)</w:t>
              </w:r>
            </w:ins>
            <w:ins w:id="3486" w:author="Milan Navrátil" w:date="2018-11-15T10:30:00Z">
              <w:r w:rsidR="00A74407">
                <w:t xml:space="preserve"> – 1 měsíc</w:t>
              </w:r>
            </w:ins>
            <w:del w:id="3487" w:author="Milan Navrátil" w:date="2018-11-14T11:55:00Z">
              <w:r w:rsidDel="00A711D1">
                <w:delText xml:space="preserve">nou.      </w:delText>
              </w:r>
            </w:del>
          </w:p>
        </w:tc>
      </w:tr>
      <w:tr w:rsidR="008550CB" w14:paraId="42AA6297" w14:textId="77777777" w:rsidTr="005B0900">
        <w:trPr>
          <w:cantSplit/>
          <w:trHeight w:val="470"/>
        </w:trPr>
        <w:tc>
          <w:tcPr>
            <w:tcW w:w="2518" w:type="dxa"/>
            <w:shd w:val="clear" w:color="auto" w:fill="F7CAAC"/>
          </w:tcPr>
          <w:p w14:paraId="571B1FEC" w14:textId="77777777" w:rsidR="008550CB" w:rsidRDefault="008550CB" w:rsidP="005B0900">
            <w:pPr>
              <w:rPr>
                <w:b/>
              </w:rPr>
            </w:pPr>
            <w:r>
              <w:rPr>
                <w:b/>
              </w:rPr>
              <w:t xml:space="preserve">Podpis </w:t>
            </w:r>
          </w:p>
        </w:tc>
        <w:tc>
          <w:tcPr>
            <w:tcW w:w="4536" w:type="dxa"/>
            <w:gridSpan w:val="5"/>
          </w:tcPr>
          <w:p w14:paraId="46A47867" w14:textId="77777777" w:rsidR="008550CB" w:rsidRDefault="008550CB" w:rsidP="005B0900"/>
        </w:tc>
        <w:tc>
          <w:tcPr>
            <w:tcW w:w="786" w:type="dxa"/>
            <w:gridSpan w:val="2"/>
            <w:shd w:val="clear" w:color="auto" w:fill="F7CAAC"/>
          </w:tcPr>
          <w:p w14:paraId="2EABCED3" w14:textId="77777777" w:rsidR="008550CB" w:rsidRDefault="008550CB" w:rsidP="005B0900">
            <w:r>
              <w:rPr>
                <w:b/>
              </w:rPr>
              <w:t>datum</w:t>
            </w:r>
          </w:p>
        </w:tc>
        <w:tc>
          <w:tcPr>
            <w:tcW w:w="2019" w:type="dxa"/>
            <w:gridSpan w:val="3"/>
          </w:tcPr>
          <w:p w14:paraId="102A5277" w14:textId="623F0751" w:rsidR="008550CB" w:rsidRDefault="008550CB" w:rsidP="005B0900">
            <w:r>
              <w:t>28. 8. 2018</w:t>
            </w:r>
          </w:p>
        </w:tc>
      </w:tr>
    </w:tbl>
    <w:p w14:paraId="1D952003" w14:textId="77777777" w:rsidR="008550CB" w:rsidRDefault="008550CB" w:rsidP="008550CB"/>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63"/>
        <w:gridCol w:w="832"/>
        <w:gridCol w:w="1728"/>
        <w:gridCol w:w="526"/>
        <w:gridCol w:w="470"/>
        <w:gridCol w:w="998"/>
        <w:gridCol w:w="712"/>
        <w:gridCol w:w="77"/>
        <w:gridCol w:w="635"/>
        <w:gridCol w:w="696"/>
        <w:gridCol w:w="686"/>
      </w:tblGrid>
      <w:tr w:rsidR="008550CB" w:rsidDel="000306A3" w14:paraId="167FAC20" w14:textId="61BF931D" w:rsidTr="00F519B2">
        <w:trPr>
          <w:del w:id="3488" w:author="Milan Navrátil" w:date="2018-11-12T13:23:00Z"/>
        </w:trPr>
        <w:tc>
          <w:tcPr>
            <w:tcW w:w="9923" w:type="dxa"/>
            <w:gridSpan w:val="11"/>
            <w:tcBorders>
              <w:bottom w:val="double" w:sz="4" w:space="0" w:color="auto"/>
            </w:tcBorders>
            <w:shd w:val="clear" w:color="auto" w:fill="BDD6EE"/>
          </w:tcPr>
          <w:p w14:paraId="7CF9CECE" w14:textId="093F7030" w:rsidR="008550CB" w:rsidDel="000306A3" w:rsidRDefault="008550CB" w:rsidP="005B0900">
            <w:pPr>
              <w:tabs>
                <w:tab w:val="right" w:pos="9781"/>
              </w:tabs>
              <w:rPr>
                <w:del w:id="3489" w:author="Milan Navrátil" w:date="2018-11-12T13:23:00Z"/>
                <w:b/>
                <w:sz w:val="28"/>
              </w:rPr>
            </w:pPr>
            <w:del w:id="3490" w:author="Milan Navrátil" w:date="2018-11-12T13:23:00Z">
              <w:r w:rsidDel="000306A3">
                <w:rPr>
                  <w:b/>
                  <w:sz w:val="28"/>
                </w:rPr>
                <w:delText>C-I – Personální zabezpečení</w:delText>
              </w:r>
              <w:r w:rsidDel="000306A3">
                <w:rPr>
                  <w:b/>
                  <w:sz w:val="28"/>
                </w:rPr>
                <w:tab/>
              </w:r>
              <w:r w:rsidRPr="00E14028" w:rsidDel="000306A3">
                <w:rPr>
                  <w:rStyle w:val="Odkazintenzivn"/>
                </w:rPr>
                <w:fldChar w:fldCharType="begin"/>
              </w:r>
              <w:r w:rsidRPr="00E14028" w:rsidDel="000306A3">
                <w:rPr>
                  <w:rStyle w:val="Odkazintenzivn"/>
                </w:rPr>
                <w:delInstrText xml:space="preserve"> REF AabecedniSeznam \h  \* MERGEFORMAT </w:delInstrText>
              </w:r>
              <w:r w:rsidRPr="00E14028" w:rsidDel="000306A3">
                <w:rPr>
                  <w:rStyle w:val="Odkazintenzivn"/>
                </w:rPr>
              </w:r>
              <w:r w:rsidRPr="00E14028" w:rsidDel="000306A3">
                <w:rPr>
                  <w:rStyle w:val="Odkazintenzivn"/>
                </w:rPr>
                <w:fldChar w:fldCharType="separate"/>
              </w:r>
              <w:r w:rsidR="00FB06C4" w:rsidRPr="00FB06C4" w:rsidDel="000306A3">
                <w:rPr>
                  <w:rStyle w:val="Odkazintenzivn"/>
                </w:rPr>
                <w:delText>Abecední seznam</w:delText>
              </w:r>
              <w:r w:rsidRPr="00E14028" w:rsidDel="000306A3">
                <w:rPr>
                  <w:rStyle w:val="Odkazintenzivn"/>
                </w:rPr>
                <w:fldChar w:fldCharType="end"/>
              </w:r>
            </w:del>
          </w:p>
        </w:tc>
      </w:tr>
      <w:tr w:rsidR="008550CB" w:rsidDel="000306A3" w14:paraId="32E04CAB" w14:textId="648A63E2" w:rsidTr="00F519B2">
        <w:trPr>
          <w:del w:id="3491" w:author="Milan Navrátil" w:date="2018-11-12T13:23:00Z"/>
        </w:trPr>
        <w:tc>
          <w:tcPr>
            <w:tcW w:w="2563" w:type="dxa"/>
            <w:tcBorders>
              <w:top w:val="double" w:sz="4" w:space="0" w:color="auto"/>
            </w:tcBorders>
            <w:shd w:val="clear" w:color="auto" w:fill="F7CAAC"/>
          </w:tcPr>
          <w:p w14:paraId="3AFB01B2" w14:textId="5C2D4D39" w:rsidR="008550CB" w:rsidDel="000306A3" w:rsidRDefault="008550CB" w:rsidP="005B0900">
            <w:pPr>
              <w:rPr>
                <w:del w:id="3492" w:author="Milan Navrátil" w:date="2018-11-12T13:23:00Z"/>
                <w:b/>
              </w:rPr>
            </w:pPr>
            <w:del w:id="3493" w:author="Milan Navrátil" w:date="2018-11-12T13:23:00Z">
              <w:r w:rsidDel="000306A3">
                <w:rPr>
                  <w:b/>
                </w:rPr>
                <w:delText>Vysoká škola</w:delText>
              </w:r>
            </w:del>
          </w:p>
        </w:tc>
        <w:tc>
          <w:tcPr>
            <w:tcW w:w="7360" w:type="dxa"/>
            <w:gridSpan w:val="10"/>
          </w:tcPr>
          <w:p w14:paraId="4A7CDABC" w14:textId="65D2D6E1" w:rsidR="008550CB" w:rsidDel="000306A3" w:rsidRDefault="008550CB" w:rsidP="005B0900">
            <w:pPr>
              <w:rPr>
                <w:del w:id="3494" w:author="Milan Navrátil" w:date="2018-11-12T13:23:00Z"/>
              </w:rPr>
            </w:pPr>
            <w:del w:id="3495" w:author="Milan Navrátil" w:date="2018-11-12T13:23:00Z">
              <w:r w:rsidRPr="00E54DBF" w:rsidDel="000306A3">
                <w:delText>Univerzita Tomáše Bati ve Zlíně</w:delText>
              </w:r>
            </w:del>
          </w:p>
        </w:tc>
      </w:tr>
      <w:tr w:rsidR="008550CB" w:rsidDel="000306A3" w14:paraId="70F083D7" w14:textId="52B124AA" w:rsidTr="00F519B2">
        <w:trPr>
          <w:del w:id="3496" w:author="Milan Navrátil" w:date="2018-11-12T13:23:00Z"/>
        </w:trPr>
        <w:tc>
          <w:tcPr>
            <w:tcW w:w="2563" w:type="dxa"/>
            <w:shd w:val="clear" w:color="auto" w:fill="F7CAAC"/>
          </w:tcPr>
          <w:p w14:paraId="61EA04F3" w14:textId="63236472" w:rsidR="008550CB" w:rsidDel="000306A3" w:rsidRDefault="008550CB" w:rsidP="005B0900">
            <w:pPr>
              <w:rPr>
                <w:del w:id="3497" w:author="Milan Navrátil" w:date="2018-11-12T13:23:00Z"/>
                <w:b/>
              </w:rPr>
            </w:pPr>
            <w:del w:id="3498" w:author="Milan Navrátil" w:date="2018-11-12T13:23:00Z">
              <w:r w:rsidDel="000306A3">
                <w:rPr>
                  <w:b/>
                </w:rPr>
                <w:delText>Součást vysoké školy</w:delText>
              </w:r>
            </w:del>
          </w:p>
        </w:tc>
        <w:tc>
          <w:tcPr>
            <w:tcW w:w="7360" w:type="dxa"/>
            <w:gridSpan w:val="10"/>
          </w:tcPr>
          <w:p w14:paraId="69CCCD65" w14:textId="7C07CF85" w:rsidR="008550CB" w:rsidDel="000306A3" w:rsidRDefault="008550CB" w:rsidP="005B0900">
            <w:pPr>
              <w:rPr>
                <w:del w:id="3499" w:author="Milan Navrátil" w:date="2018-11-12T13:23:00Z"/>
              </w:rPr>
            </w:pPr>
            <w:del w:id="3500" w:author="Milan Navrátil" w:date="2018-11-12T13:23:00Z">
              <w:r w:rsidDel="000306A3">
                <w:delText>Fakulta managementu a ekonomiky</w:delText>
              </w:r>
            </w:del>
          </w:p>
        </w:tc>
      </w:tr>
      <w:tr w:rsidR="008550CB" w:rsidDel="000306A3" w14:paraId="1BBC7DDC" w14:textId="74C37A92" w:rsidTr="00F519B2">
        <w:trPr>
          <w:del w:id="3501" w:author="Milan Navrátil" w:date="2018-11-12T13:23:00Z"/>
        </w:trPr>
        <w:tc>
          <w:tcPr>
            <w:tcW w:w="2563" w:type="dxa"/>
            <w:shd w:val="clear" w:color="auto" w:fill="F7CAAC"/>
          </w:tcPr>
          <w:p w14:paraId="55FEBB60" w14:textId="3B724E94" w:rsidR="008550CB" w:rsidDel="000306A3" w:rsidRDefault="008550CB" w:rsidP="005B0900">
            <w:pPr>
              <w:rPr>
                <w:del w:id="3502" w:author="Milan Navrátil" w:date="2018-11-12T13:23:00Z"/>
                <w:b/>
              </w:rPr>
            </w:pPr>
            <w:del w:id="3503" w:author="Milan Navrátil" w:date="2018-11-12T13:23:00Z">
              <w:r w:rsidDel="000306A3">
                <w:rPr>
                  <w:b/>
                </w:rPr>
                <w:delText>Název studijního programu</w:delText>
              </w:r>
            </w:del>
          </w:p>
        </w:tc>
        <w:tc>
          <w:tcPr>
            <w:tcW w:w="7360" w:type="dxa"/>
            <w:gridSpan w:val="10"/>
          </w:tcPr>
          <w:p w14:paraId="28673DD9" w14:textId="6C3CD4FA" w:rsidR="008550CB" w:rsidDel="000306A3" w:rsidRDefault="008550CB" w:rsidP="005B0900">
            <w:pPr>
              <w:rPr>
                <w:del w:id="3504" w:author="Milan Navrátil" w:date="2018-11-12T13:23:00Z"/>
              </w:rPr>
            </w:pPr>
            <w:del w:id="3505" w:author="Milan Navrátil" w:date="2018-11-12T13:23:00Z">
              <w:r w:rsidDel="000306A3">
                <w:delText>Bezpečnostní technologie, systémy a management</w:delText>
              </w:r>
            </w:del>
          </w:p>
        </w:tc>
      </w:tr>
      <w:tr w:rsidR="008550CB" w:rsidDel="000306A3" w14:paraId="551E825D" w14:textId="154F87B5" w:rsidTr="00F519B2">
        <w:trPr>
          <w:del w:id="3506" w:author="Milan Navrátil" w:date="2018-11-12T13:23:00Z"/>
        </w:trPr>
        <w:tc>
          <w:tcPr>
            <w:tcW w:w="2563" w:type="dxa"/>
            <w:shd w:val="clear" w:color="auto" w:fill="F7CAAC"/>
          </w:tcPr>
          <w:p w14:paraId="2935141A" w14:textId="5E8CBB43" w:rsidR="008550CB" w:rsidDel="000306A3" w:rsidRDefault="008550CB" w:rsidP="005B0900">
            <w:pPr>
              <w:rPr>
                <w:del w:id="3507" w:author="Milan Navrátil" w:date="2018-11-12T13:23:00Z"/>
                <w:b/>
              </w:rPr>
            </w:pPr>
            <w:del w:id="3508" w:author="Milan Navrátil" w:date="2018-11-12T13:23:00Z">
              <w:r w:rsidDel="000306A3">
                <w:rPr>
                  <w:b/>
                </w:rPr>
                <w:delText>Jméno a příjmení</w:delText>
              </w:r>
            </w:del>
          </w:p>
        </w:tc>
        <w:tc>
          <w:tcPr>
            <w:tcW w:w="4554" w:type="dxa"/>
            <w:gridSpan w:val="5"/>
          </w:tcPr>
          <w:p w14:paraId="7450DF3E" w14:textId="0048D7B2" w:rsidR="008550CB" w:rsidRPr="00754CBD" w:rsidDel="000306A3" w:rsidRDefault="008550CB" w:rsidP="005B0900">
            <w:pPr>
              <w:rPr>
                <w:del w:id="3509" w:author="Milan Navrátil" w:date="2018-11-12T13:23:00Z"/>
              </w:rPr>
            </w:pPr>
            <w:del w:id="3510" w:author="Milan Navrátil" w:date="2018-11-12T13:23:00Z">
              <w:r w:rsidRPr="00754CBD" w:rsidDel="000306A3">
                <w:delText xml:space="preserve">Petr </w:delText>
              </w:r>
              <w:bookmarkStart w:id="3511" w:name="anovak"/>
              <w:r w:rsidRPr="00754CBD" w:rsidDel="000306A3">
                <w:delText>Novák</w:delText>
              </w:r>
              <w:bookmarkEnd w:id="3511"/>
            </w:del>
          </w:p>
        </w:tc>
        <w:tc>
          <w:tcPr>
            <w:tcW w:w="712" w:type="dxa"/>
            <w:shd w:val="clear" w:color="auto" w:fill="F7CAAC"/>
          </w:tcPr>
          <w:p w14:paraId="5D913765" w14:textId="3B0D146C" w:rsidR="008550CB" w:rsidDel="000306A3" w:rsidRDefault="008550CB" w:rsidP="005B0900">
            <w:pPr>
              <w:rPr>
                <w:del w:id="3512" w:author="Milan Navrátil" w:date="2018-11-12T13:23:00Z"/>
                <w:b/>
              </w:rPr>
            </w:pPr>
            <w:del w:id="3513" w:author="Milan Navrátil" w:date="2018-11-12T13:23:00Z">
              <w:r w:rsidDel="000306A3">
                <w:rPr>
                  <w:b/>
                </w:rPr>
                <w:delText>Tituly</w:delText>
              </w:r>
            </w:del>
          </w:p>
        </w:tc>
        <w:tc>
          <w:tcPr>
            <w:tcW w:w="2094" w:type="dxa"/>
            <w:gridSpan w:val="4"/>
          </w:tcPr>
          <w:p w14:paraId="270710DC" w14:textId="34CC1BB4" w:rsidR="008550CB" w:rsidDel="000306A3" w:rsidRDefault="008550CB" w:rsidP="005B0900">
            <w:pPr>
              <w:rPr>
                <w:del w:id="3514" w:author="Milan Navrátil" w:date="2018-11-12T13:23:00Z"/>
              </w:rPr>
            </w:pPr>
            <w:del w:id="3515" w:author="Milan Navrátil" w:date="2018-11-12T13:23:00Z">
              <w:r w:rsidDel="000306A3">
                <w:delText>Ing., PhD.</w:delText>
              </w:r>
            </w:del>
          </w:p>
        </w:tc>
      </w:tr>
      <w:tr w:rsidR="008550CB" w:rsidDel="000306A3" w14:paraId="714CBDE5" w14:textId="22A75F04" w:rsidTr="00F519B2">
        <w:trPr>
          <w:del w:id="3516" w:author="Milan Navrátil" w:date="2018-11-12T13:23:00Z"/>
        </w:trPr>
        <w:tc>
          <w:tcPr>
            <w:tcW w:w="2563" w:type="dxa"/>
            <w:shd w:val="clear" w:color="auto" w:fill="F7CAAC"/>
          </w:tcPr>
          <w:p w14:paraId="0E7C1DB4" w14:textId="0FC70EE8" w:rsidR="008550CB" w:rsidDel="000306A3" w:rsidRDefault="008550CB" w:rsidP="005B0900">
            <w:pPr>
              <w:rPr>
                <w:del w:id="3517" w:author="Milan Navrátil" w:date="2018-11-12T13:23:00Z"/>
                <w:b/>
              </w:rPr>
            </w:pPr>
            <w:del w:id="3518" w:author="Milan Navrátil" w:date="2018-11-12T13:23:00Z">
              <w:r w:rsidDel="000306A3">
                <w:rPr>
                  <w:b/>
                </w:rPr>
                <w:delText>Rok narození</w:delText>
              </w:r>
            </w:del>
          </w:p>
        </w:tc>
        <w:tc>
          <w:tcPr>
            <w:tcW w:w="832" w:type="dxa"/>
          </w:tcPr>
          <w:p w14:paraId="4A8C35CB" w14:textId="5313AD3E" w:rsidR="008550CB" w:rsidDel="000306A3" w:rsidRDefault="008550CB" w:rsidP="005B0900">
            <w:pPr>
              <w:jc w:val="center"/>
              <w:rPr>
                <w:del w:id="3519" w:author="Milan Navrátil" w:date="2018-11-12T13:23:00Z"/>
              </w:rPr>
            </w:pPr>
            <w:del w:id="3520" w:author="Milan Navrátil" w:date="2018-11-12T13:23:00Z">
              <w:r w:rsidDel="000306A3">
                <w:delText>1979</w:delText>
              </w:r>
            </w:del>
          </w:p>
        </w:tc>
        <w:tc>
          <w:tcPr>
            <w:tcW w:w="1728" w:type="dxa"/>
            <w:shd w:val="clear" w:color="auto" w:fill="F7CAAC"/>
          </w:tcPr>
          <w:p w14:paraId="7FF87772" w14:textId="0E5F1955" w:rsidR="008550CB" w:rsidDel="000306A3" w:rsidRDefault="008550CB" w:rsidP="005B0900">
            <w:pPr>
              <w:rPr>
                <w:del w:id="3521" w:author="Milan Navrátil" w:date="2018-11-12T13:23:00Z"/>
                <w:b/>
              </w:rPr>
            </w:pPr>
            <w:del w:id="3522" w:author="Milan Navrátil" w:date="2018-11-12T13:23:00Z">
              <w:r w:rsidDel="000306A3">
                <w:rPr>
                  <w:b/>
                </w:rPr>
                <w:delText>typ vztahu k VŠ</w:delText>
              </w:r>
            </w:del>
          </w:p>
        </w:tc>
        <w:tc>
          <w:tcPr>
            <w:tcW w:w="996" w:type="dxa"/>
            <w:gridSpan w:val="2"/>
          </w:tcPr>
          <w:p w14:paraId="7A0B5449" w14:textId="610ECF19" w:rsidR="008550CB" w:rsidDel="000306A3" w:rsidRDefault="008550CB" w:rsidP="005B0900">
            <w:pPr>
              <w:jc w:val="center"/>
              <w:rPr>
                <w:del w:id="3523" w:author="Milan Navrátil" w:date="2018-11-12T13:23:00Z"/>
              </w:rPr>
            </w:pPr>
            <w:del w:id="3524" w:author="Milan Navrátil" w:date="2018-11-12T13:23:00Z">
              <w:r w:rsidDel="000306A3">
                <w:delText>PP</w:delText>
              </w:r>
            </w:del>
          </w:p>
        </w:tc>
        <w:tc>
          <w:tcPr>
            <w:tcW w:w="998" w:type="dxa"/>
            <w:shd w:val="clear" w:color="auto" w:fill="F7CAAC"/>
          </w:tcPr>
          <w:p w14:paraId="1FAD68BC" w14:textId="7C54A1BB" w:rsidR="008550CB" w:rsidDel="000306A3" w:rsidRDefault="008550CB" w:rsidP="005B0900">
            <w:pPr>
              <w:rPr>
                <w:del w:id="3525" w:author="Milan Navrátil" w:date="2018-11-12T13:23:00Z"/>
                <w:b/>
              </w:rPr>
            </w:pPr>
            <w:del w:id="3526" w:author="Milan Navrátil" w:date="2018-11-12T13:23:00Z">
              <w:r w:rsidDel="000306A3">
                <w:rPr>
                  <w:b/>
                </w:rPr>
                <w:delText>rozsah</w:delText>
              </w:r>
            </w:del>
          </w:p>
        </w:tc>
        <w:tc>
          <w:tcPr>
            <w:tcW w:w="712" w:type="dxa"/>
          </w:tcPr>
          <w:p w14:paraId="5A97C3A5" w14:textId="45134B28" w:rsidR="008550CB" w:rsidDel="000306A3" w:rsidRDefault="008550CB" w:rsidP="005B0900">
            <w:pPr>
              <w:jc w:val="center"/>
              <w:rPr>
                <w:del w:id="3527" w:author="Milan Navrátil" w:date="2018-11-12T13:23:00Z"/>
              </w:rPr>
            </w:pPr>
            <w:del w:id="3528" w:author="Milan Navrátil" w:date="2018-11-12T13:23:00Z">
              <w:r w:rsidDel="000306A3">
                <w:delText>40</w:delText>
              </w:r>
            </w:del>
          </w:p>
        </w:tc>
        <w:tc>
          <w:tcPr>
            <w:tcW w:w="712" w:type="dxa"/>
            <w:gridSpan w:val="2"/>
            <w:shd w:val="clear" w:color="auto" w:fill="F7CAAC"/>
          </w:tcPr>
          <w:p w14:paraId="0B39787F" w14:textId="2B7D1536" w:rsidR="008550CB" w:rsidDel="000306A3" w:rsidRDefault="008550CB" w:rsidP="005B0900">
            <w:pPr>
              <w:rPr>
                <w:del w:id="3529" w:author="Milan Navrátil" w:date="2018-11-12T13:23:00Z"/>
                <w:b/>
              </w:rPr>
            </w:pPr>
            <w:del w:id="3530" w:author="Milan Navrátil" w:date="2018-11-12T13:23:00Z">
              <w:r w:rsidDel="000306A3">
                <w:rPr>
                  <w:b/>
                </w:rPr>
                <w:delText>do kdy</w:delText>
              </w:r>
            </w:del>
          </w:p>
        </w:tc>
        <w:tc>
          <w:tcPr>
            <w:tcW w:w="1382" w:type="dxa"/>
            <w:gridSpan w:val="2"/>
          </w:tcPr>
          <w:p w14:paraId="36D054AA" w14:textId="3616C599" w:rsidR="008550CB" w:rsidDel="000306A3" w:rsidRDefault="008550CB" w:rsidP="005B0900">
            <w:pPr>
              <w:jc w:val="center"/>
              <w:rPr>
                <w:del w:id="3531" w:author="Milan Navrátil" w:date="2018-11-12T13:23:00Z"/>
              </w:rPr>
            </w:pPr>
            <w:del w:id="3532" w:author="Milan Navrátil" w:date="2018-11-12T13:23:00Z">
              <w:r w:rsidDel="000306A3">
                <w:delText>N</w:delText>
              </w:r>
            </w:del>
          </w:p>
        </w:tc>
      </w:tr>
      <w:tr w:rsidR="008550CB" w:rsidDel="000306A3" w14:paraId="5FABA63D" w14:textId="19FBABAD" w:rsidTr="00F519B2">
        <w:trPr>
          <w:del w:id="3533" w:author="Milan Navrátil" w:date="2018-11-12T13:23:00Z"/>
        </w:trPr>
        <w:tc>
          <w:tcPr>
            <w:tcW w:w="5123" w:type="dxa"/>
            <w:gridSpan w:val="3"/>
            <w:shd w:val="clear" w:color="auto" w:fill="F7CAAC"/>
          </w:tcPr>
          <w:p w14:paraId="281DE69D" w14:textId="14491C0D" w:rsidR="008550CB" w:rsidDel="000306A3" w:rsidRDefault="008550CB" w:rsidP="005B0900">
            <w:pPr>
              <w:rPr>
                <w:del w:id="3534" w:author="Milan Navrátil" w:date="2018-11-12T13:23:00Z"/>
                <w:b/>
              </w:rPr>
            </w:pPr>
            <w:del w:id="3535" w:author="Milan Navrátil" w:date="2018-11-12T13:23:00Z">
              <w:r w:rsidDel="000306A3">
                <w:rPr>
                  <w:b/>
                </w:rPr>
                <w:delText>Typ vztahu na součásti VŠ, která uskutečňuje st. program</w:delText>
              </w:r>
            </w:del>
          </w:p>
        </w:tc>
        <w:tc>
          <w:tcPr>
            <w:tcW w:w="996" w:type="dxa"/>
            <w:gridSpan w:val="2"/>
          </w:tcPr>
          <w:p w14:paraId="1E24E895" w14:textId="53C5E78D" w:rsidR="008550CB" w:rsidDel="000306A3" w:rsidRDefault="008550CB" w:rsidP="005B0900">
            <w:pPr>
              <w:jc w:val="center"/>
              <w:rPr>
                <w:del w:id="3536" w:author="Milan Navrátil" w:date="2018-11-12T13:23:00Z"/>
              </w:rPr>
            </w:pPr>
          </w:p>
        </w:tc>
        <w:tc>
          <w:tcPr>
            <w:tcW w:w="998" w:type="dxa"/>
            <w:shd w:val="clear" w:color="auto" w:fill="F7CAAC"/>
          </w:tcPr>
          <w:p w14:paraId="08FB63EA" w14:textId="3FC720C2" w:rsidR="008550CB" w:rsidDel="000306A3" w:rsidRDefault="008550CB" w:rsidP="005B0900">
            <w:pPr>
              <w:rPr>
                <w:del w:id="3537" w:author="Milan Navrátil" w:date="2018-11-12T13:23:00Z"/>
                <w:b/>
              </w:rPr>
            </w:pPr>
            <w:del w:id="3538" w:author="Milan Navrátil" w:date="2018-11-12T13:23:00Z">
              <w:r w:rsidDel="000306A3">
                <w:rPr>
                  <w:b/>
                </w:rPr>
                <w:delText>rozsah</w:delText>
              </w:r>
            </w:del>
          </w:p>
        </w:tc>
        <w:tc>
          <w:tcPr>
            <w:tcW w:w="712" w:type="dxa"/>
          </w:tcPr>
          <w:p w14:paraId="2F34BBEF" w14:textId="55407862" w:rsidR="008550CB" w:rsidDel="000306A3" w:rsidRDefault="008550CB" w:rsidP="005B0900">
            <w:pPr>
              <w:jc w:val="center"/>
              <w:rPr>
                <w:del w:id="3539" w:author="Milan Navrátil" w:date="2018-11-12T13:23:00Z"/>
              </w:rPr>
            </w:pPr>
          </w:p>
        </w:tc>
        <w:tc>
          <w:tcPr>
            <w:tcW w:w="712" w:type="dxa"/>
            <w:gridSpan w:val="2"/>
            <w:shd w:val="clear" w:color="auto" w:fill="F7CAAC"/>
          </w:tcPr>
          <w:p w14:paraId="151A94F2" w14:textId="1D5F7E8F" w:rsidR="008550CB" w:rsidDel="000306A3" w:rsidRDefault="008550CB" w:rsidP="005B0900">
            <w:pPr>
              <w:rPr>
                <w:del w:id="3540" w:author="Milan Navrátil" w:date="2018-11-12T13:23:00Z"/>
                <w:b/>
              </w:rPr>
            </w:pPr>
            <w:del w:id="3541" w:author="Milan Navrátil" w:date="2018-11-12T13:23:00Z">
              <w:r w:rsidDel="000306A3">
                <w:rPr>
                  <w:b/>
                </w:rPr>
                <w:delText>do kdy</w:delText>
              </w:r>
            </w:del>
          </w:p>
        </w:tc>
        <w:tc>
          <w:tcPr>
            <w:tcW w:w="1382" w:type="dxa"/>
            <w:gridSpan w:val="2"/>
          </w:tcPr>
          <w:p w14:paraId="37D0C894" w14:textId="7386EB3E" w:rsidR="008550CB" w:rsidDel="000306A3" w:rsidRDefault="008550CB" w:rsidP="005B0900">
            <w:pPr>
              <w:jc w:val="center"/>
              <w:rPr>
                <w:del w:id="3542" w:author="Milan Navrátil" w:date="2018-11-12T13:23:00Z"/>
              </w:rPr>
            </w:pPr>
          </w:p>
        </w:tc>
      </w:tr>
      <w:tr w:rsidR="008550CB" w:rsidDel="000306A3" w14:paraId="5B7CE01D" w14:textId="69EE2005" w:rsidTr="00F519B2">
        <w:trPr>
          <w:del w:id="3543" w:author="Milan Navrátil" w:date="2018-11-12T13:23:00Z"/>
        </w:trPr>
        <w:tc>
          <w:tcPr>
            <w:tcW w:w="6119" w:type="dxa"/>
            <w:gridSpan w:val="5"/>
            <w:shd w:val="clear" w:color="auto" w:fill="F7CAAC"/>
          </w:tcPr>
          <w:p w14:paraId="57154F25" w14:textId="7FAAC2F0" w:rsidR="008550CB" w:rsidDel="000306A3" w:rsidRDefault="008550CB" w:rsidP="005B0900">
            <w:pPr>
              <w:rPr>
                <w:del w:id="3544" w:author="Milan Navrátil" w:date="2018-11-12T13:23:00Z"/>
              </w:rPr>
            </w:pPr>
            <w:del w:id="3545" w:author="Milan Navrátil" w:date="2018-11-12T13:23:00Z">
              <w:r w:rsidDel="000306A3">
                <w:rPr>
                  <w:b/>
                </w:rPr>
                <w:delText>Další současná působení jako akademický pracovník na jiných VŠ</w:delText>
              </w:r>
            </w:del>
          </w:p>
        </w:tc>
        <w:tc>
          <w:tcPr>
            <w:tcW w:w="1710" w:type="dxa"/>
            <w:gridSpan w:val="2"/>
            <w:shd w:val="clear" w:color="auto" w:fill="F7CAAC"/>
          </w:tcPr>
          <w:p w14:paraId="678A283D" w14:textId="4BF5E56C" w:rsidR="008550CB" w:rsidDel="000306A3" w:rsidRDefault="008550CB" w:rsidP="005B0900">
            <w:pPr>
              <w:rPr>
                <w:del w:id="3546" w:author="Milan Navrátil" w:date="2018-11-12T13:23:00Z"/>
                <w:b/>
              </w:rPr>
            </w:pPr>
            <w:del w:id="3547" w:author="Milan Navrátil" w:date="2018-11-12T13:23:00Z">
              <w:r w:rsidDel="000306A3">
                <w:rPr>
                  <w:b/>
                </w:rPr>
                <w:delText>typ prac. vztahu</w:delText>
              </w:r>
            </w:del>
          </w:p>
        </w:tc>
        <w:tc>
          <w:tcPr>
            <w:tcW w:w="2094" w:type="dxa"/>
            <w:gridSpan w:val="4"/>
            <w:shd w:val="clear" w:color="auto" w:fill="F7CAAC"/>
          </w:tcPr>
          <w:p w14:paraId="3A369848" w14:textId="4BB7EC39" w:rsidR="008550CB" w:rsidDel="000306A3" w:rsidRDefault="008550CB" w:rsidP="005B0900">
            <w:pPr>
              <w:rPr>
                <w:del w:id="3548" w:author="Milan Navrátil" w:date="2018-11-12T13:23:00Z"/>
                <w:b/>
              </w:rPr>
            </w:pPr>
            <w:del w:id="3549" w:author="Milan Navrátil" w:date="2018-11-12T13:23:00Z">
              <w:r w:rsidDel="000306A3">
                <w:rPr>
                  <w:b/>
                </w:rPr>
                <w:delText>rozsah</w:delText>
              </w:r>
            </w:del>
          </w:p>
        </w:tc>
      </w:tr>
      <w:tr w:rsidR="008550CB" w:rsidDel="000306A3" w14:paraId="61B5C82D" w14:textId="3858012B" w:rsidTr="00F519B2">
        <w:trPr>
          <w:del w:id="3550" w:author="Milan Navrátil" w:date="2018-11-12T13:23:00Z"/>
        </w:trPr>
        <w:tc>
          <w:tcPr>
            <w:tcW w:w="6119" w:type="dxa"/>
            <w:gridSpan w:val="5"/>
          </w:tcPr>
          <w:p w14:paraId="60AEB032" w14:textId="505A918F" w:rsidR="008550CB" w:rsidDel="000306A3" w:rsidRDefault="008550CB" w:rsidP="005B0900">
            <w:pPr>
              <w:rPr>
                <w:del w:id="3551" w:author="Milan Navrátil" w:date="2018-11-12T13:23:00Z"/>
              </w:rPr>
            </w:pPr>
            <w:del w:id="3552" w:author="Milan Navrátil" w:date="2018-11-12T13:23:00Z">
              <w:r w:rsidRPr="003129DB" w:rsidDel="000306A3">
                <w:delText>Moravská vysoká škola Olomouc</w:delText>
              </w:r>
            </w:del>
          </w:p>
        </w:tc>
        <w:tc>
          <w:tcPr>
            <w:tcW w:w="1710" w:type="dxa"/>
            <w:gridSpan w:val="2"/>
          </w:tcPr>
          <w:p w14:paraId="28AA4B14" w14:textId="33F51127" w:rsidR="008550CB" w:rsidDel="000306A3" w:rsidRDefault="008550CB" w:rsidP="005B0900">
            <w:pPr>
              <w:jc w:val="center"/>
              <w:rPr>
                <w:del w:id="3553" w:author="Milan Navrátil" w:date="2018-11-12T13:23:00Z"/>
              </w:rPr>
            </w:pPr>
            <w:del w:id="3554" w:author="Milan Navrátil" w:date="2018-11-12T13:23:00Z">
              <w:r w:rsidDel="000306A3">
                <w:delText>PP</w:delText>
              </w:r>
            </w:del>
          </w:p>
        </w:tc>
        <w:tc>
          <w:tcPr>
            <w:tcW w:w="2094" w:type="dxa"/>
            <w:gridSpan w:val="4"/>
          </w:tcPr>
          <w:p w14:paraId="280EFABC" w14:textId="2049553E" w:rsidR="008550CB" w:rsidDel="000306A3" w:rsidRDefault="008550CB" w:rsidP="005B0900">
            <w:pPr>
              <w:rPr>
                <w:del w:id="3555" w:author="Milan Navrátil" w:date="2018-11-12T13:23:00Z"/>
              </w:rPr>
            </w:pPr>
            <w:del w:id="3556" w:author="Milan Navrátil" w:date="2018-11-12T13:23:00Z">
              <w:r w:rsidDel="000306A3">
                <w:delText>20</w:delText>
              </w:r>
            </w:del>
          </w:p>
        </w:tc>
      </w:tr>
      <w:tr w:rsidR="008550CB" w:rsidDel="000306A3" w14:paraId="69CCA6C0" w14:textId="2949FDF6" w:rsidTr="00F519B2">
        <w:trPr>
          <w:del w:id="3557" w:author="Milan Navrátil" w:date="2018-11-12T13:23:00Z"/>
        </w:trPr>
        <w:tc>
          <w:tcPr>
            <w:tcW w:w="6119" w:type="dxa"/>
            <w:gridSpan w:val="5"/>
          </w:tcPr>
          <w:p w14:paraId="15CD43F0" w14:textId="233199B4" w:rsidR="008550CB" w:rsidDel="000306A3" w:rsidRDefault="008550CB" w:rsidP="005B0900">
            <w:pPr>
              <w:rPr>
                <w:del w:id="3558" w:author="Milan Navrátil" w:date="2018-11-12T13:23:00Z"/>
              </w:rPr>
            </w:pPr>
          </w:p>
        </w:tc>
        <w:tc>
          <w:tcPr>
            <w:tcW w:w="1710" w:type="dxa"/>
            <w:gridSpan w:val="2"/>
          </w:tcPr>
          <w:p w14:paraId="7EB3FCA4" w14:textId="40E24204" w:rsidR="008550CB" w:rsidDel="000306A3" w:rsidRDefault="008550CB" w:rsidP="005B0900">
            <w:pPr>
              <w:rPr>
                <w:del w:id="3559" w:author="Milan Navrátil" w:date="2018-11-12T13:23:00Z"/>
              </w:rPr>
            </w:pPr>
          </w:p>
        </w:tc>
        <w:tc>
          <w:tcPr>
            <w:tcW w:w="2094" w:type="dxa"/>
            <w:gridSpan w:val="4"/>
          </w:tcPr>
          <w:p w14:paraId="59F01118" w14:textId="430B7310" w:rsidR="008550CB" w:rsidDel="000306A3" w:rsidRDefault="008550CB" w:rsidP="005B0900">
            <w:pPr>
              <w:rPr>
                <w:del w:id="3560" w:author="Milan Navrátil" w:date="2018-11-12T13:23:00Z"/>
              </w:rPr>
            </w:pPr>
          </w:p>
        </w:tc>
      </w:tr>
      <w:tr w:rsidR="008550CB" w:rsidDel="000306A3" w14:paraId="2A631CA8" w14:textId="4AE27D57" w:rsidTr="00F519B2">
        <w:trPr>
          <w:del w:id="3561" w:author="Milan Navrátil" w:date="2018-11-12T13:23:00Z"/>
        </w:trPr>
        <w:tc>
          <w:tcPr>
            <w:tcW w:w="9923" w:type="dxa"/>
            <w:gridSpan w:val="11"/>
            <w:shd w:val="clear" w:color="auto" w:fill="F7CAAC"/>
          </w:tcPr>
          <w:p w14:paraId="6B25F634" w14:textId="298E15AE" w:rsidR="008550CB" w:rsidDel="000306A3" w:rsidRDefault="008550CB" w:rsidP="005B0900">
            <w:pPr>
              <w:rPr>
                <w:del w:id="3562" w:author="Milan Navrátil" w:date="2018-11-12T13:23:00Z"/>
              </w:rPr>
            </w:pPr>
            <w:del w:id="3563" w:author="Milan Navrátil" w:date="2018-11-12T13:23:00Z">
              <w:r w:rsidDel="000306A3">
                <w:rPr>
                  <w:b/>
                </w:rPr>
                <w:delText>Předměty příslušného studijního programu a způsob zapojení do jejich výuky, příp. další zapojení do uskutečňování studijního programu</w:delText>
              </w:r>
            </w:del>
          </w:p>
        </w:tc>
      </w:tr>
      <w:tr w:rsidR="008550CB" w:rsidDel="000306A3" w14:paraId="46D22C51" w14:textId="36B98EB0" w:rsidTr="00F519B2">
        <w:trPr>
          <w:trHeight w:val="1118"/>
          <w:del w:id="3564" w:author="Milan Navrátil" w:date="2018-11-12T13:23:00Z"/>
        </w:trPr>
        <w:tc>
          <w:tcPr>
            <w:tcW w:w="9923" w:type="dxa"/>
            <w:gridSpan w:val="11"/>
            <w:tcBorders>
              <w:top w:val="nil"/>
            </w:tcBorders>
          </w:tcPr>
          <w:p w14:paraId="374F24EF" w14:textId="11F27077" w:rsidR="008550CB" w:rsidDel="000306A3" w:rsidRDefault="008550CB" w:rsidP="005B0900">
            <w:pPr>
              <w:rPr>
                <w:del w:id="3565" w:author="Milan Navrátil" w:date="2018-11-12T13:23:00Z"/>
              </w:rPr>
            </w:pPr>
            <w:del w:id="3566" w:author="Milan Navrátil" w:date="2018-11-12T13:23:00Z">
              <w:r w:rsidDel="000306A3">
                <w:delText>Základy podnikatelství – garant, přednášející (100 %)</w:delText>
              </w:r>
            </w:del>
          </w:p>
          <w:p w14:paraId="7248BEBC" w14:textId="1CD14CCA" w:rsidR="008550CB" w:rsidDel="000306A3" w:rsidRDefault="008550CB" w:rsidP="005B0900">
            <w:pPr>
              <w:rPr>
                <w:del w:id="3567" w:author="Milan Navrátil" w:date="2018-11-12T13:23:00Z"/>
              </w:rPr>
            </w:pPr>
          </w:p>
          <w:p w14:paraId="6BCA314C" w14:textId="247BA6C5" w:rsidR="008550CB" w:rsidDel="000306A3" w:rsidRDefault="008550CB" w:rsidP="005B0900">
            <w:pPr>
              <w:rPr>
                <w:del w:id="3568" w:author="Milan Navrátil" w:date="2018-11-12T13:23:00Z"/>
              </w:rPr>
            </w:pPr>
          </w:p>
        </w:tc>
      </w:tr>
      <w:tr w:rsidR="008550CB" w:rsidDel="000306A3" w14:paraId="41987E9E" w14:textId="7BC66B7E" w:rsidTr="00F519B2">
        <w:trPr>
          <w:del w:id="3569" w:author="Milan Navrátil" w:date="2018-11-12T13:23:00Z"/>
        </w:trPr>
        <w:tc>
          <w:tcPr>
            <w:tcW w:w="9923" w:type="dxa"/>
            <w:gridSpan w:val="11"/>
            <w:shd w:val="clear" w:color="auto" w:fill="F7CAAC"/>
          </w:tcPr>
          <w:p w14:paraId="07FAF513" w14:textId="2E75E45C" w:rsidR="008550CB" w:rsidDel="000306A3" w:rsidRDefault="008550CB" w:rsidP="005B0900">
            <w:pPr>
              <w:rPr>
                <w:del w:id="3570" w:author="Milan Navrátil" w:date="2018-11-12T13:23:00Z"/>
              </w:rPr>
            </w:pPr>
            <w:del w:id="3571" w:author="Milan Navrátil" w:date="2018-11-12T13:23:00Z">
              <w:r w:rsidDel="000306A3">
                <w:rPr>
                  <w:b/>
                </w:rPr>
                <w:delText xml:space="preserve">Údaje o vzdělání na VŠ </w:delText>
              </w:r>
            </w:del>
          </w:p>
        </w:tc>
      </w:tr>
      <w:tr w:rsidR="008550CB" w:rsidDel="000306A3" w14:paraId="699C0645" w14:textId="67D11CE8" w:rsidTr="00F519B2">
        <w:trPr>
          <w:del w:id="3572" w:author="Milan Navrátil" w:date="2018-11-12T13:23:00Z"/>
        </w:trPr>
        <w:tc>
          <w:tcPr>
            <w:tcW w:w="9923" w:type="dxa"/>
            <w:gridSpan w:val="11"/>
            <w:shd w:val="clear" w:color="auto" w:fill="auto"/>
          </w:tcPr>
          <w:p w14:paraId="123E4D64" w14:textId="3382B6B9" w:rsidR="008550CB" w:rsidRPr="00C527A4" w:rsidDel="000306A3" w:rsidRDefault="008550CB" w:rsidP="005B0900">
            <w:pPr>
              <w:rPr>
                <w:del w:id="3573" w:author="Milan Navrátil" w:date="2018-11-12T13:23:00Z"/>
              </w:rPr>
            </w:pPr>
            <w:del w:id="3574" w:author="Milan Navrátil" w:date="2018-11-12T13:23:00Z">
              <w:r w:rsidRPr="00C527A4" w:rsidDel="000306A3">
                <w:delText>2003 – 2009</w:delText>
              </w:r>
              <w:r w:rsidRPr="00C527A4" w:rsidDel="000306A3">
                <w:tab/>
                <w:delText>Univerzita Tomáš Bati ve Zlíně, obor Management a ekonomika (Ph.D.)</w:delText>
              </w:r>
            </w:del>
          </w:p>
          <w:p w14:paraId="7B2BAE92" w14:textId="36D9F65B" w:rsidR="008550CB" w:rsidDel="000306A3" w:rsidRDefault="008550CB" w:rsidP="005B0900">
            <w:pPr>
              <w:rPr>
                <w:del w:id="3575" w:author="Milan Navrátil" w:date="2018-11-12T13:23:00Z"/>
              </w:rPr>
            </w:pPr>
            <w:del w:id="3576" w:author="Milan Navrátil" w:date="2018-11-12T13:23:00Z">
              <w:r w:rsidRPr="00C527A4" w:rsidDel="000306A3">
                <w:delText>1998 – 2003</w:delText>
              </w:r>
              <w:r w:rsidRPr="00C527A4" w:rsidDel="000306A3">
                <w:tab/>
                <w:delText>Univerzita Tomáš Bati ve Zlíně, obor Management a ekonomika (Bc, Ing.)</w:delText>
              </w:r>
            </w:del>
          </w:p>
          <w:p w14:paraId="55D50E8C" w14:textId="62CCD9EC" w:rsidR="008550CB" w:rsidDel="000306A3" w:rsidRDefault="008550CB" w:rsidP="005B0900">
            <w:pPr>
              <w:rPr>
                <w:del w:id="3577" w:author="Milan Navrátil" w:date="2018-11-12T13:23:00Z"/>
                <w:b/>
              </w:rPr>
            </w:pPr>
          </w:p>
        </w:tc>
      </w:tr>
      <w:tr w:rsidR="008550CB" w:rsidDel="000306A3" w14:paraId="7D4B322D" w14:textId="3F3A9EAD" w:rsidTr="00F519B2">
        <w:trPr>
          <w:del w:id="3578" w:author="Milan Navrátil" w:date="2018-11-12T13:23:00Z"/>
        </w:trPr>
        <w:tc>
          <w:tcPr>
            <w:tcW w:w="9923" w:type="dxa"/>
            <w:gridSpan w:val="11"/>
            <w:shd w:val="clear" w:color="auto" w:fill="F7CAAC"/>
          </w:tcPr>
          <w:p w14:paraId="21A9771C" w14:textId="57E31F75" w:rsidR="008550CB" w:rsidRPr="004D308E" w:rsidDel="000306A3" w:rsidRDefault="008550CB" w:rsidP="005B0900">
            <w:pPr>
              <w:rPr>
                <w:del w:id="3579" w:author="Milan Navrátil" w:date="2018-11-12T13:23:00Z"/>
                <w:b/>
              </w:rPr>
            </w:pPr>
            <w:del w:id="3580" w:author="Milan Navrátil" w:date="2018-11-12T13:23:00Z">
              <w:r w:rsidRPr="004D308E" w:rsidDel="000306A3">
                <w:rPr>
                  <w:b/>
                </w:rPr>
                <w:delText>Údaje o odborném působení od absolvování VŠ</w:delText>
              </w:r>
            </w:del>
          </w:p>
        </w:tc>
      </w:tr>
      <w:tr w:rsidR="008550CB" w:rsidDel="000306A3" w14:paraId="2EB9DE4B" w14:textId="1D4B3A56" w:rsidTr="00F519B2">
        <w:trPr>
          <w:del w:id="3581" w:author="Milan Navrátil" w:date="2018-11-12T13:23:00Z"/>
        </w:trPr>
        <w:tc>
          <w:tcPr>
            <w:tcW w:w="9923" w:type="dxa"/>
            <w:gridSpan w:val="11"/>
            <w:shd w:val="clear" w:color="auto" w:fill="auto"/>
          </w:tcPr>
          <w:p w14:paraId="48D0F3B7" w14:textId="065664CE" w:rsidR="008550CB" w:rsidRPr="00C527A4" w:rsidDel="000306A3" w:rsidRDefault="008550CB" w:rsidP="005B0900">
            <w:pPr>
              <w:rPr>
                <w:del w:id="3582" w:author="Milan Navrátil" w:date="2018-11-12T13:23:00Z"/>
              </w:rPr>
            </w:pPr>
            <w:del w:id="3583" w:author="Milan Navrátil" w:date="2018-11-12T13:23:00Z">
              <w:r w:rsidRPr="00C527A4" w:rsidDel="000306A3">
                <w:delText>2006 - dosud</w:delText>
              </w:r>
              <w:r w:rsidRPr="00C527A4" w:rsidDel="000306A3">
                <w:tab/>
                <w:delText xml:space="preserve">Univerzita Tomáše Bati ve Zlíně, Fakulta managementu a ekonomiky, akademický pracovník, odborný </w:delText>
              </w:r>
              <w:r w:rsidDel="000306A3">
                <w:tab/>
              </w:r>
              <w:r w:rsidDel="000306A3">
                <w:tab/>
              </w:r>
              <w:r w:rsidRPr="00C527A4" w:rsidDel="000306A3">
                <w:delText>asistent, ředitel ústavu Podnikové ekonomiky (od 2016)</w:delText>
              </w:r>
            </w:del>
          </w:p>
          <w:p w14:paraId="132287A1" w14:textId="58BB1CC3" w:rsidR="008550CB" w:rsidRPr="004D308E" w:rsidDel="000306A3" w:rsidRDefault="008550CB" w:rsidP="005B0900">
            <w:pPr>
              <w:rPr>
                <w:del w:id="3584" w:author="Milan Navrátil" w:date="2018-11-12T13:23:00Z"/>
                <w:b/>
              </w:rPr>
            </w:pPr>
            <w:del w:id="3585" w:author="Milan Navrátil" w:date="2018-11-12T13:23:00Z">
              <w:r w:rsidRPr="00C527A4" w:rsidDel="000306A3">
                <w:delText>2011 - dosud</w:delText>
              </w:r>
              <w:r w:rsidRPr="00C527A4" w:rsidDel="000306A3">
                <w:tab/>
                <w:delText>Moravská vysoká škola Olomouc, Ústav podnikové ekonomiky, akademický pracovník, odborný asistent</w:delText>
              </w:r>
            </w:del>
          </w:p>
        </w:tc>
      </w:tr>
      <w:tr w:rsidR="008550CB" w:rsidDel="000306A3" w14:paraId="0C303ECC" w14:textId="43BD393D" w:rsidTr="00F519B2">
        <w:trPr>
          <w:trHeight w:val="250"/>
          <w:del w:id="3586" w:author="Milan Navrátil" w:date="2018-11-12T13:23:00Z"/>
        </w:trPr>
        <w:tc>
          <w:tcPr>
            <w:tcW w:w="9923" w:type="dxa"/>
            <w:gridSpan w:val="11"/>
            <w:shd w:val="clear" w:color="auto" w:fill="F7CAAC"/>
          </w:tcPr>
          <w:p w14:paraId="2B919C91" w14:textId="110D3BD6" w:rsidR="008550CB" w:rsidDel="000306A3" w:rsidRDefault="008550CB" w:rsidP="005B0900">
            <w:pPr>
              <w:rPr>
                <w:del w:id="3587" w:author="Milan Navrátil" w:date="2018-11-12T13:23:00Z"/>
              </w:rPr>
            </w:pPr>
            <w:del w:id="3588" w:author="Milan Navrátil" w:date="2018-11-12T13:23:00Z">
              <w:r w:rsidDel="000306A3">
                <w:rPr>
                  <w:b/>
                </w:rPr>
                <w:delText>Zkušenosti s vedením kvalifikačních a rigorózních prací</w:delText>
              </w:r>
            </w:del>
          </w:p>
        </w:tc>
      </w:tr>
      <w:tr w:rsidR="008550CB" w:rsidDel="000306A3" w14:paraId="17BABCFB" w14:textId="7B40F790" w:rsidTr="00F519B2">
        <w:trPr>
          <w:trHeight w:val="613"/>
          <w:del w:id="3589" w:author="Milan Navrátil" w:date="2018-11-12T13:23:00Z"/>
        </w:trPr>
        <w:tc>
          <w:tcPr>
            <w:tcW w:w="9923" w:type="dxa"/>
            <w:gridSpan w:val="11"/>
          </w:tcPr>
          <w:p w14:paraId="31E5BC9A" w14:textId="1F259B85" w:rsidR="008550CB" w:rsidDel="000306A3" w:rsidRDefault="008550CB" w:rsidP="005B0900">
            <w:pPr>
              <w:rPr>
                <w:del w:id="3590" w:author="Milan Navrátil" w:date="2018-11-12T13:23:00Z"/>
              </w:rPr>
            </w:pPr>
            <w:del w:id="3591" w:author="Milan Navrátil" w:date="2018-11-12T13:23:00Z">
              <w:r w:rsidDel="000306A3">
                <w:delText xml:space="preserve">Bakalářské práce: 50 </w:delText>
              </w:r>
            </w:del>
          </w:p>
          <w:p w14:paraId="55812507" w14:textId="2CE6D624" w:rsidR="008550CB" w:rsidDel="000306A3" w:rsidRDefault="008550CB" w:rsidP="005B0900">
            <w:pPr>
              <w:rPr>
                <w:del w:id="3592" w:author="Milan Navrátil" w:date="2018-11-12T13:23:00Z"/>
              </w:rPr>
            </w:pPr>
            <w:del w:id="3593" w:author="Milan Navrátil" w:date="2018-11-12T13:23:00Z">
              <w:r w:rsidDel="000306A3">
                <w:delText xml:space="preserve">Diplomové práce: 90 </w:delText>
              </w:r>
            </w:del>
          </w:p>
          <w:p w14:paraId="56766983" w14:textId="2EB1EF95" w:rsidR="008550CB" w:rsidDel="000306A3" w:rsidRDefault="008550CB" w:rsidP="005B0900">
            <w:pPr>
              <w:rPr>
                <w:del w:id="3594" w:author="Milan Navrátil" w:date="2018-11-12T13:23:00Z"/>
              </w:rPr>
            </w:pPr>
          </w:p>
        </w:tc>
      </w:tr>
      <w:tr w:rsidR="008550CB" w:rsidDel="000306A3" w14:paraId="7875A9F9" w14:textId="4E6DD37D" w:rsidTr="00F519B2">
        <w:trPr>
          <w:cantSplit/>
          <w:del w:id="3595" w:author="Milan Navrátil" w:date="2018-11-12T13:23:00Z"/>
        </w:trPr>
        <w:tc>
          <w:tcPr>
            <w:tcW w:w="3395" w:type="dxa"/>
            <w:gridSpan w:val="2"/>
            <w:tcBorders>
              <w:top w:val="single" w:sz="12" w:space="0" w:color="auto"/>
            </w:tcBorders>
            <w:shd w:val="clear" w:color="auto" w:fill="F7CAAC"/>
          </w:tcPr>
          <w:p w14:paraId="71F09C5B" w14:textId="1B187E6E" w:rsidR="008550CB" w:rsidDel="000306A3" w:rsidRDefault="008550CB" w:rsidP="005B0900">
            <w:pPr>
              <w:rPr>
                <w:del w:id="3596" w:author="Milan Navrátil" w:date="2018-11-12T13:23:00Z"/>
              </w:rPr>
            </w:pPr>
            <w:del w:id="3597" w:author="Milan Navrátil" w:date="2018-11-12T13:23:00Z">
              <w:r w:rsidDel="000306A3">
                <w:rPr>
                  <w:b/>
                </w:rPr>
                <w:delText xml:space="preserve">Obor habilitačního řízení </w:delText>
              </w:r>
            </w:del>
          </w:p>
        </w:tc>
        <w:tc>
          <w:tcPr>
            <w:tcW w:w="2254" w:type="dxa"/>
            <w:gridSpan w:val="2"/>
            <w:tcBorders>
              <w:top w:val="single" w:sz="12" w:space="0" w:color="auto"/>
            </w:tcBorders>
            <w:shd w:val="clear" w:color="auto" w:fill="F7CAAC"/>
          </w:tcPr>
          <w:p w14:paraId="36AB5196" w14:textId="2859EB32" w:rsidR="008550CB" w:rsidDel="000306A3" w:rsidRDefault="008550CB" w:rsidP="005B0900">
            <w:pPr>
              <w:rPr>
                <w:del w:id="3598" w:author="Milan Navrátil" w:date="2018-11-12T13:23:00Z"/>
              </w:rPr>
            </w:pPr>
            <w:del w:id="3599" w:author="Milan Navrátil" w:date="2018-11-12T13:23:00Z">
              <w:r w:rsidDel="000306A3">
                <w:rPr>
                  <w:b/>
                </w:rPr>
                <w:delText>Rok udělení hodnosti</w:delText>
              </w:r>
            </w:del>
          </w:p>
        </w:tc>
        <w:tc>
          <w:tcPr>
            <w:tcW w:w="2257" w:type="dxa"/>
            <w:gridSpan w:val="4"/>
            <w:tcBorders>
              <w:top w:val="single" w:sz="12" w:space="0" w:color="auto"/>
              <w:right w:val="single" w:sz="12" w:space="0" w:color="auto"/>
            </w:tcBorders>
            <w:shd w:val="clear" w:color="auto" w:fill="F7CAAC"/>
          </w:tcPr>
          <w:p w14:paraId="6565AB27" w14:textId="5A12B022" w:rsidR="008550CB" w:rsidDel="000306A3" w:rsidRDefault="008550CB" w:rsidP="005B0900">
            <w:pPr>
              <w:rPr>
                <w:del w:id="3600" w:author="Milan Navrátil" w:date="2018-11-12T13:23:00Z"/>
              </w:rPr>
            </w:pPr>
            <w:del w:id="3601" w:author="Milan Navrátil" w:date="2018-11-12T13:23:00Z">
              <w:r w:rsidDel="000306A3">
                <w:rPr>
                  <w:b/>
                </w:rPr>
                <w:delText>Řízení konáno na VŠ</w:delText>
              </w:r>
            </w:del>
          </w:p>
        </w:tc>
        <w:tc>
          <w:tcPr>
            <w:tcW w:w="2017" w:type="dxa"/>
            <w:gridSpan w:val="3"/>
            <w:tcBorders>
              <w:top w:val="single" w:sz="12" w:space="0" w:color="auto"/>
              <w:left w:val="single" w:sz="12" w:space="0" w:color="auto"/>
            </w:tcBorders>
            <w:shd w:val="clear" w:color="auto" w:fill="F7CAAC"/>
          </w:tcPr>
          <w:p w14:paraId="0863D1D6" w14:textId="700A18FF" w:rsidR="008550CB" w:rsidDel="000306A3" w:rsidRDefault="008550CB" w:rsidP="005B0900">
            <w:pPr>
              <w:rPr>
                <w:del w:id="3602" w:author="Milan Navrátil" w:date="2018-11-12T13:23:00Z"/>
                <w:b/>
              </w:rPr>
            </w:pPr>
            <w:del w:id="3603" w:author="Milan Navrátil" w:date="2018-11-12T13:23:00Z">
              <w:r w:rsidDel="000306A3">
                <w:rPr>
                  <w:b/>
                </w:rPr>
                <w:delText>Ohlasy publikací</w:delText>
              </w:r>
            </w:del>
          </w:p>
        </w:tc>
      </w:tr>
      <w:tr w:rsidR="008550CB" w:rsidDel="000306A3" w14:paraId="677366DD" w14:textId="4C32B3C0" w:rsidTr="00F519B2">
        <w:trPr>
          <w:cantSplit/>
          <w:del w:id="3604" w:author="Milan Navrátil" w:date="2018-11-12T13:23:00Z"/>
        </w:trPr>
        <w:tc>
          <w:tcPr>
            <w:tcW w:w="3395" w:type="dxa"/>
            <w:gridSpan w:val="2"/>
          </w:tcPr>
          <w:p w14:paraId="5506AE3E" w14:textId="66574F21" w:rsidR="008550CB" w:rsidDel="000306A3" w:rsidRDefault="008550CB" w:rsidP="005B0900">
            <w:pPr>
              <w:jc w:val="center"/>
              <w:rPr>
                <w:del w:id="3605" w:author="Milan Navrátil" w:date="2018-11-12T13:23:00Z"/>
              </w:rPr>
            </w:pPr>
          </w:p>
        </w:tc>
        <w:tc>
          <w:tcPr>
            <w:tcW w:w="2254" w:type="dxa"/>
            <w:gridSpan w:val="2"/>
          </w:tcPr>
          <w:p w14:paraId="7C5752DE" w14:textId="3E839455" w:rsidR="008550CB" w:rsidDel="000306A3" w:rsidRDefault="008550CB" w:rsidP="005B0900">
            <w:pPr>
              <w:jc w:val="center"/>
              <w:rPr>
                <w:del w:id="3606" w:author="Milan Navrátil" w:date="2018-11-12T13:23:00Z"/>
              </w:rPr>
            </w:pPr>
          </w:p>
        </w:tc>
        <w:tc>
          <w:tcPr>
            <w:tcW w:w="2257" w:type="dxa"/>
            <w:gridSpan w:val="4"/>
            <w:tcBorders>
              <w:right w:val="single" w:sz="12" w:space="0" w:color="auto"/>
            </w:tcBorders>
          </w:tcPr>
          <w:p w14:paraId="3D130064" w14:textId="58DE5792" w:rsidR="008550CB" w:rsidDel="000306A3" w:rsidRDefault="008550CB" w:rsidP="005B0900">
            <w:pPr>
              <w:jc w:val="center"/>
              <w:rPr>
                <w:del w:id="3607" w:author="Milan Navrátil" w:date="2018-11-12T13:23:00Z"/>
              </w:rPr>
            </w:pPr>
          </w:p>
        </w:tc>
        <w:tc>
          <w:tcPr>
            <w:tcW w:w="635" w:type="dxa"/>
            <w:tcBorders>
              <w:left w:val="single" w:sz="12" w:space="0" w:color="auto"/>
            </w:tcBorders>
            <w:shd w:val="clear" w:color="auto" w:fill="F7CAAC"/>
          </w:tcPr>
          <w:p w14:paraId="1D02CBFB" w14:textId="751E3FEF" w:rsidR="008550CB" w:rsidDel="000306A3" w:rsidRDefault="008550CB" w:rsidP="005B0900">
            <w:pPr>
              <w:rPr>
                <w:del w:id="3608" w:author="Milan Navrátil" w:date="2018-11-12T13:23:00Z"/>
              </w:rPr>
            </w:pPr>
            <w:del w:id="3609" w:author="Milan Navrátil" w:date="2018-11-12T13:23:00Z">
              <w:r w:rsidDel="000306A3">
                <w:rPr>
                  <w:b/>
                </w:rPr>
                <w:delText>WOS</w:delText>
              </w:r>
            </w:del>
          </w:p>
        </w:tc>
        <w:tc>
          <w:tcPr>
            <w:tcW w:w="696" w:type="dxa"/>
            <w:shd w:val="clear" w:color="auto" w:fill="F7CAAC"/>
          </w:tcPr>
          <w:p w14:paraId="0F5812E2" w14:textId="00F91193" w:rsidR="008550CB" w:rsidDel="000306A3" w:rsidRDefault="008550CB" w:rsidP="005B0900">
            <w:pPr>
              <w:rPr>
                <w:del w:id="3610" w:author="Milan Navrátil" w:date="2018-11-12T13:23:00Z"/>
                <w:sz w:val="18"/>
              </w:rPr>
            </w:pPr>
            <w:del w:id="3611" w:author="Milan Navrátil" w:date="2018-11-12T13:23:00Z">
              <w:r w:rsidDel="000306A3">
                <w:rPr>
                  <w:b/>
                  <w:sz w:val="18"/>
                </w:rPr>
                <w:delText>Scopus</w:delText>
              </w:r>
            </w:del>
          </w:p>
        </w:tc>
        <w:tc>
          <w:tcPr>
            <w:tcW w:w="686" w:type="dxa"/>
            <w:shd w:val="clear" w:color="auto" w:fill="F7CAAC"/>
          </w:tcPr>
          <w:p w14:paraId="40D93281" w14:textId="6FFCB182" w:rsidR="008550CB" w:rsidDel="000306A3" w:rsidRDefault="008550CB" w:rsidP="005B0900">
            <w:pPr>
              <w:rPr>
                <w:del w:id="3612" w:author="Milan Navrátil" w:date="2018-11-12T13:23:00Z"/>
              </w:rPr>
            </w:pPr>
            <w:del w:id="3613" w:author="Milan Navrátil" w:date="2018-11-12T13:23:00Z">
              <w:r w:rsidDel="000306A3">
                <w:rPr>
                  <w:b/>
                  <w:sz w:val="18"/>
                </w:rPr>
                <w:delText>ostatní</w:delText>
              </w:r>
            </w:del>
          </w:p>
        </w:tc>
      </w:tr>
      <w:tr w:rsidR="008550CB" w:rsidDel="000306A3" w14:paraId="0758AAA4" w14:textId="028ABADD" w:rsidTr="00F519B2">
        <w:trPr>
          <w:cantSplit/>
          <w:trHeight w:val="70"/>
          <w:del w:id="3614" w:author="Milan Navrátil" w:date="2018-11-12T13:23:00Z"/>
        </w:trPr>
        <w:tc>
          <w:tcPr>
            <w:tcW w:w="3395" w:type="dxa"/>
            <w:gridSpan w:val="2"/>
            <w:shd w:val="clear" w:color="auto" w:fill="F7CAAC"/>
          </w:tcPr>
          <w:p w14:paraId="513E0A9F" w14:textId="73D7D749" w:rsidR="008550CB" w:rsidDel="000306A3" w:rsidRDefault="008550CB" w:rsidP="005B0900">
            <w:pPr>
              <w:rPr>
                <w:del w:id="3615" w:author="Milan Navrátil" w:date="2018-11-12T13:23:00Z"/>
              </w:rPr>
            </w:pPr>
            <w:del w:id="3616" w:author="Milan Navrátil" w:date="2018-11-12T13:23:00Z">
              <w:r w:rsidDel="000306A3">
                <w:rPr>
                  <w:b/>
                </w:rPr>
                <w:delText>Obor jmenovacího řízení</w:delText>
              </w:r>
            </w:del>
          </w:p>
        </w:tc>
        <w:tc>
          <w:tcPr>
            <w:tcW w:w="2254" w:type="dxa"/>
            <w:gridSpan w:val="2"/>
            <w:shd w:val="clear" w:color="auto" w:fill="F7CAAC"/>
          </w:tcPr>
          <w:p w14:paraId="542A4389" w14:textId="54B7DFE7" w:rsidR="008550CB" w:rsidDel="000306A3" w:rsidRDefault="008550CB" w:rsidP="005B0900">
            <w:pPr>
              <w:rPr>
                <w:del w:id="3617" w:author="Milan Navrátil" w:date="2018-11-12T13:23:00Z"/>
              </w:rPr>
            </w:pPr>
            <w:del w:id="3618" w:author="Milan Navrátil" w:date="2018-11-12T13:23:00Z">
              <w:r w:rsidDel="000306A3">
                <w:rPr>
                  <w:b/>
                </w:rPr>
                <w:delText>Rok udělení hodnosti</w:delText>
              </w:r>
            </w:del>
          </w:p>
        </w:tc>
        <w:tc>
          <w:tcPr>
            <w:tcW w:w="2257" w:type="dxa"/>
            <w:gridSpan w:val="4"/>
            <w:tcBorders>
              <w:right w:val="single" w:sz="12" w:space="0" w:color="auto"/>
            </w:tcBorders>
            <w:shd w:val="clear" w:color="auto" w:fill="F7CAAC"/>
          </w:tcPr>
          <w:p w14:paraId="746DCD70" w14:textId="2C6F3203" w:rsidR="008550CB" w:rsidDel="000306A3" w:rsidRDefault="008550CB" w:rsidP="005B0900">
            <w:pPr>
              <w:rPr>
                <w:del w:id="3619" w:author="Milan Navrátil" w:date="2018-11-12T13:23:00Z"/>
              </w:rPr>
            </w:pPr>
            <w:del w:id="3620" w:author="Milan Navrátil" w:date="2018-11-12T13:23:00Z">
              <w:r w:rsidDel="000306A3">
                <w:rPr>
                  <w:b/>
                </w:rPr>
                <w:delText>Řízení konáno na VŠ</w:delText>
              </w:r>
            </w:del>
          </w:p>
        </w:tc>
        <w:tc>
          <w:tcPr>
            <w:tcW w:w="635" w:type="dxa"/>
            <w:vMerge w:val="restart"/>
            <w:tcBorders>
              <w:left w:val="single" w:sz="12" w:space="0" w:color="auto"/>
            </w:tcBorders>
          </w:tcPr>
          <w:p w14:paraId="336F2664" w14:textId="2EF037E1" w:rsidR="008550CB" w:rsidDel="000306A3" w:rsidRDefault="008550CB" w:rsidP="005B0900">
            <w:pPr>
              <w:jc w:val="center"/>
              <w:rPr>
                <w:del w:id="3621" w:author="Milan Navrátil" w:date="2018-11-12T13:23:00Z"/>
                <w:b/>
              </w:rPr>
            </w:pPr>
            <w:del w:id="3622" w:author="Milan Navrátil" w:date="2018-11-12T13:23:00Z">
              <w:r w:rsidDel="000306A3">
                <w:rPr>
                  <w:b/>
                </w:rPr>
                <w:delText>41</w:delText>
              </w:r>
            </w:del>
          </w:p>
        </w:tc>
        <w:tc>
          <w:tcPr>
            <w:tcW w:w="696" w:type="dxa"/>
            <w:vMerge w:val="restart"/>
          </w:tcPr>
          <w:p w14:paraId="4A20A8F6" w14:textId="1F096F9D" w:rsidR="008550CB" w:rsidDel="000306A3" w:rsidRDefault="008550CB" w:rsidP="005B0900">
            <w:pPr>
              <w:jc w:val="center"/>
              <w:rPr>
                <w:del w:id="3623" w:author="Milan Navrátil" w:date="2018-11-12T13:23:00Z"/>
                <w:b/>
              </w:rPr>
            </w:pPr>
            <w:del w:id="3624" w:author="Milan Navrátil" w:date="2018-11-12T13:23:00Z">
              <w:r w:rsidDel="000306A3">
                <w:rPr>
                  <w:b/>
                </w:rPr>
                <w:delText>59</w:delText>
              </w:r>
            </w:del>
          </w:p>
        </w:tc>
        <w:tc>
          <w:tcPr>
            <w:tcW w:w="686" w:type="dxa"/>
            <w:vMerge w:val="restart"/>
          </w:tcPr>
          <w:p w14:paraId="61FECF04" w14:textId="480BAA22" w:rsidR="008550CB" w:rsidRPr="008132EC" w:rsidDel="000306A3" w:rsidRDefault="008550CB" w:rsidP="005B0900">
            <w:pPr>
              <w:jc w:val="center"/>
              <w:rPr>
                <w:del w:id="3625" w:author="Milan Navrátil" w:date="2018-11-12T13:23:00Z"/>
              </w:rPr>
            </w:pPr>
          </w:p>
        </w:tc>
      </w:tr>
      <w:tr w:rsidR="008550CB" w:rsidDel="000306A3" w14:paraId="0034FB79" w14:textId="59C178DD" w:rsidTr="00F519B2">
        <w:trPr>
          <w:trHeight w:val="205"/>
          <w:del w:id="3626" w:author="Milan Navrátil" w:date="2018-11-12T13:23:00Z"/>
        </w:trPr>
        <w:tc>
          <w:tcPr>
            <w:tcW w:w="3395" w:type="dxa"/>
            <w:gridSpan w:val="2"/>
          </w:tcPr>
          <w:p w14:paraId="6F97156A" w14:textId="1F2F61F7" w:rsidR="008550CB" w:rsidDel="000306A3" w:rsidRDefault="008550CB" w:rsidP="005B0900">
            <w:pPr>
              <w:jc w:val="center"/>
              <w:rPr>
                <w:del w:id="3627" w:author="Milan Navrátil" w:date="2018-11-12T13:23:00Z"/>
              </w:rPr>
            </w:pPr>
          </w:p>
        </w:tc>
        <w:tc>
          <w:tcPr>
            <w:tcW w:w="2254" w:type="dxa"/>
            <w:gridSpan w:val="2"/>
          </w:tcPr>
          <w:p w14:paraId="121D7A6C" w14:textId="77CE049D" w:rsidR="008550CB" w:rsidDel="000306A3" w:rsidRDefault="008550CB" w:rsidP="005B0900">
            <w:pPr>
              <w:jc w:val="center"/>
              <w:rPr>
                <w:del w:id="3628" w:author="Milan Navrátil" w:date="2018-11-12T13:23:00Z"/>
              </w:rPr>
            </w:pPr>
          </w:p>
        </w:tc>
        <w:tc>
          <w:tcPr>
            <w:tcW w:w="2257" w:type="dxa"/>
            <w:gridSpan w:val="4"/>
            <w:tcBorders>
              <w:right w:val="single" w:sz="12" w:space="0" w:color="auto"/>
            </w:tcBorders>
          </w:tcPr>
          <w:p w14:paraId="0FEE3EE7" w14:textId="3594019B" w:rsidR="008550CB" w:rsidDel="000306A3" w:rsidRDefault="008550CB" w:rsidP="005B0900">
            <w:pPr>
              <w:jc w:val="center"/>
              <w:rPr>
                <w:del w:id="3629" w:author="Milan Navrátil" w:date="2018-11-12T13:23:00Z"/>
              </w:rPr>
            </w:pPr>
          </w:p>
        </w:tc>
        <w:tc>
          <w:tcPr>
            <w:tcW w:w="635" w:type="dxa"/>
            <w:vMerge/>
            <w:tcBorders>
              <w:left w:val="single" w:sz="12" w:space="0" w:color="auto"/>
            </w:tcBorders>
            <w:vAlign w:val="center"/>
          </w:tcPr>
          <w:p w14:paraId="41EFEA33" w14:textId="0A0E79D8" w:rsidR="008550CB" w:rsidDel="000306A3" w:rsidRDefault="008550CB" w:rsidP="005B0900">
            <w:pPr>
              <w:rPr>
                <w:del w:id="3630" w:author="Milan Navrátil" w:date="2018-11-12T13:23:00Z"/>
                <w:b/>
              </w:rPr>
            </w:pPr>
          </w:p>
        </w:tc>
        <w:tc>
          <w:tcPr>
            <w:tcW w:w="696" w:type="dxa"/>
            <w:vMerge/>
            <w:vAlign w:val="center"/>
          </w:tcPr>
          <w:p w14:paraId="2BF88EE7" w14:textId="68650179" w:rsidR="008550CB" w:rsidDel="000306A3" w:rsidRDefault="008550CB" w:rsidP="005B0900">
            <w:pPr>
              <w:rPr>
                <w:del w:id="3631" w:author="Milan Navrátil" w:date="2018-11-12T13:23:00Z"/>
                <w:b/>
              </w:rPr>
            </w:pPr>
          </w:p>
        </w:tc>
        <w:tc>
          <w:tcPr>
            <w:tcW w:w="686" w:type="dxa"/>
            <w:vMerge/>
            <w:vAlign w:val="center"/>
          </w:tcPr>
          <w:p w14:paraId="798F0EBA" w14:textId="05F66D08" w:rsidR="008550CB" w:rsidDel="000306A3" w:rsidRDefault="008550CB" w:rsidP="005B0900">
            <w:pPr>
              <w:rPr>
                <w:del w:id="3632" w:author="Milan Navrátil" w:date="2018-11-12T13:23:00Z"/>
                <w:b/>
              </w:rPr>
            </w:pPr>
          </w:p>
        </w:tc>
      </w:tr>
      <w:tr w:rsidR="008550CB" w:rsidDel="000306A3" w14:paraId="128102E7" w14:textId="39500706" w:rsidTr="00F519B2">
        <w:trPr>
          <w:del w:id="3633" w:author="Milan Navrátil" w:date="2018-11-12T13:23:00Z"/>
        </w:trPr>
        <w:tc>
          <w:tcPr>
            <w:tcW w:w="9923" w:type="dxa"/>
            <w:gridSpan w:val="11"/>
            <w:shd w:val="clear" w:color="auto" w:fill="F7CAAC"/>
          </w:tcPr>
          <w:p w14:paraId="0B9FF4DA" w14:textId="23FCEE55" w:rsidR="008550CB" w:rsidDel="000306A3" w:rsidRDefault="008550CB" w:rsidP="005B0900">
            <w:pPr>
              <w:rPr>
                <w:del w:id="3634" w:author="Milan Navrátil" w:date="2018-11-12T13:23:00Z"/>
                <w:b/>
              </w:rPr>
            </w:pPr>
            <w:del w:id="3635" w:author="Milan Navrátil" w:date="2018-11-12T13:23:00Z">
              <w:r w:rsidDel="000306A3">
                <w:rPr>
                  <w:b/>
                </w:rPr>
                <w:delText xml:space="preserve">Přehled o nejvýznamnější publikační a další tvůrčí činnosti nebo další profesní činnosti u odborníků z praxe vztahující se k zabezpečovaným předmětům </w:delText>
              </w:r>
            </w:del>
          </w:p>
        </w:tc>
      </w:tr>
      <w:tr w:rsidR="008550CB" w:rsidDel="000306A3" w14:paraId="7F2B2321" w14:textId="59316BEB" w:rsidTr="00F519B2">
        <w:trPr>
          <w:trHeight w:val="1828"/>
          <w:del w:id="3636" w:author="Milan Navrátil" w:date="2018-11-12T13:23:00Z"/>
        </w:trPr>
        <w:tc>
          <w:tcPr>
            <w:tcW w:w="9923" w:type="dxa"/>
            <w:gridSpan w:val="11"/>
          </w:tcPr>
          <w:p w14:paraId="7A590024" w14:textId="31DA5CDA" w:rsidR="008550CB" w:rsidRPr="00B625DB" w:rsidDel="000306A3" w:rsidRDefault="008550CB" w:rsidP="005B0900">
            <w:pPr>
              <w:pStyle w:val="Nadpis5"/>
              <w:rPr>
                <w:del w:id="3637" w:author="Milan Navrátil" w:date="2018-11-12T13:23:00Z"/>
                <w:rFonts w:ascii="Times New Roman" w:eastAsia="Times New Roman" w:hAnsi="Times New Roman" w:cs="Times New Roman"/>
                <w:caps/>
                <w:color w:val="000000"/>
              </w:rPr>
            </w:pPr>
            <w:del w:id="3638" w:author="Milan Navrátil" w:date="2018-11-12T13:23:00Z">
              <w:r w:rsidRPr="00983ABE" w:rsidDel="000306A3">
                <w:rPr>
                  <w:rFonts w:ascii="Times New Roman" w:eastAsia="Times New Roman" w:hAnsi="Times New Roman" w:cs="Times New Roman"/>
                  <w:caps/>
                  <w:color w:val="000000"/>
                </w:rPr>
                <w:delText>Popesko, B</w:delText>
              </w:r>
              <w:r w:rsidDel="000306A3">
                <w:rPr>
                  <w:rFonts w:ascii="Times New Roman" w:eastAsia="Times New Roman" w:hAnsi="Times New Roman" w:cs="Times New Roman"/>
                  <w:caps/>
                  <w:color w:val="000000"/>
                </w:rPr>
                <w:delText>.,</w:delText>
              </w:r>
              <w:r w:rsidRPr="00983ABE" w:rsidDel="000306A3">
                <w:rPr>
                  <w:rFonts w:ascii="Times New Roman" w:eastAsia="Times New Roman" w:hAnsi="Times New Roman" w:cs="Times New Roman"/>
                  <w:caps/>
                  <w:color w:val="000000"/>
                </w:rPr>
                <w:delText xml:space="preserve"> </w:delText>
              </w:r>
              <w:r w:rsidRPr="005152D7" w:rsidDel="000306A3">
                <w:rPr>
                  <w:rFonts w:ascii="Times New Roman" w:eastAsia="Times New Roman" w:hAnsi="Times New Roman" w:cs="Times New Roman"/>
                  <w:b/>
                  <w:caps/>
                  <w:color w:val="000000"/>
                </w:rPr>
                <w:delText xml:space="preserve">P. </w:delText>
              </w:r>
              <w:r w:rsidDel="000306A3">
                <w:rPr>
                  <w:rFonts w:ascii="Times New Roman" w:eastAsia="Times New Roman" w:hAnsi="Times New Roman" w:cs="Times New Roman"/>
                  <w:b/>
                  <w:caps/>
                  <w:color w:val="000000"/>
                </w:rPr>
                <w:delText>Novák</w:delText>
              </w:r>
              <w:r w:rsidRPr="005152D7" w:rsidDel="000306A3">
                <w:rPr>
                  <w:rFonts w:ascii="Times New Roman" w:eastAsia="Times New Roman" w:hAnsi="Times New Roman" w:cs="Times New Roman"/>
                  <w:b/>
                  <w:caps/>
                  <w:color w:val="000000"/>
                </w:rPr>
                <w:delText xml:space="preserve"> (20%),</w:delText>
              </w:r>
              <w:r w:rsidRPr="00983ABE" w:rsidDel="000306A3">
                <w:rPr>
                  <w:rFonts w:ascii="Times New Roman" w:eastAsia="Times New Roman" w:hAnsi="Times New Roman" w:cs="Times New Roman"/>
                  <w:caps/>
                  <w:color w:val="000000"/>
                </w:rPr>
                <w:delText xml:space="preserve">  </w:delText>
              </w:r>
              <w:r w:rsidDel="000306A3">
                <w:rPr>
                  <w:rFonts w:ascii="Times New Roman" w:eastAsia="Times New Roman" w:hAnsi="Times New Roman" w:cs="Times New Roman"/>
                  <w:caps/>
                  <w:color w:val="000000"/>
                </w:rPr>
                <w:delText xml:space="preserve">J. </w:delText>
              </w:r>
              <w:r w:rsidRPr="00983ABE" w:rsidDel="000306A3">
                <w:rPr>
                  <w:rFonts w:ascii="Times New Roman" w:eastAsia="Times New Roman" w:hAnsi="Times New Roman" w:cs="Times New Roman"/>
                  <w:caps/>
                  <w:color w:val="000000"/>
                </w:rPr>
                <w:delText xml:space="preserve">Dvorský </w:delText>
              </w:r>
              <w:r w:rsidRPr="00983ABE" w:rsidDel="000306A3">
                <w:rPr>
                  <w:rFonts w:ascii="Times New Roman" w:eastAsia="Times New Roman" w:hAnsi="Times New Roman" w:cs="Times New Roman"/>
                  <w:color w:val="000000"/>
                </w:rPr>
                <w:delText>a</w:delText>
              </w:r>
              <w:r w:rsidDel="000306A3">
                <w:rPr>
                  <w:rFonts w:ascii="Times New Roman" w:eastAsia="Times New Roman" w:hAnsi="Times New Roman" w:cs="Times New Roman"/>
                  <w:color w:val="000000"/>
                </w:rPr>
                <w:delText xml:space="preserve"> Š.</w:delText>
              </w:r>
              <w:r w:rsidRPr="00983ABE" w:rsidDel="000306A3">
                <w:rPr>
                  <w:rFonts w:ascii="Times New Roman" w:eastAsia="Times New Roman" w:hAnsi="Times New Roman" w:cs="Times New Roman"/>
                  <w:caps/>
                  <w:color w:val="000000"/>
                </w:rPr>
                <w:delText xml:space="preserve"> </w:delText>
              </w:r>
              <w:r w:rsidDel="000306A3">
                <w:rPr>
                  <w:rFonts w:ascii="Times New Roman" w:eastAsia="Times New Roman" w:hAnsi="Times New Roman" w:cs="Times New Roman"/>
                  <w:caps/>
                  <w:color w:val="000000"/>
                </w:rPr>
                <w:delText>PAPADAKI</w:delText>
              </w:r>
              <w:r w:rsidRPr="00983ABE" w:rsidDel="000306A3">
                <w:rPr>
                  <w:rFonts w:ascii="Times New Roman" w:eastAsia="Times New Roman" w:hAnsi="Times New Roman" w:cs="Times New Roman"/>
                  <w:caps/>
                  <w:color w:val="000000"/>
                </w:rPr>
                <w:delText>.</w:delText>
              </w:r>
              <w:r w:rsidDel="000306A3">
                <w:rPr>
                  <w:rFonts w:ascii="Times New Roman" w:eastAsia="Times New Roman" w:hAnsi="Times New Roman" w:cs="Times New Roman"/>
                  <w:caps/>
                  <w:color w:val="000000"/>
                </w:rPr>
                <w:delText xml:space="preserve"> </w:delText>
              </w:r>
              <w:r w:rsidRPr="00B625DB" w:rsidDel="000306A3">
                <w:rPr>
                  <w:rFonts w:ascii="Times New Roman" w:eastAsia="Times New Roman" w:hAnsi="Times New Roman" w:cs="Times New Roman"/>
                  <w:color w:val="000000"/>
                </w:rPr>
                <w:delText>The Maturity of a Budgeting System and its Influence on Corporate Performance</w:delText>
              </w:r>
              <w:r w:rsidDel="000306A3">
                <w:rPr>
                  <w:b/>
                  <w:bCs/>
                </w:rPr>
                <w:delText xml:space="preserve">, </w:delText>
              </w:r>
              <w:r w:rsidRPr="00B625DB" w:rsidDel="000306A3">
                <w:rPr>
                  <w:rFonts w:ascii="Times New Roman" w:eastAsia="Times New Roman" w:hAnsi="Times New Roman" w:cs="Times New Roman"/>
                  <w:i/>
                  <w:color w:val="000000"/>
                </w:rPr>
                <w:delText>Acta Polytechnica Hungarica</w:delText>
              </w:r>
              <w:r w:rsidDel="000306A3">
                <w:rPr>
                  <w:rFonts w:ascii="Times New Roman" w:eastAsia="Times New Roman" w:hAnsi="Times New Roman" w:cs="Times New Roman"/>
                  <w:i/>
                  <w:color w:val="000000"/>
                </w:rPr>
                <w:delText xml:space="preserve">, </w:delText>
              </w:r>
              <w:r w:rsidDel="000306A3">
                <w:rPr>
                  <w:rFonts w:ascii="Times New Roman" w:eastAsia="Times New Roman" w:hAnsi="Times New Roman" w:cs="Times New Roman"/>
                  <w:color w:val="000000"/>
                </w:rPr>
                <w:delText>2017, Vol. 14, No. 7, pp 91-104</w:delText>
              </w:r>
            </w:del>
          </w:p>
          <w:p w14:paraId="43676ACA" w14:textId="45739882" w:rsidR="008550CB" w:rsidDel="000306A3" w:rsidRDefault="008550CB" w:rsidP="005B0900">
            <w:pPr>
              <w:pStyle w:val="Nadpis5"/>
              <w:rPr>
                <w:del w:id="3639" w:author="Milan Navrátil" w:date="2018-11-12T13:23:00Z"/>
                <w:rFonts w:ascii="Times New Roman" w:eastAsia="Times New Roman" w:hAnsi="Times New Roman" w:cs="Times New Roman"/>
                <w:caps/>
                <w:color w:val="000000"/>
              </w:rPr>
            </w:pPr>
            <w:del w:id="3640" w:author="Milan Navrátil" w:date="2018-11-12T13:23:00Z">
              <w:r w:rsidRPr="00983ABE" w:rsidDel="000306A3">
                <w:rPr>
                  <w:rFonts w:ascii="Times New Roman" w:eastAsia="Times New Roman" w:hAnsi="Times New Roman" w:cs="Times New Roman"/>
                  <w:caps/>
                  <w:color w:val="000000"/>
                </w:rPr>
                <w:delText>Papadaki, Š.</w:delText>
              </w:r>
              <w:r w:rsidDel="000306A3">
                <w:rPr>
                  <w:rFonts w:ascii="Times New Roman" w:eastAsia="Times New Roman" w:hAnsi="Times New Roman" w:cs="Times New Roman"/>
                  <w:caps/>
                  <w:color w:val="000000"/>
                </w:rPr>
                <w:delText>,</w:delText>
              </w:r>
              <w:r w:rsidRPr="00983ABE" w:rsidDel="000306A3">
                <w:rPr>
                  <w:rFonts w:ascii="Times New Roman" w:eastAsia="Times New Roman" w:hAnsi="Times New Roman" w:cs="Times New Roman"/>
                  <w:caps/>
                  <w:color w:val="000000"/>
                </w:rPr>
                <w:delText xml:space="preserve"> </w:delText>
              </w:r>
              <w:r w:rsidRPr="005152D7" w:rsidDel="000306A3">
                <w:rPr>
                  <w:rFonts w:ascii="Times New Roman" w:eastAsia="Times New Roman" w:hAnsi="Times New Roman" w:cs="Times New Roman"/>
                  <w:b/>
                  <w:caps/>
                  <w:color w:val="000000"/>
                </w:rPr>
                <w:delText>P. Novák (35%)</w:delText>
              </w:r>
              <w:r w:rsidDel="000306A3">
                <w:rPr>
                  <w:rFonts w:ascii="Times New Roman" w:eastAsia="Times New Roman" w:hAnsi="Times New Roman" w:cs="Times New Roman"/>
                  <w:caps/>
                  <w:color w:val="000000"/>
                </w:rPr>
                <w:delText xml:space="preserve"> </w:delText>
              </w:r>
              <w:r w:rsidRPr="00460B21" w:rsidDel="000306A3">
                <w:rPr>
                  <w:rFonts w:ascii="Times New Roman" w:eastAsia="Times New Roman" w:hAnsi="Times New Roman" w:cs="Times New Roman"/>
                  <w:color w:val="000000"/>
                </w:rPr>
                <w:delText>a</w:delText>
              </w:r>
              <w:r w:rsidDel="000306A3">
                <w:rPr>
                  <w:rFonts w:ascii="Times New Roman" w:eastAsia="Times New Roman" w:hAnsi="Times New Roman" w:cs="Times New Roman"/>
                  <w:color w:val="000000"/>
                </w:rPr>
                <w:delText xml:space="preserve"> J.</w:delText>
              </w:r>
              <w:r w:rsidDel="000306A3">
                <w:rPr>
                  <w:rFonts w:ascii="Times New Roman" w:eastAsia="Times New Roman" w:hAnsi="Times New Roman" w:cs="Times New Roman"/>
                  <w:caps/>
                  <w:color w:val="000000"/>
                </w:rPr>
                <w:delText xml:space="preserve"> </w:delText>
              </w:r>
              <w:r w:rsidRPr="00983ABE" w:rsidDel="000306A3">
                <w:rPr>
                  <w:rFonts w:ascii="Times New Roman" w:eastAsia="Times New Roman" w:hAnsi="Times New Roman" w:cs="Times New Roman"/>
                  <w:caps/>
                  <w:color w:val="000000"/>
                </w:rPr>
                <w:delText>Dvorský</w:delText>
              </w:r>
              <w:r w:rsidDel="000306A3">
                <w:rPr>
                  <w:rFonts w:ascii="Times New Roman" w:eastAsia="Times New Roman" w:hAnsi="Times New Roman" w:cs="Times New Roman"/>
                  <w:caps/>
                  <w:color w:val="000000"/>
                </w:rPr>
                <w:delText xml:space="preserve">. </w:delText>
              </w:r>
              <w:r w:rsidRPr="00460B21" w:rsidDel="000306A3">
                <w:rPr>
                  <w:rFonts w:ascii="Times New Roman" w:eastAsia="Times New Roman" w:hAnsi="Times New Roman" w:cs="Times New Roman"/>
                  <w:color w:val="000000"/>
                </w:rPr>
                <w:delText>Attitude of University Students to Entrepreneurship</w:delText>
              </w:r>
              <w:r w:rsidDel="000306A3">
                <w:rPr>
                  <w:rFonts w:ascii="Times New Roman" w:eastAsia="Times New Roman" w:hAnsi="Times New Roman" w:cs="Times New Roman"/>
                  <w:color w:val="000000"/>
                </w:rPr>
                <w:delText xml:space="preserve">, </w:delText>
              </w:r>
              <w:r w:rsidRPr="00460B21" w:rsidDel="000306A3">
                <w:rPr>
                  <w:rFonts w:ascii="Times New Roman" w:eastAsia="Times New Roman" w:hAnsi="Times New Roman" w:cs="Times New Roman"/>
                  <w:i/>
                  <w:color w:val="000000"/>
                </w:rPr>
                <w:delText>Economic Annals-XXI,</w:delText>
              </w:r>
              <w:r w:rsidDel="000306A3">
                <w:rPr>
                  <w:rFonts w:ascii="Times New Roman" w:eastAsia="Times New Roman" w:hAnsi="Times New Roman" w:cs="Times New Roman"/>
                  <w:i/>
                  <w:color w:val="000000"/>
                </w:rPr>
                <w:delText xml:space="preserve"> </w:delText>
              </w:r>
              <w:r w:rsidRPr="00460B21" w:rsidDel="000306A3">
                <w:rPr>
                  <w:rFonts w:ascii="Times New Roman" w:eastAsia="Times New Roman" w:hAnsi="Times New Roman" w:cs="Times New Roman"/>
                  <w:color w:val="000000"/>
                </w:rPr>
                <w:delText xml:space="preserve">2017, </w:delText>
              </w:r>
              <w:r w:rsidDel="000306A3">
                <w:rPr>
                  <w:rFonts w:ascii="Times New Roman" w:eastAsia="Times New Roman" w:hAnsi="Times New Roman" w:cs="Times New Roman"/>
                  <w:color w:val="000000"/>
                </w:rPr>
                <w:delText>V</w:delText>
              </w:r>
              <w:r w:rsidRPr="00460B21" w:rsidDel="000306A3">
                <w:rPr>
                  <w:rFonts w:ascii="Times New Roman" w:eastAsia="Times New Roman" w:hAnsi="Times New Roman" w:cs="Times New Roman"/>
                  <w:color w:val="000000"/>
                </w:rPr>
                <w:delText>ol</w:delText>
              </w:r>
              <w:r w:rsidDel="000306A3">
                <w:rPr>
                  <w:rFonts w:ascii="Times New Roman" w:eastAsia="Times New Roman" w:hAnsi="Times New Roman" w:cs="Times New Roman"/>
                  <w:color w:val="000000"/>
                </w:rPr>
                <w:delText>.</w:delText>
              </w:r>
              <w:r w:rsidRPr="00460B21" w:rsidDel="000306A3">
                <w:rPr>
                  <w:rFonts w:ascii="Times New Roman" w:eastAsia="Times New Roman" w:hAnsi="Times New Roman" w:cs="Times New Roman"/>
                  <w:color w:val="000000"/>
                </w:rPr>
                <w:delText xml:space="preserve"> 166,</w:delText>
              </w:r>
              <w:r w:rsidDel="000306A3">
                <w:rPr>
                  <w:rFonts w:ascii="Times New Roman" w:eastAsia="Times New Roman" w:hAnsi="Times New Roman" w:cs="Times New Roman"/>
                  <w:color w:val="000000"/>
                </w:rPr>
                <w:delText xml:space="preserve"> </w:delText>
              </w:r>
              <w:r w:rsidRPr="00460B21" w:rsidDel="000306A3">
                <w:rPr>
                  <w:rFonts w:ascii="Times New Roman" w:eastAsia="Times New Roman" w:hAnsi="Times New Roman" w:cs="Times New Roman"/>
                  <w:color w:val="000000"/>
                </w:rPr>
                <w:delText>7</w:delText>
              </w:r>
              <w:r w:rsidDel="000306A3">
                <w:rPr>
                  <w:rFonts w:ascii="Times New Roman" w:eastAsia="Times New Roman" w:hAnsi="Times New Roman" w:cs="Times New Roman"/>
                  <w:color w:val="000000"/>
                </w:rPr>
                <w:delText>-</w:delText>
              </w:r>
              <w:r w:rsidRPr="00460B21" w:rsidDel="000306A3">
                <w:rPr>
                  <w:rFonts w:ascii="Times New Roman" w:eastAsia="Times New Roman" w:hAnsi="Times New Roman" w:cs="Times New Roman"/>
                  <w:color w:val="000000"/>
                </w:rPr>
                <w:delText>8,</w:delText>
              </w:r>
              <w:r w:rsidDel="000306A3">
                <w:rPr>
                  <w:rFonts w:ascii="Times New Roman" w:eastAsia="Times New Roman" w:hAnsi="Times New Roman" w:cs="Times New Roman"/>
                  <w:color w:val="000000"/>
                </w:rPr>
                <w:delText xml:space="preserve"> pp </w:delText>
              </w:r>
              <w:r w:rsidRPr="00460B21" w:rsidDel="000306A3">
                <w:rPr>
                  <w:rFonts w:ascii="Times New Roman" w:eastAsia="Times New Roman" w:hAnsi="Times New Roman" w:cs="Times New Roman"/>
                  <w:color w:val="000000"/>
                </w:rPr>
                <w:delText>100-104</w:delText>
              </w:r>
              <w:r w:rsidDel="000306A3">
                <w:rPr>
                  <w:rFonts w:ascii="Times New Roman" w:eastAsia="Times New Roman" w:hAnsi="Times New Roman" w:cs="Times New Roman"/>
                  <w:color w:val="000000"/>
                </w:rPr>
                <w:delText>.</w:delText>
              </w:r>
              <w:r w:rsidRPr="00460B21" w:rsidDel="000306A3">
                <w:rPr>
                  <w:rFonts w:ascii="Times New Roman" w:eastAsia="Times New Roman" w:hAnsi="Times New Roman" w:cs="Times New Roman"/>
                  <w:i/>
                  <w:color w:val="000000"/>
                </w:rPr>
                <w:delText xml:space="preserve"> </w:delText>
              </w:r>
            </w:del>
          </w:p>
          <w:p w14:paraId="7178936F" w14:textId="2525DFEB" w:rsidR="008550CB" w:rsidRPr="00983ABE" w:rsidDel="000306A3" w:rsidRDefault="008550CB" w:rsidP="005B0900">
            <w:pPr>
              <w:pStyle w:val="Nadpis5"/>
              <w:rPr>
                <w:del w:id="3641" w:author="Milan Navrátil" w:date="2018-11-12T13:23:00Z"/>
                <w:rFonts w:ascii="Times New Roman" w:eastAsia="Times New Roman" w:hAnsi="Times New Roman" w:cs="Times New Roman"/>
                <w:caps/>
                <w:color w:val="000000"/>
              </w:rPr>
            </w:pPr>
            <w:del w:id="3642" w:author="Milan Navrátil" w:date="2018-11-12T13:23:00Z">
              <w:r w:rsidRPr="005152D7" w:rsidDel="000306A3">
                <w:rPr>
                  <w:rFonts w:ascii="Times New Roman" w:eastAsia="Times New Roman" w:hAnsi="Times New Roman" w:cs="Times New Roman"/>
                  <w:b/>
                  <w:caps/>
                  <w:color w:val="000000"/>
                </w:rPr>
                <w:delText>Novák, P., (40 %)</w:delText>
              </w:r>
              <w:r w:rsidDel="000306A3">
                <w:rPr>
                  <w:rFonts w:ascii="Times New Roman" w:eastAsia="Times New Roman" w:hAnsi="Times New Roman" w:cs="Times New Roman"/>
                  <w:b/>
                  <w:caps/>
                  <w:color w:val="000000"/>
                </w:rPr>
                <w:delText>,</w:delText>
              </w:r>
              <w:r w:rsidRPr="005152D7" w:rsidDel="000306A3">
                <w:rPr>
                  <w:rFonts w:ascii="Times New Roman" w:eastAsia="Times New Roman" w:hAnsi="Times New Roman" w:cs="Times New Roman"/>
                  <w:caps/>
                  <w:color w:val="000000"/>
                </w:rPr>
                <w:delText xml:space="preserve"> j.</w:delText>
              </w:r>
              <w:r w:rsidRPr="00983ABE" w:rsidDel="000306A3">
                <w:rPr>
                  <w:rFonts w:ascii="Times New Roman" w:eastAsia="Times New Roman" w:hAnsi="Times New Roman" w:cs="Times New Roman"/>
                  <w:caps/>
                  <w:color w:val="000000"/>
                </w:rPr>
                <w:delText xml:space="preserve">  Dvorský</w:delText>
              </w:r>
              <w:r w:rsidDel="000306A3">
                <w:rPr>
                  <w:rFonts w:ascii="Times New Roman" w:eastAsia="Times New Roman" w:hAnsi="Times New Roman" w:cs="Times New Roman"/>
                  <w:caps/>
                  <w:color w:val="000000"/>
                </w:rPr>
                <w:delText>, B.</w:delText>
              </w:r>
              <w:r w:rsidRPr="00983ABE" w:rsidDel="000306A3">
                <w:rPr>
                  <w:rFonts w:ascii="Times New Roman" w:eastAsia="Times New Roman" w:hAnsi="Times New Roman" w:cs="Times New Roman"/>
                  <w:caps/>
                  <w:color w:val="000000"/>
                </w:rPr>
                <w:delText xml:space="preserve"> Popesko, </w:delText>
              </w:r>
              <w:r w:rsidRPr="00983ABE" w:rsidDel="000306A3">
                <w:rPr>
                  <w:rFonts w:ascii="Times New Roman" w:eastAsia="Times New Roman" w:hAnsi="Times New Roman" w:cs="Times New Roman"/>
                  <w:color w:val="000000"/>
                </w:rPr>
                <w:delText>a</w:delText>
              </w:r>
              <w:r w:rsidDel="000306A3">
                <w:rPr>
                  <w:rFonts w:ascii="Times New Roman" w:eastAsia="Times New Roman" w:hAnsi="Times New Roman" w:cs="Times New Roman"/>
                  <w:color w:val="000000"/>
                </w:rPr>
                <w:delText xml:space="preserve"> J.</w:delText>
              </w:r>
              <w:r w:rsidRPr="00983ABE" w:rsidDel="000306A3">
                <w:rPr>
                  <w:rFonts w:ascii="Times New Roman" w:eastAsia="Times New Roman" w:hAnsi="Times New Roman" w:cs="Times New Roman"/>
                  <w:caps/>
                  <w:color w:val="000000"/>
                </w:rPr>
                <w:delText xml:space="preserve"> Strouhal. </w:delText>
              </w:r>
              <w:r w:rsidRPr="00983ABE" w:rsidDel="000306A3">
                <w:rPr>
                  <w:rFonts w:ascii="Times New Roman" w:eastAsia="Times New Roman" w:hAnsi="Times New Roman" w:cs="Times New Roman"/>
                  <w:color w:val="000000"/>
                </w:rPr>
                <w:delText xml:space="preserve">Analysis of overhead cost behavior: Case study on decision-making approach. </w:delText>
              </w:r>
              <w:r w:rsidRPr="00983ABE" w:rsidDel="000306A3">
                <w:rPr>
                  <w:rFonts w:ascii="Times New Roman" w:eastAsia="Times New Roman" w:hAnsi="Times New Roman" w:cs="Times New Roman"/>
                  <w:i/>
                  <w:color w:val="000000"/>
                </w:rPr>
                <w:delText>Journal of International Studies,</w:delText>
              </w:r>
              <w:r w:rsidRPr="00983ABE" w:rsidDel="000306A3">
                <w:rPr>
                  <w:rFonts w:ascii="Times New Roman" w:eastAsia="Times New Roman" w:hAnsi="Times New Roman" w:cs="Times New Roman"/>
                  <w:color w:val="000000"/>
                </w:rPr>
                <w:delText xml:space="preserve"> 2017</w:delText>
              </w:r>
              <w:r w:rsidDel="000306A3">
                <w:rPr>
                  <w:rFonts w:ascii="Times New Roman" w:eastAsia="Times New Roman" w:hAnsi="Times New Roman" w:cs="Times New Roman"/>
                  <w:color w:val="000000"/>
                </w:rPr>
                <w:delText xml:space="preserve">, </w:delText>
              </w:r>
              <w:r w:rsidRPr="00983ABE" w:rsidDel="000306A3">
                <w:rPr>
                  <w:rFonts w:ascii="Times New Roman" w:eastAsia="Times New Roman" w:hAnsi="Times New Roman" w:cs="Times New Roman"/>
                  <w:color w:val="000000"/>
                </w:rPr>
                <w:delText>Vol. 10, no. 1, pp 74-91, SJR = 0,437</w:delText>
              </w:r>
              <w:r w:rsidRPr="00983ABE" w:rsidDel="000306A3">
                <w:rPr>
                  <w:rFonts w:ascii="Times New Roman" w:eastAsia="Times New Roman" w:hAnsi="Times New Roman" w:cs="Times New Roman"/>
                  <w:i/>
                  <w:color w:val="000000"/>
                </w:rPr>
                <w:delText xml:space="preserve"> </w:delText>
              </w:r>
              <w:r w:rsidRPr="00983ABE" w:rsidDel="000306A3">
                <w:delText> </w:delText>
              </w:r>
            </w:del>
          </w:p>
          <w:p w14:paraId="39BCF12D" w14:textId="0015279F" w:rsidR="008550CB" w:rsidRPr="00983ABE" w:rsidDel="000306A3" w:rsidRDefault="008550CB" w:rsidP="005B0900">
            <w:pPr>
              <w:pStyle w:val="Nadpis5"/>
              <w:rPr>
                <w:del w:id="3643" w:author="Milan Navrátil" w:date="2018-11-12T13:23:00Z"/>
                <w:rFonts w:ascii="Times New Roman" w:eastAsia="Times New Roman" w:hAnsi="Times New Roman" w:cs="Times New Roman"/>
                <w:color w:val="000000"/>
              </w:rPr>
            </w:pPr>
            <w:del w:id="3644" w:author="Milan Navrátil" w:date="2018-11-12T13:23:00Z">
              <w:r w:rsidRPr="005152D7" w:rsidDel="000306A3">
                <w:rPr>
                  <w:rFonts w:ascii="Times New Roman" w:eastAsia="Times New Roman" w:hAnsi="Times New Roman" w:cs="Times New Roman"/>
                  <w:b/>
                  <w:caps/>
                  <w:color w:val="000000"/>
                </w:rPr>
                <w:delText>Novák, P. (25%),</w:delText>
              </w:r>
              <w:r w:rsidRPr="00983ABE" w:rsidDel="000306A3">
                <w:rPr>
                  <w:rFonts w:ascii="Times New Roman" w:eastAsia="Times New Roman" w:hAnsi="Times New Roman" w:cs="Times New Roman"/>
                  <w:caps/>
                  <w:color w:val="000000"/>
                </w:rPr>
                <w:delText xml:space="preserve">  Papadaki, Š., Popesko, B. </w:delText>
              </w:r>
              <w:r w:rsidRPr="00983ABE" w:rsidDel="000306A3">
                <w:rPr>
                  <w:rFonts w:ascii="Times New Roman" w:eastAsia="Times New Roman" w:hAnsi="Times New Roman" w:cs="Times New Roman"/>
                  <w:color w:val="000000"/>
                </w:rPr>
                <w:delText>a</w:delText>
              </w:r>
              <w:r w:rsidRPr="00983ABE" w:rsidDel="000306A3">
                <w:rPr>
                  <w:rFonts w:ascii="Times New Roman" w:eastAsia="Times New Roman" w:hAnsi="Times New Roman" w:cs="Times New Roman"/>
                  <w:caps/>
                  <w:color w:val="000000"/>
                </w:rPr>
                <w:delText xml:space="preserve">  Hrabec, D</w:delText>
              </w:r>
              <w:r w:rsidRPr="00983ABE" w:rsidDel="000306A3">
                <w:rPr>
                  <w:rFonts w:ascii="Times New Roman" w:eastAsia="Times New Roman" w:hAnsi="Times New Roman" w:cs="Times New Roman"/>
                  <w:color w:val="000000"/>
                </w:rPr>
                <w:delText xml:space="preserve">. Comparison of Managerial Implications for Utilization of Variable Costing and Throughput Accounting Methods, </w:delText>
              </w:r>
              <w:r w:rsidRPr="00983ABE" w:rsidDel="000306A3">
                <w:rPr>
                  <w:rFonts w:ascii="Times New Roman" w:eastAsia="Times New Roman" w:hAnsi="Times New Roman" w:cs="Times New Roman"/>
                  <w:i/>
                  <w:color w:val="000000"/>
                </w:rPr>
                <w:delText>Journal of Applied Engineering Science</w:delText>
              </w:r>
              <w:r w:rsidRPr="00983ABE" w:rsidDel="000306A3">
                <w:rPr>
                  <w:rFonts w:ascii="Times New Roman" w:eastAsia="Times New Roman" w:hAnsi="Times New Roman" w:cs="Times New Roman"/>
                  <w:color w:val="000000"/>
                </w:rPr>
                <w:delText xml:space="preserve">, 2016, Vol. 14, No. 3, 351-360. SJR = 0,302. </w:delText>
              </w:r>
            </w:del>
          </w:p>
          <w:p w14:paraId="207D1BE6" w14:textId="694BFAFE" w:rsidR="008550CB" w:rsidRPr="005152D7" w:rsidDel="000306A3" w:rsidRDefault="008550CB" w:rsidP="005B0900">
            <w:pPr>
              <w:pStyle w:val="Nadpis5"/>
              <w:rPr>
                <w:del w:id="3645" w:author="Milan Navrátil" w:date="2018-11-12T13:23:00Z"/>
                <w:rFonts w:ascii="Times New Roman" w:eastAsia="Times New Roman" w:hAnsi="Times New Roman" w:cs="Times New Roman"/>
                <w:color w:val="000000"/>
              </w:rPr>
            </w:pPr>
            <w:del w:id="3646" w:author="Milan Navrátil" w:date="2018-11-12T13:23:00Z">
              <w:r w:rsidRPr="005152D7" w:rsidDel="000306A3">
                <w:rPr>
                  <w:rFonts w:ascii="Times New Roman" w:eastAsia="Times New Roman" w:hAnsi="Times New Roman" w:cs="Times New Roman"/>
                  <w:b/>
                  <w:caps/>
                  <w:color w:val="000000"/>
                </w:rPr>
                <w:delText>Novák, P. (70 %)</w:delText>
              </w:r>
              <w:r w:rsidRPr="00983ABE" w:rsidDel="000306A3">
                <w:rPr>
                  <w:rFonts w:ascii="Times New Roman" w:eastAsia="Times New Roman" w:hAnsi="Times New Roman" w:cs="Times New Roman"/>
                  <w:caps/>
                  <w:color w:val="000000"/>
                </w:rPr>
                <w:delText xml:space="preserve"> </w:delText>
              </w:r>
              <w:r w:rsidRPr="00983ABE" w:rsidDel="000306A3">
                <w:rPr>
                  <w:rFonts w:ascii="Times New Roman" w:eastAsia="Times New Roman" w:hAnsi="Times New Roman" w:cs="Times New Roman"/>
                  <w:color w:val="000000"/>
                </w:rPr>
                <w:delText>a</w:delText>
              </w:r>
              <w:r w:rsidDel="000306A3">
                <w:rPr>
                  <w:rFonts w:ascii="Times New Roman" w:eastAsia="Times New Roman" w:hAnsi="Times New Roman" w:cs="Times New Roman"/>
                  <w:color w:val="000000"/>
                </w:rPr>
                <w:delText xml:space="preserve"> O.</w:delText>
              </w:r>
              <w:r w:rsidRPr="00983ABE" w:rsidDel="000306A3">
                <w:rPr>
                  <w:rFonts w:ascii="Times New Roman" w:eastAsia="Times New Roman" w:hAnsi="Times New Roman" w:cs="Times New Roman"/>
                  <w:caps/>
                  <w:color w:val="000000"/>
                </w:rPr>
                <w:delText xml:space="preserve"> Vencálek. </w:delText>
              </w:r>
              <w:r w:rsidRPr="00983ABE" w:rsidDel="000306A3">
                <w:rPr>
                  <w:rFonts w:ascii="Times New Roman" w:eastAsia="Times New Roman" w:hAnsi="Times New Roman" w:cs="Times New Roman"/>
                  <w:color w:val="000000"/>
                </w:rPr>
                <w:delText xml:space="preserve">Is It Sufficient to Assess Cost Behavior Merely by Volume of Production? Cost behavior research results from Czech Republic. </w:delText>
              </w:r>
              <w:r w:rsidRPr="00983ABE" w:rsidDel="000306A3">
                <w:rPr>
                  <w:rFonts w:ascii="Times New Roman" w:eastAsia="Times New Roman" w:hAnsi="Times New Roman" w:cs="Times New Roman"/>
                  <w:i/>
                  <w:color w:val="000000"/>
                </w:rPr>
                <w:delText>Montenegrin Journal of Economics</w:delText>
              </w:r>
              <w:r w:rsidRPr="00983ABE" w:rsidDel="000306A3">
                <w:rPr>
                  <w:rFonts w:ascii="Times New Roman" w:eastAsia="Times New Roman" w:hAnsi="Times New Roman" w:cs="Times New Roman"/>
                  <w:color w:val="000000"/>
                </w:rPr>
                <w:delText xml:space="preserve">, </w:delText>
              </w:r>
              <w:r w:rsidDel="000306A3">
                <w:rPr>
                  <w:rFonts w:ascii="Times New Roman" w:eastAsia="Times New Roman" w:hAnsi="Times New Roman" w:cs="Times New Roman"/>
                  <w:color w:val="000000"/>
                </w:rPr>
                <w:delText xml:space="preserve">2016, </w:delText>
              </w:r>
              <w:r w:rsidRPr="00983ABE" w:rsidDel="000306A3">
                <w:rPr>
                  <w:rFonts w:ascii="Times New Roman" w:eastAsia="Times New Roman" w:hAnsi="Times New Roman" w:cs="Times New Roman"/>
                  <w:color w:val="000000"/>
                </w:rPr>
                <w:delText>Vol. 12,</w:delText>
              </w:r>
              <w:r w:rsidDel="000306A3">
                <w:rPr>
                  <w:rFonts w:ascii="Times New Roman" w:eastAsia="Times New Roman" w:hAnsi="Times New Roman" w:cs="Times New Roman"/>
                  <w:color w:val="000000"/>
                </w:rPr>
                <w:delText xml:space="preserve"> no. 3, pp. 139-154, (WoS ESCI)</w:delText>
              </w:r>
            </w:del>
          </w:p>
          <w:p w14:paraId="2BE4AF70" w14:textId="22E8D49E" w:rsidR="008550CB" w:rsidRPr="00FF3F07" w:rsidDel="000306A3" w:rsidRDefault="008550CB" w:rsidP="005B0900">
            <w:pPr>
              <w:rPr>
                <w:del w:id="3647" w:author="Milan Navrátil" w:date="2018-11-12T13:23:00Z"/>
              </w:rPr>
            </w:pPr>
          </w:p>
        </w:tc>
      </w:tr>
      <w:tr w:rsidR="008550CB" w:rsidDel="000306A3" w14:paraId="6778B2D3" w14:textId="0598A70A" w:rsidTr="00F519B2">
        <w:trPr>
          <w:trHeight w:val="218"/>
          <w:del w:id="3648" w:author="Milan Navrátil" w:date="2018-11-12T13:23:00Z"/>
        </w:trPr>
        <w:tc>
          <w:tcPr>
            <w:tcW w:w="9923" w:type="dxa"/>
            <w:gridSpan w:val="11"/>
            <w:shd w:val="clear" w:color="auto" w:fill="F7CAAC"/>
          </w:tcPr>
          <w:p w14:paraId="34EF9D77" w14:textId="76110278" w:rsidR="008550CB" w:rsidDel="000306A3" w:rsidRDefault="008550CB" w:rsidP="005B0900">
            <w:pPr>
              <w:rPr>
                <w:del w:id="3649" w:author="Milan Navrátil" w:date="2018-11-12T13:23:00Z"/>
                <w:b/>
              </w:rPr>
            </w:pPr>
            <w:del w:id="3650" w:author="Milan Navrátil" w:date="2018-11-12T13:23:00Z">
              <w:r w:rsidDel="000306A3">
                <w:rPr>
                  <w:b/>
                </w:rPr>
                <w:delText>Působení v zahraničí</w:delText>
              </w:r>
            </w:del>
          </w:p>
        </w:tc>
      </w:tr>
      <w:tr w:rsidR="008550CB" w:rsidDel="000306A3" w14:paraId="3BAF68A9" w14:textId="3BFD2954" w:rsidTr="00F519B2">
        <w:trPr>
          <w:trHeight w:val="328"/>
          <w:del w:id="3651" w:author="Milan Navrátil" w:date="2018-11-12T13:23:00Z"/>
        </w:trPr>
        <w:tc>
          <w:tcPr>
            <w:tcW w:w="9923" w:type="dxa"/>
            <w:gridSpan w:val="11"/>
          </w:tcPr>
          <w:p w14:paraId="1C712544" w14:textId="4C4CDE68" w:rsidR="008550CB" w:rsidRPr="008132EC" w:rsidDel="000306A3" w:rsidRDefault="008550CB" w:rsidP="005B0900">
            <w:pPr>
              <w:rPr>
                <w:del w:id="3652" w:author="Milan Navrátil" w:date="2018-11-12T13:23:00Z"/>
              </w:rPr>
            </w:pPr>
          </w:p>
        </w:tc>
      </w:tr>
      <w:tr w:rsidR="008550CB" w:rsidDel="000306A3" w14:paraId="7C5B8C43" w14:textId="7F2A9A3F" w:rsidTr="00F519B2">
        <w:trPr>
          <w:cantSplit/>
          <w:trHeight w:val="470"/>
          <w:del w:id="3653" w:author="Milan Navrátil" w:date="2018-11-12T13:23:00Z"/>
        </w:trPr>
        <w:tc>
          <w:tcPr>
            <w:tcW w:w="2563" w:type="dxa"/>
            <w:shd w:val="clear" w:color="auto" w:fill="F7CAAC"/>
          </w:tcPr>
          <w:p w14:paraId="534EF5C2" w14:textId="4F78B2F5" w:rsidR="008550CB" w:rsidDel="000306A3" w:rsidRDefault="008550CB" w:rsidP="005B0900">
            <w:pPr>
              <w:rPr>
                <w:del w:id="3654" w:author="Milan Navrátil" w:date="2018-11-12T13:23:00Z"/>
                <w:b/>
              </w:rPr>
            </w:pPr>
            <w:del w:id="3655" w:author="Milan Navrátil" w:date="2018-11-12T13:23:00Z">
              <w:r w:rsidDel="000306A3">
                <w:rPr>
                  <w:b/>
                </w:rPr>
                <w:delText xml:space="preserve">Podpis </w:delText>
              </w:r>
            </w:del>
          </w:p>
        </w:tc>
        <w:tc>
          <w:tcPr>
            <w:tcW w:w="4554" w:type="dxa"/>
            <w:gridSpan w:val="5"/>
          </w:tcPr>
          <w:p w14:paraId="1736EF91" w14:textId="64764508" w:rsidR="008550CB" w:rsidDel="000306A3" w:rsidRDefault="008550CB" w:rsidP="005B0900">
            <w:pPr>
              <w:rPr>
                <w:del w:id="3656" w:author="Milan Navrátil" w:date="2018-11-12T13:23:00Z"/>
              </w:rPr>
            </w:pPr>
          </w:p>
        </w:tc>
        <w:tc>
          <w:tcPr>
            <w:tcW w:w="789" w:type="dxa"/>
            <w:gridSpan w:val="2"/>
            <w:shd w:val="clear" w:color="auto" w:fill="F7CAAC"/>
          </w:tcPr>
          <w:p w14:paraId="31914A38" w14:textId="34AA7999" w:rsidR="008550CB" w:rsidDel="000306A3" w:rsidRDefault="008550CB" w:rsidP="005B0900">
            <w:pPr>
              <w:rPr>
                <w:del w:id="3657" w:author="Milan Navrátil" w:date="2018-11-12T13:23:00Z"/>
              </w:rPr>
            </w:pPr>
            <w:del w:id="3658" w:author="Milan Navrátil" w:date="2018-11-12T13:23:00Z">
              <w:r w:rsidDel="000306A3">
                <w:rPr>
                  <w:b/>
                </w:rPr>
                <w:delText>datum</w:delText>
              </w:r>
            </w:del>
          </w:p>
        </w:tc>
        <w:tc>
          <w:tcPr>
            <w:tcW w:w="2017" w:type="dxa"/>
            <w:gridSpan w:val="3"/>
          </w:tcPr>
          <w:p w14:paraId="2DD91731" w14:textId="42F9AB3A" w:rsidR="008550CB" w:rsidDel="000306A3" w:rsidRDefault="008550CB" w:rsidP="005B0900">
            <w:pPr>
              <w:rPr>
                <w:del w:id="3659" w:author="Milan Navrátil" w:date="2018-11-12T13:23:00Z"/>
              </w:rPr>
            </w:pPr>
            <w:del w:id="3660" w:author="Milan Navrátil" w:date="2018-11-12T13:23:00Z">
              <w:r w:rsidDel="000306A3">
                <w:delText>28. 8. 2018</w:delText>
              </w:r>
            </w:del>
          </w:p>
        </w:tc>
      </w:tr>
    </w:tbl>
    <w:p w14:paraId="43646E62" w14:textId="0952CFB3" w:rsidR="00E96895" w:rsidDel="000306A3" w:rsidRDefault="00E96895">
      <w:pPr>
        <w:rPr>
          <w:del w:id="3661" w:author="Milan Navrátil" w:date="2018-11-12T13:23:00Z"/>
        </w:rPr>
      </w:pPr>
      <w:del w:id="3662" w:author="Milan Navrátil" w:date="2018-11-12T13:23:00Z">
        <w:r w:rsidDel="000306A3">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3663">
          <w:tblGrid>
            <w:gridCol w:w="342"/>
            <w:gridCol w:w="2176"/>
            <w:gridCol w:w="829"/>
            <w:gridCol w:w="1721"/>
            <w:gridCol w:w="524"/>
            <w:gridCol w:w="468"/>
            <w:gridCol w:w="994"/>
            <w:gridCol w:w="709"/>
            <w:gridCol w:w="77"/>
            <w:gridCol w:w="632"/>
            <w:gridCol w:w="693"/>
            <w:gridCol w:w="694"/>
            <w:gridCol w:w="342"/>
          </w:tblGrid>
        </w:tblGridChange>
      </w:tblGrid>
      <w:tr w:rsidR="008550CB" w:rsidDel="000306A3" w14:paraId="104A51A3" w14:textId="6B70BA5F" w:rsidTr="00E6107D">
        <w:trPr>
          <w:del w:id="3664" w:author="Milan Navrátil" w:date="2018-11-12T13:23:00Z"/>
        </w:trPr>
        <w:tc>
          <w:tcPr>
            <w:tcW w:w="9859" w:type="dxa"/>
            <w:gridSpan w:val="11"/>
            <w:tcBorders>
              <w:bottom w:val="double" w:sz="4" w:space="0" w:color="auto"/>
            </w:tcBorders>
            <w:shd w:val="clear" w:color="auto" w:fill="BDD6EE"/>
          </w:tcPr>
          <w:p w14:paraId="548869A9" w14:textId="16523966" w:rsidR="008550CB" w:rsidDel="000306A3" w:rsidRDefault="008550CB" w:rsidP="005B0900">
            <w:pPr>
              <w:tabs>
                <w:tab w:val="right" w:pos="9602"/>
              </w:tabs>
              <w:rPr>
                <w:del w:id="3665" w:author="Milan Navrátil" w:date="2018-11-12T13:23:00Z"/>
                <w:b/>
                <w:sz w:val="28"/>
              </w:rPr>
            </w:pPr>
            <w:del w:id="3666" w:author="Milan Navrátil" w:date="2018-11-12T13:23:00Z">
              <w:r w:rsidDel="000306A3">
                <w:rPr>
                  <w:b/>
                  <w:sz w:val="28"/>
                </w:rPr>
                <w:delText>C-I – Personální zabezpečení</w:delText>
              </w:r>
              <w:r w:rsidDel="000306A3">
                <w:rPr>
                  <w:b/>
                  <w:sz w:val="28"/>
                </w:rPr>
                <w:tab/>
              </w:r>
              <w:r w:rsidRPr="00E14028" w:rsidDel="000306A3">
                <w:rPr>
                  <w:rStyle w:val="Odkazintenzivn"/>
                </w:rPr>
                <w:fldChar w:fldCharType="begin"/>
              </w:r>
              <w:r w:rsidRPr="00E14028" w:rsidDel="000306A3">
                <w:rPr>
                  <w:rStyle w:val="Odkazintenzivn"/>
                </w:rPr>
                <w:delInstrText xml:space="preserve"> REF AabecedniSeznam \h  \* MERGEFORMAT </w:delInstrText>
              </w:r>
              <w:r w:rsidRPr="00E14028" w:rsidDel="000306A3">
                <w:rPr>
                  <w:rStyle w:val="Odkazintenzivn"/>
                </w:rPr>
              </w:r>
              <w:r w:rsidRPr="00E14028" w:rsidDel="000306A3">
                <w:rPr>
                  <w:rStyle w:val="Odkazintenzivn"/>
                </w:rPr>
                <w:fldChar w:fldCharType="separate"/>
              </w:r>
              <w:r w:rsidR="00FB06C4" w:rsidRPr="00FB06C4" w:rsidDel="000306A3">
                <w:rPr>
                  <w:rStyle w:val="Odkazintenzivn"/>
                </w:rPr>
                <w:delText>Abecední seznam</w:delText>
              </w:r>
              <w:r w:rsidRPr="00E14028" w:rsidDel="000306A3">
                <w:rPr>
                  <w:rStyle w:val="Odkazintenzivn"/>
                </w:rPr>
                <w:fldChar w:fldCharType="end"/>
              </w:r>
            </w:del>
          </w:p>
        </w:tc>
      </w:tr>
      <w:tr w:rsidR="008550CB" w:rsidDel="000306A3" w14:paraId="34F13527" w14:textId="28A306DF" w:rsidTr="00E6107D">
        <w:trPr>
          <w:del w:id="3667" w:author="Milan Navrátil" w:date="2018-11-12T13:23:00Z"/>
        </w:trPr>
        <w:tc>
          <w:tcPr>
            <w:tcW w:w="2518" w:type="dxa"/>
            <w:tcBorders>
              <w:top w:val="double" w:sz="4" w:space="0" w:color="auto"/>
            </w:tcBorders>
            <w:shd w:val="clear" w:color="auto" w:fill="F7CAAC"/>
          </w:tcPr>
          <w:p w14:paraId="0E2A9A82" w14:textId="554E27C1" w:rsidR="008550CB" w:rsidDel="000306A3" w:rsidRDefault="008550CB" w:rsidP="005B0900">
            <w:pPr>
              <w:rPr>
                <w:del w:id="3668" w:author="Milan Navrátil" w:date="2018-11-12T13:23:00Z"/>
                <w:b/>
              </w:rPr>
            </w:pPr>
            <w:del w:id="3669" w:author="Milan Navrátil" w:date="2018-11-12T13:23:00Z">
              <w:r w:rsidDel="000306A3">
                <w:rPr>
                  <w:b/>
                </w:rPr>
                <w:delText>Vysoká škola</w:delText>
              </w:r>
            </w:del>
          </w:p>
        </w:tc>
        <w:tc>
          <w:tcPr>
            <w:tcW w:w="7341" w:type="dxa"/>
            <w:gridSpan w:val="10"/>
          </w:tcPr>
          <w:p w14:paraId="13761ADC" w14:textId="71E63C45" w:rsidR="008550CB" w:rsidDel="000306A3" w:rsidRDefault="008550CB" w:rsidP="005B0900">
            <w:pPr>
              <w:rPr>
                <w:del w:id="3670" w:author="Milan Navrátil" w:date="2018-11-12T13:23:00Z"/>
              </w:rPr>
            </w:pPr>
            <w:del w:id="3671" w:author="Milan Navrátil" w:date="2018-11-12T13:23:00Z">
              <w:r w:rsidDel="000306A3">
                <w:delText>Univerzita Tomáše Bati ve Zlíně</w:delText>
              </w:r>
            </w:del>
          </w:p>
        </w:tc>
      </w:tr>
      <w:tr w:rsidR="008550CB" w:rsidDel="000306A3" w14:paraId="566BCEDE" w14:textId="18CB3A59" w:rsidTr="00E6107D">
        <w:trPr>
          <w:del w:id="3672" w:author="Milan Navrátil" w:date="2018-11-12T13:23:00Z"/>
        </w:trPr>
        <w:tc>
          <w:tcPr>
            <w:tcW w:w="2518" w:type="dxa"/>
            <w:shd w:val="clear" w:color="auto" w:fill="F7CAAC"/>
          </w:tcPr>
          <w:p w14:paraId="2490DABB" w14:textId="16316A7E" w:rsidR="008550CB" w:rsidDel="000306A3" w:rsidRDefault="008550CB" w:rsidP="005B0900">
            <w:pPr>
              <w:rPr>
                <w:del w:id="3673" w:author="Milan Navrátil" w:date="2018-11-12T13:23:00Z"/>
                <w:b/>
              </w:rPr>
            </w:pPr>
            <w:del w:id="3674" w:author="Milan Navrátil" w:date="2018-11-12T13:23:00Z">
              <w:r w:rsidDel="000306A3">
                <w:rPr>
                  <w:b/>
                </w:rPr>
                <w:delText>Součást vysoké školy</w:delText>
              </w:r>
            </w:del>
          </w:p>
        </w:tc>
        <w:tc>
          <w:tcPr>
            <w:tcW w:w="7341" w:type="dxa"/>
            <w:gridSpan w:val="10"/>
          </w:tcPr>
          <w:p w14:paraId="64240F4C" w14:textId="23B6042F" w:rsidR="008550CB" w:rsidDel="000306A3" w:rsidRDefault="008550CB" w:rsidP="005B0900">
            <w:pPr>
              <w:rPr>
                <w:del w:id="3675" w:author="Milan Navrátil" w:date="2018-11-12T13:23:00Z"/>
              </w:rPr>
            </w:pPr>
            <w:del w:id="3676" w:author="Milan Navrátil" w:date="2018-11-12T13:23:00Z">
              <w:r w:rsidDel="000306A3">
                <w:delText>Fakulta aplikované informatiky</w:delText>
              </w:r>
            </w:del>
          </w:p>
        </w:tc>
      </w:tr>
      <w:tr w:rsidR="008550CB" w:rsidDel="000306A3" w14:paraId="35F1B82C" w14:textId="4D8ED3E5" w:rsidTr="00E6107D">
        <w:trPr>
          <w:del w:id="3677" w:author="Milan Navrátil" w:date="2018-11-12T13:23:00Z"/>
        </w:trPr>
        <w:tc>
          <w:tcPr>
            <w:tcW w:w="2518" w:type="dxa"/>
            <w:shd w:val="clear" w:color="auto" w:fill="F7CAAC"/>
          </w:tcPr>
          <w:p w14:paraId="00EC08F2" w14:textId="1838975C" w:rsidR="008550CB" w:rsidDel="000306A3" w:rsidRDefault="008550CB" w:rsidP="005B0900">
            <w:pPr>
              <w:rPr>
                <w:del w:id="3678" w:author="Milan Navrátil" w:date="2018-11-12T13:23:00Z"/>
                <w:b/>
              </w:rPr>
            </w:pPr>
            <w:del w:id="3679" w:author="Milan Navrátil" w:date="2018-11-12T13:23:00Z">
              <w:r w:rsidDel="000306A3">
                <w:rPr>
                  <w:b/>
                </w:rPr>
                <w:delText>Název studijního programu</w:delText>
              </w:r>
            </w:del>
          </w:p>
        </w:tc>
        <w:tc>
          <w:tcPr>
            <w:tcW w:w="7341" w:type="dxa"/>
            <w:gridSpan w:val="10"/>
          </w:tcPr>
          <w:p w14:paraId="7A1FEDC6" w14:textId="5B4A543F" w:rsidR="008550CB" w:rsidDel="000306A3" w:rsidRDefault="008550CB" w:rsidP="005B0900">
            <w:pPr>
              <w:rPr>
                <w:del w:id="3680" w:author="Milan Navrátil" w:date="2018-11-12T13:23:00Z"/>
              </w:rPr>
            </w:pPr>
            <w:del w:id="3681" w:author="Milan Navrátil" w:date="2018-11-12T13:23:00Z">
              <w:r w:rsidDel="000306A3">
                <w:delText>Bezpečnostní technologie, systémy a management</w:delText>
              </w:r>
            </w:del>
          </w:p>
        </w:tc>
      </w:tr>
      <w:tr w:rsidR="008550CB" w:rsidDel="000306A3" w14:paraId="09B6C57F" w14:textId="12C3DFA7" w:rsidTr="00E6107D">
        <w:trPr>
          <w:del w:id="3682" w:author="Milan Navrátil" w:date="2018-11-12T13:23:00Z"/>
        </w:trPr>
        <w:tc>
          <w:tcPr>
            <w:tcW w:w="2518" w:type="dxa"/>
            <w:shd w:val="clear" w:color="auto" w:fill="F7CAAC"/>
          </w:tcPr>
          <w:p w14:paraId="15333CF0" w14:textId="6A58335F" w:rsidR="008550CB" w:rsidDel="000306A3" w:rsidRDefault="008550CB" w:rsidP="005B0900">
            <w:pPr>
              <w:rPr>
                <w:del w:id="3683" w:author="Milan Navrátil" w:date="2018-11-12T13:23:00Z"/>
                <w:b/>
              </w:rPr>
            </w:pPr>
            <w:del w:id="3684" w:author="Milan Navrátil" w:date="2018-11-12T13:23:00Z">
              <w:r w:rsidDel="000306A3">
                <w:rPr>
                  <w:b/>
                </w:rPr>
                <w:delText>Jméno a příjmení</w:delText>
              </w:r>
            </w:del>
          </w:p>
        </w:tc>
        <w:tc>
          <w:tcPr>
            <w:tcW w:w="4536" w:type="dxa"/>
            <w:gridSpan w:val="5"/>
          </w:tcPr>
          <w:p w14:paraId="69B58B91" w14:textId="26EACB87" w:rsidR="008550CB" w:rsidDel="000306A3" w:rsidRDefault="008550CB" w:rsidP="005B0900">
            <w:pPr>
              <w:rPr>
                <w:del w:id="3685" w:author="Milan Navrátil" w:date="2018-11-12T13:23:00Z"/>
              </w:rPr>
            </w:pPr>
            <w:del w:id="3686" w:author="Milan Navrátil" w:date="2018-11-12T13:23:00Z">
              <w:r w:rsidDel="000306A3">
                <w:delText xml:space="preserve">Tereza </w:delText>
              </w:r>
              <w:bookmarkStart w:id="3687" w:name="aoutericka"/>
              <w:r w:rsidDel="000306A3">
                <w:delText>Outěřická</w:delText>
              </w:r>
              <w:bookmarkEnd w:id="3687"/>
            </w:del>
          </w:p>
        </w:tc>
        <w:tc>
          <w:tcPr>
            <w:tcW w:w="709" w:type="dxa"/>
            <w:shd w:val="clear" w:color="auto" w:fill="F7CAAC"/>
          </w:tcPr>
          <w:p w14:paraId="74B82558" w14:textId="7350D8B8" w:rsidR="008550CB" w:rsidDel="000306A3" w:rsidRDefault="008550CB" w:rsidP="005B0900">
            <w:pPr>
              <w:rPr>
                <w:del w:id="3688" w:author="Milan Navrátil" w:date="2018-11-12T13:23:00Z"/>
                <w:b/>
              </w:rPr>
            </w:pPr>
            <w:del w:id="3689" w:author="Milan Navrátil" w:date="2018-11-12T13:23:00Z">
              <w:r w:rsidDel="000306A3">
                <w:rPr>
                  <w:b/>
                </w:rPr>
                <w:delText>Tituly</w:delText>
              </w:r>
            </w:del>
          </w:p>
        </w:tc>
        <w:tc>
          <w:tcPr>
            <w:tcW w:w="2096" w:type="dxa"/>
            <w:gridSpan w:val="4"/>
          </w:tcPr>
          <w:p w14:paraId="577DA1D8" w14:textId="5DA15EEF" w:rsidR="008550CB" w:rsidDel="000306A3" w:rsidRDefault="008550CB" w:rsidP="005B0900">
            <w:pPr>
              <w:rPr>
                <w:del w:id="3690" w:author="Milan Navrátil" w:date="2018-11-12T13:23:00Z"/>
              </w:rPr>
            </w:pPr>
            <w:del w:id="3691" w:author="Milan Navrátil" w:date="2018-11-12T13:23:00Z">
              <w:r w:rsidDel="000306A3">
                <w:delText>Mgr.</w:delText>
              </w:r>
            </w:del>
          </w:p>
        </w:tc>
      </w:tr>
      <w:tr w:rsidR="008550CB" w:rsidDel="000306A3" w14:paraId="06154AF1" w14:textId="7A6E0303" w:rsidTr="00E6107D">
        <w:trPr>
          <w:del w:id="3692" w:author="Milan Navrátil" w:date="2018-11-12T13:23:00Z"/>
        </w:trPr>
        <w:tc>
          <w:tcPr>
            <w:tcW w:w="2518" w:type="dxa"/>
            <w:shd w:val="clear" w:color="auto" w:fill="F7CAAC"/>
          </w:tcPr>
          <w:p w14:paraId="43C34D70" w14:textId="4A799E7C" w:rsidR="008550CB" w:rsidDel="000306A3" w:rsidRDefault="008550CB" w:rsidP="005B0900">
            <w:pPr>
              <w:rPr>
                <w:del w:id="3693" w:author="Milan Navrátil" w:date="2018-11-12T13:23:00Z"/>
                <w:b/>
              </w:rPr>
            </w:pPr>
            <w:del w:id="3694" w:author="Milan Navrátil" w:date="2018-11-12T13:23:00Z">
              <w:r w:rsidDel="000306A3">
                <w:rPr>
                  <w:b/>
                </w:rPr>
                <w:delText>Rok narození</w:delText>
              </w:r>
            </w:del>
          </w:p>
        </w:tc>
        <w:tc>
          <w:tcPr>
            <w:tcW w:w="829" w:type="dxa"/>
          </w:tcPr>
          <w:p w14:paraId="367E9349" w14:textId="43113128" w:rsidR="008550CB" w:rsidDel="000306A3" w:rsidRDefault="008550CB" w:rsidP="005B0900">
            <w:pPr>
              <w:rPr>
                <w:del w:id="3695" w:author="Milan Navrátil" w:date="2018-11-12T13:23:00Z"/>
              </w:rPr>
            </w:pPr>
            <w:del w:id="3696" w:author="Milan Navrátil" w:date="2018-11-12T13:23:00Z">
              <w:r w:rsidDel="000306A3">
                <w:delText>1985</w:delText>
              </w:r>
            </w:del>
          </w:p>
        </w:tc>
        <w:tc>
          <w:tcPr>
            <w:tcW w:w="1721" w:type="dxa"/>
            <w:shd w:val="clear" w:color="auto" w:fill="F7CAAC"/>
          </w:tcPr>
          <w:p w14:paraId="30E529F1" w14:textId="2650F7F1" w:rsidR="008550CB" w:rsidDel="000306A3" w:rsidRDefault="008550CB" w:rsidP="005B0900">
            <w:pPr>
              <w:rPr>
                <w:del w:id="3697" w:author="Milan Navrátil" w:date="2018-11-12T13:23:00Z"/>
                <w:b/>
              </w:rPr>
            </w:pPr>
            <w:del w:id="3698" w:author="Milan Navrátil" w:date="2018-11-12T13:23:00Z">
              <w:r w:rsidDel="000306A3">
                <w:rPr>
                  <w:b/>
                </w:rPr>
                <w:delText>typ vztahu k VŠ</w:delText>
              </w:r>
            </w:del>
          </w:p>
        </w:tc>
        <w:tc>
          <w:tcPr>
            <w:tcW w:w="992" w:type="dxa"/>
            <w:gridSpan w:val="2"/>
          </w:tcPr>
          <w:p w14:paraId="6286D4E5" w14:textId="655439CF" w:rsidR="008550CB" w:rsidDel="000306A3" w:rsidRDefault="008550CB" w:rsidP="005B0900">
            <w:pPr>
              <w:rPr>
                <w:del w:id="3699" w:author="Milan Navrátil" w:date="2018-11-12T13:23:00Z"/>
              </w:rPr>
            </w:pPr>
            <w:del w:id="3700" w:author="Milan Navrátil" w:date="2018-11-12T13:23:00Z">
              <w:r w:rsidDel="000306A3">
                <w:delText>pp.</w:delText>
              </w:r>
            </w:del>
          </w:p>
        </w:tc>
        <w:tc>
          <w:tcPr>
            <w:tcW w:w="994" w:type="dxa"/>
            <w:shd w:val="clear" w:color="auto" w:fill="F7CAAC"/>
          </w:tcPr>
          <w:p w14:paraId="69A246EE" w14:textId="442274B7" w:rsidR="008550CB" w:rsidDel="000306A3" w:rsidRDefault="008550CB" w:rsidP="005B0900">
            <w:pPr>
              <w:rPr>
                <w:del w:id="3701" w:author="Milan Navrátil" w:date="2018-11-12T13:23:00Z"/>
                <w:b/>
              </w:rPr>
            </w:pPr>
            <w:del w:id="3702" w:author="Milan Navrátil" w:date="2018-11-12T13:23:00Z">
              <w:r w:rsidDel="000306A3">
                <w:rPr>
                  <w:b/>
                </w:rPr>
                <w:delText>rozsah</w:delText>
              </w:r>
            </w:del>
          </w:p>
        </w:tc>
        <w:tc>
          <w:tcPr>
            <w:tcW w:w="709" w:type="dxa"/>
          </w:tcPr>
          <w:p w14:paraId="11880E54" w14:textId="6D5CA2A2" w:rsidR="008550CB" w:rsidDel="000306A3" w:rsidRDefault="008550CB" w:rsidP="005B0900">
            <w:pPr>
              <w:rPr>
                <w:del w:id="3703" w:author="Milan Navrátil" w:date="2018-11-12T13:23:00Z"/>
              </w:rPr>
            </w:pPr>
            <w:del w:id="3704" w:author="Milan Navrátil" w:date="2018-11-12T13:23:00Z">
              <w:r w:rsidDel="000306A3">
                <w:delText>40</w:delText>
              </w:r>
            </w:del>
          </w:p>
        </w:tc>
        <w:tc>
          <w:tcPr>
            <w:tcW w:w="709" w:type="dxa"/>
            <w:gridSpan w:val="2"/>
            <w:shd w:val="clear" w:color="auto" w:fill="F7CAAC"/>
          </w:tcPr>
          <w:p w14:paraId="2B9A5547" w14:textId="1B6296E9" w:rsidR="008550CB" w:rsidDel="000306A3" w:rsidRDefault="008550CB" w:rsidP="005B0900">
            <w:pPr>
              <w:rPr>
                <w:del w:id="3705" w:author="Milan Navrátil" w:date="2018-11-12T13:23:00Z"/>
                <w:b/>
              </w:rPr>
            </w:pPr>
            <w:del w:id="3706" w:author="Milan Navrátil" w:date="2018-11-12T13:23:00Z">
              <w:r w:rsidDel="000306A3">
                <w:rPr>
                  <w:b/>
                </w:rPr>
                <w:delText>do kdy</w:delText>
              </w:r>
            </w:del>
          </w:p>
        </w:tc>
        <w:tc>
          <w:tcPr>
            <w:tcW w:w="1387" w:type="dxa"/>
            <w:gridSpan w:val="2"/>
          </w:tcPr>
          <w:p w14:paraId="5AC65770" w14:textId="418730F5" w:rsidR="008550CB" w:rsidDel="000306A3" w:rsidRDefault="008550CB" w:rsidP="005B0900">
            <w:pPr>
              <w:rPr>
                <w:del w:id="3707" w:author="Milan Navrátil" w:date="2018-11-12T13:23:00Z"/>
              </w:rPr>
            </w:pPr>
            <w:del w:id="3708" w:author="Milan Navrátil" w:date="2018-11-12T13:23:00Z">
              <w:r w:rsidDel="000306A3">
                <w:delText>2021</w:delText>
              </w:r>
            </w:del>
          </w:p>
        </w:tc>
      </w:tr>
      <w:tr w:rsidR="008550CB" w:rsidDel="000306A3" w14:paraId="496D1BEB" w14:textId="3C768001" w:rsidTr="00E6107D">
        <w:trPr>
          <w:del w:id="3709" w:author="Milan Navrátil" w:date="2018-11-12T13:23:00Z"/>
        </w:trPr>
        <w:tc>
          <w:tcPr>
            <w:tcW w:w="5068" w:type="dxa"/>
            <w:gridSpan w:val="3"/>
            <w:shd w:val="clear" w:color="auto" w:fill="F7CAAC"/>
          </w:tcPr>
          <w:p w14:paraId="79E8BE90" w14:textId="03F4AD60" w:rsidR="008550CB" w:rsidDel="000306A3" w:rsidRDefault="008550CB" w:rsidP="005B0900">
            <w:pPr>
              <w:rPr>
                <w:del w:id="3710" w:author="Milan Navrátil" w:date="2018-11-12T13:23:00Z"/>
                <w:b/>
              </w:rPr>
            </w:pPr>
            <w:del w:id="3711" w:author="Milan Navrátil" w:date="2018-11-12T13:23:00Z">
              <w:r w:rsidDel="000306A3">
                <w:rPr>
                  <w:b/>
                </w:rPr>
                <w:delText>Typ vztahu na součásti VŠ, která uskutečňuje st. program</w:delText>
              </w:r>
            </w:del>
          </w:p>
        </w:tc>
        <w:tc>
          <w:tcPr>
            <w:tcW w:w="992" w:type="dxa"/>
            <w:gridSpan w:val="2"/>
          </w:tcPr>
          <w:p w14:paraId="70E3914C" w14:textId="4BF8B6A2" w:rsidR="008550CB" w:rsidDel="000306A3" w:rsidRDefault="008550CB" w:rsidP="005B0900">
            <w:pPr>
              <w:rPr>
                <w:del w:id="3712" w:author="Milan Navrátil" w:date="2018-11-12T13:23:00Z"/>
              </w:rPr>
            </w:pPr>
            <w:del w:id="3713" w:author="Milan Navrátil" w:date="2018-11-12T13:23:00Z">
              <w:r w:rsidDel="000306A3">
                <w:delText>pp.</w:delText>
              </w:r>
            </w:del>
          </w:p>
        </w:tc>
        <w:tc>
          <w:tcPr>
            <w:tcW w:w="994" w:type="dxa"/>
            <w:shd w:val="clear" w:color="auto" w:fill="F7CAAC"/>
          </w:tcPr>
          <w:p w14:paraId="6549FB88" w14:textId="09733931" w:rsidR="008550CB" w:rsidDel="000306A3" w:rsidRDefault="008550CB" w:rsidP="005B0900">
            <w:pPr>
              <w:rPr>
                <w:del w:id="3714" w:author="Milan Navrátil" w:date="2018-11-12T13:23:00Z"/>
                <w:b/>
              </w:rPr>
            </w:pPr>
            <w:del w:id="3715" w:author="Milan Navrátil" w:date="2018-11-12T13:23:00Z">
              <w:r w:rsidDel="000306A3">
                <w:rPr>
                  <w:b/>
                </w:rPr>
                <w:delText>rozsah</w:delText>
              </w:r>
            </w:del>
          </w:p>
        </w:tc>
        <w:tc>
          <w:tcPr>
            <w:tcW w:w="709" w:type="dxa"/>
          </w:tcPr>
          <w:p w14:paraId="62437209" w14:textId="6EA2548F" w:rsidR="008550CB" w:rsidDel="000306A3" w:rsidRDefault="008550CB" w:rsidP="005B0900">
            <w:pPr>
              <w:rPr>
                <w:del w:id="3716" w:author="Milan Navrátil" w:date="2018-11-12T13:23:00Z"/>
              </w:rPr>
            </w:pPr>
            <w:del w:id="3717" w:author="Milan Navrátil" w:date="2018-11-12T13:23:00Z">
              <w:r w:rsidDel="000306A3">
                <w:delText>40</w:delText>
              </w:r>
            </w:del>
          </w:p>
        </w:tc>
        <w:tc>
          <w:tcPr>
            <w:tcW w:w="709" w:type="dxa"/>
            <w:gridSpan w:val="2"/>
            <w:shd w:val="clear" w:color="auto" w:fill="F7CAAC"/>
          </w:tcPr>
          <w:p w14:paraId="507AB71C" w14:textId="6FFCA667" w:rsidR="008550CB" w:rsidDel="000306A3" w:rsidRDefault="008550CB" w:rsidP="005B0900">
            <w:pPr>
              <w:rPr>
                <w:del w:id="3718" w:author="Milan Navrátil" w:date="2018-11-12T13:23:00Z"/>
                <w:b/>
              </w:rPr>
            </w:pPr>
            <w:del w:id="3719" w:author="Milan Navrátil" w:date="2018-11-12T13:23:00Z">
              <w:r w:rsidDel="000306A3">
                <w:rPr>
                  <w:b/>
                </w:rPr>
                <w:delText>do kdy</w:delText>
              </w:r>
            </w:del>
          </w:p>
        </w:tc>
        <w:tc>
          <w:tcPr>
            <w:tcW w:w="1387" w:type="dxa"/>
            <w:gridSpan w:val="2"/>
          </w:tcPr>
          <w:p w14:paraId="0ECF7FF9" w14:textId="7AD0EF3A" w:rsidR="008550CB" w:rsidDel="000306A3" w:rsidRDefault="008550CB" w:rsidP="005B0900">
            <w:pPr>
              <w:rPr>
                <w:del w:id="3720" w:author="Milan Navrátil" w:date="2018-11-12T13:23:00Z"/>
              </w:rPr>
            </w:pPr>
            <w:del w:id="3721" w:author="Milan Navrátil" w:date="2018-11-12T13:23:00Z">
              <w:r w:rsidDel="000306A3">
                <w:delText>2021</w:delText>
              </w:r>
            </w:del>
          </w:p>
        </w:tc>
      </w:tr>
      <w:tr w:rsidR="008550CB" w:rsidDel="000306A3" w14:paraId="6C255564" w14:textId="023E7D95" w:rsidTr="00E6107D">
        <w:trPr>
          <w:del w:id="3722" w:author="Milan Navrátil" w:date="2018-11-12T13:23:00Z"/>
        </w:trPr>
        <w:tc>
          <w:tcPr>
            <w:tcW w:w="6060" w:type="dxa"/>
            <w:gridSpan w:val="5"/>
            <w:shd w:val="clear" w:color="auto" w:fill="F7CAAC"/>
          </w:tcPr>
          <w:p w14:paraId="79D4E381" w14:textId="4F1C41CF" w:rsidR="008550CB" w:rsidDel="000306A3" w:rsidRDefault="008550CB" w:rsidP="005B0900">
            <w:pPr>
              <w:rPr>
                <w:del w:id="3723" w:author="Milan Navrátil" w:date="2018-11-12T13:23:00Z"/>
              </w:rPr>
            </w:pPr>
            <w:del w:id="3724" w:author="Milan Navrátil" w:date="2018-11-12T13:23:00Z">
              <w:r w:rsidDel="000306A3">
                <w:rPr>
                  <w:b/>
                </w:rPr>
                <w:delText>Další současná působení jako akademický pracovník na jiných VŠ</w:delText>
              </w:r>
            </w:del>
          </w:p>
        </w:tc>
        <w:tc>
          <w:tcPr>
            <w:tcW w:w="1703" w:type="dxa"/>
            <w:gridSpan w:val="2"/>
            <w:shd w:val="clear" w:color="auto" w:fill="F7CAAC"/>
          </w:tcPr>
          <w:p w14:paraId="7728C398" w14:textId="7C489AE0" w:rsidR="008550CB" w:rsidDel="000306A3" w:rsidRDefault="008550CB" w:rsidP="005B0900">
            <w:pPr>
              <w:rPr>
                <w:del w:id="3725" w:author="Milan Navrátil" w:date="2018-11-12T13:23:00Z"/>
                <w:b/>
              </w:rPr>
            </w:pPr>
            <w:del w:id="3726" w:author="Milan Navrátil" w:date="2018-11-12T13:23:00Z">
              <w:r w:rsidDel="000306A3">
                <w:rPr>
                  <w:b/>
                </w:rPr>
                <w:delText>typ prac. vztahu</w:delText>
              </w:r>
            </w:del>
          </w:p>
        </w:tc>
        <w:tc>
          <w:tcPr>
            <w:tcW w:w="2096" w:type="dxa"/>
            <w:gridSpan w:val="4"/>
            <w:shd w:val="clear" w:color="auto" w:fill="F7CAAC"/>
          </w:tcPr>
          <w:p w14:paraId="71E4A89C" w14:textId="7B2980C8" w:rsidR="008550CB" w:rsidDel="000306A3" w:rsidRDefault="008550CB" w:rsidP="005B0900">
            <w:pPr>
              <w:rPr>
                <w:del w:id="3727" w:author="Milan Navrátil" w:date="2018-11-12T13:23:00Z"/>
                <w:b/>
              </w:rPr>
            </w:pPr>
            <w:del w:id="3728" w:author="Milan Navrátil" w:date="2018-11-12T13:23:00Z">
              <w:r w:rsidDel="000306A3">
                <w:rPr>
                  <w:b/>
                </w:rPr>
                <w:delText>rozsah</w:delText>
              </w:r>
            </w:del>
          </w:p>
        </w:tc>
      </w:tr>
      <w:tr w:rsidR="008550CB" w:rsidDel="000306A3" w14:paraId="3A4BEBAC" w14:textId="6D159741" w:rsidTr="00E6107D">
        <w:trPr>
          <w:del w:id="3729" w:author="Milan Navrátil" w:date="2018-11-12T13:23:00Z"/>
        </w:trPr>
        <w:tc>
          <w:tcPr>
            <w:tcW w:w="6060" w:type="dxa"/>
            <w:gridSpan w:val="5"/>
          </w:tcPr>
          <w:p w14:paraId="6F49CCBE" w14:textId="32647999" w:rsidR="008550CB" w:rsidDel="000306A3" w:rsidRDefault="008550CB" w:rsidP="005B0900">
            <w:pPr>
              <w:rPr>
                <w:del w:id="3730" w:author="Milan Navrátil" w:date="2018-11-12T13:23:00Z"/>
              </w:rPr>
            </w:pPr>
          </w:p>
        </w:tc>
        <w:tc>
          <w:tcPr>
            <w:tcW w:w="1703" w:type="dxa"/>
            <w:gridSpan w:val="2"/>
          </w:tcPr>
          <w:p w14:paraId="7D40991E" w14:textId="5399AC76" w:rsidR="008550CB" w:rsidDel="000306A3" w:rsidRDefault="008550CB" w:rsidP="005B0900">
            <w:pPr>
              <w:rPr>
                <w:del w:id="3731" w:author="Milan Navrátil" w:date="2018-11-12T13:23:00Z"/>
              </w:rPr>
            </w:pPr>
          </w:p>
        </w:tc>
        <w:tc>
          <w:tcPr>
            <w:tcW w:w="2096" w:type="dxa"/>
            <w:gridSpan w:val="4"/>
          </w:tcPr>
          <w:p w14:paraId="323F1D18" w14:textId="497A1F75" w:rsidR="008550CB" w:rsidDel="000306A3" w:rsidRDefault="008550CB" w:rsidP="005B0900">
            <w:pPr>
              <w:rPr>
                <w:del w:id="3732" w:author="Milan Navrátil" w:date="2018-11-12T13:23:00Z"/>
              </w:rPr>
            </w:pPr>
          </w:p>
        </w:tc>
      </w:tr>
      <w:tr w:rsidR="008550CB" w:rsidDel="000306A3" w14:paraId="6EC0DD37" w14:textId="79F83DD2" w:rsidTr="00E6107D">
        <w:trPr>
          <w:del w:id="3733" w:author="Milan Navrátil" w:date="2018-11-12T13:23:00Z"/>
        </w:trPr>
        <w:tc>
          <w:tcPr>
            <w:tcW w:w="6060" w:type="dxa"/>
            <w:gridSpan w:val="5"/>
          </w:tcPr>
          <w:p w14:paraId="0D9D0A0B" w14:textId="70588AF4" w:rsidR="008550CB" w:rsidDel="000306A3" w:rsidRDefault="008550CB" w:rsidP="005B0900">
            <w:pPr>
              <w:rPr>
                <w:del w:id="3734" w:author="Milan Navrátil" w:date="2018-11-12T13:23:00Z"/>
              </w:rPr>
            </w:pPr>
          </w:p>
        </w:tc>
        <w:tc>
          <w:tcPr>
            <w:tcW w:w="1703" w:type="dxa"/>
            <w:gridSpan w:val="2"/>
          </w:tcPr>
          <w:p w14:paraId="5C96F254" w14:textId="0FD793AD" w:rsidR="008550CB" w:rsidDel="000306A3" w:rsidRDefault="008550CB" w:rsidP="005B0900">
            <w:pPr>
              <w:rPr>
                <w:del w:id="3735" w:author="Milan Navrátil" w:date="2018-11-12T13:23:00Z"/>
              </w:rPr>
            </w:pPr>
          </w:p>
        </w:tc>
        <w:tc>
          <w:tcPr>
            <w:tcW w:w="2096" w:type="dxa"/>
            <w:gridSpan w:val="4"/>
          </w:tcPr>
          <w:p w14:paraId="25DB7269" w14:textId="5C491004" w:rsidR="008550CB" w:rsidDel="000306A3" w:rsidRDefault="008550CB" w:rsidP="005B0900">
            <w:pPr>
              <w:rPr>
                <w:del w:id="3736" w:author="Milan Navrátil" w:date="2018-11-12T13:23:00Z"/>
              </w:rPr>
            </w:pPr>
          </w:p>
        </w:tc>
      </w:tr>
      <w:tr w:rsidR="008550CB" w:rsidDel="000306A3" w14:paraId="296D07DF" w14:textId="385F6BE2" w:rsidTr="00E6107D">
        <w:trPr>
          <w:del w:id="3737" w:author="Milan Navrátil" w:date="2018-11-12T13:23:00Z"/>
        </w:trPr>
        <w:tc>
          <w:tcPr>
            <w:tcW w:w="6060" w:type="dxa"/>
            <w:gridSpan w:val="5"/>
          </w:tcPr>
          <w:p w14:paraId="77F37439" w14:textId="43688F5C" w:rsidR="008550CB" w:rsidDel="000306A3" w:rsidRDefault="008550CB" w:rsidP="005B0900">
            <w:pPr>
              <w:rPr>
                <w:del w:id="3738" w:author="Milan Navrátil" w:date="2018-11-12T13:23:00Z"/>
              </w:rPr>
            </w:pPr>
          </w:p>
        </w:tc>
        <w:tc>
          <w:tcPr>
            <w:tcW w:w="1703" w:type="dxa"/>
            <w:gridSpan w:val="2"/>
          </w:tcPr>
          <w:p w14:paraId="51BEA89D" w14:textId="1D508FD2" w:rsidR="008550CB" w:rsidDel="000306A3" w:rsidRDefault="008550CB" w:rsidP="005B0900">
            <w:pPr>
              <w:rPr>
                <w:del w:id="3739" w:author="Milan Navrátil" w:date="2018-11-12T13:23:00Z"/>
              </w:rPr>
            </w:pPr>
          </w:p>
        </w:tc>
        <w:tc>
          <w:tcPr>
            <w:tcW w:w="2096" w:type="dxa"/>
            <w:gridSpan w:val="4"/>
          </w:tcPr>
          <w:p w14:paraId="1A577D42" w14:textId="36AA2522" w:rsidR="008550CB" w:rsidDel="000306A3" w:rsidRDefault="008550CB" w:rsidP="005B0900">
            <w:pPr>
              <w:rPr>
                <w:del w:id="3740" w:author="Milan Navrátil" w:date="2018-11-12T13:23:00Z"/>
              </w:rPr>
            </w:pPr>
          </w:p>
        </w:tc>
      </w:tr>
      <w:tr w:rsidR="008550CB" w:rsidDel="000306A3" w14:paraId="0633A2EF" w14:textId="1E9E9782" w:rsidTr="00E6107D">
        <w:trPr>
          <w:del w:id="3741" w:author="Milan Navrátil" w:date="2018-11-12T13:23:00Z"/>
        </w:trPr>
        <w:tc>
          <w:tcPr>
            <w:tcW w:w="6060" w:type="dxa"/>
            <w:gridSpan w:val="5"/>
          </w:tcPr>
          <w:p w14:paraId="56D3C702" w14:textId="3FBA9179" w:rsidR="008550CB" w:rsidDel="000306A3" w:rsidRDefault="008550CB" w:rsidP="005B0900">
            <w:pPr>
              <w:rPr>
                <w:del w:id="3742" w:author="Milan Navrátil" w:date="2018-11-12T13:23:00Z"/>
              </w:rPr>
            </w:pPr>
          </w:p>
        </w:tc>
        <w:tc>
          <w:tcPr>
            <w:tcW w:w="1703" w:type="dxa"/>
            <w:gridSpan w:val="2"/>
          </w:tcPr>
          <w:p w14:paraId="15867F21" w14:textId="736B96A9" w:rsidR="008550CB" w:rsidDel="000306A3" w:rsidRDefault="008550CB" w:rsidP="005B0900">
            <w:pPr>
              <w:rPr>
                <w:del w:id="3743" w:author="Milan Navrátil" w:date="2018-11-12T13:23:00Z"/>
              </w:rPr>
            </w:pPr>
          </w:p>
        </w:tc>
        <w:tc>
          <w:tcPr>
            <w:tcW w:w="2096" w:type="dxa"/>
            <w:gridSpan w:val="4"/>
          </w:tcPr>
          <w:p w14:paraId="63C7E1F0" w14:textId="017FCB15" w:rsidR="008550CB" w:rsidDel="000306A3" w:rsidRDefault="008550CB" w:rsidP="005B0900">
            <w:pPr>
              <w:rPr>
                <w:del w:id="3744" w:author="Milan Navrátil" w:date="2018-11-12T13:23:00Z"/>
              </w:rPr>
            </w:pPr>
          </w:p>
        </w:tc>
      </w:tr>
      <w:tr w:rsidR="008550CB" w:rsidDel="000306A3" w14:paraId="0D20A2DE" w14:textId="5FB306B1" w:rsidTr="00E6107D">
        <w:trPr>
          <w:del w:id="3745" w:author="Milan Navrátil" w:date="2018-11-12T13:23:00Z"/>
        </w:trPr>
        <w:tc>
          <w:tcPr>
            <w:tcW w:w="9859" w:type="dxa"/>
            <w:gridSpan w:val="11"/>
            <w:shd w:val="clear" w:color="auto" w:fill="F7CAAC"/>
          </w:tcPr>
          <w:p w14:paraId="05FE7023" w14:textId="0797A574" w:rsidR="008550CB" w:rsidDel="000306A3" w:rsidRDefault="008550CB" w:rsidP="005B0900">
            <w:pPr>
              <w:rPr>
                <w:del w:id="3746" w:author="Milan Navrátil" w:date="2018-11-12T13:23:00Z"/>
              </w:rPr>
            </w:pPr>
            <w:del w:id="3747" w:author="Milan Navrátil" w:date="2018-11-12T13:23:00Z">
              <w:r w:rsidDel="000306A3">
                <w:rPr>
                  <w:b/>
                </w:rPr>
                <w:delText>Předměty příslušného studijního programu a způsob zapojení do jejich výuky, příp. další zapojení do uskutečňování studijního programu</w:delText>
              </w:r>
            </w:del>
          </w:p>
        </w:tc>
      </w:tr>
      <w:tr w:rsidR="008550CB" w:rsidDel="000306A3" w14:paraId="2B820206" w14:textId="4488A9CF" w:rsidTr="00E6107D">
        <w:trPr>
          <w:trHeight w:val="1118"/>
          <w:del w:id="3748" w:author="Milan Navrátil" w:date="2018-11-12T13:23:00Z"/>
        </w:trPr>
        <w:tc>
          <w:tcPr>
            <w:tcW w:w="9859" w:type="dxa"/>
            <w:gridSpan w:val="11"/>
            <w:tcBorders>
              <w:top w:val="nil"/>
            </w:tcBorders>
          </w:tcPr>
          <w:p w14:paraId="3814E24F" w14:textId="196FCED2" w:rsidR="008550CB" w:rsidDel="000306A3" w:rsidRDefault="008550CB" w:rsidP="005B0900">
            <w:pPr>
              <w:rPr>
                <w:del w:id="3749" w:author="Milan Navrátil" w:date="2018-11-12T13:23:00Z"/>
              </w:rPr>
            </w:pPr>
            <w:del w:id="3750" w:author="Milan Navrátil" w:date="2018-11-12T13:23:00Z">
              <w:r w:rsidDel="000306A3">
                <w:delText>Odborná angličtina 1 – garant, vede semináře (100%)</w:delText>
              </w:r>
            </w:del>
          </w:p>
          <w:p w14:paraId="143ACB5E" w14:textId="314C341E" w:rsidR="008550CB" w:rsidDel="000306A3" w:rsidRDefault="008550CB" w:rsidP="005B0900">
            <w:pPr>
              <w:rPr>
                <w:del w:id="3751" w:author="Milan Navrátil" w:date="2018-11-12T13:23:00Z"/>
              </w:rPr>
            </w:pPr>
            <w:del w:id="3752" w:author="Milan Navrátil" w:date="2018-11-12T13:23:00Z">
              <w:r w:rsidDel="000306A3">
                <w:delText>Odborná angličtina 2 – garant, vede semináře (100%)</w:delText>
              </w:r>
            </w:del>
          </w:p>
          <w:p w14:paraId="2E988062" w14:textId="53782DFA" w:rsidR="008550CB" w:rsidDel="000306A3" w:rsidRDefault="008550CB" w:rsidP="005B0900">
            <w:pPr>
              <w:rPr>
                <w:del w:id="3753" w:author="Milan Navrátil" w:date="2018-11-12T13:23:00Z"/>
              </w:rPr>
            </w:pPr>
          </w:p>
        </w:tc>
      </w:tr>
      <w:tr w:rsidR="008550CB" w:rsidDel="000306A3" w14:paraId="1AFA706C" w14:textId="3A48344F" w:rsidTr="00E6107D">
        <w:trPr>
          <w:del w:id="3754" w:author="Milan Navrátil" w:date="2018-11-12T13:23:00Z"/>
        </w:trPr>
        <w:tc>
          <w:tcPr>
            <w:tcW w:w="9859" w:type="dxa"/>
            <w:gridSpan w:val="11"/>
            <w:shd w:val="clear" w:color="auto" w:fill="F7CAAC"/>
          </w:tcPr>
          <w:p w14:paraId="35947287" w14:textId="49075B59" w:rsidR="008550CB" w:rsidDel="000306A3" w:rsidRDefault="008550CB" w:rsidP="005B0900">
            <w:pPr>
              <w:rPr>
                <w:del w:id="3755" w:author="Milan Navrátil" w:date="2018-11-12T13:23:00Z"/>
              </w:rPr>
            </w:pPr>
            <w:del w:id="3756" w:author="Milan Navrátil" w:date="2018-11-12T13:23:00Z">
              <w:r w:rsidDel="000306A3">
                <w:rPr>
                  <w:b/>
                </w:rPr>
                <w:delText xml:space="preserve">Údaje o vzdělání na VŠ </w:delText>
              </w:r>
            </w:del>
          </w:p>
        </w:tc>
      </w:tr>
      <w:tr w:rsidR="008550CB" w:rsidDel="000306A3" w14:paraId="3FEFCEE1" w14:textId="21209931" w:rsidTr="00E6107D">
        <w:trPr>
          <w:trHeight w:val="1055"/>
          <w:del w:id="3757" w:author="Milan Navrátil" w:date="2018-11-12T13:23:00Z"/>
        </w:trPr>
        <w:tc>
          <w:tcPr>
            <w:tcW w:w="9859" w:type="dxa"/>
            <w:gridSpan w:val="11"/>
          </w:tcPr>
          <w:p w14:paraId="14B7AEBC" w14:textId="7723A846" w:rsidR="008550CB" w:rsidDel="000306A3" w:rsidRDefault="008550CB" w:rsidP="005B0900">
            <w:pPr>
              <w:rPr>
                <w:del w:id="3758" w:author="Milan Navrátil" w:date="2018-11-12T13:23:00Z"/>
              </w:rPr>
            </w:pPr>
            <w:del w:id="3759" w:author="Milan Navrátil" w:date="2018-11-12T13:23:00Z">
              <w:r w:rsidDel="000306A3">
                <w:delText>2004 – 2011: Masarykova Univerzita, Filozofická fakulta, obory „Anglický jazyk a literatura, Německý jazyk a literatura, Učitelství NJ na SŠ“, (Mgr.)</w:delText>
              </w:r>
            </w:del>
          </w:p>
          <w:p w14:paraId="65B7316B" w14:textId="2DFB6A0F" w:rsidR="008550CB" w:rsidRPr="00822882" w:rsidDel="000306A3" w:rsidRDefault="008550CB" w:rsidP="005B0900">
            <w:pPr>
              <w:rPr>
                <w:del w:id="3760" w:author="Milan Navrátil" w:date="2018-11-12T13:23:00Z"/>
                <w:b/>
              </w:rPr>
            </w:pPr>
          </w:p>
        </w:tc>
      </w:tr>
      <w:tr w:rsidR="008550CB" w:rsidDel="000306A3" w14:paraId="0E262E95" w14:textId="0F192DA7" w:rsidTr="00E6107D">
        <w:trPr>
          <w:del w:id="3761" w:author="Milan Navrátil" w:date="2018-11-12T13:23:00Z"/>
        </w:trPr>
        <w:tc>
          <w:tcPr>
            <w:tcW w:w="9859" w:type="dxa"/>
            <w:gridSpan w:val="11"/>
            <w:shd w:val="clear" w:color="auto" w:fill="F7CAAC"/>
          </w:tcPr>
          <w:p w14:paraId="6DE074FD" w14:textId="2996870A" w:rsidR="008550CB" w:rsidDel="000306A3" w:rsidRDefault="008550CB" w:rsidP="005B0900">
            <w:pPr>
              <w:rPr>
                <w:del w:id="3762" w:author="Milan Navrátil" w:date="2018-11-12T13:23:00Z"/>
                <w:b/>
              </w:rPr>
            </w:pPr>
            <w:del w:id="3763" w:author="Milan Navrátil" w:date="2018-11-12T13:23:00Z">
              <w:r w:rsidDel="000306A3">
                <w:rPr>
                  <w:b/>
                </w:rPr>
                <w:delText>Údaje o odborném působení od absolvování VŠ</w:delText>
              </w:r>
            </w:del>
          </w:p>
          <w:p w14:paraId="56F4F349" w14:textId="0EC74E72" w:rsidR="008550CB" w:rsidDel="000306A3" w:rsidRDefault="008550CB" w:rsidP="005B0900">
            <w:pPr>
              <w:rPr>
                <w:del w:id="3764" w:author="Milan Navrátil" w:date="2018-11-12T13:23:00Z"/>
                <w:b/>
              </w:rPr>
            </w:pPr>
          </w:p>
        </w:tc>
      </w:tr>
      <w:tr w:rsidR="008550CB" w:rsidDel="000306A3" w14:paraId="7F91A179" w14:textId="63F67AA6" w:rsidTr="00E6107D">
        <w:trPr>
          <w:trHeight w:val="1090"/>
          <w:del w:id="3765" w:author="Milan Navrátil" w:date="2018-11-12T13:23:00Z"/>
        </w:trPr>
        <w:tc>
          <w:tcPr>
            <w:tcW w:w="9859" w:type="dxa"/>
            <w:gridSpan w:val="11"/>
          </w:tcPr>
          <w:p w14:paraId="69D5D5A8" w14:textId="7172ADFF" w:rsidR="008550CB" w:rsidDel="000306A3" w:rsidRDefault="008550CB" w:rsidP="005B0900">
            <w:pPr>
              <w:rPr>
                <w:del w:id="3766" w:author="Milan Navrátil" w:date="2018-11-12T13:23:00Z"/>
              </w:rPr>
            </w:pPr>
            <w:del w:id="3767" w:author="Milan Navrátil" w:date="2018-11-12T13:23:00Z">
              <w:r w:rsidDel="000306A3">
                <w:delText>2012 – dosud: UTB ve Zlíně, Fakulta humanitních studií, Centrum jazykového vzdělávání, lektorka</w:delText>
              </w:r>
            </w:del>
          </w:p>
          <w:p w14:paraId="4B726B77" w14:textId="5789FE88" w:rsidR="008550CB" w:rsidRPr="00080943" w:rsidDel="000306A3" w:rsidRDefault="008550CB" w:rsidP="005B0900">
            <w:pPr>
              <w:rPr>
                <w:del w:id="3768" w:author="Milan Navrátil" w:date="2018-11-12T13:23:00Z"/>
              </w:rPr>
            </w:pPr>
          </w:p>
        </w:tc>
      </w:tr>
      <w:tr w:rsidR="008550CB" w:rsidDel="000306A3" w14:paraId="5FAB84C3" w14:textId="37A867FE" w:rsidTr="00E6107D">
        <w:trPr>
          <w:trHeight w:val="250"/>
          <w:del w:id="3769" w:author="Milan Navrátil" w:date="2018-11-12T13:23:00Z"/>
        </w:trPr>
        <w:tc>
          <w:tcPr>
            <w:tcW w:w="9859" w:type="dxa"/>
            <w:gridSpan w:val="11"/>
            <w:shd w:val="clear" w:color="auto" w:fill="F7CAAC"/>
          </w:tcPr>
          <w:p w14:paraId="10EC98B8" w14:textId="109823F7" w:rsidR="008550CB" w:rsidDel="000306A3" w:rsidRDefault="008550CB" w:rsidP="005B0900">
            <w:pPr>
              <w:rPr>
                <w:del w:id="3770" w:author="Milan Navrátil" w:date="2018-11-12T13:23:00Z"/>
              </w:rPr>
            </w:pPr>
            <w:del w:id="3771" w:author="Milan Navrátil" w:date="2018-11-12T13:23:00Z">
              <w:r w:rsidDel="000306A3">
                <w:rPr>
                  <w:b/>
                </w:rPr>
                <w:delText>Zkušenosti s vedením kvalifikačních a rigorózních prací</w:delText>
              </w:r>
            </w:del>
          </w:p>
        </w:tc>
      </w:tr>
      <w:tr w:rsidR="008550CB" w:rsidDel="000306A3" w14:paraId="406FB4A4" w14:textId="7CABF596" w:rsidTr="00E6107D">
        <w:trPr>
          <w:trHeight w:val="1105"/>
          <w:del w:id="3772" w:author="Milan Navrátil" w:date="2018-11-12T13:23:00Z"/>
        </w:trPr>
        <w:tc>
          <w:tcPr>
            <w:tcW w:w="9859" w:type="dxa"/>
            <w:gridSpan w:val="11"/>
          </w:tcPr>
          <w:p w14:paraId="52111657" w14:textId="679958DB" w:rsidR="008550CB" w:rsidDel="000306A3" w:rsidRDefault="008550CB" w:rsidP="005B0900">
            <w:pPr>
              <w:rPr>
                <w:del w:id="3773" w:author="Milan Navrátil" w:date="2018-11-12T13:23:00Z"/>
              </w:rPr>
            </w:pPr>
            <w:del w:id="3774" w:author="Milan Navrátil" w:date="2018-11-12T13:23:00Z">
              <w:r w:rsidDel="000306A3">
                <w:delText xml:space="preserve">Od roku 2014 vedoucí úspěšně obhájených 3 bakalářských prací. </w:delText>
              </w:r>
            </w:del>
          </w:p>
          <w:p w14:paraId="7492D7DA" w14:textId="00F2C63E" w:rsidR="008550CB" w:rsidDel="000306A3" w:rsidRDefault="008550CB" w:rsidP="005B0900">
            <w:pPr>
              <w:rPr>
                <w:del w:id="3775" w:author="Milan Navrátil" w:date="2018-11-12T13:23:00Z"/>
              </w:rPr>
            </w:pPr>
          </w:p>
        </w:tc>
      </w:tr>
      <w:tr w:rsidR="008550CB" w:rsidDel="000306A3" w14:paraId="60734758" w14:textId="569993D7" w:rsidTr="00E6107D">
        <w:trPr>
          <w:cantSplit/>
          <w:del w:id="3776" w:author="Milan Navrátil" w:date="2018-11-12T13:23:00Z"/>
        </w:trPr>
        <w:tc>
          <w:tcPr>
            <w:tcW w:w="3347" w:type="dxa"/>
            <w:gridSpan w:val="2"/>
            <w:tcBorders>
              <w:top w:val="single" w:sz="12" w:space="0" w:color="auto"/>
            </w:tcBorders>
            <w:shd w:val="clear" w:color="auto" w:fill="F7CAAC"/>
          </w:tcPr>
          <w:p w14:paraId="1871C788" w14:textId="5D41D66B" w:rsidR="008550CB" w:rsidDel="000306A3" w:rsidRDefault="008550CB" w:rsidP="005B0900">
            <w:pPr>
              <w:rPr>
                <w:del w:id="3777" w:author="Milan Navrátil" w:date="2018-11-12T13:23:00Z"/>
              </w:rPr>
            </w:pPr>
            <w:del w:id="3778" w:author="Milan Navrátil" w:date="2018-11-12T13:23:00Z">
              <w:r w:rsidDel="000306A3">
                <w:rPr>
                  <w:b/>
                </w:rPr>
                <w:delText xml:space="preserve">Obor habilitačního řízení </w:delText>
              </w:r>
            </w:del>
          </w:p>
        </w:tc>
        <w:tc>
          <w:tcPr>
            <w:tcW w:w="2245" w:type="dxa"/>
            <w:gridSpan w:val="2"/>
            <w:tcBorders>
              <w:top w:val="single" w:sz="12" w:space="0" w:color="auto"/>
            </w:tcBorders>
            <w:shd w:val="clear" w:color="auto" w:fill="F7CAAC"/>
          </w:tcPr>
          <w:p w14:paraId="6000589D" w14:textId="3B6E3CF6" w:rsidR="008550CB" w:rsidDel="000306A3" w:rsidRDefault="008550CB" w:rsidP="005B0900">
            <w:pPr>
              <w:rPr>
                <w:del w:id="3779" w:author="Milan Navrátil" w:date="2018-11-12T13:23:00Z"/>
              </w:rPr>
            </w:pPr>
            <w:del w:id="3780" w:author="Milan Navrátil" w:date="2018-11-12T13:23:00Z">
              <w:r w:rsidDel="000306A3">
                <w:rPr>
                  <w:b/>
                </w:rPr>
                <w:delText>Rok udělení hodnosti</w:delText>
              </w:r>
            </w:del>
          </w:p>
        </w:tc>
        <w:tc>
          <w:tcPr>
            <w:tcW w:w="2248" w:type="dxa"/>
            <w:gridSpan w:val="4"/>
            <w:tcBorders>
              <w:top w:val="single" w:sz="12" w:space="0" w:color="auto"/>
              <w:right w:val="single" w:sz="12" w:space="0" w:color="auto"/>
            </w:tcBorders>
            <w:shd w:val="clear" w:color="auto" w:fill="F7CAAC"/>
          </w:tcPr>
          <w:p w14:paraId="08545F52" w14:textId="2ECB070C" w:rsidR="008550CB" w:rsidDel="000306A3" w:rsidRDefault="008550CB" w:rsidP="005B0900">
            <w:pPr>
              <w:rPr>
                <w:del w:id="3781" w:author="Milan Navrátil" w:date="2018-11-12T13:23:00Z"/>
              </w:rPr>
            </w:pPr>
            <w:del w:id="3782" w:author="Milan Navrátil" w:date="2018-11-12T13:23:00Z">
              <w:r w:rsidDel="000306A3">
                <w:rPr>
                  <w:b/>
                </w:rPr>
                <w:delText>Řízení konáno na VŠ</w:delText>
              </w:r>
            </w:del>
          </w:p>
        </w:tc>
        <w:tc>
          <w:tcPr>
            <w:tcW w:w="2019" w:type="dxa"/>
            <w:gridSpan w:val="3"/>
            <w:tcBorders>
              <w:top w:val="single" w:sz="12" w:space="0" w:color="auto"/>
              <w:left w:val="single" w:sz="12" w:space="0" w:color="auto"/>
            </w:tcBorders>
            <w:shd w:val="clear" w:color="auto" w:fill="F7CAAC"/>
          </w:tcPr>
          <w:p w14:paraId="27D98FED" w14:textId="729EF13D" w:rsidR="008550CB" w:rsidDel="000306A3" w:rsidRDefault="008550CB" w:rsidP="005B0900">
            <w:pPr>
              <w:rPr>
                <w:del w:id="3783" w:author="Milan Navrátil" w:date="2018-11-12T13:23:00Z"/>
                <w:b/>
              </w:rPr>
            </w:pPr>
            <w:del w:id="3784" w:author="Milan Navrátil" w:date="2018-11-12T13:23:00Z">
              <w:r w:rsidDel="000306A3">
                <w:rPr>
                  <w:b/>
                </w:rPr>
                <w:delText>Ohlasy publikací</w:delText>
              </w:r>
            </w:del>
          </w:p>
        </w:tc>
      </w:tr>
      <w:tr w:rsidR="008550CB" w:rsidDel="000306A3" w14:paraId="39896AF0" w14:textId="465066DE" w:rsidTr="00E6107D">
        <w:trPr>
          <w:cantSplit/>
          <w:del w:id="3785" w:author="Milan Navrátil" w:date="2018-11-12T13:23:00Z"/>
        </w:trPr>
        <w:tc>
          <w:tcPr>
            <w:tcW w:w="3347" w:type="dxa"/>
            <w:gridSpan w:val="2"/>
          </w:tcPr>
          <w:p w14:paraId="4184E96A" w14:textId="5CC9817C" w:rsidR="008550CB" w:rsidDel="000306A3" w:rsidRDefault="008550CB" w:rsidP="005B0900">
            <w:pPr>
              <w:rPr>
                <w:del w:id="3786" w:author="Milan Navrátil" w:date="2018-11-12T13:23:00Z"/>
              </w:rPr>
            </w:pPr>
          </w:p>
        </w:tc>
        <w:tc>
          <w:tcPr>
            <w:tcW w:w="2245" w:type="dxa"/>
            <w:gridSpan w:val="2"/>
          </w:tcPr>
          <w:p w14:paraId="22FB574F" w14:textId="39795ED8" w:rsidR="008550CB" w:rsidDel="000306A3" w:rsidRDefault="008550CB" w:rsidP="005B0900">
            <w:pPr>
              <w:rPr>
                <w:del w:id="3787" w:author="Milan Navrátil" w:date="2018-11-12T13:23:00Z"/>
              </w:rPr>
            </w:pPr>
          </w:p>
        </w:tc>
        <w:tc>
          <w:tcPr>
            <w:tcW w:w="2248" w:type="dxa"/>
            <w:gridSpan w:val="4"/>
            <w:tcBorders>
              <w:right w:val="single" w:sz="12" w:space="0" w:color="auto"/>
            </w:tcBorders>
          </w:tcPr>
          <w:p w14:paraId="1F513656" w14:textId="0038546C" w:rsidR="008550CB" w:rsidDel="000306A3" w:rsidRDefault="008550CB" w:rsidP="005B0900">
            <w:pPr>
              <w:rPr>
                <w:del w:id="3788" w:author="Milan Navrátil" w:date="2018-11-12T13:23:00Z"/>
              </w:rPr>
            </w:pPr>
          </w:p>
        </w:tc>
        <w:tc>
          <w:tcPr>
            <w:tcW w:w="632" w:type="dxa"/>
            <w:tcBorders>
              <w:left w:val="single" w:sz="12" w:space="0" w:color="auto"/>
            </w:tcBorders>
            <w:shd w:val="clear" w:color="auto" w:fill="F7CAAC"/>
          </w:tcPr>
          <w:p w14:paraId="099E4368" w14:textId="2B595256" w:rsidR="008550CB" w:rsidDel="000306A3" w:rsidRDefault="008550CB" w:rsidP="005B0900">
            <w:pPr>
              <w:rPr>
                <w:del w:id="3789" w:author="Milan Navrátil" w:date="2018-11-12T13:23:00Z"/>
              </w:rPr>
            </w:pPr>
            <w:del w:id="3790" w:author="Milan Navrátil" w:date="2018-11-12T13:23:00Z">
              <w:r w:rsidDel="000306A3">
                <w:rPr>
                  <w:b/>
                </w:rPr>
                <w:delText>WOS</w:delText>
              </w:r>
            </w:del>
          </w:p>
        </w:tc>
        <w:tc>
          <w:tcPr>
            <w:tcW w:w="693" w:type="dxa"/>
            <w:shd w:val="clear" w:color="auto" w:fill="F7CAAC"/>
          </w:tcPr>
          <w:p w14:paraId="178CAF2C" w14:textId="6CE394AE" w:rsidR="008550CB" w:rsidDel="000306A3" w:rsidRDefault="008550CB" w:rsidP="005B0900">
            <w:pPr>
              <w:rPr>
                <w:del w:id="3791" w:author="Milan Navrátil" w:date="2018-11-12T13:23:00Z"/>
                <w:sz w:val="18"/>
              </w:rPr>
            </w:pPr>
            <w:del w:id="3792" w:author="Milan Navrátil" w:date="2018-11-12T13:23:00Z">
              <w:r w:rsidDel="000306A3">
                <w:rPr>
                  <w:b/>
                  <w:sz w:val="18"/>
                </w:rPr>
                <w:delText>Scopus</w:delText>
              </w:r>
            </w:del>
          </w:p>
        </w:tc>
        <w:tc>
          <w:tcPr>
            <w:tcW w:w="694" w:type="dxa"/>
            <w:shd w:val="clear" w:color="auto" w:fill="F7CAAC"/>
          </w:tcPr>
          <w:p w14:paraId="0B28DBEB" w14:textId="30E7C3D4" w:rsidR="008550CB" w:rsidDel="000306A3" w:rsidRDefault="008550CB" w:rsidP="005B0900">
            <w:pPr>
              <w:rPr>
                <w:del w:id="3793" w:author="Milan Navrátil" w:date="2018-11-12T13:23:00Z"/>
              </w:rPr>
            </w:pPr>
            <w:del w:id="3794" w:author="Milan Navrátil" w:date="2018-11-12T13:23:00Z">
              <w:r w:rsidDel="000306A3">
                <w:rPr>
                  <w:b/>
                  <w:sz w:val="18"/>
                </w:rPr>
                <w:delText>ostatní</w:delText>
              </w:r>
            </w:del>
          </w:p>
        </w:tc>
      </w:tr>
      <w:tr w:rsidR="008550CB" w:rsidDel="000306A3" w14:paraId="566E07B6" w14:textId="4A9143D4" w:rsidTr="00E6107D">
        <w:trPr>
          <w:cantSplit/>
          <w:trHeight w:val="70"/>
          <w:del w:id="3795" w:author="Milan Navrátil" w:date="2018-11-12T13:23:00Z"/>
        </w:trPr>
        <w:tc>
          <w:tcPr>
            <w:tcW w:w="3347" w:type="dxa"/>
            <w:gridSpan w:val="2"/>
            <w:shd w:val="clear" w:color="auto" w:fill="F7CAAC"/>
          </w:tcPr>
          <w:p w14:paraId="67D8453D" w14:textId="00660AB2" w:rsidR="008550CB" w:rsidDel="000306A3" w:rsidRDefault="008550CB" w:rsidP="005B0900">
            <w:pPr>
              <w:rPr>
                <w:del w:id="3796" w:author="Milan Navrátil" w:date="2018-11-12T13:23:00Z"/>
              </w:rPr>
            </w:pPr>
            <w:del w:id="3797" w:author="Milan Navrátil" w:date="2018-11-12T13:23:00Z">
              <w:r w:rsidDel="000306A3">
                <w:rPr>
                  <w:b/>
                </w:rPr>
                <w:delText>Obor jmenovacího řízení</w:delText>
              </w:r>
            </w:del>
          </w:p>
        </w:tc>
        <w:tc>
          <w:tcPr>
            <w:tcW w:w="2245" w:type="dxa"/>
            <w:gridSpan w:val="2"/>
            <w:shd w:val="clear" w:color="auto" w:fill="F7CAAC"/>
          </w:tcPr>
          <w:p w14:paraId="6EE51D02" w14:textId="6AA761B1" w:rsidR="008550CB" w:rsidDel="000306A3" w:rsidRDefault="008550CB" w:rsidP="005B0900">
            <w:pPr>
              <w:rPr>
                <w:del w:id="3798" w:author="Milan Navrátil" w:date="2018-11-12T13:23:00Z"/>
              </w:rPr>
            </w:pPr>
            <w:del w:id="3799" w:author="Milan Navrátil" w:date="2018-11-12T13:23:00Z">
              <w:r w:rsidDel="000306A3">
                <w:rPr>
                  <w:b/>
                </w:rPr>
                <w:delText>Rok udělení hodnosti</w:delText>
              </w:r>
            </w:del>
          </w:p>
        </w:tc>
        <w:tc>
          <w:tcPr>
            <w:tcW w:w="2248" w:type="dxa"/>
            <w:gridSpan w:val="4"/>
            <w:tcBorders>
              <w:right w:val="single" w:sz="12" w:space="0" w:color="auto"/>
            </w:tcBorders>
            <w:shd w:val="clear" w:color="auto" w:fill="F7CAAC"/>
          </w:tcPr>
          <w:p w14:paraId="6696CC7C" w14:textId="022942EA" w:rsidR="008550CB" w:rsidDel="000306A3" w:rsidRDefault="008550CB" w:rsidP="005B0900">
            <w:pPr>
              <w:rPr>
                <w:del w:id="3800" w:author="Milan Navrátil" w:date="2018-11-12T13:23:00Z"/>
              </w:rPr>
            </w:pPr>
            <w:del w:id="3801" w:author="Milan Navrátil" w:date="2018-11-12T13:23:00Z">
              <w:r w:rsidDel="000306A3">
                <w:rPr>
                  <w:b/>
                </w:rPr>
                <w:delText>Řízení konáno na VŠ</w:delText>
              </w:r>
            </w:del>
          </w:p>
        </w:tc>
        <w:tc>
          <w:tcPr>
            <w:tcW w:w="632" w:type="dxa"/>
            <w:vMerge w:val="restart"/>
            <w:tcBorders>
              <w:left w:val="single" w:sz="12" w:space="0" w:color="auto"/>
            </w:tcBorders>
          </w:tcPr>
          <w:p w14:paraId="422FAD81" w14:textId="03F8BFC3" w:rsidR="008550CB" w:rsidRPr="003B5737" w:rsidDel="000306A3" w:rsidRDefault="008550CB" w:rsidP="005B0900">
            <w:pPr>
              <w:rPr>
                <w:del w:id="3802" w:author="Milan Navrátil" w:date="2018-11-12T13:23:00Z"/>
              </w:rPr>
            </w:pPr>
          </w:p>
        </w:tc>
        <w:tc>
          <w:tcPr>
            <w:tcW w:w="693" w:type="dxa"/>
            <w:vMerge w:val="restart"/>
          </w:tcPr>
          <w:p w14:paraId="3A1FFC64" w14:textId="78E14A85" w:rsidR="008550CB" w:rsidRPr="003B5737" w:rsidDel="000306A3" w:rsidRDefault="008550CB" w:rsidP="005B0900">
            <w:pPr>
              <w:rPr>
                <w:del w:id="3803" w:author="Milan Navrátil" w:date="2018-11-12T13:23:00Z"/>
              </w:rPr>
            </w:pPr>
          </w:p>
        </w:tc>
        <w:tc>
          <w:tcPr>
            <w:tcW w:w="694" w:type="dxa"/>
            <w:vMerge w:val="restart"/>
          </w:tcPr>
          <w:p w14:paraId="78224996" w14:textId="75F4C75D" w:rsidR="008550CB" w:rsidRPr="003B5737" w:rsidDel="000306A3" w:rsidRDefault="008550CB" w:rsidP="005B0900">
            <w:pPr>
              <w:rPr>
                <w:del w:id="3804" w:author="Milan Navrátil" w:date="2018-11-12T13:23:00Z"/>
              </w:rPr>
            </w:pPr>
          </w:p>
        </w:tc>
      </w:tr>
      <w:tr w:rsidR="008550CB" w:rsidDel="000306A3" w14:paraId="1394DC3E" w14:textId="60DC8C3D" w:rsidTr="00E6107D">
        <w:trPr>
          <w:trHeight w:val="205"/>
          <w:del w:id="3805" w:author="Milan Navrátil" w:date="2018-11-12T13:23:00Z"/>
        </w:trPr>
        <w:tc>
          <w:tcPr>
            <w:tcW w:w="3347" w:type="dxa"/>
            <w:gridSpan w:val="2"/>
          </w:tcPr>
          <w:p w14:paraId="562AB3A6" w14:textId="41E3FE66" w:rsidR="008550CB" w:rsidDel="000306A3" w:rsidRDefault="008550CB" w:rsidP="005B0900">
            <w:pPr>
              <w:rPr>
                <w:del w:id="3806" w:author="Milan Navrátil" w:date="2018-11-12T13:23:00Z"/>
              </w:rPr>
            </w:pPr>
          </w:p>
        </w:tc>
        <w:tc>
          <w:tcPr>
            <w:tcW w:w="2245" w:type="dxa"/>
            <w:gridSpan w:val="2"/>
          </w:tcPr>
          <w:p w14:paraId="3F3ABBAD" w14:textId="62A3557C" w:rsidR="008550CB" w:rsidDel="000306A3" w:rsidRDefault="008550CB" w:rsidP="005B0900">
            <w:pPr>
              <w:rPr>
                <w:del w:id="3807" w:author="Milan Navrátil" w:date="2018-11-12T13:23:00Z"/>
              </w:rPr>
            </w:pPr>
          </w:p>
        </w:tc>
        <w:tc>
          <w:tcPr>
            <w:tcW w:w="2248" w:type="dxa"/>
            <w:gridSpan w:val="4"/>
            <w:tcBorders>
              <w:right w:val="single" w:sz="12" w:space="0" w:color="auto"/>
            </w:tcBorders>
          </w:tcPr>
          <w:p w14:paraId="4B3EA38E" w14:textId="2F136C5C" w:rsidR="008550CB" w:rsidDel="000306A3" w:rsidRDefault="008550CB" w:rsidP="005B0900">
            <w:pPr>
              <w:rPr>
                <w:del w:id="3808" w:author="Milan Navrátil" w:date="2018-11-12T13:23:00Z"/>
              </w:rPr>
            </w:pPr>
          </w:p>
        </w:tc>
        <w:tc>
          <w:tcPr>
            <w:tcW w:w="632" w:type="dxa"/>
            <w:vMerge/>
            <w:tcBorders>
              <w:left w:val="single" w:sz="12" w:space="0" w:color="auto"/>
            </w:tcBorders>
            <w:vAlign w:val="center"/>
          </w:tcPr>
          <w:p w14:paraId="3D1551E8" w14:textId="1730D7FF" w:rsidR="008550CB" w:rsidDel="000306A3" w:rsidRDefault="008550CB" w:rsidP="005B0900">
            <w:pPr>
              <w:rPr>
                <w:del w:id="3809" w:author="Milan Navrátil" w:date="2018-11-12T13:23:00Z"/>
                <w:b/>
              </w:rPr>
            </w:pPr>
          </w:p>
        </w:tc>
        <w:tc>
          <w:tcPr>
            <w:tcW w:w="693" w:type="dxa"/>
            <w:vMerge/>
            <w:vAlign w:val="center"/>
          </w:tcPr>
          <w:p w14:paraId="75F40A85" w14:textId="47DB0B8E" w:rsidR="008550CB" w:rsidDel="000306A3" w:rsidRDefault="008550CB" w:rsidP="005B0900">
            <w:pPr>
              <w:rPr>
                <w:del w:id="3810" w:author="Milan Navrátil" w:date="2018-11-12T13:23:00Z"/>
                <w:b/>
              </w:rPr>
            </w:pPr>
          </w:p>
        </w:tc>
        <w:tc>
          <w:tcPr>
            <w:tcW w:w="694" w:type="dxa"/>
            <w:vMerge/>
            <w:vAlign w:val="center"/>
          </w:tcPr>
          <w:p w14:paraId="2E4476F8" w14:textId="39573016" w:rsidR="008550CB" w:rsidDel="000306A3" w:rsidRDefault="008550CB" w:rsidP="005B0900">
            <w:pPr>
              <w:rPr>
                <w:del w:id="3811" w:author="Milan Navrátil" w:date="2018-11-12T13:23:00Z"/>
                <w:b/>
              </w:rPr>
            </w:pPr>
          </w:p>
        </w:tc>
      </w:tr>
      <w:tr w:rsidR="008550CB" w:rsidDel="000306A3" w14:paraId="1FF0F4D7" w14:textId="63F176CE" w:rsidTr="00E6107D">
        <w:trPr>
          <w:del w:id="3812" w:author="Milan Navrátil" w:date="2018-11-12T13:23:00Z"/>
        </w:trPr>
        <w:tc>
          <w:tcPr>
            <w:tcW w:w="9859" w:type="dxa"/>
            <w:gridSpan w:val="11"/>
            <w:shd w:val="clear" w:color="auto" w:fill="F7CAAC"/>
          </w:tcPr>
          <w:p w14:paraId="50D1E953" w14:textId="0D5A801C" w:rsidR="008550CB" w:rsidDel="000306A3" w:rsidRDefault="008550CB" w:rsidP="005B0900">
            <w:pPr>
              <w:rPr>
                <w:del w:id="3813" w:author="Milan Navrátil" w:date="2018-11-12T13:23:00Z"/>
                <w:b/>
              </w:rPr>
            </w:pPr>
            <w:del w:id="3814" w:author="Milan Navrátil" w:date="2018-11-12T13:23:00Z">
              <w:r w:rsidDel="000306A3">
                <w:rPr>
                  <w:b/>
                </w:rPr>
                <w:delText xml:space="preserve">Přehled o nejvýznamnější publikační a další tvůrčí činnosti nebo další profesní činnosti u odborníků z praxe vztahující se k zabezpečovaným předmětům </w:delText>
              </w:r>
            </w:del>
          </w:p>
        </w:tc>
      </w:tr>
      <w:tr w:rsidR="008550CB" w:rsidDel="000306A3" w14:paraId="2967FBC7" w14:textId="403FA32C" w:rsidTr="00A828A0">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15" w:author="Milan Navrátil" w:date="2018-11-07T08:5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18"/>
          <w:del w:id="3816" w:author="Milan Navrátil" w:date="2018-11-12T13:23:00Z"/>
          <w:trPrChange w:id="3817" w:author="Milan Navrátil" w:date="2018-11-07T08:59:00Z">
            <w:trPr>
              <w:gridBefore w:val="1"/>
              <w:trHeight w:val="218"/>
            </w:trPr>
          </w:trPrChange>
        </w:trPr>
        <w:tc>
          <w:tcPr>
            <w:tcW w:w="9859" w:type="dxa"/>
            <w:gridSpan w:val="11"/>
            <w:shd w:val="clear" w:color="auto" w:fill="auto"/>
            <w:tcPrChange w:id="3818" w:author="Milan Navrátil" w:date="2018-11-07T08:59:00Z">
              <w:tcPr>
                <w:tcW w:w="9859" w:type="dxa"/>
                <w:gridSpan w:val="12"/>
                <w:shd w:val="clear" w:color="auto" w:fill="F7CAAC"/>
              </w:tcPr>
            </w:tcPrChange>
          </w:tcPr>
          <w:p w14:paraId="79ED8DDB" w14:textId="4167A55C" w:rsidR="008550CB" w:rsidRPr="00A828A0" w:rsidDel="000306A3" w:rsidRDefault="008550CB" w:rsidP="005B0900">
            <w:pPr>
              <w:rPr>
                <w:del w:id="3819" w:author="Milan Navrátil" w:date="2018-11-12T13:23:00Z"/>
                <w:rPrChange w:id="3820" w:author="Milan Navrátil" w:date="2018-11-07T08:59:00Z">
                  <w:rPr>
                    <w:del w:id="3821" w:author="Milan Navrátil" w:date="2018-11-12T13:23:00Z"/>
                    <w:b/>
                  </w:rPr>
                </w:rPrChange>
              </w:rPr>
            </w:pPr>
          </w:p>
        </w:tc>
      </w:tr>
      <w:tr w:rsidR="008550CB" w:rsidDel="000306A3" w14:paraId="4E20E3EF" w14:textId="52BE068A" w:rsidTr="00E6107D">
        <w:trPr>
          <w:trHeight w:val="328"/>
          <w:del w:id="3822" w:author="Milan Navrátil" w:date="2018-11-12T13:23:00Z"/>
        </w:trPr>
        <w:tc>
          <w:tcPr>
            <w:tcW w:w="9859" w:type="dxa"/>
            <w:gridSpan w:val="11"/>
          </w:tcPr>
          <w:p w14:paraId="1532C674" w14:textId="326F5187" w:rsidR="008550CB" w:rsidDel="000306A3" w:rsidRDefault="008550CB" w:rsidP="005B0900">
            <w:pPr>
              <w:rPr>
                <w:del w:id="3823" w:author="Milan Navrátil" w:date="2018-11-12T13:23:00Z"/>
                <w:lang w:val="sk-SK"/>
              </w:rPr>
            </w:pPr>
          </w:p>
          <w:p w14:paraId="57F41CB7" w14:textId="73976F99" w:rsidR="008550CB" w:rsidDel="000306A3" w:rsidRDefault="008550CB" w:rsidP="005B0900">
            <w:pPr>
              <w:rPr>
                <w:del w:id="3824" w:author="Milan Navrátil" w:date="2018-11-12T13:23:00Z"/>
                <w:lang w:val="sk-SK"/>
              </w:rPr>
            </w:pPr>
          </w:p>
          <w:p w14:paraId="4AFE8ABF" w14:textId="13A12C55" w:rsidR="008550CB" w:rsidDel="000306A3" w:rsidRDefault="008550CB" w:rsidP="005B0900">
            <w:pPr>
              <w:rPr>
                <w:del w:id="3825" w:author="Milan Navrátil" w:date="2018-11-12T13:23:00Z"/>
                <w:lang w:val="sk-SK"/>
              </w:rPr>
            </w:pPr>
          </w:p>
          <w:p w14:paraId="221D9B4E" w14:textId="292E7426" w:rsidR="008550CB" w:rsidDel="000306A3" w:rsidRDefault="008550CB" w:rsidP="005B0900">
            <w:pPr>
              <w:rPr>
                <w:del w:id="3826" w:author="Milan Navrátil" w:date="2018-11-12T13:23:00Z"/>
                <w:lang w:val="sk-SK"/>
              </w:rPr>
            </w:pPr>
          </w:p>
          <w:p w14:paraId="64DBB19C" w14:textId="762AA347" w:rsidR="008550CB" w:rsidDel="000306A3" w:rsidRDefault="008550CB" w:rsidP="005B0900">
            <w:pPr>
              <w:rPr>
                <w:del w:id="3827" w:author="Milan Navrátil" w:date="2018-11-12T13:23:00Z"/>
                <w:lang w:val="sk-SK"/>
              </w:rPr>
            </w:pPr>
          </w:p>
          <w:p w14:paraId="5B39A94D" w14:textId="5CC6D3F3" w:rsidR="008550CB" w:rsidRPr="003232CF" w:rsidDel="000306A3" w:rsidRDefault="008550CB" w:rsidP="005B0900">
            <w:pPr>
              <w:rPr>
                <w:del w:id="3828" w:author="Milan Navrátil" w:date="2018-11-12T13:23:00Z"/>
                <w:lang w:val="sk-SK"/>
              </w:rPr>
            </w:pPr>
          </w:p>
        </w:tc>
      </w:tr>
      <w:tr w:rsidR="008550CB" w:rsidDel="000306A3" w14:paraId="732939B2" w14:textId="6A1B7C4B" w:rsidTr="00E6107D">
        <w:trPr>
          <w:cantSplit/>
          <w:trHeight w:val="470"/>
          <w:del w:id="3829" w:author="Milan Navrátil" w:date="2018-11-12T13:23:00Z"/>
        </w:trPr>
        <w:tc>
          <w:tcPr>
            <w:tcW w:w="2518" w:type="dxa"/>
            <w:shd w:val="clear" w:color="auto" w:fill="F7CAAC"/>
          </w:tcPr>
          <w:p w14:paraId="5ED5366B" w14:textId="2D94B16A" w:rsidR="008550CB" w:rsidDel="000306A3" w:rsidRDefault="008550CB" w:rsidP="005B0900">
            <w:pPr>
              <w:rPr>
                <w:del w:id="3830" w:author="Milan Navrátil" w:date="2018-11-12T13:23:00Z"/>
                <w:b/>
              </w:rPr>
            </w:pPr>
            <w:del w:id="3831" w:author="Milan Navrátil" w:date="2018-11-12T13:23:00Z">
              <w:r w:rsidDel="000306A3">
                <w:rPr>
                  <w:b/>
                </w:rPr>
                <w:delText xml:space="preserve">Podpis </w:delText>
              </w:r>
            </w:del>
          </w:p>
        </w:tc>
        <w:tc>
          <w:tcPr>
            <w:tcW w:w="4536" w:type="dxa"/>
            <w:gridSpan w:val="5"/>
          </w:tcPr>
          <w:p w14:paraId="3495849B" w14:textId="3C66ED66" w:rsidR="008550CB" w:rsidDel="000306A3" w:rsidRDefault="008550CB" w:rsidP="005B0900">
            <w:pPr>
              <w:rPr>
                <w:del w:id="3832" w:author="Milan Navrátil" w:date="2018-11-12T13:23:00Z"/>
              </w:rPr>
            </w:pPr>
          </w:p>
        </w:tc>
        <w:tc>
          <w:tcPr>
            <w:tcW w:w="786" w:type="dxa"/>
            <w:gridSpan w:val="2"/>
            <w:shd w:val="clear" w:color="auto" w:fill="F7CAAC"/>
          </w:tcPr>
          <w:p w14:paraId="670D1110" w14:textId="5E704F89" w:rsidR="008550CB" w:rsidDel="000306A3" w:rsidRDefault="008550CB" w:rsidP="005B0900">
            <w:pPr>
              <w:rPr>
                <w:del w:id="3833" w:author="Milan Navrátil" w:date="2018-11-12T13:23:00Z"/>
              </w:rPr>
            </w:pPr>
            <w:del w:id="3834" w:author="Milan Navrátil" w:date="2018-11-12T13:23:00Z">
              <w:r w:rsidDel="000306A3">
                <w:rPr>
                  <w:b/>
                </w:rPr>
                <w:delText>datum</w:delText>
              </w:r>
            </w:del>
          </w:p>
        </w:tc>
        <w:tc>
          <w:tcPr>
            <w:tcW w:w="2019" w:type="dxa"/>
            <w:gridSpan w:val="3"/>
          </w:tcPr>
          <w:p w14:paraId="7B547C15" w14:textId="6C7BF2B8" w:rsidR="008550CB" w:rsidDel="000306A3" w:rsidRDefault="008550CB" w:rsidP="005B0900">
            <w:pPr>
              <w:rPr>
                <w:del w:id="3835" w:author="Milan Navrátil" w:date="2018-11-12T13:23:00Z"/>
              </w:rPr>
            </w:pPr>
            <w:del w:id="3836" w:author="Milan Navrátil" w:date="2018-11-12T13:23:00Z">
              <w:r w:rsidDel="000306A3">
                <w:delText>28. 8. 2018</w:delText>
              </w:r>
            </w:del>
          </w:p>
        </w:tc>
      </w:tr>
    </w:tbl>
    <w:p w14:paraId="0F975C7A" w14:textId="3B7C4866" w:rsidR="008550CB" w:rsidDel="000306A3" w:rsidRDefault="008550CB" w:rsidP="008550CB">
      <w:pPr>
        <w:rPr>
          <w:del w:id="3837" w:author="Milan Navrátil" w:date="2018-11-12T13:23:00Z"/>
        </w:rPr>
      </w:pPr>
    </w:p>
    <w:p w14:paraId="3CC35CB5" w14:textId="29F25443" w:rsidR="008550CB" w:rsidRDefault="008550CB" w:rsidP="008550CB">
      <w:del w:id="3838" w:author="Milan Navrátil" w:date="2018-11-12T13:23:00Z">
        <w:r w:rsidDel="000306A3">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50CB" w14:paraId="7B617039" w14:textId="77777777" w:rsidTr="005B0900">
        <w:tc>
          <w:tcPr>
            <w:tcW w:w="9859" w:type="dxa"/>
            <w:gridSpan w:val="11"/>
            <w:tcBorders>
              <w:bottom w:val="double" w:sz="4" w:space="0" w:color="auto"/>
            </w:tcBorders>
            <w:shd w:val="clear" w:color="auto" w:fill="BDD6EE"/>
          </w:tcPr>
          <w:p w14:paraId="2DC861EC" w14:textId="648F7A00" w:rsidR="008550CB" w:rsidRDefault="008550CB" w:rsidP="005B0900">
            <w:pPr>
              <w:tabs>
                <w:tab w:val="right" w:pos="9458"/>
              </w:tabs>
              <w:rPr>
                <w:b/>
                <w:sz w:val="28"/>
              </w:rPr>
            </w:pPr>
            <w:r>
              <w:rPr>
                <w:b/>
                <w:sz w:val="28"/>
              </w:rPr>
              <w:t>C-I – Personální zabezpečení</w:t>
            </w:r>
            <w:r>
              <w:rPr>
                <w:b/>
                <w:sz w:val="28"/>
              </w:rPr>
              <w:tab/>
            </w:r>
            <w:r w:rsidRPr="00E14028">
              <w:rPr>
                <w:rStyle w:val="Odkazintenzivn"/>
              </w:rPr>
              <w:fldChar w:fldCharType="begin"/>
            </w:r>
            <w:r w:rsidRPr="00E14028">
              <w:rPr>
                <w:rStyle w:val="Odkazintenzivn"/>
              </w:rPr>
              <w:instrText xml:space="preserve"> REF AabecedniSeznam \h  \* MERGEFORMAT </w:instrText>
            </w:r>
            <w:r w:rsidRPr="00E14028">
              <w:rPr>
                <w:rStyle w:val="Odkazintenzivn"/>
              </w:rPr>
            </w:r>
            <w:r w:rsidRPr="00E14028">
              <w:rPr>
                <w:rStyle w:val="Odkazintenzivn"/>
              </w:rPr>
              <w:fldChar w:fldCharType="separate"/>
            </w:r>
            <w:r w:rsidR="00FB06C4" w:rsidRPr="00FB06C4">
              <w:rPr>
                <w:rStyle w:val="Odkazintenzivn"/>
              </w:rPr>
              <w:t>Abecední seznam</w:t>
            </w:r>
            <w:r w:rsidRPr="00E14028">
              <w:rPr>
                <w:rStyle w:val="Odkazintenzivn"/>
              </w:rPr>
              <w:fldChar w:fldCharType="end"/>
            </w:r>
          </w:p>
        </w:tc>
      </w:tr>
      <w:tr w:rsidR="008550CB" w14:paraId="1C062EB7" w14:textId="77777777" w:rsidTr="005B0900">
        <w:tc>
          <w:tcPr>
            <w:tcW w:w="2518" w:type="dxa"/>
            <w:tcBorders>
              <w:top w:val="double" w:sz="4" w:space="0" w:color="auto"/>
            </w:tcBorders>
            <w:shd w:val="clear" w:color="auto" w:fill="F7CAAC"/>
          </w:tcPr>
          <w:p w14:paraId="641B4493" w14:textId="77777777" w:rsidR="008550CB" w:rsidRDefault="008550CB" w:rsidP="005B0900">
            <w:pPr>
              <w:rPr>
                <w:b/>
              </w:rPr>
            </w:pPr>
            <w:r>
              <w:rPr>
                <w:b/>
              </w:rPr>
              <w:t>Vysoká škola</w:t>
            </w:r>
          </w:p>
        </w:tc>
        <w:tc>
          <w:tcPr>
            <w:tcW w:w="7341" w:type="dxa"/>
            <w:gridSpan w:val="10"/>
          </w:tcPr>
          <w:p w14:paraId="05229DA3" w14:textId="77777777" w:rsidR="008550CB" w:rsidRDefault="008550CB" w:rsidP="005B0900">
            <w:r>
              <w:t>Univerzita Tomáše Bati ve Zlíně</w:t>
            </w:r>
          </w:p>
        </w:tc>
      </w:tr>
      <w:tr w:rsidR="008550CB" w14:paraId="38BA51A5" w14:textId="77777777" w:rsidTr="005B0900">
        <w:tc>
          <w:tcPr>
            <w:tcW w:w="2518" w:type="dxa"/>
            <w:shd w:val="clear" w:color="auto" w:fill="F7CAAC"/>
          </w:tcPr>
          <w:p w14:paraId="343AD44F" w14:textId="77777777" w:rsidR="008550CB" w:rsidRDefault="008550CB" w:rsidP="005B0900">
            <w:pPr>
              <w:rPr>
                <w:b/>
              </w:rPr>
            </w:pPr>
            <w:r>
              <w:rPr>
                <w:b/>
              </w:rPr>
              <w:t>Součást vysoké školy</w:t>
            </w:r>
          </w:p>
        </w:tc>
        <w:tc>
          <w:tcPr>
            <w:tcW w:w="7341" w:type="dxa"/>
            <w:gridSpan w:val="10"/>
          </w:tcPr>
          <w:p w14:paraId="4FEFAC85" w14:textId="77777777" w:rsidR="008550CB" w:rsidRDefault="008550CB" w:rsidP="005B0900">
            <w:r>
              <w:t>Fakulta aplikované informatiky</w:t>
            </w:r>
          </w:p>
        </w:tc>
      </w:tr>
      <w:tr w:rsidR="008550CB" w14:paraId="55B034E1" w14:textId="77777777" w:rsidTr="005B0900">
        <w:tc>
          <w:tcPr>
            <w:tcW w:w="2518" w:type="dxa"/>
            <w:shd w:val="clear" w:color="auto" w:fill="F7CAAC"/>
          </w:tcPr>
          <w:p w14:paraId="5EDAECEC" w14:textId="77777777" w:rsidR="008550CB" w:rsidRDefault="008550CB" w:rsidP="005B0900">
            <w:pPr>
              <w:rPr>
                <w:b/>
              </w:rPr>
            </w:pPr>
            <w:r>
              <w:rPr>
                <w:b/>
              </w:rPr>
              <w:t>Název studijního programu</w:t>
            </w:r>
          </w:p>
        </w:tc>
        <w:tc>
          <w:tcPr>
            <w:tcW w:w="7341" w:type="dxa"/>
            <w:gridSpan w:val="10"/>
          </w:tcPr>
          <w:p w14:paraId="0FC00C9A" w14:textId="77777777" w:rsidR="008550CB" w:rsidRDefault="008550CB" w:rsidP="005B0900">
            <w:r>
              <w:t>Bezpečnostní technologie, systémy a management</w:t>
            </w:r>
          </w:p>
        </w:tc>
      </w:tr>
      <w:tr w:rsidR="008550CB" w14:paraId="6FEAF530" w14:textId="77777777" w:rsidTr="005B0900">
        <w:tc>
          <w:tcPr>
            <w:tcW w:w="2518" w:type="dxa"/>
            <w:shd w:val="clear" w:color="auto" w:fill="F7CAAC"/>
          </w:tcPr>
          <w:p w14:paraId="63E979C5" w14:textId="77777777" w:rsidR="008550CB" w:rsidRDefault="008550CB" w:rsidP="005B0900">
            <w:pPr>
              <w:rPr>
                <w:b/>
              </w:rPr>
            </w:pPr>
            <w:r>
              <w:rPr>
                <w:b/>
              </w:rPr>
              <w:t>Jméno a příjmení</w:t>
            </w:r>
          </w:p>
        </w:tc>
        <w:tc>
          <w:tcPr>
            <w:tcW w:w="4536" w:type="dxa"/>
            <w:gridSpan w:val="5"/>
          </w:tcPr>
          <w:p w14:paraId="0EF17933" w14:textId="77777777" w:rsidR="008550CB" w:rsidRDefault="008550CB" w:rsidP="005B0900">
            <w:r>
              <w:t xml:space="preserve">Jan </w:t>
            </w:r>
            <w:bookmarkStart w:id="3839" w:name="avalouch"/>
            <w:r>
              <w:t>Valouch</w:t>
            </w:r>
            <w:bookmarkEnd w:id="3839"/>
          </w:p>
        </w:tc>
        <w:tc>
          <w:tcPr>
            <w:tcW w:w="709" w:type="dxa"/>
            <w:shd w:val="clear" w:color="auto" w:fill="F7CAAC"/>
          </w:tcPr>
          <w:p w14:paraId="60C34BF4" w14:textId="77777777" w:rsidR="008550CB" w:rsidRDefault="008550CB" w:rsidP="005B0900">
            <w:pPr>
              <w:rPr>
                <w:b/>
              </w:rPr>
            </w:pPr>
            <w:r>
              <w:rPr>
                <w:b/>
              </w:rPr>
              <w:t>Tituly</w:t>
            </w:r>
          </w:p>
        </w:tc>
        <w:tc>
          <w:tcPr>
            <w:tcW w:w="2096" w:type="dxa"/>
            <w:gridSpan w:val="4"/>
          </w:tcPr>
          <w:p w14:paraId="3F45B2D9" w14:textId="77777777" w:rsidR="008550CB" w:rsidRDefault="008550CB" w:rsidP="005B0900">
            <w:r>
              <w:t>Ing. Ph.D.</w:t>
            </w:r>
          </w:p>
        </w:tc>
      </w:tr>
      <w:tr w:rsidR="008550CB" w14:paraId="30EB4DED" w14:textId="77777777" w:rsidTr="005B0900">
        <w:tc>
          <w:tcPr>
            <w:tcW w:w="2518" w:type="dxa"/>
            <w:shd w:val="clear" w:color="auto" w:fill="F7CAAC"/>
          </w:tcPr>
          <w:p w14:paraId="23CD21C8" w14:textId="77777777" w:rsidR="008550CB" w:rsidRDefault="008550CB" w:rsidP="005B0900">
            <w:pPr>
              <w:rPr>
                <w:b/>
              </w:rPr>
            </w:pPr>
            <w:r>
              <w:rPr>
                <w:b/>
              </w:rPr>
              <w:t>Rok narození</w:t>
            </w:r>
          </w:p>
        </w:tc>
        <w:tc>
          <w:tcPr>
            <w:tcW w:w="829" w:type="dxa"/>
          </w:tcPr>
          <w:p w14:paraId="0F95CC80" w14:textId="77777777" w:rsidR="008550CB" w:rsidRDefault="008550CB" w:rsidP="005B0900">
            <w:r>
              <w:t>1971</w:t>
            </w:r>
          </w:p>
        </w:tc>
        <w:tc>
          <w:tcPr>
            <w:tcW w:w="1721" w:type="dxa"/>
            <w:shd w:val="clear" w:color="auto" w:fill="F7CAAC"/>
          </w:tcPr>
          <w:p w14:paraId="00D311FC" w14:textId="77777777" w:rsidR="008550CB" w:rsidRDefault="008550CB" w:rsidP="005B0900">
            <w:pPr>
              <w:rPr>
                <w:b/>
              </w:rPr>
            </w:pPr>
            <w:r>
              <w:rPr>
                <w:b/>
              </w:rPr>
              <w:t>typ vztahu k VŠ</w:t>
            </w:r>
          </w:p>
        </w:tc>
        <w:tc>
          <w:tcPr>
            <w:tcW w:w="992" w:type="dxa"/>
            <w:gridSpan w:val="2"/>
          </w:tcPr>
          <w:p w14:paraId="3C65AEF6" w14:textId="77777777" w:rsidR="008550CB" w:rsidRDefault="008550CB" w:rsidP="005B0900">
            <w:r>
              <w:t>pp.</w:t>
            </w:r>
          </w:p>
        </w:tc>
        <w:tc>
          <w:tcPr>
            <w:tcW w:w="994" w:type="dxa"/>
            <w:shd w:val="clear" w:color="auto" w:fill="F7CAAC"/>
          </w:tcPr>
          <w:p w14:paraId="23F5F8F9" w14:textId="77777777" w:rsidR="008550CB" w:rsidRDefault="008550CB" w:rsidP="005B0900">
            <w:pPr>
              <w:rPr>
                <w:b/>
              </w:rPr>
            </w:pPr>
            <w:r>
              <w:rPr>
                <w:b/>
              </w:rPr>
              <w:t>rozsah</w:t>
            </w:r>
          </w:p>
        </w:tc>
        <w:tc>
          <w:tcPr>
            <w:tcW w:w="709" w:type="dxa"/>
          </w:tcPr>
          <w:p w14:paraId="2E5D3316" w14:textId="77777777" w:rsidR="008550CB" w:rsidRDefault="008550CB" w:rsidP="005B0900">
            <w:r>
              <w:t>40</w:t>
            </w:r>
          </w:p>
        </w:tc>
        <w:tc>
          <w:tcPr>
            <w:tcW w:w="709" w:type="dxa"/>
            <w:gridSpan w:val="2"/>
            <w:shd w:val="clear" w:color="auto" w:fill="F7CAAC"/>
          </w:tcPr>
          <w:p w14:paraId="487DA989" w14:textId="77777777" w:rsidR="008550CB" w:rsidRDefault="008550CB" w:rsidP="005B0900">
            <w:pPr>
              <w:rPr>
                <w:b/>
              </w:rPr>
            </w:pPr>
            <w:r>
              <w:rPr>
                <w:b/>
              </w:rPr>
              <w:t>do kdy</w:t>
            </w:r>
          </w:p>
        </w:tc>
        <w:tc>
          <w:tcPr>
            <w:tcW w:w="1387" w:type="dxa"/>
            <w:gridSpan w:val="2"/>
          </w:tcPr>
          <w:p w14:paraId="17DDBEBE" w14:textId="77777777" w:rsidR="008550CB" w:rsidRDefault="008550CB" w:rsidP="005B0900">
            <w:r>
              <w:t>N</w:t>
            </w:r>
          </w:p>
        </w:tc>
      </w:tr>
      <w:tr w:rsidR="008550CB" w14:paraId="023A0BC4" w14:textId="77777777" w:rsidTr="005B0900">
        <w:tc>
          <w:tcPr>
            <w:tcW w:w="5068" w:type="dxa"/>
            <w:gridSpan w:val="3"/>
            <w:shd w:val="clear" w:color="auto" w:fill="F7CAAC"/>
          </w:tcPr>
          <w:p w14:paraId="4E193AD7" w14:textId="77777777" w:rsidR="008550CB" w:rsidRDefault="008550CB" w:rsidP="005B0900">
            <w:pPr>
              <w:rPr>
                <w:b/>
              </w:rPr>
            </w:pPr>
            <w:r>
              <w:rPr>
                <w:b/>
              </w:rPr>
              <w:t>Typ vztahu na součásti VŠ, která uskutečňuje st. program</w:t>
            </w:r>
          </w:p>
        </w:tc>
        <w:tc>
          <w:tcPr>
            <w:tcW w:w="992" w:type="dxa"/>
            <w:gridSpan w:val="2"/>
          </w:tcPr>
          <w:p w14:paraId="38F3175B" w14:textId="77777777" w:rsidR="008550CB" w:rsidRDefault="008550CB" w:rsidP="005B0900">
            <w:del w:id="3840" w:author="Milan Navrátil" w:date="2018-11-13T11:50:00Z">
              <w:r w:rsidDel="00713C47">
                <w:delText>pp.</w:delText>
              </w:r>
            </w:del>
          </w:p>
        </w:tc>
        <w:tc>
          <w:tcPr>
            <w:tcW w:w="994" w:type="dxa"/>
            <w:shd w:val="clear" w:color="auto" w:fill="F7CAAC"/>
          </w:tcPr>
          <w:p w14:paraId="60D3E250" w14:textId="77777777" w:rsidR="008550CB" w:rsidRDefault="008550CB" w:rsidP="005B0900">
            <w:pPr>
              <w:rPr>
                <w:b/>
              </w:rPr>
            </w:pPr>
            <w:r>
              <w:rPr>
                <w:b/>
              </w:rPr>
              <w:t>rozsah</w:t>
            </w:r>
          </w:p>
        </w:tc>
        <w:tc>
          <w:tcPr>
            <w:tcW w:w="709" w:type="dxa"/>
          </w:tcPr>
          <w:p w14:paraId="3B9DF240" w14:textId="77777777" w:rsidR="008550CB" w:rsidRDefault="008550CB" w:rsidP="005B0900">
            <w:del w:id="3841" w:author="Milan Navrátil" w:date="2018-11-13T11:50:00Z">
              <w:r w:rsidDel="00713C47">
                <w:delText>40</w:delText>
              </w:r>
            </w:del>
          </w:p>
        </w:tc>
        <w:tc>
          <w:tcPr>
            <w:tcW w:w="709" w:type="dxa"/>
            <w:gridSpan w:val="2"/>
            <w:shd w:val="clear" w:color="auto" w:fill="F7CAAC"/>
          </w:tcPr>
          <w:p w14:paraId="35635D43" w14:textId="77777777" w:rsidR="008550CB" w:rsidRDefault="008550CB" w:rsidP="005B0900">
            <w:pPr>
              <w:rPr>
                <w:b/>
              </w:rPr>
            </w:pPr>
            <w:r>
              <w:rPr>
                <w:b/>
              </w:rPr>
              <w:t>do kdy</w:t>
            </w:r>
          </w:p>
        </w:tc>
        <w:tc>
          <w:tcPr>
            <w:tcW w:w="1387" w:type="dxa"/>
            <w:gridSpan w:val="2"/>
          </w:tcPr>
          <w:p w14:paraId="3FFDAF47" w14:textId="77777777" w:rsidR="008550CB" w:rsidRDefault="008550CB" w:rsidP="005B0900">
            <w:del w:id="3842" w:author="Milan Navrátil" w:date="2018-11-13T11:50:00Z">
              <w:r w:rsidDel="00713C47">
                <w:delText>N</w:delText>
              </w:r>
            </w:del>
          </w:p>
        </w:tc>
      </w:tr>
      <w:tr w:rsidR="008550CB" w14:paraId="38487E49" w14:textId="77777777" w:rsidTr="005B0900">
        <w:tc>
          <w:tcPr>
            <w:tcW w:w="6060" w:type="dxa"/>
            <w:gridSpan w:val="5"/>
            <w:shd w:val="clear" w:color="auto" w:fill="F7CAAC"/>
          </w:tcPr>
          <w:p w14:paraId="07E210EF" w14:textId="77777777" w:rsidR="008550CB" w:rsidRDefault="008550CB" w:rsidP="005B0900">
            <w:r>
              <w:rPr>
                <w:b/>
              </w:rPr>
              <w:t>Další současná působení jako akademický pracovník na jiných VŠ</w:t>
            </w:r>
          </w:p>
        </w:tc>
        <w:tc>
          <w:tcPr>
            <w:tcW w:w="1703" w:type="dxa"/>
            <w:gridSpan w:val="2"/>
            <w:shd w:val="clear" w:color="auto" w:fill="F7CAAC"/>
          </w:tcPr>
          <w:p w14:paraId="06B0532F" w14:textId="77777777" w:rsidR="008550CB" w:rsidRDefault="008550CB" w:rsidP="005B0900">
            <w:pPr>
              <w:rPr>
                <w:b/>
              </w:rPr>
            </w:pPr>
            <w:r>
              <w:rPr>
                <w:b/>
              </w:rPr>
              <w:t>typ prac. vztahu</w:t>
            </w:r>
          </w:p>
        </w:tc>
        <w:tc>
          <w:tcPr>
            <w:tcW w:w="2096" w:type="dxa"/>
            <w:gridSpan w:val="4"/>
            <w:shd w:val="clear" w:color="auto" w:fill="F7CAAC"/>
          </w:tcPr>
          <w:p w14:paraId="3573D894" w14:textId="77777777" w:rsidR="008550CB" w:rsidRDefault="008550CB" w:rsidP="005B0900">
            <w:pPr>
              <w:rPr>
                <w:b/>
              </w:rPr>
            </w:pPr>
            <w:r>
              <w:rPr>
                <w:b/>
              </w:rPr>
              <w:t>rozsah</w:t>
            </w:r>
          </w:p>
        </w:tc>
      </w:tr>
      <w:tr w:rsidR="008550CB" w14:paraId="03528F64" w14:textId="77777777" w:rsidTr="005B0900">
        <w:tc>
          <w:tcPr>
            <w:tcW w:w="6060" w:type="dxa"/>
            <w:gridSpan w:val="5"/>
          </w:tcPr>
          <w:p w14:paraId="50218545" w14:textId="77777777" w:rsidR="008550CB" w:rsidRDefault="008550CB" w:rsidP="005B0900"/>
        </w:tc>
        <w:tc>
          <w:tcPr>
            <w:tcW w:w="1703" w:type="dxa"/>
            <w:gridSpan w:val="2"/>
          </w:tcPr>
          <w:p w14:paraId="31027E3C" w14:textId="77777777" w:rsidR="008550CB" w:rsidRDefault="008550CB" w:rsidP="005B0900"/>
        </w:tc>
        <w:tc>
          <w:tcPr>
            <w:tcW w:w="2096" w:type="dxa"/>
            <w:gridSpan w:val="4"/>
          </w:tcPr>
          <w:p w14:paraId="47B1994A" w14:textId="77777777" w:rsidR="008550CB" w:rsidRDefault="008550CB" w:rsidP="005B0900"/>
        </w:tc>
      </w:tr>
      <w:tr w:rsidR="008550CB" w14:paraId="51DB7C06" w14:textId="77777777" w:rsidTr="005B0900">
        <w:tc>
          <w:tcPr>
            <w:tcW w:w="9859" w:type="dxa"/>
            <w:gridSpan w:val="11"/>
            <w:shd w:val="clear" w:color="auto" w:fill="F7CAAC"/>
          </w:tcPr>
          <w:p w14:paraId="1153AB33" w14:textId="77777777" w:rsidR="008550CB" w:rsidRDefault="008550CB" w:rsidP="005B0900">
            <w:r>
              <w:rPr>
                <w:b/>
              </w:rPr>
              <w:t>Předměty příslušného studijního programu a způsob zapojení do jejich výuky, příp. další zapojení do uskutečňování studijního programu</w:t>
            </w:r>
          </w:p>
        </w:tc>
      </w:tr>
      <w:tr w:rsidR="008550CB" w14:paraId="21AC50B7" w14:textId="77777777" w:rsidTr="005B0900">
        <w:trPr>
          <w:trHeight w:val="466"/>
        </w:trPr>
        <w:tc>
          <w:tcPr>
            <w:tcW w:w="9859" w:type="dxa"/>
            <w:gridSpan w:val="11"/>
            <w:tcBorders>
              <w:top w:val="nil"/>
            </w:tcBorders>
          </w:tcPr>
          <w:p w14:paraId="6C31E15F" w14:textId="2CB9D8CB" w:rsidR="008550CB" w:rsidRDefault="008550CB" w:rsidP="005B0900">
            <w:r w:rsidRPr="00E27C4D">
              <w:t>Bezpečnostní futurologie</w:t>
            </w:r>
            <w:r>
              <w:t xml:space="preserve"> </w:t>
            </w:r>
            <w:r w:rsidR="00F519B2">
              <w:t>–</w:t>
            </w:r>
            <w:r>
              <w:t xml:space="preserve"> garant, přednášející, vede semináře (100 %)</w:t>
            </w:r>
          </w:p>
          <w:p w14:paraId="509FE8A1" w14:textId="77777777" w:rsidR="008550CB" w:rsidRDefault="008550CB" w:rsidP="005B0900">
            <w:r w:rsidRPr="003770A5">
              <w:t>Projektování integrovaných</w:t>
            </w:r>
            <w:r w:rsidRPr="00E27C4D">
              <w:t xml:space="preserve"> </w:t>
            </w:r>
            <w:r>
              <w:t>bezpečnostních</w:t>
            </w:r>
            <w:r w:rsidRPr="00E27C4D">
              <w:t xml:space="preserve"> systémů</w:t>
            </w:r>
            <w:r>
              <w:t xml:space="preserve"> – cvičící (50 %)</w:t>
            </w:r>
          </w:p>
        </w:tc>
      </w:tr>
      <w:tr w:rsidR="008550CB" w14:paraId="48880FD6" w14:textId="77777777" w:rsidTr="005B0900">
        <w:tc>
          <w:tcPr>
            <w:tcW w:w="9859" w:type="dxa"/>
            <w:gridSpan w:val="11"/>
            <w:shd w:val="clear" w:color="auto" w:fill="F7CAAC"/>
          </w:tcPr>
          <w:p w14:paraId="6AA1495B" w14:textId="77777777" w:rsidR="008550CB" w:rsidRDefault="008550CB" w:rsidP="005B0900">
            <w:r>
              <w:rPr>
                <w:b/>
              </w:rPr>
              <w:t xml:space="preserve">Údaje o vzdělání na VŠ </w:t>
            </w:r>
          </w:p>
        </w:tc>
      </w:tr>
      <w:tr w:rsidR="008550CB" w14:paraId="20BDE01B" w14:textId="77777777" w:rsidTr="005B0900">
        <w:trPr>
          <w:trHeight w:val="660"/>
        </w:trPr>
        <w:tc>
          <w:tcPr>
            <w:tcW w:w="9859" w:type="dxa"/>
            <w:gridSpan w:val="11"/>
          </w:tcPr>
          <w:p w14:paraId="26D44E2C" w14:textId="77777777" w:rsidR="008550CB" w:rsidRDefault="008550CB" w:rsidP="005B0900">
            <w:pPr>
              <w:pStyle w:val="Zkladntext"/>
              <w:ind w:left="1247" w:hanging="1247"/>
              <w:rPr>
                <w:b/>
                <w:sz w:val="20"/>
              </w:rPr>
            </w:pPr>
            <w:r>
              <w:rPr>
                <w:sz w:val="20"/>
              </w:rPr>
              <w:t>1989 – 1993  VVTŠ Liptovský Mikuláš, Fakulta spojovací,  Telekomunikační systémy</w:t>
            </w:r>
          </w:p>
          <w:p w14:paraId="39C7C820" w14:textId="77777777" w:rsidR="008550CB" w:rsidRDefault="008550CB" w:rsidP="005B0900">
            <w:pPr>
              <w:pStyle w:val="Zkladntext"/>
              <w:ind w:left="1247" w:hanging="1247"/>
              <w:rPr>
                <w:b/>
                <w:sz w:val="20"/>
              </w:rPr>
            </w:pPr>
            <w:r>
              <w:rPr>
                <w:sz w:val="20"/>
              </w:rPr>
              <w:t xml:space="preserve">1993 – 1994  </w:t>
            </w:r>
            <w:r w:rsidRPr="00AF3C9C">
              <w:rPr>
                <w:sz w:val="20"/>
              </w:rPr>
              <w:t>Vojenská akademie v</w:t>
            </w:r>
            <w:r>
              <w:rPr>
                <w:sz w:val="20"/>
              </w:rPr>
              <w:t> </w:t>
            </w:r>
            <w:r w:rsidRPr="00AF3C9C">
              <w:rPr>
                <w:sz w:val="20"/>
              </w:rPr>
              <w:t>Brně</w:t>
            </w:r>
            <w:r>
              <w:rPr>
                <w:sz w:val="20"/>
              </w:rPr>
              <w:t xml:space="preserve">, Fakulta letectva a PVO, Speciální komunikační systémy, (Ing.) </w:t>
            </w:r>
          </w:p>
          <w:p w14:paraId="40553ACF" w14:textId="77777777" w:rsidR="008550CB" w:rsidRPr="00822882" w:rsidRDefault="008550CB" w:rsidP="005B0900">
            <w:pPr>
              <w:pStyle w:val="Zkladntext"/>
              <w:ind w:left="1247" w:hanging="1247"/>
              <w:rPr>
                <w:b/>
              </w:rPr>
            </w:pPr>
            <w:r>
              <w:rPr>
                <w:sz w:val="20"/>
              </w:rPr>
              <w:t xml:space="preserve">2001 – 2007  </w:t>
            </w:r>
            <w:r w:rsidRPr="00AF3C9C">
              <w:rPr>
                <w:sz w:val="20"/>
              </w:rPr>
              <w:t>Vojenská akademie v</w:t>
            </w:r>
            <w:r>
              <w:rPr>
                <w:sz w:val="20"/>
              </w:rPr>
              <w:t> </w:t>
            </w:r>
            <w:r w:rsidRPr="00AF3C9C">
              <w:rPr>
                <w:sz w:val="20"/>
              </w:rPr>
              <w:t>Brně</w:t>
            </w:r>
            <w:r>
              <w:rPr>
                <w:sz w:val="20"/>
              </w:rPr>
              <w:t>, Univerzita obrany, doktorské studium, Teorie obrany státu,  (Ph.D.)</w:t>
            </w:r>
          </w:p>
        </w:tc>
      </w:tr>
      <w:tr w:rsidR="008550CB" w14:paraId="1811F2F9" w14:textId="77777777" w:rsidTr="005B0900">
        <w:tc>
          <w:tcPr>
            <w:tcW w:w="9859" w:type="dxa"/>
            <w:gridSpan w:val="11"/>
            <w:shd w:val="clear" w:color="auto" w:fill="F7CAAC"/>
          </w:tcPr>
          <w:p w14:paraId="2F4B3B89" w14:textId="77777777" w:rsidR="008550CB" w:rsidRDefault="008550CB" w:rsidP="005B0900">
            <w:pPr>
              <w:rPr>
                <w:b/>
              </w:rPr>
            </w:pPr>
            <w:r>
              <w:rPr>
                <w:b/>
              </w:rPr>
              <w:t>Údaje o odborném působení od absolvování VŠ</w:t>
            </w:r>
          </w:p>
          <w:p w14:paraId="7437B46F" w14:textId="77777777" w:rsidR="008550CB" w:rsidRDefault="008550CB" w:rsidP="005B0900">
            <w:pPr>
              <w:rPr>
                <w:b/>
              </w:rPr>
            </w:pPr>
          </w:p>
        </w:tc>
      </w:tr>
      <w:tr w:rsidR="008550CB" w14:paraId="007B001D" w14:textId="77777777" w:rsidTr="005B0900">
        <w:trPr>
          <w:trHeight w:val="1090"/>
        </w:trPr>
        <w:tc>
          <w:tcPr>
            <w:tcW w:w="9859" w:type="dxa"/>
            <w:gridSpan w:val="11"/>
          </w:tcPr>
          <w:p w14:paraId="03A2FC9F" w14:textId="77777777" w:rsidR="008550CB" w:rsidRPr="00AF3C9C" w:rsidRDefault="008550CB" w:rsidP="005B0900">
            <w:pPr>
              <w:pStyle w:val="Zkladntext"/>
              <w:ind w:left="1247" w:hanging="1247"/>
              <w:rPr>
                <w:b/>
                <w:sz w:val="20"/>
              </w:rPr>
            </w:pPr>
            <w:r w:rsidRPr="00AF3C9C">
              <w:rPr>
                <w:sz w:val="20"/>
              </w:rPr>
              <w:t>1994</w:t>
            </w:r>
            <w:r>
              <w:rPr>
                <w:sz w:val="20"/>
              </w:rPr>
              <w:t xml:space="preserve"> – </w:t>
            </w:r>
            <w:r w:rsidRPr="00AF3C9C">
              <w:rPr>
                <w:sz w:val="20"/>
              </w:rPr>
              <w:t>1997</w:t>
            </w:r>
            <w:r>
              <w:rPr>
                <w:sz w:val="20"/>
              </w:rPr>
              <w:t xml:space="preserve">  </w:t>
            </w:r>
            <w:r w:rsidRPr="00AF3C9C">
              <w:rPr>
                <w:sz w:val="20"/>
              </w:rPr>
              <w:t>AČR, systémový inženýr</w:t>
            </w:r>
          </w:p>
          <w:p w14:paraId="1EC22227" w14:textId="77777777" w:rsidR="008550CB" w:rsidRDefault="008550CB" w:rsidP="005B0900">
            <w:pPr>
              <w:pStyle w:val="Zkladntext"/>
              <w:ind w:left="1247" w:hanging="1247"/>
              <w:rPr>
                <w:b/>
                <w:sz w:val="20"/>
              </w:rPr>
            </w:pPr>
            <w:r w:rsidRPr="00AF3C9C">
              <w:rPr>
                <w:sz w:val="20"/>
              </w:rPr>
              <w:t>1997</w:t>
            </w:r>
            <w:r>
              <w:rPr>
                <w:sz w:val="20"/>
              </w:rPr>
              <w:t xml:space="preserve"> – </w:t>
            </w:r>
            <w:r w:rsidRPr="00AF3C9C">
              <w:rPr>
                <w:sz w:val="20"/>
              </w:rPr>
              <w:t>2001</w:t>
            </w:r>
            <w:r>
              <w:rPr>
                <w:sz w:val="20"/>
              </w:rPr>
              <w:t xml:space="preserve">  </w:t>
            </w:r>
            <w:r w:rsidRPr="00AF3C9C">
              <w:rPr>
                <w:sz w:val="20"/>
              </w:rPr>
              <w:t>Vojenská akademie v Brně, Katedra řízení komunikačních systémů, odborný asistent</w:t>
            </w:r>
          </w:p>
          <w:p w14:paraId="18A4E319" w14:textId="77777777" w:rsidR="008550CB" w:rsidRPr="00AF3C9C" w:rsidRDefault="008550CB" w:rsidP="005B0900">
            <w:pPr>
              <w:pStyle w:val="Zkladntext"/>
              <w:ind w:left="1247" w:hanging="1247"/>
              <w:rPr>
                <w:b/>
                <w:sz w:val="20"/>
              </w:rPr>
            </w:pPr>
            <w:r w:rsidRPr="00AF3C9C">
              <w:rPr>
                <w:sz w:val="20"/>
              </w:rPr>
              <w:t>2001</w:t>
            </w:r>
            <w:r>
              <w:rPr>
                <w:sz w:val="20"/>
              </w:rPr>
              <w:t xml:space="preserve"> – </w:t>
            </w:r>
            <w:r w:rsidRPr="00AF3C9C">
              <w:rPr>
                <w:sz w:val="20"/>
              </w:rPr>
              <w:t>2003</w:t>
            </w:r>
            <w:r>
              <w:rPr>
                <w:sz w:val="20"/>
              </w:rPr>
              <w:t xml:space="preserve">  </w:t>
            </w:r>
            <w:r w:rsidRPr="00AF3C9C">
              <w:rPr>
                <w:sz w:val="20"/>
              </w:rPr>
              <w:t>VTÚPV Vyškov, výzkumný a vývojový pracovník</w:t>
            </w:r>
          </w:p>
          <w:p w14:paraId="08A90104" w14:textId="77777777" w:rsidR="008550CB" w:rsidRPr="00AF3C9C" w:rsidRDefault="008550CB" w:rsidP="005B0900">
            <w:pPr>
              <w:pStyle w:val="Zkladntext"/>
              <w:ind w:left="1247" w:hanging="1247"/>
              <w:rPr>
                <w:b/>
                <w:sz w:val="20"/>
              </w:rPr>
            </w:pPr>
            <w:r w:rsidRPr="00AF3C9C">
              <w:rPr>
                <w:sz w:val="20"/>
              </w:rPr>
              <w:t>2003</w:t>
            </w:r>
            <w:r>
              <w:rPr>
                <w:sz w:val="20"/>
              </w:rPr>
              <w:t xml:space="preserve"> – </w:t>
            </w:r>
            <w:r w:rsidRPr="00AF3C9C">
              <w:rPr>
                <w:sz w:val="20"/>
              </w:rPr>
              <w:t>2007</w:t>
            </w:r>
            <w:r>
              <w:rPr>
                <w:sz w:val="20"/>
              </w:rPr>
              <w:t xml:space="preserve">  </w:t>
            </w:r>
            <w:r w:rsidRPr="00AF3C9C">
              <w:rPr>
                <w:sz w:val="20"/>
              </w:rPr>
              <w:t>Univerzita obrany, Ústav strategických studií, vedoucí skupiny, zástupce ředitele ústavu</w:t>
            </w:r>
          </w:p>
          <w:p w14:paraId="56989C24" w14:textId="77777777" w:rsidR="008550CB" w:rsidRPr="00AF3C9C" w:rsidRDefault="008550CB" w:rsidP="005B0900">
            <w:pPr>
              <w:pStyle w:val="Zkladntext"/>
              <w:ind w:left="1247" w:hanging="1247"/>
              <w:rPr>
                <w:b/>
                <w:sz w:val="20"/>
              </w:rPr>
            </w:pPr>
            <w:r w:rsidRPr="00AF3C9C">
              <w:rPr>
                <w:sz w:val="20"/>
              </w:rPr>
              <w:t>2007</w:t>
            </w:r>
            <w:r>
              <w:rPr>
                <w:sz w:val="20"/>
              </w:rPr>
              <w:t xml:space="preserve"> – </w:t>
            </w:r>
            <w:r w:rsidRPr="00AF3C9C">
              <w:rPr>
                <w:sz w:val="20"/>
              </w:rPr>
              <w:t>2008</w:t>
            </w:r>
            <w:r>
              <w:rPr>
                <w:sz w:val="20"/>
              </w:rPr>
              <w:t xml:space="preserve">  </w:t>
            </w:r>
            <w:r w:rsidRPr="00AF3C9C">
              <w:rPr>
                <w:sz w:val="20"/>
              </w:rPr>
              <w:t>Krajské vojenské velitelství Zlín, zpravodajský náčelník</w:t>
            </w:r>
          </w:p>
          <w:p w14:paraId="37AAF8EE" w14:textId="77777777" w:rsidR="008550CB" w:rsidRPr="00AF3C9C" w:rsidRDefault="008550CB" w:rsidP="005B0900">
            <w:pPr>
              <w:pStyle w:val="Zkladntext"/>
              <w:ind w:left="1247" w:hanging="1247"/>
              <w:rPr>
                <w:b/>
                <w:sz w:val="20"/>
              </w:rPr>
            </w:pPr>
            <w:r w:rsidRPr="00AF3C9C">
              <w:rPr>
                <w:sz w:val="20"/>
              </w:rPr>
              <w:t>2008</w:t>
            </w:r>
            <w:r>
              <w:rPr>
                <w:sz w:val="20"/>
              </w:rPr>
              <w:t xml:space="preserve"> – </w:t>
            </w:r>
            <w:r w:rsidRPr="00AF3C9C">
              <w:rPr>
                <w:sz w:val="20"/>
              </w:rPr>
              <w:t>2009</w:t>
            </w:r>
            <w:r>
              <w:rPr>
                <w:sz w:val="20"/>
              </w:rPr>
              <w:t xml:space="preserve">  </w:t>
            </w:r>
            <w:r w:rsidRPr="00AF3C9C">
              <w:rPr>
                <w:sz w:val="20"/>
              </w:rPr>
              <w:t>Univerzita obrany, Ústav strategických a obranných studií, vedoucí oddělení</w:t>
            </w:r>
          </w:p>
          <w:p w14:paraId="351C92DC" w14:textId="77777777" w:rsidR="008550CB" w:rsidRDefault="008550CB" w:rsidP="005B0900">
            <w:r w:rsidRPr="00AF3C9C">
              <w:t>2010</w:t>
            </w:r>
            <w:r>
              <w:t xml:space="preserve"> – 2014  </w:t>
            </w:r>
            <w:r w:rsidRPr="00AF3C9C">
              <w:t>Univerzita Tomáše Bati ve Zlíně, Fakulta aplikované informatiky, Ústav bezpečnostního inženýrství, odborný asistent, tajemník ústavu</w:t>
            </w:r>
            <w:r>
              <w:t>.</w:t>
            </w:r>
          </w:p>
          <w:p w14:paraId="243AD7F1" w14:textId="77777777" w:rsidR="008550CB" w:rsidRPr="00080943" w:rsidRDefault="008550CB" w:rsidP="005B0900">
            <w:r w:rsidRPr="00AF3C9C">
              <w:t>201</w:t>
            </w:r>
            <w:r>
              <w:t xml:space="preserve">5 – dosud  </w:t>
            </w:r>
            <w:r w:rsidRPr="00AF3C9C">
              <w:t xml:space="preserve">Univerzita Tomáše Bati ve Zlíně, Fakulta aplikované informatiky, Ústav bezpečnostního inženýrství, </w:t>
            </w:r>
            <w:r>
              <w:t>ředitel ústavu</w:t>
            </w:r>
            <w:r w:rsidRPr="00AF3C9C">
              <w:t>.</w:t>
            </w:r>
          </w:p>
        </w:tc>
      </w:tr>
      <w:tr w:rsidR="008550CB" w14:paraId="2488E412" w14:textId="77777777" w:rsidTr="005B0900">
        <w:trPr>
          <w:trHeight w:val="250"/>
        </w:trPr>
        <w:tc>
          <w:tcPr>
            <w:tcW w:w="9859" w:type="dxa"/>
            <w:gridSpan w:val="11"/>
            <w:shd w:val="clear" w:color="auto" w:fill="F7CAAC"/>
          </w:tcPr>
          <w:p w14:paraId="09BFF78F" w14:textId="77777777" w:rsidR="008550CB" w:rsidRDefault="008550CB" w:rsidP="005B0900">
            <w:r>
              <w:rPr>
                <w:b/>
              </w:rPr>
              <w:t>Zkušenosti s vedením kvalifikačních a rigorózních prací</w:t>
            </w:r>
          </w:p>
        </w:tc>
      </w:tr>
      <w:tr w:rsidR="008550CB" w14:paraId="328624A1" w14:textId="77777777" w:rsidTr="005B0900">
        <w:trPr>
          <w:trHeight w:val="503"/>
        </w:trPr>
        <w:tc>
          <w:tcPr>
            <w:tcW w:w="9859" w:type="dxa"/>
            <w:gridSpan w:val="11"/>
          </w:tcPr>
          <w:p w14:paraId="32A25195" w14:textId="77777777" w:rsidR="008550CB" w:rsidRDefault="008550CB" w:rsidP="005B0900">
            <w:r>
              <w:t xml:space="preserve">Od roku 2010 vedoucí úspěšně obhájených 23 bakalářských a 64 diplomových prací. </w:t>
            </w:r>
          </w:p>
          <w:p w14:paraId="18208474" w14:textId="77777777" w:rsidR="008550CB" w:rsidRDefault="008550CB" w:rsidP="005B0900">
            <w:r>
              <w:t>Konzultant 6 studentů doktorského studijního programu.</w:t>
            </w:r>
          </w:p>
        </w:tc>
      </w:tr>
      <w:tr w:rsidR="008550CB" w14:paraId="76C4FE1B" w14:textId="77777777" w:rsidTr="005B0900">
        <w:trPr>
          <w:cantSplit/>
        </w:trPr>
        <w:tc>
          <w:tcPr>
            <w:tcW w:w="3347" w:type="dxa"/>
            <w:gridSpan w:val="2"/>
            <w:tcBorders>
              <w:top w:val="single" w:sz="12" w:space="0" w:color="auto"/>
            </w:tcBorders>
            <w:shd w:val="clear" w:color="auto" w:fill="F7CAAC"/>
          </w:tcPr>
          <w:p w14:paraId="5F380572" w14:textId="77777777" w:rsidR="008550CB" w:rsidRDefault="008550CB" w:rsidP="005B0900">
            <w:r>
              <w:rPr>
                <w:b/>
              </w:rPr>
              <w:t xml:space="preserve">Obor habilitačního řízení </w:t>
            </w:r>
          </w:p>
        </w:tc>
        <w:tc>
          <w:tcPr>
            <w:tcW w:w="2245" w:type="dxa"/>
            <w:gridSpan w:val="2"/>
            <w:tcBorders>
              <w:top w:val="single" w:sz="12" w:space="0" w:color="auto"/>
            </w:tcBorders>
            <w:shd w:val="clear" w:color="auto" w:fill="F7CAAC"/>
          </w:tcPr>
          <w:p w14:paraId="0335DD84" w14:textId="77777777" w:rsidR="008550CB" w:rsidRDefault="008550CB" w:rsidP="005B0900">
            <w:r>
              <w:rPr>
                <w:b/>
              </w:rPr>
              <w:t>Rok udělení hodnosti</w:t>
            </w:r>
          </w:p>
        </w:tc>
        <w:tc>
          <w:tcPr>
            <w:tcW w:w="2248" w:type="dxa"/>
            <w:gridSpan w:val="4"/>
            <w:tcBorders>
              <w:top w:val="single" w:sz="12" w:space="0" w:color="auto"/>
              <w:right w:val="single" w:sz="12" w:space="0" w:color="auto"/>
            </w:tcBorders>
            <w:shd w:val="clear" w:color="auto" w:fill="F7CAAC"/>
          </w:tcPr>
          <w:p w14:paraId="447FCCBF" w14:textId="77777777" w:rsidR="008550CB" w:rsidRDefault="008550CB" w:rsidP="005B0900">
            <w:r>
              <w:rPr>
                <w:b/>
              </w:rPr>
              <w:t>Řízení konáno na VŠ</w:t>
            </w:r>
          </w:p>
        </w:tc>
        <w:tc>
          <w:tcPr>
            <w:tcW w:w="2019" w:type="dxa"/>
            <w:gridSpan w:val="3"/>
            <w:tcBorders>
              <w:top w:val="single" w:sz="12" w:space="0" w:color="auto"/>
              <w:left w:val="single" w:sz="12" w:space="0" w:color="auto"/>
            </w:tcBorders>
            <w:shd w:val="clear" w:color="auto" w:fill="F7CAAC"/>
          </w:tcPr>
          <w:p w14:paraId="75DE9347" w14:textId="77777777" w:rsidR="008550CB" w:rsidRDefault="008550CB" w:rsidP="005B0900">
            <w:pPr>
              <w:rPr>
                <w:b/>
              </w:rPr>
            </w:pPr>
            <w:r>
              <w:rPr>
                <w:b/>
              </w:rPr>
              <w:t>Ohlasy publikací</w:t>
            </w:r>
          </w:p>
        </w:tc>
      </w:tr>
      <w:tr w:rsidR="008550CB" w14:paraId="189270FC" w14:textId="77777777" w:rsidTr="005B0900">
        <w:trPr>
          <w:cantSplit/>
        </w:trPr>
        <w:tc>
          <w:tcPr>
            <w:tcW w:w="3347" w:type="dxa"/>
            <w:gridSpan w:val="2"/>
          </w:tcPr>
          <w:p w14:paraId="7E5540A0" w14:textId="77777777" w:rsidR="008550CB" w:rsidRDefault="008550CB" w:rsidP="005B0900"/>
        </w:tc>
        <w:tc>
          <w:tcPr>
            <w:tcW w:w="2245" w:type="dxa"/>
            <w:gridSpan w:val="2"/>
          </w:tcPr>
          <w:p w14:paraId="279D2CD8" w14:textId="77777777" w:rsidR="008550CB" w:rsidRDefault="008550CB" w:rsidP="005B0900"/>
        </w:tc>
        <w:tc>
          <w:tcPr>
            <w:tcW w:w="2248" w:type="dxa"/>
            <w:gridSpan w:val="4"/>
            <w:tcBorders>
              <w:right w:val="single" w:sz="12" w:space="0" w:color="auto"/>
            </w:tcBorders>
          </w:tcPr>
          <w:p w14:paraId="53CE118A" w14:textId="77777777" w:rsidR="008550CB" w:rsidRDefault="008550CB" w:rsidP="005B0900"/>
        </w:tc>
        <w:tc>
          <w:tcPr>
            <w:tcW w:w="632" w:type="dxa"/>
            <w:tcBorders>
              <w:left w:val="single" w:sz="12" w:space="0" w:color="auto"/>
            </w:tcBorders>
            <w:shd w:val="clear" w:color="auto" w:fill="F7CAAC"/>
          </w:tcPr>
          <w:p w14:paraId="2383C861" w14:textId="77777777" w:rsidR="008550CB" w:rsidRDefault="008550CB" w:rsidP="005B0900">
            <w:r>
              <w:rPr>
                <w:b/>
              </w:rPr>
              <w:t>WOS</w:t>
            </w:r>
          </w:p>
        </w:tc>
        <w:tc>
          <w:tcPr>
            <w:tcW w:w="693" w:type="dxa"/>
            <w:shd w:val="clear" w:color="auto" w:fill="F7CAAC"/>
          </w:tcPr>
          <w:p w14:paraId="11AB04A3" w14:textId="77777777" w:rsidR="008550CB" w:rsidRDefault="008550CB" w:rsidP="005B0900">
            <w:pPr>
              <w:rPr>
                <w:sz w:val="18"/>
              </w:rPr>
            </w:pPr>
            <w:r>
              <w:rPr>
                <w:b/>
                <w:sz w:val="18"/>
              </w:rPr>
              <w:t>Scopus</w:t>
            </w:r>
          </w:p>
        </w:tc>
        <w:tc>
          <w:tcPr>
            <w:tcW w:w="694" w:type="dxa"/>
            <w:shd w:val="clear" w:color="auto" w:fill="F7CAAC"/>
          </w:tcPr>
          <w:p w14:paraId="68DD9B0F" w14:textId="77777777" w:rsidR="008550CB" w:rsidRDefault="008550CB" w:rsidP="005B0900">
            <w:r>
              <w:rPr>
                <w:b/>
                <w:sz w:val="18"/>
              </w:rPr>
              <w:t>ostatní</w:t>
            </w:r>
          </w:p>
        </w:tc>
      </w:tr>
      <w:tr w:rsidR="008550CB" w14:paraId="0E3BEC8F" w14:textId="77777777" w:rsidTr="005B0900">
        <w:trPr>
          <w:cantSplit/>
          <w:trHeight w:val="70"/>
        </w:trPr>
        <w:tc>
          <w:tcPr>
            <w:tcW w:w="3347" w:type="dxa"/>
            <w:gridSpan w:val="2"/>
            <w:shd w:val="clear" w:color="auto" w:fill="F7CAAC"/>
          </w:tcPr>
          <w:p w14:paraId="4505218E" w14:textId="77777777" w:rsidR="008550CB" w:rsidRDefault="008550CB" w:rsidP="005B0900">
            <w:r>
              <w:rPr>
                <w:b/>
              </w:rPr>
              <w:t>Obor jmenovacího řízení</w:t>
            </w:r>
          </w:p>
        </w:tc>
        <w:tc>
          <w:tcPr>
            <w:tcW w:w="2245" w:type="dxa"/>
            <w:gridSpan w:val="2"/>
            <w:shd w:val="clear" w:color="auto" w:fill="F7CAAC"/>
          </w:tcPr>
          <w:p w14:paraId="70E50C4A" w14:textId="77777777" w:rsidR="008550CB" w:rsidRDefault="008550CB" w:rsidP="005B0900">
            <w:r>
              <w:rPr>
                <w:b/>
              </w:rPr>
              <w:t>Rok udělení hodnosti</w:t>
            </w:r>
          </w:p>
        </w:tc>
        <w:tc>
          <w:tcPr>
            <w:tcW w:w="2248" w:type="dxa"/>
            <w:gridSpan w:val="4"/>
            <w:tcBorders>
              <w:right w:val="single" w:sz="12" w:space="0" w:color="auto"/>
            </w:tcBorders>
            <w:shd w:val="clear" w:color="auto" w:fill="F7CAAC"/>
          </w:tcPr>
          <w:p w14:paraId="1E156C92" w14:textId="77777777" w:rsidR="008550CB" w:rsidRDefault="008550CB" w:rsidP="005B0900">
            <w:r>
              <w:rPr>
                <w:b/>
              </w:rPr>
              <w:t>Řízení konáno na VŠ</w:t>
            </w:r>
          </w:p>
        </w:tc>
        <w:tc>
          <w:tcPr>
            <w:tcW w:w="632" w:type="dxa"/>
            <w:vMerge w:val="restart"/>
            <w:tcBorders>
              <w:left w:val="single" w:sz="12" w:space="0" w:color="auto"/>
            </w:tcBorders>
          </w:tcPr>
          <w:p w14:paraId="36F2CFEB" w14:textId="77777777" w:rsidR="008550CB" w:rsidRPr="00991419" w:rsidRDefault="008550CB" w:rsidP="005B0900">
            <w:pPr>
              <w:pStyle w:val="Citt"/>
              <w:rPr>
                <w:i w:val="0"/>
              </w:rPr>
            </w:pPr>
            <w:r w:rsidRPr="00991419">
              <w:rPr>
                <w:i w:val="0"/>
              </w:rPr>
              <w:t>10</w:t>
            </w:r>
          </w:p>
        </w:tc>
        <w:tc>
          <w:tcPr>
            <w:tcW w:w="693" w:type="dxa"/>
            <w:vMerge w:val="restart"/>
          </w:tcPr>
          <w:p w14:paraId="1C1F2AA9" w14:textId="77777777" w:rsidR="008550CB" w:rsidRPr="003B5737" w:rsidRDefault="008550CB" w:rsidP="005B0900">
            <w:r>
              <w:t>11</w:t>
            </w:r>
          </w:p>
        </w:tc>
        <w:tc>
          <w:tcPr>
            <w:tcW w:w="694" w:type="dxa"/>
            <w:vMerge w:val="restart"/>
          </w:tcPr>
          <w:p w14:paraId="72B46963" w14:textId="77777777" w:rsidR="008550CB" w:rsidRPr="003B5737" w:rsidRDefault="008550CB" w:rsidP="005B0900">
            <w:r>
              <w:t>25</w:t>
            </w:r>
          </w:p>
        </w:tc>
      </w:tr>
      <w:tr w:rsidR="008550CB" w14:paraId="52ED54ED" w14:textId="77777777" w:rsidTr="005B0900">
        <w:trPr>
          <w:trHeight w:val="205"/>
        </w:trPr>
        <w:tc>
          <w:tcPr>
            <w:tcW w:w="3347" w:type="dxa"/>
            <w:gridSpan w:val="2"/>
          </w:tcPr>
          <w:p w14:paraId="2BEEEB83" w14:textId="77777777" w:rsidR="008550CB" w:rsidRDefault="008550CB" w:rsidP="005B0900"/>
        </w:tc>
        <w:tc>
          <w:tcPr>
            <w:tcW w:w="2245" w:type="dxa"/>
            <w:gridSpan w:val="2"/>
          </w:tcPr>
          <w:p w14:paraId="07CDD7F6" w14:textId="77777777" w:rsidR="008550CB" w:rsidRDefault="008550CB" w:rsidP="005B0900"/>
        </w:tc>
        <w:tc>
          <w:tcPr>
            <w:tcW w:w="2248" w:type="dxa"/>
            <w:gridSpan w:val="4"/>
            <w:tcBorders>
              <w:right w:val="single" w:sz="12" w:space="0" w:color="auto"/>
            </w:tcBorders>
          </w:tcPr>
          <w:p w14:paraId="7EE2A3E6" w14:textId="77777777" w:rsidR="008550CB" w:rsidRDefault="008550CB" w:rsidP="005B0900"/>
        </w:tc>
        <w:tc>
          <w:tcPr>
            <w:tcW w:w="632" w:type="dxa"/>
            <w:vMerge/>
            <w:tcBorders>
              <w:left w:val="single" w:sz="12" w:space="0" w:color="auto"/>
            </w:tcBorders>
            <w:vAlign w:val="center"/>
          </w:tcPr>
          <w:p w14:paraId="57B69CD9" w14:textId="77777777" w:rsidR="008550CB" w:rsidRDefault="008550CB" w:rsidP="005B0900">
            <w:pPr>
              <w:rPr>
                <w:b/>
              </w:rPr>
            </w:pPr>
          </w:p>
        </w:tc>
        <w:tc>
          <w:tcPr>
            <w:tcW w:w="693" w:type="dxa"/>
            <w:vMerge/>
            <w:vAlign w:val="center"/>
          </w:tcPr>
          <w:p w14:paraId="13AC190F" w14:textId="77777777" w:rsidR="008550CB" w:rsidRDefault="008550CB" w:rsidP="005B0900">
            <w:pPr>
              <w:rPr>
                <w:b/>
              </w:rPr>
            </w:pPr>
          </w:p>
        </w:tc>
        <w:tc>
          <w:tcPr>
            <w:tcW w:w="694" w:type="dxa"/>
            <w:vMerge/>
            <w:vAlign w:val="center"/>
          </w:tcPr>
          <w:p w14:paraId="4C4A2153" w14:textId="77777777" w:rsidR="008550CB" w:rsidRDefault="008550CB" w:rsidP="005B0900">
            <w:pPr>
              <w:rPr>
                <w:b/>
              </w:rPr>
            </w:pPr>
          </w:p>
        </w:tc>
      </w:tr>
      <w:tr w:rsidR="008550CB" w14:paraId="2C35BFF8" w14:textId="77777777" w:rsidTr="005B0900">
        <w:tc>
          <w:tcPr>
            <w:tcW w:w="9859" w:type="dxa"/>
            <w:gridSpan w:val="11"/>
            <w:shd w:val="clear" w:color="auto" w:fill="F7CAAC"/>
          </w:tcPr>
          <w:p w14:paraId="75DFF7E3" w14:textId="77777777" w:rsidR="008550CB" w:rsidRDefault="008550CB" w:rsidP="005B0900">
            <w:pPr>
              <w:rPr>
                <w:b/>
              </w:rPr>
            </w:pPr>
            <w:r>
              <w:rPr>
                <w:b/>
              </w:rPr>
              <w:t xml:space="preserve">Přehled o nejvýznamnější publikační a další tvůrčí činnosti nebo další profesní činnosti u odborníků z praxe vztahující se k zabezpečovaným předmětům </w:t>
            </w:r>
          </w:p>
        </w:tc>
      </w:tr>
      <w:tr w:rsidR="008550CB" w14:paraId="355DF378" w14:textId="77777777" w:rsidTr="005B0900">
        <w:trPr>
          <w:trHeight w:val="1403"/>
        </w:trPr>
        <w:tc>
          <w:tcPr>
            <w:tcW w:w="9859" w:type="dxa"/>
            <w:gridSpan w:val="11"/>
          </w:tcPr>
          <w:p w14:paraId="2512545A" w14:textId="77777777" w:rsidR="008550CB" w:rsidRPr="00270169" w:rsidRDefault="008550CB" w:rsidP="005B0900">
            <w:pPr>
              <w:rPr>
                <w:shd w:val="clear" w:color="auto" w:fill="FFFFFF"/>
              </w:rPr>
            </w:pPr>
            <w:r w:rsidRPr="00AA227B">
              <w:rPr>
                <w:b/>
                <w:lang w:val="en-US"/>
              </w:rPr>
              <w:t>VALOUCH, J. (100 %).</w:t>
            </w:r>
            <w:r w:rsidRPr="00270169">
              <w:t xml:space="preserve"> Metodologie bezpečnostní futurologie. In: </w:t>
            </w:r>
            <w:r w:rsidRPr="006E1A38">
              <w:rPr>
                <w:i/>
                <w:rPrChange w:id="3843" w:author="Jiří Vojtěšek" w:date="2018-11-18T19:36:00Z">
                  <w:rPr/>
                </w:rPrChange>
              </w:rPr>
              <w:t>Zborník vedeckých prác Bezpečnosť v lokálnom prostredí</w:t>
            </w:r>
            <w:r w:rsidRPr="00270169">
              <w:t>, ed. Veľas, Andrej. Žilina: Edis - vydavaťelstvo Žilinskej univerzity, 2017, s. 193-204. ISBN 978-80-554-1398-3.</w:t>
            </w:r>
          </w:p>
          <w:p w14:paraId="4B3AD092" w14:textId="77777777" w:rsidR="008550CB" w:rsidRPr="00270169" w:rsidRDefault="008550CB" w:rsidP="005B0900">
            <w:pPr>
              <w:rPr>
                <w:bCs/>
                <w:lang w:val="en-US"/>
              </w:rPr>
            </w:pPr>
            <w:r w:rsidRPr="00AA227B">
              <w:rPr>
                <w:b/>
                <w:bCs/>
                <w:lang w:val="en-US"/>
              </w:rPr>
              <w:t>VALOUCH, J. (95 %)</w:t>
            </w:r>
            <w:r>
              <w:rPr>
                <w:bCs/>
                <w:lang w:val="en-US"/>
              </w:rPr>
              <w:t xml:space="preserve"> a M.</w:t>
            </w:r>
            <w:r w:rsidRPr="00270169">
              <w:rPr>
                <w:bCs/>
                <w:lang w:val="en-US"/>
              </w:rPr>
              <w:t xml:space="preserve"> HROMADA</w:t>
            </w:r>
            <w:r>
              <w:rPr>
                <w:bCs/>
                <w:lang w:val="en-US"/>
              </w:rPr>
              <w:t>.</w:t>
            </w:r>
            <w:r w:rsidRPr="00270169">
              <w:rPr>
                <w:bCs/>
                <w:lang w:val="en-US"/>
              </w:rPr>
              <w:t xml:space="preserve"> </w:t>
            </w:r>
            <w:r w:rsidRPr="006E1A38">
              <w:rPr>
                <w:bCs/>
                <w:i/>
                <w:lang w:val="en-US"/>
                <w:rPrChange w:id="3844" w:author="Jiří Vojtěšek" w:date="2018-11-18T19:36:00Z">
                  <w:rPr>
                    <w:bCs/>
                    <w:lang w:val="en-US"/>
                  </w:rPr>
                </w:rPrChange>
              </w:rPr>
              <w:t>Bezpečnostní futurologie</w:t>
            </w:r>
            <w:r w:rsidRPr="00270169">
              <w:rPr>
                <w:bCs/>
                <w:lang w:val="en-US"/>
              </w:rPr>
              <w:t xml:space="preserve">. 1. vyd. Zlín: Univerzita Tomáše Bati ve Zlíně. 146 s. ISBN 978-80-7454-621-1.  </w:t>
            </w:r>
          </w:p>
          <w:p w14:paraId="2A603CA5" w14:textId="77777777" w:rsidR="008550CB" w:rsidRPr="00270169" w:rsidRDefault="008550CB" w:rsidP="005B0900">
            <w:pPr>
              <w:rPr>
                <w:bCs/>
                <w:lang w:val="en-US"/>
              </w:rPr>
            </w:pPr>
            <w:r w:rsidRPr="00AA227B">
              <w:rPr>
                <w:b/>
                <w:bCs/>
                <w:lang w:val="en-US"/>
              </w:rPr>
              <w:t>VALOUCH, J. (80 %)</w:t>
            </w:r>
            <w:r w:rsidRPr="00270169">
              <w:rPr>
                <w:bCs/>
                <w:lang w:val="en-US"/>
              </w:rPr>
              <w:t xml:space="preserve"> </w:t>
            </w:r>
            <w:r>
              <w:rPr>
                <w:bCs/>
                <w:lang w:val="en-US"/>
              </w:rPr>
              <w:t>a H.</w:t>
            </w:r>
            <w:r w:rsidRPr="00270169">
              <w:rPr>
                <w:bCs/>
                <w:lang w:val="en-US"/>
              </w:rPr>
              <w:t xml:space="preserve"> URBANČOKOVÁ. Methodology of Future Security Studies - The Proposal of New Prognostic Method for the Creation of Security Forecasts. In: </w:t>
            </w:r>
            <w:r w:rsidRPr="006E1A38">
              <w:rPr>
                <w:bCs/>
                <w:i/>
                <w:lang w:val="en-US"/>
                <w:rPrChange w:id="3845" w:author="Jiří Vojtěšek" w:date="2018-11-18T19:36:00Z">
                  <w:rPr>
                    <w:bCs/>
                    <w:lang w:val="en-US"/>
                  </w:rPr>
                </w:rPrChange>
              </w:rPr>
              <w:t>The Tenth International Conference on Emerging Security Information, Systems and Technologies (SECURWARE) 2016</w:t>
            </w:r>
            <w:r w:rsidRPr="00270169">
              <w:rPr>
                <w:bCs/>
                <w:lang w:val="en-US"/>
              </w:rPr>
              <w:t>. Nice, France, 2016. pp. 69-71. ISBN: 978-1-61208-493-0. 3 p.</w:t>
            </w:r>
          </w:p>
          <w:p w14:paraId="490343FB" w14:textId="77777777" w:rsidR="008550CB" w:rsidRPr="00270169" w:rsidRDefault="008550CB" w:rsidP="005B0900">
            <w:pPr>
              <w:rPr>
                <w:rFonts w:ascii="Arial" w:hAnsi="Arial" w:cs="Arial"/>
              </w:rPr>
            </w:pPr>
            <w:r w:rsidRPr="00AA227B">
              <w:rPr>
                <w:b/>
              </w:rPr>
              <w:t>VALOUCH, J. (100 %).</w:t>
            </w:r>
            <w:r w:rsidRPr="00270169">
              <w:t xml:space="preserve"> Integrated Alarm Systems. In Computer Applications for Software Engineering, Disaster Recovery, and Business Continuity. </w:t>
            </w:r>
            <w:r w:rsidRPr="006E1A38">
              <w:rPr>
                <w:i/>
                <w:rPrChange w:id="3846" w:author="Jiří Vojtěšek" w:date="2018-11-18T19:37:00Z">
                  <w:rPr/>
                </w:rPrChange>
              </w:rPr>
              <w:t>Series: Communications in Computer and Information Science</w:t>
            </w:r>
            <w:r w:rsidRPr="00270169">
              <w:t>, Vol. 340, 2012, XVIII. Berlin: Springer Berlin Heidelberg, 2012. Chapter, p. 369 -379. ISBN 978-3-642-35267-9. doi: 10.1007/978-3-642-35267-6_49</w:t>
            </w:r>
            <w:r w:rsidRPr="00270169">
              <w:rPr>
                <w:rFonts w:ascii="Arial" w:hAnsi="Arial" w:cs="Arial"/>
              </w:rPr>
              <w:t>.</w:t>
            </w:r>
          </w:p>
          <w:p w14:paraId="1D53DD4F" w14:textId="77777777" w:rsidR="008550CB" w:rsidRPr="00AA227B" w:rsidRDefault="008550CB" w:rsidP="005B0900">
            <w:pPr>
              <w:rPr>
                <w:shd w:val="clear" w:color="auto" w:fill="FFFFFF"/>
              </w:rPr>
            </w:pPr>
            <w:r w:rsidRPr="00AA227B">
              <w:rPr>
                <w:b/>
                <w:snapToGrid w:val="0"/>
                <w:lang w:val="en-US"/>
              </w:rPr>
              <w:t>VALOUCH, J</w:t>
            </w:r>
            <w:r w:rsidRPr="00AA227B">
              <w:rPr>
                <w:b/>
              </w:rPr>
              <w:t>. (100 %).</w:t>
            </w:r>
            <w:r w:rsidRPr="00270169">
              <w:rPr>
                <w:snapToGrid w:val="0"/>
                <w:lang w:val="en-US"/>
              </w:rPr>
              <w:t xml:space="preserve"> </w:t>
            </w:r>
            <w:r w:rsidRPr="00270169">
              <w:rPr>
                <w:snapToGrid w:val="0"/>
              </w:rPr>
              <w:t>Aggregated coefficients for Evaluation of Effectiveness of Alarm Systems</w:t>
            </w:r>
            <w:r w:rsidRPr="00270169">
              <w:rPr>
                <w:snapToGrid w:val="0"/>
                <w:lang w:val="en-US"/>
              </w:rPr>
              <w:t xml:space="preserve">. In: </w:t>
            </w:r>
            <w:r w:rsidRPr="00270169">
              <w:rPr>
                <w:i/>
                <w:snapToGrid w:val="0"/>
              </w:rPr>
              <w:t>International Journal of Circuits, Systems and Signal Processing</w:t>
            </w:r>
            <w:r w:rsidRPr="00270169">
              <w:rPr>
                <w:snapToGrid w:val="0"/>
              </w:rPr>
              <w:t xml:space="preserve">. Volume 9. USA, Oregon:  </w:t>
            </w:r>
            <w:r w:rsidRPr="00270169">
              <w:rPr>
                <w:shd w:val="clear" w:color="auto" w:fill="FFFFFF"/>
              </w:rPr>
              <w:t>North Atlantic University Union, 2015. P. 205 – 210.</w:t>
            </w:r>
            <w:r w:rsidRPr="00270169">
              <w:rPr>
                <w:rStyle w:val="Siln"/>
                <w:shd w:val="clear" w:color="auto" w:fill="FFFFFF"/>
              </w:rPr>
              <w:t xml:space="preserve"> </w:t>
            </w:r>
            <w:r w:rsidRPr="00933D09">
              <w:rPr>
                <w:rStyle w:val="Siln"/>
                <w:b w:val="0"/>
                <w:shd w:val="clear" w:color="auto" w:fill="FFFFFF"/>
                <w:rPrChange w:id="3847" w:author="Milan Navrátil" w:date="2018-11-14T13:38:00Z">
                  <w:rPr>
                    <w:rStyle w:val="Siln"/>
                    <w:shd w:val="clear" w:color="auto" w:fill="FFFFFF"/>
                  </w:rPr>
                </w:rPrChange>
              </w:rPr>
              <w:t>ISSN: 1998-4464. p. 6.</w:t>
            </w:r>
            <w:r w:rsidRPr="00933D09">
              <w:rPr>
                <w:b/>
                <w:rPrChange w:id="3848" w:author="Milan Navrátil" w:date="2018-11-14T13:38:00Z">
                  <w:rPr/>
                </w:rPrChange>
              </w:rPr>
              <w:tab/>
            </w:r>
          </w:p>
        </w:tc>
      </w:tr>
      <w:tr w:rsidR="008550CB" w14:paraId="1986DB16" w14:textId="77777777" w:rsidTr="005B0900">
        <w:trPr>
          <w:trHeight w:val="218"/>
        </w:trPr>
        <w:tc>
          <w:tcPr>
            <w:tcW w:w="9859" w:type="dxa"/>
            <w:gridSpan w:val="11"/>
            <w:shd w:val="clear" w:color="auto" w:fill="F7CAAC"/>
          </w:tcPr>
          <w:p w14:paraId="70521F47" w14:textId="77777777" w:rsidR="008550CB" w:rsidRDefault="008550CB" w:rsidP="005B0900">
            <w:pPr>
              <w:rPr>
                <w:b/>
              </w:rPr>
            </w:pPr>
            <w:r>
              <w:rPr>
                <w:b/>
              </w:rPr>
              <w:t>Působení v zahraničí</w:t>
            </w:r>
          </w:p>
        </w:tc>
      </w:tr>
      <w:tr w:rsidR="008550CB" w14:paraId="67E1BA36" w14:textId="77777777" w:rsidTr="005B0900">
        <w:trPr>
          <w:trHeight w:val="328"/>
        </w:trPr>
        <w:tc>
          <w:tcPr>
            <w:tcW w:w="9859" w:type="dxa"/>
            <w:gridSpan w:val="11"/>
          </w:tcPr>
          <w:p w14:paraId="658F8ADF" w14:textId="77777777" w:rsidR="008550CB" w:rsidRPr="00AA227B" w:rsidRDefault="008550CB" w:rsidP="005B0900">
            <w:pPr>
              <w:rPr>
                <w:lang w:val="sk-SK"/>
              </w:rPr>
            </w:pPr>
            <w:r w:rsidRPr="00AA227B">
              <w:rPr>
                <w:lang w:val="sk-SK"/>
              </w:rPr>
              <w:t xml:space="preserve">2002- 2003 zástupce ČR při RTO NATO SCI - 132 Task Group High Power Microwave Threat to  </w:t>
            </w:r>
          </w:p>
          <w:p w14:paraId="4ECF6979" w14:textId="77777777" w:rsidR="008550CB" w:rsidRPr="000A419A" w:rsidRDefault="008550CB" w:rsidP="005B0900">
            <w:pPr>
              <w:rPr>
                <w:lang w:val="sk-SK"/>
              </w:rPr>
            </w:pPr>
            <w:r w:rsidRPr="00AA227B">
              <w:rPr>
                <w:lang w:val="sk-SK"/>
              </w:rPr>
              <w:t>Infrastructure and Military Equippment – série pracovních pobytů v celkové délce 3 měsíců.</w:t>
            </w:r>
          </w:p>
          <w:p w14:paraId="060E2658" w14:textId="77777777" w:rsidR="008550CB" w:rsidRPr="003232CF" w:rsidRDefault="008550CB" w:rsidP="005B0900">
            <w:pPr>
              <w:rPr>
                <w:lang w:val="sk-SK"/>
              </w:rPr>
            </w:pPr>
            <w:r w:rsidRPr="00AA227B">
              <w:rPr>
                <w:lang w:val="sk-SK"/>
              </w:rPr>
              <w:t>2009 - Headquartes ALTHEA (EUFOR) Sarajevo, Bosna a Hercegovina- pracovní pobyty v celkové délce 3 měsíců.</w:t>
            </w:r>
          </w:p>
        </w:tc>
      </w:tr>
      <w:tr w:rsidR="008550CB" w14:paraId="6BD58798" w14:textId="77777777" w:rsidTr="005B0900">
        <w:trPr>
          <w:cantSplit/>
          <w:trHeight w:val="470"/>
        </w:trPr>
        <w:tc>
          <w:tcPr>
            <w:tcW w:w="2518" w:type="dxa"/>
            <w:shd w:val="clear" w:color="auto" w:fill="F7CAAC"/>
          </w:tcPr>
          <w:p w14:paraId="59B184F4" w14:textId="77777777" w:rsidR="008550CB" w:rsidRDefault="008550CB" w:rsidP="005B0900">
            <w:pPr>
              <w:rPr>
                <w:b/>
              </w:rPr>
            </w:pPr>
            <w:r>
              <w:rPr>
                <w:b/>
              </w:rPr>
              <w:lastRenderedPageBreak/>
              <w:t xml:space="preserve">Podpis </w:t>
            </w:r>
          </w:p>
        </w:tc>
        <w:tc>
          <w:tcPr>
            <w:tcW w:w="4536" w:type="dxa"/>
            <w:gridSpan w:val="5"/>
          </w:tcPr>
          <w:p w14:paraId="0A466E98" w14:textId="77777777" w:rsidR="008550CB" w:rsidRDefault="008550CB" w:rsidP="005B0900"/>
        </w:tc>
        <w:tc>
          <w:tcPr>
            <w:tcW w:w="786" w:type="dxa"/>
            <w:gridSpan w:val="2"/>
            <w:shd w:val="clear" w:color="auto" w:fill="F7CAAC"/>
          </w:tcPr>
          <w:p w14:paraId="4B0D6A8D" w14:textId="77777777" w:rsidR="008550CB" w:rsidRDefault="008550CB" w:rsidP="005B0900">
            <w:r>
              <w:rPr>
                <w:b/>
              </w:rPr>
              <w:t>datum</w:t>
            </w:r>
          </w:p>
        </w:tc>
        <w:tc>
          <w:tcPr>
            <w:tcW w:w="2019" w:type="dxa"/>
            <w:gridSpan w:val="3"/>
          </w:tcPr>
          <w:p w14:paraId="5CBD78F0" w14:textId="03CCC6D8" w:rsidR="008550CB" w:rsidRDefault="008550CB" w:rsidP="005B0900">
            <w:r>
              <w:t>28. 8. 2018</w:t>
            </w:r>
          </w:p>
        </w:tc>
      </w:tr>
    </w:tbl>
    <w:p w14:paraId="79BFCE72" w14:textId="77777777" w:rsidR="008550CB" w:rsidRDefault="008550CB" w:rsidP="008550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50CB" w14:paraId="51D05348" w14:textId="77777777" w:rsidTr="005B0900">
        <w:tc>
          <w:tcPr>
            <w:tcW w:w="9859" w:type="dxa"/>
            <w:gridSpan w:val="11"/>
            <w:tcBorders>
              <w:bottom w:val="double" w:sz="4" w:space="0" w:color="auto"/>
            </w:tcBorders>
            <w:shd w:val="clear" w:color="auto" w:fill="BDD6EE"/>
          </w:tcPr>
          <w:p w14:paraId="4E5FF1E9" w14:textId="28DF6764" w:rsidR="008550CB" w:rsidRDefault="008550CB" w:rsidP="005B0900">
            <w:pPr>
              <w:tabs>
                <w:tab w:val="right" w:pos="9425"/>
              </w:tabs>
              <w:rPr>
                <w:b/>
                <w:sz w:val="28"/>
              </w:rPr>
            </w:pPr>
            <w:r>
              <w:rPr>
                <w:b/>
                <w:sz w:val="28"/>
              </w:rPr>
              <w:t>C-I – Personální zabezpečení</w:t>
            </w:r>
            <w:r>
              <w:rPr>
                <w:b/>
                <w:sz w:val="28"/>
              </w:rPr>
              <w:tab/>
            </w:r>
            <w:r w:rsidRPr="00E14028">
              <w:rPr>
                <w:rStyle w:val="Odkazintenzivn"/>
              </w:rPr>
              <w:fldChar w:fldCharType="begin"/>
            </w:r>
            <w:r w:rsidRPr="00E14028">
              <w:rPr>
                <w:rStyle w:val="Odkazintenzivn"/>
              </w:rPr>
              <w:instrText xml:space="preserve"> REF AabecedniSeznam \h  \* MERGEFORMAT </w:instrText>
            </w:r>
            <w:r w:rsidRPr="00E14028">
              <w:rPr>
                <w:rStyle w:val="Odkazintenzivn"/>
              </w:rPr>
            </w:r>
            <w:r w:rsidRPr="00E14028">
              <w:rPr>
                <w:rStyle w:val="Odkazintenzivn"/>
              </w:rPr>
              <w:fldChar w:fldCharType="separate"/>
            </w:r>
            <w:r w:rsidR="00FB06C4" w:rsidRPr="00FB06C4">
              <w:rPr>
                <w:rStyle w:val="Odkazintenzivn"/>
              </w:rPr>
              <w:t>Abecední seznam</w:t>
            </w:r>
            <w:r w:rsidRPr="00E14028">
              <w:rPr>
                <w:rStyle w:val="Odkazintenzivn"/>
              </w:rPr>
              <w:fldChar w:fldCharType="end"/>
            </w:r>
          </w:p>
        </w:tc>
      </w:tr>
      <w:tr w:rsidR="008550CB" w14:paraId="774337E3" w14:textId="77777777" w:rsidTr="005B0900">
        <w:tc>
          <w:tcPr>
            <w:tcW w:w="2518" w:type="dxa"/>
            <w:tcBorders>
              <w:top w:val="double" w:sz="4" w:space="0" w:color="auto"/>
            </w:tcBorders>
            <w:shd w:val="clear" w:color="auto" w:fill="F7CAAC"/>
          </w:tcPr>
          <w:p w14:paraId="4017D09D" w14:textId="77777777" w:rsidR="008550CB" w:rsidRDefault="008550CB" w:rsidP="005B0900">
            <w:pPr>
              <w:rPr>
                <w:b/>
              </w:rPr>
            </w:pPr>
            <w:r>
              <w:rPr>
                <w:b/>
              </w:rPr>
              <w:t>Vysoká škola</w:t>
            </w:r>
          </w:p>
        </w:tc>
        <w:tc>
          <w:tcPr>
            <w:tcW w:w="7341" w:type="dxa"/>
            <w:gridSpan w:val="10"/>
          </w:tcPr>
          <w:p w14:paraId="6CAB009B" w14:textId="77777777" w:rsidR="008550CB" w:rsidRDefault="008550CB" w:rsidP="005B0900">
            <w:r>
              <w:t>Univerzita Tomáše Bati ve Zlíně</w:t>
            </w:r>
          </w:p>
        </w:tc>
      </w:tr>
      <w:tr w:rsidR="008550CB" w14:paraId="1AC0A0EF" w14:textId="77777777" w:rsidTr="005B0900">
        <w:tc>
          <w:tcPr>
            <w:tcW w:w="2518" w:type="dxa"/>
            <w:shd w:val="clear" w:color="auto" w:fill="F7CAAC"/>
          </w:tcPr>
          <w:p w14:paraId="68C3E9C9" w14:textId="77777777" w:rsidR="008550CB" w:rsidRDefault="008550CB" w:rsidP="005B0900">
            <w:pPr>
              <w:rPr>
                <w:b/>
              </w:rPr>
            </w:pPr>
            <w:r>
              <w:rPr>
                <w:b/>
              </w:rPr>
              <w:t>Součást vysoké školy</w:t>
            </w:r>
          </w:p>
        </w:tc>
        <w:tc>
          <w:tcPr>
            <w:tcW w:w="7341" w:type="dxa"/>
            <w:gridSpan w:val="10"/>
          </w:tcPr>
          <w:p w14:paraId="3EECBAA2" w14:textId="77777777" w:rsidR="008550CB" w:rsidRDefault="008550CB" w:rsidP="005B0900">
            <w:r>
              <w:t>Fakulta aplikované informatiky</w:t>
            </w:r>
          </w:p>
        </w:tc>
      </w:tr>
      <w:tr w:rsidR="008550CB" w14:paraId="6DC7C100" w14:textId="77777777" w:rsidTr="005B0900">
        <w:tc>
          <w:tcPr>
            <w:tcW w:w="2518" w:type="dxa"/>
            <w:shd w:val="clear" w:color="auto" w:fill="F7CAAC"/>
          </w:tcPr>
          <w:p w14:paraId="6AEAC09F" w14:textId="77777777" w:rsidR="008550CB" w:rsidRDefault="008550CB" w:rsidP="005B0900">
            <w:pPr>
              <w:rPr>
                <w:b/>
              </w:rPr>
            </w:pPr>
            <w:r>
              <w:rPr>
                <w:b/>
              </w:rPr>
              <w:t>Název studijního programu</w:t>
            </w:r>
          </w:p>
        </w:tc>
        <w:tc>
          <w:tcPr>
            <w:tcW w:w="7341" w:type="dxa"/>
            <w:gridSpan w:val="10"/>
          </w:tcPr>
          <w:p w14:paraId="4AEC7EC2" w14:textId="77777777" w:rsidR="008550CB" w:rsidRPr="00E97B83" w:rsidRDefault="008550CB" w:rsidP="005B0900">
            <w:r>
              <w:t>Bezpečnostní technologie, systémy a management</w:t>
            </w:r>
            <w:r w:rsidRPr="007F7716">
              <w:t xml:space="preserve"> </w:t>
            </w:r>
          </w:p>
        </w:tc>
      </w:tr>
      <w:tr w:rsidR="008550CB" w14:paraId="5F21600F" w14:textId="77777777" w:rsidTr="005B0900">
        <w:tc>
          <w:tcPr>
            <w:tcW w:w="2518" w:type="dxa"/>
            <w:shd w:val="clear" w:color="auto" w:fill="F7CAAC"/>
          </w:tcPr>
          <w:p w14:paraId="234405C0" w14:textId="77777777" w:rsidR="008550CB" w:rsidRDefault="008550CB" w:rsidP="005B0900">
            <w:pPr>
              <w:rPr>
                <w:b/>
              </w:rPr>
            </w:pPr>
            <w:r>
              <w:rPr>
                <w:b/>
              </w:rPr>
              <w:t>Jméno a příjmení</w:t>
            </w:r>
          </w:p>
        </w:tc>
        <w:tc>
          <w:tcPr>
            <w:tcW w:w="4536" w:type="dxa"/>
            <w:gridSpan w:val="5"/>
          </w:tcPr>
          <w:p w14:paraId="039D6E32" w14:textId="77777777" w:rsidR="008550CB" w:rsidRDefault="008550CB" w:rsidP="005B0900">
            <w:r>
              <w:t xml:space="preserve">Lubomír </w:t>
            </w:r>
            <w:bookmarkStart w:id="3849" w:name="aVasekL"/>
            <w:r>
              <w:t>Vašek</w:t>
            </w:r>
            <w:bookmarkEnd w:id="3849"/>
          </w:p>
        </w:tc>
        <w:tc>
          <w:tcPr>
            <w:tcW w:w="709" w:type="dxa"/>
            <w:shd w:val="clear" w:color="auto" w:fill="F7CAAC"/>
          </w:tcPr>
          <w:p w14:paraId="499926AA" w14:textId="77777777" w:rsidR="008550CB" w:rsidRDefault="008550CB" w:rsidP="005B0900">
            <w:pPr>
              <w:rPr>
                <w:b/>
              </w:rPr>
            </w:pPr>
            <w:r>
              <w:rPr>
                <w:b/>
              </w:rPr>
              <w:t>Tituly</w:t>
            </w:r>
          </w:p>
        </w:tc>
        <w:tc>
          <w:tcPr>
            <w:tcW w:w="2096" w:type="dxa"/>
            <w:gridSpan w:val="4"/>
          </w:tcPr>
          <w:p w14:paraId="136D31EF" w14:textId="77777777" w:rsidR="008550CB" w:rsidRDefault="008550CB" w:rsidP="005B0900">
            <w:r>
              <w:rPr>
                <w:sz w:val="18"/>
                <w:szCs w:val="18"/>
              </w:rPr>
              <w:t>d</w:t>
            </w:r>
            <w:r w:rsidRPr="00A70C04">
              <w:rPr>
                <w:sz w:val="18"/>
                <w:szCs w:val="18"/>
              </w:rPr>
              <w:t>oc., Ing., CSc., Dr.Techn.</w:t>
            </w:r>
          </w:p>
        </w:tc>
      </w:tr>
      <w:tr w:rsidR="008550CB" w14:paraId="7B68ECB5" w14:textId="77777777" w:rsidTr="005B0900">
        <w:tc>
          <w:tcPr>
            <w:tcW w:w="2518" w:type="dxa"/>
            <w:shd w:val="clear" w:color="auto" w:fill="F7CAAC"/>
          </w:tcPr>
          <w:p w14:paraId="1E6F0F2B" w14:textId="77777777" w:rsidR="008550CB" w:rsidRDefault="008550CB" w:rsidP="005B0900">
            <w:pPr>
              <w:rPr>
                <w:b/>
              </w:rPr>
            </w:pPr>
            <w:r>
              <w:rPr>
                <w:b/>
              </w:rPr>
              <w:t>Rok narození</w:t>
            </w:r>
          </w:p>
        </w:tc>
        <w:tc>
          <w:tcPr>
            <w:tcW w:w="829" w:type="dxa"/>
          </w:tcPr>
          <w:p w14:paraId="25A5B7CB" w14:textId="77777777" w:rsidR="008550CB" w:rsidRDefault="008550CB" w:rsidP="005B0900">
            <w:r>
              <w:t>1944</w:t>
            </w:r>
          </w:p>
        </w:tc>
        <w:tc>
          <w:tcPr>
            <w:tcW w:w="1721" w:type="dxa"/>
            <w:shd w:val="clear" w:color="auto" w:fill="F7CAAC"/>
          </w:tcPr>
          <w:p w14:paraId="6188B20C" w14:textId="77777777" w:rsidR="008550CB" w:rsidRDefault="008550CB" w:rsidP="005B0900">
            <w:pPr>
              <w:rPr>
                <w:b/>
              </w:rPr>
            </w:pPr>
            <w:r>
              <w:rPr>
                <w:b/>
              </w:rPr>
              <w:t>typ vztahu k VŠ</w:t>
            </w:r>
          </w:p>
        </w:tc>
        <w:tc>
          <w:tcPr>
            <w:tcW w:w="992" w:type="dxa"/>
            <w:gridSpan w:val="2"/>
          </w:tcPr>
          <w:p w14:paraId="54236541" w14:textId="77777777" w:rsidR="008550CB" w:rsidRDefault="008550CB" w:rsidP="005B0900">
            <w:r>
              <w:t>pp.</w:t>
            </w:r>
          </w:p>
        </w:tc>
        <w:tc>
          <w:tcPr>
            <w:tcW w:w="994" w:type="dxa"/>
            <w:shd w:val="clear" w:color="auto" w:fill="F7CAAC"/>
          </w:tcPr>
          <w:p w14:paraId="6CF041DB" w14:textId="77777777" w:rsidR="008550CB" w:rsidRDefault="008550CB" w:rsidP="005B0900">
            <w:pPr>
              <w:rPr>
                <w:b/>
              </w:rPr>
            </w:pPr>
            <w:r>
              <w:rPr>
                <w:b/>
              </w:rPr>
              <w:t>rozsah</w:t>
            </w:r>
          </w:p>
        </w:tc>
        <w:tc>
          <w:tcPr>
            <w:tcW w:w="709" w:type="dxa"/>
          </w:tcPr>
          <w:p w14:paraId="581B6731" w14:textId="77777777" w:rsidR="008550CB" w:rsidRDefault="008550CB" w:rsidP="005B0900">
            <w:r>
              <w:t>21,6</w:t>
            </w:r>
          </w:p>
        </w:tc>
        <w:tc>
          <w:tcPr>
            <w:tcW w:w="709" w:type="dxa"/>
            <w:gridSpan w:val="2"/>
            <w:shd w:val="clear" w:color="auto" w:fill="F7CAAC"/>
          </w:tcPr>
          <w:p w14:paraId="2E52ADBA" w14:textId="77777777" w:rsidR="008550CB" w:rsidRDefault="008550CB" w:rsidP="005B0900">
            <w:pPr>
              <w:rPr>
                <w:b/>
              </w:rPr>
            </w:pPr>
            <w:r>
              <w:rPr>
                <w:b/>
              </w:rPr>
              <w:t>do kdy</w:t>
            </w:r>
          </w:p>
        </w:tc>
        <w:tc>
          <w:tcPr>
            <w:tcW w:w="1387" w:type="dxa"/>
            <w:gridSpan w:val="2"/>
          </w:tcPr>
          <w:p w14:paraId="34DF73C4" w14:textId="77777777" w:rsidR="008550CB" w:rsidRDefault="008550CB" w:rsidP="005B0900">
            <w:r>
              <w:t>30. 6. 2020</w:t>
            </w:r>
          </w:p>
        </w:tc>
      </w:tr>
      <w:tr w:rsidR="008550CB" w14:paraId="7981A08A" w14:textId="77777777" w:rsidTr="005B0900">
        <w:tc>
          <w:tcPr>
            <w:tcW w:w="5068" w:type="dxa"/>
            <w:gridSpan w:val="3"/>
            <w:shd w:val="clear" w:color="auto" w:fill="F7CAAC"/>
          </w:tcPr>
          <w:p w14:paraId="034DD90A" w14:textId="77777777" w:rsidR="008550CB" w:rsidRDefault="008550CB" w:rsidP="005B0900">
            <w:pPr>
              <w:rPr>
                <w:b/>
              </w:rPr>
            </w:pPr>
            <w:r>
              <w:rPr>
                <w:b/>
              </w:rPr>
              <w:t>Typ vztahu na součásti VŠ, která uskutečňuje st. program</w:t>
            </w:r>
          </w:p>
        </w:tc>
        <w:tc>
          <w:tcPr>
            <w:tcW w:w="992" w:type="dxa"/>
            <w:gridSpan w:val="2"/>
          </w:tcPr>
          <w:p w14:paraId="5C8BFCB8" w14:textId="77777777" w:rsidR="008550CB" w:rsidRDefault="008550CB" w:rsidP="005B0900">
            <w:del w:id="3850" w:author="Milan Navrátil" w:date="2018-11-13T11:50:00Z">
              <w:r w:rsidDel="00713C47">
                <w:delText>pp.</w:delText>
              </w:r>
            </w:del>
          </w:p>
        </w:tc>
        <w:tc>
          <w:tcPr>
            <w:tcW w:w="994" w:type="dxa"/>
            <w:shd w:val="clear" w:color="auto" w:fill="F7CAAC"/>
          </w:tcPr>
          <w:p w14:paraId="016AFF82" w14:textId="77777777" w:rsidR="008550CB" w:rsidRDefault="008550CB" w:rsidP="005B0900">
            <w:pPr>
              <w:rPr>
                <w:b/>
              </w:rPr>
            </w:pPr>
            <w:r>
              <w:rPr>
                <w:b/>
              </w:rPr>
              <w:t>rozsah</w:t>
            </w:r>
          </w:p>
        </w:tc>
        <w:tc>
          <w:tcPr>
            <w:tcW w:w="709" w:type="dxa"/>
          </w:tcPr>
          <w:p w14:paraId="00D8CE7C" w14:textId="77777777" w:rsidR="008550CB" w:rsidRDefault="008550CB" w:rsidP="005B0900">
            <w:del w:id="3851" w:author="Milan Navrátil" w:date="2018-11-13T11:50:00Z">
              <w:r w:rsidDel="00713C47">
                <w:delText>21,6</w:delText>
              </w:r>
            </w:del>
          </w:p>
        </w:tc>
        <w:tc>
          <w:tcPr>
            <w:tcW w:w="709" w:type="dxa"/>
            <w:gridSpan w:val="2"/>
            <w:shd w:val="clear" w:color="auto" w:fill="F7CAAC"/>
          </w:tcPr>
          <w:p w14:paraId="18761DA1" w14:textId="77777777" w:rsidR="008550CB" w:rsidRDefault="008550CB" w:rsidP="005B0900">
            <w:pPr>
              <w:rPr>
                <w:b/>
              </w:rPr>
            </w:pPr>
            <w:r>
              <w:rPr>
                <w:b/>
              </w:rPr>
              <w:t>do kdy</w:t>
            </w:r>
          </w:p>
        </w:tc>
        <w:tc>
          <w:tcPr>
            <w:tcW w:w="1387" w:type="dxa"/>
            <w:gridSpan w:val="2"/>
          </w:tcPr>
          <w:p w14:paraId="065B5968" w14:textId="77777777" w:rsidR="008550CB" w:rsidRDefault="008550CB" w:rsidP="005B0900">
            <w:del w:id="3852" w:author="Milan Navrátil" w:date="2018-11-13T11:50:00Z">
              <w:r w:rsidDel="00713C47">
                <w:delText>30. 6. 2020</w:delText>
              </w:r>
            </w:del>
          </w:p>
        </w:tc>
      </w:tr>
      <w:tr w:rsidR="008550CB" w14:paraId="02A9381F" w14:textId="77777777" w:rsidTr="005B0900">
        <w:tc>
          <w:tcPr>
            <w:tcW w:w="6060" w:type="dxa"/>
            <w:gridSpan w:val="5"/>
            <w:shd w:val="clear" w:color="auto" w:fill="F7CAAC"/>
          </w:tcPr>
          <w:p w14:paraId="7CF8C7B3" w14:textId="77777777" w:rsidR="008550CB" w:rsidRDefault="008550CB" w:rsidP="005B0900">
            <w:r>
              <w:rPr>
                <w:b/>
              </w:rPr>
              <w:t>Další současná působení jako akademický pracovník na jiných VŠ</w:t>
            </w:r>
          </w:p>
        </w:tc>
        <w:tc>
          <w:tcPr>
            <w:tcW w:w="1703" w:type="dxa"/>
            <w:gridSpan w:val="2"/>
            <w:shd w:val="clear" w:color="auto" w:fill="F7CAAC"/>
          </w:tcPr>
          <w:p w14:paraId="6F122678" w14:textId="77777777" w:rsidR="008550CB" w:rsidRDefault="008550CB" w:rsidP="005B0900">
            <w:pPr>
              <w:rPr>
                <w:b/>
              </w:rPr>
            </w:pPr>
            <w:r>
              <w:rPr>
                <w:b/>
              </w:rPr>
              <w:t>typ prac. vztahu</w:t>
            </w:r>
          </w:p>
        </w:tc>
        <w:tc>
          <w:tcPr>
            <w:tcW w:w="2096" w:type="dxa"/>
            <w:gridSpan w:val="4"/>
            <w:shd w:val="clear" w:color="auto" w:fill="F7CAAC"/>
          </w:tcPr>
          <w:p w14:paraId="265AC0F5" w14:textId="77777777" w:rsidR="008550CB" w:rsidRDefault="008550CB" w:rsidP="005B0900">
            <w:pPr>
              <w:rPr>
                <w:b/>
              </w:rPr>
            </w:pPr>
            <w:r>
              <w:rPr>
                <w:b/>
              </w:rPr>
              <w:t>rozsah</w:t>
            </w:r>
          </w:p>
        </w:tc>
      </w:tr>
      <w:tr w:rsidR="008550CB" w14:paraId="2B330F92" w14:textId="77777777" w:rsidTr="005B0900">
        <w:tc>
          <w:tcPr>
            <w:tcW w:w="6060" w:type="dxa"/>
            <w:gridSpan w:val="5"/>
          </w:tcPr>
          <w:p w14:paraId="30DAAAD2" w14:textId="77777777" w:rsidR="008550CB" w:rsidRDefault="008550CB" w:rsidP="005B0900">
            <w:r>
              <w:t>VUT v Brně</w:t>
            </w:r>
          </w:p>
        </w:tc>
        <w:tc>
          <w:tcPr>
            <w:tcW w:w="1703" w:type="dxa"/>
            <w:gridSpan w:val="2"/>
          </w:tcPr>
          <w:p w14:paraId="4FD7FE8D" w14:textId="77777777" w:rsidR="008550CB" w:rsidRDefault="008550CB" w:rsidP="005B0900">
            <w:r>
              <w:t>pp</w:t>
            </w:r>
          </w:p>
        </w:tc>
        <w:tc>
          <w:tcPr>
            <w:tcW w:w="2096" w:type="dxa"/>
            <w:gridSpan w:val="4"/>
          </w:tcPr>
          <w:p w14:paraId="2C4D43E9" w14:textId="77777777" w:rsidR="008550CB" w:rsidRDefault="008550CB" w:rsidP="005B0900">
            <w:r>
              <w:t>16</w:t>
            </w:r>
          </w:p>
        </w:tc>
      </w:tr>
      <w:tr w:rsidR="008550CB" w14:paraId="6C07E89E" w14:textId="77777777" w:rsidTr="005B0900">
        <w:tc>
          <w:tcPr>
            <w:tcW w:w="9859" w:type="dxa"/>
            <w:gridSpan w:val="11"/>
            <w:shd w:val="clear" w:color="auto" w:fill="F7CAAC"/>
          </w:tcPr>
          <w:p w14:paraId="60E92A48" w14:textId="77777777" w:rsidR="008550CB" w:rsidRDefault="008550CB" w:rsidP="005B0900">
            <w:r>
              <w:rPr>
                <w:b/>
              </w:rPr>
              <w:t>Předměty příslušného studijního programu a způsob zapojení do jejich výuky, příp. další zapojení do uskutečňování studijního programu</w:t>
            </w:r>
          </w:p>
        </w:tc>
      </w:tr>
      <w:tr w:rsidR="008550CB" w14:paraId="16A2C88D" w14:textId="77777777" w:rsidTr="005B0900">
        <w:trPr>
          <w:trHeight w:val="197"/>
        </w:trPr>
        <w:tc>
          <w:tcPr>
            <w:tcW w:w="9859" w:type="dxa"/>
            <w:gridSpan w:val="11"/>
            <w:tcBorders>
              <w:top w:val="nil"/>
            </w:tcBorders>
          </w:tcPr>
          <w:p w14:paraId="0673D4C9" w14:textId="1AA69854" w:rsidR="008550CB" w:rsidRDefault="008550CB" w:rsidP="005B0900">
            <w:r>
              <w:t>Informační podpora bezpečnostních systémů – garant, přednášející (</w:t>
            </w:r>
            <w:r w:rsidR="00F519B2">
              <w:t>100 %)</w:t>
            </w:r>
          </w:p>
          <w:p w14:paraId="24B6DF57" w14:textId="77777777" w:rsidR="008550CB" w:rsidRDefault="008550CB" w:rsidP="005B0900"/>
        </w:tc>
      </w:tr>
      <w:tr w:rsidR="008550CB" w14:paraId="292C9C02" w14:textId="77777777" w:rsidTr="005B0900">
        <w:tc>
          <w:tcPr>
            <w:tcW w:w="9859" w:type="dxa"/>
            <w:gridSpan w:val="11"/>
            <w:shd w:val="clear" w:color="auto" w:fill="F7CAAC"/>
          </w:tcPr>
          <w:p w14:paraId="7DF488AF" w14:textId="77777777" w:rsidR="008550CB" w:rsidRDefault="008550CB" w:rsidP="005B0900">
            <w:r>
              <w:rPr>
                <w:b/>
              </w:rPr>
              <w:t xml:space="preserve">Údaje o vzdělání na VŠ </w:t>
            </w:r>
          </w:p>
        </w:tc>
      </w:tr>
      <w:tr w:rsidR="008550CB" w14:paraId="20923EAD" w14:textId="77777777" w:rsidTr="005B0900">
        <w:trPr>
          <w:trHeight w:val="1186"/>
        </w:trPr>
        <w:tc>
          <w:tcPr>
            <w:tcW w:w="9859" w:type="dxa"/>
            <w:gridSpan w:val="11"/>
          </w:tcPr>
          <w:p w14:paraId="2F69CB13" w14:textId="77777777" w:rsidR="008550CB" w:rsidRPr="007E2891" w:rsidRDefault="008550CB" w:rsidP="005505E6">
            <w:pPr>
              <w:numPr>
                <w:ilvl w:val="0"/>
                <w:numId w:val="37"/>
              </w:numPr>
              <w:spacing w:before="100" w:beforeAutospacing="1" w:after="100" w:afterAutospacing="1"/>
              <w:ind w:left="0"/>
            </w:pPr>
            <w:r w:rsidRPr="007E2891">
              <w:t>1968, Ing., Fakulta strojní VUT v Brně, obor Výrobní stroje a zařízení</w:t>
            </w:r>
          </w:p>
          <w:p w14:paraId="08A06349" w14:textId="77777777" w:rsidR="008550CB" w:rsidRPr="007E2891" w:rsidRDefault="008550CB" w:rsidP="005505E6">
            <w:pPr>
              <w:numPr>
                <w:ilvl w:val="0"/>
                <w:numId w:val="37"/>
              </w:numPr>
              <w:spacing w:before="100" w:beforeAutospacing="1" w:after="100" w:afterAutospacing="1"/>
              <w:ind w:left="0"/>
            </w:pPr>
            <w:r w:rsidRPr="007E2891">
              <w:t>1974, prom.matematik, Přírodovědecká fakulta UJEP v Brně, obor Matematika</w:t>
            </w:r>
          </w:p>
          <w:p w14:paraId="0C0D90A9" w14:textId="77777777" w:rsidR="008550CB" w:rsidRPr="007E2891" w:rsidRDefault="008550CB" w:rsidP="005505E6">
            <w:pPr>
              <w:numPr>
                <w:ilvl w:val="0"/>
                <w:numId w:val="37"/>
              </w:numPr>
              <w:spacing w:before="100" w:beforeAutospacing="1" w:after="100" w:afterAutospacing="1"/>
              <w:ind w:left="0"/>
            </w:pPr>
            <w:r w:rsidRPr="007E2891">
              <w:t>1980, CSc., Fakulta strojní ČVUT Praha, obor Konstrukce strojů a zařízení</w:t>
            </w:r>
          </w:p>
          <w:p w14:paraId="7F734C27" w14:textId="689350CA" w:rsidR="008550CB" w:rsidRPr="007E2891" w:rsidDel="00042C63" w:rsidRDefault="008550CB" w:rsidP="005505E6">
            <w:pPr>
              <w:numPr>
                <w:ilvl w:val="0"/>
                <w:numId w:val="37"/>
              </w:numPr>
              <w:spacing w:before="100" w:beforeAutospacing="1" w:after="100" w:afterAutospacing="1"/>
              <w:ind w:left="0"/>
              <w:rPr>
                <w:del w:id="3853" w:author="Milan Navrátil" w:date="2018-11-12T13:25:00Z"/>
              </w:rPr>
            </w:pPr>
            <w:del w:id="3854" w:author="Milan Navrátil" w:date="2018-11-12T13:25:00Z">
              <w:r w:rsidDel="00042C63">
                <w:delText>1988, d</w:delText>
              </w:r>
              <w:r w:rsidRPr="007E2891" w:rsidDel="00042C63">
                <w:delText>oc., Fakulta strojní VUT v Brně, obor Výrobní stroje a zařízení</w:delText>
              </w:r>
            </w:del>
          </w:p>
          <w:p w14:paraId="053D6D2E" w14:textId="77777777" w:rsidR="008550CB" w:rsidRPr="00E93F80" w:rsidRDefault="008550CB" w:rsidP="005505E6">
            <w:pPr>
              <w:numPr>
                <w:ilvl w:val="0"/>
                <w:numId w:val="37"/>
              </w:numPr>
              <w:spacing w:before="100" w:beforeAutospacing="1" w:after="100" w:afterAutospacing="1"/>
              <w:ind w:left="0"/>
            </w:pPr>
            <w:r w:rsidRPr="007E2891">
              <w:t>1994, Dr.Tech. Technická universita v Tampere, Finsko</w:t>
            </w:r>
          </w:p>
        </w:tc>
      </w:tr>
      <w:tr w:rsidR="008550CB" w14:paraId="4BAE1609" w14:textId="77777777" w:rsidTr="005B0900">
        <w:tc>
          <w:tcPr>
            <w:tcW w:w="9859" w:type="dxa"/>
            <w:gridSpan w:val="11"/>
            <w:shd w:val="clear" w:color="auto" w:fill="F7CAAC"/>
          </w:tcPr>
          <w:p w14:paraId="257B38D5" w14:textId="77777777" w:rsidR="008550CB" w:rsidRDefault="008550CB" w:rsidP="005B0900">
            <w:pPr>
              <w:rPr>
                <w:b/>
              </w:rPr>
            </w:pPr>
            <w:r>
              <w:rPr>
                <w:b/>
              </w:rPr>
              <w:t>Údaje o odborném působení od absolvování VŠ</w:t>
            </w:r>
          </w:p>
          <w:p w14:paraId="03400FE2" w14:textId="77777777" w:rsidR="008550CB" w:rsidRDefault="008550CB" w:rsidP="005B0900">
            <w:pPr>
              <w:rPr>
                <w:b/>
              </w:rPr>
            </w:pPr>
          </w:p>
        </w:tc>
      </w:tr>
      <w:tr w:rsidR="008550CB" w14:paraId="31485F5D" w14:textId="77777777" w:rsidTr="005B0900">
        <w:trPr>
          <w:trHeight w:val="1090"/>
        </w:trPr>
        <w:tc>
          <w:tcPr>
            <w:tcW w:w="9859" w:type="dxa"/>
            <w:gridSpan w:val="11"/>
          </w:tcPr>
          <w:p w14:paraId="7090354E" w14:textId="77777777" w:rsidR="008550CB" w:rsidRPr="00430426" w:rsidRDefault="008550CB" w:rsidP="005B0900">
            <w:pPr>
              <w:tabs>
                <w:tab w:val="left" w:pos="1324"/>
              </w:tabs>
              <w:ind w:left="1324" w:hanging="1324"/>
              <w:rPr>
                <w:sz w:val="18"/>
              </w:rPr>
            </w:pPr>
            <w:r w:rsidRPr="00430426">
              <w:rPr>
                <w:sz w:val="18"/>
              </w:rPr>
              <w:t>1968 – 1988</w:t>
            </w:r>
            <w:r w:rsidRPr="00430426">
              <w:rPr>
                <w:sz w:val="18"/>
              </w:rPr>
              <w:tab/>
              <w:t>Vysoké učení technické v Brně, Fakulta strojní, Sdružené vědecko-výzkumné pracoviště, odborný pracovník, samostatný odborný pracovník</w:t>
            </w:r>
          </w:p>
          <w:p w14:paraId="6759E09A" w14:textId="77777777" w:rsidR="008550CB" w:rsidRPr="00430426" w:rsidRDefault="008550CB" w:rsidP="005B0900">
            <w:pPr>
              <w:tabs>
                <w:tab w:val="left" w:pos="1324"/>
              </w:tabs>
              <w:ind w:left="1324" w:hanging="1324"/>
              <w:rPr>
                <w:sz w:val="18"/>
              </w:rPr>
            </w:pPr>
            <w:r w:rsidRPr="00430426">
              <w:rPr>
                <w:sz w:val="18"/>
              </w:rPr>
              <w:t>1988 – dosud</w:t>
            </w:r>
            <w:r w:rsidRPr="00430426">
              <w:rPr>
                <w:sz w:val="18"/>
              </w:rPr>
              <w:tab/>
              <w:t>Vysoké učení technické v Brně, Fakulta strojní, Ústav výrobních strojů, systémů a robotiky, docent, úvazek 40%.</w:t>
            </w:r>
          </w:p>
          <w:p w14:paraId="7E0A6A1B" w14:textId="77777777" w:rsidR="008550CB" w:rsidRPr="00430426" w:rsidRDefault="008550CB" w:rsidP="005B0900">
            <w:pPr>
              <w:tabs>
                <w:tab w:val="left" w:pos="1324"/>
              </w:tabs>
              <w:ind w:left="1324" w:hanging="1324"/>
              <w:rPr>
                <w:sz w:val="18"/>
              </w:rPr>
            </w:pPr>
            <w:r w:rsidRPr="00430426">
              <w:rPr>
                <w:sz w:val="18"/>
              </w:rPr>
              <w:t>1996 -  2006</w:t>
            </w:r>
            <w:r w:rsidRPr="00430426">
              <w:rPr>
                <w:sz w:val="18"/>
              </w:rPr>
              <w:tab/>
              <w:t xml:space="preserve">ACURsystem s.r.o., vedoucí programátor. </w:t>
            </w:r>
          </w:p>
          <w:p w14:paraId="709578CE" w14:textId="499C2DFA" w:rsidR="008550CB" w:rsidRPr="00080943" w:rsidRDefault="008550CB">
            <w:pPr>
              <w:tabs>
                <w:tab w:val="left" w:pos="1324"/>
              </w:tabs>
              <w:ind w:left="1324" w:hanging="1324"/>
            </w:pPr>
            <w:r w:rsidRPr="00430426">
              <w:rPr>
                <w:sz w:val="18"/>
              </w:rPr>
              <w:t>2006 -  dosud</w:t>
            </w:r>
            <w:r w:rsidRPr="00430426">
              <w:rPr>
                <w:sz w:val="18"/>
              </w:rPr>
              <w:tab/>
              <w:t xml:space="preserve">Univerzita Tomáše Bati ve Zlíně, Fakulta aplikované informatiky, </w:t>
            </w:r>
            <w:del w:id="3855" w:author="Milan Navrátil" w:date="2018-11-12T13:26:00Z">
              <w:r w:rsidRPr="00430426" w:rsidDel="00042C63">
                <w:rPr>
                  <w:sz w:val="18"/>
                </w:rPr>
                <w:delText>CEBIO</w:delText>
              </w:r>
            </w:del>
            <w:ins w:id="3856" w:author="Milan Navrátil" w:date="2018-11-12T13:26:00Z">
              <w:r w:rsidR="00042C63" w:rsidRPr="00430426">
                <w:rPr>
                  <w:sz w:val="18"/>
                </w:rPr>
                <w:t>CEBI</w:t>
              </w:r>
              <w:r w:rsidR="00042C63">
                <w:rPr>
                  <w:sz w:val="18"/>
                </w:rPr>
                <w:t>A</w:t>
              </w:r>
            </w:ins>
            <w:r w:rsidRPr="00430426">
              <w:rPr>
                <w:sz w:val="18"/>
              </w:rPr>
              <w:t>, výzkumný pracovník, úvazek 60%.</w:t>
            </w:r>
          </w:p>
        </w:tc>
      </w:tr>
      <w:tr w:rsidR="008550CB" w14:paraId="6B2A9025" w14:textId="77777777" w:rsidTr="005B0900">
        <w:trPr>
          <w:trHeight w:val="250"/>
        </w:trPr>
        <w:tc>
          <w:tcPr>
            <w:tcW w:w="9859" w:type="dxa"/>
            <w:gridSpan w:val="11"/>
            <w:shd w:val="clear" w:color="auto" w:fill="F7CAAC"/>
          </w:tcPr>
          <w:p w14:paraId="407F353F" w14:textId="77777777" w:rsidR="008550CB" w:rsidRDefault="008550CB" w:rsidP="005B0900">
            <w:r>
              <w:rPr>
                <w:b/>
              </w:rPr>
              <w:t>Zkušenosti s vedením kvalifikačních a rigorózních prací</w:t>
            </w:r>
          </w:p>
        </w:tc>
      </w:tr>
      <w:tr w:rsidR="008550CB" w14:paraId="2F64FB8A" w14:textId="77777777" w:rsidTr="005B0900">
        <w:trPr>
          <w:trHeight w:val="305"/>
        </w:trPr>
        <w:tc>
          <w:tcPr>
            <w:tcW w:w="9859" w:type="dxa"/>
            <w:gridSpan w:val="11"/>
          </w:tcPr>
          <w:p w14:paraId="5AE8C89C" w14:textId="77777777" w:rsidR="008550CB" w:rsidRDefault="008550CB" w:rsidP="005B0900">
            <w:r>
              <w:t xml:space="preserve">V průběhu pedagogického působení vedoucí úspěšně obhájených několika desítek bakalářských a diplomových prací.a cca 10 doktorských prací. </w:t>
            </w:r>
          </w:p>
        </w:tc>
      </w:tr>
      <w:tr w:rsidR="008550CB" w14:paraId="0194E6C7" w14:textId="77777777" w:rsidTr="005B0900">
        <w:trPr>
          <w:cantSplit/>
        </w:trPr>
        <w:tc>
          <w:tcPr>
            <w:tcW w:w="3347" w:type="dxa"/>
            <w:gridSpan w:val="2"/>
            <w:tcBorders>
              <w:top w:val="single" w:sz="12" w:space="0" w:color="auto"/>
            </w:tcBorders>
            <w:shd w:val="clear" w:color="auto" w:fill="F7CAAC"/>
          </w:tcPr>
          <w:p w14:paraId="5012A211" w14:textId="77777777" w:rsidR="008550CB" w:rsidRDefault="008550CB" w:rsidP="005B0900">
            <w:r>
              <w:rPr>
                <w:b/>
              </w:rPr>
              <w:t xml:space="preserve">Obor habilitačního řízení </w:t>
            </w:r>
          </w:p>
        </w:tc>
        <w:tc>
          <w:tcPr>
            <w:tcW w:w="2245" w:type="dxa"/>
            <w:gridSpan w:val="2"/>
            <w:tcBorders>
              <w:top w:val="single" w:sz="12" w:space="0" w:color="auto"/>
            </w:tcBorders>
            <w:shd w:val="clear" w:color="auto" w:fill="F7CAAC"/>
          </w:tcPr>
          <w:p w14:paraId="75E04435" w14:textId="77777777" w:rsidR="008550CB" w:rsidRDefault="008550CB" w:rsidP="005B0900">
            <w:r>
              <w:rPr>
                <w:b/>
              </w:rPr>
              <w:t>Rok udělení hodnosti</w:t>
            </w:r>
          </w:p>
        </w:tc>
        <w:tc>
          <w:tcPr>
            <w:tcW w:w="2248" w:type="dxa"/>
            <w:gridSpan w:val="4"/>
            <w:tcBorders>
              <w:top w:val="single" w:sz="12" w:space="0" w:color="auto"/>
              <w:right w:val="single" w:sz="12" w:space="0" w:color="auto"/>
            </w:tcBorders>
            <w:shd w:val="clear" w:color="auto" w:fill="F7CAAC"/>
          </w:tcPr>
          <w:p w14:paraId="37A5A3E2" w14:textId="77777777" w:rsidR="008550CB" w:rsidRDefault="008550CB" w:rsidP="005B0900">
            <w:r>
              <w:rPr>
                <w:b/>
              </w:rPr>
              <w:t>Řízení konáno na VŠ</w:t>
            </w:r>
          </w:p>
        </w:tc>
        <w:tc>
          <w:tcPr>
            <w:tcW w:w="2019" w:type="dxa"/>
            <w:gridSpan w:val="3"/>
            <w:tcBorders>
              <w:top w:val="single" w:sz="12" w:space="0" w:color="auto"/>
              <w:left w:val="single" w:sz="12" w:space="0" w:color="auto"/>
            </w:tcBorders>
            <w:shd w:val="clear" w:color="auto" w:fill="F7CAAC"/>
          </w:tcPr>
          <w:p w14:paraId="688CEE0A" w14:textId="77777777" w:rsidR="008550CB" w:rsidRDefault="008550CB" w:rsidP="005B0900">
            <w:pPr>
              <w:rPr>
                <w:b/>
              </w:rPr>
            </w:pPr>
            <w:r>
              <w:rPr>
                <w:b/>
              </w:rPr>
              <w:t>Ohlasy publikací</w:t>
            </w:r>
          </w:p>
        </w:tc>
      </w:tr>
      <w:tr w:rsidR="008550CB" w14:paraId="2AD753E0" w14:textId="77777777" w:rsidTr="005B0900">
        <w:trPr>
          <w:cantSplit/>
        </w:trPr>
        <w:tc>
          <w:tcPr>
            <w:tcW w:w="3347" w:type="dxa"/>
            <w:gridSpan w:val="2"/>
          </w:tcPr>
          <w:p w14:paraId="48661E69" w14:textId="0F8B7811" w:rsidR="008550CB" w:rsidRDefault="00042C63" w:rsidP="005B0900">
            <w:ins w:id="3857" w:author="Milan Navrátil" w:date="2018-11-12T13:25:00Z">
              <w:r w:rsidRPr="007E2891">
                <w:t>Výrobní stroje a zařízení</w:t>
              </w:r>
            </w:ins>
            <w:del w:id="3858" w:author="Milan Navrátil" w:date="2018-11-12T13:25:00Z">
              <w:r w:rsidR="008550CB" w:rsidDel="00042C63">
                <w:delText>Řízení strojů a procesů</w:delText>
              </w:r>
            </w:del>
          </w:p>
        </w:tc>
        <w:tc>
          <w:tcPr>
            <w:tcW w:w="2245" w:type="dxa"/>
            <w:gridSpan w:val="2"/>
          </w:tcPr>
          <w:p w14:paraId="10A96BE1" w14:textId="2A38E23D" w:rsidR="008550CB" w:rsidRDefault="008550CB" w:rsidP="005B0900">
            <w:del w:id="3859" w:author="Milan Navrátil" w:date="2018-11-12T13:25:00Z">
              <w:r w:rsidDel="00042C63">
                <w:delText>2015</w:delText>
              </w:r>
            </w:del>
            <w:ins w:id="3860" w:author="Milan Navrátil" w:date="2018-11-12T13:25:00Z">
              <w:r w:rsidR="00042C63">
                <w:t>1988</w:t>
              </w:r>
            </w:ins>
          </w:p>
        </w:tc>
        <w:tc>
          <w:tcPr>
            <w:tcW w:w="2248" w:type="dxa"/>
            <w:gridSpan w:val="4"/>
            <w:tcBorders>
              <w:right w:val="single" w:sz="12" w:space="0" w:color="auto"/>
            </w:tcBorders>
          </w:tcPr>
          <w:p w14:paraId="4E9C4B7D" w14:textId="6D27CF4D" w:rsidR="008550CB" w:rsidRDefault="00042C63" w:rsidP="005B0900">
            <w:ins w:id="3861" w:author="Milan Navrátil" w:date="2018-11-12T13:25:00Z">
              <w:r w:rsidRPr="007E2891">
                <w:t>VUT v Brně</w:t>
              </w:r>
            </w:ins>
            <w:del w:id="3862" w:author="Milan Navrátil" w:date="2018-11-12T13:25:00Z">
              <w:r w:rsidR="008550CB" w:rsidDel="00042C63">
                <w:delText>UTB ve Zlíně</w:delText>
              </w:r>
            </w:del>
          </w:p>
        </w:tc>
        <w:tc>
          <w:tcPr>
            <w:tcW w:w="632" w:type="dxa"/>
            <w:tcBorders>
              <w:left w:val="single" w:sz="12" w:space="0" w:color="auto"/>
            </w:tcBorders>
            <w:shd w:val="clear" w:color="auto" w:fill="F7CAAC"/>
          </w:tcPr>
          <w:p w14:paraId="5D08CF74" w14:textId="77777777" w:rsidR="008550CB" w:rsidRDefault="008550CB" w:rsidP="005B0900">
            <w:r>
              <w:rPr>
                <w:b/>
              </w:rPr>
              <w:t>WOS</w:t>
            </w:r>
          </w:p>
        </w:tc>
        <w:tc>
          <w:tcPr>
            <w:tcW w:w="693" w:type="dxa"/>
            <w:shd w:val="clear" w:color="auto" w:fill="F7CAAC"/>
          </w:tcPr>
          <w:p w14:paraId="360B7533" w14:textId="77777777" w:rsidR="008550CB" w:rsidRDefault="008550CB" w:rsidP="005B0900">
            <w:pPr>
              <w:rPr>
                <w:sz w:val="18"/>
              </w:rPr>
            </w:pPr>
            <w:r>
              <w:rPr>
                <w:b/>
                <w:sz w:val="18"/>
              </w:rPr>
              <w:t>Scopus</w:t>
            </w:r>
          </w:p>
        </w:tc>
        <w:tc>
          <w:tcPr>
            <w:tcW w:w="694" w:type="dxa"/>
            <w:shd w:val="clear" w:color="auto" w:fill="F7CAAC"/>
          </w:tcPr>
          <w:p w14:paraId="709BFA1E" w14:textId="77777777" w:rsidR="008550CB" w:rsidRDefault="008550CB" w:rsidP="005B0900">
            <w:r>
              <w:rPr>
                <w:b/>
                <w:sz w:val="18"/>
              </w:rPr>
              <w:t>ostatní</w:t>
            </w:r>
          </w:p>
        </w:tc>
      </w:tr>
      <w:tr w:rsidR="008550CB" w14:paraId="5FE4D8B1" w14:textId="77777777" w:rsidTr="005B0900">
        <w:trPr>
          <w:cantSplit/>
          <w:trHeight w:val="70"/>
        </w:trPr>
        <w:tc>
          <w:tcPr>
            <w:tcW w:w="3347" w:type="dxa"/>
            <w:gridSpan w:val="2"/>
            <w:shd w:val="clear" w:color="auto" w:fill="F7CAAC"/>
          </w:tcPr>
          <w:p w14:paraId="21B97F56" w14:textId="77777777" w:rsidR="008550CB" w:rsidRDefault="008550CB" w:rsidP="005B0900">
            <w:r>
              <w:rPr>
                <w:b/>
              </w:rPr>
              <w:t>Obor jmenovacího řízení</w:t>
            </w:r>
          </w:p>
        </w:tc>
        <w:tc>
          <w:tcPr>
            <w:tcW w:w="2245" w:type="dxa"/>
            <w:gridSpan w:val="2"/>
            <w:shd w:val="clear" w:color="auto" w:fill="F7CAAC"/>
          </w:tcPr>
          <w:p w14:paraId="6456BA3E" w14:textId="77777777" w:rsidR="008550CB" w:rsidRDefault="008550CB" w:rsidP="005B0900">
            <w:r>
              <w:rPr>
                <w:b/>
              </w:rPr>
              <w:t>Rok udělení hodnosti</w:t>
            </w:r>
          </w:p>
        </w:tc>
        <w:tc>
          <w:tcPr>
            <w:tcW w:w="2248" w:type="dxa"/>
            <w:gridSpan w:val="4"/>
            <w:tcBorders>
              <w:right w:val="single" w:sz="12" w:space="0" w:color="auto"/>
            </w:tcBorders>
            <w:shd w:val="clear" w:color="auto" w:fill="F7CAAC"/>
          </w:tcPr>
          <w:p w14:paraId="6E33B89C" w14:textId="77777777" w:rsidR="008550CB" w:rsidRDefault="008550CB" w:rsidP="005B0900">
            <w:r>
              <w:rPr>
                <w:b/>
              </w:rPr>
              <w:t>Řízení konáno na VŠ</w:t>
            </w:r>
          </w:p>
        </w:tc>
        <w:tc>
          <w:tcPr>
            <w:tcW w:w="632" w:type="dxa"/>
            <w:vMerge w:val="restart"/>
            <w:tcBorders>
              <w:left w:val="single" w:sz="12" w:space="0" w:color="auto"/>
            </w:tcBorders>
          </w:tcPr>
          <w:p w14:paraId="513E1B94" w14:textId="77777777" w:rsidR="008550CB" w:rsidRPr="003B5737" w:rsidRDefault="008550CB" w:rsidP="005B0900">
            <w:r>
              <w:t>25</w:t>
            </w:r>
          </w:p>
        </w:tc>
        <w:tc>
          <w:tcPr>
            <w:tcW w:w="693" w:type="dxa"/>
            <w:vMerge w:val="restart"/>
          </w:tcPr>
          <w:p w14:paraId="56B4CD9D" w14:textId="77777777" w:rsidR="008550CB" w:rsidRPr="003B5737" w:rsidRDefault="008550CB" w:rsidP="005B0900">
            <w:r>
              <w:t>23</w:t>
            </w:r>
          </w:p>
        </w:tc>
        <w:tc>
          <w:tcPr>
            <w:tcW w:w="694" w:type="dxa"/>
            <w:vMerge w:val="restart"/>
          </w:tcPr>
          <w:p w14:paraId="7140D97F" w14:textId="77777777" w:rsidR="008550CB" w:rsidRPr="003B5737" w:rsidRDefault="008550CB" w:rsidP="005B0900">
            <w:r>
              <w:t>20</w:t>
            </w:r>
          </w:p>
        </w:tc>
      </w:tr>
      <w:tr w:rsidR="008550CB" w14:paraId="3FCD0D77" w14:textId="77777777" w:rsidTr="005B0900">
        <w:trPr>
          <w:trHeight w:val="205"/>
        </w:trPr>
        <w:tc>
          <w:tcPr>
            <w:tcW w:w="3347" w:type="dxa"/>
            <w:gridSpan w:val="2"/>
          </w:tcPr>
          <w:p w14:paraId="6959EC5E" w14:textId="77777777" w:rsidR="008550CB" w:rsidRDefault="008550CB" w:rsidP="005B0900"/>
        </w:tc>
        <w:tc>
          <w:tcPr>
            <w:tcW w:w="2245" w:type="dxa"/>
            <w:gridSpan w:val="2"/>
          </w:tcPr>
          <w:p w14:paraId="39CDCBD5" w14:textId="77777777" w:rsidR="008550CB" w:rsidRDefault="008550CB" w:rsidP="005B0900"/>
        </w:tc>
        <w:tc>
          <w:tcPr>
            <w:tcW w:w="2248" w:type="dxa"/>
            <w:gridSpan w:val="4"/>
            <w:tcBorders>
              <w:right w:val="single" w:sz="12" w:space="0" w:color="auto"/>
            </w:tcBorders>
          </w:tcPr>
          <w:p w14:paraId="2711839F" w14:textId="77777777" w:rsidR="008550CB" w:rsidRDefault="008550CB" w:rsidP="005B0900"/>
        </w:tc>
        <w:tc>
          <w:tcPr>
            <w:tcW w:w="632" w:type="dxa"/>
            <w:vMerge/>
            <w:tcBorders>
              <w:left w:val="single" w:sz="12" w:space="0" w:color="auto"/>
            </w:tcBorders>
            <w:vAlign w:val="center"/>
          </w:tcPr>
          <w:p w14:paraId="65F32B0C" w14:textId="77777777" w:rsidR="008550CB" w:rsidRDefault="008550CB" w:rsidP="005B0900">
            <w:pPr>
              <w:rPr>
                <w:b/>
              </w:rPr>
            </w:pPr>
          </w:p>
        </w:tc>
        <w:tc>
          <w:tcPr>
            <w:tcW w:w="693" w:type="dxa"/>
            <w:vMerge/>
            <w:vAlign w:val="center"/>
          </w:tcPr>
          <w:p w14:paraId="3CC765B8" w14:textId="77777777" w:rsidR="008550CB" w:rsidRDefault="008550CB" w:rsidP="005B0900">
            <w:pPr>
              <w:rPr>
                <w:b/>
              </w:rPr>
            </w:pPr>
          </w:p>
        </w:tc>
        <w:tc>
          <w:tcPr>
            <w:tcW w:w="694" w:type="dxa"/>
            <w:vMerge/>
            <w:vAlign w:val="center"/>
          </w:tcPr>
          <w:p w14:paraId="48960F12" w14:textId="77777777" w:rsidR="008550CB" w:rsidRDefault="008550CB" w:rsidP="005B0900">
            <w:pPr>
              <w:rPr>
                <w:b/>
              </w:rPr>
            </w:pPr>
          </w:p>
        </w:tc>
      </w:tr>
      <w:tr w:rsidR="008550CB" w14:paraId="3068707B" w14:textId="77777777" w:rsidTr="005B0900">
        <w:tc>
          <w:tcPr>
            <w:tcW w:w="9859" w:type="dxa"/>
            <w:gridSpan w:val="11"/>
            <w:shd w:val="clear" w:color="auto" w:fill="F7CAAC"/>
          </w:tcPr>
          <w:p w14:paraId="388A6599" w14:textId="77777777" w:rsidR="008550CB" w:rsidRDefault="008550CB" w:rsidP="005B0900">
            <w:pPr>
              <w:rPr>
                <w:b/>
              </w:rPr>
            </w:pPr>
            <w:r>
              <w:rPr>
                <w:b/>
              </w:rPr>
              <w:t xml:space="preserve">Přehled o nejvýznamnější publikační a další tvůrčí činnosti nebo další profesní činnosti u odborníků z praxe vztahující se k zabezpečovaným předmětům </w:t>
            </w:r>
          </w:p>
        </w:tc>
      </w:tr>
      <w:tr w:rsidR="008550CB" w14:paraId="027ACDF6" w14:textId="77777777" w:rsidTr="005B0900">
        <w:trPr>
          <w:trHeight w:val="2347"/>
        </w:trPr>
        <w:tc>
          <w:tcPr>
            <w:tcW w:w="9859" w:type="dxa"/>
            <w:gridSpan w:val="11"/>
          </w:tcPr>
          <w:p w14:paraId="37633C8A" w14:textId="334E4A13" w:rsidR="00AF6FEA" w:rsidRPr="00FD2A25" w:rsidDel="004F7CCD" w:rsidRDefault="00AF6FEA" w:rsidP="00AF6FEA">
            <w:pPr>
              <w:rPr>
                <w:ins w:id="3863" w:author="Milan Navrátil" w:date="2018-11-15T10:16:00Z"/>
                <w:del w:id="3864" w:author="Jiří Vojtěšek" w:date="2018-11-18T19:37:00Z"/>
                <w:i/>
                <w:sz w:val="18"/>
                <w:szCs w:val="18"/>
                <w:rPrChange w:id="3865" w:author="Jiří Vojtěšek" w:date="2018-11-18T19:41:00Z">
                  <w:rPr>
                    <w:ins w:id="3866" w:author="Milan Navrátil" w:date="2018-11-15T10:16:00Z"/>
                    <w:del w:id="3867" w:author="Jiří Vojtěšek" w:date="2018-11-18T19:37:00Z"/>
                    <w:sz w:val="18"/>
                    <w:szCs w:val="18"/>
                  </w:rPr>
                </w:rPrChange>
              </w:rPr>
            </w:pPr>
            <w:ins w:id="3868" w:author="Milan Navrátil" w:date="2018-11-15T10:16:00Z">
              <w:r w:rsidRPr="00430426">
                <w:rPr>
                  <w:b/>
                  <w:sz w:val="18"/>
                  <w:szCs w:val="18"/>
                </w:rPr>
                <w:t>VAŠEK, Lubomír (90 %)</w:t>
              </w:r>
              <w:del w:id="3869" w:author="Jiří Vojtěšek" w:date="2018-11-18T19:38:00Z">
                <w:r w:rsidRPr="00430426" w:rsidDel="004F7CCD">
                  <w:rPr>
                    <w:b/>
                    <w:sz w:val="18"/>
                    <w:szCs w:val="18"/>
                  </w:rPr>
                  <w:delText>,</w:delText>
                </w:r>
              </w:del>
            </w:ins>
            <w:ins w:id="3870" w:author="Jiří Vojtěšek" w:date="2018-11-18T19:38:00Z">
              <w:r w:rsidR="004F7CCD">
                <w:rPr>
                  <w:b/>
                  <w:sz w:val="18"/>
                  <w:szCs w:val="18"/>
                </w:rPr>
                <w:t xml:space="preserve"> </w:t>
              </w:r>
              <w:r w:rsidR="004F7CCD" w:rsidRPr="004F7CCD">
                <w:rPr>
                  <w:sz w:val="18"/>
                  <w:szCs w:val="18"/>
                  <w:rPrChange w:id="3871" w:author="Jiří Vojtěšek" w:date="2018-11-18T19:38:00Z">
                    <w:rPr>
                      <w:b/>
                      <w:sz w:val="18"/>
                      <w:szCs w:val="18"/>
                    </w:rPr>
                  </w:rPrChange>
                </w:rPr>
                <w:t>a M.</w:t>
              </w:r>
            </w:ins>
            <w:ins w:id="3872" w:author="Milan Navrátil" w:date="2018-11-15T10:16:00Z">
              <w:r w:rsidRPr="00430426">
                <w:rPr>
                  <w:sz w:val="18"/>
                  <w:szCs w:val="18"/>
                </w:rPr>
                <w:t xml:space="preserve"> HLAVÁČEK</w:t>
              </w:r>
              <w:del w:id="3873" w:author="Jiří Vojtěšek" w:date="2018-11-18T19:38:00Z">
                <w:r w:rsidRPr="00430426" w:rsidDel="004F7CCD">
                  <w:rPr>
                    <w:sz w:val="18"/>
                    <w:szCs w:val="18"/>
                  </w:rPr>
                  <w:delText xml:space="preserve"> Marek</w:delText>
                </w:r>
              </w:del>
              <w:r w:rsidRPr="00430426">
                <w:rPr>
                  <w:sz w:val="18"/>
                  <w:szCs w:val="18"/>
                </w:rPr>
                <w:t xml:space="preserve">. Information System for Tool Management in Manufacturing Systems. </w:t>
              </w:r>
            </w:ins>
          </w:p>
          <w:p w14:paraId="751638B2" w14:textId="77777777" w:rsidR="00AF6FEA" w:rsidRPr="00430426" w:rsidRDefault="00AF6FEA" w:rsidP="00AF6FEA">
            <w:pPr>
              <w:rPr>
                <w:ins w:id="3874" w:author="Milan Navrátil" w:date="2018-11-15T10:16:00Z"/>
                <w:sz w:val="18"/>
                <w:szCs w:val="18"/>
              </w:rPr>
            </w:pPr>
            <w:ins w:id="3875" w:author="Milan Navrátil" w:date="2018-11-15T10:16:00Z">
              <w:r w:rsidRPr="00FD2A25">
                <w:rPr>
                  <w:i/>
                  <w:sz w:val="18"/>
                  <w:szCs w:val="18"/>
                  <w:rPrChange w:id="3876" w:author="Jiří Vojtěšek" w:date="2018-11-18T19:41:00Z">
                    <w:rPr>
                      <w:sz w:val="18"/>
                      <w:szCs w:val="18"/>
                    </w:rPr>
                  </w:rPrChange>
                </w:rPr>
                <w:t>MM Science Journal</w:t>
              </w:r>
              <w:r w:rsidRPr="00430426">
                <w:rPr>
                  <w:sz w:val="18"/>
                  <w:szCs w:val="18"/>
                </w:rPr>
                <w:t>, Special Issue Matar 2012, ISSN 1803-1269.</w:t>
              </w:r>
            </w:ins>
          </w:p>
          <w:p w14:paraId="7089F833" w14:textId="7A5F6190" w:rsidR="00AF6FEA" w:rsidRPr="00430426" w:rsidDel="004F7CCD" w:rsidRDefault="00AF6FEA" w:rsidP="00AF6FEA">
            <w:pPr>
              <w:rPr>
                <w:ins w:id="3877" w:author="Milan Navrátil" w:date="2018-11-15T10:16:00Z"/>
                <w:del w:id="3878" w:author="Jiří Vojtěšek" w:date="2018-11-18T19:37:00Z"/>
                <w:sz w:val="18"/>
                <w:szCs w:val="18"/>
              </w:rPr>
            </w:pPr>
            <w:ins w:id="3879" w:author="Milan Navrátil" w:date="2018-11-15T10:16:00Z">
              <w:r w:rsidRPr="00430426">
                <w:rPr>
                  <w:b/>
                  <w:sz w:val="18"/>
                  <w:szCs w:val="18"/>
                </w:rPr>
                <w:t>VAŠEK, Lubomír (50 %)</w:t>
              </w:r>
              <w:del w:id="3880" w:author="Jiří Vojtěšek" w:date="2018-11-18T19:38:00Z">
                <w:r w:rsidRPr="00430426" w:rsidDel="004F7CCD">
                  <w:rPr>
                    <w:b/>
                    <w:sz w:val="18"/>
                    <w:szCs w:val="18"/>
                  </w:rPr>
                  <w:delText>,</w:delText>
                </w:r>
              </w:del>
              <w:r w:rsidRPr="00430426">
                <w:rPr>
                  <w:sz w:val="18"/>
                  <w:szCs w:val="18"/>
                </w:rPr>
                <w:t xml:space="preserve"> </w:t>
              </w:r>
            </w:ins>
            <w:ins w:id="3881" w:author="Jiří Vojtěšek" w:date="2018-11-18T19:38:00Z">
              <w:r w:rsidR="004F7CCD">
                <w:rPr>
                  <w:sz w:val="18"/>
                  <w:szCs w:val="18"/>
                </w:rPr>
                <w:t xml:space="preserve"> a V. </w:t>
              </w:r>
            </w:ins>
            <w:ins w:id="3882" w:author="Milan Navrátil" w:date="2018-11-15T10:16:00Z">
              <w:r w:rsidRPr="00430426">
                <w:rPr>
                  <w:sz w:val="18"/>
                  <w:szCs w:val="18"/>
                </w:rPr>
                <w:t>DOLINAY</w:t>
              </w:r>
              <w:del w:id="3883" w:author="Jiří Vojtěšek" w:date="2018-11-18T19:38:00Z">
                <w:r w:rsidRPr="00430426" w:rsidDel="004F7CCD">
                  <w:rPr>
                    <w:sz w:val="18"/>
                    <w:szCs w:val="18"/>
                  </w:rPr>
                  <w:delText>, Vilia</w:delText>
                </w:r>
              </w:del>
              <w:del w:id="3884" w:author="Jiří Vojtěšek" w:date="2018-11-18T19:39:00Z">
                <w:r w:rsidRPr="00430426" w:rsidDel="004F7CCD">
                  <w:rPr>
                    <w:sz w:val="18"/>
                    <w:szCs w:val="18"/>
                  </w:rPr>
                  <w:delText>m</w:delText>
                </w:r>
              </w:del>
              <w:r w:rsidRPr="00430426">
                <w:rPr>
                  <w:sz w:val="18"/>
                  <w:szCs w:val="18"/>
                </w:rPr>
                <w:t xml:space="preserve">. Simulation Model of the Municipal Heat Distribution Systems. </w:t>
              </w:r>
            </w:ins>
          </w:p>
          <w:p w14:paraId="7803C053" w14:textId="48257547" w:rsidR="00AF6FEA" w:rsidRPr="00430426" w:rsidDel="004F7CCD" w:rsidRDefault="00AF6FEA" w:rsidP="00AF6FEA">
            <w:pPr>
              <w:rPr>
                <w:ins w:id="3885" w:author="Milan Navrátil" w:date="2018-11-15T10:16:00Z"/>
                <w:del w:id="3886" w:author="Jiří Vojtěšek" w:date="2018-11-18T19:37:00Z"/>
                <w:sz w:val="18"/>
                <w:szCs w:val="18"/>
              </w:rPr>
            </w:pPr>
            <w:ins w:id="3887" w:author="Milan Navrátil" w:date="2018-11-15T10:16:00Z">
              <w:r w:rsidRPr="00430426">
                <w:rPr>
                  <w:sz w:val="18"/>
                  <w:szCs w:val="18"/>
                </w:rPr>
                <w:t xml:space="preserve">In </w:t>
              </w:r>
              <w:r w:rsidRPr="00FD2A25">
                <w:rPr>
                  <w:i/>
                  <w:sz w:val="18"/>
                  <w:szCs w:val="18"/>
                  <w:rPrChange w:id="3888" w:author="Jiří Vojtěšek" w:date="2018-11-18T19:41:00Z">
                    <w:rPr>
                      <w:sz w:val="18"/>
                      <w:szCs w:val="18"/>
                    </w:rPr>
                  </w:rPrChange>
                </w:rPr>
                <w:t>27th European Conference on Modelling and Simulation</w:t>
              </w:r>
              <w:r w:rsidRPr="00430426">
                <w:rPr>
                  <w:sz w:val="18"/>
                  <w:szCs w:val="18"/>
                </w:rPr>
                <w:t xml:space="preserve">. Alesund : ECMS, 2013, s. 453-458. </w:t>
              </w:r>
            </w:ins>
          </w:p>
          <w:p w14:paraId="42F61D79" w14:textId="77777777" w:rsidR="00AF6FEA" w:rsidRPr="00430426" w:rsidRDefault="00AF6FEA" w:rsidP="00AF6FEA">
            <w:pPr>
              <w:rPr>
                <w:ins w:id="3889" w:author="Milan Navrátil" w:date="2018-11-15T10:16:00Z"/>
                <w:sz w:val="18"/>
                <w:szCs w:val="18"/>
              </w:rPr>
            </w:pPr>
            <w:ins w:id="3890" w:author="Milan Navrátil" w:date="2018-11-15T10:16:00Z">
              <w:r w:rsidRPr="00430426">
                <w:rPr>
                  <w:sz w:val="18"/>
                  <w:szCs w:val="18"/>
                </w:rPr>
                <w:t>ISBN 978-0-9564944-6-7.</w:t>
              </w:r>
            </w:ins>
          </w:p>
          <w:p w14:paraId="76D58564" w14:textId="43CF16C4" w:rsidR="00AF6FEA" w:rsidRPr="00430426" w:rsidDel="004F7CCD" w:rsidRDefault="00AF6FEA" w:rsidP="00AF6FEA">
            <w:pPr>
              <w:rPr>
                <w:ins w:id="3891" w:author="Milan Navrátil" w:date="2018-11-15T10:16:00Z"/>
                <w:del w:id="3892" w:author="Jiří Vojtěšek" w:date="2018-11-18T19:37:00Z"/>
                <w:sz w:val="18"/>
                <w:szCs w:val="18"/>
              </w:rPr>
            </w:pPr>
            <w:ins w:id="3893" w:author="Milan Navrátil" w:date="2018-11-15T10:16:00Z">
              <w:r w:rsidRPr="00430426">
                <w:rPr>
                  <w:b/>
                  <w:sz w:val="18"/>
                  <w:szCs w:val="18"/>
                </w:rPr>
                <w:t>VAŠEK, Lubomír (45 %);</w:t>
              </w:r>
              <w:r w:rsidRPr="00430426">
                <w:rPr>
                  <w:sz w:val="18"/>
                  <w:szCs w:val="18"/>
                </w:rPr>
                <w:t xml:space="preserve"> DOLINAY, V</w:t>
              </w:r>
              <w:del w:id="3894" w:author="Jiří Vojtěšek" w:date="2018-11-18T19:39:00Z">
                <w:r w:rsidRPr="00430426" w:rsidDel="004F7CCD">
                  <w:rPr>
                    <w:sz w:val="18"/>
                    <w:szCs w:val="18"/>
                  </w:rPr>
                  <w:delText>iliam</w:delText>
                </w:r>
              </w:del>
            </w:ins>
            <w:ins w:id="3895" w:author="Jiří Vojtěšek" w:date="2018-11-18T19:39:00Z">
              <w:r w:rsidR="004F7CCD">
                <w:rPr>
                  <w:sz w:val="18"/>
                  <w:szCs w:val="18"/>
                </w:rPr>
                <w:t>.</w:t>
              </w:r>
            </w:ins>
            <w:ins w:id="3896" w:author="Milan Navrátil" w:date="2018-11-15T10:16:00Z">
              <w:del w:id="3897" w:author="Jiří Vojtěšek" w:date="2018-11-18T19:39:00Z">
                <w:r w:rsidRPr="00430426" w:rsidDel="004F7CCD">
                  <w:rPr>
                    <w:sz w:val="18"/>
                    <w:szCs w:val="18"/>
                  </w:rPr>
                  <w:delText>;</w:delText>
                </w:r>
              </w:del>
            </w:ins>
            <w:ins w:id="3898" w:author="Jiří Vojtěšek" w:date="2018-11-18T19:39:00Z">
              <w:r w:rsidR="004F7CCD">
                <w:rPr>
                  <w:sz w:val="18"/>
                  <w:szCs w:val="18"/>
                </w:rPr>
                <w:t xml:space="preserve"> a T.</w:t>
              </w:r>
            </w:ins>
            <w:ins w:id="3899" w:author="Milan Navrátil" w:date="2018-11-15T10:16:00Z">
              <w:r w:rsidRPr="00430426">
                <w:rPr>
                  <w:sz w:val="18"/>
                  <w:szCs w:val="18"/>
                </w:rPr>
                <w:t xml:space="preserve"> SYSALA</w:t>
              </w:r>
              <w:del w:id="3900" w:author="Jiří Vojtěšek" w:date="2018-11-18T19:39:00Z">
                <w:r w:rsidRPr="00430426" w:rsidDel="004F7CCD">
                  <w:rPr>
                    <w:sz w:val="18"/>
                    <w:szCs w:val="18"/>
                  </w:rPr>
                  <w:delText xml:space="preserve"> Tomáš</w:delText>
                </w:r>
              </w:del>
              <w:r w:rsidRPr="00430426">
                <w:rPr>
                  <w:sz w:val="18"/>
                  <w:szCs w:val="18"/>
                </w:rPr>
                <w:t xml:space="preserve">. Holonic concept in the heat production </w:t>
              </w:r>
            </w:ins>
          </w:p>
          <w:p w14:paraId="786B56BE" w14:textId="05EC42BC" w:rsidR="00AF6FEA" w:rsidRPr="00430426" w:rsidDel="004F7CCD" w:rsidRDefault="00AF6FEA" w:rsidP="00AF6FEA">
            <w:pPr>
              <w:rPr>
                <w:ins w:id="3901" w:author="Milan Navrátil" w:date="2018-11-15T10:16:00Z"/>
                <w:del w:id="3902" w:author="Jiří Vojtěšek" w:date="2018-11-18T19:38:00Z"/>
                <w:sz w:val="18"/>
                <w:szCs w:val="18"/>
              </w:rPr>
            </w:pPr>
            <w:ins w:id="3903" w:author="Milan Navrátil" w:date="2018-11-15T10:16:00Z">
              <w:r w:rsidRPr="00430426">
                <w:rPr>
                  <w:sz w:val="18"/>
                  <w:szCs w:val="18"/>
                </w:rPr>
                <w:t xml:space="preserve">and distribution control systems. In </w:t>
              </w:r>
              <w:r w:rsidRPr="00FD2A25">
                <w:rPr>
                  <w:i/>
                  <w:sz w:val="18"/>
                  <w:szCs w:val="18"/>
                  <w:rPrChange w:id="3904" w:author="Jiří Vojtěšek" w:date="2018-11-18T19:42:00Z">
                    <w:rPr>
                      <w:sz w:val="18"/>
                      <w:szCs w:val="18"/>
                    </w:rPr>
                  </w:rPrChange>
                </w:rPr>
                <w:t>Latest Trends on Systems</w:t>
              </w:r>
              <w:r w:rsidRPr="00430426">
                <w:rPr>
                  <w:sz w:val="18"/>
                  <w:szCs w:val="18"/>
                </w:rPr>
                <w:t>. Volume II. Rhodes</w:t>
              </w:r>
              <w:del w:id="3905" w:author="Jiří Vojtěšek" w:date="2018-11-18T19:38:00Z">
                <w:r w:rsidRPr="00430426" w:rsidDel="004F7CCD">
                  <w:rPr>
                    <w:sz w:val="18"/>
                    <w:szCs w:val="18"/>
                  </w:rPr>
                  <w:delText xml:space="preserve"> </w:delText>
                </w:r>
              </w:del>
              <w:r w:rsidRPr="00430426">
                <w:rPr>
                  <w:sz w:val="18"/>
                  <w:szCs w:val="18"/>
                </w:rPr>
                <w:t xml:space="preserve">: Europment, 2014, s. 474-477. </w:t>
              </w:r>
            </w:ins>
          </w:p>
          <w:p w14:paraId="48EBBC52" w14:textId="77777777" w:rsidR="00AF6FEA" w:rsidRPr="00430426" w:rsidRDefault="00AF6FEA" w:rsidP="00AF6FEA">
            <w:pPr>
              <w:rPr>
                <w:ins w:id="3906" w:author="Milan Navrátil" w:date="2018-11-15T10:16:00Z"/>
                <w:sz w:val="18"/>
                <w:szCs w:val="18"/>
              </w:rPr>
            </w:pPr>
            <w:ins w:id="3907" w:author="Milan Navrátil" w:date="2018-11-15T10:16:00Z">
              <w:r w:rsidRPr="00430426">
                <w:rPr>
                  <w:sz w:val="18"/>
                  <w:szCs w:val="18"/>
                </w:rPr>
                <w:t>ISSN 1790-5117. ISBN 978-1-61804-244-6.</w:t>
              </w:r>
            </w:ins>
          </w:p>
          <w:p w14:paraId="16A47507" w14:textId="1BBF0EE6" w:rsidR="00AF6FEA" w:rsidRPr="00430426" w:rsidDel="004F7CCD" w:rsidRDefault="00AF6FEA" w:rsidP="00AF6FEA">
            <w:pPr>
              <w:rPr>
                <w:ins w:id="3908" w:author="Milan Navrátil" w:date="2018-11-15T10:16:00Z"/>
                <w:del w:id="3909" w:author="Jiří Vojtěšek" w:date="2018-11-18T19:38:00Z"/>
                <w:sz w:val="18"/>
                <w:szCs w:val="18"/>
              </w:rPr>
            </w:pPr>
            <w:ins w:id="3910" w:author="Milan Navrátil" w:date="2018-11-15T10:16:00Z">
              <w:r w:rsidRPr="00430426">
                <w:rPr>
                  <w:b/>
                  <w:sz w:val="18"/>
                  <w:szCs w:val="18"/>
                </w:rPr>
                <w:t>VAŠEK, Lubomír (45 %);</w:t>
              </w:r>
              <w:r w:rsidRPr="00430426">
                <w:rPr>
                  <w:sz w:val="18"/>
                  <w:szCs w:val="18"/>
                </w:rPr>
                <w:t xml:space="preserve"> DOLINAY, V</w:t>
              </w:r>
              <w:del w:id="3911" w:author="Jiří Vojtěšek" w:date="2018-11-18T19:39:00Z">
                <w:r w:rsidRPr="00430426" w:rsidDel="004F7CCD">
                  <w:rPr>
                    <w:sz w:val="18"/>
                    <w:szCs w:val="18"/>
                  </w:rPr>
                  <w:delText>iliam;</w:delText>
                </w:r>
              </w:del>
            </w:ins>
            <w:ins w:id="3912" w:author="Jiří Vojtěšek" w:date="2018-11-18T19:39:00Z">
              <w:r w:rsidR="004F7CCD">
                <w:rPr>
                  <w:sz w:val="18"/>
                  <w:szCs w:val="18"/>
                </w:rPr>
                <w:t>. a V.</w:t>
              </w:r>
            </w:ins>
            <w:ins w:id="3913" w:author="Milan Navrátil" w:date="2018-11-15T10:16:00Z">
              <w:r w:rsidRPr="00430426">
                <w:rPr>
                  <w:sz w:val="18"/>
                  <w:szCs w:val="18"/>
                </w:rPr>
                <w:t xml:space="preserve"> VAŠEK</w:t>
              </w:r>
              <w:del w:id="3914" w:author="Jiří Vojtěšek" w:date="2018-11-18T19:39:00Z">
                <w:r w:rsidRPr="00430426" w:rsidDel="004F7CCD">
                  <w:rPr>
                    <w:sz w:val="18"/>
                    <w:szCs w:val="18"/>
                  </w:rPr>
                  <w:delText>, Vladimír</w:delText>
                </w:r>
              </w:del>
              <w:r w:rsidRPr="00430426">
                <w:rPr>
                  <w:sz w:val="18"/>
                  <w:szCs w:val="18"/>
                </w:rPr>
                <w:t xml:space="preserve">. Simulation Model of a Smart Grid with </w:t>
              </w:r>
            </w:ins>
          </w:p>
          <w:p w14:paraId="3E2A3BD9" w14:textId="4A18DCC3" w:rsidR="00AF6FEA" w:rsidRPr="00430426" w:rsidDel="004F7CCD" w:rsidRDefault="00AF6FEA" w:rsidP="00AF6FEA">
            <w:pPr>
              <w:rPr>
                <w:ins w:id="3915" w:author="Milan Navrátil" w:date="2018-11-15T10:16:00Z"/>
                <w:del w:id="3916" w:author="Jiří Vojtěšek" w:date="2018-11-18T19:38:00Z"/>
                <w:sz w:val="18"/>
                <w:szCs w:val="18"/>
              </w:rPr>
            </w:pPr>
            <w:ins w:id="3917" w:author="Milan Navrátil" w:date="2018-11-15T10:16:00Z">
              <w:r w:rsidRPr="00430426">
                <w:rPr>
                  <w:sz w:val="18"/>
                  <w:szCs w:val="18"/>
                </w:rPr>
                <w:t xml:space="preserve">an Integrated Large Heat Source. In </w:t>
              </w:r>
              <w:r w:rsidRPr="00FD2A25">
                <w:rPr>
                  <w:i/>
                  <w:sz w:val="18"/>
                  <w:szCs w:val="18"/>
                  <w:rPrChange w:id="3918" w:author="Jiří Vojtěšek" w:date="2018-11-18T19:42:00Z">
                    <w:rPr>
                      <w:sz w:val="18"/>
                      <w:szCs w:val="18"/>
                    </w:rPr>
                  </w:rPrChange>
                </w:rPr>
                <w:t>Preprints of IFAC 2014</w:t>
              </w:r>
              <w:r w:rsidRPr="00430426">
                <w:rPr>
                  <w:sz w:val="18"/>
                  <w:szCs w:val="18"/>
                </w:rPr>
                <w:t>. Bologna</w:t>
              </w:r>
              <w:del w:id="3919" w:author="Jiří Vojtěšek" w:date="2018-11-18T19:39:00Z">
                <w:r w:rsidRPr="00430426" w:rsidDel="004F7CCD">
                  <w:rPr>
                    <w:sz w:val="18"/>
                    <w:szCs w:val="18"/>
                  </w:rPr>
                  <w:delText xml:space="preserve"> </w:delText>
                </w:r>
              </w:del>
              <w:r w:rsidRPr="00430426">
                <w:rPr>
                  <w:sz w:val="18"/>
                  <w:szCs w:val="18"/>
                </w:rPr>
                <w:t xml:space="preserve">: IFAC, 2014, s. 4565-4570. </w:t>
              </w:r>
            </w:ins>
          </w:p>
          <w:p w14:paraId="7546D769" w14:textId="77777777" w:rsidR="00AF6FEA" w:rsidRPr="00430426" w:rsidRDefault="00AF6FEA" w:rsidP="00AF6FEA">
            <w:pPr>
              <w:rPr>
                <w:ins w:id="3920" w:author="Milan Navrátil" w:date="2018-11-15T10:16:00Z"/>
                <w:sz w:val="18"/>
                <w:szCs w:val="18"/>
              </w:rPr>
            </w:pPr>
            <w:ins w:id="3921" w:author="Milan Navrátil" w:date="2018-11-15T10:16:00Z">
              <w:r w:rsidRPr="00430426">
                <w:rPr>
                  <w:sz w:val="18"/>
                  <w:szCs w:val="18"/>
                </w:rPr>
                <w:t>ISSN 1474-6670. ISBN 978-3-902661-93-7.</w:t>
              </w:r>
            </w:ins>
          </w:p>
          <w:p w14:paraId="39C2C058" w14:textId="732AE4D7" w:rsidR="00AF6FEA" w:rsidRPr="00430426" w:rsidDel="004F7CCD" w:rsidRDefault="00AF6FEA" w:rsidP="00AF6FEA">
            <w:pPr>
              <w:rPr>
                <w:ins w:id="3922" w:author="Milan Navrátil" w:date="2018-11-15T10:16:00Z"/>
                <w:del w:id="3923" w:author="Jiří Vojtěšek" w:date="2018-11-18T19:38:00Z"/>
                <w:sz w:val="18"/>
                <w:szCs w:val="18"/>
              </w:rPr>
            </w:pPr>
            <w:ins w:id="3924" w:author="Milan Navrátil" w:date="2018-11-15T10:16:00Z">
              <w:r w:rsidRPr="00430426">
                <w:rPr>
                  <w:b/>
                  <w:sz w:val="18"/>
                  <w:szCs w:val="18"/>
                </w:rPr>
                <w:t>VAŠEK, Lubomír (33 %);</w:t>
              </w:r>
              <w:r w:rsidRPr="00430426">
                <w:rPr>
                  <w:sz w:val="18"/>
                  <w:szCs w:val="18"/>
                </w:rPr>
                <w:t xml:space="preserve"> BLECHA, P</w:t>
              </w:r>
              <w:del w:id="3925" w:author="Jiří Vojtěšek" w:date="2018-11-18T19:39:00Z">
                <w:r w:rsidRPr="00430426" w:rsidDel="004F7CCD">
                  <w:rPr>
                    <w:sz w:val="18"/>
                    <w:szCs w:val="18"/>
                  </w:rPr>
                  <w:delText>etr;</w:delText>
                </w:r>
              </w:del>
            </w:ins>
            <w:ins w:id="3926" w:author="Jiří Vojtěšek" w:date="2018-11-18T19:39:00Z">
              <w:r w:rsidR="004F7CCD">
                <w:rPr>
                  <w:sz w:val="18"/>
                  <w:szCs w:val="18"/>
                </w:rPr>
                <w:t>. a R.</w:t>
              </w:r>
            </w:ins>
            <w:ins w:id="3927" w:author="Milan Navrátil" w:date="2018-11-15T10:16:00Z">
              <w:r w:rsidRPr="00430426">
                <w:rPr>
                  <w:sz w:val="18"/>
                  <w:szCs w:val="18"/>
                </w:rPr>
                <w:t xml:space="preserve"> BLECHA</w:t>
              </w:r>
              <w:del w:id="3928" w:author="Jiří Vojtěšek" w:date="2018-11-18T19:39:00Z">
                <w:r w:rsidRPr="00430426" w:rsidDel="004F7CCD">
                  <w:rPr>
                    <w:sz w:val="18"/>
                    <w:szCs w:val="18"/>
                  </w:rPr>
                  <w:delText>, Radim</w:delText>
                </w:r>
              </w:del>
              <w:r w:rsidRPr="00430426">
                <w:rPr>
                  <w:sz w:val="18"/>
                  <w:szCs w:val="18"/>
                </w:rPr>
                <w:t xml:space="preserve">. Software tool for the automated risk </w:t>
              </w:r>
            </w:ins>
          </w:p>
          <w:p w14:paraId="7F59CAB4" w14:textId="67228EF9" w:rsidR="00AF6FEA" w:rsidRPr="00430426" w:rsidDel="004F7CCD" w:rsidRDefault="00AF6FEA" w:rsidP="00AF6FEA">
            <w:pPr>
              <w:rPr>
                <w:ins w:id="3929" w:author="Milan Navrátil" w:date="2018-11-15T10:16:00Z"/>
                <w:del w:id="3930" w:author="Jiří Vojtěšek" w:date="2018-11-18T19:38:00Z"/>
                <w:sz w:val="18"/>
                <w:szCs w:val="18"/>
              </w:rPr>
            </w:pPr>
            <w:ins w:id="3931" w:author="Milan Navrátil" w:date="2018-11-15T10:16:00Z">
              <w:r w:rsidRPr="00430426">
                <w:rPr>
                  <w:sz w:val="18"/>
                  <w:szCs w:val="18"/>
                </w:rPr>
                <w:t xml:space="preserve">analysis of machinery. International </w:t>
              </w:r>
              <w:r w:rsidRPr="00FD2A25">
                <w:rPr>
                  <w:i/>
                  <w:sz w:val="18"/>
                  <w:szCs w:val="18"/>
                  <w:rPrChange w:id="3932" w:author="Jiří Vojtěšek" w:date="2018-11-18T19:42:00Z">
                    <w:rPr>
                      <w:sz w:val="18"/>
                      <w:szCs w:val="18"/>
                    </w:rPr>
                  </w:rPrChange>
                </w:rPr>
                <w:t>Journal of Engineering Research in Africa</w:t>
              </w:r>
              <w:r w:rsidRPr="00430426">
                <w:rPr>
                  <w:sz w:val="18"/>
                  <w:szCs w:val="18"/>
                </w:rPr>
                <w:t xml:space="preserve">, 2015, roč. 2015, č. 8, s. 215-222. </w:t>
              </w:r>
            </w:ins>
          </w:p>
          <w:p w14:paraId="32C25A52" w14:textId="77777777" w:rsidR="00AF6FEA" w:rsidRPr="00430426" w:rsidRDefault="00AF6FEA" w:rsidP="00AF6FEA">
            <w:pPr>
              <w:rPr>
                <w:ins w:id="3933" w:author="Milan Navrátil" w:date="2018-11-15T10:16:00Z"/>
                <w:sz w:val="18"/>
                <w:szCs w:val="18"/>
              </w:rPr>
            </w:pPr>
            <w:ins w:id="3934" w:author="Milan Navrátil" w:date="2018-11-15T10:16:00Z">
              <w:r w:rsidRPr="00430426">
                <w:rPr>
                  <w:sz w:val="18"/>
                  <w:szCs w:val="18"/>
                </w:rPr>
                <w:t>ISSN 1663-3571</w:t>
              </w:r>
            </w:ins>
          </w:p>
          <w:p w14:paraId="650FCA3D" w14:textId="19AA4448" w:rsidR="00AF6FEA" w:rsidRPr="00430426" w:rsidDel="004F7CCD" w:rsidRDefault="00AF6FEA" w:rsidP="00AF6FEA">
            <w:pPr>
              <w:rPr>
                <w:ins w:id="3935" w:author="Milan Navrátil" w:date="2018-11-15T10:16:00Z"/>
                <w:del w:id="3936" w:author="Jiří Vojtěšek" w:date="2018-11-18T19:38:00Z"/>
                <w:sz w:val="18"/>
                <w:szCs w:val="18"/>
              </w:rPr>
            </w:pPr>
            <w:ins w:id="3937" w:author="Milan Navrátil" w:date="2018-11-15T10:16:00Z">
              <w:r w:rsidRPr="00430426">
                <w:rPr>
                  <w:b/>
                  <w:sz w:val="18"/>
                  <w:szCs w:val="18"/>
                </w:rPr>
                <w:t>VASEK, Lubomír (50 %)</w:t>
              </w:r>
              <w:del w:id="3938" w:author="Jiří Vojtěšek" w:date="2018-11-18T19:39:00Z">
                <w:r w:rsidRPr="00430426" w:rsidDel="004F7CCD">
                  <w:rPr>
                    <w:b/>
                    <w:sz w:val="18"/>
                    <w:szCs w:val="18"/>
                  </w:rPr>
                  <w:delText>,</w:delText>
                </w:r>
              </w:del>
              <w:r w:rsidRPr="00430426">
                <w:rPr>
                  <w:sz w:val="18"/>
                  <w:szCs w:val="18"/>
                </w:rPr>
                <w:t xml:space="preserve"> </w:t>
              </w:r>
            </w:ins>
            <w:ins w:id="3939" w:author="Jiří Vojtěšek" w:date="2018-11-18T19:39:00Z">
              <w:r w:rsidR="004F7CCD">
                <w:rPr>
                  <w:sz w:val="18"/>
                  <w:szCs w:val="18"/>
                </w:rPr>
                <w:t xml:space="preserve">a V. </w:t>
              </w:r>
            </w:ins>
            <w:ins w:id="3940" w:author="Milan Navrátil" w:date="2018-11-15T10:16:00Z">
              <w:r w:rsidRPr="00430426">
                <w:rPr>
                  <w:sz w:val="18"/>
                  <w:szCs w:val="18"/>
                </w:rPr>
                <w:t>DOLINAY</w:t>
              </w:r>
              <w:del w:id="3941" w:author="Jiří Vojtěšek" w:date="2018-11-18T19:39:00Z">
                <w:r w:rsidRPr="00430426" w:rsidDel="004F7CCD">
                  <w:rPr>
                    <w:sz w:val="18"/>
                    <w:szCs w:val="18"/>
                  </w:rPr>
                  <w:delText>, Viliam</w:delText>
                </w:r>
              </w:del>
              <w:r w:rsidRPr="00430426">
                <w:rPr>
                  <w:sz w:val="18"/>
                  <w:szCs w:val="18"/>
                </w:rPr>
                <w:t xml:space="preserve">. Prosumers strategy for DHC energy flow optimization, 20th International </w:t>
              </w:r>
            </w:ins>
          </w:p>
          <w:p w14:paraId="29CE66D2" w14:textId="11759532" w:rsidR="00AF6FEA" w:rsidRPr="00430426" w:rsidDel="004F7CCD" w:rsidRDefault="00AF6FEA" w:rsidP="00AF6FEA">
            <w:pPr>
              <w:rPr>
                <w:ins w:id="3942" w:author="Milan Navrátil" w:date="2018-11-15T10:16:00Z"/>
                <w:del w:id="3943" w:author="Jiří Vojtěšek" w:date="2018-11-18T19:38:00Z"/>
                <w:sz w:val="18"/>
                <w:szCs w:val="18"/>
              </w:rPr>
            </w:pPr>
            <w:ins w:id="3944" w:author="Milan Navrátil" w:date="2018-11-15T10:16:00Z">
              <w:r w:rsidRPr="00430426">
                <w:rPr>
                  <w:sz w:val="18"/>
                  <w:szCs w:val="18"/>
                </w:rPr>
                <w:t xml:space="preserve">Conference on Circuits, Systems, Communications and Computers, </w:t>
              </w:r>
            </w:ins>
          </w:p>
          <w:p w14:paraId="6E4B45E7" w14:textId="77777777" w:rsidR="00AF6FEA" w:rsidRPr="00430426" w:rsidRDefault="00AF6FEA" w:rsidP="00AF6FEA">
            <w:pPr>
              <w:rPr>
                <w:ins w:id="3945" w:author="Milan Navrátil" w:date="2018-11-15T10:16:00Z"/>
                <w:sz w:val="18"/>
                <w:szCs w:val="18"/>
              </w:rPr>
            </w:pPr>
            <w:ins w:id="3946" w:author="Milan Navrátil" w:date="2018-11-15T10:16:00Z">
              <w:r w:rsidRPr="00430426">
                <w:rPr>
                  <w:sz w:val="18"/>
                  <w:szCs w:val="18"/>
                </w:rPr>
                <w:t xml:space="preserve">In </w:t>
              </w:r>
              <w:r w:rsidRPr="00FD2A25">
                <w:rPr>
                  <w:i/>
                  <w:sz w:val="18"/>
                  <w:szCs w:val="18"/>
                  <w:rPrChange w:id="3947" w:author="Jiří Vojtěšek" w:date="2018-11-18T19:42:00Z">
                    <w:rPr>
                      <w:sz w:val="18"/>
                      <w:szCs w:val="18"/>
                    </w:rPr>
                  </w:rPrChange>
                </w:rPr>
                <w:t>MATEC Web Conf</w:t>
              </w:r>
              <w:r w:rsidRPr="00430426">
                <w:rPr>
                  <w:sz w:val="18"/>
                  <w:szCs w:val="18"/>
                </w:rPr>
                <w:t>., Volume 76, 2016, DOI http://dx.doi.org/10.1051/matecconf/20167602032</w:t>
              </w:r>
            </w:ins>
          </w:p>
          <w:p w14:paraId="58C590EC" w14:textId="5040006D" w:rsidR="00AF6FEA" w:rsidRPr="00FD2A25" w:rsidDel="004F7CCD" w:rsidRDefault="00AF6FEA" w:rsidP="00AF6FEA">
            <w:pPr>
              <w:rPr>
                <w:ins w:id="3948" w:author="Milan Navrátil" w:date="2018-11-15T10:16:00Z"/>
                <w:del w:id="3949" w:author="Jiří Vojtěšek" w:date="2018-11-18T19:38:00Z"/>
                <w:i/>
                <w:sz w:val="18"/>
                <w:szCs w:val="18"/>
                <w:rPrChange w:id="3950" w:author="Jiří Vojtěšek" w:date="2018-11-18T19:42:00Z">
                  <w:rPr>
                    <w:ins w:id="3951" w:author="Milan Navrátil" w:date="2018-11-15T10:16:00Z"/>
                    <w:del w:id="3952" w:author="Jiří Vojtěšek" w:date="2018-11-18T19:38:00Z"/>
                    <w:sz w:val="18"/>
                    <w:szCs w:val="18"/>
                  </w:rPr>
                </w:rPrChange>
              </w:rPr>
            </w:pPr>
            <w:ins w:id="3953" w:author="Milan Navrátil" w:date="2018-11-15T10:16:00Z">
              <w:r w:rsidRPr="00430426">
                <w:rPr>
                  <w:b/>
                  <w:sz w:val="18"/>
                  <w:szCs w:val="18"/>
                </w:rPr>
                <w:t>VASEK, Lubomír (50 %)</w:t>
              </w:r>
              <w:del w:id="3954" w:author="Jiří Vojtěšek" w:date="2018-11-18T19:40:00Z">
                <w:r w:rsidRPr="00430426" w:rsidDel="004F7CCD">
                  <w:rPr>
                    <w:b/>
                    <w:sz w:val="18"/>
                    <w:szCs w:val="18"/>
                  </w:rPr>
                  <w:delText>,</w:delText>
                </w:r>
              </w:del>
              <w:r w:rsidRPr="00430426">
                <w:rPr>
                  <w:sz w:val="18"/>
                  <w:szCs w:val="18"/>
                </w:rPr>
                <w:t xml:space="preserve"> </w:t>
              </w:r>
            </w:ins>
            <w:ins w:id="3955" w:author="Jiří Vojtěšek" w:date="2018-11-18T19:40:00Z">
              <w:r w:rsidR="004F7CCD">
                <w:rPr>
                  <w:sz w:val="18"/>
                  <w:szCs w:val="18"/>
                </w:rPr>
                <w:t xml:space="preserve">a V. </w:t>
              </w:r>
            </w:ins>
            <w:ins w:id="3956" w:author="Milan Navrátil" w:date="2018-11-15T10:16:00Z">
              <w:r w:rsidRPr="00430426">
                <w:rPr>
                  <w:sz w:val="18"/>
                  <w:szCs w:val="18"/>
                </w:rPr>
                <w:t>DOLINAY</w:t>
              </w:r>
              <w:del w:id="3957" w:author="Jiří Vojtěšek" w:date="2018-11-18T19:40:00Z">
                <w:r w:rsidRPr="00430426" w:rsidDel="004F7CCD">
                  <w:rPr>
                    <w:sz w:val="18"/>
                    <w:szCs w:val="18"/>
                  </w:rPr>
                  <w:delText>, Viliam</w:delText>
                </w:r>
              </w:del>
              <w:r w:rsidRPr="00430426">
                <w:rPr>
                  <w:sz w:val="18"/>
                  <w:szCs w:val="18"/>
                </w:rPr>
                <w:t xml:space="preserve">. Holonic Model of DHC for Energy Flow Optimization, In </w:t>
              </w:r>
              <w:r w:rsidRPr="00FD2A25">
                <w:rPr>
                  <w:i/>
                  <w:sz w:val="18"/>
                  <w:szCs w:val="18"/>
                  <w:rPrChange w:id="3958" w:author="Jiří Vojtěšek" w:date="2018-11-18T19:42:00Z">
                    <w:rPr>
                      <w:sz w:val="18"/>
                      <w:szCs w:val="18"/>
                    </w:rPr>
                  </w:rPrChange>
                </w:rPr>
                <w:t xml:space="preserve">Preprints, IFAC </w:t>
              </w:r>
            </w:ins>
          </w:p>
          <w:p w14:paraId="2E559E0E" w14:textId="79B288BA" w:rsidR="00AF6FEA" w:rsidRPr="00430426" w:rsidDel="004F7CCD" w:rsidRDefault="00AF6FEA" w:rsidP="00AF6FEA">
            <w:pPr>
              <w:rPr>
                <w:ins w:id="3959" w:author="Milan Navrátil" w:date="2018-11-15T10:16:00Z"/>
                <w:del w:id="3960" w:author="Jiří Vojtěšek" w:date="2018-11-18T19:38:00Z"/>
                <w:sz w:val="18"/>
                <w:szCs w:val="18"/>
              </w:rPr>
            </w:pPr>
            <w:ins w:id="3961" w:author="Milan Navrátil" w:date="2018-11-15T10:16:00Z">
              <w:r w:rsidRPr="00FD2A25">
                <w:rPr>
                  <w:i/>
                  <w:sz w:val="18"/>
                  <w:szCs w:val="18"/>
                  <w:rPrChange w:id="3962" w:author="Jiří Vojtěšek" w:date="2018-11-18T19:42:00Z">
                    <w:rPr>
                      <w:sz w:val="18"/>
                      <w:szCs w:val="18"/>
                    </w:rPr>
                  </w:rPrChange>
                </w:rPr>
                <w:t>and CIGRE/CIRED Workshop on Control of Transmission and Distribution Smart Grids</w:t>
              </w:r>
              <w:r w:rsidRPr="00430426">
                <w:rPr>
                  <w:sz w:val="18"/>
                  <w:szCs w:val="18"/>
                </w:rPr>
                <w:t xml:space="preserve">, October 11-13, 2016. </w:t>
              </w:r>
            </w:ins>
          </w:p>
          <w:p w14:paraId="259D3D47" w14:textId="77777777" w:rsidR="00AF6FEA" w:rsidRPr="00430426" w:rsidRDefault="00AF6FEA" w:rsidP="00AF6FEA">
            <w:pPr>
              <w:rPr>
                <w:ins w:id="3963" w:author="Milan Navrátil" w:date="2018-11-15T10:16:00Z"/>
                <w:sz w:val="18"/>
                <w:szCs w:val="18"/>
              </w:rPr>
            </w:pPr>
            <w:ins w:id="3964" w:author="Milan Navrátil" w:date="2018-11-15T10:16:00Z">
              <w:r w:rsidRPr="00430426">
                <w:rPr>
                  <w:sz w:val="18"/>
                  <w:szCs w:val="18"/>
                </w:rPr>
                <w:t>Prague, Czech Republic, pp: 413- 418.</w:t>
              </w:r>
            </w:ins>
          </w:p>
          <w:p w14:paraId="1C449D7E" w14:textId="58BB2C57" w:rsidR="00AF6FEA" w:rsidRPr="00430426" w:rsidDel="004F7CCD" w:rsidRDefault="00AF6FEA" w:rsidP="00AF6FEA">
            <w:pPr>
              <w:rPr>
                <w:ins w:id="3965" w:author="Milan Navrátil" w:date="2018-11-15T10:16:00Z"/>
                <w:del w:id="3966" w:author="Jiří Vojtěšek" w:date="2018-11-18T19:38:00Z"/>
                <w:sz w:val="18"/>
                <w:szCs w:val="18"/>
              </w:rPr>
            </w:pPr>
            <w:ins w:id="3967" w:author="Milan Navrátil" w:date="2018-11-15T10:16:00Z">
              <w:r w:rsidRPr="00430426">
                <w:rPr>
                  <w:b/>
                  <w:sz w:val="18"/>
                  <w:szCs w:val="18"/>
                </w:rPr>
                <w:t>VAŠEK, Lubomír (50 %)</w:t>
              </w:r>
              <w:del w:id="3968" w:author="Jiří Vojtěšek" w:date="2018-11-18T19:40:00Z">
                <w:r w:rsidRPr="00430426" w:rsidDel="004F7CCD">
                  <w:rPr>
                    <w:b/>
                    <w:sz w:val="18"/>
                    <w:szCs w:val="18"/>
                  </w:rPr>
                  <w:delText>,</w:delText>
                </w:r>
              </w:del>
              <w:r w:rsidRPr="00430426">
                <w:rPr>
                  <w:sz w:val="18"/>
                  <w:szCs w:val="18"/>
                </w:rPr>
                <w:t xml:space="preserve"> </w:t>
              </w:r>
            </w:ins>
            <w:ins w:id="3969" w:author="Jiří Vojtěšek" w:date="2018-11-18T19:40:00Z">
              <w:r w:rsidR="004F7CCD">
                <w:rPr>
                  <w:sz w:val="18"/>
                  <w:szCs w:val="18"/>
                </w:rPr>
                <w:t xml:space="preserve">a V. </w:t>
              </w:r>
            </w:ins>
            <w:ins w:id="3970" w:author="Milan Navrátil" w:date="2018-11-15T10:16:00Z">
              <w:r w:rsidRPr="00430426">
                <w:rPr>
                  <w:sz w:val="18"/>
                  <w:szCs w:val="18"/>
                </w:rPr>
                <w:t>DOLINAY</w:t>
              </w:r>
              <w:del w:id="3971" w:author="Jiří Vojtěšek" w:date="2018-11-18T19:40:00Z">
                <w:r w:rsidRPr="00430426" w:rsidDel="004F7CCD">
                  <w:rPr>
                    <w:sz w:val="18"/>
                    <w:szCs w:val="18"/>
                  </w:rPr>
                  <w:delText>, Viliam</w:delText>
                </w:r>
              </w:del>
              <w:r w:rsidRPr="00430426">
                <w:rPr>
                  <w:sz w:val="18"/>
                  <w:szCs w:val="18"/>
                </w:rPr>
                <w:t xml:space="preserve">. Steps towards modern trends in district heating. </w:t>
              </w:r>
            </w:ins>
          </w:p>
          <w:p w14:paraId="31AFE69E" w14:textId="0F5AB64E" w:rsidR="008550CB" w:rsidRPr="00430426" w:rsidDel="00933D09" w:rsidRDefault="00AF6FEA" w:rsidP="00AF6FEA">
            <w:pPr>
              <w:rPr>
                <w:del w:id="3972" w:author="Milan Navrátil" w:date="2018-11-14T13:37:00Z"/>
                <w:sz w:val="18"/>
                <w:szCs w:val="18"/>
              </w:rPr>
            </w:pPr>
            <w:ins w:id="3973" w:author="Milan Navrátil" w:date="2018-11-15T10:16:00Z">
              <w:r w:rsidRPr="00430426">
                <w:rPr>
                  <w:sz w:val="18"/>
                  <w:szCs w:val="18"/>
                </w:rPr>
                <w:t xml:space="preserve">In </w:t>
              </w:r>
              <w:r w:rsidRPr="004F7CCD">
                <w:rPr>
                  <w:i/>
                  <w:sz w:val="18"/>
                  <w:szCs w:val="18"/>
                  <w:rPrChange w:id="3974" w:author="Jiří Vojtěšek" w:date="2018-11-18T19:40:00Z">
                    <w:rPr>
                      <w:sz w:val="18"/>
                      <w:szCs w:val="18"/>
                    </w:rPr>
                  </w:rPrChange>
                </w:rPr>
                <w:t>MATEC Web of Conferences</w:t>
              </w:r>
              <w:r w:rsidRPr="00430426">
                <w:rPr>
                  <w:sz w:val="18"/>
                  <w:szCs w:val="18"/>
                </w:rPr>
                <w:t>. Les Ulis</w:t>
              </w:r>
              <w:del w:id="3975" w:author="Jiří Vojtěšek" w:date="2018-11-18T19:42:00Z">
                <w:r w:rsidRPr="00430426" w:rsidDel="00950F77">
                  <w:rPr>
                    <w:sz w:val="18"/>
                    <w:szCs w:val="18"/>
                  </w:rPr>
                  <w:delText xml:space="preserve"> </w:delText>
                </w:r>
              </w:del>
              <w:r w:rsidRPr="00430426">
                <w:rPr>
                  <w:sz w:val="18"/>
                  <w:szCs w:val="18"/>
                </w:rPr>
                <w:t>: EDP Sciences, 2017, s. nestrankovano. ISSN 2261-236X</w:t>
              </w:r>
            </w:ins>
            <w:del w:id="3976" w:author="Milan Navrátil" w:date="2018-11-14T13:37:00Z">
              <w:r w:rsidR="008550CB" w:rsidRPr="00430426" w:rsidDel="00933D09">
                <w:rPr>
                  <w:b/>
                  <w:sz w:val="18"/>
                  <w:szCs w:val="18"/>
                </w:rPr>
                <w:delText>VAŠEK, Lubomír (90 %),</w:delText>
              </w:r>
              <w:r w:rsidR="008550CB" w:rsidRPr="00430426" w:rsidDel="00933D09">
                <w:rPr>
                  <w:sz w:val="18"/>
                  <w:szCs w:val="18"/>
                </w:rPr>
                <w:delText xml:space="preserve"> HLAVÁČEK Marek. Information System for Tool Management in Manufacturing Systems. </w:delText>
              </w:r>
            </w:del>
          </w:p>
          <w:p w14:paraId="442EFD43" w14:textId="29C20376" w:rsidR="008550CB" w:rsidRPr="00430426" w:rsidDel="00933D09" w:rsidRDefault="008550CB" w:rsidP="005B0900">
            <w:pPr>
              <w:rPr>
                <w:del w:id="3977" w:author="Milan Navrátil" w:date="2018-11-14T13:37:00Z"/>
                <w:sz w:val="18"/>
                <w:szCs w:val="18"/>
              </w:rPr>
            </w:pPr>
            <w:del w:id="3978" w:author="Milan Navrátil" w:date="2018-11-14T13:37:00Z">
              <w:r w:rsidRPr="00430426" w:rsidDel="00933D09">
                <w:rPr>
                  <w:sz w:val="18"/>
                  <w:szCs w:val="18"/>
                </w:rPr>
                <w:delText>MM Science Journal, Special Issue Matar 2012, ISSN 1803-1269.</w:delText>
              </w:r>
            </w:del>
          </w:p>
          <w:p w14:paraId="59B6C037" w14:textId="3DA7AF32" w:rsidR="008550CB" w:rsidRPr="00430426" w:rsidDel="00933D09" w:rsidRDefault="008550CB" w:rsidP="005B0900">
            <w:pPr>
              <w:rPr>
                <w:del w:id="3979" w:author="Milan Navrátil" w:date="2018-11-14T13:37:00Z"/>
                <w:sz w:val="18"/>
                <w:szCs w:val="18"/>
              </w:rPr>
            </w:pPr>
            <w:del w:id="3980" w:author="Milan Navrátil" w:date="2018-11-14T13:37:00Z">
              <w:r w:rsidRPr="00430426" w:rsidDel="00933D09">
                <w:rPr>
                  <w:b/>
                  <w:sz w:val="18"/>
                  <w:szCs w:val="18"/>
                </w:rPr>
                <w:delText>VAŠEK, Lubomír (50 %),</w:delText>
              </w:r>
              <w:r w:rsidRPr="00430426" w:rsidDel="00933D09">
                <w:rPr>
                  <w:sz w:val="18"/>
                  <w:szCs w:val="18"/>
                </w:rPr>
                <w:delText xml:space="preserve"> DOLINAY, Viliam. Simulation Model of the Municipal Heat Distribution Systems. </w:delText>
              </w:r>
            </w:del>
          </w:p>
          <w:p w14:paraId="52F8E5C1" w14:textId="64F8F39E" w:rsidR="008550CB" w:rsidRPr="00430426" w:rsidDel="00933D09" w:rsidRDefault="008550CB" w:rsidP="005B0900">
            <w:pPr>
              <w:rPr>
                <w:del w:id="3981" w:author="Milan Navrátil" w:date="2018-11-14T13:37:00Z"/>
                <w:sz w:val="18"/>
                <w:szCs w:val="18"/>
              </w:rPr>
            </w:pPr>
            <w:del w:id="3982" w:author="Milan Navrátil" w:date="2018-11-14T13:37:00Z">
              <w:r w:rsidRPr="00430426" w:rsidDel="00933D09">
                <w:rPr>
                  <w:sz w:val="18"/>
                  <w:szCs w:val="18"/>
                </w:rPr>
                <w:delText xml:space="preserve">In 27th European Conference on Modelling and Simulation. Alesund : ECMS, 2013, s. 453-458. </w:delText>
              </w:r>
            </w:del>
          </w:p>
          <w:p w14:paraId="31930CE8" w14:textId="3DA6E82A" w:rsidR="008550CB" w:rsidRPr="00430426" w:rsidDel="00933D09" w:rsidRDefault="008550CB" w:rsidP="005B0900">
            <w:pPr>
              <w:rPr>
                <w:del w:id="3983" w:author="Milan Navrátil" w:date="2018-11-14T13:37:00Z"/>
                <w:sz w:val="18"/>
                <w:szCs w:val="18"/>
              </w:rPr>
            </w:pPr>
            <w:del w:id="3984" w:author="Milan Navrátil" w:date="2018-11-14T13:37:00Z">
              <w:r w:rsidRPr="00430426" w:rsidDel="00933D09">
                <w:rPr>
                  <w:sz w:val="18"/>
                  <w:szCs w:val="18"/>
                </w:rPr>
                <w:delText>ISBN 978-0-9564944-6-7.</w:delText>
              </w:r>
            </w:del>
          </w:p>
          <w:p w14:paraId="7162FA6B" w14:textId="23D2BC8F" w:rsidR="008550CB" w:rsidRPr="00430426" w:rsidDel="00933D09" w:rsidRDefault="008550CB" w:rsidP="005B0900">
            <w:pPr>
              <w:rPr>
                <w:del w:id="3985" w:author="Milan Navrátil" w:date="2018-11-14T13:37:00Z"/>
                <w:sz w:val="18"/>
                <w:szCs w:val="18"/>
              </w:rPr>
            </w:pPr>
            <w:del w:id="3986" w:author="Milan Navrátil" w:date="2018-11-14T13:37:00Z">
              <w:r w:rsidRPr="00430426" w:rsidDel="00933D09">
                <w:rPr>
                  <w:b/>
                  <w:sz w:val="18"/>
                  <w:szCs w:val="18"/>
                </w:rPr>
                <w:delText>VAŠEK, Lubomír (45 %);</w:delText>
              </w:r>
              <w:r w:rsidRPr="00430426" w:rsidDel="00933D09">
                <w:rPr>
                  <w:sz w:val="18"/>
                  <w:szCs w:val="18"/>
                </w:rPr>
                <w:delText xml:space="preserve"> DOLINAY, Viliam; SYSALA Tomáš. Holonic concept in the heat production </w:delText>
              </w:r>
            </w:del>
          </w:p>
          <w:p w14:paraId="7D2DC86A" w14:textId="66986D16" w:rsidR="008550CB" w:rsidRPr="00430426" w:rsidDel="00933D09" w:rsidRDefault="008550CB" w:rsidP="005B0900">
            <w:pPr>
              <w:rPr>
                <w:del w:id="3987" w:author="Milan Navrátil" w:date="2018-11-14T13:37:00Z"/>
                <w:sz w:val="18"/>
                <w:szCs w:val="18"/>
              </w:rPr>
            </w:pPr>
            <w:del w:id="3988" w:author="Milan Navrátil" w:date="2018-11-14T13:37:00Z">
              <w:r w:rsidRPr="00430426" w:rsidDel="00933D09">
                <w:rPr>
                  <w:sz w:val="18"/>
                  <w:szCs w:val="18"/>
                </w:rPr>
                <w:delText xml:space="preserve">and distribution control systems. In Latest Trends on Systems. Volume II. Rhodes : Europment, 2014, s. 474-477. </w:delText>
              </w:r>
            </w:del>
          </w:p>
          <w:p w14:paraId="606E79ED" w14:textId="009DD0DB" w:rsidR="008550CB" w:rsidRPr="00430426" w:rsidDel="00933D09" w:rsidRDefault="008550CB" w:rsidP="005B0900">
            <w:pPr>
              <w:rPr>
                <w:del w:id="3989" w:author="Milan Navrátil" w:date="2018-11-14T13:37:00Z"/>
                <w:sz w:val="18"/>
                <w:szCs w:val="18"/>
              </w:rPr>
            </w:pPr>
            <w:del w:id="3990" w:author="Milan Navrátil" w:date="2018-11-14T13:37:00Z">
              <w:r w:rsidRPr="00430426" w:rsidDel="00933D09">
                <w:rPr>
                  <w:sz w:val="18"/>
                  <w:szCs w:val="18"/>
                </w:rPr>
                <w:delText>ISSN 1790-5117. ISBN 978-1-61804-244-6.</w:delText>
              </w:r>
            </w:del>
          </w:p>
          <w:p w14:paraId="094856D6" w14:textId="0E2F6FFC" w:rsidR="008550CB" w:rsidRPr="00430426" w:rsidDel="00AF6FEA" w:rsidRDefault="008550CB" w:rsidP="005B0900">
            <w:pPr>
              <w:rPr>
                <w:del w:id="3991" w:author="Milan Navrátil" w:date="2018-11-15T10:16:00Z"/>
                <w:sz w:val="18"/>
                <w:szCs w:val="18"/>
              </w:rPr>
            </w:pPr>
            <w:del w:id="3992" w:author="Milan Navrátil" w:date="2018-11-15T10:16:00Z">
              <w:r w:rsidRPr="00430426" w:rsidDel="00AF6FEA">
                <w:rPr>
                  <w:b/>
                  <w:sz w:val="18"/>
                  <w:szCs w:val="18"/>
                </w:rPr>
                <w:delText>VAŠEK, Lubomír (45 %);</w:delText>
              </w:r>
              <w:r w:rsidRPr="00430426" w:rsidDel="00AF6FEA">
                <w:rPr>
                  <w:sz w:val="18"/>
                  <w:szCs w:val="18"/>
                </w:rPr>
                <w:delText xml:space="preserve"> DOLINAY, Viliam; VAŠEK, Vladimír. Simulation Model of a Smart Grid with </w:delText>
              </w:r>
            </w:del>
          </w:p>
          <w:p w14:paraId="37380C23" w14:textId="73D952DD" w:rsidR="008550CB" w:rsidRPr="00430426" w:rsidDel="00AF6FEA" w:rsidRDefault="008550CB" w:rsidP="005B0900">
            <w:pPr>
              <w:rPr>
                <w:del w:id="3993" w:author="Milan Navrátil" w:date="2018-11-15T10:16:00Z"/>
                <w:sz w:val="18"/>
                <w:szCs w:val="18"/>
              </w:rPr>
            </w:pPr>
            <w:del w:id="3994" w:author="Milan Navrátil" w:date="2018-11-15T10:16:00Z">
              <w:r w:rsidRPr="00430426" w:rsidDel="00AF6FEA">
                <w:rPr>
                  <w:sz w:val="18"/>
                  <w:szCs w:val="18"/>
                </w:rPr>
                <w:delText xml:space="preserve">an Integrated Large Heat Source. In Preprints of IFAC 2014. Bologna : IFAC, 2014, s. 4565-4570. </w:delText>
              </w:r>
            </w:del>
          </w:p>
          <w:p w14:paraId="7C365D9F" w14:textId="6993C8BD" w:rsidR="008550CB" w:rsidRPr="00430426" w:rsidDel="00AF6FEA" w:rsidRDefault="008550CB" w:rsidP="005B0900">
            <w:pPr>
              <w:rPr>
                <w:del w:id="3995" w:author="Milan Navrátil" w:date="2018-11-15T10:16:00Z"/>
                <w:sz w:val="18"/>
                <w:szCs w:val="18"/>
              </w:rPr>
            </w:pPr>
            <w:del w:id="3996" w:author="Milan Navrátil" w:date="2018-11-15T10:16:00Z">
              <w:r w:rsidRPr="00430426" w:rsidDel="00AF6FEA">
                <w:rPr>
                  <w:sz w:val="18"/>
                  <w:szCs w:val="18"/>
                </w:rPr>
                <w:delText>ISSN 1474-6670. ISBN 978-3-902661-93-7.</w:delText>
              </w:r>
            </w:del>
          </w:p>
          <w:p w14:paraId="4CB2A4D5" w14:textId="08873B52" w:rsidR="008550CB" w:rsidRPr="00430426" w:rsidDel="00AF6FEA" w:rsidRDefault="008550CB" w:rsidP="005B0900">
            <w:pPr>
              <w:rPr>
                <w:del w:id="3997" w:author="Milan Navrátil" w:date="2018-11-15T10:16:00Z"/>
                <w:sz w:val="18"/>
                <w:szCs w:val="18"/>
              </w:rPr>
            </w:pPr>
            <w:del w:id="3998" w:author="Milan Navrátil" w:date="2018-11-15T10:16:00Z">
              <w:r w:rsidRPr="00430426" w:rsidDel="00AF6FEA">
                <w:rPr>
                  <w:b/>
                  <w:sz w:val="18"/>
                  <w:szCs w:val="18"/>
                </w:rPr>
                <w:delText>VAŠEK, Lubomír (33 %);</w:delText>
              </w:r>
              <w:r w:rsidRPr="00430426" w:rsidDel="00AF6FEA">
                <w:rPr>
                  <w:sz w:val="18"/>
                  <w:szCs w:val="18"/>
                </w:rPr>
                <w:delText xml:space="preserve"> BLECHA, Petr; BLECHA, Radim. Software tool for the automated risk </w:delText>
              </w:r>
            </w:del>
          </w:p>
          <w:p w14:paraId="7C6A53D2" w14:textId="37D9AE57" w:rsidR="008550CB" w:rsidRPr="00430426" w:rsidDel="00AF6FEA" w:rsidRDefault="008550CB" w:rsidP="005B0900">
            <w:pPr>
              <w:rPr>
                <w:del w:id="3999" w:author="Milan Navrátil" w:date="2018-11-15T10:16:00Z"/>
                <w:sz w:val="18"/>
                <w:szCs w:val="18"/>
              </w:rPr>
            </w:pPr>
            <w:del w:id="4000" w:author="Milan Navrátil" w:date="2018-11-15T10:16:00Z">
              <w:r w:rsidRPr="00430426" w:rsidDel="00AF6FEA">
                <w:rPr>
                  <w:sz w:val="18"/>
                  <w:szCs w:val="18"/>
                </w:rPr>
                <w:delText xml:space="preserve">analysis of machinery. International Journal of Engineering Research in Africa, 2015, roč. 2015, č. 8, s. 215-222. </w:delText>
              </w:r>
            </w:del>
          </w:p>
          <w:p w14:paraId="161E9454" w14:textId="2AAE5213" w:rsidR="008550CB" w:rsidRPr="00430426" w:rsidDel="00AF6FEA" w:rsidRDefault="008550CB" w:rsidP="005B0900">
            <w:pPr>
              <w:rPr>
                <w:del w:id="4001" w:author="Milan Navrátil" w:date="2018-11-15T10:16:00Z"/>
                <w:sz w:val="18"/>
                <w:szCs w:val="18"/>
              </w:rPr>
            </w:pPr>
            <w:del w:id="4002" w:author="Milan Navrátil" w:date="2018-11-15T10:16:00Z">
              <w:r w:rsidRPr="00430426" w:rsidDel="00AF6FEA">
                <w:rPr>
                  <w:sz w:val="18"/>
                  <w:szCs w:val="18"/>
                </w:rPr>
                <w:delText>ISSN 1663-3571</w:delText>
              </w:r>
            </w:del>
          </w:p>
          <w:p w14:paraId="2E2D29DE" w14:textId="24968D31" w:rsidR="008550CB" w:rsidRPr="00430426" w:rsidDel="00AF6FEA" w:rsidRDefault="008550CB" w:rsidP="005B0900">
            <w:pPr>
              <w:rPr>
                <w:del w:id="4003" w:author="Milan Navrátil" w:date="2018-11-15T10:16:00Z"/>
                <w:sz w:val="18"/>
                <w:szCs w:val="18"/>
              </w:rPr>
            </w:pPr>
            <w:del w:id="4004" w:author="Milan Navrátil" w:date="2018-11-15T10:16:00Z">
              <w:r w:rsidRPr="00430426" w:rsidDel="00AF6FEA">
                <w:rPr>
                  <w:b/>
                  <w:sz w:val="18"/>
                  <w:szCs w:val="18"/>
                </w:rPr>
                <w:delText>VASEK, Lubomír (50 %),</w:delText>
              </w:r>
              <w:r w:rsidRPr="00430426" w:rsidDel="00AF6FEA">
                <w:rPr>
                  <w:sz w:val="18"/>
                  <w:szCs w:val="18"/>
                </w:rPr>
                <w:delText xml:space="preserve"> DOLINAY, Viliam. Prosumers strategy for DHC energy flow optimization, 20th International </w:delText>
              </w:r>
            </w:del>
          </w:p>
          <w:p w14:paraId="15ABEAD7" w14:textId="022BFCFB" w:rsidR="008550CB" w:rsidRPr="00430426" w:rsidDel="00AF6FEA" w:rsidRDefault="008550CB" w:rsidP="005B0900">
            <w:pPr>
              <w:rPr>
                <w:del w:id="4005" w:author="Milan Navrátil" w:date="2018-11-15T10:16:00Z"/>
                <w:sz w:val="18"/>
                <w:szCs w:val="18"/>
              </w:rPr>
            </w:pPr>
            <w:del w:id="4006" w:author="Milan Navrátil" w:date="2018-11-15T10:16:00Z">
              <w:r w:rsidRPr="00430426" w:rsidDel="00AF6FEA">
                <w:rPr>
                  <w:sz w:val="18"/>
                  <w:szCs w:val="18"/>
                </w:rPr>
                <w:delText xml:space="preserve">Conference on Circuits, Systems, Communications and Computers, </w:delText>
              </w:r>
            </w:del>
          </w:p>
          <w:p w14:paraId="7F5CEEA0" w14:textId="2615CEBE" w:rsidR="008550CB" w:rsidRPr="00430426" w:rsidDel="00AF6FEA" w:rsidRDefault="008550CB" w:rsidP="005B0900">
            <w:pPr>
              <w:rPr>
                <w:del w:id="4007" w:author="Milan Navrátil" w:date="2018-11-15T10:16:00Z"/>
                <w:sz w:val="18"/>
                <w:szCs w:val="18"/>
              </w:rPr>
            </w:pPr>
            <w:del w:id="4008" w:author="Milan Navrátil" w:date="2018-11-15T10:16:00Z">
              <w:r w:rsidRPr="00430426" w:rsidDel="00AF6FEA">
                <w:rPr>
                  <w:sz w:val="18"/>
                  <w:szCs w:val="18"/>
                </w:rPr>
                <w:delText>In MATEC Web Conf., Volume 76, 2016, DOI http://dx.doi.org/10.1051/matecconf/20167602032</w:delText>
              </w:r>
            </w:del>
          </w:p>
          <w:p w14:paraId="2B3B7CFE" w14:textId="28178C3B" w:rsidR="008550CB" w:rsidRPr="00430426" w:rsidDel="00AF6FEA" w:rsidRDefault="008550CB" w:rsidP="005B0900">
            <w:pPr>
              <w:rPr>
                <w:del w:id="4009" w:author="Milan Navrátil" w:date="2018-11-15T10:16:00Z"/>
                <w:sz w:val="18"/>
                <w:szCs w:val="18"/>
              </w:rPr>
            </w:pPr>
            <w:del w:id="4010" w:author="Milan Navrátil" w:date="2018-11-15T10:16:00Z">
              <w:r w:rsidRPr="00430426" w:rsidDel="00AF6FEA">
                <w:rPr>
                  <w:b/>
                  <w:sz w:val="18"/>
                  <w:szCs w:val="18"/>
                </w:rPr>
                <w:delText>VASEK, Lubomír (50 %),</w:delText>
              </w:r>
              <w:r w:rsidRPr="00430426" w:rsidDel="00AF6FEA">
                <w:rPr>
                  <w:sz w:val="18"/>
                  <w:szCs w:val="18"/>
                </w:rPr>
                <w:delText xml:space="preserve"> DOLINAY, Viliam. Holonic Model of DHC for Energy Flow Optimization, In Preprints, IFAC </w:delText>
              </w:r>
            </w:del>
          </w:p>
          <w:p w14:paraId="2436E255" w14:textId="79E11611" w:rsidR="008550CB" w:rsidRPr="00430426" w:rsidDel="00AF6FEA" w:rsidRDefault="008550CB" w:rsidP="005B0900">
            <w:pPr>
              <w:rPr>
                <w:del w:id="4011" w:author="Milan Navrátil" w:date="2018-11-15T10:16:00Z"/>
                <w:sz w:val="18"/>
                <w:szCs w:val="18"/>
              </w:rPr>
            </w:pPr>
            <w:del w:id="4012" w:author="Milan Navrátil" w:date="2018-11-15T10:16:00Z">
              <w:r w:rsidRPr="00430426" w:rsidDel="00AF6FEA">
                <w:rPr>
                  <w:sz w:val="18"/>
                  <w:szCs w:val="18"/>
                </w:rPr>
                <w:delText xml:space="preserve">and CIGRE/CIRED Workshop on Control of Transmission and Distribution Smart Grids, October 11-13, 2016. </w:delText>
              </w:r>
            </w:del>
          </w:p>
          <w:p w14:paraId="6895AA59" w14:textId="0525D826" w:rsidR="008550CB" w:rsidRPr="00430426" w:rsidDel="00AF6FEA" w:rsidRDefault="008550CB" w:rsidP="005B0900">
            <w:pPr>
              <w:rPr>
                <w:del w:id="4013" w:author="Milan Navrátil" w:date="2018-11-15T10:16:00Z"/>
                <w:sz w:val="18"/>
                <w:szCs w:val="18"/>
              </w:rPr>
            </w:pPr>
            <w:del w:id="4014" w:author="Milan Navrátil" w:date="2018-11-15T10:16:00Z">
              <w:r w:rsidRPr="00430426" w:rsidDel="00AF6FEA">
                <w:rPr>
                  <w:sz w:val="18"/>
                  <w:szCs w:val="18"/>
                </w:rPr>
                <w:delText>Prague, Czech Republic, pp: 413- 418.</w:delText>
              </w:r>
            </w:del>
          </w:p>
          <w:p w14:paraId="50B4FF82" w14:textId="3A5F41D3" w:rsidR="008550CB" w:rsidRPr="00430426" w:rsidDel="00AF6FEA" w:rsidRDefault="008550CB" w:rsidP="005B0900">
            <w:pPr>
              <w:rPr>
                <w:del w:id="4015" w:author="Milan Navrátil" w:date="2018-11-15T10:16:00Z"/>
                <w:sz w:val="18"/>
                <w:szCs w:val="18"/>
              </w:rPr>
            </w:pPr>
            <w:del w:id="4016" w:author="Milan Navrátil" w:date="2018-11-15T10:16:00Z">
              <w:r w:rsidRPr="00430426" w:rsidDel="00AF6FEA">
                <w:rPr>
                  <w:b/>
                  <w:sz w:val="18"/>
                  <w:szCs w:val="18"/>
                </w:rPr>
                <w:delText>VAŠEK, Lubomír (50 %),</w:delText>
              </w:r>
              <w:r w:rsidRPr="00430426" w:rsidDel="00AF6FEA">
                <w:rPr>
                  <w:sz w:val="18"/>
                  <w:szCs w:val="18"/>
                </w:rPr>
                <w:delText xml:space="preserve"> DOLINAY, Viliam. Steps towards modern trends in district heating. </w:delText>
              </w:r>
            </w:del>
          </w:p>
          <w:p w14:paraId="4ABAFCA3" w14:textId="736CFE43" w:rsidR="008550CB" w:rsidRPr="003B5737" w:rsidRDefault="008550CB" w:rsidP="005B0900">
            <w:del w:id="4017" w:author="Milan Navrátil" w:date="2018-11-15T10:16:00Z">
              <w:r w:rsidRPr="00430426" w:rsidDel="00AF6FEA">
                <w:rPr>
                  <w:sz w:val="18"/>
                  <w:szCs w:val="18"/>
                </w:rPr>
                <w:delText>In MATEC Web of Conferences. Les Ulis : EDP Sciences, 2017, s. nestrankovano. ISSN 2261-236X</w:delText>
              </w:r>
            </w:del>
          </w:p>
        </w:tc>
      </w:tr>
      <w:tr w:rsidR="008550CB" w14:paraId="68D3784D" w14:textId="77777777" w:rsidTr="005B0900">
        <w:trPr>
          <w:trHeight w:val="218"/>
        </w:trPr>
        <w:tc>
          <w:tcPr>
            <w:tcW w:w="9859" w:type="dxa"/>
            <w:gridSpan w:val="11"/>
            <w:shd w:val="clear" w:color="auto" w:fill="F7CAAC"/>
          </w:tcPr>
          <w:p w14:paraId="3C3C1A8D" w14:textId="77777777" w:rsidR="008550CB" w:rsidRDefault="008550CB" w:rsidP="005B0900">
            <w:pPr>
              <w:rPr>
                <w:b/>
              </w:rPr>
            </w:pPr>
            <w:r>
              <w:rPr>
                <w:b/>
              </w:rPr>
              <w:t>Působení v zahraničí</w:t>
            </w:r>
          </w:p>
        </w:tc>
      </w:tr>
      <w:tr w:rsidR="008550CB" w14:paraId="60DAD7C2" w14:textId="77777777" w:rsidTr="005B0900">
        <w:trPr>
          <w:trHeight w:val="328"/>
        </w:trPr>
        <w:tc>
          <w:tcPr>
            <w:tcW w:w="9859" w:type="dxa"/>
            <w:gridSpan w:val="11"/>
          </w:tcPr>
          <w:p w14:paraId="13BB1417" w14:textId="77777777" w:rsidR="008550CB" w:rsidRDefault="008550CB" w:rsidP="005B0900">
            <w:pPr>
              <w:spacing w:before="100" w:beforeAutospacing="1" w:after="100" w:afterAutospacing="1"/>
              <w:contextualSpacing/>
            </w:pPr>
            <w:r w:rsidRPr="001E4509">
              <w:t>1975, Polytechnický institut Kijev, SSSR, výzkumný pracovník – 1 měsíc</w:t>
            </w:r>
          </w:p>
          <w:p w14:paraId="0AFE8256" w14:textId="77777777" w:rsidR="008550CB" w:rsidRPr="00492047" w:rsidRDefault="008550CB" w:rsidP="005B0900">
            <w:pPr>
              <w:spacing w:before="100" w:beforeAutospacing="1" w:after="100" w:afterAutospacing="1"/>
              <w:rPr>
                <w:sz w:val="24"/>
                <w:szCs w:val="24"/>
              </w:rPr>
            </w:pPr>
            <w:r w:rsidRPr="001E4509">
              <w:t>1984, 1985, 1993-1994 Technická universita v Tampere, Finsko, výzkumný pracovník – cca 50 měsíců</w:t>
            </w:r>
          </w:p>
        </w:tc>
      </w:tr>
      <w:tr w:rsidR="008550CB" w14:paraId="63D2E08D" w14:textId="77777777" w:rsidTr="005B0900">
        <w:trPr>
          <w:cantSplit/>
          <w:trHeight w:val="470"/>
        </w:trPr>
        <w:tc>
          <w:tcPr>
            <w:tcW w:w="2518" w:type="dxa"/>
            <w:shd w:val="clear" w:color="auto" w:fill="F7CAAC"/>
          </w:tcPr>
          <w:p w14:paraId="4694285C" w14:textId="77777777" w:rsidR="008550CB" w:rsidRDefault="008550CB" w:rsidP="005B0900">
            <w:pPr>
              <w:rPr>
                <w:b/>
              </w:rPr>
            </w:pPr>
            <w:r>
              <w:rPr>
                <w:b/>
              </w:rPr>
              <w:t xml:space="preserve">Podpis </w:t>
            </w:r>
          </w:p>
        </w:tc>
        <w:tc>
          <w:tcPr>
            <w:tcW w:w="4536" w:type="dxa"/>
            <w:gridSpan w:val="5"/>
          </w:tcPr>
          <w:p w14:paraId="3CDD2711" w14:textId="77777777" w:rsidR="008550CB" w:rsidRDefault="008550CB" w:rsidP="005B0900"/>
        </w:tc>
        <w:tc>
          <w:tcPr>
            <w:tcW w:w="786" w:type="dxa"/>
            <w:gridSpan w:val="2"/>
            <w:shd w:val="clear" w:color="auto" w:fill="F7CAAC"/>
          </w:tcPr>
          <w:p w14:paraId="0B308242" w14:textId="77777777" w:rsidR="008550CB" w:rsidRDefault="008550CB" w:rsidP="005B0900">
            <w:r>
              <w:rPr>
                <w:b/>
              </w:rPr>
              <w:t>datum</w:t>
            </w:r>
          </w:p>
        </w:tc>
        <w:tc>
          <w:tcPr>
            <w:tcW w:w="2019" w:type="dxa"/>
            <w:gridSpan w:val="3"/>
          </w:tcPr>
          <w:p w14:paraId="5F01D19A" w14:textId="77777777" w:rsidR="008550CB" w:rsidRDefault="008550CB" w:rsidP="005B0900">
            <w:r>
              <w:t>28. 8. 2018</w:t>
            </w:r>
          </w:p>
        </w:tc>
      </w:tr>
      <w:tr w:rsidR="008550CB" w14:paraId="360D9346" w14:textId="77777777" w:rsidTr="005B0900">
        <w:tc>
          <w:tcPr>
            <w:tcW w:w="9859" w:type="dxa"/>
            <w:gridSpan w:val="11"/>
            <w:tcBorders>
              <w:bottom w:val="double" w:sz="4" w:space="0" w:color="auto"/>
            </w:tcBorders>
            <w:shd w:val="clear" w:color="auto" w:fill="BDD6EE"/>
          </w:tcPr>
          <w:p w14:paraId="2BFD78BC" w14:textId="7EEB6DB7" w:rsidR="008550CB" w:rsidRDefault="008550CB" w:rsidP="005B0900">
            <w:pPr>
              <w:tabs>
                <w:tab w:val="right" w:pos="9458"/>
              </w:tabs>
              <w:rPr>
                <w:b/>
                <w:sz w:val="28"/>
              </w:rPr>
            </w:pPr>
            <w:r>
              <w:rPr>
                <w:b/>
                <w:sz w:val="28"/>
              </w:rPr>
              <w:t>C-I – Personální zabezpečení</w:t>
            </w:r>
            <w:r>
              <w:rPr>
                <w:b/>
                <w:sz w:val="28"/>
              </w:rPr>
              <w:tab/>
            </w:r>
            <w:r w:rsidRPr="00E14028">
              <w:rPr>
                <w:rStyle w:val="Odkazintenzivn"/>
              </w:rPr>
              <w:fldChar w:fldCharType="begin"/>
            </w:r>
            <w:r w:rsidRPr="00E14028">
              <w:rPr>
                <w:rStyle w:val="Odkazintenzivn"/>
              </w:rPr>
              <w:instrText xml:space="preserve"> REF AabecedniSeznam \h  \* MERGEFORMAT </w:instrText>
            </w:r>
            <w:r w:rsidRPr="00E14028">
              <w:rPr>
                <w:rStyle w:val="Odkazintenzivn"/>
              </w:rPr>
            </w:r>
            <w:r w:rsidRPr="00E14028">
              <w:rPr>
                <w:rStyle w:val="Odkazintenzivn"/>
              </w:rPr>
              <w:fldChar w:fldCharType="separate"/>
            </w:r>
            <w:r w:rsidR="00FB06C4" w:rsidRPr="00FB06C4">
              <w:rPr>
                <w:rStyle w:val="Odkazintenzivn"/>
              </w:rPr>
              <w:t>Abecední seznam</w:t>
            </w:r>
            <w:r w:rsidRPr="00E14028">
              <w:rPr>
                <w:rStyle w:val="Odkazintenzivn"/>
              </w:rPr>
              <w:fldChar w:fldCharType="end"/>
            </w:r>
          </w:p>
        </w:tc>
      </w:tr>
      <w:tr w:rsidR="008550CB" w14:paraId="249C3CE2" w14:textId="77777777" w:rsidTr="005B0900">
        <w:tc>
          <w:tcPr>
            <w:tcW w:w="2518" w:type="dxa"/>
            <w:tcBorders>
              <w:top w:val="double" w:sz="4" w:space="0" w:color="auto"/>
            </w:tcBorders>
            <w:shd w:val="clear" w:color="auto" w:fill="F7CAAC"/>
          </w:tcPr>
          <w:p w14:paraId="41D7A924" w14:textId="77777777" w:rsidR="008550CB" w:rsidRDefault="008550CB" w:rsidP="005B0900">
            <w:pPr>
              <w:rPr>
                <w:b/>
              </w:rPr>
            </w:pPr>
            <w:r>
              <w:rPr>
                <w:b/>
              </w:rPr>
              <w:lastRenderedPageBreak/>
              <w:t>Vysoká škola</w:t>
            </w:r>
          </w:p>
        </w:tc>
        <w:tc>
          <w:tcPr>
            <w:tcW w:w="7341" w:type="dxa"/>
            <w:gridSpan w:val="10"/>
          </w:tcPr>
          <w:p w14:paraId="09809336" w14:textId="77777777" w:rsidR="008550CB" w:rsidRDefault="008550CB" w:rsidP="005B0900">
            <w:r>
              <w:t>Univerzita Tomáše Bati ve Zlíně</w:t>
            </w:r>
          </w:p>
        </w:tc>
      </w:tr>
      <w:tr w:rsidR="008550CB" w14:paraId="59121344" w14:textId="77777777" w:rsidTr="005B0900">
        <w:tc>
          <w:tcPr>
            <w:tcW w:w="2518" w:type="dxa"/>
            <w:shd w:val="clear" w:color="auto" w:fill="F7CAAC"/>
          </w:tcPr>
          <w:p w14:paraId="18D881C5" w14:textId="77777777" w:rsidR="008550CB" w:rsidRDefault="008550CB" w:rsidP="005B0900">
            <w:pPr>
              <w:rPr>
                <w:b/>
              </w:rPr>
            </w:pPr>
            <w:r>
              <w:rPr>
                <w:b/>
              </w:rPr>
              <w:t>Součást vysoké školy</w:t>
            </w:r>
          </w:p>
        </w:tc>
        <w:tc>
          <w:tcPr>
            <w:tcW w:w="7341" w:type="dxa"/>
            <w:gridSpan w:val="10"/>
          </w:tcPr>
          <w:p w14:paraId="44F729F9" w14:textId="77777777" w:rsidR="008550CB" w:rsidRDefault="008550CB" w:rsidP="005B0900">
            <w:r>
              <w:t>Fakulta aplikované informatiky</w:t>
            </w:r>
          </w:p>
        </w:tc>
      </w:tr>
      <w:tr w:rsidR="008550CB" w14:paraId="09EB82D6" w14:textId="77777777" w:rsidTr="005B0900">
        <w:tc>
          <w:tcPr>
            <w:tcW w:w="2518" w:type="dxa"/>
            <w:shd w:val="clear" w:color="auto" w:fill="F7CAAC"/>
          </w:tcPr>
          <w:p w14:paraId="257A016E" w14:textId="77777777" w:rsidR="008550CB" w:rsidRDefault="008550CB" w:rsidP="005B0900">
            <w:pPr>
              <w:rPr>
                <w:b/>
              </w:rPr>
            </w:pPr>
            <w:r>
              <w:rPr>
                <w:b/>
              </w:rPr>
              <w:t>Název studijního programu</w:t>
            </w:r>
          </w:p>
        </w:tc>
        <w:tc>
          <w:tcPr>
            <w:tcW w:w="7341" w:type="dxa"/>
            <w:gridSpan w:val="10"/>
          </w:tcPr>
          <w:p w14:paraId="549597C0" w14:textId="77777777" w:rsidR="008550CB" w:rsidRDefault="008550CB" w:rsidP="005B0900">
            <w:r>
              <w:t>Bezpečnostní technologie, systémy a management</w:t>
            </w:r>
          </w:p>
        </w:tc>
      </w:tr>
      <w:tr w:rsidR="008550CB" w14:paraId="3FF61682" w14:textId="77777777" w:rsidTr="005B0900">
        <w:tc>
          <w:tcPr>
            <w:tcW w:w="2518" w:type="dxa"/>
            <w:shd w:val="clear" w:color="auto" w:fill="F7CAAC"/>
          </w:tcPr>
          <w:p w14:paraId="2B06F64E" w14:textId="77777777" w:rsidR="008550CB" w:rsidRDefault="008550CB" w:rsidP="005B0900">
            <w:pPr>
              <w:rPr>
                <w:b/>
              </w:rPr>
            </w:pPr>
            <w:r>
              <w:rPr>
                <w:b/>
              </w:rPr>
              <w:t>Jméno a příjmení</w:t>
            </w:r>
          </w:p>
        </w:tc>
        <w:tc>
          <w:tcPr>
            <w:tcW w:w="4536" w:type="dxa"/>
            <w:gridSpan w:val="5"/>
          </w:tcPr>
          <w:p w14:paraId="4523C868" w14:textId="77777777" w:rsidR="008550CB" w:rsidRDefault="008550CB" w:rsidP="005B0900">
            <w:r>
              <w:t xml:space="preserve">Karel </w:t>
            </w:r>
            <w:bookmarkStart w:id="4018" w:name="aVlcek"/>
            <w:r>
              <w:t>Vlček</w:t>
            </w:r>
            <w:bookmarkEnd w:id="4018"/>
          </w:p>
        </w:tc>
        <w:tc>
          <w:tcPr>
            <w:tcW w:w="709" w:type="dxa"/>
            <w:shd w:val="clear" w:color="auto" w:fill="F7CAAC"/>
          </w:tcPr>
          <w:p w14:paraId="08CC0EDB" w14:textId="77777777" w:rsidR="008550CB" w:rsidRDefault="008550CB" w:rsidP="005B0900">
            <w:pPr>
              <w:rPr>
                <w:b/>
              </w:rPr>
            </w:pPr>
            <w:r>
              <w:rPr>
                <w:b/>
              </w:rPr>
              <w:t>Tituly</w:t>
            </w:r>
          </w:p>
        </w:tc>
        <w:tc>
          <w:tcPr>
            <w:tcW w:w="2096" w:type="dxa"/>
            <w:gridSpan w:val="4"/>
          </w:tcPr>
          <w:p w14:paraId="1762AF91" w14:textId="77777777" w:rsidR="008550CB" w:rsidRDefault="008550CB" w:rsidP="005B0900">
            <w:r w:rsidRPr="00427125">
              <w:t>prof. Ing. CSc.</w:t>
            </w:r>
          </w:p>
        </w:tc>
      </w:tr>
      <w:tr w:rsidR="008550CB" w14:paraId="7E8E9014" w14:textId="77777777" w:rsidTr="005B0900">
        <w:tc>
          <w:tcPr>
            <w:tcW w:w="2518" w:type="dxa"/>
            <w:shd w:val="clear" w:color="auto" w:fill="F7CAAC"/>
          </w:tcPr>
          <w:p w14:paraId="5ECA41FB" w14:textId="77777777" w:rsidR="008550CB" w:rsidRDefault="008550CB" w:rsidP="005B0900">
            <w:pPr>
              <w:rPr>
                <w:b/>
              </w:rPr>
            </w:pPr>
            <w:r>
              <w:rPr>
                <w:b/>
              </w:rPr>
              <w:t>Rok narození</w:t>
            </w:r>
          </w:p>
        </w:tc>
        <w:tc>
          <w:tcPr>
            <w:tcW w:w="829" w:type="dxa"/>
          </w:tcPr>
          <w:p w14:paraId="10522256" w14:textId="77777777" w:rsidR="008550CB" w:rsidRDefault="008550CB" w:rsidP="005B0900">
            <w:r>
              <w:t>1948</w:t>
            </w:r>
          </w:p>
        </w:tc>
        <w:tc>
          <w:tcPr>
            <w:tcW w:w="1721" w:type="dxa"/>
            <w:shd w:val="clear" w:color="auto" w:fill="F7CAAC"/>
          </w:tcPr>
          <w:p w14:paraId="39FC0327" w14:textId="77777777" w:rsidR="008550CB" w:rsidRDefault="008550CB" w:rsidP="005B0900">
            <w:pPr>
              <w:rPr>
                <w:b/>
              </w:rPr>
            </w:pPr>
            <w:r>
              <w:rPr>
                <w:b/>
              </w:rPr>
              <w:t>typ vztahu k VŠ</w:t>
            </w:r>
          </w:p>
        </w:tc>
        <w:tc>
          <w:tcPr>
            <w:tcW w:w="992" w:type="dxa"/>
            <w:gridSpan w:val="2"/>
          </w:tcPr>
          <w:p w14:paraId="1411B4B4" w14:textId="77777777" w:rsidR="008550CB" w:rsidRDefault="008550CB" w:rsidP="005B0900">
            <w:r>
              <w:t>pp.</w:t>
            </w:r>
          </w:p>
        </w:tc>
        <w:tc>
          <w:tcPr>
            <w:tcW w:w="994" w:type="dxa"/>
            <w:shd w:val="clear" w:color="auto" w:fill="F7CAAC"/>
          </w:tcPr>
          <w:p w14:paraId="064E2673" w14:textId="77777777" w:rsidR="008550CB" w:rsidRDefault="008550CB" w:rsidP="005B0900">
            <w:pPr>
              <w:rPr>
                <w:b/>
              </w:rPr>
            </w:pPr>
            <w:r>
              <w:rPr>
                <w:b/>
              </w:rPr>
              <w:t>rozsah</w:t>
            </w:r>
          </w:p>
        </w:tc>
        <w:tc>
          <w:tcPr>
            <w:tcW w:w="709" w:type="dxa"/>
          </w:tcPr>
          <w:p w14:paraId="7F25C112" w14:textId="77777777" w:rsidR="008550CB" w:rsidRDefault="008550CB" w:rsidP="005B0900">
            <w:r>
              <w:t>40</w:t>
            </w:r>
          </w:p>
        </w:tc>
        <w:tc>
          <w:tcPr>
            <w:tcW w:w="709" w:type="dxa"/>
            <w:gridSpan w:val="2"/>
            <w:shd w:val="clear" w:color="auto" w:fill="F7CAAC"/>
          </w:tcPr>
          <w:p w14:paraId="666CD1B0" w14:textId="77777777" w:rsidR="008550CB" w:rsidRDefault="008550CB" w:rsidP="005B0900">
            <w:pPr>
              <w:rPr>
                <w:b/>
              </w:rPr>
            </w:pPr>
            <w:r>
              <w:rPr>
                <w:b/>
              </w:rPr>
              <w:t>do kdy</w:t>
            </w:r>
          </w:p>
        </w:tc>
        <w:tc>
          <w:tcPr>
            <w:tcW w:w="1387" w:type="dxa"/>
            <w:gridSpan w:val="2"/>
          </w:tcPr>
          <w:p w14:paraId="77B53A68" w14:textId="77777777" w:rsidR="008550CB" w:rsidRDefault="008550CB" w:rsidP="005B0900">
            <w:r>
              <w:t>N</w:t>
            </w:r>
          </w:p>
        </w:tc>
      </w:tr>
      <w:tr w:rsidR="008550CB" w14:paraId="499EEB68" w14:textId="77777777" w:rsidTr="005B0900">
        <w:tc>
          <w:tcPr>
            <w:tcW w:w="5068" w:type="dxa"/>
            <w:gridSpan w:val="3"/>
            <w:shd w:val="clear" w:color="auto" w:fill="F7CAAC"/>
          </w:tcPr>
          <w:p w14:paraId="3E3A4979" w14:textId="77777777" w:rsidR="008550CB" w:rsidRDefault="008550CB" w:rsidP="005B0900">
            <w:pPr>
              <w:rPr>
                <w:b/>
              </w:rPr>
            </w:pPr>
            <w:r>
              <w:rPr>
                <w:b/>
              </w:rPr>
              <w:t>Typ vztahu na součásti VŠ, která uskutečňuje st. program</w:t>
            </w:r>
          </w:p>
        </w:tc>
        <w:tc>
          <w:tcPr>
            <w:tcW w:w="992" w:type="dxa"/>
            <w:gridSpan w:val="2"/>
          </w:tcPr>
          <w:p w14:paraId="5D218AAF" w14:textId="77777777" w:rsidR="008550CB" w:rsidRDefault="008550CB" w:rsidP="005B0900">
            <w:del w:id="4019" w:author="Milan Navrátil" w:date="2018-11-13T11:50:00Z">
              <w:r w:rsidDel="00713C47">
                <w:delText>pp.</w:delText>
              </w:r>
            </w:del>
          </w:p>
        </w:tc>
        <w:tc>
          <w:tcPr>
            <w:tcW w:w="994" w:type="dxa"/>
            <w:shd w:val="clear" w:color="auto" w:fill="F7CAAC"/>
          </w:tcPr>
          <w:p w14:paraId="6AD252B5" w14:textId="77777777" w:rsidR="008550CB" w:rsidRDefault="008550CB" w:rsidP="005B0900">
            <w:pPr>
              <w:rPr>
                <w:b/>
              </w:rPr>
            </w:pPr>
            <w:r>
              <w:rPr>
                <w:b/>
              </w:rPr>
              <w:t>rozsah</w:t>
            </w:r>
          </w:p>
        </w:tc>
        <w:tc>
          <w:tcPr>
            <w:tcW w:w="709" w:type="dxa"/>
          </w:tcPr>
          <w:p w14:paraId="21BBE29E" w14:textId="77777777" w:rsidR="008550CB" w:rsidRDefault="008550CB" w:rsidP="005B0900">
            <w:del w:id="4020" w:author="Milan Navrátil" w:date="2018-11-13T11:50:00Z">
              <w:r w:rsidDel="00713C47">
                <w:delText>40</w:delText>
              </w:r>
            </w:del>
          </w:p>
        </w:tc>
        <w:tc>
          <w:tcPr>
            <w:tcW w:w="709" w:type="dxa"/>
            <w:gridSpan w:val="2"/>
            <w:shd w:val="clear" w:color="auto" w:fill="F7CAAC"/>
          </w:tcPr>
          <w:p w14:paraId="3FF17A6D" w14:textId="77777777" w:rsidR="008550CB" w:rsidRDefault="008550CB" w:rsidP="005B0900">
            <w:pPr>
              <w:rPr>
                <w:b/>
              </w:rPr>
            </w:pPr>
            <w:r>
              <w:rPr>
                <w:b/>
              </w:rPr>
              <w:t>do kdy</w:t>
            </w:r>
          </w:p>
        </w:tc>
        <w:tc>
          <w:tcPr>
            <w:tcW w:w="1387" w:type="dxa"/>
            <w:gridSpan w:val="2"/>
          </w:tcPr>
          <w:p w14:paraId="2DF275D3" w14:textId="77777777" w:rsidR="008550CB" w:rsidRDefault="008550CB" w:rsidP="005B0900">
            <w:del w:id="4021" w:author="Milan Navrátil" w:date="2018-11-13T11:50:00Z">
              <w:r w:rsidDel="00713C47">
                <w:delText>N</w:delText>
              </w:r>
            </w:del>
          </w:p>
        </w:tc>
      </w:tr>
      <w:tr w:rsidR="008550CB" w14:paraId="12246711" w14:textId="77777777" w:rsidTr="005B0900">
        <w:tc>
          <w:tcPr>
            <w:tcW w:w="6060" w:type="dxa"/>
            <w:gridSpan w:val="5"/>
            <w:shd w:val="clear" w:color="auto" w:fill="F7CAAC"/>
          </w:tcPr>
          <w:p w14:paraId="70B9C0C2" w14:textId="77777777" w:rsidR="008550CB" w:rsidRDefault="008550CB" w:rsidP="005B0900">
            <w:r>
              <w:rPr>
                <w:b/>
              </w:rPr>
              <w:t>Další současná působení jako akademický pracovník na jiných VŠ</w:t>
            </w:r>
          </w:p>
        </w:tc>
        <w:tc>
          <w:tcPr>
            <w:tcW w:w="1703" w:type="dxa"/>
            <w:gridSpan w:val="2"/>
            <w:shd w:val="clear" w:color="auto" w:fill="F7CAAC"/>
          </w:tcPr>
          <w:p w14:paraId="2124B35C" w14:textId="77777777" w:rsidR="008550CB" w:rsidRDefault="008550CB" w:rsidP="005B0900">
            <w:pPr>
              <w:rPr>
                <w:b/>
              </w:rPr>
            </w:pPr>
            <w:r>
              <w:rPr>
                <w:b/>
              </w:rPr>
              <w:t>typ prac. vztahu</w:t>
            </w:r>
          </w:p>
        </w:tc>
        <w:tc>
          <w:tcPr>
            <w:tcW w:w="2096" w:type="dxa"/>
            <w:gridSpan w:val="4"/>
            <w:shd w:val="clear" w:color="auto" w:fill="F7CAAC"/>
          </w:tcPr>
          <w:p w14:paraId="1801A505" w14:textId="77777777" w:rsidR="008550CB" w:rsidRDefault="008550CB" w:rsidP="005B0900">
            <w:pPr>
              <w:rPr>
                <w:b/>
              </w:rPr>
            </w:pPr>
            <w:r>
              <w:rPr>
                <w:b/>
              </w:rPr>
              <w:t>rozsah</w:t>
            </w:r>
          </w:p>
        </w:tc>
      </w:tr>
      <w:tr w:rsidR="008550CB" w14:paraId="40837D95" w14:textId="77777777" w:rsidTr="005B0900">
        <w:tc>
          <w:tcPr>
            <w:tcW w:w="6060" w:type="dxa"/>
            <w:gridSpan w:val="5"/>
          </w:tcPr>
          <w:p w14:paraId="1992BE23" w14:textId="77777777" w:rsidR="008550CB" w:rsidRDefault="008550CB" w:rsidP="005B0900"/>
        </w:tc>
        <w:tc>
          <w:tcPr>
            <w:tcW w:w="1703" w:type="dxa"/>
            <w:gridSpan w:val="2"/>
          </w:tcPr>
          <w:p w14:paraId="2D94F8B7" w14:textId="77777777" w:rsidR="008550CB" w:rsidRDefault="008550CB" w:rsidP="005B0900"/>
        </w:tc>
        <w:tc>
          <w:tcPr>
            <w:tcW w:w="2096" w:type="dxa"/>
            <w:gridSpan w:val="4"/>
          </w:tcPr>
          <w:p w14:paraId="47166091" w14:textId="77777777" w:rsidR="008550CB" w:rsidRDefault="008550CB" w:rsidP="005B0900"/>
        </w:tc>
      </w:tr>
      <w:tr w:rsidR="008550CB" w14:paraId="2BD48949" w14:textId="77777777" w:rsidTr="005B0900">
        <w:tc>
          <w:tcPr>
            <w:tcW w:w="9859" w:type="dxa"/>
            <w:gridSpan w:val="11"/>
            <w:shd w:val="clear" w:color="auto" w:fill="F7CAAC"/>
          </w:tcPr>
          <w:p w14:paraId="0F758DFB" w14:textId="77777777" w:rsidR="008550CB" w:rsidRDefault="008550CB" w:rsidP="005B0900">
            <w:r>
              <w:rPr>
                <w:b/>
              </w:rPr>
              <w:t>Předměty příslušného studijního programu a způsob zapojení do jejich výuky, příp. další zapojení do uskutečňování studijního programu</w:t>
            </w:r>
          </w:p>
        </w:tc>
      </w:tr>
      <w:tr w:rsidR="008550CB" w14:paraId="0EAD62E4" w14:textId="77777777" w:rsidTr="005B0900">
        <w:trPr>
          <w:trHeight w:val="335"/>
        </w:trPr>
        <w:tc>
          <w:tcPr>
            <w:tcW w:w="9859" w:type="dxa"/>
            <w:gridSpan w:val="11"/>
            <w:tcBorders>
              <w:top w:val="nil"/>
            </w:tcBorders>
          </w:tcPr>
          <w:p w14:paraId="13A38AB7" w14:textId="77777777" w:rsidR="008550CB" w:rsidRDefault="008550CB" w:rsidP="005B0900">
            <w:r w:rsidRPr="00D920CF">
              <w:t>Komunikační systémy</w:t>
            </w:r>
            <w:r w:rsidRPr="00E27C4D">
              <w:t xml:space="preserve"> </w:t>
            </w:r>
            <w:r>
              <w:t>– garant, přednášející (100 %)</w:t>
            </w:r>
          </w:p>
          <w:p w14:paraId="040D561E" w14:textId="77777777" w:rsidR="008550CB" w:rsidRDefault="008550CB" w:rsidP="005B0900"/>
        </w:tc>
      </w:tr>
      <w:tr w:rsidR="008550CB" w14:paraId="161633EF" w14:textId="77777777" w:rsidTr="005B0900">
        <w:tc>
          <w:tcPr>
            <w:tcW w:w="9859" w:type="dxa"/>
            <w:gridSpan w:val="11"/>
            <w:shd w:val="clear" w:color="auto" w:fill="F7CAAC"/>
          </w:tcPr>
          <w:p w14:paraId="2CB77BD4" w14:textId="77777777" w:rsidR="008550CB" w:rsidRDefault="008550CB" w:rsidP="005B0900">
            <w:r>
              <w:rPr>
                <w:b/>
              </w:rPr>
              <w:t xml:space="preserve">Údaje o vzdělání na VŠ </w:t>
            </w:r>
          </w:p>
        </w:tc>
      </w:tr>
      <w:tr w:rsidR="008550CB" w14:paraId="2BCC72CC" w14:textId="77777777" w:rsidTr="005B0900">
        <w:trPr>
          <w:trHeight w:val="473"/>
        </w:trPr>
        <w:tc>
          <w:tcPr>
            <w:tcW w:w="9859" w:type="dxa"/>
            <w:gridSpan w:val="11"/>
          </w:tcPr>
          <w:p w14:paraId="0428134E" w14:textId="77777777" w:rsidR="00254726" w:rsidRDefault="008550CB" w:rsidP="005B0900">
            <w:pPr>
              <w:rPr>
                <w:ins w:id="4022" w:author="Milan Navrátil" w:date="2018-11-12T13:31:00Z"/>
              </w:rPr>
            </w:pPr>
            <w:r w:rsidRPr="00427125">
              <w:t>1971 - Ing., FE VUT Brno</w:t>
            </w:r>
          </w:p>
          <w:p w14:paraId="6CD308FA" w14:textId="005F2806" w:rsidR="008550CB" w:rsidRPr="00427125" w:rsidRDefault="008550CB" w:rsidP="005B0900">
            <w:del w:id="4023" w:author="Milan Navrátil" w:date="2018-11-12T13:31:00Z">
              <w:r w:rsidRPr="00427125" w:rsidDel="00254726">
                <w:delText xml:space="preserve">,   </w:delText>
              </w:r>
            </w:del>
            <w:r w:rsidRPr="00427125">
              <w:t>1989 - CSc. (PhD), VÚMS a ČVUT Praha</w:t>
            </w:r>
          </w:p>
          <w:p w14:paraId="770C3EA7" w14:textId="79F0E7C1" w:rsidR="008550CB" w:rsidRPr="0077299A" w:rsidRDefault="008550CB" w:rsidP="005B0900">
            <w:del w:id="4024" w:author="Milan Navrátil" w:date="2018-11-12T13:31:00Z">
              <w:r w:rsidRPr="00427125" w:rsidDel="00254726">
                <w:delText>1993 - docent v oboru telekomunikace, ČVUT Praha,  2002 - profesor v oboru informatika, VŠB-TU Ostrava</w:delText>
              </w:r>
            </w:del>
          </w:p>
        </w:tc>
      </w:tr>
      <w:tr w:rsidR="008550CB" w14:paraId="0190974A" w14:textId="77777777" w:rsidTr="005B0900">
        <w:tc>
          <w:tcPr>
            <w:tcW w:w="9859" w:type="dxa"/>
            <w:gridSpan w:val="11"/>
            <w:shd w:val="clear" w:color="auto" w:fill="F7CAAC"/>
          </w:tcPr>
          <w:p w14:paraId="5D5CC5C3" w14:textId="77777777" w:rsidR="008550CB" w:rsidRDefault="008550CB" w:rsidP="005B0900">
            <w:pPr>
              <w:rPr>
                <w:b/>
              </w:rPr>
            </w:pPr>
            <w:r>
              <w:rPr>
                <w:b/>
              </w:rPr>
              <w:t>Údaje o odborném působení od absolvování VŠ</w:t>
            </w:r>
          </w:p>
          <w:p w14:paraId="4B1BB8E2" w14:textId="77777777" w:rsidR="008550CB" w:rsidRDefault="008550CB" w:rsidP="005B0900">
            <w:pPr>
              <w:rPr>
                <w:b/>
              </w:rPr>
            </w:pPr>
          </w:p>
        </w:tc>
      </w:tr>
      <w:tr w:rsidR="008550CB" w14:paraId="794B379B" w14:textId="77777777" w:rsidTr="005B0900">
        <w:trPr>
          <w:trHeight w:val="1090"/>
        </w:trPr>
        <w:tc>
          <w:tcPr>
            <w:tcW w:w="9859" w:type="dxa"/>
            <w:gridSpan w:val="11"/>
          </w:tcPr>
          <w:p w14:paraId="2308958D" w14:textId="77777777" w:rsidR="008550CB" w:rsidRPr="00427125" w:rsidRDefault="008550CB" w:rsidP="005B0900">
            <w:r w:rsidRPr="00427125">
              <w:t>1971 – 1982 vývojový pracovník, TESLA Rožnov, skupina Testování integrovaných obvodů, autor dvou patentů</w:t>
            </w:r>
          </w:p>
          <w:p w14:paraId="1B5E0763" w14:textId="77777777" w:rsidR="008550CB" w:rsidRPr="00427125" w:rsidRDefault="008550CB" w:rsidP="005B0900">
            <w:r w:rsidRPr="00427125">
              <w:t>1982 – 1990  samostatný vývojový pracovník, TESLA Valašské Meziříčí, skupina Aplikace Mikroprocesorů. Autor asi dvaceti technických článků z oboru Biomedicínská technika</w:t>
            </w:r>
          </w:p>
          <w:p w14:paraId="014E12AF" w14:textId="77777777" w:rsidR="008550CB" w:rsidRPr="00427125" w:rsidRDefault="008550CB" w:rsidP="005B0900">
            <w:r w:rsidRPr="00427125">
              <w:t>1990 – 1992 odborný učitel na SPŠE Rožnov pod Radhoštěm, autor inovovaných studijních plánů ve specializaci Telekomunikace</w:t>
            </w:r>
          </w:p>
          <w:p w14:paraId="2B2F77C3" w14:textId="77777777" w:rsidR="008550CB" w:rsidRPr="00427125" w:rsidRDefault="008550CB" w:rsidP="005B0900">
            <w:r w:rsidRPr="00427125">
              <w:t>1992 – 1997  docent, FEI, katedra Elektroniky, VŠB-TU Ostrava-Poruba, garant oboru Elektronika a Telekomunikace – vedoucí katedry</w:t>
            </w:r>
          </w:p>
          <w:p w14:paraId="57124E2A" w14:textId="0239A389" w:rsidR="008550CB" w:rsidRPr="00427125" w:rsidRDefault="008550CB" w:rsidP="005B0900">
            <w:r w:rsidRPr="00427125">
              <w:t>1997 – 2002 docent, katedra Měřicí a řídicí technika, tutor</w:t>
            </w:r>
            <w:del w:id="4025" w:author="Milan Navrátil" w:date="2018-11-12T13:28:00Z">
              <w:r w:rsidRPr="00427125" w:rsidDel="00254726">
                <w:delText xml:space="preserve"> Biomedicínské inženýrství</w:delText>
              </w:r>
            </w:del>
            <w:r w:rsidRPr="00427125">
              <w:t>.</w:t>
            </w:r>
          </w:p>
          <w:p w14:paraId="744D988A" w14:textId="77777777" w:rsidR="008550CB" w:rsidRPr="00427125" w:rsidRDefault="008550CB" w:rsidP="005B0900">
            <w:r w:rsidRPr="00427125">
              <w:t>2002 – 2010 profesor, katedra informatiky, FEI VŠB-TU Ostrava</w:t>
            </w:r>
          </w:p>
          <w:p w14:paraId="5FE1ECED" w14:textId="77777777" w:rsidR="008550CB" w:rsidRPr="00080943" w:rsidRDefault="008550CB" w:rsidP="005B0900">
            <w:r w:rsidRPr="00427125">
              <w:t>2004 – dosud: profesor, UTB ve Zlíně, Fakulta aplikované informatiky</w:t>
            </w:r>
          </w:p>
        </w:tc>
      </w:tr>
      <w:tr w:rsidR="008550CB" w14:paraId="22EDE72A" w14:textId="77777777" w:rsidTr="005B0900">
        <w:trPr>
          <w:trHeight w:val="250"/>
        </w:trPr>
        <w:tc>
          <w:tcPr>
            <w:tcW w:w="9859" w:type="dxa"/>
            <w:gridSpan w:val="11"/>
            <w:shd w:val="clear" w:color="auto" w:fill="F7CAAC"/>
          </w:tcPr>
          <w:p w14:paraId="55A12AA5" w14:textId="77777777" w:rsidR="008550CB" w:rsidRDefault="008550CB" w:rsidP="005B0900">
            <w:r>
              <w:rPr>
                <w:b/>
              </w:rPr>
              <w:t>Zkušenosti s vedením kvalifikačních a rigorózních prací</w:t>
            </w:r>
          </w:p>
        </w:tc>
      </w:tr>
      <w:tr w:rsidR="008550CB" w14:paraId="64D7578C" w14:textId="77777777" w:rsidTr="005B0900">
        <w:trPr>
          <w:trHeight w:val="778"/>
        </w:trPr>
        <w:tc>
          <w:tcPr>
            <w:tcW w:w="9859" w:type="dxa"/>
            <w:gridSpan w:val="11"/>
          </w:tcPr>
          <w:p w14:paraId="1BCA0D54" w14:textId="77777777" w:rsidR="008550CB" w:rsidRDefault="008550CB" w:rsidP="005B0900">
            <w:r>
              <w:t xml:space="preserve">Od roku 1993 vedoucí několika bakalářských a diplomových prací, z toho na FAI od roku 2006 úspěšně obhájených 3  bakalářských a 16 diplomových prací. </w:t>
            </w:r>
          </w:p>
          <w:p w14:paraId="316E058A" w14:textId="77777777" w:rsidR="008550CB" w:rsidRDefault="008550CB" w:rsidP="005B0900">
            <w:r>
              <w:t>Školitel 31 studentů doktorského studijního programu, z toho 3 úspěšně obhájené.</w:t>
            </w:r>
          </w:p>
        </w:tc>
      </w:tr>
      <w:tr w:rsidR="008550CB" w14:paraId="30B7384E" w14:textId="77777777" w:rsidTr="005B0900">
        <w:trPr>
          <w:cantSplit/>
        </w:trPr>
        <w:tc>
          <w:tcPr>
            <w:tcW w:w="3347" w:type="dxa"/>
            <w:gridSpan w:val="2"/>
            <w:tcBorders>
              <w:top w:val="single" w:sz="12" w:space="0" w:color="auto"/>
            </w:tcBorders>
            <w:shd w:val="clear" w:color="auto" w:fill="F7CAAC"/>
          </w:tcPr>
          <w:p w14:paraId="34467C96" w14:textId="77777777" w:rsidR="008550CB" w:rsidRDefault="008550CB" w:rsidP="005B0900">
            <w:r>
              <w:rPr>
                <w:b/>
              </w:rPr>
              <w:t xml:space="preserve">Obor habilitačního řízení </w:t>
            </w:r>
          </w:p>
        </w:tc>
        <w:tc>
          <w:tcPr>
            <w:tcW w:w="2245" w:type="dxa"/>
            <w:gridSpan w:val="2"/>
            <w:tcBorders>
              <w:top w:val="single" w:sz="12" w:space="0" w:color="auto"/>
            </w:tcBorders>
            <w:shd w:val="clear" w:color="auto" w:fill="F7CAAC"/>
          </w:tcPr>
          <w:p w14:paraId="0F266175" w14:textId="77777777" w:rsidR="008550CB" w:rsidRDefault="008550CB" w:rsidP="005B0900">
            <w:r>
              <w:rPr>
                <w:b/>
              </w:rPr>
              <w:t>Rok udělení hodnosti</w:t>
            </w:r>
          </w:p>
        </w:tc>
        <w:tc>
          <w:tcPr>
            <w:tcW w:w="2248" w:type="dxa"/>
            <w:gridSpan w:val="4"/>
            <w:tcBorders>
              <w:top w:val="single" w:sz="12" w:space="0" w:color="auto"/>
              <w:right w:val="single" w:sz="12" w:space="0" w:color="auto"/>
            </w:tcBorders>
            <w:shd w:val="clear" w:color="auto" w:fill="F7CAAC"/>
          </w:tcPr>
          <w:p w14:paraId="4E758C9C" w14:textId="77777777" w:rsidR="008550CB" w:rsidRDefault="008550CB" w:rsidP="005B0900">
            <w:r>
              <w:rPr>
                <w:b/>
              </w:rPr>
              <w:t>Řízení konáno na VŠ</w:t>
            </w:r>
          </w:p>
        </w:tc>
        <w:tc>
          <w:tcPr>
            <w:tcW w:w="2019" w:type="dxa"/>
            <w:gridSpan w:val="3"/>
            <w:tcBorders>
              <w:top w:val="single" w:sz="12" w:space="0" w:color="auto"/>
              <w:left w:val="single" w:sz="12" w:space="0" w:color="auto"/>
            </w:tcBorders>
            <w:shd w:val="clear" w:color="auto" w:fill="F7CAAC"/>
          </w:tcPr>
          <w:p w14:paraId="0EA024FA" w14:textId="77777777" w:rsidR="008550CB" w:rsidRDefault="008550CB" w:rsidP="005B0900">
            <w:pPr>
              <w:rPr>
                <w:b/>
              </w:rPr>
            </w:pPr>
            <w:r>
              <w:rPr>
                <w:b/>
              </w:rPr>
              <w:t>Ohlasy publikací</w:t>
            </w:r>
          </w:p>
        </w:tc>
      </w:tr>
      <w:tr w:rsidR="008550CB" w14:paraId="48EC8B50" w14:textId="77777777" w:rsidTr="005B0900">
        <w:trPr>
          <w:cantSplit/>
        </w:trPr>
        <w:tc>
          <w:tcPr>
            <w:tcW w:w="3347" w:type="dxa"/>
            <w:gridSpan w:val="2"/>
          </w:tcPr>
          <w:p w14:paraId="7FF7C5A0" w14:textId="6B38C8BC" w:rsidR="008550CB" w:rsidRDefault="00254726" w:rsidP="005B0900">
            <w:ins w:id="4026" w:author="Milan Navrátil" w:date="2018-11-12T13:30:00Z">
              <w:r>
                <w:t>Telekomunikace</w:t>
              </w:r>
            </w:ins>
          </w:p>
        </w:tc>
        <w:tc>
          <w:tcPr>
            <w:tcW w:w="2245" w:type="dxa"/>
            <w:gridSpan w:val="2"/>
          </w:tcPr>
          <w:p w14:paraId="5F657B4B" w14:textId="3F7AE5F6" w:rsidR="008550CB" w:rsidRDefault="00254726" w:rsidP="005B0900">
            <w:ins w:id="4027" w:author="Milan Navrátil" w:date="2018-11-12T13:30:00Z">
              <w:r>
                <w:t>1993</w:t>
              </w:r>
            </w:ins>
          </w:p>
        </w:tc>
        <w:tc>
          <w:tcPr>
            <w:tcW w:w="2248" w:type="dxa"/>
            <w:gridSpan w:val="4"/>
            <w:tcBorders>
              <w:right w:val="single" w:sz="12" w:space="0" w:color="auto"/>
            </w:tcBorders>
          </w:tcPr>
          <w:p w14:paraId="5337C2F0" w14:textId="2FA98371" w:rsidR="008550CB" w:rsidRDefault="00254726" w:rsidP="005B0900">
            <w:ins w:id="4028" w:author="Milan Navrátil" w:date="2018-11-12T13:31:00Z">
              <w:r w:rsidRPr="00427125">
                <w:t>ČVUT Praha</w:t>
              </w:r>
            </w:ins>
          </w:p>
        </w:tc>
        <w:tc>
          <w:tcPr>
            <w:tcW w:w="632" w:type="dxa"/>
            <w:tcBorders>
              <w:left w:val="single" w:sz="12" w:space="0" w:color="auto"/>
            </w:tcBorders>
            <w:shd w:val="clear" w:color="auto" w:fill="F7CAAC"/>
          </w:tcPr>
          <w:p w14:paraId="1D3E5119" w14:textId="77777777" w:rsidR="008550CB" w:rsidRDefault="008550CB" w:rsidP="005B0900">
            <w:r>
              <w:rPr>
                <w:b/>
              </w:rPr>
              <w:t>WOS</w:t>
            </w:r>
          </w:p>
        </w:tc>
        <w:tc>
          <w:tcPr>
            <w:tcW w:w="693" w:type="dxa"/>
            <w:shd w:val="clear" w:color="auto" w:fill="F7CAAC"/>
          </w:tcPr>
          <w:p w14:paraId="7AB9F2BC" w14:textId="77777777" w:rsidR="008550CB" w:rsidRDefault="008550CB" w:rsidP="005B0900">
            <w:pPr>
              <w:rPr>
                <w:sz w:val="18"/>
              </w:rPr>
            </w:pPr>
            <w:r>
              <w:rPr>
                <w:b/>
                <w:sz w:val="18"/>
              </w:rPr>
              <w:t>Scopus</w:t>
            </w:r>
          </w:p>
        </w:tc>
        <w:tc>
          <w:tcPr>
            <w:tcW w:w="694" w:type="dxa"/>
            <w:shd w:val="clear" w:color="auto" w:fill="F7CAAC"/>
          </w:tcPr>
          <w:p w14:paraId="4AA22183" w14:textId="77777777" w:rsidR="008550CB" w:rsidRDefault="008550CB" w:rsidP="005B0900">
            <w:r>
              <w:rPr>
                <w:b/>
                <w:sz w:val="18"/>
              </w:rPr>
              <w:t>ostatní</w:t>
            </w:r>
          </w:p>
        </w:tc>
      </w:tr>
      <w:tr w:rsidR="008550CB" w14:paraId="06EE390E" w14:textId="77777777" w:rsidTr="005B0900">
        <w:trPr>
          <w:cantSplit/>
          <w:trHeight w:val="70"/>
        </w:trPr>
        <w:tc>
          <w:tcPr>
            <w:tcW w:w="3347" w:type="dxa"/>
            <w:gridSpan w:val="2"/>
            <w:shd w:val="clear" w:color="auto" w:fill="F7CAAC"/>
          </w:tcPr>
          <w:p w14:paraId="35A9450B" w14:textId="77777777" w:rsidR="008550CB" w:rsidRDefault="008550CB" w:rsidP="005B0900">
            <w:r>
              <w:rPr>
                <w:b/>
              </w:rPr>
              <w:t>Obor jmenovacího řízení</w:t>
            </w:r>
          </w:p>
        </w:tc>
        <w:tc>
          <w:tcPr>
            <w:tcW w:w="2245" w:type="dxa"/>
            <w:gridSpan w:val="2"/>
            <w:shd w:val="clear" w:color="auto" w:fill="F7CAAC"/>
          </w:tcPr>
          <w:p w14:paraId="39CA8DB0" w14:textId="77777777" w:rsidR="008550CB" w:rsidRDefault="008550CB" w:rsidP="005B0900">
            <w:r>
              <w:rPr>
                <w:b/>
              </w:rPr>
              <w:t>Rok udělení hodnosti</w:t>
            </w:r>
          </w:p>
        </w:tc>
        <w:tc>
          <w:tcPr>
            <w:tcW w:w="2248" w:type="dxa"/>
            <w:gridSpan w:val="4"/>
            <w:tcBorders>
              <w:right w:val="single" w:sz="12" w:space="0" w:color="auto"/>
            </w:tcBorders>
            <w:shd w:val="clear" w:color="auto" w:fill="F7CAAC"/>
          </w:tcPr>
          <w:p w14:paraId="2AAA78D9" w14:textId="77777777" w:rsidR="008550CB" w:rsidRDefault="008550CB" w:rsidP="005B0900">
            <w:r>
              <w:rPr>
                <w:b/>
              </w:rPr>
              <w:t>Řízení konáno na VŠ</w:t>
            </w:r>
          </w:p>
        </w:tc>
        <w:tc>
          <w:tcPr>
            <w:tcW w:w="632" w:type="dxa"/>
            <w:vMerge w:val="restart"/>
            <w:tcBorders>
              <w:left w:val="single" w:sz="12" w:space="0" w:color="auto"/>
            </w:tcBorders>
          </w:tcPr>
          <w:p w14:paraId="68EAE37D" w14:textId="77777777" w:rsidR="008550CB" w:rsidRPr="00BE4C4C" w:rsidRDefault="008550CB" w:rsidP="005B0900">
            <w:r w:rsidRPr="00BE4C4C">
              <w:t>22</w:t>
            </w:r>
          </w:p>
        </w:tc>
        <w:tc>
          <w:tcPr>
            <w:tcW w:w="693" w:type="dxa"/>
            <w:vMerge w:val="restart"/>
          </w:tcPr>
          <w:p w14:paraId="16261744" w14:textId="77777777" w:rsidR="008550CB" w:rsidRPr="00BE4C4C" w:rsidRDefault="008550CB" w:rsidP="005B0900">
            <w:r w:rsidRPr="00BE4C4C">
              <w:t>18</w:t>
            </w:r>
          </w:p>
        </w:tc>
        <w:tc>
          <w:tcPr>
            <w:tcW w:w="694" w:type="dxa"/>
            <w:vMerge w:val="restart"/>
          </w:tcPr>
          <w:p w14:paraId="4E5751E9" w14:textId="77777777" w:rsidR="008550CB" w:rsidRPr="00BE4C4C" w:rsidRDefault="008550CB" w:rsidP="005B0900">
            <w:r w:rsidRPr="00BE4C4C">
              <w:t>40</w:t>
            </w:r>
          </w:p>
        </w:tc>
      </w:tr>
      <w:tr w:rsidR="008550CB" w14:paraId="22C322A5" w14:textId="77777777" w:rsidTr="005B0900">
        <w:trPr>
          <w:trHeight w:val="205"/>
        </w:trPr>
        <w:tc>
          <w:tcPr>
            <w:tcW w:w="3347" w:type="dxa"/>
            <w:gridSpan w:val="2"/>
          </w:tcPr>
          <w:p w14:paraId="7C0F86A7" w14:textId="77777777" w:rsidR="008550CB" w:rsidRDefault="008550CB" w:rsidP="005B0900">
            <w:r>
              <w:t>Informatika</w:t>
            </w:r>
          </w:p>
        </w:tc>
        <w:tc>
          <w:tcPr>
            <w:tcW w:w="2245" w:type="dxa"/>
            <w:gridSpan w:val="2"/>
          </w:tcPr>
          <w:p w14:paraId="7AADBA30" w14:textId="77777777" w:rsidR="008550CB" w:rsidRDefault="008550CB" w:rsidP="005B0900">
            <w:r>
              <w:t>2002</w:t>
            </w:r>
          </w:p>
        </w:tc>
        <w:tc>
          <w:tcPr>
            <w:tcW w:w="2248" w:type="dxa"/>
            <w:gridSpan w:val="4"/>
            <w:tcBorders>
              <w:right w:val="single" w:sz="12" w:space="0" w:color="auto"/>
            </w:tcBorders>
          </w:tcPr>
          <w:p w14:paraId="75CCB7A6" w14:textId="77777777" w:rsidR="008550CB" w:rsidRDefault="008550CB" w:rsidP="005B0900">
            <w:r>
              <w:t>VŠB-TU Ostrava</w:t>
            </w:r>
          </w:p>
        </w:tc>
        <w:tc>
          <w:tcPr>
            <w:tcW w:w="632" w:type="dxa"/>
            <w:vMerge/>
            <w:tcBorders>
              <w:left w:val="single" w:sz="12" w:space="0" w:color="auto"/>
            </w:tcBorders>
            <w:vAlign w:val="center"/>
          </w:tcPr>
          <w:p w14:paraId="49AE5104" w14:textId="77777777" w:rsidR="008550CB" w:rsidRDefault="008550CB" w:rsidP="005B0900">
            <w:pPr>
              <w:rPr>
                <w:b/>
              </w:rPr>
            </w:pPr>
          </w:p>
        </w:tc>
        <w:tc>
          <w:tcPr>
            <w:tcW w:w="693" w:type="dxa"/>
            <w:vMerge/>
            <w:vAlign w:val="center"/>
          </w:tcPr>
          <w:p w14:paraId="3F66EE14" w14:textId="77777777" w:rsidR="008550CB" w:rsidRDefault="008550CB" w:rsidP="005B0900">
            <w:pPr>
              <w:rPr>
                <w:b/>
              </w:rPr>
            </w:pPr>
          </w:p>
        </w:tc>
        <w:tc>
          <w:tcPr>
            <w:tcW w:w="694" w:type="dxa"/>
            <w:vMerge/>
            <w:vAlign w:val="center"/>
          </w:tcPr>
          <w:p w14:paraId="6AC8571F" w14:textId="77777777" w:rsidR="008550CB" w:rsidRDefault="008550CB" w:rsidP="005B0900">
            <w:pPr>
              <w:rPr>
                <w:b/>
              </w:rPr>
            </w:pPr>
          </w:p>
        </w:tc>
      </w:tr>
      <w:tr w:rsidR="008550CB" w14:paraId="420D44B2" w14:textId="77777777" w:rsidTr="005B0900">
        <w:tc>
          <w:tcPr>
            <w:tcW w:w="9859" w:type="dxa"/>
            <w:gridSpan w:val="11"/>
            <w:shd w:val="clear" w:color="auto" w:fill="F7CAAC"/>
          </w:tcPr>
          <w:p w14:paraId="3314DA73" w14:textId="77777777" w:rsidR="008550CB" w:rsidRDefault="008550CB" w:rsidP="005B0900">
            <w:pPr>
              <w:rPr>
                <w:b/>
              </w:rPr>
            </w:pPr>
            <w:r>
              <w:rPr>
                <w:b/>
              </w:rPr>
              <w:t xml:space="preserve">Přehled o nejvýznamnější publikační a další tvůrčí činnosti nebo další profesní činnosti u odborníků z praxe vztahující se k zabezpečovaným předmětům </w:t>
            </w:r>
          </w:p>
        </w:tc>
      </w:tr>
      <w:tr w:rsidR="008550CB" w14:paraId="463C20BA" w14:textId="77777777" w:rsidTr="005B0900">
        <w:trPr>
          <w:trHeight w:val="2347"/>
        </w:trPr>
        <w:tc>
          <w:tcPr>
            <w:tcW w:w="9859" w:type="dxa"/>
            <w:gridSpan w:val="11"/>
          </w:tcPr>
          <w:p w14:paraId="12112F1E" w14:textId="61CDB05B" w:rsidR="008550CB" w:rsidRPr="00D17502" w:rsidRDefault="008550CB" w:rsidP="005B0900">
            <w:r w:rsidRPr="0077299A">
              <w:rPr>
                <w:bCs/>
              </w:rPr>
              <w:t>KNOT</w:t>
            </w:r>
            <w:r w:rsidRPr="0077299A">
              <w:t xml:space="preserve">, </w:t>
            </w:r>
            <w:r w:rsidRPr="0077299A">
              <w:rPr>
                <w:bCs/>
              </w:rPr>
              <w:t>T</w:t>
            </w:r>
            <w:r>
              <w:rPr>
                <w:bCs/>
              </w:rPr>
              <w:t>. a K.</w:t>
            </w:r>
            <w:r w:rsidRPr="00D17502">
              <w:t xml:space="preserve"> </w:t>
            </w:r>
            <w:r w:rsidRPr="00D17502">
              <w:rPr>
                <w:b/>
                <w:bCs/>
              </w:rPr>
              <w:t>VLČEK</w:t>
            </w:r>
            <w:r w:rsidRPr="00D17502">
              <w:t xml:space="preserve"> </w:t>
            </w:r>
            <w:r w:rsidRPr="00F321E5">
              <w:rPr>
                <w:b/>
              </w:rPr>
              <w:t>(45 %).</w:t>
            </w:r>
            <w:r w:rsidRPr="00D17502">
              <w:t xml:space="preserve"> LDPC </w:t>
            </w:r>
            <w:r w:rsidR="00E61276" w:rsidRPr="00D17502">
              <w:t>Binary Vectors Coding Enhances Transmissions And Memories Reliability</w:t>
            </w:r>
            <w:r w:rsidRPr="00D17502">
              <w:t xml:space="preserve">. In </w:t>
            </w:r>
            <w:r w:rsidRPr="00950F77">
              <w:rPr>
                <w:i/>
                <w:rPrChange w:id="4029" w:author="Jiří Vojtěšek" w:date="2018-11-18T19:43:00Z">
                  <w:rPr/>
                </w:rPrChange>
              </w:rPr>
              <w:t>C</w:t>
            </w:r>
            <w:ins w:id="4030" w:author="Jiří Vojtěšek" w:date="2018-11-18T19:42:00Z">
              <w:r w:rsidR="00950F77" w:rsidRPr="00950F77">
                <w:rPr>
                  <w:i/>
                  <w:rPrChange w:id="4031" w:author="Jiří Vojtěšek" w:date="2018-11-18T19:43:00Z">
                    <w:rPr/>
                  </w:rPrChange>
                </w:rPr>
                <w:t>ybernetics and Mathematics Applications in Intelligent Systems</w:t>
              </w:r>
            </w:ins>
            <w:del w:id="4032" w:author="Jiří Vojtěšek" w:date="2018-11-18T19:43:00Z">
              <w:r w:rsidRPr="00D17502" w:rsidDel="00950F77">
                <w:delText>YBERNETICS AND MATHEMATICS APPLICATIONS IN INTELLIGENT SYSTEMS</w:delText>
              </w:r>
            </w:del>
            <w:r w:rsidRPr="00D17502">
              <w:t>, CSOC2017</w:t>
            </w:r>
            <w:del w:id="4033" w:author="Jiří Vojtěšek" w:date="2018-11-18T19:43:00Z">
              <w:r w:rsidRPr="00D17502" w:rsidDel="00950F77">
                <w:delText>, VOL 2 Book Series: Advances in Intelligent Systems and Computing</w:delText>
              </w:r>
            </w:del>
            <w:r w:rsidRPr="00D17502">
              <w:t>. Cham : Springer International Publishing AG, 2017, s. 434-443. ISSN 2194-5357. ISBN 978-3-319-57264-2.IN – Informatika</w:t>
            </w:r>
          </w:p>
          <w:p w14:paraId="38494C32" w14:textId="55637495" w:rsidR="008550CB" w:rsidRPr="00D17502" w:rsidRDefault="008550CB" w:rsidP="005B0900">
            <w:r w:rsidRPr="0077299A">
              <w:rPr>
                <w:bCs/>
              </w:rPr>
              <w:t>MATYÁŠ</w:t>
            </w:r>
            <w:r w:rsidRPr="0077299A">
              <w:t xml:space="preserve">, </w:t>
            </w:r>
            <w:r w:rsidRPr="0077299A">
              <w:rPr>
                <w:bCs/>
              </w:rPr>
              <w:t>J</w:t>
            </w:r>
            <w:r>
              <w:rPr>
                <w:bCs/>
              </w:rPr>
              <w:t>., L.</w:t>
            </w:r>
            <w:r w:rsidRPr="0077299A">
              <w:t xml:space="preserve"> </w:t>
            </w:r>
            <w:r w:rsidRPr="0077299A">
              <w:rPr>
                <w:bCs/>
              </w:rPr>
              <w:t>MÜNSTER</w:t>
            </w:r>
            <w:r>
              <w:t>, R.</w:t>
            </w:r>
            <w:r w:rsidRPr="0077299A">
              <w:t xml:space="preserve"> </w:t>
            </w:r>
            <w:r w:rsidRPr="0077299A">
              <w:rPr>
                <w:bCs/>
              </w:rPr>
              <w:t>OLEJNÍK</w:t>
            </w:r>
            <w:r>
              <w:t xml:space="preserve">, </w:t>
            </w:r>
            <w:r w:rsidRPr="00F321E5">
              <w:rPr>
                <w:b/>
              </w:rPr>
              <w:t xml:space="preserve">K. </w:t>
            </w:r>
            <w:r w:rsidRPr="00F321E5">
              <w:rPr>
                <w:b/>
                <w:bCs/>
              </w:rPr>
              <w:t>VLČEK</w:t>
            </w:r>
            <w:r w:rsidRPr="00F321E5">
              <w:rPr>
                <w:b/>
              </w:rPr>
              <w:t xml:space="preserve"> (5 %)</w:t>
            </w:r>
            <w:r>
              <w:t xml:space="preserve"> a kol.</w:t>
            </w:r>
            <w:r w:rsidRPr="00D17502">
              <w:t xml:space="preserve">. Antenna </w:t>
            </w:r>
            <w:r w:rsidR="00E61276" w:rsidRPr="00D17502">
              <w:t>Of Silver Nanoparticles Mounted On A Flexible Polymer Substrate Constructed Using Inkjet Print Technology</w:t>
            </w:r>
            <w:r w:rsidRPr="00D17502">
              <w:t xml:space="preserve">. </w:t>
            </w:r>
            <w:r w:rsidRPr="00E61276">
              <w:rPr>
                <w:i/>
                <w:rPrChange w:id="4034" w:author="Jiří Vojtěšek" w:date="2018-11-18T19:43:00Z">
                  <w:rPr/>
                </w:rPrChange>
              </w:rPr>
              <w:t>Japanese Journal of Applied Physics</w:t>
            </w:r>
            <w:r w:rsidRPr="00D17502">
              <w:t>, 2016, roč. 55, č. 2, s. 1 - 4. ISSN 0021-4922.JI - Kompositní materiály</w:t>
            </w:r>
          </w:p>
          <w:p w14:paraId="6EFCD9C7" w14:textId="77777777" w:rsidR="008550CB" w:rsidRPr="00D17502" w:rsidRDefault="008550CB" w:rsidP="005B0900">
            <w:r w:rsidRPr="0077299A">
              <w:rPr>
                <w:bCs/>
              </w:rPr>
              <w:t>PAPEŽ</w:t>
            </w:r>
            <w:r w:rsidRPr="0077299A">
              <w:t xml:space="preserve">, </w:t>
            </w:r>
            <w:r w:rsidRPr="0077299A">
              <w:rPr>
                <w:bCs/>
              </w:rPr>
              <w:t>M</w:t>
            </w:r>
            <w:r>
              <w:rPr>
                <w:bCs/>
              </w:rPr>
              <w:t xml:space="preserve">. a </w:t>
            </w:r>
            <w:r w:rsidRPr="00F321E5">
              <w:rPr>
                <w:b/>
                <w:bCs/>
              </w:rPr>
              <w:t>K.</w:t>
            </w:r>
            <w:r w:rsidRPr="00F321E5">
              <w:rPr>
                <w:b/>
              </w:rPr>
              <w:t xml:space="preserve"> </w:t>
            </w:r>
            <w:r w:rsidRPr="00F321E5">
              <w:rPr>
                <w:b/>
                <w:bCs/>
              </w:rPr>
              <w:t>VLČEK (15 %)</w:t>
            </w:r>
            <w:r w:rsidRPr="00F321E5">
              <w:rPr>
                <w:b/>
              </w:rPr>
              <w:t>.</w:t>
            </w:r>
            <w:r w:rsidRPr="00D17502">
              <w:t xml:space="preserve"> Model of Surveillance System Based on Sound Tracking. In </w:t>
            </w:r>
            <w:r w:rsidRPr="00E61276">
              <w:rPr>
                <w:i/>
                <w:rPrChange w:id="4035" w:author="Jiří Vojtěšek" w:date="2018-11-18T19:43:00Z">
                  <w:rPr/>
                </w:rPrChange>
              </w:rPr>
              <w:t>Advances in Intelligent Systems and Computing</w:t>
            </w:r>
            <w:r w:rsidRPr="00D17502">
              <w:t>. Heidelberg : Springer-Verlag GmbH, 2016, s. 267-278. ISSN 2194-5357. IN – Informatika</w:t>
            </w:r>
          </w:p>
          <w:p w14:paraId="753B894C" w14:textId="0C4706F6" w:rsidR="008550CB" w:rsidRPr="00D17502" w:rsidRDefault="008550CB" w:rsidP="005B0900">
            <w:r w:rsidRPr="0077299A">
              <w:rPr>
                <w:bCs/>
              </w:rPr>
              <w:t>MATYÁŠ</w:t>
            </w:r>
            <w:r w:rsidRPr="0077299A">
              <w:t xml:space="preserve">, </w:t>
            </w:r>
            <w:r w:rsidRPr="0077299A">
              <w:rPr>
                <w:bCs/>
              </w:rPr>
              <w:t>J</w:t>
            </w:r>
            <w:r>
              <w:rPr>
                <w:bCs/>
              </w:rPr>
              <w:t>., R.</w:t>
            </w:r>
            <w:r w:rsidRPr="0077299A">
              <w:t xml:space="preserve"> </w:t>
            </w:r>
            <w:r w:rsidRPr="0077299A">
              <w:rPr>
                <w:bCs/>
              </w:rPr>
              <w:t>OLEJNÍK</w:t>
            </w:r>
            <w:r>
              <w:t xml:space="preserve">, </w:t>
            </w:r>
            <w:r w:rsidRPr="00F321E5">
              <w:rPr>
                <w:b/>
              </w:rPr>
              <w:t xml:space="preserve">K. </w:t>
            </w:r>
            <w:r w:rsidRPr="00F321E5">
              <w:rPr>
                <w:b/>
                <w:bCs/>
              </w:rPr>
              <w:t>VLČEK</w:t>
            </w:r>
            <w:r w:rsidRPr="00F321E5">
              <w:rPr>
                <w:b/>
              </w:rPr>
              <w:t xml:space="preserve"> (5 %)</w:t>
            </w:r>
            <w:r>
              <w:t xml:space="preserve"> a kol</w:t>
            </w:r>
            <w:r w:rsidRPr="00D17502">
              <w:t xml:space="preserve">. The </w:t>
            </w:r>
            <w:r w:rsidR="00E61276" w:rsidRPr="00D17502">
              <w:t>Multiband Fractal Antenna On Polymer Substrate Prepared By Using Inkjet Print Technology Based On Silver Nanoparticles</w:t>
            </w:r>
            <w:r w:rsidRPr="00D17502">
              <w:t xml:space="preserve">. </w:t>
            </w:r>
            <w:r w:rsidRPr="00E61276">
              <w:rPr>
                <w:i/>
                <w:rPrChange w:id="4036" w:author="Jiří Vojtěšek" w:date="2018-11-18T19:44:00Z">
                  <w:rPr/>
                </w:rPrChange>
              </w:rPr>
              <w:t>Advanced Materials Research</w:t>
            </w:r>
            <w:r w:rsidRPr="00D17502">
              <w:t>, 2015, roč. 2015, č. 1101, s. 245-248. ISSN 1022-6680.JA - Elektronika a optoelektronika, elektrotechnika</w:t>
            </w:r>
          </w:p>
          <w:p w14:paraId="080F18EE" w14:textId="77777777" w:rsidR="008550CB" w:rsidRPr="00D17502" w:rsidRDefault="008550CB" w:rsidP="005B0900">
            <w:r w:rsidRPr="0077299A">
              <w:rPr>
                <w:bCs/>
              </w:rPr>
              <w:t>PAPEŽ</w:t>
            </w:r>
            <w:r w:rsidRPr="0077299A">
              <w:t xml:space="preserve">, </w:t>
            </w:r>
            <w:r w:rsidRPr="0077299A">
              <w:rPr>
                <w:bCs/>
              </w:rPr>
              <w:t>M</w:t>
            </w:r>
            <w:r>
              <w:rPr>
                <w:bCs/>
              </w:rPr>
              <w:t xml:space="preserve">. a </w:t>
            </w:r>
            <w:r w:rsidRPr="00F321E5">
              <w:rPr>
                <w:b/>
                <w:bCs/>
              </w:rPr>
              <w:t>K.</w:t>
            </w:r>
            <w:r w:rsidRPr="00F321E5">
              <w:rPr>
                <w:b/>
              </w:rPr>
              <w:t xml:space="preserve"> </w:t>
            </w:r>
            <w:r w:rsidRPr="00F321E5">
              <w:rPr>
                <w:b/>
                <w:bCs/>
              </w:rPr>
              <w:t>VLČEK</w:t>
            </w:r>
            <w:r w:rsidRPr="00F321E5">
              <w:rPr>
                <w:b/>
              </w:rPr>
              <w:t xml:space="preserve"> (15 %).</w:t>
            </w:r>
            <w:r w:rsidRPr="00D17502">
              <w:t xml:space="preserve"> Enhanced MVDR Beamforming for MEMS Microphone Array</w:t>
            </w:r>
            <w:r w:rsidRPr="00E61276">
              <w:rPr>
                <w:i/>
                <w:rPrChange w:id="4037" w:author="Jiří Vojtěšek" w:date="2018-11-18T19:44:00Z">
                  <w:rPr/>
                </w:rPrChange>
              </w:rPr>
              <w:t>. International Journal of Neural Networks and Advanced Applications</w:t>
            </w:r>
            <w:r w:rsidRPr="00D17502">
              <w:t>, 2015, roč. 2015, 2, č. 2, s. 42-46. ISSN 2313-0563.JB - Senzory, čidla, měření a regulace</w:t>
            </w:r>
          </w:p>
        </w:tc>
      </w:tr>
      <w:tr w:rsidR="008550CB" w14:paraId="6CDF8690" w14:textId="77777777" w:rsidTr="005B0900">
        <w:trPr>
          <w:trHeight w:val="218"/>
        </w:trPr>
        <w:tc>
          <w:tcPr>
            <w:tcW w:w="9859" w:type="dxa"/>
            <w:gridSpan w:val="11"/>
            <w:shd w:val="clear" w:color="auto" w:fill="F7CAAC"/>
          </w:tcPr>
          <w:p w14:paraId="0BC0573D" w14:textId="77777777" w:rsidR="008550CB" w:rsidRDefault="008550CB" w:rsidP="005B0900">
            <w:pPr>
              <w:rPr>
                <w:b/>
              </w:rPr>
            </w:pPr>
            <w:r>
              <w:rPr>
                <w:b/>
              </w:rPr>
              <w:t>Působení v zahraničí</w:t>
            </w:r>
          </w:p>
        </w:tc>
      </w:tr>
      <w:tr w:rsidR="008550CB" w14:paraId="15BE26B9" w14:textId="77777777" w:rsidTr="005B0900">
        <w:trPr>
          <w:trHeight w:val="328"/>
        </w:trPr>
        <w:tc>
          <w:tcPr>
            <w:tcW w:w="9859" w:type="dxa"/>
            <w:gridSpan w:val="11"/>
          </w:tcPr>
          <w:p w14:paraId="6A7E610C" w14:textId="533B8F85" w:rsidR="00A711D1" w:rsidRDefault="008550CB" w:rsidP="005B0900">
            <w:pPr>
              <w:widowControl w:val="0"/>
              <w:autoSpaceDE w:val="0"/>
              <w:autoSpaceDN w:val="0"/>
              <w:adjustRightInd w:val="0"/>
              <w:rPr>
                <w:ins w:id="4038" w:author="Milan Navrátil" w:date="2018-11-14T11:58:00Z"/>
              </w:rPr>
            </w:pPr>
            <w:r w:rsidRPr="00427125">
              <w:t>1994 BME Hogeschool Gent, Belgium</w:t>
            </w:r>
            <w:ins w:id="4039" w:author="Milan Navrátil" w:date="2018-11-14T11:59:00Z">
              <w:r w:rsidR="00181ED5">
                <w:t xml:space="preserve"> </w:t>
              </w:r>
            </w:ins>
            <w:ins w:id="4040" w:author="Milan Navrátil" w:date="2018-11-14T12:00:00Z">
              <w:r w:rsidR="00181ED5">
                <w:t>–</w:t>
              </w:r>
            </w:ins>
            <w:ins w:id="4041" w:author="Milan Navrátil" w:date="2018-11-14T11:59:00Z">
              <w:r w:rsidR="00181ED5">
                <w:t xml:space="preserve"> </w:t>
              </w:r>
            </w:ins>
            <w:ins w:id="4042" w:author="Milan Navrátil" w:date="2018-11-14T13:15:00Z">
              <w:r w:rsidR="00881B9E">
                <w:t xml:space="preserve">studijní pobyt </w:t>
              </w:r>
            </w:ins>
            <w:ins w:id="4043" w:author="Milan Navrátil" w:date="2018-11-14T12:00:00Z">
              <w:r w:rsidR="00181ED5">
                <w:t xml:space="preserve">- </w:t>
              </w:r>
            </w:ins>
            <w:ins w:id="4044" w:author="Milan Navrátil" w:date="2018-11-14T11:59:00Z">
              <w:r w:rsidR="00181ED5">
                <w:t xml:space="preserve">1 </w:t>
              </w:r>
            </w:ins>
            <w:ins w:id="4045" w:author="Milan Navrátil" w:date="2018-11-14T12:00:00Z">
              <w:r w:rsidR="00181ED5">
                <w:t>měsíc</w:t>
              </w:r>
            </w:ins>
            <w:r w:rsidRPr="00427125">
              <w:t xml:space="preserve">, </w:t>
            </w:r>
          </w:p>
          <w:p w14:paraId="1E7AE4E6" w14:textId="53B41F02" w:rsidR="00A711D1" w:rsidRDefault="008550CB" w:rsidP="005B0900">
            <w:pPr>
              <w:widowControl w:val="0"/>
              <w:autoSpaceDE w:val="0"/>
              <w:autoSpaceDN w:val="0"/>
              <w:adjustRightInd w:val="0"/>
              <w:rPr>
                <w:ins w:id="4046" w:author="Milan Navrátil" w:date="2018-11-14T11:58:00Z"/>
              </w:rPr>
            </w:pPr>
            <w:del w:id="4047" w:author="Milan Navrátil" w:date="2018-11-14T12:00:00Z">
              <w:r w:rsidRPr="00427125" w:rsidDel="00181ED5">
                <w:delText>1995 Dortmund, SRN,</w:delText>
              </w:r>
            </w:del>
            <w:del w:id="4048" w:author="Milan Navrátil" w:date="2018-11-14T11:58:00Z">
              <w:r w:rsidRPr="00427125" w:rsidDel="00A711D1">
                <w:delText xml:space="preserve"> </w:delText>
              </w:r>
            </w:del>
            <w:r w:rsidRPr="00427125">
              <w:t>1996 University of Bournemouth, Great Britain</w:t>
            </w:r>
            <w:ins w:id="4049" w:author="Milan Navrátil" w:date="2018-11-14T12:00:00Z">
              <w:r w:rsidR="00181ED5">
                <w:t xml:space="preserve"> – </w:t>
              </w:r>
            </w:ins>
            <w:ins w:id="4050" w:author="Milan Navrátil" w:date="2018-11-14T12:01:00Z">
              <w:r w:rsidR="00181ED5">
                <w:t xml:space="preserve">výzkumný pracovník - </w:t>
              </w:r>
            </w:ins>
            <w:ins w:id="4051" w:author="Milan Navrátil" w:date="2018-11-14T12:00:00Z">
              <w:r w:rsidR="00181ED5">
                <w:t>1 měsíc</w:t>
              </w:r>
            </w:ins>
            <w:r w:rsidRPr="00427125">
              <w:t>,</w:t>
            </w:r>
          </w:p>
          <w:p w14:paraId="445D53F9" w14:textId="53921826" w:rsidR="00A711D1" w:rsidRDefault="008550CB" w:rsidP="005B0900">
            <w:pPr>
              <w:widowControl w:val="0"/>
              <w:autoSpaceDE w:val="0"/>
              <w:autoSpaceDN w:val="0"/>
              <w:adjustRightInd w:val="0"/>
              <w:rPr>
                <w:ins w:id="4052" w:author="Milan Navrátil" w:date="2018-11-14T11:58:00Z"/>
              </w:rPr>
            </w:pPr>
            <w:del w:id="4053" w:author="Milan Navrátil" w:date="2018-11-14T11:58:00Z">
              <w:r w:rsidRPr="00427125" w:rsidDel="00A711D1">
                <w:delText xml:space="preserve"> </w:delText>
              </w:r>
            </w:del>
            <w:r w:rsidRPr="00427125">
              <w:t>1996 BME Hogeschool Gent, Belgium</w:t>
            </w:r>
            <w:ins w:id="4054" w:author="Milan Navrátil" w:date="2018-11-14T12:01:00Z">
              <w:r w:rsidR="00181ED5">
                <w:t xml:space="preserve"> – </w:t>
              </w:r>
            </w:ins>
            <w:ins w:id="4055" w:author="Milan Navrátil" w:date="2018-11-14T13:15:00Z">
              <w:r w:rsidR="00881B9E">
                <w:t xml:space="preserve">výzkumný pracovník </w:t>
              </w:r>
            </w:ins>
            <w:ins w:id="4056" w:author="Milan Navrátil" w:date="2018-11-14T12:01:00Z">
              <w:r w:rsidR="00181ED5">
                <w:t>- 1 měsíc</w:t>
              </w:r>
              <w:r w:rsidR="00181ED5" w:rsidRPr="00427125">
                <w:t>,</w:t>
              </w:r>
            </w:ins>
            <w:r w:rsidRPr="00427125">
              <w:t>,</w:t>
            </w:r>
          </w:p>
          <w:p w14:paraId="5F39A37A" w14:textId="7650FC1A" w:rsidR="00A711D1" w:rsidRDefault="008550CB" w:rsidP="005B0900">
            <w:pPr>
              <w:widowControl w:val="0"/>
              <w:autoSpaceDE w:val="0"/>
              <w:autoSpaceDN w:val="0"/>
              <w:adjustRightInd w:val="0"/>
              <w:rPr>
                <w:ins w:id="4057" w:author="Milan Navrátil" w:date="2018-11-14T11:58:00Z"/>
              </w:rPr>
            </w:pPr>
            <w:del w:id="4058" w:author="Milan Navrátil" w:date="2018-11-14T11:58:00Z">
              <w:r w:rsidRPr="00427125" w:rsidDel="00A711D1">
                <w:delText xml:space="preserve"> </w:delText>
              </w:r>
            </w:del>
            <w:r w:rsidRPr="00427125">
              <w:t>1997 Metropolitan University of Leeds, Great Britain</w:t>
            </w:r>
            <w:ins w:id="4059" w:author="Milan Navrátil" w:date="2018-11-14T12:01:00Z">
              <w:r w:rsidR="00181ED5">
                <w:t xml:space="preserve"> – výzkumný pracovník -1 měsíc</w:t>
              </w:r>
            </w:ins>
            <w:r w:rsidRPr="00427125">
              <w:t xml:space="preserve">, </w:t>
            </w:r>
          </w:p>
          <w:p w14:paraId="1AAC31C9" w14:textId="0238F50F" w:rsidR="00A711D1" w:rsidRDefault="008550CB" w:rsidP="005B0900">
            <w:pPr>
              <w:widowControl w:val="0"/>
              <w:autoSpaceDE w:val="0"/>
              <w:autoSpaceDN w:val="0"/>
              <w:adjustRightInd w:val="0"/>
              <w:rPr>
                <w:ins w:id="4060" w:author="Milan Navrátil" w:date="2018-11-14T11:58:00Z"/>
              </w:rPr>
            </w:pPr>
            <w:r w:rsidRPr="00427125">
              <w:t>1998 University of Hull, Great Britain</w:t>
            </w:r>
            <w:ins w:id="4061" w:author="Milan Navrátil" w:date="2018-11-14T12:02:00Z">
              <w:r w:rsidR="00181ED5">
                <w:t xml:space="preserve"> – výzkumný pracovník – 1 měsíc</w:t>
              </w:r>
            </w:ins>
            <w:r w:rsidRPr="00427125">
              <w:t>,</w:t>
            </w:r>
          </w:p>
          <w:p w14:paraId="72E0E264" w14:textId="7CFAF5DA" w:rsidR="00A711D1" w:rsidRDefault="008550CB" w:rsidP="005B0900">
            <w:pPr>
              <w:widowControl w:val="0"/>
              <w:autoSpaceDE w:val="0"/>
              <w:autoSpaceDN w:val="0"/>
              <w:adjustRightInd w:val="0"/>
              <w:rPr>
                <w:ins w:id="4062" w:author="Milan Navrátil" w:date="2018-11-14T11:58:00Z"/>
              </w:rPr>
            </w:pPr>
            <w:del w:id="4063" w:author="Milan Navrátil" w:date="2018-11-14T11:58:00Z">
              <w:r w:rsidRPr="00427125" w:rsidDel="00A711D1">
                <w:delText xml:space="preserve"> </w:delText>
              </w:r>
            </w:del>
            <w:r w:rsidRPr="00427125">
              <w:t>2000 University of Joseph Fourier, Grenoble, France</w:t>
            </w:r>
            <w:ins w:id="4064" w:author="Milan Navrátil" w:date="2018-11-14T12:02:00Z">
              <w:r w:rsidR="00181ED5">
                <w:t xml:space="preserve">  - výzkumný pracovník </w:t>
              </w:r>
            </w:ins>
            <w:ins w:id="4065" w:author="Milan Navrátil" w:date="2018-11-14T12:03:00Z">
              <w:r w:rsidR="00181ED5">
                <w:t>–</w:t>
              </w:r>
            </w:ins>
            <w:ins w:id="4066" w:author="Milan Navrátil" w:date="2018-11-14T12:02:00Z">
              <w:r w:rsidR="00181ED5">
                <w:t xml:space="preserve"> 1 </w:t>
              </w:r>
            </w:ins>
            <w:ins w:id="4067" w:author="Milan Navrátil" w:date="2018-11-14T12:03:00Z">
              <w:r w:rsidR="00181ED5">
                <w:t>měsíc</w:t>
              </w:r>
            </w:ins>
            <w:r w:rsidRPr="00427125">
              <w:t>,</w:t>
            </w:r>
          </w:p>
          <w:p w14:paraId="563A467C" w14:textId="57D1521D" w:rsidR="008550CB" w:rsidRDefault="008550CB" w:rsidP="005B0900">
            <w:pPr>
              <w:widowControl w:val="0"/>
              <w:autoSpaceDE w:val="0"/>
              <w:autoSpaceDN w:val="0"/>
              <w:adjustRightInd w:val="0"/>
              <w:rPr>
                <w:ins w:id="4068" w:author="Milan Navrátil" w:date="2018-11-14T12:03:00Z"/>
              </w:rPr>
            </w:pPr>
            <w:del w:id="4069" w:author="Milan Navrátil" w:date="2018-11-14T11:58:00Z">
              <w:r w:rsidRPr="00427125" w:rsidDel="00A711D1">
                <w:delText xml:space="preserve"> </w:delText>
              </w:r>
            </w:del>
            <w:r w:rsidRPr="00427125">
              <w:t>2002 University of Helsinki, Finland</w:t>
            </w:r>
            <w:ins w:id="4070" w:author="Milan Navrátil" w:date="2018-11-14T12:03:00Z">
              <w:r w:rsidR="00181ED5">
                <w:t xml:space="preserve"> - výzkumný pracovník – 1 měsíc</w:t>
              </w:r>
              <w:r w:rsidR="00181ED5" w:rsidRPr="00427125">
                <w:t>,</w:t>
              </w:r>
            </w:ins>
          </w:p>
          <w:p w14:paraId="1447F4F6" w14:textId="22880536" w:rsidR="00181ED5" w:rsidRPr="00427125" w:rsidDel="00181ED5" w:rsidRDefault="00181ED5" w:rsidP="005B0900">
            <w:pPr>
              <w:widowControl w:val="0"/>
              <w:autoSpaceDE w:val="0"/>
              <w:autoSpaceDN w:val="0"/>
              <w:adjustRightInd w:val="0"/>
              <w:rPr>
                <w:del w:id="4071" w:author="Milan Navrátil" w:date="2018-11-14T12:04:00Z"/>
              </w:rPr>
            </w:pPr>
            <w:ins w:id="4072" w:author="Milan Navrátil" w:date="2018-11-14T12:03:00Z">
              <w:r w:rsidRPr="00427125">
                <w:t>200</w:t>
              </w:r>
              <w:r>
                <w:t>3</w:t>
              </w:r>
              <w:r w:rsidRPr="00427125">
                <w:t xml:space="preserve"> University of Helsinki, Finland</w:t>
              </w:r>
              <w:r>
                <w:t xml:space="preserve"> - výzkumný pracovník – 1 měsíc</w:t>
              </w:r>
              <w:r w:rsidRPr="00427125">
                <w:t>,</w:t>
              </w:r>
            </w:ins>
          </w:p>
          <w:p w14:paraId="14AEECC6" w14:textId="4A9DB897" w:rsidR="008550CB" w:rsidRPr="0077299A" w:rsidRDefault="008550CB" w:rsidP="005B0900">
            <w:pPr>
              <w:widowControl w:val="0"/>
              <w:autoSpaceDE w:val="0"/>
              <w:autoSpaceDN w:val="0"/>
              <w:adjustRightInd w:val="0"/>
            </w:pPr>
            <w:del w:id="4073" w:author="Milan Navrátil" w:date="2018-11-14T12:04:00Z">
              <w:r w:rsidRPr="00427125" w:rsidDel="00181ED5">
                <w:delText>2005 Technical University of Milan, Italy</w:delText>
              </w:r>
            </w:del>
          </w:p>
        </w:tc>
      </w:tr>
      <w:tr w:rsidR="008550CB" w14:paraId="577D2B28" w14:textId="77777777" w:rsidTr="005B0900">
        <w:trPr>
          <w:cantSplit/>
          <w:trHeight w:val="470"/>
        </w:trPr>
        <w:tc>
          <w:tcPr>
            <w:tcW w:w="2518" w:type="dxa"/>
            <w:shd w:val="clear" w:color="auto" w:fill="F7CAAC"/>
          </w:tcPr>
          <w:p w14:paraId="3AE042ED" w14:textId="77777777" w:rsidR="008550CB" w:rsidRDefault="008550CB" w:rsidP="005B0900">
            <w:pPr>
              <w:rPr>
                <w:b/>
              </w:rPr>
            </w:pPr>
            <w:r>
              <w:rPr>
                <w:b/>
              </w:rPr>
              <w:lastRenderedPageBreak/>
              <w:t xml:space="preserve">Podpis </w:t>
            </w:r>
          </w:p>
        </w:tc>
        <w:tc>
          <w:tcPr>
            <w:tcW w:w="4536" w:type="dxa"/>
            <w:gridSpan w:val="5"/>
          </w:tcPr>
          <w:p w14:paraId="48744F05" w14:textId="77777777" w:rsidR="008550CB" w:rsidRDefault="008550CB" w:rsidP="005B0900"/>
        </w:tc>
        <w:tc>
          <w:tcPr>
            <w:tcW w:w="786" w:type="dxa"/>
            <w:gridSpan w:val="2"/>
            <w:shd w:val="clear" w:color="auto" w:fill="F7CAAC"/>
          </w:tcPr>
          <w:p w14:paraId="31085340" w14:textId="77777777" w:rsidR="008550CB" w:rsidRDefault="008550CB" w:rsidP="005B0900">
            <w:r>
              <w:rPr>
                <w:b/>
              </w:rPr>
              <w:t>datum</w:t>
            </w:r>
          </w:p>
        </w:tc>
        <w:tc>
          <w:tcPr>
            <w:tcW w:w="2019" w:type="dxa"/>
            <w:gridSpan w:val="3"/>
          </w:tcPr>
          <w:p w14:paraId="276E8F53" w14:textId="000009F7" w:rsidR="008550CB" w:rsidRDefault="008550CB" w:rsidP="005B0900">
            <w:r>
              <w:t>28. 8. 2018</w:t>
            </w:r>
          </w:p>
        </w:tc>
      </w:tr>
    </w:tbl>
    <w:p w14:paraId="77ED8CB9" w14:textId="77777777" w:rsidR="008550CB" w:rsidRDefault="008550CB" w:rsidP="008550C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50CB" w14:paraId="7FAD4C60" w14:textId="77777777" w:rsidTr="005B0900">
        <w:tc>
          <w:tcPr>
            <w:tcW w:w="9859" w:type="dxa"/>
            <w:gridSpan w:val="11"/>
            <w:tcBorders>
              <w:bottom w:val="double" w:sz="4" w:space="0" w:color="auto"/>
            </w:tcBorders>
            <w:shd w:val="clear" w:color="auto" w:fill="BDD6EE"/>
          </w:tcPr>
          <w:p w14:paraId="6F3C8453" w14:textId="48317501" w:rsidR="008550CB" w:rsidRDefault="008550CB" w:rsidP="005B0900">
            <w:pPr>
              <w:tabs>
                <w:tab w:val="right" w:pos="9461"/>
              </w:tabs>
              <w:rPr>
                <w:b/>
                <w:sz w:val="28"/>
              </w:rPr>
            </w:pPr>
            <w:r>
              <w:rPr>
                <w:b/>
                <w:sz w:val="28"/>
              </w:rPr>
              <w:t>C-I – Personální zabezpečení</w:t>
            </w:r>
            <w:r>
              <w:rPr>
                <w:b/>
                <w:sz w:val="28"/>
              </w:rPr>
              <w:tab/>
            </w:r>
            <w:r w:rsidRPr="00E14028">
              <w:rPr>
                <w:rStyle w:val="Odkazintenzivn"/>
              </w:rPr>
              <w:fldChar w:fldCharType="begin"/>
            </w:r>
            <w:r w:rsidRPr="00E14028">
              <w:rPr>
                <w:rStyle w:val="Odkazintenzivn"/>
              </w:rPr>
              <w:instrText xml:space="preserve"> REF AabecedniSeznam \h  \* MERGEFORMAT </w:instrText>
            </w:r>
            <w:r w:rsidRPr="00E14028">
              <w:rPr>
                <w:rStyle w:val="Odkazintenzivn"/>
              </w:rPr>
            </w:r>
            <w:r w:rsidRPr="00E14028">
              <w:rPr>
                <w:rStyle w:val="Odkazintenzivn"/>
              </w:rPr>
              <w:fldChar w:fldCharType="separate"/>
            </w:r>
            <w:r w:rsidR="00FB06C4" w:rsidRPr="00FB06C4">
              <w:rPr>
                <w:rStyle w:val="Odkazintenzivn"/>
              </w:rPr>
              <w:t>Abecední seznam</w:t>
            </w:r>
            <w:r w:rsidRPr="00E14028">
              <w:rPr>
                <w:rStyle w:val="Odkazintenzivn"/>
              </w:rPr>
              <w:fldChar w:fldCharType="end"/>
            </w:r>
          </w:p>
        </w:tc>
      </w:tr>
      <w:tr w:rsidR="008550CB" w14:paraId="14DD5242" w14:textId="77777777" w:rsidTr="005B0900">
        <w:tc>
          <w:tcPr>
            <w:tcW w:w="2518" w:type="dxa"/>
            <w:tcBorders>
              <w:top w:val="double" w:sz="4" w:space="0" w:color="auto"/>
            </w:tcBorders>
            <w:shd w:val="clear" w:color="auto" w:fill="F7CAAC"/>
          </w:tcPr>
          <w:p w14:paraId="3657F231" w14:textId="77777777" w:rsidR="008550CB" w:rsidRDefault="008550CB" w:rsidP="005B0900">
            <w:pPr>
              <w:rPr>
                <w:b/>
              </w:rPr>
            </w:pPr>
            <w:r>
              <w:rPr>
                <w:b/>
              </w:rPr>
              <w:t>Vysoká škola</w:t>
            </w:r>
          </w:p>
        </w:tc>
        <w:tc>
          <w:tcPr>
            <w:tcW w:w="7341" w:type="dxa"/>
            <w:gridSpan w:val="10"/>
          </w:tcPr>
          <w:p w14:paraId="66F30A41" w14:textId="77777777" w:rsidR="008550CB" w:rsidRDefault="008550CB" w:rsidP="005B0900">
            <w:r>
              <w:t>Univerzita Tomáše Bati ve Zlíně</w:t>
            </w:r>
          </w:p>
        </w:tc>
      </w:tr>
      <w:tr w:rsidR="008550CB" w14:paraId="21A9ADFC" w14:textId="77777777" w:rsidTr="005B0900">
        <w:tc>
          <w:tcPr>
            <w:tcW w:w="2518" w:type="dxa"/>
            <w:shd w:val="clear" w:color="auto" w:fill="F7CAAC"/>
          </w:tcPr>
          <w:p w14:paraId="09A95E02" w14:textId="77777777" w:rsidR="008550CB" w:rsidRDefault="008550CB" w:rsidP="005B0900">
            <w:pPr>
              <w:rPr>
                <w:b/>
              </w:rPr>
            </w:pPr>
            <w:r>
              <w:rPr>
                <w:b/>
              </w:rPr>
              <w:t>Součást vysoké školy</w:t>
            </w:r>
          </w:p>
        </w:tc>
        <w:tc>
          <w:tcPr>
            <w:tcW w:w="7341" w:type="dxa"/>
            <w:gridSpan w:val="10"/>
          </w:tcPr>
          <w:p w14:paraId="418836C3" w14:textId="77777777" w:rsidR="008550CB" w:rsidRDefault="008550CB" w:rsidP="005B0900">
            <w:r>
              <w:t>Fakulta aplikované informatiky</w:t>
            </w:r>
          </w:p>
        </w:tc>
      </w:tr>
      <w:tr w:rsidR="008550CB" w14:paraId="613457B3" w14:textId="77777777" w:rsidTr="005B0900">
        <w:tc>
          <w:tcPr>
            <w:tcW w:w="2518" w:type="dxa"/>
            <w:shd w:val="clear" w:color="auto" w:fill="F7CAAC"/>
          </w:tcPr>
          <w:p w14:paraId="0584598B" w14:textId="77777777" w:rsidR="008550CB" w:rsidRDefault="008550CB" w:rsidP="005B0900">
            <w:pPr>
              <w:rPr>
                <w:b/>
              </w:rPr>
            </w:pPr>
            <w:r>
              <w:rPr>
                <w:b/>
              </w:rPr>
              <w:t>Název studijního programu</w:t>
            </w:r>
          </w:p>
        </w:tc>
        <w:tc>
          <w:tcPr>
            <w:tcW w:w="7341" w:type="dxa"/>
            <w:gridSpan w:val="10"/>
          </w:tcPr>
          <w:p w14:paraId="416BD76D" w14:textId="77777777" w:rsidR="008550CB" w:rsidRDefault="008550CB" w:rsidP="005B0900">
            <w:r>
              <w:t>Bezpečnostní technologie, systémy a management</w:t>
            </w:r>
          </w:p>
        </w:tc>
      </w:tr>
      <w:tr w:rsidR="008550CB" w14:paraId="58436122" w14:textId="77777777" w:rsidTr="005B0900">
        <w:tc>
          <w:tcPr>
            <w:tcW w:w="2518" w:type="dxa"/>
            <w:shd w:val="clear" w:color="auto" w:fill="F7CAAC"/>
          </w:tcPr>
          <w:p w14:paraId="30154578" w14:textId="77777777" w:rsidR="008550CB" w:rsidRDefault="008550CB" w:rsidP="005B0900">
            <w:pPr>
              <w:rPr>
                <w:b/>
              </w:rPr>
            </w:pPr>
            <w:r>
              <w:rPr>
                <w:b/>
              </w:rPr>
              <w:t>Jméno a příjmení</w:t>
            </w:r>
          </w:p>
        </w:tc>
        <w:tc>
          <w:tcPr>
            <w:tcW w:w="4536" w:type="dxa"/>
            <w:gridSpan w:val="5"/>
          </w:tcPr>
          <w:p w14:paraId="3B16E576" w14:textId="77777777" w:rsidR="008550CB" w:rsidRDefault="008550CB" w:rsidP="005B0900">
            <w:r>
              <w:t xml:space="preserve">Jiří </w:t>
            </w:r>
            <w:bookmarkStart w:id="4074" w:name="avojtesek"/>
            <w:r>
              <w:t>Vojtěšek</w:t>
            </w:r>
            <w:bookmarkEnd w:id="4074"/>
          </w:p>
        </w:tc>
        <w:tc>
          <w:tcPr>
            <w:tcW w:w="709" w:type="dxa"/>
            <w:shd w:val="clear" w:color="auto" w:fill="F7CAAC"/>
          </w:tcPr>
          <w:p w14:paraId="786DA3AD" w14:textId="77777777" w:rsidR="008550CB" w:rsidRDefault="008550CB" w:rsidP="005B0900">
            <w:pPr>
              <w:rPr>
                <w:b/>
              </w:rPr>
            </w:pPr>
            <w:r>
              <w:rPr>
                <w:b/>
              </w:rPr>
              <w:t>Tituly</w:t>
            </w:r>
          </w:p>
        </w:tc>
        <w:tc>
          <w:tcPr>
            <w:tcW w:w="2096" w:type="dxa"/>
            <w:gridSpan w:val="4"/>
          </w:tcPr>
          <w:p w14:paraId="212D0C73" w14:textId="77777777" w:rsidR="008550CB" w:rsidRDefault="008550CB" w:rsidP="005B0900">
            <w:r>
              <w:t>doc. Ing. Ph.D.</w:t>
            </w:r>
          </w:p>
        </w:tc>
      </w:tr>
      <w:tr w:rsidR="008550CB" w14:paraId="51D60DE1" w14:textId="77777777" w:rsidTr="005B0900">
        <w:tc>
          <w:tcPr>
            <w:tcW w:w="2518" w:type="dxa"/>
            <w:shd w:val="clear" w:color="auto" w:fill="F7CAAC"/>
          </w:tcPr>
          <w:p w14:paraId="2BF22886" w14:textId="77777777" w:rsidR="008550CB" w:rsidRDefault="008550CB" w:rsidP="005B0900">
            <w:pPr>
              <w:rPr>
                <w:b/>
              </w:rPr>
            </w:pPr>
            <w:r>
              <w:rPr>
                <w:b/>
              </w:rPr>
              <w:t>Rok narození</w:t>
            </w:r>
          </w:p>
        </w:tc>
        <w:tc>
          <w:tcPr>
            <w:tcW w:w="829" w:type="dxa"/>
          </w:tcPr>
          <w:p w14:paraId="040967FD" w14:textId="77777777" w:rsidR="008550CB" w:rsidRDefault="008550CB" w:rsidP="005B0900">
            <w:r>
              <w:t>1979</w:t>
            </w:r>
          </w:p>
        </w:tc>
        <w:tc>
          <w:tcPr>
            <w:tcW w:w="1721" w:type="dxa"/>
            <w:shd w:val="clear" w:color="auto" w:fill="F7CAAC"/>
          </w:tcPr>
          <w:p w14:paraId="77E6F713" w14:textId="77777777" w:rsidR="008550CB" w:rsidRDefault="008550CB" w:rsidP="005B0900">
            <w:pPr>
              <w:rPr>
                <w:b/>
              </w:rPr>
            </w:pPr>
            <w:r>
              <w:rPr>
                <w:b/>
              </w:rPr>
              <w:t>typ vztahu k VŠ</w:t>
            </w:r>
          </w:p>
        </w:tc>
        <w:tc>
          <w:tcPr>
            <w:tcW w:w="992" w:type="dxa"/>
            <w:gridSpan w:val="2"/>
          </w:tcPr>
          <w:p w14:paraId="72A18D82" w14:textId="77777777" w:rsidR="008550CB" w:rsidRDefault="008550CB" w:rsidP="005B0900">
            <w:r>
              <w:t>pp.</w:t>
            </w:r>
          </w:p>
        </w:tc>
        <w:tc>
          <w:tcPr>
            <w:tcW w:w="994" w:type="dxa"/>
            <w:shd w:val="clear" w:color="auto" w:fill="F7CAAC"/>
          </w:tcPr>
          <w:p w14:paraId="3ABEACF0" w14:textId="77777777" w:rsidR="008550CB" w:rsidRDefault="008550CB" w:rsidP="005B0900">
            <w:pPr>
              <w:rPr>
                <w:b/>
              </w:rPr>
            </w:pPr>
            <w:r>
              <w:rPr>
                <w:b/>
              </w:rPr>
              <w:t>rozsah</w:t>
            </w:r>
          </w:p>
        </w:tc>
        <w:tc>
          <w:tcPr>
            <w:tcW w:w="709" w:type="dxa"/>
          </w:tcPr>
          <w:p w14:paraId="3FFD3EA4" w14:textId="77777777" w:rsidR="008550CB" w:rsidRDefault="008550CB" w:rsidP="005B0900">
            <w:r>
              <w:t>40</w:t>
            </w:r>
          </w:p>
        </w:tc>
        <w:tc>
          <w:tcPr>
            <w:tcW w:w="709" w:type="dxa"/>
            <w:gridSpan w:val="2"/>
            <w:shd w:val="clear" w:color="auto" w:fill="F7CAAC"/>
          </w:tcPr>
          <w:p w14:paraId="7158F00B" w14:textId="77777777" w:rsidR="008550CB" w:rsidRDefault="008550CB" w:rsidP="005B0900">
            <w:pPr>
              <w:rPr>
                <w:b/>
              </w:rPr>
            </w:pPr>
            <w:r>
              <w:rPr>
                <w:b/>
              </w:rPr>
              <w:t>do kdy</w:t>
            </w:r>
          </w:p>
        </w:tc>
        <w:tc>
          <w:tcPr>
            <w:tcW w:w="1387" w:type="dxa"/>
            <w:gridSpan w:val="2"/>
          </w:tcPr>
          <w:p w14:paraId="7BFDC75C" w14:textId="77777777" w:rsidR="008550CB" w:rsidRDefault="008550CB" w:rsidP="005B0900">
            <w:r>
              <w:t>N</w:t>
            </w:r>
          </w:p>
        </w:tc>
      </w:tr>
      <w:tr w:rsidR="008550CB" w14:paraId="04FC0764" w14:textId="77777777" w:rsidTr="005B0900">
        <w:tc>
          <w:tcPr>
            <w:tcW w:w="5068" w:type="dxa"/>
            <w:gridSpan w:val="3"/>
            <w:shd w:val="clear" w:color="auto" w:fill="F7CAAC"/>
          </w:tcPr>
          <w:p w14:paraId="1BDF5B83" w14:textId="77777777" w:rsidR="008550CB" w:rsidRDefault="008550CB" w:rsidP="005B0900">
            <w:pPr>
              <w:rPr>
                <w:b/>
              </w:rPr>
            </w:pPr>
            <w:r>
              <w:rPr>
                <w:b/>
              </w:rPr>
              <w:t>Typ vztahu na součásti VŠ, která uskutečňuje st. program</w:t>
            </w:r>
          </w:p>
        </w:tc>
        <w:tc>
          <w:tcPr>
            <w:tcW w:w="992" w:type="dxa"/>
            <w:gridSpan w:val="2"/>
          </w:tcPr>
          <w:p w14:paraId="62C68435" w14:textId="77777777" w:rsidR="008550CB" w:rsidRDefault="008550CB" w:rsidP="005B0900">
            <w:del w:id="4075" w:author="Milan Navrátil" w:date="2018-11-13T11:50:00Z">
              <w:r w:rsidDel="00713C47">
                <w:delText>pp.</w:delText>
              </w:r>
            </w:del>
          </w:p>
        </w:tc>
        <w:tc>
          <w:tcPr>
            <w:tcW w:w="994" w:type="dxa"/>
            <w:shd w:val="clear" w:color="auto" w:fill="F7CAAC"/>
          </w:tcPr>
          <w:p w14:paraId="74CADA5D" w14:textId="77777777" w:rsidR="008550CB" w:rsidRDefault="008550CB" w:rsidP="005B0900">
            <w:pPr>
              <w:rPr>
                <w:b/>
              </w:rPr>
            </w:pPr>
            <w:r>
              <w:rPr>
                <w:b/>
              </w:rPr>
              <w:t>rozsah</w:t>
            </w:r>
          </w:p>
        </w:tc>
        <w:tc>
          <w:tcPr>
            <w:tcW w:w="709" w:type="dxa"/>
          </w:tcPr>
          <w:p w14:paraId="25281E51" w14:textId="77777777" w:rsidR="008550CB" w:rsidRDefault="008550CB" w:rsidP="005B0900">
            <w:del w:id="4076" w:author="Milan Navrátil" w:date="2018-11-13T11:50:00Z">
              <w:r w:rsidDel="00713C47">
                <w:delText>40</w:delText>
              </w:r>
            </w:del>
          </w:p>
        </w:tc>
        <w:tc>
          <w:tcPr>
            <w:tcW w:w="709" w:type="dxa"/>
            <w:gridSpan w:val="2"/>
            <w:shd w:val="clear" w:color="auto" w:fill="F7CAAC"/>
          </w:tcPr>
          <w:p w14:paraId="0F1FDF12" w14:textId="77777777" w:rsidR="008550CB" w:rsidRDefault="008550CB" w:rsidP="005B0900">
            <w:pPr>
              <w:rPr>
                <w:b/>
              </w:rPr>
            </w:pPr>
            <w:r>
              <w:rPr>
                <w:b/>
              </w:rPr>
              <w:t>do kdy</w:t>
            </w:r>
          </w:p>
        </w:tc>
        <w:tc>
          <w:tcPr>
            <w:tcW w:w="1387" w:type="dxa"/>
            <w:gridSpan w:val="2"/>
          </w:tcPr>
          <w:p w14:paraId="54BD809E" w14:textId="77777777" w:rsidR="008550CB" w:rsidRDefault="008550CB" w:rsidP="005B0900">
            <w:del w:id="4077" w:author="Milan Navrátil" w:date="2018-11-13T11:50:00Z">
              <w:r w:rsidDel="00713C47">
                <w:delText>N</w:delText>
              </w:r>
            </w:del>
          </w:p>
        </w:tc>
      </w:tr>
      <w:tr w:rsidR="008550CB" w14:paraId="6461713C" w14:textId="77777777" w:rsidTr="005B0900">
        <w:tc>
          <w:tcPr>
            <w:tcW w:w="6060" w:type="dxa"/>
            <w:gridSpan w:val="5"/>
            <w:shd w:val="clear" w:color="auto" w:fill="F7CAAC"/>
          </w:tcPr>
          <w:p w14:paraId="53B44093" w14:textId="77777777" w:rsidR="008550CB" w:rsidRDefault="008550CB" w:rsidP="005B0900">
            <w:r>
              <w:rPr>
                <w:b/>
              </w:rPr>
              <w:t>Další současná působení jako akademický pracovník na jiných VŠ</w:t>
            </w:r>
          </w:p>
        </w:tc>
        <w:tc>
          <w:tcPr>
            <w:tcW w:w="1703" w:type="dxa"/>
            <w:gridSpan w:val="2"/>
            <w:shd w:val="clear" w:color="auto" w:fill="F7CAAC"/>
          </w:tcPr>
          <w:p w14:paraId="451E188D" w14:textId="77777777" w:rsidR="008550CB" w:rsidRDefault="008550CB" w:rsidP="005B0900">
            <w:pPr>
              <w:rPr>
                <w:b/>
              </w:rPr>
            </w:pPr>
            <w:r>
              <w:rPr>
                <w:b/>
              </w:rPr>
              <w:t>typ prac. vztahu</w:t>
            </w:r>
          </w:p>
        </w:tc>
        <w:tc>
          <w:tcPr>
            <w:tcW w:w="2096" w:type="dxa"/>
            <w:gridSpan w:val="4"/>
            <w:shd w:val="clear" w:color="auto" w:fill="F7CAAC"/>
          </w:tcPr>
          <w:p w14:paraId="2EA0A833" w14:textId="77777777" w:rsidR="008550CB" w:rsidRDefault="008550CB" w:rsidP="005B0900">
            <w:pPr>
              <w:rPr>
                <w:b/>
              </w:rPr>
            </w:pPr>
            <w:r>
              <w:rPr>
                <w:b/>
              </w:rPr>
              <w:t>rozsah</w:t>
            </w:r>
          </w:p>
        </w:tc>
      </w:tr>
      <w:tr w:rsidR="008550CB" w14:paraId="4E959562" w14:textId="77777777" w:rsidTr="005B0900">
        <w:tc>
          <w:tcPr>
            <w:tcW w:w="6060" w:type="dxa"/>
            <w:gridSpan w:val="5"/>
          </w:tcPr>
          <w:p w14:paraId="0941FA4B" w14:textId="77777777" w:rsidR="008550CB" w:rsidRDefault="008550CB" w:rsidP="005B0900"/>
        </w:tc>
        <w:tc>
          <w:tcPr>
            <w:tcW w:w="1703" w:type="dxa"/>
            <w:gridSpan w:val="2"/>
          </w:tcPr>
          <w:p w14:paraId="432BCD83" w14:textId="77777777" w:rsidR="008550CB" w:rsidRDefault="008550CB" w:rsidP="005B0900"/>
        </w:tc>
        <w:tc>
          <w:tcPr>
            <w:tcW w:w="2096" w:type="dxa"/>
            <w:gridSpan w:val="4"/>
          </w:tcPr>
          <w:p w14:paraId="0277F243" w14:textId="77777777" w:rsidR="008550CB" w:rsidRDefault="008550CB" w:rsidP="005B0900"/>
        </w:tc>
      </w:tr>
      <w:tr w:rsidR="008550CB" w14:paraId="59896EFC" w14:textId="77777777" w:rsidTr="005B0900">
        <w:tc>
          <w:tcPr>
            <w:tcW w:w="6060" w:type="dxa"/>
            <w:gridSpan w:val="5"/>
          </w:tcPr>
          <w:p w14:paraId="5B90AE6A" w14:textId="77777777" w:rsidR="008550CB" w:rsidRDefault="008550CB" w:rsidP="005B0900"/>
        </w:tc>
        <w:tc>
          <w:tcPr>
            <w:tcW w:w="1703" w:type="dxa"/>
            <w:gridSpan w:val="2"/>
          </w:tcPr>
          <w:p w14:paraId="587FF2DF" w14:textId="77777777" w:rsidR="008550CB" w:rsidRDefault="008550CB" w:rsidP="005B0900"/>
        </w:tc>
        <w:tc>
          <w:tcPr>
            <w:tcW w:w="2096" w:type="dxa"/>
            <w:gridSpan w:val="4"/>
          </w:tcPr>
          <w:p w14:paraId="3F953119" w14:textId="77777777" w:rsidR="008550CB" w:rsidRDefault="008550CB" w:rsidP="005B0900"/>
        </w:tc>
      </w:tr>
      <w:tr w:rsidR="008550CB" w14:paraId="77084404" w14:textId="77777777" w:rsidTr="005B0900">
        <w:tc>
          <w:tcPr>
            <w:tcW w:w="6060" w:type="dxa"/>
            <w:gridSpan w:val="5"/>
          </w:tcPr>
          <w:p w14:paraId="0873B0C3" w14:textId="77777777" w:rsidR="008550CB" w:rsidRDefault="008550CB" w:rsidP="005B0900"/>
        </w:tc>
        <w:tc>
          <w:tcPr>
            <w:tcW w:w="1703" w:type="dxa"/>
            <w:gridSpan w:val="2"/>
          </w:tcPr>
          <w:p w14:paraId="5950DBF1" w14:textId="77777777" w:rsidR="008550CB" w:rsidRDefault="008550CB" w:rsidP="005B0900"/>
        </w:tc>
        <w:tc>
          <w:tcPr>
            <w:tcW w:w="2096" w:type="dxa"/>
            <w:gridSpan w:val="4"/>
          </w:tcPr>
          <w:p w14:paraId="0E1281BF" w14:textId="77777777" w:rsidR="008550CB" w:rsidRDefault="008550CB" w:rsidP="005B0900"/>
        </w:tc>
      </w:tr>
      <w:tr w:rsidR="008550CB" w14:paraId="3D788F0F" w14:textId="77777777" w:rsidTr="005B0900">
        <w:tc>
          <w:tcPr>
            <w:tcW w:w="9859" w:type="dxa"/>
            <w:gridSpan w:val="11"/>
            <w:shd w:val="clear" w:color="auto" w:fill="F7CAAC"/>
          </w:tcPr>
          <w:p w14:paraId="1326402C" w14:textId="77777777" w:rsidR="008550CB" w:rsidRDefault="008550CB" w:rsidP="005B0900">
            <w:r>
              <w:rPr>
                <w:b/>
              </w:rPr>
              <w:t>Předměty příslušného studijního programu a způsob zapojení do jejich výuky, příp. další zapojení do uskutečňování studijního programu</w:t>
            </w:r>
          </w:p>
        </w:tc>
      </w:tr>
      <w:tr w:rsidR="008550CB" w14:paraId="20AE0547" w14:textId="77777777" w:rsidTr="005B0900">
        <w:trPr>
          <w:trHeight w:val="607"/>
        </w:trPr>
        <w:tc>
          <w:tcPr>
            <w:tcW w:w="9859" w:type="dxa"/>
            <w:gridSpan w:val="11"/>
            <w:tcBorders>
              <w:top w:val="nil"/>
            </w:tcBorders>
          </w:tcPr>
          <w:p w14:paraId="5514F955" w14:textId="77777777" w:rsidR="008550CB" w:rsidRDefault="008550CB" w:rsidP="005B0900">
            <w:r>
              <w:t>Provoz počítačových sítí – garant, přednášející (100 %)</w:t>
            </w:r>
          </w:p>
        </w:tc>
      </w:tr>
      <w:tr w:rsidR="008550CB" w14:paraId="47C305BF" w14:textId="77777777" w:rsidTr="005B0900">
        <w:tc>
          <w:tcPr>
            <w:tcW w:w="9859" w:type="dxa"/>
            <w:gridSpan w:val="11"/>
            <w:shd w:val="clear" w:color="auto" w:fill="F7CAAC"/>
          </w:tcPr>
          <w:p w14:paraId="4F0D2EA3" w14:textId="77777777" w:rsidR="008550CB" w:rsidRDefault="008550CB" w:rsidP="005B0900">
            <w:r>
              <w:rPr>
                <w:b/>
              </w:rPr>
              <w:t xml:space="preserve">Údaje o vzdělání na VŠ </w:t>
            </w:r>
          </w:p>
        </w:tc>
      </w:tr>
      <w:tr w:rsidR="008550CB" w14:paraId="5A90D41D" w14:textId="77777777" w:rsidTr="005B0900">
        <w:trPr>
          <w:trHeight w:val="1055"/>
        </w:trPr>
        <w:tc>
          <w:tcPr>
            <w:tcW w:w="9859" w:type="dxa"/>
            <w:gridSpan w:val="11"/>
          </w:tcPr>
          <w:p w14:paraId="1FC044C2" w14:textId="77777777" w:rsidR="008550CB" w:rsidRPr="009D3BE2" w:rsidRDefault="008550CB" w:rsidP="005B0900">
            <w:r w:rsidRPr="009D3BE2">
              <w:t>1997 – 2002: UTB ve Zlíně, Fakulta aplikované informatiky, obor „Automatizace a řídící technika ve spotřebním průmyslu“, (Ing.)</w:t>
            </w:r>
          </w:p>
          <w:p w14:paraId="2E1A8E2F" w14:textId="77777777" w:rsidR="008550CB" w:rsidRPr="009D3BE2" w:rsidDel="00966FD5" w:rsidRDefault="008550CB" w:rsidP="005B0900">
            <w:pPr>
              <w:rPr>
                <w:del w:id="4078" w:author="Milan Navrátil" w:date="2018-11-12T13:31:00Z"/>
              </w:rPr>
            </w:pPr>
            <w:r w:rsidRPr="009D3BE2">
              <w:t>2002 – 2007: UTB ve Zlíně, Fakulta aplikované informatiky, obor „Technická kybernetika“, (Ph.D.)</w:t>
            </w:r>
          </w:p>
          <w:p w14:paraId="4BCD7465" w14:textId="4107D624" w:rsidR="008550CB" w:rsidRPr="009D3BE2" w:rsidDel="00966FD5" w:rsidRDefault="008550CB" w:rsidP="005B0900">
            <w:pPr>
              <w:rPr>
                <w:del w:id="4079" w:author="Milan Navrátil" w:date="2018-11-12T13:31:00Z"/>
              </w:rPr>
            </w:pPr>
            <w:del w:id="4080" w:author="Milan Navrátil" w:date="2018-11-12T13:31:00Z">
              <w:r w:rsidRPr="009D3BE2" w:rsidDel="00966FD5">
                <w:delText>2015</w:delText>
              </w:r>
              <w:r w:rsidDel="00966FD5">
                <w:delText>:</w:delText>
              </w:r>
              <w:r w:rsidRPr="009D3BE2" w:rsidDel="00966FD5">
                <w:delText xml:space="preserve"> UTB ve Zlíně, Fakulta aplikované informatiky, obor „Řízení strojů a procesů“, (doc.)</w:delText>
              </w:r>
            </w:del>
          </w:p>
          <w:p w14:paraId="23F71FEF" w14:textId="77777777" w:rsidR="008550CB" w:rsidRPr="00822882" w:rsidRDefault="008550CB">
            <w:pPr>
              <w:rPr>
                <w:b/>
              </w:rPr>
            </w:pPr>
          </w:p>
        </w:tc>
      </w:tr>
      <w:tr w:rsidR="008550CB" w14:paraId="4B25DAC7" w14:textId="77777777" w:rsidTr="005B0900">
        <w:tc>
          <w:tcPr>
            <w:tcW w:w="9859" w:type="dxa"/>
            <w:gridSpan w:val="11"/>
            <w:shd w:val="clear" w:color="auto" w:fill="F7CAAC"/>
          </w:tcPr>
          <w:p w14:paraId="01263089" w14:textId="77777777" w:rsidR="008550CB" w:rsidRDefault="008550CB" w:rsidP="005B0900">
            <w:pPr>
              <w:rPr>
                <w:b/>
              </w:rPr>
            </w:pPr>
            <w:r>
              <w:rPr>
                <w:b/>
              </w:rPr>
              <w:t>Údaje o odborném působení od absolvování VŠ</w:t>
            </w:r>
          </w:p>
          <w:p w14:paraId="31209CA3" w14:textId="77777777" w:rsidR="008550CB" w:rsidRDefault="008550CB" w:rsidP="005B0900">
            <w:pPr>
              <w:rPr>
                <w:b/>
              </w:rPr>
            </w:pPr>
          </w:p>
        </w:tc>
      </w:tr>
      <w:tr w:rsidR="008550CB" w14:paraId="1768ADC1" w14:textId="77777777" w:rsidTr="005B0900">
        <w:trPr>
          <w:trHeight w:val="1090"/>
        </w:trPr>
        <w:tc>
          <w:tcPr>
            <w:tcW w:w="9859" w:type="dxa"/>
            <w:gridSpan w:val="11"/>
          </w:tcPr>
          <w:p w14:paraId="0646E72A" w14:textId="77777777" w:rsidR="008550CB" w:rsidRPr="009D3BE2" w:rsidRDefault="008550CB" w:rsidP="005B0900">
            <w:r w:rsidRPr="009D3BE2">
              <w:t>2005 – 2015: UTB ve Zlíně, Fakulta aplikované informatiky, Ústav řízení procesů, odborný asistent</w:t>
            </w:r>
          </w:p>
          <w:p w14:paraId="691EF066" w14:textId="77777777" w:rsidR="008550CB" w:rsidRPr="009D3BE2" w:rsidRDefault="008550CB" w:rsidP="005B0900">
            <w:r w:rsidRPr="009D3BE2">
              <w:t>2015 – dosud: UTB ve Zlíně, Fakulta aplikované informatiky, Ústav řízení procesů, docent</w:t>
            </w:r>
          </w:p>
          <w:p w14:paraId="62F97775" w14:textId="77777777" w:rsidR="008550CB" w:rsidRPr="00080943" w:rsidRDefault="008550CB" w:rsidP="005B0900">
            <w:r w:rsidRPr="009D3BE2">
              <w:t>2014 – dosud: UTB ve Zlíně, Fakulta aplikované informatiky, proděkan pro bakalářské a magisterské studium</w:t>
            </w:r>
          </w:p>
        </w:tc>
      </w:tr>
      <w:tr w:rsidR="008550CB" w14:paraId="6606A505" w14:textId="77777777" w:rsidTr="005B0900">
        <w:trPr>
          <w:trHeight w:val="250"/>
        </w:trPr>
        <w:tc>
          <w:tcPr>
            <w:tcW w:w="9859" w:type="dxa"/>
            <w:gridSpan w:val="11"/>
            <w:shd w:val="clear" w:color="auto" w:fill="F7CAAC"/>
          </w:tcPr>
          <w:p w14:paraId="25DE8E52" w14:textId="77777777" w:rsidR="008550CB" w:rsidRDefault="008550CB" w:rsidP="005B0900">
            <w:r>
              <w:rPr>
                <w:b/>
              </w:rPr>
              <w:t>Zkušenosti s vedením kvalifikačních a rigorózních prací</w:t>
            </w:r>
          </w:p>
        </w:tc>
      </w:tr>
      <w:tr w:rsidR="008550CB" w14:paraId="160D7BFD" w14:textId="77777777" w:rsidTr="005B0900">
        <w:trPr>
          <w:trHeight w:val="592"/>
        </w:trPr>
        <w:tc>
          <w:tcPr>
            <w:tcW w:w="9859" w:type="dxa"/>
            <w:gridSpan w:val="11"/>
          </w:tcPr>
          <w:p w14:paraId="27F5AABA" w14:textId="77777777" w:rsidR="008550CB" w:rsidRDefault="008550CB" w:rsidP="005B0900">
            <w:r>
              <w:t xml:space="preserve">Od roku 2003 vedoucí úspěšně obhájených 39 bakalářských a 25 diplomových prací. </w:t>
            </w:r>
          </w:p>
          <w:p w14:paraId="16A3695B" w14:textId="77777777" w:rsidR="008550CB" w:rsidRDefault="008550CB" w:rsidP="005B0900">
            <w:r>
              <w:t>Školitel 3 studentů doktorského studijního programu.</w:t>
            </w:r>
          </w:p>
        </w:tc>
      </w:tr>
      <w:tr w:rsidR="008550CB" w14:paraId="21138047" w14:textId="77777777" w:rsidTr="005B0900">
        <w:trPr>
          <w:cantSplit/>
        </w:trPr>
        <w:tc>
          <w:tcPr>
            <w:tcW w:w="3347" w:type="dxa"/>
            <w:gridSpan w:val="2"/>
            <w:tcBorders>
              <w:top w:val="single" w:sz="12" w:space="0" w:color="auto"/>
            </w:tcBorders>
            <w:shd w:val="clear" w:color="auto" w:fill="F7CAAC"/>
          </w:tcPr>
          <w:p w14:paraId="1E5A47AB" w14:textId="77777777" w:rsidR="008550CB" w:rsidRDefault="008550CB" w:rsidP="005B0900">
            <w:r>
              <w:rPr>
                <w:b/>
              </w:rPr>
              <w:t xml:space="preserve">Obor habilitačního řízení </w:t>
            </w:r>
          </w:p>
        </w:tc>
        <w:tc>
          <w:tcPr>
            <w:tcW w:w="2245" w:type="dxa"/>
            <w:gridSpan w:val="2"/>
            <w:tcBorders>
              <w:top w:val="single" w:sz="12" w:space="0" w:color="auto"/>
            </w:tcBorders>
            <w:shd w:val="clear" w:color="auto" w:fill="F7CAAC"/>
          </w:tcPr>
          <w:p w14:paraId="087C2BCA" w14:textId="77777777" w:rsidR="008550CB" w:rsidRDefault="008550CB" w:rsidP="005B0900">
            <w:r>
              <w:rPr>
                <w:b/>
              </w:rPr>
              <w:t>Rok udělení hodnosti</w:t>
            </w:r>
          </w:p>
        </w:tc>
        <w:tc>
          <w:tcPr>
            <w:tcW w:w="2248" w:type="dxa"/>
            <w:gridSpan w:val="4"/>
            <w:tcBorders>
              <w:top w:val="single" w:sz="12" w:space="0" w:color="auto"/>
              <w:right w:val="single" w:sz="12" w:space="0" w:color="auto"/>
            </w:tcBorders>
            <w:shd w:val="clear" w:color="auto" w:fill="F7CAAC"/>
          </w:tcPr>
          <w:p w14:paraId="1EA88E7F" w14:textId="77777777" w:rsidR="008550CB" w:rsidRDefault="008550CB" w:rsidP="005B0900">
            <w:r>
              <w:rPr>
                <w:b/>
              </w:rPr>
              <w:t>Řízení konáno na VŠ</w:t>
            </w:r>
          </w:p>
        </w:tc>
        <w:tc>
          <w:tcPr>
            <w:tcW w:w="2019" w:type="dxa"/>
            <w:gridSpan w:val="3"/>
            <w:tcBorders>
              <w:top w:val="single" w:sz="12" w:space="0" w:color="auto"/>
              <w:left w:val="single" w:sz="12" w:space="0" w:color="auto"/>
            </w:tcBorders>
            <w:shd w:val="clear" w:color="auto" w:fill="F7CAAC"/>
          </w:tcPr>
          <w:p w14:paraId="436F54C2" w14:textId="77777777" w:rsidR="008550CB" w:rsidRDefault="008550CB" w:rsidP="005B0900">
            <w:pPr>
              <w:rPr>
                <w:b/>
              </w:rPr>
            </w:pPr>
            <w:r>
              <w:rPr>
                <w:b/>
              </w:rPr>
              <w:t>Ohlasy publikací</w:t>
            </w:r>
          </w:p>
        </w:tc>
      </w:tr>
      <w:tr w:rsidR="008550CB" w14:paraId="25BC43AC" w14:textId="77777777" w:rsidTr="005B0900">
        <w:trPr>
          <w:cantSplit/>
        </w:trPr>
        <w:tc>
          <w:tcPr>
            <w:tcW w:w="3347" w:type="dxa"/>
            <w:gridSpan w:val="2"/>
          </w:tcPr>
          <w:p w14:paraId="042CE98E" w14:textId="77777777" w:rsidR="008550CB" w:rsidRDefault="008550CB" w:rsidP="005B0900">
            <w:r>
              <w:t>Řízení strojů a procesů</w:t>
            </w:r>
          </w:p>
        </w:tc>
        <w:tc>
          <w:tcPr>
            <w:tcW w:w="2245" w:type="dxa"/>
            <w:gridSpan w:val="2"/>
          </w:tcPr>
          <w:p w14:paraId="4A08A42F" w14:textId="77777777" w:rsidR="008550CB" w:rsidRDefault="008550CB" w:rsidP="005B0900">
            <w:r>
              <w:t>2015</w:t>
            </w:r>
          </w:p>
        </w:tc>
        <w:tc>
          <w:tcPr>
            <w:tcW w:w="2248" w:type="dxa"/>
            <w:gridSpan w:val="4"/>
            <w:tcBorders>
              <w:right w:val="single" w:sz="12" w:space="0" w:color="auto"/>
            </w:tcBorders>
          </w:tcPr>
          <w:p w14:paraId="488F705F" w14:textId="77777777" w:rsidR="008550CB" w:rsidRDefault="008550CB" w:rsidP="005B0900">
            <w:r>
              <w:t>UTB ve Zlíně</w:t>
            </w:r>
          </w:p>
        </w:tc>
        <w:tc>
          <w:tcPr>
            <w:tcW w:w="632" w:type="dxa"/>
            <w:tcBorders>
              <w:left w:val="single" w:sz="12" w:space="0" w:color="auto"/>
            </w:tcBorders>
            <w:shd w:val="clear" w:color="auto" w:fill="F7CAAC"/>
          </w:tcPr>
          <w:p w14:paraId="41D6C96C" w14:textId="77777777" w:rsidR="008550CB" w:rsidRDefault="008550CB" w:rsidP="005B0900">
            <w:r>
              <w:rPr>
                <w:b/>
              </w:rPr>
              <w:t>WOS</w:t>
            </w:r>
          </w:p>
        </w:tc>
        <w:tc>
          <w:tcPr>
            <w:tcW w:w="693" w:type="dxa"/>
            <w:shd w:val="clear" w:color="auto" w:fill="F7CAAC"/>
          </w:tcPr>
          <w:p w14:paraId="67FA1710" w14:textId="77777777" w:rsidR="008550CB" w:rsidRDefault="008550CB" w:rsidP="005B0900">
            <w:pPr>
              <w:rPr>
                <w:sz w:val="18"/>
              </w:rPr>
            </w:pPr>
            <w:r>
              <w:rPr>
                <w:b/>
                <w:sz w:val="18"/>
              </w:rPr>
              <w:t>Scopus</w:t>
            </w:r>
          </w:p>
        </w:tc>
        <w:tc>
          <w:tcPr>
            <w:tcW w:w="694" w:type="dxa"/>
            <w:shd w:val="clear" w:color="auto" w:fill="F7CAAC"/>
          </w:tcPr>
          <w:p w14:paraId="0053B10F" w14:textId="77777777" w:rsidR="008550CB" w:rsidRDefault="008550CB" w:rsidP="005B0900">
            <w:r>
              <w:rPr>
                <w:b/>
                <w:sz w:val="18"/>
              </w:rPr>
              <w:t>ostatní</w:t>
            </w:r>
          </w:p>
        </w:tc>
      </w:tr>
      <w:tr w:rsidR="008550CB" w14:paraId="6B5D8309" w14:textId="77777777" w:rsidTr="005B0900">
        <w:trPr>
          <w:cantSplit/>
          <w:trHeight w:val="70"/>
        </w:trPr>
        <w:tc>
          <w:tcPr>
            <w:tcW w:w="3347" w:type="dxa"/>
            <w:gridSpan w:val="2"/>
            <w:shd w:val="clear" w:color="auto" w:fill="F7CAAC"/>
          </w:tcPr>
          <w:p w14:paraId="427CF24E" w14:textId="77777777" w:rsidR="008550CB" w:rsidRDefault="008550CB" w:rsidP="005B0900">
            <w:r>
              <w:rPr>
                <w:b/>
              </w:rPr>
              <w:t>Obor jmenovacího řízení</w:t>
            </w:r>
          </w:p>
        </w:tc>
        <w:tc>
          <w:tcPr>
            <w:tcW w:w="2245" w:type="dxa"/>
            <w:gridSpan w:val="2"/>
            <w:shd w:val="clear" w:color="auto" w:fill="F7CAAC"/>
          </w:tcPr>
          <w:p w14:paraId="4E6873E0" w14:textId="77777777" w:rsidR="008550CB" w:rsidRDefault="008550CB" w:rsidP="005B0900">
            <w:r>
              <w:rPr>
                <w:b/>
              </w:rPr>
              <w:t>Rok udělení hodnosti</w:t>
            </w:r>
          </w:p>
        </w:tc>
        <w:tc>
          <w:tcPr>
            <w:tcW w:w="2248" w:type="dxa"/>
            <w:gridSpan w:val="4"/>
            <w:tcBorders>
              <w:right w:val="single" w:sz="12" w:space="0" w:color="auto"/>
            </w:tcBorders>
            <w:shd w:val="clear" w:color="auto" w:fill="F7CAAC"/>
          </w:tcPr>
          <w:p w14:paraId="1832348A" w14:textId="77777777" w:rsidR="008550CB" w:rsidRDefault="008550CB" w:rsidP="005B0900">
            <w:r>
              <w:rPr>
                <w:b/>
              </w:rPr>
              <w:t>Řízení konáno na VŠ</w:t>
            </w:r>
          </w:p>
        </w:tc>
        <w:tc>
          <w:tcPr>
            <w:tcW w:w="632" w:type="dxa"/>
            <w:vMerge w:val="restart"/>
            <w:tcBorders>
              <w:left w:val="single" w:sz="12" w:space="0" w:color="auto"/>
            </w:tcBorders>
          </w:tcPr>
          <w:p w14:paraId="591655A4" w14:textId="77777777" w:rsidR="008550CB" w:rsidRPr="003B5737" w:rsidRDefault="008550CB" w:rsidP="005B0900">
            <w:r>
              <w:t>32</w:t>
            </w:r>
          </w:p>
        </w:tc>
        <w:tc>
          <w:tcPr>
            <w:tcW w:w="693" w:type="dxa"/>
            <w:vMerge w:val="restart"/>
          </w:tcPr>
          <w:p w14:paraId="48E067AB" w14:textId="77777777" w:rsidR="008550CB" w:rsidRPr="003B5737" w:rsidRDefault="008550CB" w:rsidP="005B0900">
            <w:r>
              <w:t>46</w:t>
            </w:r>
          </w:p>
        </w:tc>
        <w:tc>
          <w:tcPr>
            <w:tcW w:w="694" w:type="dxa"/>
            <w:vMerge w:val="restart"/>
          </w:tcPr>
          <w:p w14:paraId="63F5E4F5" w14:textId="77777777" w:rsidR="008550CB" w:rsidRPr="003B5737" w:rsidRDefault="008550CB" w:rsidP="005B0900">
            <w:r>
              <w:t>90</w:t>
            </w:r>
          </w:p>
        </w:tc>
      </w:tr>
      <w:tr w:rsidR="008550CB" w14:paraId="776F4D47" w14:textId="77777777" w:rsidTr="005B0900">
        <w:trPr>
          <w:trHeight w:val="205"/>
        </w:trPr>
        <w:tc>
          <w:tcPr>
            <w:tcW w:w="3347" w:type="dxa"/>
            <w:gridSpan w:val="2"/>
          </w:tcPr>
          <w:p w14:paraId="7D78F005" w14:textId="77777777" w:rsidR="008550CB" w:rsidRDefault="008550CB" w:rsidP="005B0900"/>
        </w:tc>
        <w:tc>
          <w:tcPr>
            <w:tcW w:w="2245" w:type="dxa"/>
            <w:gridSpan w:val="2"/>
          </w:tcPr>
          <w:p w14:paraId="239CE47B" w14:textId="77777777" w:rsidR="008550CB" w:rsidRDefault="008550CB" w:rsidP="005B0900"/>
        </w:tc>
        <w:tc>
          <w:tcPr>
            <w:tcW w:w="2248" w:type="dxa"/>
            <w:gridSpan w:val="4"/>
            <w:tcBorders>
              <w:right w:val="single" w:sz="12" w:space="0" w:color="auto"/>
            </w:tcBorders>
          </w:tcPr>
          <w:p w14:paraId="54F6157A" w14:textId="77777777" w:rsidR="008550CB" w:rsidRDefault="008550CB" w:rsidP="005B0900"/>
        </w:tc>
        <w:tc>
          <w:tcPr>
            <w:tcW w:w="632" w:type="dxa"/>
            <w:vMerge/>
            <w:tcBorders>
              <w:left w:val="single" w:sz="12" w:space="0" w:color="auto"/>
            </w:tcBorders>
            <w:vAlign w:val="center"/>
          </w:tcPr>
          <w:p w14:paraId="7FA2DE81" w14:textId="77777777" w:rsidR="008550CB" w:rsidRDefault="008550CB" w:rsidP="005B0900">
            <w:pPr>
              <w:rPr>
                <w:b/>
              </w:rPr>
            </w:pPr>
          </w:p>
        </w:tc>
        <w:tc>
          <w:tcPr>
            <w:tcW w:w="693" w:type="dxa"/>
            <w:vMerge/>
            <w:vAlign w:val="center"/>
          </w:tcPr>
          <w:p w14:paraId="263EFE5D" w14:textId="77777777" w:rsidR="008550CB" w:rsidRDefault="008550CB" w:rsidP="005B0900">
            <w:pPr>
              <w:rPr>
                <w:b/>
              </w:rPr>
            </w:pPr>
          </w:p>
        </w:tc>
        <w:tc>
          <w:tcPr>
            <w:tcW w:w="694" w:type="dxa"/>
            <w:vMerge/>
            <w:vAlign w:val="center"/>
          </w:tcPr>
          <w:p w14:paraId="59B1073B" w14:textId="77777777" w:rsidR="008550CB" w:rsidRDefault="008550CB" w:rsidP="005B0900">
            <w:pPr>
              <w:rPr>
                <w:b/>
              </w:rPr>
            </w:pPr>
          </w:p>
        </w:tc>
      </w:tr>
      <w:tr w:rsidR="008550CB" w14:paraId="5A547317" w14:textId="77777777" w:rsidTr="005B0900">
        <w:tc>
          <w:tcPr>
            <w:tcW w:w="9859" w:type="dxa"/>
            <w:gridSpan w:val="11"/>
            <w:shd w:val="clear" w:color="auto" w:fill="F7CAAC"/>
          </w:tcPr>
          <w:p w14:paraId="03F49DC0" w14:textId="77777777" w:rsidR="008550CB" w:rsidRDefault="008550CB" w:rsidP="005B0900">
            <w:pPr>
              <w:rPr>
                <w:b/>
              </w:rPr>
            </w:pPr>
            <w:r>
              <w:rPr>
                <w:b/>
              </w:rPr>
              <w:t xml:space="preserve">Přehled o nejvýznamnější publikační a další tvůrčí činnosti nebo další profesní činnosti u odborníků z praxe vztahující se k zabezpečovaným předmětům </w:t>
            </w:r>
          </w:p>
        </w:tc>
      </w:tr>
      <w:tr w:rsidR="008550CB" w14:paraId="183F9B5D" w14:textId="77777777" w:rsidTr="005B0900">
        <w:trPr>
          <w:trHeight w:val="2347"/>
        </w:trPr>
        <w:tc>
          <w:tcPr>
            <w:tcW w:w="9859" w:type="dxa"/>
            <w:gridSpan w:val="11"/>
          </w:tcPr>
          <w:p w14:paraId="21C0A04B" w14:textId="77777777" w:rsidR="00E61276" w:rsidRDefault="008550CB" w:rsidP="005B0900">
            <w:pPr>
              <w:rPr>
                <w:ins w:id="4081" w:author="Jiří Vojtěšek" w:date="2018-11-18T19:44:00Z"/>
              </w:rPr>
            </w:pPr>
            <w:r w:rsidRPr="00161DBD">
              <w:rPr>
                <w:b/>
              </w:rPr>
              <w:t>VOJTĚŠEK, J. (55 %),</w:t>
            </w:r>
            <w:r>
              <w:t xml:space="preserve"> R. </w:t>
            </w:r>
            <w:r w:rsidRPr="00982304">
              <w:t>PROKOP</w:t>
            </w:r>
            <w:r>
              <w:t xml:space="preserve"> a P.</w:t>
            </w:r>
            <w:r w:rsidRPr="00982304">
              <w:t xml:space="preserve"> DOSTÁL. Two Degrees-of-Freedom Hybrid Adaptive Approach with Pole-placement Method Used for Control of Isothermal Chemical Reactor. </w:t>
            </w:r>
            <w:r w:rsidRPr="00B1395E">
              <w:rPr>
                <w:i/>
              </w:rPr>
              <w:t>Chemical Engineering Transactions</w:t>
            </w:r>
            <w:r w:rsidRPr="00982304">
              <w:t>, 2017, roč. 2017, č. 61, s. "p1"-"p7". ISSN 2283-9216</w:t>
            </w:r>
            <w:ins w:id="4082" w:author="Jiří Vojtěšek" w:date="2018-11-18T19:44:00Z">
              <w:r w:rsidR="00E61276">
                <w:t>.</w:t>
              </w:r>
            </w:ins>
          </w:p>
          <w:p w14:paraId="74D016DD" w14:textId="3653EBD6" w:rsidR="008550CB" w:rsidRDefault="008550CB" w:rsidP="005B0900">
            <w:del w:id="4083" w:author="Jiří Vojtěšek" w:date="2018-11-18T19:44:00Z">
              <w:r w:rsidDel="00E61276">
                <w:br/>
              </w:r>
            </w:del>
            <w:r w:rsidRPr="00161DBD">
              <w:rPr>
                <w:b/>
              </w:rPr>
              <w:t>VOJTĚŠEK, J. (85 %)</w:t>
            </w:r>
            <w:r>
              <w:t xml:space="preserve"> a</w:t>
            </w:r>
            <w:r w:rsidRPr="00B1395E">
              <w:t xml:space="preserve"> </w:t>
            </w:r>
            <w:r>
              <w:t xml:space="preserve">P. </w:t>
            </w:r>
            <w:r w:rsidRPr="00B1395E">
              <w:t xml:space="preserve">DOSTÁL. Effective Hybrid Adaptive Temperature Control inside Plug-flow Chemical Reactor. </w:t>
            </w:r>
            <w:r w:rsidRPr="00B1395E">
              <w:rPr>
                <w:i/>
              </w:rPr>
              <w:t>International Journal of Mathematics and Computers in Simulations</w:t>
            </w:r>
            <w:r w:rsidRPr="00B1395E">
              <w:t>, 2016, roč. 2016, 10, č. 10, s. 63-71. ISSN 1998-0159</w:t>
            </w:r>
          </w:p>
          <w:p w14:paraId="6E0A107F" w14:textId="77777777" w:rsidR="008550CB" w:rsidRDefault="008550CB" w:rsidP="005B0900">
            <w:r w:rsidRPr="00161DBD">
              <w:rPr>
                <w:b/>
              </w:rPr>
              <w:t>VOJTĚŠEK, J. (90 %)</w:t>
            </w:r>
            <w:r>
              <w:t xml:space="preserve"> a L. MLÝ</w:t>
            </w:r>
            <w:r w:rsidRPr="002F19BC">
              <w:t xml:space="preserve">NEK. File Hosting Service Based on Single-Board Computer. In: </w:t>
            </w:r>
            <w:r w:rsidRPr="00EB7846">
              <w:rPr>
                <w:i/>
              </w:rPr>
              <w:t>Cybernetics and Mathematics Applications in Intelligent Systems</w:t>
            </w:r>
            <w:r w:rsidRPr="002F19BC">
              <w:t xml:space="preserve">. CSOC 2017. Advances in Intelligent Systems and Computing, vol 574. </w:t>
            </w:r>
            <w:r>
              <w:t>Heidelberg</w:t>
            </w:r>
            <w:r w:rsidRPr="00F031DF">
              <w:t>: Springer</w:t>
            </w:r>
            <w:r>
              <w:t>-Verlag Berlin, 2016, vol. 575, s. 427-438</w:t>
            </w:r>
            <w:r w:rsidRPr="00F031DF">
              <w:t xml:space="preserve">. ISBN </w:t>
            </w:r>
            <w:r w:rsidRPr="00A6405B">
              <w:t>978-3-319-57140-9</w:t>
            </w:r>
            <w:r w:rsidRPr="00F031DF">
              <w:t>.</w:t>
            </w:r>
          </w:p>
          <w:p w14:paraId="1327CDDA" w14:textId="77777777" w:rsidR="008550CB" w:rsidRDefault="008550CB" w:rsidP="005B0900">
            <w:r w:rsidRPr="00161DBD">
              <w:rPr>
                <w:b/>
              </w:rPr>
              <w:t>VOJTĚŠEK, J. (90 %)</w:t>
            </w:r>
            <w:r>
              <w:t xml:space="preserve"> a M. PIPIŠ</w:t>
            </w:r>
            <w:r w:rsidRPr="00F031DF">
              <w:t xml:space="preserve">. Virtualization of Operating System Using Type-2 Hypervisor. In </w:t>
            </w:r>
            <w:r w:rsidRPr="00EB7846">
              <w:rPr>
                <w:i/>
              </w:rPr>
              <w:t>Software Engineering Perspectives and Application in Intelligent Systems: Proceedings of the 5th computer science on-line conference 2016</w:t>
            </w:r>
            <w:r>
              <w:t>, Vol. 2. Heidelberg</w:t>
            </w:r>
            <w:r w:rsidRPr="00F031DF">
              <w:t>: Springer-Verlag Berlin, 2016, s. 239-247. ISSN 2194-5357. ISBN 978-3-319-33620-6.</w:t>
            </w:r>
          </w:p>
          <w:p w14:paraId="7910E574" w14:textId="77777777" w:rsidR="008550CB" w:rsidRPr="003B5737" w:rsidRDefault="008550CB" w:rsidP="005B0900">
            <w:r w:rsidRPr="00161DBD">
              <w:rPr>
                <w:b/>
              </w:rPr>
              <w:t>VOJTĚŠEK, J. (100%).</w:t>
            </w:r>
            <w:r w:rsidRPr="0002068B">
              <w:t xml:space="preserve"> Numerical Solution of Ordinary Differential Equations Using Mathematical Software. In </w:t>
            </w:r>
            <w:r w:rsidRPr="00EB7846">
              <w:rPr>
                <w:i/>
              </w:rPr>
              <w:t>Advances in Intelligent Systems and Computing</w:t>
            </w:r>
            <w:r>
              <w:t>. 285. Heidelberg</w:t>
            </w:r>
            <w:r w:rsidRPr="0002068B">
              <w:t>: Springer-Verlag Berlin, 2014, s. 213-226. ISSN 2194-5357. ISBN 978-3-319-06739-1.</w:t>
            </w:r>
          </w:p>
        </w:tc>
      </w:tr>
      <w:tr w:rsidR="008550CB" w14:paraId="0DA33703" w14:textId="77777777" w:rsidTr="005B0900">
        <w:trPr>
          <w:trHeight w:val="218"/>
        </w:trPr>
        <w:tc>
          <w:tcPr>
            <w:tcW w:w="9859" w:type="dxa"/>
            <w:gridSpan w:val="11"/>
            <w:shd w:val="clear" w:color="auto" w:fill="F7CAAC"/>
          </w:tcPr>
          <w:p w14:paraId="5B37FAF4" w14:textId="77777777" w:rsidR="008550CB" w:rsidRDefault="008550CB" w:rsidP="005B0900">
            <w:pPr>
              <w:rPr>
                <w:b/>
              </w:rPr>
            </w:pPr>
            <w:r>
              <w:rPr>
                <w:b/>
              </w:rPr>
              <w:t>Působení v zahraničí</w:t>
            </w:r>
          </w:p>
        </w:tc>
      </w:tr>
      <w:tr w:rsidR="008550CB" w14:paraId="60F0C22D" w14:textId="77777777" w:rsidTr="005B0900">
        <w:trPr>
          <w:trHeight w:val="328"/>
        </w:trPr>
        <w:tc>
          <w:tcPr>
            <w:tcW w:w="9859" w:type="dxa"/>
            <w:gridSpan w:val="11"/>
          </w:tcPr>
          <w:p w14:paraId="60489F30" w14:textId="66B4CF73" w:rsidR="008678A9" w:rsidRPr="008678A9" w:rsidRDefault="008678A9" w:rsidP="008678A9">
            <w:pPr>
              <w:rPr>
                <w:ins w:id="4084" w:author="Milan Navrátil" w:date="2018-10-31T19:51:00Z"/>
                <w:lang w:val="sk-SK"/>
              </w:rPr>
            </w:pPr>
            <w:ins w:id="4085" w:author="Milan Navrátil" w:date="2018-10-31T19:51:00Z">
              <w:r w:rsidRPr="008678A9">
                <w:rPr>
                  <w:lang w:val="sk-SK"/>
                </w:rPr>
                <w:t xml:space="preserve">2003 - University of Applied Science Cologne, Germany. Faculty of Process Engineering, Energy and Mechanical Systems - </w:t>
              </w:r>
              <w:r w:rsidR="006E6E3A">
                <w:rPr>
                  <w:lang w:val="sk-SK"/>
                </w:rPr>
                <w:t>studijní program</w:t>
              </w:r>
              <w:r w:rsidRPr="008678A9">
                <w:rPr>
                  <w:lang w:val="sk-SK"/>
                </w:rPr>
                <w:t xml:space="preserve"> Socrates/Erasmus</w:t>
              </w:r>
            </w:ins>
            <w:ins w:id="4086" w:author="Milan Navrátil" w:date="2018-11-15T10:36:00Z">
              <w:r w:rsidR="006E6E3A">
                <w:rPr>
                  <w:lang w:val="sk-SK"/>
                </w:rPr>
                <w:t xml:space="preserve"> – 3 měsíce</w:t>
              </w:r>
            </w:ins>
          </w:p>
          <w:p w14:paraId="498235CC" w14:textId="0FBA8F14" w:rsidR="008550CB" w:rsidRPr="009D3BE2" w:rsidDel="008678A9" w:rsidRDefault="008678A9" w:rsidP="008678A9">
            <w:pPr>
              <w:rPr>
                <w:del w:id="4087" w:author="Milan Navrátil" w:date="2018-10-31T19:51:00Z"/>
                <w:lang w:val="sk-SK"/>
              </w:rPr>
            </w:pPr>
            <w:ins w:id="4088" w:author="Milan Navrátil" w:date="2018-10-31T19:51:00Z">
              <w:r w:rsidRPr="008678A9">
                <w:rPr>
                  <w:lang w:val="sk-SK"/>
                </w:rPr>
                <w:t xml:space="preserve">2004 - Politecnico di Milano, Italy. Department of Electronics and Computer Science </w:t>
              </w:r>
            </w:ins>
            <w:ins w:id="4089" w:author="Milan Navrátil" w:date="2018-11-15T10:36:00Z">
              <w:r w:rsidR="006E6E3A">
                <w:rPr>
                  <w:lang w:val="sk-SK"/>
                </w:rPr>
                <w:t>–</w:t>
              </w:r>
            </w:ins>
            <w:ins w:id="4090" w:author="Milan Navrátil" w:date="2018-10-31T19:51:00Z">
              <w:r w:rsidRPr="008678A9">
                <w:rPr>
                  <w:lang w:val="sk-SK"/>
                </w:rPr>
                <w:t xml:space="preserve"> </w:t>
              </w:r>
            </w:ins>
            <w:ins w:id="4091" w:author="Milan Navrátil" w:date="2018-11-15T10:36:00Z">
              <w:r w:rsidR="006E6E3A">
                <w:rPr>
                  <w:lang w:val="sk-SK"/>
                </w:rPr>
                <w:t xml:space="preserve">výzkumná </w:t>
              </w:r>
            </w:ins>
            <w:ins w:id="4092" w:author="Milan Navrátil" w:date="2018-11-15T10:37:00Z">
              <w:r w:rsidR="006E6E3A">
                <w:rPr>
                  <w:lang w:val="sk-SK"/>
                </w:rPr>
                <w:t>činnost – 3 měsíce</w:t>
              </w:r>
            </w:ins>
            <w:del w:id="4093" w:author="Milan Navrátil" w:date="2018-10-31T19:51:00Z">
              <w:r w:rsidR="008550CB" w:rsidDel="008678A9">
                <w:rPr>
                  <w:lang w:val="sk-SK"/>
                </w:rPr>
                <w:delText xml:space="preserve">01 – 03/2003: </w:delText>
              </w:r>
              <w:r w:rsidR="008550CB" w:rsidRPr="009D3BE2" w:rsidDel="008678A9">
                <w:rPr>
                  <w:lang w:val="sk-SK"/>
                </w:rPr>
                <w:delText>University of Applied Science Cologne, Německo, (3-měsíční studijní pobyt);</w:delText>
              </w:r>
            </w:del>
          </w:p>
          <w:p w14:paraId="2356A66F" w14:textId="786F48CB" w:rsidR="008550CB" w:rsidDel="008678A9" w:rsidRDefault="008550CB" w:rsidP="005B0900">
            <w:pPr>
              <w:rPr>
                <w:del w:id="4094" w:author="Milan Navrátil" w:date="2018-10-31T19:51:00Z"/>
                <w:lang w:val="sk-SK"/>
              </w:rPr>
            </w:pPr>
            <w:del w:id="4095" w:author="Milan Navrátil" w:date="2018-10-31T19:51:00Z">
              <w:r w:rsidRPr="009D3BE2" w:rsidDel="008678A9">
                <w:rPr>
                  <w:lang w:val="sk-SK"/>
                </w:rPr>
                <w:delText>04 – 06/2004:</w:delText>
              </w:r>
              <w:r w:rsidDel="008678A9">
                <w:rPr>
                  <w:lang w:val="sk-SK"/>
                </w:rPr>
                <w:delText xml:space="preserve"> </w:delText>
              </w:r>
              <w:r w:rsidRPr="009D3BE2" w:rsidDel="008678A9">
                <w:rPr>
                  <w:lang w:val="sk-SK"/>
                </w:rPr>
                <w:delText xml:space="preserve">Politecnico di Milano, Itálie (3-měsíční studijní pobyt); </w:delText>
              </w:r>
            </w:del>
          </w:p>
          <w:p w14:paraId="4E3BA333" w14:textId="77777777" w:rsidR="008550CB" w:rsidRPr="003232CF" w:rsidRDefault="008550CB" w:rsidP="005B0900">
            <w:pPr>
              <w:rPr>
                <w:lang w:val="sk-SK"/>
              </w:rPr>
            </w:pPr>
          </w:p>
        </w:tc>
      </w:tr>
      <w:tr w:rsidR="008550CB" w14:paraId="619A75E6" w14:textId="77777777" w:rsidTr="005B0900">
        <w:trPr>
          <w:cantSplit/>
          <w:trHeight w:val="470"/>
        </w:trPr>
        <w:tc>
          <w:tcPr>
            <w:tcW w:w="2518" w:type="dxa"/>
            <w:shd w:val="clear" w:color="auto" w:fill="F7CAAC"/>
          </w:tcPr>
          <w:p w14:paraId="0F5632B5" w14:textId="77777777" w:rsidR="008550CB" w:rsidRDefault="008550CB" w:rsidP="005B0900">
            <w:pPr>
              <w:rPr>
                <w:b/>
              </w:rPr>
            </w:pPr>
            <w:r>
              <w:rPr>
                <w:b/>
              </w:rPr>
              <w:lastRenderedPageBreak/>
              <w:t xml:space="preserve">Podpis </w:t>
            </w:r>
          </w:p>
        </w:tc>
        <w:tc>
          <w:tcPr>
            <w:tcW w:w="4536" w:type="dxa"/>
            <w:gridSpan w:val="5"/>
          </w:tcPr>
          <w:p w14:paraId="78E414FB" w14:textId="77777777" w:rsidR="008550CB" w:rsidRDefault="008550CB" w:rsidP="005B0900"/>
        </w:tc>
        <w:tc>
          <w:tcPr>
            <w:tcW w:w="786" w:type="dxa"/>
            <w:gridSpan w:val="2"/>
            <w:shd w:val="clear" w:color="auto" w:fill="F7CAAC"/>
          </w:tcPr>
          <w:p w14:paraId="6105C91C" w14:textId="77777777" w:rsidR="008550CB" w:rsidRDefault="008550CB" w:rsidP="005B0900">
            <w:r>
              <w:rPr>
                <w:b/>
              </w:rPr>
              <w:t>datum</w:t>
            </w:r>
          </w:p>
        </w:tc>
        <w:tc>
          <w:tcPr>
            <w:tcW w:w="2019" w:type="dxa"/>
            <w:gridSpan w:val="3"/>
          </w:tcPr>
          <w:p w14:paraId="36010E9D" w14:textId="3AD4D0A0" w:rsidR="008550CB" w:rsidRDefault="008550CB" w:rsidP="005B0900">
            <w:r>
              <w:t>28. 8. 2018</w:t>
            </w:r>
          </w:p>
        </w:tc>
      </w:tr>
    </w:tbl>
    <w:p w14:paraId="7DA9E2BA" w14:textId="43BEC98C" w:rsidR="00621EE7" w:rsidRDefault="00621EE7" w:rsidP="008550CB">
      <w:pPr>
        <w:rPr>
          <w:ins w:id="4096" w:author="Milan Navrátil" w:date="2018-10-31T19:58:00Z"/>
        </w:rPr>
      </w:pPr>
    </w:p>
    <w:p w14:paraId="0946D3B5" w14:textId="77777777" w:rsidR="00621EE7" w:rsidRDefault="00621EE7">
      <w:pPr>
        <w:jc w:val="left"/>
        <w:rPr>
          <w:ins w:id="4097" w:author="Milan Navrátil" w:date="2018-10-31T19:58:00Z"/>
        </w:rPr>
      </w:pPr>
      <w:ins w:id="4098" w:author="Milan Navrátil" w:date="2018-10-31T19:58:00Z">
        <w:r>
          <w:br w:type="page"/>
        </w:r>
      </w:ins>
    </w:p>
    <w:p w14:paraId="670EF44B" w14:textId="77777777" w:rsidR="008550CB" w:rsidRDefault="008550CB" w:rsidP="008550CB"/>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8550CB" w14:paraId="3AD07B57" w14:textId="77777777" w:rsidTr="005B0900">
        <w:tc>
          <w:tcPr>
            <w:tcW w:w="9860" w:type="dxa"/>
            <w:gridSpan w:val="11"/>
            <w:tcBorders>
              <w:bottom w:val="double" w:sz="4" w:space="0" w:color="auto"/>
            </w:tcBorders>
            <w:shd w:val="clear" w:color="auto" w:fill="BDD6EE"/>
          </w:tcPr>
          <w:p w14:paraId="796BE22B" w14:textId="654275E9" w:rsidR="008550CB" w:rsidRDefault="008550CB" w:rsidP="005B0900">
            <w:pPr>
              <w:tabs>
                <w:tab w:val="right" w:pos="9458"/>
              </w:tabs>
              <w:rPr>
                <w:b/>
                <w:sz w:val="28"/>
              </w:rPr>
            </w:pPr>
            <w:r>
              <w:rPr>
                <w:b/>
                <w:sz w:val="28"/>
              </w:rPr>
              <w:t>C-I – Personální zabezpečení</w:t>
            </w:r>
            <w:r>
              <w:rPr>
                <w:b/>
                <w:sz w:val="28"/>
              </w:rPr>
              <w:tab/>
            </w:r>
            <w:r w:rsidRPr="00E14028">
              <w:rPr>
                <w:rStyle w:val="Odkazintenzivn"/>
              </w:rPr>
              <w:fldChar w:fldCharType="begin"/>
            </w:r>
            <w:r w:rsidRPr="00E14028">
              <w:rPr>
                <w:rStyle w:val="Odkazintenzivn"/>
              </w:rPr>
              <w:instrText xml:space="preserve"> REF AabecedniSeznam \h  \* MERGEFORMAT </w:instrText>
            </w:r>
            <w:r w:rsidRPr="00E14028">
              <w:rPr>
                <w:rStyle w:val="Odkazintenzivn"/>
              </w:rPr>
            </w:r>
            <w:r w:rsidRPr="00E14028">
              <w:rPr>
                <w:rStyle w:val="Odkazintenzivn"/>
              </w:rPr>
              <w:fldChar w:fldCharType="separate"/>
            </w:r>
            <w:r w:rsidR="00FB06C4" w:rsidRPr="00FB06C4">
              <w:rPr>
                <w:rStyle w:val="Odkazintenzivn"/>
              </w:rPr>
              <w:t>Abecední seznam</w:t>
            </w:r>
            <w:r w:rsidRPr="00E14028">
              <w:rPr>
                <w:rStyle w:val="Odkazintenzivn"/>
              </w:rPr>
              <w:fldChar w:fldCharType="end"/>
            </w:r>
          </w:p>
        </w:tc>
      </w:tr>
      <w:tr w:rsidR="008550CB" w14:paraId="25174C28" w14:textId="77777777" w:rsidTr="005B0900">
        <w:tc>
          <w:tcPr>
            <w:tcW w:w="2517" w:type="dxa"/>
            <w:tcBorders>
              <w:top w:val="double" w:sz="4" w:space="0" w:color="auto"/>
            </w:tcBorders>
            <w:shd w:val="clear" w:color="auto" w:fill="F7CAAC"/>
          </w:tcPr>
          <w:p w14:paraId="6B188BD9" w14:textId="77777777" w:rsidR="008550CB" w:rsidRDefault="008550CB" w:rsidP="005B0900">
            <w:pPr>
              <w:rPr>
                <w:b/>
              </w:rPr>
            </w:pPr>
            <w:r>
              <w:rPr>
                <w:b/>
              </w:rPr>
              <w:t>Vysoká škola</w:t>
            </w:r>
          </w:p>
        </w:tc>
        <w:tc>
          <w:tcPr>
            <w:tcW w:w="7343" w:type="dxa"/>
            <w:gridSpan w:val="10"/>
          </w:tcPr>
          <w:p w14:paraId="27B9FC78" w14:textId="77777777" w:rsidR="008550CB" w:rsidRDefault="008550CB" w:rsidP="005B0900">
            <w:r>
              <w:t>Univerzita Tomáše Bati ve Zlíně</w:t>
            </w:r>
          </w:p>
        </w:tc>
      </w:tr>
      <w:tr w:rsidR="008550CB" w14:paraId="2D94E12F" w14:textId="77777777" w:rsidTr="005B0900">
        <w:tc>
          <w:tcPr>
            <w:tcW w:w="2517" w:type="dxa"/>
            <w:shd w:val="clear" w:color="auto" w:fill="F7CAAC"/>
          </w:tcPr>
          <w:p w14:paraId="09D155BA" w14:textId="77777777" w:rsidR="008550CB" w:rsidRDefault="008550CB" w:rsidP="005B0900">
            <w:pPr>
              <w:rPr>
                <w:b/>
              </w:rPr>
            </w:pPr>
            <w:r>
              <w:rPr>
                <w:b/>
              </w:rPr>
              <w:t>Součást vysoké školy</w:t>
            </w:r>
          </w:p>
        </w:tc>
        <w:tc>
          <w:tcPr>
            <w:tcW w:w="7343" w:type="dxa"/>
            <w:gridSpan w:val="10"/>
          </w:tcPr>
          <w:p w14:paraId="3ED28714" w14:textId="77777777" w:rsidR="008550CB" w:rsidRDefault="008550CB" w:rsidP="005B0900">
            <w:r>
              <w:t>Fakulta aplikované informatiky</w:t>
            </w:r>
          </w:p>
        </w:tc>
      </w:tr>
      <w:tr w:rsidR="008550CB" w14:paraId="51EB9038" w14:textId="77777777" w:rsidTr="005B0900">
        <w:tc>
          <w:tcPr>
            <w:tcW w:w="2517" w:type="dxa"/>
            <w:shd w:val="clear" w:color="auto" w:fill="F7CAAC"/>
          </w:tcPr>
          <w:p w14:paraId="438F9686" w14:textId="77777777" w:rsidR="008550CB" w:rsidRDefault="008550CB" w:rsidP="005B0900">
            <w:pPr>
              <w:rPr>
                <w:b/>
              </w:rPr>
            </w:pPr>
            <w:r>
              <w:rPr>
                <w:b/>
              </w:rPr>
              <w:t>Název studijního programu</w:t>
            </w:r>
          </w:p>
        </w:tc>
        <w:tc>
          <w:tcPr>
            <w:tcW w:w="7343" w:type="dxa"/>
            <w:gridSpan w:val="10"/>
          </w:tcPr>
          <w:p w14:paraId="768E7356" w14:textId="77777777" w:rsidR="008550CB" w:rsidRDefault="008550CB" w:rsidP="005B0900">
            <w:r>
              <w:t>Bezpečnostní technologie, systémy a management</w:t>
            </w:r>
          </w:p>
        </w:tc>
      </w:tr>
      <w:tr w:rsidR="008550CB" w14:paraId="1C01D6A9" w14:textId="77777777" w:rsidTr="005B0900">
        <w:tc>
          <w:tcPr>
            <w:tcW w:w="2517" w:type="dxa"/>
            <w:shd w:val="clear" w:color="auto" w:fill="F7CAAC"/>
          </w:tcPr>
          <w:p w14:paraId="5508966D" w14:textId="77777777" w:rsidR="008550CB" w:rsidRDefault="008550CB" w:rsidP="005B0900">
            <w:pPr>
              <w:rPr>
                <w:b/>
              </w:rPr>
            </w:pPr>
            <w:r>
              <w:rPr>
                <w:b/>
              </w:rPr>
              <w:t>Jméno a příjmení</w:t>
            </w:r>
          </w:p>
        </w:tc>
        <w:tc>
          <w:tcPr>
            <w:tcW w:w="4536" w:type="dxa"/>
            <w:gridSpan w:val="5"/>
          </w:tcPr>
          <w:p w14:paraId="457FA485" w14:textId="77777777" w:rsidR="008550CB" w:rsidRDefault="008550CB" w:rsidP="005B0900">
            <w:r>
              <w:t xml:space="preserve">Martin </w:t>
            </w:r>
            <w:bookmarkStart w:id="4099" w:name="aZalesak"/>
            <w:r>
              <w:t>Zálešák</w:t>
            </w:r>
            <w:bookmarkEnd w:id="4099"/>
          </w:p>
        </w:tc>
        <w:tc>
          <w:tcPr>
            <w:tcW w:w="711" w:type="dxa"/>
            <w:shd w:val="clear" w:color="auto" w:fill="F7CAAC"/>
          </w:tcPr>
          <w:p w14:paraId="4CD762C0" w14:textId="77777777" w:rsidR="008550CB" w:rsidRDefault="008550CB" w:rsidP="005B0900">
            <w:pPr>
              <w:rPr>
                <w:b/>
              </w:rPr>
            </w:pPr>
            <w:r>
              <w:rPr>
                <w:b/>
              </w:rPr>
              <w:t>Tituly</w:t>
            </w:r>
          </w:p>
        </w:tc>
        <w:tc>
          <w:tcPr>
            <w:tcW w:w="2096" w:type="dxa"/>
            <w:gridSpan w:val="4"/>
          </w:tcPr>
          <w:p w14:paraId="7DF430D2" w14:textId="77777777" w:rsidR="008550CB" w:rsidRDefault="008550CB" w:rsidP="005B0900">
            <w:r>
              <w:t>Ing. CSc.</w:t>
            </w:r>
          </w:p>
        </w:tc>
      </w:tr>
      <w:tr w:rsidR="008550CB" w14:paraId="29068251" w14:textId="77777777" w:rsidTr="005B0900">
        <w:tc>
          <w:tcPr>
            <w:tcW w:w="2517" w:type="dxa"/>
            <w:shd w:val="clear" w:color="auto" w:fill="F7CAAC"/>
          </w:tcPr>
          <w:p w14:paraId="0D94DA4E" w14:textId="77777777" w:rsidR="008550CB" w:rsidRDefault="008550CB" w:rsidP="005B0900">
            <w:pPr>
              <w:rPr>
                <w:b/>
              </w:rPr>
            </w:pPr>
            <w:r>
              <w:rPr>
                <w:b/>
              </w:rPr>
              <w:t>Rok narození</w:t>
            </w:r>
          </w:p>
        </w:tc>
        <w:tc>
          <w:tcPr>
            <w:tcW w:w="829" w:type="dxa"/>
          </w:tcPr>
          <w:p w14:paraId="22878BB3" w14:textId="77777777" w:rsidR="008550CB" w:rsidRDefault="008550CB" w:rsidP="005B0900">
            <w:r>
              <w:t>1948</w:t>
            </w:r>
          </w:p>
        </w:tc>
        <w:tc>
          <w:tcPr>
            <w:tcW w:w="1721" w:type="dxa"/>
            <w:shd w:val="clear" w:color="auto" w:fill="F7CAAC"/>
          </w:tcPr>
          <w:p w14:paraId="45070FB1" w14:textId="77777777" w:rsidR="008550CB" w:rsidRDefault="008550CB" w:rsidP="005B0900">
            <w:pPr>
              <w:rPr>
                <w:b/>
              </w:rPr>
            </w:pPr>
            <w:r>
              <w:rPr>
                <w:b/>
              </w:rPr>
              <w:t>typ vztahu k VŠ</w:t>
            </w:r>
          </w:p>
        </w:tc>
        <w:tc>
          <w:tcPr>
            <w:tcW w:w="992" w:type="dxa"/>
            <w:gridSpan w:val="2"/>
          </w:tcPr>
          <w:p w14:paraId="3AF1E5F3" w14:textId="77777777" w:rsidR="008550CB" w:rsidRDefault="008550CB" w:rsidP="005B0900">
            <w:r>
              <w:t>pp.</w:t>
            </w:r>
          </w:p>
        </w:tc>
        <w:tc>
          <w:tcPr>
            <w:tcW w:w="994" w:type="dxa"/>
            <w:shd w:val="clear" w:color="auto" w:fill="F7CAAC"/>
          </w:tcPr>
          <w:p w14:paraId="6D0F5D49" w14:textId="77777777" w:rsidR="008550CB" w:rsidRDefault="008550CB" w:rsidP="005B0900">
            <w:pPr>
              <w:rPr>
                <w:b/>
              </w:rPr>
            </w:pPr>
            <w:r>
              <w:rPr>
                <w:b/>
              </w:rPr>
              <w:t>rozsah</w:t>
            </w:r>
          </w:p>
        </w:tc>
        <w:tc>
          <w:tcPr>
            <w:tcW w:w="711" w:type="dxa"/>
          </w:tcPr>
          <w:p w14:paraId="017ABAB3" w14:textId="77777777" w:rsidR="008550CB" w:rsidRDefault="008550CB" w:rsidP="005B0900">
            <w:r>
              <w:t>40</w:t>
            </w:r>
          </w:p>
        </w:tc>
        <w:tc>
          <w:tcPr>
            <w:tcW w:w="709" w:type="dxa"/>
            <w:gridSpan w:val="2"/>
            <w:shd w:val="clear" w:color="auto" w:fill="F7CAAC"/>
          </w:tcPr>
          <w:p w14:paraId="5C591E32" w14:textId="77777777" w:rsidR="008550CB" w:rsidRDefault="008550CB" w:rsidP="005B0900">
            <w:pPr>
              <w:rPr>
                <w:b/>
              </w:rPr>
            </w:pPr>
            <w:r>
              <w:rPr>
                <w:b/>
              </w:rPr>
              <w:t>do kdy</w:t>
            </w:r>
          </w:p>
        </w:tc>
        <w:tc>
          <w:tcPr>
            <w:tcW w:w="1387" w:type="dxa"/>
            <w:gridSpan w:val="2"/>
          </w:tcPr>
          <w:p w14:paraId="61E854B5" w14:textId="77777777" w:rsidR="008550CB" w:rsidRDefault="008550CB" w:rsidP="005B0900">
            <w:r>
              <w:t>N</w:t>
            </w:r>
          </w:p>
        </w:tc>
      </w:tr>
      <w:tr w:rsidR="008550CB" w14:paraId="5515F107" w14:textId="77777777" w:rsidTr="005B0900">
        <w:tc>
          <w:tcPr>
            <w:tcW w:w="5067" w:type="dxa"/>
            <w:gridSpan w:val="3"/>
            <w:shd w:val="clear" w:color="auto" w:fill="F7CAAC"/>
          </w:tcPr>
          <w:p w14:paraId="79C219BD" w14:textId="77777777" w:rsidR="008550CB" w:rsidRDefault="008550CB" w:rsidP="005B0900">
            <w:pPr>
              <w:rPr>
                <w:b/>
              </w:rPr>
            </w:pPr>
            <w:r>
              <w:rPr>
                <w:b/>
              </w:rPr>
              <w:t>Typ vztahu na součásti VŠ, která uskutečňuje st. program</w:t>
            </w:r>
          </w:p>
        </w:tc>
        <w:tc>
          <w:tcPr>
            <w:tcW w:w="992" w:type="dxa"/>
            <w:gridSpan w:val="2"/>
          </w:tcPr>
          <w:p w14:paraId="26627055" w14:textId="77777777" w:rsidR="008550CB" w:rsidRDefault="008550CB" w:rsidP="005B0900">
            <w:del w:id="4100" w:author="Milan Navrátil" w:date="2018-11-13T11:50:00Z">
              <w:r w:rsidDel="00713C47">
                <w:delText>pp.</w:delText>
              </w:r>
            </w:del>
          </w:p>
        </w:tc>
        <w:tc>
          <w:tcPr>
            <w:tcW w:w="994" w:type="dxa"/>
            <w:shd w:val="clear" w:color="auto" w:fill="F7CAAC"/>
          </w:tcPr>
          <w:p w14:paraId="297C2C58" w14:textId="77777777" w:rsidR="008550CB" w:rsidRDefault="008550CB" w:rsidP="005B0900">
            <w:pPr>
              <w:rPr>
                <w:b/>
              </w:rPr>
            </w:pPr>
            <w:r>
              <w:rPr>
                <w:b/>
              </w:rPr>
              <w:t>rozsah</w:t>
            </w:r>
          </w:p>
        </w:tc>
        <w:tc>
          <w:tcPr>
            <w:tcW w:w="711" w:type="dxa"/>
          </w:tcPr>
          <w:p w14:paraId="1BBE000A" w14:textId="77777777" w:rsidR="008550CB" w:rsidRDefault="008550CB" w:rsidP="005B0900">
            <w:del w:id="4101" w:author="Milan Navrátil" w:date="2018-11-13T11:50:00Z">
              <w:r w:rsidDel="00713C47">
                <w:delText>40</w:delText>
              </w:r>
            </w:del>
          </w:p>
        </w:tc>
        <w:tc>
          <w:tcPr>
            <w:tcW w:w="709" w:type="dxa"/>
            <w:gridSpan w:val="2"/>
            <w:shd w:val="clear" w:color="auto" w:fill="F7CAAC"/>
          </w:tcPr>
          <w:p w14:paraId="631451D4" w14:textId="77777777" w:rsidR="008550CB" w:rsidRDefault="008550CB" w:rsidP="005B0900">
            <w:pPr>
              <w:rPr>
                <w:b/>
              </w:rPr>
            </w:pPr>
            <w:r>
              <w:rPr>
                <w:b/>
              </w:rPr>
              <w:t>do kdy</w:t>
            </w:r>
          </w:p>
        </w:tc>
        <w:tc>
          <w:tcPr>
            <w:tcW w:w="1387" w:type="dxa"/>
            <w:gridSpan w:val="2"/>
          </w:tcPr>
          <w:p w14:paraId="1D9415D3" w14:textId="77777777" w:rsidR="008550CB" w:rsidRDefault="008550CB" w:rsidP="005B0900">
            <w:del w:id="4102" w:author="Milan Navrátil" w:date="2018-11-13T11:50:00Z">
              <w:r w:rsidDel="00713C47">
                <w:delText>N</w:delText>
              </w:r>
            </w:del>
          </w:p>
        </w:tc>
      </w:tr>
      <w:tr w:rsidR="008550CB" w14:paraId="3F1A854F" w14:textId="77777777" w:rsidTr="005B0900">
        <w:tc>
          <w:tcPr>
            <w:tcW w:w="6059" w:type="dxa"/>
            <w:gridSpan w:val="5"/>
            <w:shd w:val="clear" w:color="auto" w:fill="F7CAAC"/>
          </w:tcPr>
          <w:p w14:paraId="45CC8E48" w14:textId="77777777" w:rsidR="008550CB" w:rsidRDefault="008550CB" w:rsidP="005B0900">
            <w:r>
              <w:rPr>
                <w:b/>
              </w:rPr>
              <w:t>Další současná působení jako akademický pracovník na jiných VŠ</w:t>
            </w:r>
          </w:p>
        </w:tc>
        <w:tc>
          <w:tcPr>
            <w:tcW w:w="1705" w:type="dxa"/>
            <w:gridSpan w:val="2"/>
            <w:shd w:val="clear" w:color="auto" w:fill="F7CAAC"/>
          </w:tcPr>
          <w:p w14:paraId="537B39D8" w14:textId="77777777" w:rsidR="008550CB" w:rsidRDefault="008550CB" w:rsidP="005B0900">
            <w:pPr>
              <w:rPr>
                <w:b/>
              </w:rPr>
            </w:pPr>
            <w:r>
              <w:rPr>
                <w:b/>
              </w:rPr>
              <w:t>typ prac. vztahu</w:t>
            </w:r>
          </w:p>
        </w:tc>
        <w:tc>
          <w:tcPr>
            <w:tcW w:w="2096" w:type="dxa"/>
            <w:gridSpan w:val="4"/>
            <w:shd w:val="clear" w:color="auto" w:fill="F7CAAC"/>
          </w:tcPr>
          <w:p w14:paraId="3966FD91" w14:textId="77777777" w:rsidR="008550CB" w:rsidRDefault="008550CB" w:rsidP="005B0900">
            <w:pPr>
              <w:rPr>
                <w:b/>
              </w:rPr>
            </w:pPr>
            <w:r>
              <w:rPr>
                <w:b/>
              </w:rPr>
              <w:t>rozsah</w:t>
            </w:r>
          </w:p>
        </w:tc>
      </w:tr>
      <w:tr w:rsidR="008550CB" w14:paraId="514F41C9" w14:textId="77777777" w:rsidTr="005B0900">
        <w:tc>
          <w:tcPr>
            <w:tcW w:w="6059" w:type="dxa"/>
            <w:gridSpan w:val="5"/>
          </w:tcPr>
          <w:p w14:paraId="7778F52C" w14:textId="77777777" w:rsidR="008550CB" w:rsidRDefault="008550CB" w:rsidP="005B0900"/>
        </w:tc>
        <w:tc>
          <w:tcPr>
            <w:tcW w:w="1705" w:type="dxa"/>
            <w:gridSpan w:val="2"/>
          </w:tcPr>
          <w:p w14:paraId="76629224" w14:textId="77777777" w:rsidR="008550CB" w:rsidRDefault="008550CB" w:rsidP="005B0900"/>
        </w:tc>
        <w:tc>
          <w:tcPr>
            <w:tcW w:w="2096" w:type="dxa"/>
            <w:gridSpan w:val="4"/>
          </w:tcPr>
          <w:p w14:paraId="3E8D6457" w14:textId="77777777" w:rsidR="008550CB" w:rsidRDefault="008550CB" w:rsidP="005B0900"/>
        </w:tc>
      </w:tr>
      <w:tr w:rsidR="008550CB" w14:paraId="32F9544B" w14:textId="77777777" w:rsidTr="005B0900">
        <w:tc>
          <w:tcPr>
            <w:tcW w:w="9860" w:type="dxa"/>
            <w:gridSpan w:val="11"/>
            <w:shd w:val="clear" w:color="auto" w:fill="F7CAAC"/>
          </w:tcPr>
          <w:p w14:paraId="689B903D" w14:textId="77777777" w:rsidR="008550CB" w:rsidRDefault="008550CB" w:rsidP="005B0900">
            <w:r>
              <w:rPr>
                <w:b/>
              </w:rPr>
              <w:t>Předměty příslušného studijního programu a způsob zapojení do jejich výuky, příp. další zapojení do uskutečňování studijního programu</w:t>
            </w:r>
          </w:p>
        </w:tc>
      </w:tr>
      <w:tr w:rsidR="008550CB" w14:paraId="4B4389B0" w14:textId="77777777" w:rsidTr="005B0900">
        <w:trPr>
          <w:trHeight w:val="335"/>
        </w:trPr>
        <w:tc>
          <w:tcPr>
            <w:tcW w:w="9860" w:type="dxa"/>
            <w:gridSpan w:val="11"/>
            <w:tcBorders>
              <w:top w:val="nil"/>
            </w:tcBorders>
          </w:tcPr>
          <w:p w14:paraId="22239CD0" w14:textId="40C1FFBC" w:rsidR="008550CB" w:rsidRDefault="008550CB" w:rsidP="00F519B2">
            <w:r>
              <w:t>Technologi</w:t>
            </w:r>
            <w:r w:rsidR="00F519B2">
              <w:t xml:space="preserve">e budov – garant, přednášející </w:t>
            </w:r>
            <w:r>
              <w:t>(100</w:t>
            </w:r>
            <w:r w:rsidR="00F519B2">
              <w:t xml:space="preserve"> </w:t>
            </w:r>
            <w:r>
              <w:t>%)</w:t>
            </w:r>
          </w:p>
        </w:tc>
      </w:tr>
      <w:tr w:rsidR="008550CB" w14:paraId="7905A7B1" w14:textId="77777777" w:rsidTr="005B0900">
        <w:tc>
          <w:tcPr>
            <w:tcW w:w="9860" w:type="dxa"/>
            <w:gridSpan w:val="11"/>
            <w:shd w:val="clear" w:color="auto" w:fill="F7CAAC"/>
          </w:tcPr>
          <w:p w14:paraId="790612A1" w14:textId="77777777" w:rsidR="008550CB" w:rsidRDefault="008550CB" w:rsidP="005B0900">
            <w:r>
              <w:rPr>
                <w:b/>
              </w:rPr>
              <w:t xml:space="preserve">Údaje o vzdělání na VŠ </w:t>
            </w:r>
          </w:p>
        </w:tc>
      </w:tr>
      <w:tr w:rsidR="008550CB" w14:paraId="06E39AB6" w14:textId="77777777" w:rsidTr="005B0900">
        <w:trPr>
          <w:trHeight w:val="457"/>
        </w:trPr>
        <w:tc>
          <w:tcPr>
            <w:tcW w:w="9860" w:type="dxa"/>
            <w:gridSpan w:val="11"/>
          </w:tcPr>
          <w:p w14:paraId="68FF1F38" w14:textId="77777777" w:rsidR="008550CB" w:rsidRPr="008B5D14" w:rsidRDefault="008550CB" w:rsidP="005B0900">
            <w:pPr>
              <w:spacing w:before="40"/>
            </w:pPr>
            <w:r w:rsidRPr="008B5D14">
              <w:t>1967 - 1972: ČVUT  fakult</w:t>
            </w:r>
            <w:r>
              <w:t>a</w:t>
            </w:r>
            <w:r w:rsidRPr="008B5D14">
              <w:t xml:space="preserve"> strojní v Praze, obor energetické stroje a zařízení</w:t>
            </w:r>
          </w:p>
          <w:p w14:paraId="1E5D932B" w14:textId="77777777" w:rsidR="008550CB" w:rsidRPr="008F6099" w:rsidRDefault="008550CB" w:rsidP="005B0900">
            <w:pPr>
              <w:pStyle w:val="Normlnweb"/>
              <w:spacing w:before="40" w:beforeAutospacing="0" w:after="0" w:afterAutospacing="0"/>
              <w:rPr>
                <w:sz w:val="20"/>
                <w:szCs w:val="20"/>
              </w:rPr>
            </w:pPr>
            <w:r w:rsidRPr="008B5D14">
              <w:rPr>
                <w:sz w:val="20"/>
                <w:szCs w:val="20"/>
              </w:rPr>
              <w:t xml:space="preserve">1977 - 1981: ČVUT  v Praze  - vědecká aspirantura </w:t>
            </w:r>
            <w:r>
              <w:rPr>
                <w:sz w:val="20"/>
                <w:szCs w:val="20"/>
              </w:rPr>
              <w:t>(CSc.)</w:t>
            </w:r>
          </w:p>
        </w:tc>
      </w:tr>
      <w:tr w:rsidR="008550CB" w14:paraId="65CE97A0" w14:textId="77777777" w:rsidTr="005B0900">
        <w:tc>
          <w:tcPr>
            <w:tcW w:w="9860" w:type="dxa"/>
            <w:gridSpan w:val="11"/>
            <w:shd w:val="clear" w:color="auto" w:fill="F7CAAC"/>
          </w:tcPr>
          <w:p w14:paraId="64B2F389" w14:textId="77777777" w:rsidR="008550CB" w:rsidRDefault="008550CB" w:rsidP="005B0900">
            <w:pPr>
              <w:rPr>
                <w:b/>
              </w:rPr>
            </w:pPr>
            <w:r>
              <w:rPr>
                <w:b/>
              </w:rPr>
              <w:t>Údaje o odborném působení od absolvování VŠ</w:t>
            </w:r>
          </w:p>
          <w:p w14:paraId="4035AA2F" w14:textId="77777777" w:rsidR="008550CB" w:rsidRDefault="008550CB" w:rsidP="005B0900">
            <w:pPr>
              <w:rPr>
                <w:b/>
              </w:rPr>
            </w:pPr>
          </w:p>
        </w:tc>
      </w:tr>
      <w:tr w:rsidR="008550CB" w14:paraId="6858BFF8" w14:textId="77777777" w:rsidTr="005B0900">
        <w:trPr>
          <w:trHeight w:val="1090"/>
        </w:trPr>
        <w:tc>
          <w:tcPr>
            <w:tcW w:w="9860" w:type="dxa"/>
            <w:gridSpan w:val="11"/>
          </w:tcPr>
          <w:p w14:paraId="419BCB10" w14:textId="77777777" w:rsidR="008550CB" w:rsidRPr="00240974" w:rsidRDefault="008550CB" w:rsidP="005B0900">
            <w:r w:rsidRPr="00240974">
              <w:t xml:space="preserve">1972 - 1974: PIK Gottwaldov - projektant průmyslových rozvodů a vzduchotechniky </w:t>
            </w:r>
          </w:p>
          <w:p w14:paraId="10C9FAE9" w14:textId="77777777" w:rsidR="008550CB" w:rsidRPr="00240974" w:rsidRDefault="008550CB" w:rsidP="005B0900">
            <w:r w:rsidRPr="00240974">
              <w:t>1974 - 1993: Centrum stavebního inženýrství a.s. (dříve Výzkumný ústav pozemních staveb Praha) – výzk. a věd. prac.</w:t>
            </w:r>
          </w:p>
          <w:p w14:paraId="2FAB64CF" w14:textId="77777777" w:rsidR="008550CB" w:rsidRPr="00240974" w:rsidRDefault="008550CB" w:rsidP="005B0900">
            <w:r w:rsidRPr="00240974">
              <w:t>1993 - 1996: IMC Zlín s.r.o.,  technický ředitel</w:t>
            </w:r>
          </w:p>
          <w:p w14:paraId="5D471A76" w14:textId="77777777" w:rsidR="008550CB" w:rsidRPr="00240974" w:rsidRDefault="008550CB" w:rsidP="005B0900">
            <w:r w:rsidRPr="00240974">
              <w:t xml:space="preserve">1996 - 2003: ENVIROS s.r.o. (dříve March Consulting s.r.o.), hlavní konzultant v energetice </w:t>
            </w:r>
          </w:p>
          <w:p w14:paraId="0BCF02BA" w14:textId="77777777" w:rsidR="008550CB" w:rsidRPr="00240974" w:rsidRDefault="008550CB" w:rsidP="005B0900">
            <w:r w:rsidRPr="00240974">
              <w:t>2004 - dosud: Univerzita Tomáše Bati ve Zlíně, Fakulta aplikované informatiky, Ústav automatizace a  řídicí techniky, odborný asistent</w:t>
            </w:r>
          </w:p>
          <w:p w14:paraId="1FA85597" w14:textId="77777777" w:rsidR="008550CB" w:rsidRPr="00240974" w:rsidRDefault="008550CB" w:rsidP="005B0900">
            <w:pPr>
              <w:rPr>
                <w:b/>
              </w:rPr>
            </w:pPr>
            <w:r w:rsidRPr="00240974">
              <w:rPr>
                <w:b/>
              </w:rPr>
              <w:t>Členství v komisích</w:t>
            </w:r>
          </w:p>
          <w:p w14:paraId="17E8484A" w14:textId="77777777" w:rsidR="008550CB" w:rsidRPr="00240974" w:rsidRDefault="008550CB" w:rsidP="005B0900">
            <w:r w:rsidRPr="00240974">
              <w:t>ČSNI (Český normalizační institut) Technická normalizační komise  č.75 – člen</w:t>
            </w:r>
          </w:p>
          <w:p w14:paraId="452A0ED5" w14:textId="77777777" w:rsidR="008550CB" w:rsidRPr="00240974" w:rsidRDefault="008550CB" w:rsidP="005B0900">
            <w:r w:rsidRPr="00240974">
              <w:t>STP (Společnost pro techniku prostředí) - člen výboru sekce pro větrání</w:t>
            </w:r>
          </w:p>
          <w:p w14:paraId="7987D3F2" w14:textId="77777777" w:rsidR="008550CB" w:rsidRPr="00240974" w:rsidRDefault="008550CB" w:rsidP="005B0900">
            <w:r w:rsidRPr="00240974">
              <w:t xml:space="preserve">ČKAIT (Česká komora autorizovaných inženýrů a techniků) – autorizovaný inženýr  </w:t>
            </w:r>
          </w:p>
          <w:p w14:paraId="6ADAF18F" w14:textId="77777777" w:rsidR="008550CB" w:rsidRPr="00240974" w:rsidRDefault="008550CB" w:rsidP="005B0900">
            <w:r w:rsidRPr="00240974">
              <w:t>Soudní znalec – obor technika prostředí staveb a energetika</w:t>
            </w:r>
          </w:p>
          <w:p w14:paraId="6C71E485" w14:textId="77777777" w:rsidR="008550CB" w:rsidRPr="00080943" w:rsidRDefault="008550CB" w:rsidP="005B0900">
            <w:r w:rsidRPr="00240974">
              <w:t>Energetický specialista (registrace MPO ČR ev. č. 0001)</w:t>
            </w:r>
          </w:p>
        </w:tc>
      </w:tr>
      <w:tr w:rsidR="008550CB" w14:paraId="600547E3" w14:textId="77777777" w:rsidTr="005B0900">
        <w:trPr>
          <w:trHeight w:val="250"/>
        </w:trPr>
        <w:tc>
          <w:tcPr>
            <w:tcW w:w="9860" w:type="dxa"/>
            <w:gridSpan w:val="11"/>
            <w:shd w:val="clear" w:color="auto" w:fill="F7CAAC"/>
          </w:tcPr>
          <w:p w14:paraId="2FC97E76" w14:textId="77777777" w:rsidR="008550CB" w:rsidRDefault="008550CB" w:rsidP="005B0900">
            <w:r>
              <w:rPr>
                <w:b/>
              </w:rPr>
              <w:t>Zkušenosti s vedením kvalifikačních a rigorózních prací</w:t>
            </w:r>
          </w:p>
        </w:tc>
      </w:tr>
      <w:tr w:rsidR="008550CB" w14:paraId="0AD3AAB0" w14:textId="77777777" w:rsidTr="005B0900">
        <w:trPr>
          <w:trHeight w:val="446"/>
        </w:trPr>
        <w:tc>
          <w:tcPr>
            <w:tcW w:w="9860" w:type="dxa"/>
            <w:gridSpan w:val="11"/>
          </w:tcPr>
          <w:p w14:paraId="45A3B332" w14:textId="77777777" w:rsidR="008550CB" w:rsidRDefault="008550CB" w:rsidP="005B0900">
            <w:r>
              <w:t>Od roku 2004 vedoucí úspěšně obhájených 123 diplomových prací a více než 10 bakalářských prací.</w:t>
            </w:r>
          </w:p>
          <w:p w14:paraId="341E55F0" w14:textId="77777777" w:rsidR="008550CB" w:rsidRDefault="008550CB" w:rsidP="005B0900">
            <w:r>
              <w:t>Školitel 8 studentů doktorského studijního programu.</w:t>
            </w:r>
          </w:p>
        </w:tc>
      </w:tr>
      <w:tr w:rsidR="008550CB" w14:paraId="58F7B68B" w14:textId="77777777" w:rsidTr="005B0900">
        <w:trPr>
          <w:cantSplit/>
        </w:trPr>
        <w:tc>
          <w:tcPr>
            <w:tcW w:w="3346" w:type="dxa"/>
            <w:gridSpan w:val="2"/>
            <w:tcBorders>
              <w:top w:val="single" w:sz="12" w:space="0" w:color="auto"/>
            </w:tcBorders>
            <w:shd w:val="clear" w:color="auto" w:fill="F7CAAC"/>
          </w:tcPr>
          <w:p w14:paraId="7547D4E3" w14:textId="77777777" w:rsidR="008550CB" w:rsidRDefault="008550CB" w:rsidP="005B0900">
            <w:r>
              <w:rPr>
                <w:b/>
              </w:rPr>
              <w:t xml:space="preserve">Obor habilitačního řízení </w:t>
            </w:r>
          </w:p>
        </w:tc>
        <w:tc>
          <w:tcPr>
            <w:tcW w:w="2245" w:type="dxa"/>
            <w:gridSpan w:val="2"/>
            <w:tcBorders>
              <w:top w:val="single" w:sz="12" w:space="0" w:color="auto"/>
            </w:tcBorders>
            <w:shd w:val="clear" w:color="auto" w:fill="F7CAAC"/>
          </w:tcPr>
          <w:p w14:paraId="5FBEF615" w14:textId="77777777" w:rsidR="008550CB" w:rsidRDefault="008550CB" w:rsidP="005B0900">
            <w:r>
              <w:rPr>
                <w:b/>
              </w:rPr>
              <w:t>Rok udělení hodnosti</w:t>
            </w:r>
          </w:p>
        </w:tc>
        <w:tc>
          <w:tcPr>
            <w:tcW w:w="2248" w:type="dxa"/>
            <w:gridSpan w:val="4"/>
            <w:tcBorders>
              <w:top w:val="single" w:sz="12" w:space="0" w:color="auto"/>
              <w:right w:val="single" w:sz="12" w:space="0" w:color="auto"/>
            </w:tcBorders>
            <w:shd w:val="clear" w:color="auto" w:fill="F7CAAC"/>
          </w:tcPr>
          <w:p w14:paraId="3BF379F1" w14:textId="77777777" w:rsidR="008550CB" w:rsidRDefault="008550CB" w:rsidP="005B0900">
            <w:r>
              <w:rPr>
                <w:b/>
              </w:rPr>
              <w:t>Řízení konáno na VŠ</w:t>
            </w:r>
          </w:p>
        </w:tc>
        <w:tc>
          <w:tcPr>
            <w:tcW w:w="2021" w:type="dxa"/>
            <w:gridSpan w:val="3"/>
            <w:tcBorders>
              <w:top w:val="single" w:sz="12" w:space="0" w:color="auto"/>
              <w:left w:val="single" w:sz="12" w:space="0" w:color="auto"/>
            </w:tcBorders>
            <w:shd w:val="clear" w:color="auto" w:fill="F7CAAC"/>
          </w:tcPr>
          <w:p w14:paraId="0699E520" w14:textId="77777777" w:rsidR="008550CB" w:rsidRDefault="008550CB" w:rsidP="005B0900">
            <w:pPr>
              <w:rPr>
                <w:b/>
              </w:rPr>
            </w:pPr>
            <w:r>
              <w:rPr>
                <w:b/>
              </w:rPr>
              <w:t>Ohlasy publikací</w:t>
            </w:r>
          </w:p>
        </w:tc>
      </w:tr>
      <w:tr w:rsidR="008550CB" w14:paraId="0A765D56" w14:textId="77777777" w:rsidTr="005B0900">
        <w:trPr>
          <w:cantSplit/>
        </w:trPr>
        <w:tc>
          <w:tcPr>
            <w:tcW w:w="3346" w:type="dxa"/>
            <w:gridSpan w:val="2"/>
          </w:tcPr>
          <w:p w14:paraId="3222DBFF" w14:textId="77777777" w:rsidR="008550CB" w:rsidRDefault="008550CB" w:rsidP="005B0900"/>
        </w:tc>
        <w:tc>
          <w:tcPr>
            <w:tcW w:w="2245" w:type="dxa"/>
            <w:gridSpan w:val="2"/>
          </w:tcPr>
          <w:p w14:paraId="7E5E95E2" w14:textId="77777777" w:rsidR="008550CB" w:rsidRDefault="008550CB" w:rsidP="005B0900"/>
        </w:tc>
        <w:tc>
          <w:tcPr>
            <w:tcW w:w="2248" w:type="dxa"/>
            <w:gridSpan w:val="4"/>
            <w:tcBorders>
              <w:right w:val="single" w:sz="12" w:space="0" w:color="auto"/>
            </w:tcBorders>
          </w:tcPr>
          <w:p w14:paraId="0DA8ED8D" w14:textId="77777777" w:rsidR="008550CB" w:rsidRDefault="008550CB" w:rsidP="005B0900"/>
        </w:tc>
        <w:tc>
          <w:tcPr>
            <w:tcW w:w="634" w:type="dxa"/>
            <w:tcBorders>
              <w:left w:val="single" w:sz="12" w:space="0" w:color="auto"/>
            </w:tcBorders>
            <w:shd w:val="clear" w:color="auto" w:fill="F7CAAC"/>
          </w:tcPr>
          <w:p w14:paraId="24ADE3CF" w14:textId="77777777" w:rsidR="008550CB" w:rsidRDefault="008550CB" w:rsidP="005B0900">
            <w:r>
              <w:rPr>
                <w:b/>
              </w:rPr>
              <w:t>WOS</w:t>
            </w:r>
          </w:p>
        </w:tc>
        <w:tc>
          <w:tcPr>
            <w:tcW w:w="693" w:type="dxa"/>
            <w:shd w:val="clear" w:color="auto" w:fill="F7CAAC"/>
          </w:tcPr>
          <w:p w14:paraId="3E094EC5" w14:textId="77777777" w:rsidR="008550CB" w:rsidRDefault="008550CB" w:rsidP="005B0900">
            <w:pPr>
              <w:rPr>
                <w:sz w:val="18"/>
              </w:rPr>
            </w:pPr>
            <w:r>
              <w:rPr>
                <w:b/>
                <w:sz w:val="18"/>
              </w:rPr>
              <w:t>Scopus</w:t>
            </w:r>
          </w:p>
        </w:tc>
        <w:tc>
          <w:tcPr>
            <w:tcW w:w="694" w:type="dxa"/>
            <w:shd w:val="clear" w:color="auto" w:fill="F7CAAC"/>
          </w:tcPr>
          <w:p w14:paraId="061FBBDA" w14:textId="77777777" w:rsidR="008550CB" w:rsidRDefault="008550CB" w:rsidP="005B0900">
            <w:r>
              <w:rPr>
                <w:b/>
                <w:sz w:val="18"/>
              </w:rPr>
              <w:t>ostatní</w:t>
            </w:r>
          </w:p>
        </w:tc>
      </w:tr>
      <w:tr w:rsidR="008550CB" w14:paraId="6EAA7C2E" w14:textId="77777777" w:rsidTr="005B0900">
        <w:trPr>
          <w:cantSplit/>
          <w:trHeight w:val="70"/>
        </w:trPr>
        <w:tc>
          <w:tcPr>
            <w:tcW w:w="3346" w:type="dxa"/>
            <w:gridSpan w:val="2"/>
            <w:shd w:val="clear" w:color="auto" w:fill="F7CAAC"/>
          </w:tcPr>
          <w:p w14:paraId="79E75620" w14:textId="77777777" w:rsidR="008550CB" w:rsidRDefault="008550CB" w:rsidP="005B0900">
            <w:r>
              <w:rPr>
                <w:b/>
              </w:rPr>
              <w:t>Obor jmenovacího řízení</w:t>
            </w:r>
          </w:p>
        </w:tc>
        <w:tc>
          <w:tcPr>
            <w:tcW w:w="2245" w:type="dxa"/>
            <w:gridSpan w:val="2"/>
            <w:shd w:val="clear" w:color="auto" w:fill="F7CAAC"/>
          </w:tcPr>
          <w:p w14:paraId="3ADFF812" w14:textId="77777777" w:rsidR="008550CB" w:rsidRDefault="008550CB" w:rsidP="005B0900">
            <w:r>
              <w:rPr>
                <w:b/>
              </w:rPr>
              <w:t>Rok udělení hodnosti</w:t>
            </w:r>
          </w:p>
        </w:tc>
        <w:tc>
          <w:tcPr>
            <w:tcW w:w="2248" w:type="dxa"/>
            <w:gridSpan w:val="4"/>
            <w:tcBorders>
              <w:right w:val="single" w:sz="12" w:space="0" w:color="auto"/>
            </w:tcBorders>
            <w:shd w:val="clear" w:color="auto" w:fill="F7CAAC"/>
          </w:tcPr>
          <w:p w14:paraId="3D3C9A7D" w14:textId="77777777" w:rsidR="008550CB" w:rsidRDefault="008550CB" w:rsidP="005B0900">
            <w:r>
              <w:rPr>
                <w:b/>
              </w:rPr>
              <w:t>Řízení konáno na VŠ</w:t>
            </w:r>
          </w:p>
        </w:tc>
        <w:tc>
          <w:tcPr>
            <w:tcW w:w="634" w:type="dxa"/>
            <w:vMerge w:val="restart"/>
            <w:tcBorders>
              <w:left w:val="single" w:sz="12" w:space="0" w:color="auto"/>
            </w:tcBorders>
          </w:tcPr>
          <w:p w14:paraId="58FF7FFB" w14:textId="77777777" w:rsidR="008550CB" w:rsidRPr="003B5737" w:rsidRDefault="008550CB" w:rsidP="005B0900">
            <w:r>
              <w:t>30</w:t>
            </w:r>
          </w:p>
        </w:tc>
        <w:tc>
          <w:tcPr>
            <w:tcW w:w="693" w:type="dxa"/>
            <w:vMerge w:val="restart"/>
          </w:tcPr>
          <w:p w14:paraId="5CDDA077" w14:textId="77777777" w:rsidR="008550CB" w:rsidRPr="003B5737" w:rsidRDefault="008550CB" w:rsidP="005B0900">
            <w:r>
              <w:t>50</w:t>
            </w:r>
          </w:p>
        </w:tc>
        <w:tc>
          <w:tcPr>
            <w:tcW w:w="694" w:type="dxa"/>
            <w:vMerge w:val="restart"/>
          </w:tcPr>
          <w:p w14:paraId="3D61DEBB" w14:textId="77777777" w:rsidR="008550CB" w:rsidRPr="003B5737" w:rsidRDefault="008550CB" w:rsidP="005B0900">
            <w:r>
              <w:t>90</w:t>
            </w:r>
          </w:p>
        </w:tc>
      </w:tr>
      <w:tr w:rsidR="008550CB" w14:paraId="2F2B504E" w14:textId="77777777" w:rsidTr="005B0900">
        <w:trPr>
          <w:trHeight w:val="205"/>
        </w:trPr>
        <w:tc>
          <w:tcPr>
            <w:tcW w:w="3346" w:type="dxa"/>
            <w:gridSpan w:val="2"/>
          </w:tcPr>
          <w:p w14:paraId="1D6ADF28" w14:textId="77777777" w:rsidR="008550CB" w:rsidRDefault="008550CB" w:rsidP="005B0900"/>
        </w:tc>
        <w:tc>
          <w:tcPr>
            <w:tcW w:w="2245" w:type="dxa"/>
            <w:gridSpan w:val="2"/>
          </w:tcPr>
          <w:p w14:paraId="27FFD17B" w14:textId="77777777" w:rsidR="008550CB" w:rsidRDefault="008550CB" w:rsidP="005B0900"/>
        </w:tc>
        <w:tc>
          <w:tcPr>
            <w:tcW w:w="2248" w:type="dxa"/>
            <w:gridSpan w:val="4"/>
            <w:tcBorders>
              <w:right w:val="single" w:sz="12" w:space="0" w:color="auto"/>
            </w:tcBorders>
          </w:tcPr>
          <w:p w14:paraId="1C142E42" w14:textId="77777777" w:rsidR="008550CB" w:rsidRDefault="008550CB" w:rsidP="005B0900"/>
        </w:tc>
        <w:tc>
          <w:tcPr>
            <w:tcW w:w="634" w:type="dxa"/>
            <w:vMerge/>
            <w:tcBorders>
              <w:left w:val="single" w:sz="12" w:space="0" w:color="auto"/>
            </w:tcBorders>
            <w:vAlign w:val="center"/>
          </w:tcPr>
          <w:p w14:paraId="4D3F53E5" w14:textId="77777777" w:rsidR="008550CB" w:rsidRDefault="008550CB" w:rsidP="005B0900">
            <w:pPr>
              <w:rPr>
                <w:b/>
              </w:rPr>
            </w:pPr>
          </w:p>
        </w:tc>
        <w:tc>
          <w:tcPr>
            <w:tcW w:w="693" w:type="dxa"/>
            <w:vMerge/>
            <w:vAlign w:val="center"/>
          </w:tcPr>
          <w:p w14:paraId="118261B2" w14:textId="77777777" w:rsidR="008550CB" w:rsidRDefault="008550CB" w:rsidP="005B0900">
            <w:pPr>
              <w:rPr>
                <w:b/>
              </w:rPr>
            </w:pPr>
          </w:p>
        </w:tc>
        <w:tc>
          <w:tcPr>
            <w:tcW w:w="694" w:type="dxa"/>
            <w:vMerge/>
            <w:vAlign w:val="center"/>
          </w:tcPr>
          <w:p w14:paraId="51EA938C" w14:textId="77777777" w:rsidR="008550CB" w:rsidRDefault="008550CB" w:rsidP="005B0900">
            <w:pPr>
              <w:rPr>
                <w:b/>
              </w:rPr>
            </w:pPr>
          </w:p>
        </w:tc>
      </w:tr>
      <w:tr w:rsidR="008550CB" w14:paraId="490A5359" w14:textId="77777777" w:rsidTr="005B0900">
        <w:tc>
          <w:tcPr>
            <w:tcW w:w="9860" w:type="dxa"/>
            <w:gridSpan w:val="11"/>
            <w:shd w:val="clear" w:color="auto" w:fill="F7CAAC"/>
          </w:tcPr>
          <w:p w14:paraId="2BB49023" w14:textId="77777777" w:rsidR="008550CB" w:rsidRDefault="008550CB" w:rsidP="005B0900">
            <w:pPr>
              <w:rPr>
                <w:b/>
              </w:rPr>
            </w:pPr>
            <w:r>
              <w:rPr>
                <w:b/>
              </w:rPr>
              <w:t xml:space="preserve">Přehled o nejvýznamnější publikační a další tvůrčí činnosti nebo další profesní činnosti u odborníků z praxe vztahující se k zabezpečovaným předmětům </w:t>
            </w:r>
          </w:p>
        </w:tc>
      </w:tr>
      <w:tr w:rsidR="008550CB" w14:paraId="2CA03267" w14:textId="77777777" w:rsidTr="005B0900">
        <w:trPr>
          <w:trHeight w:val="2347"/>
        </w:trPr>
        <w:tc>
          <w:tcPr>
            <w:tcW w:w="9860" w:type="dxa"/>
            <w:gridSpan w:val="11"/>
          </w:tcPr>
          <w:p w14:paraId="2C2C65DC" w14:textId="77777777" w:rsidR="008550CB" w:rsidRPr="008F6099" w:rsidRDefault="008550CB" w:rsidP="005B0900">
            <w:r w:rsidRPr="008F6099">
              <w:t>GERLICH, V</w:t>
            </w:r>
            <w:r>
              <w:t>.</w:t>
            </w:r>
            <w:r w:rsidRPr="008F6099">
              <w:t xml:space="preserve">, </w:t>
            </w:r>
            <w:r>
              <w:t xml:space="preserve">K. </w:t>
            </w:r>
            <w:r w:rsidRPr="008F6099">
              <w:t>SULOVSKÁ</w:t>
            </w:r>
            <w:r>
              <w:t xml:space="preserve"> a </w:t>
            </w:r>
            <w:r w:rsidRPr="00214BE5">
              <w:rPr>
                <w:b/>
              </w:rPr>
              <w:t>M. ZÁLEŠÁK (10 %).</w:t>
            </w:r>
            <w:r w:rsidRPr="008F6099">
              <w:t xml:space="preserve"> COMSOL Multiphysics Validation as Simulation Software for Heat Transfer Calculaton in Buildings: Builidng Simulation Sofware Validation. </w:t>
            </w:r>
            <w:r w:rsidRPr="003C43A8">
              <w:rPr>
                <w:i/>
                <w:rPrChange w:id="4103" w:author="Jiří Vojtěšek" w:date="2018-11-18T19:45:00Z">
                  <w:rPr/>
                </w:rPrChange>
              </w:rPr>
              <w:t>Measurement: Journal of the International Measurement Confederation</w:t>
            </w:r>
            <w:r w:rsidRPr="008F6099">
              <w:t>, 2013, ISSN 0263-2241.</w:t>
            </w:r>
          </w:p>
          <w:p w14:paraId="3E4C6B4F" w14:textId="77777777" w:rsidR="008550CB" w:rsidRPr="008F6099" w:rsidRDefault="008550CB" w:rsidP="005B0900">
            <w:r w:rsidRPr="008F6099">
              <w:t>SKOVAJSA, J</w:t>
            </w:r>
            <w:r>
              <w:t>., M.</w:t>
            </w:r>
            <w:r w:rsidRPr="008F6099">
              <w:t xml:space="preserve"> KOLÁČEK</w:t>
            </w:r>
            <w:r>
              <w:t xml:space="preserve"> a </w:t>
            </w:r>
            <w:r w:rsidRPr="00214BE5">
              <w:rPr>
                <w:b/>
              </w:rPr>
              <w:t>M. ZÁLEŠÁK (5 %).</w:t>
            </w:r>
            <w:r w:rsidRPr="008F6099">
              <w:t xml:space="preserve"> Phase Change Material Based Accumulation Panels in Combination with Renewable Energy Sources and Thermoelectric Cooling. </w:t>
            </w:r>
            <w:r w:rsidRPr="003C43A8">
              <w:rPr>
                <w:i/>
                <w:rPrChange w:id="4104" w:author="Jiří Vojtěšek" w:date="2018-11-18T19:45:00Z">
                  <w:rPr/>
                </w:rPrChange>
              </w:rPr>
              <w:t>Energies</w:t>
            </w:r>
            <w:r w:rsidRPr="008F6099">
              <w:t xml:space="preserve">, 2017, roč. 10, č. 2, s. 1-18. ISSN 1996-1073.JE - Nejaderná energetika, spotřeba a užití energie </w:t>
            </w:r>
          </w:p>
          <w:p w14:paraId="14BD8CFE" w14:textId="77777777" w:rsidR="008550CB" w:rsidRPr="008F6099" w:rsidRDefault="008550CB" w:rsidP="005B0900">
            <w:r w:rsidRPr="008F6099">
              <w:t>DRÁBEK, P</w:t>
            </w:r>
            <w:r>
              <w:t xml:space="preserve">. a </w:t>
            </w:r>
            <w:r w:rsidRPr="00214BE5">
              <w:rPr>
                <w:b/>
              </w:rPr>
              <w:t>M. ZÁLEŠÁK (10 %).</w:t>
            </w:r>
            <w:r w:rsidRPr="008F6099">
              <w:t xml:space="preserve"> Quadruple Glazing Panel Filled With PCM and Its Influence on the Sound Insulation of Building Facades. </w:t>
            </w:r>
            <w:r w:rsidRPr="003C43A8">
              <w:rPr>
                <w:i/>
                <w:rPrChange w:id="4105" w:author="Jiří Vojtěšek" w:date="2018-11-18T19:45:00Z">
                  <w:rPr/>
                </w:rPrChange>
              </w:rPr>
              <w:t>WSEAS Transactions on Environment and Development</w:t>
            </w:r>
            <w:r w:rsidRPr="008F6099">
              <w:t xml:space="preserve">, 2017, roč. Neuveden, č. 13, s. 360-366. ISSN 1790-5079.BI - Akustika a kmity </w:t>
            </w:r>
          </w:p>
          <w:p w14:paraId="46D6B734" w14:textId="2AC2E3A1" w:rsidR="008550CB" w:rsidRPr="008F6099" w:rsidRDefault="008550CB" w:rsidP="005B0900">
            <w:r w:rsidRPr="008F6099">
              <w:t>SKOVAJSA, J</w:t>
            </w:r>
            <w:r>
              <w:t xml:space="preserve">. a </w:t>
            </w:r>
            <w:r w:rsidRPr="00214BE5">
              <w:rPr>
                <w:b/>
              </w:rPr>
              <w:t>M. ZÁLEŠÁK (5 %).</w:t>
            </w:r>
            <w:r w:rsidRPr="008F6099">
              <w:t xml:space="preserve"> Thermoelectric </w:t>
            </w:r>
            <w:del w:id="4106" w:author="Jiří Vojtěšek" w:date="2018-11-18T19:46:00Z">
              <w:r w:rsidRPr="008F6099" w:rsidDel="003C43A8">
                <w:delText xml:space="preserve">cooling </w:delText>
              </w:r>
            </w:del>
            <w:ins w:id="4107" w:author="Jiří Vojtěšek" w:date="2018-11-18T19:46:00Z">
              <w:r w:rsidR="003C43A8">
                <w:t>C</w:t>
              </w:r>
              <w:r w:rsidR="003C43A8" w:rsidRPr="008F6099">
                <w:t xml:space="preserve">ooling </w:t>
              </w:r>
            </w:ins>
            <w:r w:rsidRPr="008F6099">
              <w:t xml:space="preserve">in </w:t>
            </w:r>
            <w:del w:id="4108" w:author="Jiří Vojtěšek" w:date="2018-11-18T19:46:00Z">
              <w:r w:rsidRPr="008F6099" w:rsidDel="003C43A8">
                <w:delText xml:space="preserve">combination </w:delText>
              </w:r>
            </w:del>
            <w:ins w:id="4109" w:author="Jiří Vojtěšek" w:date="2018-11-18T19:46:00Z">
              <w:r w:rsidR="003C43A8">
                <w:t>C</w:t>
              </w:r>
              <w:r w:rsidR="003C43A8" w:rsidRPr="008F6099">
                <w:t xml:space="preserve">ombination </w:t>
              </w:r>
            </w:ins>
            <w:del w:id="4110" w:author="Jiří Vojtěšek" w:date="2018-11-18T19:46:00Z">
              <w:r w:rsidRPr="008F6099" w:rsidDel="003C43A8">
                <w:delText xml:space="preserve">with </w:delText>
              </w:r>
            </w:del>
            <w:ins w:id="4111" w:author="Jiří Vojtěšek" w:date="2018-11-18T19:46:00Z">
              <w:r w:rsidR="003C43A8">
                <w:t>W</w:t>
              </w:r>
              <w:r w:rsidR="003C43A8" w:rsidRPr="008F6099">
                <w:t xml:space="preserve">ith </w:t>
              </w:r>
            </w:ins>
            <w:del w:id="4112" w:author="Jiří Vojtěšek" w:date="2018-11-18T19:46:00Z">
              <w:r w:rsidRPr="008F6099" w:rsidDel="003C43A8">
                <w:delText xml:space="preserve">photovoltaics </w:delText>
              </w:r>
            </w:del>
            <w:ins w:id="4113" w:author="Jiří Vojtěšek" w:date="2018-11-18T19:46:00Z">
              <w:r w:rsidR="003C43A8">
                <w:t>P</w:t>
              </w:r>
              <w:r w:rsidR="003C43A8" w:rsidRPr="008F6099">
                <w:t xml:space="preserve">hotovoltaics </w:t>
              </w:r>
            </w:ins>
            <w:r w:rsidRPr="008F6099">
              <w:t xml:space="preserve">and </w:t>
            </w:r>
            <w:del w:id="4114" w:author="Jiří Vojtěšek" w:date="2018-11-18T19:46:00Z">
              <w:r w:rsidRPr="008F6099" w:rsidDel="003C43A8">
                <w:delText xml:space="preserve">thermal </w:delText>
              </w:r>
            </w:del>
            <w:ins w:id="4115" w:author="Jiří Vojtěšek" w:date="2018-11-18T19:46:00Z">
              <w:r w:rsidR="003C43A8">
                <w:t>T</w:t>
              </w:r>
              <w:r w:rsidR="003C43A8" w:rsidRPr="008F6099">
                <w:t xml:space="preserve">hermal </w:t>
              </w:r>
            </w:ins>
            <w:del w:id="4116" w:author="Jiří Vojtěšek" w:date="2018-11-18T19:46:00Z">
              <w:r w:rsidRPr="008F6099" w:rsidDel="003C43A8">
                <w:delText xml:space="preserve">energy </w:delText>
              </w:r>
            </w:del>
            <w:ins w:id="4117" w:author="Jiří Vojtěšek" w:date="2018-11-18T19:46:00Z">
              <w:r w:rsidR="003C43A8">
                <w:t>E</w:t>
              </w:r>
              <w:r w:rsidR="003C43A8" w:rsidRPr="008F6099">
                <w:t xml:space="preserve">nergy </w:t>
              </w:r>
            </w:ins>
            <w:del w:id="4118" w:author="Jiří Vojtěšek" w:date="2018-11-18T19:46:00Z">
              <w:r w:rsidRPr="008F6099" w:rsidDel="003C43A8">
                <w:delText>storage</w:delText>
              </w:r>
            </w:del>
            <w:ins w:id="4119" w:author="Jiří Vojtěšek" w:date="2018-11-18T19:46:00Z">
              <w:r w:rsidR="003C43A8">
                <w:t>S</w:t>
              </w:r>
              <w:r w:rsidR="003C43A8" w:rsidRPr="008F6099">
                <w:t>torage</w:t>
              </w:r>
            </w:ins>
            <w:r w:rsidRPr="008F6099">
              <w:t xml:space="preserve">. In </w:t>
            </w:r>
            <w:r w:rsidRPr="003C43A8">
              <w:rPr>
                <w:i/>
                <w:rPrChange w:id="4120" w:author="Jiří Vojtěšek" w:date="2018-11-18T19:46:00Z">
                  <w:rPr/>
                </w:rPrChange>
              </w:rPr>
              <w:t>MATEC Web of Conferences</w:t>
            </w:r>
            <w:r w:rsidRPr="008F6099">
              <w:t>. Les Ulis : EDP Sciences, 2017, s. 1-6. ISSN 2261-236X. JE - Nejaderná energetika, spotřeba a užití energie</w:t>
            </w:r>
          </w:p>
          <w:p w14:paraId="363F11F2" w14:textId="77777777" w:rsidR="008550CB" w:rsidRPr="008F6099" w:rsidRDefault="008550CB" w:rsidP="005B0900">
            <w:r w:rsidRPr="008F6099">
              <w:t>CHARVÁTOVÁ, H</w:t>
            </w:r>
            <w:r>
              <w:t xml:space="preserve">. a </w:t>
            </w:r>
            <w:r w:rsidRPr="00214BE5">
              <w:rPr>
                <w:b/>
              </w:rPr>
              <w:t>M. ZÁLEŠÁK (40 %)</w:t>
            </w:r>
            <w:r w:rsidRPr="008F6099">
              <w:t xml:space="preserve">. Computer Evaluation of Results by Room Thermal Stability Testing. </w:t>
            </w:r>
            <w:r w:rsidRPr="003C43A8">
              <w:rPr>
                <w:i/>
                <w:rPrChange w:id="4121" w:author="Jiří Vojtěšek" w:date="2018-11-18T19:46:00Z">
                  <w:rPr/>
                </w:rPrChange>
              </w:rPr>
              <w:t>WSEAS Transactions on Heat and Mass Transfer</w:t>
            </w:r>
            <w:r w:rsidRPr="008F6099">
              <w:t xml:space="preserve">, 2017, roč. 12, č. Neuveden, s. 78-85. ISSN 1790-5044.JC - Počítačový hardware a software </w:t>
            </w:r>
          </w:p>
        </w:tc>
      </w:tr>
      <w:tr w:rsidR="008550CB" w14:paraId="427A4CF2" w14:textId="77777777" w:rsidTr="005B0900">
        <w:trPr>
          <w:trHeight w:val="218"/>
        </w:trPr>
        <w:tc>
          <w:tcPr>
            <w:tcW w:w="9860" w:type="dxa"/>
            <w:gridSpan w:val="11"/>
            <w:shd w:val="clear" w:color="auto" w:fill="F7CAAC"/>
          </w:tcPr>
          <w:p w14:paraId="18BA69D2" w14:textId="77777777" w:rsidR="008550CB" w:rsidRDefault="008550CB" w:rsidP="005B0900">
            <w:pPr>
              <w:rPr>
                <w:b/>
              </w:rPr>
            </w:pPr>
            <w:r>
              <w:rPr>
                <w:b/>
              </w:rPr>
              <w:t>Působení v zahraničí</w:t>
            </w:r>
          </w:p>
        </w:tc>
      </w:tr>
      <w:tr w:rsidR="008550CB" w14:paraId="252432F9" w14:textId="77777777" w:rsidTr="005B0900">
        <w:trPr>
          <w:trHeight w:val="328"/>
        </w:trPr>
        <w:tc>
          <w:tcPr>
            <w:tcW w:w="9860" w:type="dxa"/>
            <w:gridSpan w:val="11"/>
          </w:tcPr>
          <w:p w14:paraId="68E6A778" w14:textId="3B5A67A2" w:rsidR="008550CB" w:rsidRPr="008B5D14" w:rsidRDefault="008550CB" w:rsidP="005B0900">
            <w:pPr>
              <w:pStyle w:val="Normlnweb"/>
              <w:spacing w:before="0" w:beforeAutospacing="0" w:after="0" w:afterAutospacing="0"/>
              <w:rPr>
                <w:i/>
                <w:sz w:val="20"/>
                <w:szCs w:val="20"/>
              </w:rPr>
            </w:pPr>
            <w:r w:rsidRPr="008B5D14">
              <w:rPr>
                <w:sz w:val="20"/>
                <w:szCs w:val="20"/>
              </w:rPr>
              <w:t xml:space="preserve">1983 - 1986: General Company for Engineering and Consulting, Damašek, Syrie, </w:t>
            </w:r>
            <w:r w:rsidRPr="008B5D14">
              <w:rPr>
                <w:i/>
                <w:sz w:val="20"/>
                <w:szCs w:val="20"/>
              </w:rPr>
              <w:t>vedoucí supervizního týmu (POLYTECHNA Praha)</w:t>
            </w:r>
            <w:ins w:id="4122" w:author="Milan Navrátil" w:date="2018-11-15T10:35:00Z">
              <w:r w:rsidR="006E6E3A">
                <w:rPr>
                  <w:i/>
                  <w:sz w:val="20"/>
                  <w:szCs w:val="20"/>
                </w:rPr>
                <w:t xml:space="preserve"> – 3 roky</w:t>
              </w:r>
            </w:ins>
          </w:p>
          <w:p w14:paraId="73B39256" w14:textId="444C1F12" w:rsidR="008550CB" w:rsidRPr="008B5D14" w:rsidRDefault="008550CB" w:rsidP="005B0900">
            <w:pPr>
              <w:pStyle w:val="Normlnweb"/>
              <w:spacing w:before="40" w:beforeAutospacing="0" w:after="0" w:afterAutospacing="0"/>
              <w:rPr>
                <w:i/>
                <w:sz w:val="20"/>
                <w:szCs w:val="20"/>
              </w:rPr>
            </w:pPr>
            <w:r w:rsidRPr="008B5D14">
              <w:rPr>
                <w:sz w:val="20"/>
                <w:szCs w:val="20"/>
              </w:rPr>
              <w:t>1990 - 1991</w:t>
            </w:r>
            <w:del w:id="4123" w:author="Milan Navrátil" w:date="2018-11-15T10:35:00Z">
              <w:r w:rsidRPr="008B5D14" w:rsidDel="006E6E3A">
                <w:rPr>
                  <w:sz w:val="20"/>
                  <w:szCs w:val="20"/>
                </w:rPr>
                <w:delText xml:space="preserve"> (1993)</w:delText>
              </w:r>
            </w:del>
            <w:r w:rsidRPr="008B5D14">
              <w:rPr>
                <w:sz w:val="20"/>
                <w:szCs w:val="20"/>
              </w:rPr>
              <w:t xml:space="preserve">: Chulalongkorn University Bangkok, Thajsko, </w:t>
            </w:r>
            <w:r>
              <w:rPr>
                <w:i/>
                <w:sz w:val="20"/>
                <w:szCs w:val="20"/>
              </w:rPr>
              <w:t>CTA (|Chief Technical Advisor)</w:t>
            </w:r>
            <w:r w:rsidRPr="008B5D14">
              <w:rPr>
                <w:i/>
                <w:sz w:val="20"/>
                <w:szCs w:val="20"/>
              </w:rPr>
              <w:t xml:space="preserve"> UNIDO/UNDP</w:t>
            </w:r>
            <w:ins w:id="4124" w:author="Milan Navrátil" w:date="2018-11-15T10:35:00Z">
              <w:r w:rsidR="006E6E3A">
                <w:rPr>
                  <w:i/>
                  <w:sz w:val="20"/>
                  <w:szCs w:val="20"/>
                </w:rPr>
                <w:t xml:space="preserve"> – 1 rok</w:t>
              </w:r>
            </w:ins>
          </w:p>
          <w:p w14:paraId="4B01F516" w14:textId="370EB39C" w:rsidR="008550CB" w:rsidRPr="003232CF" w:rsidRDefault="008550CB">
            <w:pPr>
              <w:rPr>
                <w:lang w:val="sk-SK"/>
              </w:rPr>
            </w:pPr>
            <w:r w:rsidRPr="008B5D14">
              <w:t>1993: Beijing Home Appliance Research Institute, Peking, Čína,</w:t>
            </w:r>
            <w:r w:rsidRPr="008B5D14">
              <w:rPr>
                <w:i/>
              </w:rPr>
              <w:t>odborný garant a konzultant projektu UNIDO/UNDP</w:t>
            </w:r>
            <w:ins w:id="4125" w:author="Milan Navrátil" w:date="2018-11-15T10:35:00Z">
              <w:r w:rsidR="006E6E3A">
                <w:rPr>
                  <w:i/>
                </w:rPr>
                <w:t xml:space="preserve"> – 2 měsíce</w:t>
              </w:r>
            </w:ins>
          </w:p>
        </w:tc>
      </w:tr>
      <w:tr w:rsidR="008550CB" w14:paraId="051B14EF" w14:textId="77777777" w:rsidTr="005B0900">
        <w:trPr>
          <w:cantSplit/>
          <w:trHeight w:val="470"/>
        </w:trPr>
        <w:tc>
          <w:tcPr>
            <w:tcW w:w="2517" w:type="dxa"/>
            <w:shd w:val="clear" w:color="auto" w:fill="F7CAAC"/>
          </w:tcPr>
          <w:p w14:paraId="78C43619" w14:textId="3209D4DC" w:rsidR="008550CB" w:rsidRDefault="008550CB" w:rsidP="005B0900">
            <w:pPr>
              <w:rPr>
                <w:b/>
              </w:rPr>
            </w:pPr>
            <w:r>
              <w:rPr>
                <w:b/>
              </w:rPr>
              <w:lastRenderedPageBreak/>
              <w:t xml:space="preserve">Podpis </w:t>
            </w:r>
          </w:p>
        </w:tc>
        <w:tc>
          <w:tcPr>
            <w:tcW w:w="4536" w:type="dxa"/>
            <w:gridSpan w:val="5"/>
          </w:tcPr>
          <w:p w14:paraId="1A5C4D67" w14:textId="77777777" w:rsidR="008550CB" w:rsidRDefault="008550CB" w:rsidP="005B0900"/>
        </w:tc>
        <w:tc>
          <w:tcPr>
            <w:tcW w:w="786" w:type="dxa"/>
            <w:gridSpan w:val="2"/>
            <w:shd w:val="clear" w:color="auto" w:fill="F7CAAC"/>
          </w:tcPr>
          <w:p w14:paraId="621226AE" w14:textId="77777777" w:rsidR="008550CB" w:rsidRDefault="008550CB" w:rsidP="005B0900">
            <w:r>
              <w:rPr>
                <w:b/>
              </w:rPr>
              <w:t>datum</w:t>
            </w:r>
          </w:p>
        </w:tc>
        <w:tc>
          <w:tcPr>
            <w:tcW w:w="2021" w:type="dxa"/>
            <w:gridSpan w:val="3"/>
          </w:tcPr>
          <w:p w14:paraId="6D62DF3D" w14:textId="0B9CCE32" w:rsidR="008550CB" w:rsidRDefault="008550CB" w:rsidP="005B0900">
            <w:r>
              <w:t>28. 8. 2018</w:t>
            </w:r>
          </w:p>
        </w:tc>
      </w:tr>
    </w:tbl>
    <w:p w14:paraId="2041E6DE" w14:textId="33ABBE84" w:rsidR="00D64395" w:rsidRDefault="00D64395">
      <w:pPr>
        <w:rPr>
          <w:ins w:id="4126" w:author="Milan Navrátil" w:date="2018-10-31T20:01:00Z"/>
        </w:rPr>
      </w:pPr>
    </w:p>
    <w:p w14:paraId="5EB8A76A" w14:textId="77777777" w:rsidR="00D64395" w:rsidRDefault="00D64395">
      <w:pPr>
        <w:jc w:val="left"/>
        <w:rPr>
          <w:ins w:id="4127" w:author="Milan Navrátil" w:date="2018-10-31T20:01:00Z"/>
        </w:rPr>
      </w:pPr>
      <w:ins w:id="4128" w:author="Milan Navrátil" w:date="2018-10-31T20:01:00Z">
        <w:r>
          <w:br w:type="page"/>
        </w:r>
      </w:ins>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4129" w:author="Milan Navrátil" w:date="2018-10-31T20:00:00Z">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7"/>
        <w:gridCol w:w="829"/>
        <w:gridCol w:w="1721"/>
        <w:gridCol w:w="524"/>
        <w:gridCol w:w="468"/>
        <w:gridCol w:w="994"/>
        <w:gridCol w:w="711"/>
        <w:gridCol w:w="75"/>
        <w:gridCol w:w="634"/>
        <w:gridCol w:w="693"/>
        <w:gridCol w:w="694"/>
        <w:tblGridChange w:id="4130">
          <w:tblGrid>
            <w:gridCol w:w="2517"/>
            <w:gridCol w:w="829"/>
            <w:gridCol w:w="1721"/>
            <w:gridCol w:w="524"/>
            <w:gridCol w:w="468"/>
            <w:gridCol w:w="994"/>
            <w:gridCol w:w="711"/>
            <w:gridCol w:w="75"/>
            <w:gridCol w:w="634"/>
            <w:gridCol w:w="693"/>
            <w:gridCol w:w="694"/>
          </w:tblGrid>
        </w:tblGridChange>
      </w:tblGrid>
      <w:tr w:rsidR="008550CB" w:rsidDel="00966FD5" w14:paraId="1BF23CAA" w14:textId="5C6634E9" w:rsidTr="00D64395">
        <w:trPr>
          <w:del w:id="4131" w:author="Milan Navrátil" w:date="2018-11-12T13:32:00Z"/>
        </w:trPr>
        <w:tc>
          <w:tcPr>
            <w:tcW w:w="9860" w:type="dxa"/>
            <w:gridSpan w:val="11"/>
            <w:tcBorders>
              <w:bottom w:val="double" w:sz="4" w:space="0" w:color="auto"/>
            </w:tcBorders>
            <w:shd w:val="clear" w:color="auto" w:fill="BDD6EE"/>
            <w:tcPrChange w:id="4132" w:author="Milan Navrátil" w:date="2018-10-31T20:00:00Z">
              <w:tcPr>
                <w:tcW w:w="9859" w:type="dxa"/>
                <w:gridSpan w:val="11"/>
                <w:tcBorders>
                  <w:bottom w:val="double" w:sz="4" w:space="0" w:color="auto"/>
                </w:tcBorders>
                <w:shd w:val="clear" w:color="auto" w:fill="BDD6EE"/>
              </w:tcPr>
            </w:tcPrChange>
          </w:tcPr>
          <w:p w14:paraId="7AFECC58" w14:textId="268BCDE3" w:rsidR="008550CB" w:rsidDel="00966FD5" w:rsidRDefault="008550CB" w:rsidP="005B0900">
            <w:pPr>
              <w:tabs>
                <w:tab w:val="right" w:pos="9458"/>
              </w:tabs>
              <w:rPr>
                <w:del w:id="4133" w:author="Milan Navrátil" w:date="2018-11-12T13:32:00Z"/>
                <w:b/>
                <w:sz w:val="28"/>
              </w:rPr>
            </w:pPr>
            <w:del w:id="4134" w:author="Milan Navrátil" w:date="2018-11-12T13:32:00Z">
              <w:r w:rsidDel="00966FD5">
                <w:rPr>
                  <w:b/>
                  <w:sz w:val="28"/>
                </w:rPr>
                <w:delText>C-I – Personální zabezpečení</w:delText>
              </w:r>
              <w:r w:rsidDel="00966FD5">
                <w:rPr>
                  <w:b/>
                  <w:sz w:val="28"/>
                </w:rPr>
                <w:tab/>
              </w:r>
              <w:r w:rsidRPr="00E14028" w:rsidDel="00966FD5">
                <w:rPr>
                  <w:rStyle w:val="Odkazintenzivn"/>
                </w:rPr>
                <w:fldChar w:fldCharType="begin"/>
              </w:r>
              <w:r w:rsidRPr="00E14028" w:rsidDel="00966FD5">
                <w:rPr>
                  <w:rStyle w:val="Odkazintenzivn"/>
                </w:rPr>
                <w:delInstrText xml:space="preserve"> REF AabecedniSeznam \h  \* MERGEFORMAT </w:delInstrText>
              </w:r>
              <w:r w:rsidRPr="00E14028" w:rsidDel="00966FD5">
                <w:rPr>
                  <w:rStyle w:val="Odkazintenzivn"/>
                </w:rPr>
              </w:r>
              <w:r w:rsidRPr="00E14028" w:rsidDel="00966FD5">
                <w:rPr>
                  <w:rStyle w:val="Odkazintenzivn"/>
                </w:rPr>
                <w:fldChar w:fldCharType="separate"/>
              </w:r>
              <w:r w:rsidR="00FB06C4" w:rsidRPr="00FB06C4" w:rsidDel="00966FD5">
                <w:rPr>
                  <w:rStyle w:val="Odkazintenzivn"/>
                </w:rPr>
                <w:delText>Abecední seznam</w:delText>
              </w:r>
              <w:r w:rsidRPr="00E14028" w:rsidDel="00966FD5">
                <w:rPr>
                  <w:rStyle w:val="Odkazintenzivn"/>
                </w:rPr>
                <w:fldChar w:fldCharType="end"/>
              </w:r>
            </w:del>
          </w:p>
        </w:tc>
      </w:tr>
      <w:tr w:rsidR="008550CB" w:rsidDel="00966FD5" w14:paraId="5AFA3E7C" w14:textId="4BD8130E" w:rsidTr="00D64395">
        <w:trPr>
          <w:del w:id="4135" w:author="Milan Navrátil" w:date="2018-11-12T13:32:00Z"/>
        </w:trPr>
        <w:tc>
          <w:tcPr>
            <w:tcW w:w="2517" w:type="dxa"/>
            <w:tcBorders>
              <w:top w:val="double" w:sz="4" w:space="0" w:color="auto"/>
            </w:tcBorders>
            <w:shd w:val="clear" w:color="auto" w:fill="F7CAAC"/>
            <w:tcPrChange w:id="4136" w:author="Milan Navrátil" w:date="2018-10-31T20:00:00Z">
              <w:tcPr>
                <w:tcW w:w="2518" w:type="dxa"/>
                <w:tcBorders>
                  <w:top w:val="double" w:sz="4" w:space="0" w:color="auto"/>
                </w:tcBorders>
                <w:shd w:val="clear" w:color="auto" w:fill="F7CAAC"/>
              </w:tcPr>
            </w:tcPrChange>
          </w:tcPr>
          <w:p w14:paraId="370E006D" w14:textId="5808B85E" w:rsidR="008550CB" w:rsidDel="00966FD5" w:rsidRDefault="008550CB" w:rsidP="005B0900">
            <w:pPr>
              <w:rPr>
                <w:del w:id="4137" w:author="Milan Navrátil" w:date="2018-11-12T13:32:00Z"/>
                <w:b/>
              </w:rPr>
            </w:pPr>
            <w:del w:id="4138" w:author="Milan Navrátil" w:date="2018-11-12T13:32:00Z">
              <w:r w:rsidDel="00966FD5">
                <w:rPr>
                  <w:b/>
                </w:rPr>
                <w:delText>Vysoká škola</w:delText>
              </w:r>
            </w:del>
          </w:p>
        </w:tc>
        <w:tc>
          <w:tcPr>
            <w:tcW w:w="7343" w:type="dxa"/>
            <w:gridSpan w:val="10"/>
            <w:tcPrChange w:id="4139" w:author="Milan Navrátil" w:date="2018-10-31T20:00:00Z">
              <w:tcPr>
                <w:tcW w:w="7341" w:type="dxa"/>
                <w:gridSpan w:val="10"/>
              </w:tcPr>
            </w:tcPrChange>
          </w:tcPr>
          <w:p w14:paraId="2F33380E" w14:textId="6195D34D" w:rsidR="008550CB" w:rsidDel="00966FD5" w:rsidRDefault="008550CB" w:rsidP="005B0900">
            <w:pPr>
              <w:rPr>
                <w:del w:id="4140" w:author="Milan Navrátil" w:date="2018-11-12T13:32:00Z"/>
              </w:rPr>
            </w:pPr>
            <w:del w:id="4141" w:author="Milan Navrátil" w:date="2018-11-12T13:32:00Z">
              <w:r w:rsidDel="00966FD5">
                <w:delText>Univerzita Tomáše Bati ve Zlíně</w:delText>
              </w:r>
            </w:del>
          </w:p>
        </w:tc>
      </w:tr>
      <w:tr w:rsidR="008550CB" w:rsidDel="00966FD5" w14:paraId="6174D891" w14:textId="2E1267F8" w:rsidTr="00D64395">
        <w:trPr>
          <w:del w:id="4142" w:author="Milan Navrátil" w:date="2018-11-12T13:32:00Z"/>
        </w:trPr>
        <w:tc>
          <w:tcPr>
            <w:tcW w:w="2517" w:type="dxa"/>
            <w:shd w:val="clear" w:color="auto" w:fill="F7CAAC"/>
            <w:tcPrChange w:id="4143" w:author="Milan Navrátil" w:date="2018-10-31T20:00:00Z">
              <w:tcPr>
                <w:tcW w:w="2518" w:type="dxa"/>
                <w:shd w:val="clear" w:color="auto" w:fill="F7CAAC"/>
              </w:tcPr>
            </w:tcPrChange>
          </w:tcPr>
          <w:p w14:paraId="4D3C0D3D" w14:textId="3B5FD102" w:rsidR="008550CB" w:rsidDel="00966FD5" w:rsidRDefault="008550CB" w:rsidP="005B0900">
            <w:pPr>
              <w:rPr>
                <w:del w:id="4144" w:author="Milan Navrátil" w:date="2018-11-12T13:32:00Z"/>
                <w:b/>
              </w:rPr>
            </w:pPr>
            <w:del w:id="4145" w:author="Milan Navrátil" w:date="2018-11-12T13:32:00Z">
              <w:r w:rsidDel="00966FD5">
                <w:rPr>
                  <w:b/>
                </w:rPr>
                <w:delText>Součást vysoké školy</w:delText>
              </w:r>
            </w:del>
          </w:p>
        </w:tc>
        <w:tc>
          <w:tcPr>
            <w:tcW w:w="7343" w:type="dxa"/>
            <w:gridSpan w:val="10"/>
            <w:tcPrChange w:id="4146" w:author="Milan Navrátil" w:date="2018-10-31T20:00:00Z">
              <w:tcPr>
                <w:tcW w:w="7341" w:type="dxa"/>
                <w:gridSpan w:val="10"/>
              </w:tcPr>
            </w:tcPrChange>
          </w:tcPr>
          <w:p w14:paraId="13D4B01C" w14:textId="65E21A28" w:rsidR="008550CB" w:rsidDel="00966FD5" w:rsidRDefault="008550CB" w:rsidP="005B0900">
            <w:pPr>
              <w:rPr>
                <w:del w:id="4147" w:author="Milan Navrátil" w:date="2018-11-12T13:32:00Z"/>
              </w:rPr>
            </w:pPr>
            <w:del w:id="4148" w:author="Milan Navrátil" w:date="2018-11-12T13:32:00Z">
              <w:r w:rsidDel="00966FD5">
                <w:delText>Fakulta aplikované informatiky</w:delText>
              </w:r>
            </w:del>
          </w:p>
        </w:tc>
      </w:tr>
      <w:tr w:rsidR="008550CB" w:rsidDel="00966FD5" w14:paraId="64D14FC0" w14:textId="36BB8E03" w:rsidTr="00D64395">
        <w:trPr>
          <w:del w:id="4149" w:author="Milan Navrátil" w:date="2018-11-12T13:32:00Z"/>
        </w:trPr>
        <w:tc>
          <w:tcPr>
            <w:tcW w:w="2517" w:type="dxa"/>
            <w:shd w:val="clear" w:color="auto" w:fill="F7CAAC"/>
            <w:tcPrChange w:id="4150" w:author="Milan Navrátil" w:date="2018-10-31T20:00:00Z">
              <w:tcPr>
                <w:tcW w:w="2518" w:type="dxa"/>
                <w:shd w:val="clear" w:color="auto" w:fill="F7CAAC"/>
              </w:tcPr>
            </w:tcPrChange>
          </w:tcPr>
          <w:p w14:paraId="5AA52DEE" w14:textId="132B5D1A" w:rsidR="008550CB" w:rsidDel="00966FD5" w:rsidRDefault="008550CB" w:rsidP="005B0900">
            <w:pPr>
              <w:rPr>
                <w:del w:id="4151" w:author="Milan Navrátil" w:date="2018-11-12T13:32:00Z"/>
                <w:b/>
              </w:rPr>
            </w:pPr>
            <w:del w:id="4152" w:author="Milan Navrátil" w:date="2018-11-12T13:32:00Z">
              <w:r w:rsidDel="00966FD5">
                <w:rPr>
                  <w:b/>
                </w:rPr>
                <w:delText>Název studijního programu</w:delText>
              </w:r>
            </w:del>
          </w:p>
        </w:tc>
        <w:tc>
          <w:tcPr>
            <w:tcW w:w="7343" w:type="dxa"/>
            <w:gridSpan w:val="10"/>
            <w:tcPrChange w:id="4153" w:author="Milan Navrátil" w:date="2018-10-31T20:00:00Z">
              <w:tcPr>
                <w:tcW w:w="7341" w:type="dxa"/>
                <w:gridSpan w:val="10"/>
              </w:tcPr>
            </w:tcPrChange>
          </w:tcPr>
          <w:p w14:paraId="0DDFFBF3" w14:textId="5DAFA78C" w:rsidR="008550CB" w:rsidDel="00966FD5" w:rsidRDefault="008550CB" w:rsidP="005B0900">
            <w:pPr>
              <w:rPr>
                <w:del w:id="4154" w:author="Milan Navrátil" w:date="2018-11-12T13:32:00Z"/>
              </w:rPr>
            </w:pPr>
            <w:del w:id="4155" w:author="Milan Navrátil" w:date="2018-11-12T13:32:00Z">
              <w:r w:rsidDel="00966FD5">
                <w:delText>Bezpečnostní technologie, systémy a management</w:delText>
              </w:r>
            </w:del>
          </w:p>
        </w:tc>
      </w:tr>
      <w:tr w:rsidR="008550CB" w:rsidDel="00966FD5" w14:paraId="63A633F0" w14:textId="73CF444E" w:rsidTr="00D64395">
        <w:trPr>
          <w:del w:id="4156" w:author="Milan Navrátil" w:date="2018-11-12T13:32:00Z"/>
        </w:trPr>
        <w:tc>
          <w:tcPr>
            <w:tcW w:w="2517" w:type="dxa"/>
            <w:shd w:val="clear" w:color="auto" w:fill="F7CAAC"/>
            <w:tcPrChange w:id="4157" w:author="Milan Navrátil" w:date="2018-10-31T20:00:00Z">
              <w:tcPr>
                <w:tcW w:w="2518" w:type="dxa"/>
                <w:shd w:val="clear" w:color="auto" w:fill="F7CAAC"/>
              </w:tcPr>
            </w:tcPrChange>
          </w:tcPr>
          <w:p w14:paraId="4CED549D" w14:textId="5443DA76" w:rsidR="008550CB" w:rsidDel="00966FD5" w:rsidRDefault="008550CB" w:rsidP="005B0900">
            <w:pPr>
              <w:rPr>
                <w:del w:id="4158" w:author="Milan Navrátil" w:date="2018-11-12T13:32:00Z"/>
                <w:b/>
              </w:rPr>
            </w:pPr>
            <w:del w:id="4159" w:author="Milan Navrátil" w:date="2018-11-12T13:32:00Z">
              <w:r w:rsidDel="00966FD5">
                <w:rPr>
                  <w:b/>
                </w:rPr>
                <w:delText>Jméno a příjmení</w:delText>
              </w:r>
            </w:del>
          </w:p>
        </w:tc>
        <w:tc>
          <w:tcPr>
            <w:tcW w:w="4536" w:type="dxa"/>
            <w:gridSpan w:val="5"/>
            <w:tcPrChange w:id="4160" w:author="Milan Navrátil" w:date="2018-10-31T20:00:00Z">
              <w:tcPr>
                <w:tcW w:w="4536" w:type="dxa"/>
                <w:gridSpan w:val="5"/>
              </w:tcPr>
            </w:tcPrChange>
          </w:tcPr>
          <w:p w14:paraId="47D3D909" w14:textId="4A20C4BF" w:rsidR="008550CB" w:rsidDel="00966FD5" w:rsidRDefault="008550CB" w:rsidP="005B0900">
            <w:pPr>
              <w:rPr>
                <w:del w:id="4161" w:author="Milan Navrátil" w:date="2018-11-12T13:32:00Z"/>
              </w:rPr>
            </w:pPr>
            <w:del w:id="4162" w:author="Milan Navrátil" w:date="2018-11-12T13:32:00Z">
              <w:r w:rsidDel="00966FD5">
                <w:delText xml:space="preserve">Niko </w:delText>
              </w:r>
              <w:bookmarkStart w:id="4163" w:name="aburget"/>
              <w:r w:rsidDel="00966FD5">
                <w:delText>Burget</w:delText>
              </w:r>
              <w:bookmarkEnd w:id="4163"/>
            </w:del>
          </w:p>
        </w:tc>
        <w:tc>
          <w:tcPr>
            <w:tcW w:w="711" w:type="dxa"/>
            <w:shd w:val="clear" w:color="auto" w:fill="F7CAAC"/>
            <w:tcPrChange w:id="4164" w:author="Milan Navrátil" w:date="2018-10-31T20:00:00Z">
              <w:tcPr>
                <w:tcW w:w="709" w:type="dxa"/>
                <w:shd w:val="clear" w:color="auto" w:fill="F7CAAC"/>
              </w:tcPr>
            </w:tcPrChange>
          </w:tcPr>
          <w:p w14:paraId="253A0B7B" w14:textId="6628B218" w:rsidR="008550CB" w:rsidDel="00966FD5" w:rsidRDefault="008550CB" w:rsidP="005B0900">
            <w:pPr>
              <w:rPr>
                <w:del w:id="4165" w:author="Milan Navrátil" w:date="2018-11-12T13:32:00Z"/>
                <w:b/>
              </w:rPr>
            </w:pPr>
            <w:del w:id="4166" w:author="Milan Navrátil" w:date="2018-11-12T13:32:00Z">
              <w:r w:rsidDel="00966FD5">
                <w:rPr>
                  <w:b/>
                </w:rPr>
                <w:delText>Tituly</w:delText>
              </w:r>
            </w:del>
          </w:p>
        </w:tc>
        <w:tc>
          <w:tcPr>
            <w:tcW w:w="2096" w:type="dxa"/>
            <w:gridSpan w:val="4"/>
            <w:tcPrChange w:id="4167" w:author="Milan Navrátil" w:date="2018-10-31T20:00:00Z">
              <w:tcPr>
                <w:tcW w:w="2096" w:type="dxa"/>
                <w:gridSpan w:val="4"/>
              </w:tcPr>
            </w:tcPrChange>
          </w:tcPr>
          <w:p w14:paraId="3ED74606" w14:textId="42453356" w:rsidR="008550CB" w:rsidDel="00966FD5" w:rsidRDefault="008550CB" w:rsidP="005B0900">
            <w:pPr>
              <w:rPr>
                <w:del w:id="4168" w:author="Milan Navrátil" w:date="2018-11-12T13:32:00Z"/>
              </w:rPr>
            </w:pPr>
            <w:del w:id="4169" w:author="Milan Navrátil" w:date="2018-11-12T13:32:00Z">
              <w:r w:rsidDel="00966FD5">
                <w:delText>MUDr.</w:delText>
              </w:r>
            </w:del>
          </w:p>
        </w:tc>
      </w:tr>
      <w:tr w:rsidR="008550CB" w:rsidDel="00966FD5" w14:paraId="2D60DEAD" w14:textId="2620BD4E" w:rsidTr="00D64395">
        <w:trPr>
          <w:del w:id="4170" w:author="Milan Navrátil" w:date="2018-11-12T13:32:00Z"/>
        </w:trPr>
        <w:tc>
          <w:tcPr>
            <w:tcW w:w="2517" w:type="dxa"/>
            <w:shd w:val="clear" w:color="auto" w:fill="F7CAAC"/>
            <w:tcPrChange w:id="4171" w:author="Milan Navrátil" w:date="2018-10-31T20:00:00Z">
              <w:tcPr>
                <w:tcW w:w="2518" w:type="dxa"/>
                <w:shd w:val="clear" w:color="auto" w:fill="F7CAAC"/>
              </w:tcPr>
            </w:tcPrChange>
          </w:tcPr>
          <w:p w14:paraId="7A235D45" w14:textId="717C4AE9" w:rsidR="008550CB" w:rsidDel="00966FD5" w:rsidRDefault="008550CB" w:rsidP="005B0900">
            <w:pPr>
              <w:rPr>
                <w:del w:id="4172" w:author="Milan Navrátil" w:date="2018-11-12T13:32:00Z"/>
                <w:b/>
              </w:rPr>
            </w:pPr>
            <w:del w:id="4173" w:author="Milan Navrátil" w:date="2018-11-12T13:32:00Z">
              <w:r w:rsidDel="00966FD5">
                <w:rPr>
                  <w:b/>
                </w:rPr>
                <w:delText>Rok narození</w:delText>
              </w:r>
            </w:del>
          </w:p>
        </w:tc>
        <w:tc>
          <w:tcPr>
            <w:tcW w:w="829" w:type="dxa"/>
            <w:tcPrChange w:id="4174" w:author="Milan Navrátil" w:date="2018-10-31T20:00:00Z">
              <w:tcPr>
                <w:tcW w:w="829" w:type="dxa"/>
              </w:tcPr>
            </w:tcPrChange>
          </w:tcPr>
          <w:p w14:paraId="39BE0D2A" w14:textId="4852C01C" w:rsidR="008550CB" w:rsidDel="00966FD5" w:rsidRDefault="008550CB" w:rsidP="005B0900">
            <w:pPr>
              <w:rPr>
                <w:del w:id="4175" w:author="Milan Navrátil" w:date="2018-11-12T13:32:00Z"/>
              </w:rPr>
            </w:pPr>
            <w:del w:id="4176" w:author="Milan Navrátil" w:date="2018-11-12T13:32:00Z">
              <w:r w:rsidDel="00966FD5">
                <w:delText>1983</w:delText>
              </w:r>
            </w:del>
          </w:p>
        </w:tc>
        <w:tc>
          <w:tcPr>
            <w:tcW w:w="1721" w:type="dxa"/>
            <w:shd w:val="clear" w:color="auto" w:fill="F7CAAC"/>
            <w:tcPrChange w:id="4177" w:author="Milan Navrátil" w:date="2018-10-31T20:00:00Z">
              <w:tcPr>
                <w:tcW w:w="1721" w:type="dxa"/>
                <w:shd w:val="clear" w:color="auto" w:fill="F7CAAC"/>
              </w:tcPr>
            </w:tcPrChange>
          </w:tcPr>
          <w:p w14:paraId="4B0BC9B7" w14:textId="29A0C891" w:rsidR="008550CB" w:rsidDel="00966FD5" w:rsidRDefault="008550CB" w:rsidP="005B0900">
            <w:pPr>
              <w:rPr>
                <w:del w:id="4178" w:author="Milan Navrátil" w:date="2018-11-12T13:32:00Z"/>
                <w:b/>
              </w:rPr>
            </w:pPr>
            <w:del w:id="4179" w:author="Milan Navrátil" w:date="2018-11-12T13:32:00Z">
              <w:r w:rsidDel="00966FD5">
                <w:rPr>
                  <w:b/>
                </w:rPr>
                <w:delText>typ vztahu k VŠ</w:delText>
              </w:r>
            </w:del>
          </w:p>
        </w:tc>
        <w:tc>
          <w:tcPr>
            <w:tcW w:w="992" w:type="dxa"/>
            <w:gridSpan w:val="2"/>
            <w:tcPrChange w:id="4180" w:author="Milan Navrátil" w:date="2018-10-31T20:00:00Z">
              <w:tcPr>
                <w:tcW w:w="992" w:type="dxa"/>
                <w:gridSpan w:val="2"/>
              </w:tcPr>
            </w:tcPrChange>
          </w:tcPr>
          <w:p w14:paraId="1E4659EF" w14:textId="183B26B7" w:rsidR="008550CB" w:rsidDel="00966FD5" w:rsidRDefault="008550CB" w:rsidP="005B0900">
            <w:pPr>
              <w:rPr>
                <w:del w:id="4181" w:author="Milan Navrátil" w:date="2018-11-12T13:32:00Z"/>
              </w:rPr>
            </w:pPr>
            <w:del w:id="4182" w:author="Milan Navrátil" w:date="2018-11-12T13:32:00Z">
              <w:r w:rsidDel="00966FD5">
                <w:delText>DPP, DPČ</w:delText>
              </w:r>
            </w:del>
          </w:p>
        </w:tc>
        <w:tc>
          <w:tcPr>
            <w:tcW w:w="994" w:type="dxa"/>
            <w:shd w:val="clear" w:color="auto" w:fill="F7CAAC"/>
            <w:tcPrChange w:id="4183" w:author="Milan Navrátil" w:date="2018-10-31T20:00:00Z">
              <w:tcPr>
                <w:tcW w:w="994" w:type="dxa"/>
                <w:shd w:val="clear" w:color="auto" w:fill="F7CAAC"/>
              </w:tcPr>
            </w:tcPrChange>
          </w:tcPr>
          <w:p w14:paraId="0BF4E13F" w14:textId="3048EB43" w:rsidR="008550CB" w:rsidDel="00966FD5" w:rsidRDefault="008550CB" w:rsidP="005B0900">
            <w:pPr>
              <w:rPr>
                <w:del w:id="4184" w:author="Milan Navrátil" w:date="2018-11-12T13:32:00Z"/>
                <w:b/>
              </w:rPr>
            </w:pPr>
            <w:del w:id="4185" w:author="Milan Navrátil" w:date="2018-11-12T13:32:00Z">
              <w:r w:rsidDel="00966FD5">
                <w:rPr>
                  <w:b/>
                </w:rPr>
                <w:delText>rozsah</w:delText>
              </w:r>
            </w:del>
          </w:p>
        </w:tc>
        <w:tc>
          <w:tcPr>
            <w:tcW w:w="711" w:type="dxa"/>
            <w:tcPrChange w:id="4186" w:author="Milan Navrátil" w:date="2018-10-31T20:00:00Z">
              <w:tcPr>
                <w:tcW w:w="709" w:type="dxa"/>
              </w:tcPr>
            </w:tcPrChange>
          </w:tcPr>
          <w:p w14:paraId="4C71E2EF" w14:textId="78762654" w:rsidR="008550CB" w:rsidDel="00966FD5" w:rsidRDefault="008550CB" w:rsidP="005B0900">
            <w:pPr>
              <w:rPr>
                <w:del w:id="4187" w:author="Milan Navrátil" w:date="2018-11-12T13:32:00Z"/>
              </w:rPr>
            </w:pPr>
          </w:p>
        </w:tc>
        <w:tc>
          <w:tcPr>
            <w:tcW w:w="709" w:type="dxa"/>
            <w:gridSpan w:val="2"/>
            <w:shd w:val="clear" w:color="auto" w:fill="F7CAAC"/>
            <w:tcPrChange w:id="4188" w:author="Milan Navrátil" w:date="2018-10-31T20:00:00Z">
              <w:tcPr>
                <w:tcW w:w="709" w:type="dxa"/>
                <w:gridSpan w:val="2"/>
                <w:shd w:val="clear" w:color="auto" w:fill="F7CAAC"/>
              </w:tcPr>
            </w:tcPrChange>
          </w:tcPr>
          <w:p w14:paraId="481BDBBE" w14:textId="67A95F2C" w:rsidR="008550CB" w:rsidDel="00966FD5" w:rsidRDefault="008550CB" w:rsidP="005B0900">
            <w:pPr>
              <w:rPr>
                <w:del w:id="4189" w:author="Milan Navrátil" w:date="2018-11-12T13:32:00Z"/>
                <w:b/>
              </w:rPr>
            </w:pPr>
            <w:del w:id="4190" w:author="Milan Navrátil" w:date="2018-11-12T13:32:00Z">
              <w:r w:rsidDel="00966FD5">
                <w:rPr>
                  <w:b/>
                </w:rPr>
                <w:delText>do kdy</w:delText>
              </w:r>
            </w:del>
          </w:p>
        </w:tc>
        <w:tc>
          <w:tcPr>
            <w:tcW w:w="1387" w:type="dxa"/>
            <w:gridSpan w:val="2"/>
            <w:tcPrChange w:id="4191" w:author="Milan Navrátil" w:date="2018-10-31T20:00:00Z">
              <w:tcPr>
                <w:tcW w:w="1387" w:type="dxa"/>
                <w:gridSpan w:val="2"/>
              </w:tcPr>
            </w:tcPrChange>
          </w:tcPr>
          <w:p w14:paraId="6FC9D798" w14:textId="67B50229" w:rsidR="008550CB" w:rsidDel="00966FD5" w:rsidRDefault="008550CB" w:rsidP="005B0900">
            <w:pPr>
              <w:rPr>
                <w:del w:id="4192" w:author="Milan Navrátil" w:date="2018-11-12T13:32:00Z"/>
              </w:rPr>
            </w:pPr>
          </w:p>
        </w:tc>
      </w:tr>
      <w:tr w:rsidR="008550CB" w:rsidDel="00966FD5" w14:paraId="50137578" w14:textId="7216C93F" w:rsidTr="00D64395">
        <w:trPr>
          <w:del w:id="4193" w:author="Milan Navrátil" w:date="2018-11-12T13:32:00Z"/>
        </w:trPr>
        <w:tc>
          <w:tcPr>
            <w:tcW w:w="5067" w:type="dxa"/>
            <w:gridSpan w:val="3"/>
            <w:shd w:val="clear" w:color="auto" w:fill="F7CAAC"/>
            <w:tcPrChange w:id="4194" w:author="Milan Navrátil" w:date="2018-10-31T20:00:00Z">
              <w:tcPr>
                <w:tcW w:w="5068" w:type="dxa"/>
                <w:gridSpan w:val="3"/>
                <w:shd w:val="clear" w:color="auto" w:fill="F7CAAC"/>
              </w:tcPr>
            </w:tcPrChange>
          </w:tcPr>
          <w:p w14:paraId="784B6172" w14:textId="510B2E14" w:rsidR="008550CB" w:rsidDel="00966FD5" w:rsidRDefault="008550CB" w:rsidP="005B0900">
            <w:pPr>
              <w:rPr>
                <w:del w:id="4195" w:author="Milan Navrátil" w:date="2018-11-12T13:32:00Z"/>
                <w:b/>
              </w:rPr>
            </w:pPr>
            <w:del w:id="4196" w:author="Milan Navrátil" w:date="2018-11-12T13:32:00Z">
              <w:r w:rsidDel="00966FD5">
                <w:rPr>
                  <w:b/>
                </w:rPr>
                <w:delText>Typ vztahu na součásti VŠ, která uskutečňuje st. program</w:delText>
              </w:r>
            </w:del>
          </w:p>
        </w:tc>
        <w:tc>
          <w:tcPr>
            <w:tcW w:w="992" w:type="dxa"/>
            <w:gridSpan w:val="2"/>
            <w:tcPrChange w:id="4197" w:author="Milan Navrátil" w:date="2018-10-31T20:00:00Z">
              <w:tcPr>
                <w:tcW w:w="992" w:type="dxa"/>
                <w:gridSpan w:val="2"/>
              </w:tcPr>
            </w:tcPrChange>
          </w:tcPr>
          <w:p w14:paraId="7EE64101" w14:textId="34F39FD1" w:rsidR="008550CB" w:rsidDel="00966FD5" w:rsidRDefault="008550CB" w:rsidP="005B0900">
            <w:pPr>
              <w:rPr>
                <w:del w:id="4198" w:author="Milan Navrátil" w:date="2018-11-12T13:32:00Z"/>
              </w:rPr>
            </w:pPr>
            <w:del w:id="4199" w:author="Milan Navrátil" w:date="2018-11-12T13:32:00Z">
              <w:r w:rsidDel="00966FD5">
                <w:delText>Ext.</w:delText>
              </w:r>
            </w:del>
          </w:p>
        </w:tc>
        <w:tc>
          <w:tcPr>
            <w:tcW w:w="994" w:type="dxa"/>
            <w:shd w:val="clear" w:color="auto" w:fill="F7CAAC"/>
            <w:tcPrChange w:id="4200" w:author="Milan Navrátil" w:date="2018-10-31T20:00:00Z">
              <w:tcPr>
                <w:tcW w:w="994" w:type="dxa"/>
                <w:shd w:val="clear" w:color="auto" w:fill="F7CAAC"/>
              </w:tcPr>
            </w:tcPrChange>
          </w:tcPr>
          <w:p w14:paraId="6258C776" w14:textId="0146D3A5" w:rsidR="008550CB" w:rsidDel="00966FD5" w:rsidRDefault="008550CB" w:rsidP="005B0900">
            <w:pPr>
              <w:rPr>
                <w:del w:id="4201" w:author="Milan Navrátil" w:date="2018-11-12T13:32:00Z"/>
                <w:b/>
              </w:rPr>
            </w:pPr>
            <w:del w:id="4202" w:author="Milan Navrátil" w:date="2018-11-12T13:32:00Z">
              <w:r w:rsidDel="00966FD5">
                <w:rPr>
                  <w:b/>
                </w:rPr>
                <w:delText>rozsah</w:delText>
              </w:r>
            </w:del>
          </w:p>
        </w:tc>
        <w:tc>
          <w:tcPr>
            <w:tcW w:w="711" w:type="dxa"/>
            <w:tcPrChange w:id="4203" w:author="Milan Navrátil" w:date="2018-10-31T20:00:00Z">
              <w:tcPr>
                <w:tcW w:w="709" w:type="dxa"/>
              </w:tcPr>
            </w:tcPrChange>
          </w:tcPr>
          <w:p w14:paraId="02E8DCB4" w14:textId="153215B2" w:rsidR="008550CB" w:rsidDel="00966FD5" w:rsidRDefault="008550CB" w:rsidP="005B0900">
            <w:pPr>
              <w:rPr>
                <w:del w:id="4204" w:author="Milan Navrátil" w:date="2018-11-12T13:32:00Z"/>
              </w:rPr>
            </w:pPr>
          </w:p>
        </w:tc>
        <w:tc>
          <w:tcPr>
            <w:tcW w:w="709" w:type="dxa"/>
            <w:gridSpan w:val="2"/>
            <w:shd w:val="clear" w:color="auto" w:fill="F7CAAC"/>
            <w:tcPrChange w:id="4205" w:author="Milan Navrátil" w:date="2018-10-31T20:00:00Z">
              <w:tcPr>
                <w:tcW w:w="709" w:type="dxa"/>
                <w:gridSpan w:val="2"/>
                <w:shd w:val="clear" w:color="auto" w:fill="F7CAAC"/>
              </w:tcPr>
            </w:tcPrChange>
          </w:tcPr>
          <w:p w14:paraId="3A6788E8" w14:textId="3D76FC59" w:rsidR="008550CB" w:rsidDel="00966FD5" w:rsidRDefault="008550CB" w:rsidP="005B0900">
            <w:pPr>
              <w:rPr>
                <w:del w:id="4206" w:author="Milan Navrátil" w:date="2018-11-12T13:32:00Z"/>
                <w:b/>
              </w:rPr>
            </w:pPr>
            <w:del w:id="4207" w:author="Milan Navrátil" w:date="2018-11-12T13:32:00Z">
              <w:r w:rsidDel="00966FD5">
                <w:rPr>
                  <w:b/>
                </w:rPr>
                <w:delText>do kdy</w:delText>
              </w:r>
            </w:del>
          </w:p>
        </w:tc>
        <w:tc>
          <w:tcPr>
            <w:tcW w:w="1387" w:type="dxa"/>
            <w:gridSpan w:val="2"/>
            <w:tcPrChange w:id="4208" w:author="Milan Navrátil" w:date="2018-10-31T20:00:00Z">
              <w:tcPr>
                <w:tcW w:w="1387" w:type="dxa"/>
                <w:gridSpan w:val="2"/>
              </w:tcPr>
            </w:tcPrChange>
          </w:tcPr>
          <w:p w14:paraId="30FC09DF" w14:textId="18BBA788" w:rsidR="008550CB" w:rsidDel="00966FD5" w:rsidRDefault="008550CB" w:rsidP="005B0900">
            <w:pPr>
              <w:rPr>
                <w:del w:id="4209" w:author="Milan Navrátil" w:date="2018-11-12T13:32:00Z"/>
              </w:rPr>
            </w:pPr>
          </w:p>
        </w:tc>
      </w:tr>
      <w:tr w:rsidR="008550CB" w:rsidDel="00966FD5" w14:paraId="6A19BB4E" w14:textId="376C6032" w:rsidTr="00D64395">
        <w:trPr>
          <w:del w:id="4210" w:author="Milan Navrátil" w:date="2018-11-12T13:32:00Z"/>
        </w:trPr>
        <w:tc>
          <w:tcPr>
            <w:tcW w:w="6059" w:type="dxa"/>
            <w:gridSpan w:val="5"/>
            <w:shd w:val="clear" w:color="auto" w:fill="F7CAAC"/>
            <w:tcPrChange w:id="4211" w:author="Milan Navrátil" w:date="2018-10-31T20:00:00Z">
              <w:tcPr>
                <w:tcW w:w="6060" w:type="dxa"/>
                <w:gridSpan w:val="5"/>
                <w:shd w:val="clear" w:color="auto" w:fill="F7CAAC"/>
              </w:tcPr>
            </w:tcPrChange>
          </w:tcPr>
          <w:p w14:paraId="158E650C" w14:textId="3213944F" w:rsidR="008550CB" w:rsidDel="00966FD5" w:rsidRDefault="008550CB" w:rsidP="005B0900">
            <w:pPr>
              <w:rPr>
                <w:del w:id="4212" w:author="Milan Navrátil" w:date="2018-11-12T13:32:00Z"/>
              </w:rPr>
            </w:pPr>
            <w:del w:id="4213" w:author="Milan Navrátil" w:date="2018-11-12T13:32:00Z">
              <w:r w:rsidDel="00966FD5">
                <w:rPr>
                  <w:b/>
                </w:rPr>
                <w:delText>Další současná působení jako akademický pracovník na jiných VŠ</w:delText>
              </w:r>
            </w:del>
          </w:p>
        </w:tc>
        <w:tc>
          <w:tcPr>
            <w:tcW w:w="1705" w:type="dxa"/>
            <w:gridSpan w:val="2"/>
            <w:shd w:val="clear" w:color="auto" w:fill="F7CAAC"/>
            <w:tcPrChange w:id="4214" w:author="Milan Navrátil" w:date="2018-10-31T20:00:00Z">
              <w:tcPr>
                <w:tcW w:w="1703" w:type="dxa"/>
                <w:gridSpan w:val="2"/>
                <w:shd w:val="clear" w:color="auto" w:fill="F7CAAC"/>
              </w:tcPr>
            </w:tcPrChange>
          </w:tcPr>
          <w:p w14:paraId="12C738C8" w14:textId="342D5718" w:rsidR="008550CB" w:rsidDel="00966FD5" w:rsidRDefault="008550CB" w:rsidP="005B0900">
            <w:pPr>
              <w:rPr>
                <w:del w:id="4215" w:author="Milan Navrátil" w:date="2018-11-12T13:32:00Z"/>
                <w:b/>
              </w:rPr>
            </w:pPr>
            <w:del w:id="4216" w:author="Milan Navrátil" w:date="2018-11-12T13:32:00Z">
              <w:r w:rsidDel="00966FD5">
                <w:rPr>
                  <w:b/>
                </w:rPr>
                <w:delText>typ prac. vztahu</w:delText>
              </w:r>
            </w:del>
          </w:p>
        </w:tc>
        <w:tc>
          <w:tcPr>
            <w:tcW w:w="2096" w:type="dxa"/>
            <w:gridSpan w:val="4"/>
            <w:shd w:val="clear" w:color="auto" w:fill="F7CAAC"/>
            <w:tcPrChange w:id="4217" w:author="Milan Navrátil" w:date="2018-10-31T20:00:00Z">
              <w:tcPr>
                <w:tcW w:w="2096" w:type="dxa"/>
                <w:gridSpan w:val="4"/>
                <w:shd w:val="clear" w:color="auto" w:fill="F7CAAC"/>
              </w:tcPr>
            </w:tcPrChange>
          </w:tcPr>
          <w:p w14:paraId="7FDA05B4" w14:textId="4A72F6A1" w:rsidR="008550CB" w:rsidDel="00966FD5" w:rsidRDefault="008550CB" w:rsidP="005B0900">
            <w:pPr>
              <w:rPr>
                <w:del w:id="4218" w:author="Milan Navrátil" w:date="2018-11-12T13:32:00Z"/>
                <w:b/>
              </w:rPr>
            </w:pPr>
            <w:del w:id="4219" w:author="Milan Navrátil" w:date="2018-11-12T13:32:00Z">
              <w:r w:rsidDel="00966FD5">
                <w:rPr>
                  <w:b/>
                </w:rPr>
                <w:delText>rozsah</w:delText>
              </w:r>
            </w:del>
          </w:p>
        </w:tc>
      </w:tr>
      <w:tr w:rsidR="008550CB" w:rsidDel="00966FD5" w14:paraId="3A0C4D89" w14:textId="4C90DBF2" w:rsidTr="00D64395">
        <w:trPr>
          <w:del w:id="4220" w:author="Milan Navrátil" w:date="2018-11-12T13:32:00Z"/>
        </w:trPr>
        <w:tc>
          <w:tcPr>
            <w:tcW w:w="6059" w:type="dxa"/>
            <w:gridSpan w:val="5"/>
            <w:tcPrChange w:id="4221" w:author="Milan Navrátil" w:date="2018-10-31T20:00:00Z">
              <w:tcPr>
                <w:tcW w:w="6060" w:type="dxa"/>
                <w:gridSpan w:val="5"/>
              </w:tcPr>
            </w:tcPrChange>
          </w:tcPr>
          <w:p w14:paraId="78339558" w14:textId="1CA95959" w:rsidR="008550CB" w:rsidDel="00966FD5" w:rsidRDefault="008550CB" w:rsidP="005B0900">
            <w:pPr>
              <w:rPr>
                <w:del w:id="4222" w:author="Milan Navrátil" w:date="2018-11-12T13:32:00Z"/>
              </w:rPr>
            </w:pPr>
            <w:del w:id="4223" w:author="Milan Navrátil" w:date="2018-11-12T13:32:00Z">
              <w:r w:rsidRPr="00427125" w:rsidDel="00966FD5">
                <w:delText>Krajská nemocnice T. Bati, a.s. Zlín, rehabilitační odd.</w:delText>
              </w:r>
            </w:del>
          </w:p>
        </w:tc>
        <w:tc>
          <w:tcPr>
            <w:tcW w:w="1705" w:type="dxa"/>
            <w:gridSpan w:val="2"/>
            <w:tcPrChange w:id="4224" w:author="Milan Navrátil" w:date="2018-10-31T20:00:00Z">
              <w:tcPr>
                <w:tcW w:w="1703" w:type="dxa"/>
                <w:gridSpan w:val="2"/>
              </w:tcPr>
            </w:tcPrChange>
          </w:tcPr>
          <w:p w14:paraId="6DF55464" w14:textId="27D57A88" w:rsidR="008550CB" w:rsidDel="00966FD5" w:rsidRDefault="008550CB" w:rsidP="005B0900">
            <w:pPr>
              <w:rPr>
                <w:del w:id="4225" w:author="Milan Navrátil" w:date="2018-11-12T13:32:00Z"/>
              </w:rPr>
            </w:pPr>
            <w:del w:id="4226" w:author="Milan Navrátil" w:date="2018-11-12T13:32:00Z">
              <w:r w:rsidDel="00966FD5">
                <w:delText>pp</w:delText>
              </w:r>
            </w:del>
          </w:p>
        </w:tc>
        <w:tc>
          <w:tcPr>
            <w:tcW w:w="2096" w:type="dxa"/>
            <w:gridSpan w:val="4"/>
            <w:tcPrChange w:id="4227" w:author="Milan Navrátil" w:date="2018-10-31T20:00:00Z">
              <w:tcPr>
                <w:tcW w:w="2096" w:type="dxa"/>
                <w:gridSpan w:val="4"/>
              </w:tcPr>
            </w:tcPrChange>
          </w:tcPr>
          <w:p w14:paraId="77B3713E" w14:textId="43CA8D05" w:rsidR="008550CB" w:rsidDel="00966FD5" w:rsidRDefault="008550CB" w:rsidP="005B0900">
            <w:pPr>
              <w:rPr>
                <w:del w:id="4228" w:author="Milan Navrátil" w:date="2018-11-12T13:32:00Z"/>
              </w:rPr>
            </w:pPr>
            <w:del w:id="4229" w:author="Milan Navrátil" w:date="2018-11-12T13:32:00Z">
              <w:r w:rsidDel="00966FD5">
                <w:delText>40 h týdně</w:delText>
              </w:r>
            </w:del>
          </w:p>
        </w:tc>
      </w:tr>
      <w:tr w:rsidR="008550CB" w:rsidDel="00966FD5" w14:paraId="3DCDA992" w14:textId="063D137C" w:rsidTr="00D64395">
        <w:trPr>
          <w:del w:id="4230" w:author="Milan Navrátil" w:date="2018-11-12T13:32:00Z"/>
        </w:trPr>
        <w:tc>
          <w:tcPr>
            <w:tcW w:w="6059" w:type="dxa"/>
            <w:gridSpan w:val="5"/>
            <w:tcPrChange w:id="4231" w:author="Milan Navrátil" w:date="2018-10-31T20:00:00Z">
              <w:tcPr>
                <w:tcW w:w="6060" w:type="dxa"/>
                <w:gridSpan w:val="5"/>
              </w:tcPr>
            </w:tcPrChange>
          </w:tcPr>
          <w:p w14:paraId="05075DE9" w14:textId="6C52B8AA" w:rsidR="008550CB" w:rsidDel="00966FD5" w:rsidRDefault="008550CB" w:rsidP="005B0900">
            <w:pPr>
              <w:rPr>
                <w:del w:id="4232" w:author="Milan Navrátil" w:date="2018-11-12T13:32:00Z"/>
              </w:rPr>
            </w:pPr>
          </w:p>
        </w:tc>
        <w:tc>
          <w:tcPr>
            <w:tcW w:w="1705" w:type="dxa"/>
            <w:gridSpan w:val="2"/>
            <w:tcPrChange w:id="4233" w:author="Milan Navrátil" w:date="2018-10-31T20:00:00Z">
              <w:tcPr>
                <w:tcW w:w="1703" w:type="dxa"/>
                <w:gridSpan w:val="2"/>
              </w:tcPr>
            </w:tcPrChange>
          </w:tcPr>
          <w:p w14:paraId="06AA5EA8" w14:textId="3C834539" w:rsidR="008550CB" w:rsidDel="00966FD5" w:rsidRDefault="008550CB" w:rsidP="005B0900">
            <w:pPr>
              <w:rPr>
                <w:del w:id="4234" w:author="Milan Navrátil" w:date="2018-11-12T13:32:00Z"/>
              </w:rPr>
            </w:pPr>
          </w:p>
        </w:tc>
        <w:tc>
          <w:tcPr>
            <w:tcW w:w="2096" w:type="dxa"/>
            <w:gridSpan w:val="4"/>
            <w:tcPrChange w:id="4235" w:author="Milan Navrátil" w:date="2018-10-31T20:00:00Z">
              <w:tcPr>
                <w:tcW w:w="2096" w:type="dxa"/>
                <w:gridSpan w:val="4"/>
              </w:tcPr>
            </w:tcPrChange>
          </w:tcPr>
          <w:p w14:paraId="50FE108C" w14:textId="1303721A" w:rsidR="008550CB" w:rsidDel="00966FD5" w:rsidRDefault="008550CB" w:rsidP="005B0900">
            <w:pPr>
              <w:rPr>
                <w:del w:id="4236" w:author="Milan Navrátil" w:date="2018-11-12T13:32:00Z"/>
              </w:rPr>
            </w:pPr>
          </w:p>
        </w:tc>
      </w:tr>
      <w:tr w:rsidR="008550CB" w:rsidDel="00966FD5" w14:paraId="393278D2" w14:textId="70B051A8" w:rsidTr="00D64395">
        <w:trPr>
          <w:del w:id="4237" w:author="Milan Navrátil" w:date="2018-11-12T13:32:00Z"/>
        </w:trPr>
        <w:tc>
          <w:tcPr>
            <w:tcW w:w="6059" w:type="dxa"/>
            <w:gridSpan w:val="5"/>
            <w:tcPrChange w:id="4238" w:author="Milan Navrátil" w:date="2018-10-31T20:00:00Z">
              <w:tcPr>
                <w:tcW w:w="6060" w:type="dxa"/>
                <w:gridSpan w:val="5"/>
              </w:tcPr>
            </w:tcPrChange>
          </w:tcPr>
          <w:p w14:paraId="15EF104C" w14:textId="70212CD3" w:rsidR="008550CB" w:rsidDel="00966FD5" w:rsidRDefault="008550CB" w:rsidP="005B0900">
            <w:pPr>
              <w:rPr>
                <w:del w:id="4239" w:author="Milan Navrátil" w:date="2018-11-12T13:32:00Z"/>
              </w:rPr>
            </w:pPr>
          </w:p>
        </w:tc>
        <w:tc>
          <w:tcPr>
            <w:tcW w:w="1705" w:type="dxa"/>
            <w:gridSpan w:val="2"/>
            <w:tcPrChange w:id="4240" w:author="Milan Navrátil" w:date="2018-10-31T20:00:00Z">
              <w:tcPr>
                <w:tcW w:w="1703" w:type="dxa"/>
                <w:gridSpan w:val="2"/>
              </w:tcPr>
            </w:tcPrChange>
          </w:tcPr>
          <w:p w14:paraId="0F50E750" w14:textId="43C17E02" w:rsidR="008550CB" w:rsidDel="00966FD5" w:rsidRDefault="008550CB" w:rsidP="005B0900">
            <w:pPr>
              <w:rPr>
                <w:del w:id="4241" w:author="Milan Navrátil" w:date="2018-11-12T13:32:00Z"/>
              </w:rPr>
            </w:pPr>
          </w:p>
        </w:tc>
        <w:tc>
          <w:tcPr>
            <w:tcW w:w="2096" w:type="dxa"/>
            <w:gridSpan w:val="4"/>
            <w:tcPrChange w:id="4242" w:author="Milan Navrátil" w:date="2018-10-31T20:00:00Z">
              <w:tcPr>
                <w:tcW w:w="2096" w:type="dxa"/>
                <w:gridSpan w:val="4"/>
              </w:tcPr>
            </w:tcPrChange>
          </w:tcPr>
          <w:p w14:paraId="2DC6A847" w14:textId="710BE72B" w:rsidR="008550CB" w:rsidDel="00966FD5" w:rsidRDefault="008550CB" w:rsidP="005B0900">
            <w:pPr>
              <w:rPr>
                <w:del w:id="4243" w:author="Milan Navrátil" w:date="2018-11-12T13:32:00Z"/>
              </w:rPr>
            </w:pPr>
          </w:p>
        </w:tc>
      </w:tr>
      <w:tr w:rsidR="008550CB" w:rsidDel="00966FD5" w14:paraId="6E27B9DB" w14:textId="7ACAAC46" w:rsidTr="00D64395">
        <w:trPr>
          <w:del w:id="4244" w:author="Milan Navrátil" w:date="2018-11-12T13:32:00Z"/>
        </w:trPr>
        <w:tc>
          <w:tcPr>
            <w:tcW w:w="6059" w:type="dxa"/>
            <w:gridSpan w:val="5"/>
            <w:tcPrChange w:id="4245" w:author="Milan Navrátil" w:date="2018-10-31T20:00:00Z">
              <w:tcPr>
                <w:tcW w:w="6060" w:type="dxa"/>
                <w:gridSpan w:val="5"/>
              </w:tcPr>
            </w:tcPrChange>
          </w:tcPr>
          <w:p w14:paraId="6051DFA3" w14:textId="37398FBF" w:rsidR="008550CB" w:rsidDel="00966FD5" w:rsidRDefault="008550CB" w:rsidP="005B0900">
            <w:pPr>
              <w:rPr>
                <w:del w:id="4246" w:author="Milan Navrátil" w:date="2018-11-12T13:32:00Z"/>
              </w:rPr>
            </w:pPr>
          </w:p>
        </w:tc>
        <w:tc>
          <w:tcPr>
            <w:tcW w:w="1705" w:type="dxa"/>
            <w:gridSpan w:val="2"/>
            <w:tcPrChange w:id="4247" w:author="Milan Navrátil" w:date="2018-10-31T20:00:00Z">
              <w:tcPr>
                <w:tcW w:w="1703" w:type="dxa"/>
                <w:gridSpan w:val="2"/>
              </w:tcPr>
            </w:tcPrChange>
          </w:tcPr>
          <w:p w14:paraId="3FFD57C4" w14:textId="364C53A6" w:rsidR="008550CB" w:rsidDel="00966FD5" w:rsidRDefault="008550CB" w:rsidP="005B0900">
            <w:pPr>
              <w:rPr>
                <w:del w:id="4248" w:author="Milan Navrátil" w:date="2018-11-12T13:32:00Z"/>
              </w:rPr>
            </w:pPr>
          </w:p>
        </w:tc>
        <w:tc>
          <w:tcPr>
            <w:tcW w:w="2096" w:type="dxa"/>
            <w:gridSpan w:val="4"/>
            <w:tcPrChange w:id="4249" w:author="Milan Navrátil" w:date="2018-10-31T20:00:00Z">
              <w:tcPr>
                <w:tcW w:w="2096" w:type="dxa"/>
                <w:gridSpan w:val="4"/>
              </w:tcPr>
            </w:tcPrChange>
          </w:tcPr>
          <w:p w14:paraId="751CD517" w14:textId="2931E92A" w:rsidR="008550CB" w:rsidDel="00966FD5" w:rsidRDefault="008550CB" w:rsidP="005B0900">
            <w:pPr>
              <w:rPr>
                <w:del w:id="4250" w:author="Milan Navrátil" w:date="2018-11-12T13:32:00Z"/>
              </w:rPr>
            </w:pPr>
          </w:p>
        </w:tc>
      </w:tr>
      <w:tr w:rsidR="008550CB" w:rsidDel="00966FD5" w14:paraId="1CA35ABB" w14:textId="50C4873F" w:rsidTr="00D64395">
        <w:trPr>
          <w:del w:id="4251" w:author="Milan Navrátil" w:date="2018-11-12T13:32:00Z"/>
        </w:trPr>
        <w:tc>
          <w:tcPr>
            <w:tcW w:w="9860" w:type="dxa"/>
            <w:gridSpan w:val="11"/>
            <w:shd w:val="clear" w:color="auto" w:fill="F7CAAC"/>
            <w:tcPrChange w:id="4252" w:author="Milan Navrátil" w:date="2018-10-31T20:00:00Z">
              <w:tcPr>
                <w:tcW w:w="9859" w:type="dxa"/>
                <w:gridSpan w:val="11"/>
                <w:shd w:val="clear" w:color="auto" w:fill="F7CAAC"/>
              </w:tcPr>
            </w:tcPrChange>
          </w:tcPr>
          <w:p w14:paraId="0511F2FC" w14:textId="47FD0563" w:rsidR="008550CB" w:rsidDel="00966FD5" w:rsidRDefault="008550CB" w:rsidP="005B0900">
            <w:pPr>
              <w:rPr>
                <w:del w:id="4253" w:author="Milan Navrátil" w:date="2018-11-12T13:32:00Z"/>
              </w:rPr>
            </w:pPr>
            <w:del w:id="4254" w:author="Milan Navrátil" w:date="2018-11-12T13:32:00Z">
              <w:r w:rsidDel="00966FD5">
                <w:rPr>
                  <w:b/>
                </w:rPr>
                <w:delText>Předměty příslušného studijního programu a způsob zapojení do jejich výuky, příp. další zapojení do uskutečňování studijního programu</w:delText>
              </w:r>
            </w:del>
          </w:p>
        </w:tc>
      </w:tr>
      <w:tr w:rsidR="008550CB" w:rsidDel="00966FD5" w14:paraId="431C69C5" w14:textId="2B5CB2C3" w:rsidTr="00D64395">
        <w:trPr>
          <w:trHeight w:val="1118"/>
          <w:del w:id="4255" w:author="Milan Navrátil" w:date="2018-11-12T13:32:00Z"/>
          <w:trPrChange w:id="4256" w:author="Milan Navrátil" w:date="2018-10-31T20:00:00Z">
            <w:trPr>
              <w:trHeight w:val="1118"/>
            </w:trPr>
          </w:trPrChange>
        </w:trPr>
        <w:tc>
          <w:tcPr>
            <w:tcW w:w="9860" w:type="dxa"/>
            <w:gridSpan w:val="11"/>
            <w:tcBorders>
              <w:top w:val="nil"/>
            </w:tcBorders>
            <w:tcPrChange w:id="4257" w:author="Milan Navrátil" w:date="2018-10-31T20:00:00Z">
              <w:tcPr>
                <w:tcW w:w="9859" w:type="dxa"/>
                <w:gridSpan w:val="11"/>
                <w:tcBorders>
                  <w:top w:val="nil"/>
                </w:tcBorders>
              </w:tcPr>
            </w:tcPrChange>
          </w:tcPr>
          <w:p w14:paraId="41DC7FB7" w14:textId="5C11A10F" w:rsidR="008550CB" w:rsidDel="00966FD5" w:rsidRDefault="008550CB" w:rsidP="00F519B2">
            <w:pPr>
              <w:rPr>
                <w:del w:id="4258" w:author="Milan Navrátil" w:date="2018-11-12T13:32:00Z"/>
              </w:rPr>
            </w:pPr>
            <w:del w:id="4259" w:author="Milan Navrátil" w:date="2018-11-12T13:32:00Z">
              <w:r w:rsidRPr="00E27C4D" w:rsidDel="00966FD5">
                <w:delText>Základy první pomoci</w:delText>
              </w:r>
              <w:r w:rsidR="00F519B2" w:rsidDel="00966FD5">
                <w:delText xml:space="preserve"> – garant, přednášející </w:delText>
              </w:r>
              <w:r w:rsidDel="00966FD5">
                <w:delText>(100 %)</w:delText>
              </w:r>
            </w:del>
          </w:p>
        </w:tc>
      </w:tr>
      <w:tr w:rsidR="008550CB" w:rsidDel="00966FD5" w14:paraId="44B9439A" w14:textId="40AB0819" w:rsidTr="00D64395">
        <w:trPr>
          <w:del w:id="4260" w:author="Milan Navrátil" w:date="2018-11-12T13:32:00Z"/>
        </w:trPr>
        <w:tc>
          <w:tcPr>
            <w:tcW w:w="9860" w:type="dxa"/>
            <w:gridSpan w:val="11"/>
            <w:shd w:val="clear" w:color="auto" w:fill="F7CAAC"/>
            <w:tcPrChange w:id="4261" w:author="Milan Navrátil" w:date="2018-10-31T20:00:00Z">
              <w:tcPr>
                <w:tcW w:w="9859" w:type="dxa"/>
                <w:gridSpan w:val="11"/>
                <w:shd w:val="clear" w:color="auto" w:fill="F7CAAC"/>
              </w:tcPr>
            </w:tcPrChange>
          </w:tcPr>
          <w:p w14:paraId="34127FB0" w14:textId="00365D6E" w:rsidR="008550CB" w:rsidDel="00966FD5" w:rsidRDefault="008550CB" w:rsidP="005B0900">
            <w:pPr>
              <w:rPr>
                <w:del w:id="4262" w:author="Milan Navrátil" w:date="2018-11-12T13:32:00Z"/>
              </w:rPr>
            </w:pPr>
            <w:del w:id="4263" w:author="Milan Navrátil" w:date="2018-11-12T13:32:00Z">
              <w:r w:rsidDel="00966FD5">
                <w:rPr>
                  <w:b/>
                </w:rPr>
                <w:delText xml:space="preserve">Údaje o vzdělání na VŠ </w:delText>
              </w:r>
            </w:del>
          </w:p>
        </w:tc>
      </w:tr>
      <w:tr w:rsidR="008550CB" w:rsidDel="00966FD5" w14:paraId="2D232CBF" w14:textId="49D0146F" w:rsidTr="00D64395">
        <w:trPr>
          <w:trHeight w:val="1055"/>
          <w:del w:id="4264" w:author="Milan Navrátil" w:date="2018-11-12T13:32:00Z"/>
          <w:trPrChange w:id="4265" w:author="Milan Navrátil" w:date="2018-10-31T20:00:00Z">
            <w:trPr>
              <w:trHeight w:val="1055"/>
            </w:trPr>
          </w:trPrChange>
        </w:trPr>
        <w:tc>
          <w:tcPr>
            <w:tcW w:w="9860" w:type="dxa"/>
            <w:gridSpan w:val="11"/>
            <w:tcPrChange w:id="4266" w:author="Milan Navrátil" w:date="2018-10-31T20:00:00Z">
              <w:tcPr>
                <w:tcW w:w="9859" w:type="dxa"/>
                <w:gridSpan w:val="11"/>
              </w:tcPr>
            </w:tcPrChange>
          </w:tcPr>
          <w:p w14:paraId="12633B6C" w14:textId="7C627754" w:rsidR="008550CB" w:rsidRPr="00427125" w:rsidDel="00966FD5" w:rsidRDefault="008550CB" w:rsidP="005B0900">
            <w:pPr>
              <w:rPr>
                <w:del w:id="4267" w:author="Milan Navrátil" w:date="2018-11-12T13:32:00Z"/>
              </w:rPr>
            </w:pPr>
            <w:del w:id="4268" w:author="Milan Navrátil" w:date="2018-11-12T13:32:00Z">
              <w:r w:rsidRPr="00427125" w:rsidDel="00966FD5">
                <w:delText>Obor Všeobecné lékařství na LF UP v Olomouci 2002-2008</w:delText>
              </w:r>
            </w:del>
          </w:p>
          <w:p w14:paraId="03EB54DC" w14:textId="33BB52B8" w:rsidR="008550CB" w:rsidRPr="00427125" w:rsidDel="00966FD5" w:rsidRDefault="008550CB" w:rsidP="005B0900">
            <w:pPr>
              <w:rPr>
                <w:del w:id="4269" w:author="Milan Navrátil" w:date="2018-11-12T13:32:00Z"/>
              </w:rPr>
            </w:pPr>
            <w:del w:id="4270" w:author="Milan Navrátil" w:date="2018-11-12T13:32:00Z">
              <w:r w:rsidRPr="00427125" w:rsidDel="00966FD5">
                <w:delText>2008</w:delText>
              </w:r>
              <w:r w:rsidDel="00966FD5">
                <w:delText xml:space="preserve"> </w:delText>
              </w:r>
              <w:r w:rsidRPr="00427125" w:rsidDel="00966FD5">
                <w:delText>-</w:delText>
              </w:r>
              <w:r w:rsidDel="00966FD5">
                <w:delText xml:space="preserve"> </w:delText>
              </w:r>
              <w:r w:rsidRPr="00427125" w:rsidDel="00966FD5">
                <w:delText>2010 – interní oddělení KNTB Zlín, 10/2010 ukončen interní kmen</w:delText>
              </w:r>
            </w:del>
          </w:p>
          <w:p w14:paraId="76233F5B" w14:textId="0CC3EAFC" w:rsidR="008550CB" w:rsidRPr="00427125" w:rsidDel="00966FD5" w:rsidRDefault="008550CB" w:rsidP="005B0900">
            <w:pPr>
              <w:rPr>
                <w:del w:id="4271" w:author="Milan Navrátil" w:date="2018-11-12T13:32:00Z"/>
              </w:rPr>
            </w:pPr>
            <w:del w:id="4272" w:author="Milan Navrátil" w:date="2018-11-12T13:32:00Z">
              <w:r w:rsidRPr="00427125" w:rsidDel="00966FD5">
                <w:delText>2010</w:delText>
              </w:r>
              <w:r w:rsidDel="00966FD5">
                <w:delText xml:space="preserve"> </w:delText>
              </w:r>
              <w:r w:rsidRPr="00427125" w:rsidDel="00966FD5">
                <w:delText>-</w:delText>
              </w:r>
              <w:r w:rsidDel="00966FD5">
                <w:delText xml:space="preserve"> </w:delText>
              </w:r>
              <w:r w:rsidRPr="00427125" w:rsidDel="00966FD5">
                <w:delText>dosud - rehabilitační oddělení KNTB Zlín, 4. 12. 2013 složena atestační zkouška z Rehabilitační a fyzikální medicíny</w:delText>
              </w:r>
            </w:del>
          </w:p>
          <w:p w14:paraId="4142722E" w14:textId="68F994D8" w:rsidR="008550CB" w:rsidRPr="00822882" w:rsidDel="00966FD5" w:rsidRDefault="008550CB" w:rsidP="005B0900">
            <w:pPr>
              <w:rPr>
                <w:del w:id="4273" w:author="Milan Navrátil" w:date="2018-11-12T13:32:00Z"/>
                <w:b/>
              </w:rPr>
            </w:pPr>
            <w:del w:id="4274" w:author="Milan Navrátil" w:date="2018-11-12T13:32:00Z">
              <w:r w:rsidRPr="00427125" w:rsidDel="00966FD5">
                <w:delText>2011-</w:delText>
              </w:r>
              <w:r w:rsidDel="00966FD5">
                <w:delText xml:space="preserve"> </w:delText>
              </w:r>
              <w:r w:rsidRPr="00427125" w:rsidDel="00966FD5">
                <w:delText>dosud – výuka Interního lékařství na střední zdravotnické škole</w:delText>
              </w:r>
            </w:del>
          </w:p>
        </w:tc>
      </w:tr>
      <w:tr w:rsidR="008550CB" w:rsidDel="00966FD5" w14:paraId="7073B9B5" w14:textId="1374C270" w:rsidTr="00D64395">
        <w:trPr>
          <w:del w:id="4275" w:author="Milan Navrátil" w:date="2018-11-12T13:32:00Z"/>
        </w:trPr>
        <w:tc>
          <w:tcPr>
            <w:tcW w:w="9860" w:type="dxa"/>
            <w:gridSpan w:val="11"/>
            <w:shd w:val="clear" w:color="auto" w:fill="F7CAAC"/>
            <w:tcPrChange w:id="4276" w:author="Milan Navrátil" w:date="2018-10-31T20:00:00Z">
              <w:tcPr>
                <w:tcW w:w="9859" w:type="dxa"/>
                <w:gridSpan w:val="11"/>
                <w:shd w:val="clear" w:color="auto" w:fill="F7CAAC"/>
              </w:tcPr>
            </w:tcPrChange>
          </w:tcPr>
          <w:p w14:paraId="397873A7" w14:textId="4EACCABA" w:rsidR="008550CB" w:rsidDel="00966FD5" w:rsidRDefault="008550CB" w:rsidP="005B0900">
            <w:pPr>
              <w:rPr>
                <w:del w:id="4277" w:author="Milan Navrátil" w:date="2018-11-12T13:32:00Z"/>
                <w:b/>
              </w:rPr>
            </w:pPr>
            <w:del w:id="4278" w:author="Milan Navrátil" w:date="2018-11-12T13:32:00Z">
              <w:r w:rsidDel="00966FD5">
                <w:rPr>
                  <w:b/>
                </w:rPr>
                <w:delText>Údaje o odborném působení od absolvování VŠ</w:delText>
              </w:r>
            </w:del>
          </w:p>
          <w:p w14:paraId="5CF9A675" w14:textId="55EA2AB2" w:rsidR="008550CB" w:rsidDel="00966FD5" w:rsidRDefault="008550CB" w:rsidP="005B0900">
            <w:pPr>
              <w:rPr>
                <w:del w:id="4279" w:author="Milan Navrátil" w:date="2018-11-12T13:32:00Z"/>
                <w:b/>
              </w:rPr>
            </w:pPr>
          </w:p>
        </w:tc>
      </w:tr>
      <w:tr w:rsidR="008550CB" w:rsidDel="00966FD5" w14:paraId="2BE4AE60" w14:textId="0D84B605" w:rsidTr="00D64395">
        <w:trPr>
          <w:trHeight w:val="1090"/>
          <w:del w:id="4280" w:author="Milan Navrátil" w:date="2018-11-12T13:32:00Z"/>
          <w:trPrChange w:id="4281" w:author="Milan Navrátil" w:date="2018-10-31T20:00:00Z">
            <w:trPr>
              <w:trHeight w:val="1090"/>
            </w:trPr>
          </w:trPrChange>
        </w:trPr>
        <w:tc>
          <w:tcPr>
            <w:tcW w:w="9860" w:type="dxa"/>
            <w:gridSpan w:val="11"/>
            <w:tcPrChange w:id="4282" w:author="Milan Navrátil" w:date="2018-10-31T20:00:00Z">
              <w:tcPr>
                <w:tcW w:w="9859" w:type="dxa"/>
                <w:gridSpan w:val="11"/>
              </w:tcPr>
            </w:tcPrChange>
          </w:tcPr>
          <w:p w14:paraId="22A8417A" w14:textId="0153F904" w:rsidR="008550CB" w:rsidRPr="00080943" w:rsidDel="00966FD5" w:rsidRDefault="008550CB" w:rsidP="005B0900">
            <w:pPr>
              <w:rPr>
                <w:del w:id="4283" w:author="Milan Navrátil" w:date="2018-11-12T13:32:00Z"/>
              </w:rPr>
            </w:pPr>
          </w:p>
        </w:tc>
      </w:tr>
      <w:tr w:rsidR="008550CB" w:rsidDel="00966FD5" w14:paraId="1C8A418F" w14:textId="45C4611F" w:rsidTr="00D64395">
        <w:trPr>
          <w:trHeight w:val="250"/>
          <w:del w:id="4284" w:author="Milan Navrátil" w:date="2018-11-12T13:32:00Z"/>
          <w:trPrChange w:id="4285" w:author="Milan Navrátil" w:date="2018-10-31T20:00:00Z">
            <w:trPr>
              <w:trHeight w:val="250"/>
            </w:trPr>
          </w:trPrChange>
        </w:trPr>
        <w:tc>
          <w:tcPr>
            <w:tcW w:w="9860" w:type="dxa"/>
            <w:gridSpan w:val="11"/>
            <w:shd w:val="clear" w:color="auto" w:fill="F7CAAC"/>
            <w:tcPrChange w:id="4286" w:author="Milan Navrátil" w:date="2018-10-31T20:00:00Z">
              <w:tcPr>
                <w:tcW w:w="9859" w:type="dxa"/>
                <w:gridSpan w:val="11"/>
                <w:shd w:val="clear" w:color="auto" w:fill="F7CAAC"/>
              </w:tcPr>
            </w:tcPrChange>
          </w:tcPr>
          <w:p w14:paraId="7F027688" w14:textId="4F13CDA0" w:rsidR="008550CB" w:rsidDel="00966FD5" w:rsidRDefault="008550CB" w:rsidP="005B0900">
            <w:pPr>
              <w:rPr>
                <w:del w:id="4287" w:author="Milan Navrátil" w:date="2018-11-12T13:32:00Z"/>
              </w:rPr>
            </w:pPr>
            <w:del w:id="4288" w:author="Milan Navrátil" w:date="2018-11-12T13:32:00Z">
              <w:r w:rsidDel="00966FD5">
                <w:rPr>
                  <w:b/>
                </w:rPr>
                <w:delText>Zkušenosti s vedením kvalifikačních a rigorózních prací</w:delText>
              </w:r>
            </w:del>
          </w:p>
        </w:tc>
      </w:tr>
      <w:tr w:rsidR="008550CB" w:rsidDel="00966FD5" w14:paraId="03E44B64" w14:textId="290D9A66" w:rsidTr="00D64395">
        <w:trPr>
          <w:trHeight w:val="1105"/>
          <w:del w:id="4289" w:author="Milan Navrátil" w:date="2018-11-12T13:32:00Z"/>
          <w:trPrChange w:id="4290" w:author="Milan Navrátil" w:date="2018-10-31T20:00:00Z">
            <w:trPr>
              <w:trHeight w:val="1105"/>
            </w:trPr>
          </w:trPrChange>
        </w:trPr>
        <w:tc>
          <w:tcPr>
            <w:tcW w:w="9860" w:type="dxa"/>
            <w:gridSpan w:val="11"/>
            <w:tcPrChange w:id="4291" w:author="Milan Navrátil" w:date="2018-10-31T20:00:00Z">
              <w:tcPr>
                <w:tcW w:w="9859" w:type="dxa"/>
                <w:gridSpan w:val="11"/>
              </w:tcPr>
            </w:tcPrChange>
          </w:tcPr>
          <w:p w14:paraId="7F01D20D" w14:textId="19CEAE9E" w:rsidR="008550CB" w:rsidDel="00966FD5" w:rsidRDefault="008550CB" w:rsidP="005B0900">
            <w:pPr>
              <w:rPr>
                <w:del w:id="4292" w:author="Milan Navrátil" w:date="2018-11-12T13:32:00Z"/>
              </w:rPr>
            </w:pPr>
          </w:p>
        </w:tc>
      </w:tr>
      <w:tr w:rsidR="008550CB" w:rsidDel="00966FD5" w14:paraId="3F94D95C" w14:textId="43D1D7CC" w:rsidTr="00D64395">
        <w:trPr>
          <w:cantSplit/>
          <w:del w:id="4293" w:author="Milan Navrátil" w:date="2018-11-12T13:32:00Z"/>
          <w:trPrChange w:id="4294" w:author="Milan Navrátil" w:date="2018-10-31T20:00:00Z">
            <w:trPr>
              <w:cantSplit/>
            </w:trPr>
          </w:trPrChange>
        </w:trPr>
        <w:tc>
          <w:tcPr>
            <w:tcW w:w="3346" w:type="dxa"/>
            <w:gridSpan w:val="2"/>
            <w:tcBorders>
              <w:top w:val="single" w:sz="12" w:space="0" w:color="auto"/>
            </w:tcBorders>
            <w:shd w:val="clear" w:color="auto" w:fill="F7CAAC"/>
            <w:tcPrChange w:id="4295" w:author="Milan Navrátil" w:date="2018-10-31T20:00:00Z">
              <w:tcPr>
                <w:tcW w:w="3347" w:type="dxa"/>
                <w:gridSpan w:val="2"/>
                <w:tcBorders>
                  <w:top w:val="single" w:sz="12" w:space="0" w:color="auto"/>
                </w:tcBorders>
                <w:shd w:val="clear" w:color="auto" w:fill="F7CAAC"/>
              </w:tcPr>
            </w:tcPrChange>
          </w:tcPr>
          <w:p w14:paraId="682CE8CF" w14:textId="49F0D39C" w:rsidR="008550CB" w:rsidDel="00966FD5" w:rsidRDefault="008550CB" w:rsidP="005B0900">
            <w:pPr>
              <w:rPr>
                <w:del w:id="4296" w:author="Milan Navrátil" w:date="2018-11-12T13:32:00Z"/>
              </w:rPr>
            </w:pPr>
            <w:del w:id="4297" w:author="Milan Navrátil" w:date="2018-11-12T13:32:00Z">
              <w:r w:rsidDel="00966FD5">
                <w:rPr>
                  <w:b/>
                </w:rPr>
                <w:delText xml:space="preserve">Obor habilitačního řízení </w:delText>
              </w:r>
            </w:del>
          </w:p>
        </w:tc>
        <w:tc>
          <w:tcPr>
            <w:tcW w:w="2245" w:type="dxa"/>
            <w:gridSpan w:val="2"/>
            <w:tcBorders>
              <w:top w:val="single" w:sz="12" w:space="0" w:color="auto"/>
            </w:tcBorders>
            <w:shd w:val="clear" w:color="auto" w:fill="F7CAAC"/>
            <w:tcPrChange w:id="4298" w:author="Milan Navrátil" w:date="2018-10-31T20:00:00Z">
              <w:tcPr>
                <w:tcW w:w="2245" w:type="dxa"/>
                <w:gridSpan w:val="2"/>
                <w:tcBorders>
                  <w:top w:val="single" w:sz="12" w:space="0" w:color="auto"/>
                </w:tcBorders>
                <w:shd w:val="clear" w:color="auto" w:fill="F7CAAC"/>
              </w:tcPr>
            </w:tcPrChange>
          </w:tcPr>
          <w:p w14:paraId="1DEC30DB" w14:textId="1FA825EB" w:rsidR="008550CB" w:rsidDel="00966FD5" w:rsidRDefault="008550CB" w:rsidP="005B0900">
            <w:pPr>
              <w:rPr>
                <w:del w:id="4299" w:author="Milan Navrátil" w:date="2018-11-12T13:32:00Z"/>
              </w:rPr>
            </w:pPr>
            <w:del w:id="4300" w:author="Milan Navrátil" w:date="2018-11-12T13:32:00Z">
              <w:r w:rsidDel="00966FD5">
                <w:rPr>
                  <w:b/>
                </w:rPr>
                <w:delText>Rok udělení hodnosti</w:delText>
              </w:r>
            </w:del>
          </w:p>
        </w:tc>
        <w:tc>
          <w:tcPr>
            <w:tcW w:w="2248" w:type="dxa"/>
            <w:gridSpan w:val="4"/>
            <w:tcBorders>
              <w:top w:val="single" w:sz="12" w:space="0" w:color="auto"/>
              <w:right w:val="single" w:sz="12" w:space="0" w:color="auto"/>
            </w:tcBorders>
            <w:shd w:val="clear" w:color="auto" w:fill="F7CAAC"/>
            <w:tcPrChange w:id="4301" w:author="Milan Navrátil" w:date="2018-10-31T20:00:00Z">
              <w:tcPr>
                <w:tcW w:w="2248" w:type="dxa"/>
                <w:gridSpan w:val="4"/>
                <w:tcBorders>
                  <w:top w:val="single" w:sz="12" w:space="0" w:color="auto"/>
                  <w:right w:val="single" w:sz="12" w:space="0" w:color="auto"/>
                </w:tcBorders>
                <w:shd w:val="clear" w:color="auto" w:fill="F7CAAC"/>
              </w:tcPr>
            </w:tcPrChange>
          </w:tcPr>
          <w:p w14:paraId="091B0B5E" w14:textId="33EC0B62" w:rsidR="008550CB" w:rsidDel="00966FD5" w:rsidRDefault="008550CB" w:rsidP="005B0900">
            <w:pPr>
              <w:rPr>
                <w:del w:id="4302" w:author="Milan Navrátil" w:date="2018-11-12T13:32:00Z"/>
              </w:rPr>
            </w:pPr>
            <w:del w:id="4303" w:author="Milan Navrátil" w:date="2018-11-12T13:32:00Z">
              <w:r w:rsidDel="00966FD5">
                <w:rPr>
                  <w:b/>
                </w:rPr>
                <w:delText>Řízení konáno na VŠ</w:delText>
              </w:r>
            </w:del>
          </w:p>
        </w:tc>
        <w:tc>
          <w:tcPr>
            <w:tcW w:w="2021" w:type="dxa"/>
            <w:gridSpan w:val="3"/>
            <w:tcBorders>
              <w:top w:val="single" w:sz="12" w:space="0" w:color="auto"/>
              <w:left w:val="single" w:sz="12" w:space="0" w:color="auto"/>
            </w:tcBorders>
            <w:shd w:val="clear" w:color="auto" w:fill="F7CAAC"/>
            <w:tcPrChange w:id="4304" w:author="Milan Navrátil" w:date="2018-10-31T20:00:00Z">
              <w:tcPr>
                <w:tcW w:w="2019" w:type="dxa"/>
                <w:gridSpan w:val="3"/>
                <w:tcBorders>
                  <w:top w:val="single" w:sz="12" w:space="0" w:color="auto"/>
                  <w:left w:val="single" w:sz="12" w:space="0" w:color="auto"/>
                </w:tcBorders>
                <w:shd w:val="clear" w:color="auto" w:fill="F7CAAC"/>
              </w:tcPr>
            </w:tcPrChange>
          </w:tcPr>
          <w:p w14:paraId="6D8FC566" w14:textId="017D6D2C" w:rsidR="008550CB" w:rsidDel="00966FD5" w:rsidRDefault="008550CB" w:rsidP="005B0900">
            <w:pPr>
              <w:rPr>
                <w:del w:id="4305" w:author="Milan Navrátil" w:date="2018-11-12T13:32:00Z"/>
                <w:b/>
              </w:rPr>
            </w:pPr>
            <w:del w:id="4306" w:author="Milan Navrátil" w:date="2018-11-12T13:32:00Z">
              <w:r w:rsidDel="00966FD5">
                <w:rPr>
                  <w:b/>
                </w:rPr>
                <w:delText>Ohlasy publikací</w:delText>
              </w:r>
            </w:del>
          </w:p>
        </w:tc>
      </w:tr>
      <w:tr w:rsidR="008550CB" w:rsidDel="00966FD5" w14:paraId="29D917E6" w14:textId="5D6392F3" w:rsidTr="00D64395">
        <w:trPr>
          <w:cantSplit/>
          <w:del w:id="4307" w:author="Milan Navrátil" w:date="2018-11-12T13:32:00Z"/>
          <w:trPrChange w:id="4308" w:author="Milan Navrátil" w:date="2018-10-31T20:00:00Z">
            <w:trPr>
              <w:cantSplit/>
            </w:trPr>
          </w:trPrChange>
        </w:trPr>
        <w:tc>
          <w:tcPr>
            <w:tcW w:w="3346" w:type="dxa"/>
            <w:gridSpan w:val="2"/>
            <w:tcPrChange w:id="4309" w:author="Milan Navrátil" w:date="2018-10-31T20:00:00Z">
              <w:tcPr>
                <w:tcW w:w="3347" w:type="dxa"/>
                <w:gridSpan w:val="2"/>
              </w:tcPr>
            </w:tcPrChange>
          </w:tcPr>
          <w:p w14:paraId="4C636946" w14:textId="64508A65" w:rsidR="008550CB" w:rsidDel="00966FD5" w:rsidRDefault="008550CB" w:rsidP="005B0900">
            <w:pPr>
              <w:rPr>
                <w:del w:id="4310" w:author="Milan Navrátil" w:date="2018-11-12T13:32:00Z"/>
              </w:rPr>
            </w:pPr>
          </w:p>
        </w:tc>
        <w:tc>
          <w:tcPr>
            <w:tcW w:w="2245" w:type="dxa"/>
            <w:gridSpan w:val="2"/>
            <w:tcPrChange w:id="4311" w:author="Milan Navrátil" w:date="2018-10-31T20:00:00Z">
              <w:tcPr>
                <w:tcW w:w="2245" w:type="dxa"/>
                <w:gridSpan w:val="2"/>
              </w:tcPr>
            </w:tcPrChange>
          </w:tcPr>
          <w:p w14:paraId="1CCA8DE1" w14:textId="00DA2F78" w:rsidR="008550CB" w:rsidDel="00966FD5" w:rsidRDefault="008550CB" w:rsidP="005B0900">
            <w:pPr>
              <w:rPr>
                <w:del w:id="4312" w:author="Milan Navrátil" w:date="2018-11-12T13:32:00Z"/>
              </w:rPr>
            </w:pPr>
          </w:p>
        </w:tc>
        <w:tc>
          <w:tcPr>
            <w:tcW w:w="2248" w:type="dxa"/>
            <w:gridSpan w:val="4"/>
            <w:tcBorders>
              <w:right w:val="single" w:sz="12" w:space="0" w:color="auto"/>
            </w:tcBorders>
            <w:tcPrChange w:id="4313" w:author="Milan Navrátil" w:date="2018-10-31T20:00:00Z">
              <w:tcPr>
                <w:tcW w:w="2248" w:type="dxa"/>
                <w:gridSpan w:val="4"/>
                <w:tcBorders>
                  <w:right w:val="single" w:sz="12" w:space="0" w:color="auto"/>
                </w:tcBorders>
              </w:tcPr>
            </w:tcPrChange>
          </w:tcPr>
          <w:p w14:paraId="21B1B659" w14:textId="4D5BBBDA" w:rsidR="008550CB" w:rsidDel="00966FD5" w:rsidRDefault="008550CB" w:rsidP="005B0900">
            <w:pPr>
              <w:rPr>
                <w:del w:id="4314" w:author="Milan Navrátil" w:date="2018-11-12T13:32:00Z"/>
              </w:rPr>
            </w:pPr>
          </w:p>
        </w:tc>
        <w:tc>
          <w:tcPr>
            <w:tcW w:w="634" w:type="dxa"/>
            <w:tcBorders>
              <w:left w:val="single" w:sz="12" w:space="0" w:color="auto"/>
            </w:tcBorders>
            <w:shd w:val="clear" w:color="auto" w:fill="F7CAAC"/>
            <w:tcPrChange w:id="4315" w:author="Milan Navrátil" w:date="2018-10-31T20:00:00Z">
              <w:tcPr>
                <w:tcW w:w="632" w:type="dxa"/>
                <w:tcBorders>
                  <w:left w:val="single" w:sz="12" w:space="0" w:color="auto"/>
                </w:tcBorders>
                <w:shd w:val="clear" w:color="auto" w:fill="F7CAAC"/>
              </w:tcPr>
            </w:tcPrChange>
          </w:tcPr>
          <w:p w14:paraId="39AD445B" w14:textId="35C0ED8C" w:rsidR="008550CB" w:rsidDel="00966FD5" w:rsidRDefault="008550CB" w:rsidP="005B0900">
            <w:pPr>
              <w:rPr>
                <w:del w:id="4316" w:author="Milan Navrátil" w:date="2018-11-12T13:32:00Z"/>
              </w:rPr>
            </w:pPr>
            <w:del w:id="4317" w:author="Milan Navrátil" w:date="2018-11-12T13:32:00Z">
              <w:r w:rsidDel="00966FD5">
                <w:rPr>
                  <w:b/>
                </w:rPr>
                <w:delText>WOS</w:delText>
              </w:r>
            </w:del>
          </w:p>
        </w:tc>
        <w:tc>
          <w:tcPr>
            <w:tcW w:w="693" w:type="dxa"/>
            <w:shd w:val="clear" w:color="auto" w:fill="F7CAAC"/>
            <w:tcPrChange w:id="4318" w:author="Milan Navrátil" w:date="2018-10-31T20:00:00Z">
              <w:tcPr>
                <w:tcW w:w="693" w:type="dxa"/>
                <w:shd w:val="clear" w:color="auto" w:fill="F7CAAC"/>
              </w:tcPr>
            </w:tcPrChange>
          </w:tcPr>
          <w:p w14:paraId="47243099" w14:textId="70827309" w:rsidR="008550CB" w:rsidDel="00966FD5" w:rsidRDefault="008550CB" w:rsidP="005B0900">
            <w:pPr>
              <w:rPr>
                <w:del w:id="4319" w:author="Milan Navrátil" w:date="2018-11-12T13:32:00Z"/>
                <w:sz w:val="18"/>
              </w:rPr>
            </w:pPr>
            <w:del w:id="4320" w:author="Milan Navrátil" w:date="2018-11-12T13:32:00Z">
              <w:r w:rsidDel="00966FD5">
                <w:rPr>
                  <w:b/>
                  <w:sz w:val="18"/>
                </w:rPr>
                <w:delText>Scopus</w:delText>
              </w:r>
            </w:del>
          </w:p>
        </w:tc>
        <w:tc>
          <w:tcPr>
            <w:tcW w:w="694" w:type="dxa"/>
            <w:shd w:val="clear" w:color="auto" w:fill="F7CAAC"/>
            <w:tcPrChange w:id="4321" w:author="Milan Navrátil" w:date="2018-10-31T20:00:00Z">
              <w:tcPr>
                <w:tcW w:w="694" w:type="dxa"/>
                <w:shd w:val="clear" w:color="auto" w:fill="F7CAAC"/>
              </w:tcPr>
            </w:tcPrChange>
          </w:tcPr>
          <w:p w14:paraId="526939BE" w14:textId="013806A5" w:rsidR="008550CB" w:rsidDel="00966FD5" w:rsidRDefault="008550CB" w:rsidP="005B0900">
            <w:pPr>
              <w:rPr>
                <w:del w:id="4322" w:author="Milan Navrátil" w:date="2018-11-12T13:32:00Z"/>
              </w:rPr>
            </w:pPr>
            <w:del w:id="4323" w:author="Milan Navrátil" w:date="2018-11-12T13:32:00Z">
              <w:r w:rsidDel="00966FD5">
                <w:rPr>
                  <w:b/>
                  <w:sz w:val="18"/>
                </w:rPr>
                <w:delText>ostatní</w:delText>
              </w:r>
            </w:del>
          </w:p>
        </w:tc>
      </w:tr>
      <w:tr w:rsidR="008550CB" w:rsidDel="00966FD5" w14:paraId="54C59327" w14:textId="3D67A819" w:rsidTr="00D64395">
        <w:trPr>
          <w:cantSplit/>
          <w:trHeight w:val="70"/>
          <w:del w:id="4324" w:author="Milan Navrátil" w:date="2018-11-12T13:32:00Z"/>
          <w:trPrChange w:id="4325" w:author="Milan Navrátil" w:date="2018-10-31T20:00:00Z">
            <w:trPr>
              <w:cantSplit/>
              <w:trHeight w:val="70"/>
            </w:trPr>
          </w:trPrChange>
        </w:trPr>
        <w:tc>
          <w:tcPr>
            <w:tcW w:w="3346" w:type="dxa"/>
            <w:gridSpan w:val="2"/>
            <w:shd w:val="clear" w:color="auto" w:fill="F7CAAC"/>
            <w:tcPrChange w:id="4326" w:author="Milan Navrátil" w:date="2018-10-31T20:00:00Z">
              <w:tcPr>
                <w:tcW w:w="3347" w:type="dxa"/>
                <w:gridSpan w:val="2"/>
                <w:shd w:val="clear" w:color="auto" w:fill="F7CAAC"/>
              </w:tcPr>
            </w:tcPrChange>
          </w:tcPr>
          <w:p w14:paraId="08769F49" w14:textId="1187E0B5" w:rsidR="008550CB" w:rsidDel="00966FD5" w:rsidRDefault="008550CB" w:rsidP="005B0900">
            <w:pPr>
              <w:rPr>
                <w:del w:id="4327" w:author="Milan Navrátil" w:date="2018-11-12T13:32:00Z"/>
              </w:rPr>
            </w:pPr>
            <w:del w:id="4328" w:author="Milan Navrátil" w:date="2018-11-12T13:32:00Z">
              <w:r w:rsidDel="00966FD5">
                <w:rPr>
                  <w:b/>
                </w:rPr>
                <w:delText>Obor jmenovacího řízení</w:delText>
              </w:r>
            </w:del>
          </w:p>
        </w:tc>
        <w:tc>
          <w:tcPr>
            <w:tcW w:w="2245" w:type="dxa"/>
            <w:gridSpan w:val="2"/>
            <w:shd w:val="clear" w:color="auto" w:fill="F7CAAC"/>
            <w:tcPrChange w:id="4329" w:author="Milan Navrátil" w:date="2018-10-31T20:00:00Z">
              <w:tcPr>
                <w:tcW w:w="2245" w:type="dxa"/>
                <w:gridSpan w:val="2"/>
                <w:shd w:val="clear" w:color="auto" w:fill="F7CAAC"/>
              </w:tcPr>
            </w:tcPrChange>
          </w:tcPr>
          <w:p w14:paraId="49C966FF" w14:textId="182476A2" w:rsidR="008550CB" w:rsidDel="00966FD5" w:rsidRDefault="008550CB" w:rsidP="005B0900">
            <w:pPr>
              <w:rPr>
                <w:del w:id="4330" w:author="Milan Navrátil" w:date="2018-11-12T13:32:00Z"/>
              </w:rPr>
            </w:pPr>
            <w:del w:id="4331" w:author="Milan Navrátil" w:date="2018-11-12T13:32:00Z">
              <w:r w:rsidDel="00966FD5">
                <w:rPr>
                  <w:b/>
                </w:rPr>
                <w:delText>Rok udělení hodnosti</w:delText>
              </w:r>
            </w:del>
          </w:p>
        </w:tc>
        <w:tc>
          <w:tcPr>
            <w:tcW w:w="2248" w:type="dxa"/>
            <w:gridSpan w:val="4"/>
            <w:tcBorders>
              <w:right w:val="single" w:sz="12" w:space="0" w:color="auto"/>
            </w:tcBorders>
            <w:shd w:val="clear" w:color="auto" w:fill="F7CAAC"/>
            <w:tcPrChange w:id="4332" w:author="Milan Navrátil" w:date="2018-10-31T20:00:00Z">
              <w:tcPr>
                <w:tcW w:w="2248" w:type="dxa"/>
                <w:gridSpan w:val="4"/>
                <w:tcBorders>
                  <w:right w:val="single" w:sz="12" w:space="0" w:color="auto"/>
                </w:tcBorders>
                <w:shd w:val="clear" w:color="auto" w:fill="F7CAAC"/>
              </w:tcPr>
            </w:tcPrChange>
          </w:tcPr>
          <w:p w14:paraId="4E81164F" w14:textId="5D630BB2" w:rsidR="008550CB" w:rsidDel="00966FD5" w:rsidRDefault="008550CB" w:rsidP="005B0900">
            <w:pPr>
              <w:rPr>
                <w:del w:id="4333" w:author="Milan Navrátil" w:date="2018-11-12T13:32:00Z"/>
              </w:rPr>
            </w:pPr>
            <w:del w:id="4334" w:author="Milan Navrátil" w:date="2018-11-12T13:32:00Z">
              <w:r w:rsidDel="00966FD5">
                <w:rPr>
                  <w:b/>
                </w:rPr>
                <w:delText>Řízení konáno na VŠ</w:delText>
              </w:r>
            </w:del>
          </w:p>
        </w:tc>
        <w:tc>
          <w:tcPr>
            <w:tcW w:w="634" w:type="dxa"/>
            <w:vMerge w:val="restart"/>
            <w:tcBorders>
              <w:left w:val="single" w:sz="12" w:space="0" w:color="auto"/>
            </w:tcBorders>
            <w:tcPrChange w:id="4335" w:author="Milan Navrátil" w:date="2018-10-31T20:00:00Z">
              <w:tcPr>
                <w:tcW w:w="632" w:type="dxa"/>
                <w:vMerge w:val="restart"/>
                <w:tcBorders>
                  <w:left w:val="single" w:sz="12" w:space="0" w:color="auto"/>
                </w:tcBorders>
              </w:tcPr>
            </w:tcPrChange>
          </w:tcPr>
          <w:p w14:paraId="4941AE17" w14:textId="3BC49A8F" w:rsidR="008550CB" w:rsidRPr="003B5737" w:rsidDel="00966FD5" w:rsidRDefault="008550CB" w:rsidP="005B0900">
            <w:pPr>
              <w:rPr>
                <w:del w:id="4336" w:author="Milan Navrátil" w:date="2018-11-12T13:32:00Z"/>
              </w:rPr>
            </w:pPr>
          </w:p>
        </w:tc>
        <w:tc>
          <w:tcPr>
            <w:tcW w:w="693" w:type="dxa"/>
            <w:vMerge w:val="restart"/>
            <w:tcPrChange w:id="4337" w:author="Milan Navrátil" w:date="2018-10-31T20:00:00Z">
              <w:tcPr>
                <w:tcW w:w="693" w:type="dxa"/>
                <w:vMerge w:val="restart"/>
              </w:tcPr>
            </w:tcPrChange>
          </w:tcPr>
          <w:p w14:paraId="77C07694" w14:textId="006A3333" w:rsidR="008550CB" w:rsidRPr="003B5737" w:rsidDel="00966FD5" w:rsidRDefault="008550CB" w:rsidP="005B0900">
            <w:pPr>
              <w:rPr>
                <w:del w:id="4338" w:author="Milan Navrátil" w:date="2018-11-12T13:32:00Z"/>
              </w:rPr>
            </w:pPr>
          </w:p>
        </w:tc>
        <w:tc>
          <w:tcPr>
            <w:tcW w:w="694" w:type="dxa"/>
            <w:vMerge w:val="restart"/>
            <w:tcPrChange w:id="4339" w:author="Milan Navrátil" w:date="2018-10-31T20:00:00Z">
              <w:tcPr>
                <w:tcW w:w="694" w:type="dxa"/>
                <w:vMerge w:val="restart"/>
              </w:tcPr>
            </w:tcPrChange>
          </w:tcPr>
          <w:p w14:paraId="2D91FDE2" w14:textId="053AD770" w:rsidR="008550CB" w:rsidRPr="003B5737" w:rsidDel="00966FD5" w:rsidRDefault="008550CB" w:rsidP="005B0900">
            <w:pPr>
              <w:rPr>
                <w:del w:id="4340" w:author="Milan Navrátil" w:date="2018-11-12T13:32:00Z"/>
              </w:rPr>
            </w:pPr>
          </w:p>
        </w:tc>
      </w:tr>
      <w:tr w:rsidR="008550CB" w:rsidDel="00966FD5" w14:paraId="5752E037" w14:textId="39CC1328" w:rsidTr="00D64395">
        <w:trPr>
          <w:trHeight w:val="205"/>
          <w:del w:id="4341" w:author="Milan Navrátil" w:date="2018-11-12T13:32:00Z"/>
          <w:trPrChange w:id="4342" w:author="Milan Navrátil" w:date="2018-10-31T20:00:00Z">
            <w:trPr>
              <w:trHeight w:val="205"/>
            </w:trPr>
          </w:trPrChange>
        </w:trPr>
        <w:tc>
          <w:tcPr>
            <w:tcW w:w="3346" w:type="dxa"/>
            <w:gridSpan w:val="2"/>
            <w:tcPrChange w:id="4343" w:author="Milan Navrátil" w:date="2018-10-31T20:00:00Z">
              <w:tcPr>
                <w:tcW w:w="3347" w:type="dxa"/>
                <w:gridSpan w:val="2"/>
              </w:tcPr>
            </w:tcPrChange>
          </w:tcPr>
          <w:p w14:paraId="3AAB2705" w14:textId="4CA8A633" w:rsidR="008550CB" w:rsidDel="00966FD5" w:rsidRDefault="008550CB" w:rsidP="005B0900">
            <w:pPr>
              <w:rPr>
                <w:del w:id="4344" w:author="Milan Navrátil" w:date="2018-11-12T13:32:00Z"/>
              </w:rPr>
            </w:pPr>
          </w:p>
        </w:tc>
        <w:tc>
          <w:tcPr>
            <w:tcW w:w="2245" w:type="dxa"/>
            <w:gridSpan w:val="2"/>
            <w:tcPrChange w:id="4345" w:author="Milan Navrátil" w:date="2018-10-31T20:00:00Z">
              <w:tcPr>
                <w:tcW w:w="2245" w:type="dxa"/>
                <w:gridSpan w:val="2"/>
              </w:tcPr>
            </w:tcPrChange>
          </w:tcPr>
          <w:p w14:paraId="5304BB37" w14:textId="7CFCC851" w:rsidR="008550CB" w:rsidDel="00966FD5" w:rsidRDefault="008550CB" w:rsidP="005B0900">
            <w:pPr>
              <w:rPr>
                <w:del w:id="4346" w:author="Milan Navrátil" w:date="2018-11-12T13:32:00Z"/>
              </w:rPr>
            </w:pPr>
          </w:p>
        </w:tc>
        <w:tc>
          <w:tcPr>
            <w:tcW w:w="2248" w:type="dxa"/>
            <w:gridSpan w:val="4"/>
            <w:tcBorders>
              <w:right w:val="single" w:sz="12" w:space="0" w:color="auto"/>
            </w:tcBorders>
            <w:tcPrChange w:id="4347" w:author="Milan Navrátil" w:date="2018-10-31T20:00:00Z">
              <w:tcPr>
                <w:tcW w:w="2248" w:type="dxa"/>
                <w:gridSpan w:val="4"/>
                <w:tcBorders>
                  <w:right w:val="single" w:sz="12" w:space="0" w:color="auto"/>
                </w:tcBorders>
              </w:tcPr>
            </w:tcPrChange>
          </w:tcPr>
          <w:p w14:paraId="778F02FF" w14:textId="089DCACF" w:rsidR="008550CB" w:rsidDel="00966FD5" w:rsidRDefault="008550CB" w:rsidP="005B0900">
            <w:pPr>
              <w:rPr>
                <w:del w:id="4348" w:author="Milan Navrátil" w:date="2018-11-12T13:32:00Z"/>
              </w:rPr>
            </w:pPr>
          </w:p>
        </w:tc>
        <w:tc>
          <w:tcPr>
            <w:tcW w:w="634" w:type="dxa"/>
            <w:vMerge/>
            <w:tcBorders>
              <w:left w:val="single" w:sz="12" w:space="0" w:color="auto"/>
            </w:tcBorders>
            <w:vAlign w:val="center"/>
            <w:tcPrChange w:id="4349" w:author="Milan Navrátil" w:date="2018-10-31T20:00:00Z">
              <w:tcPr>
                <w:tcW w:w="632" w:type="dxa"/>
                <w:vMerge/>
                <w:tcBorders>
                  <w:left w:val="single" w:sz="12" w:space="0" w:color="auto"/>
                </w:tcBorders>
                <w:vAlign w:val="center"/>
              </w:tcPr>
            </w:tcPrChange>
          </w:tcPr>
          <w:p w14:paraId="4472DE8E" w14:textId="287A1296" w:rsidR="008550CB" w:rsidDel="00966FD5" w:rsidRDefault="008550CB" w:rsidP="005B0900">
            <w:pPr>
              <w:rPr>
                <w:del w:id="4350" w:author="Milan Navrátil" w:date="2018-11-12T13:32:00Z"/>
                <w:b/>
              </w:rPr>
            </w:pPr>
          </w:p>
        </w:tc>
        <w:tc>
          <w:tcPr>
            <w:tcW w:w="693" w:type="dxa"/>
            <w:vMerge/>
            <w:vAlign w:val="center"/>
            <w:tcPrChange w:id="4351" w:author="Milan Navrátil" w:date="2018-10-31T20:00:00Z">
              <w:tcPr>
                <w:tcW w:w="693" w:type="dxa"/>
                <w:vMerge/>
                <w:vAlign w:val="center"/>
              </w:tcPr>
            </w:tcPrChange>
          </w:tcPr>
          <w:p w14:paraId="05D0D969" w14:textId="6E27BE7C" w:rsidR="008550CB" w:rsidDel="00966FD5" w:rsidRDefault="008550CB" w:rsidP="005B0900">
            <w:pPr>
              <w:rPr>
                <w:del w:id="4352" w:author="Milan Navrátil" w:date="2018-11-12T13:32:00Z"/>
                <w:b/>
              </w:rPr>
            </w:pPr>
          </w:p>
        </w:tc>
        <w:tc>
          <w:tcPr>
            <w:tcW w:w="694" w:type="dxa"/>
            <w:vMerge/>
            <w:vAlign w:val="center"/>
            <w:tcPrChange w:id="4353" w:author="Milan Navrátil" w:date="2018-10-31T20:00:00Z">
              <w:tcPr>
                <w:tcW w:w="694" w:type="dxa"/>
                <w:vMerge/>
                <w:vAlign w:val="center"/>
              </w:tcPr>
            </w:tcPrChange>
          </w:tcPr>
          <w:p w14:paraId="3831533B" w14:textId="05C38B85" w:rsidR="008550CB" w:rsidDel="00966FD5" w:rsidRDefault="008550CB" w:rsidP="005B0900">
            <w:pPr>
              <w:rPr>
                <w:del w:id="4354" w:author="Milan Navrátil" w:date="2018-11-12T13:32:00Z"/>
                <w:b/>
              </w:rPr>
            </w:pPr>
          </w:p>
        </w:tc>
      </w:tr>
      <w:tr w:rsidR="008550CB" w:rsidDel="00966FD5" w14:paraId="72EDE23E" w14:textId="23D872AA" w:rsidTr="00D64395">
        <w:trPr>
          <w:del w:id="4355" w:author="Milan Navrátil" w:date="2018-11-12T13:32:00Z"/>
        </w:trPr>
        <w:tc>
          <w:tcPr>
            <w:tcW w:w="9860" w:type="dxa"/>
            <w:gridSpan w:val="11"/>
            <w:shd w:val="clear" w:color="auto" w:fill="F7CAAC"/>
            <w:tcPrChange w:id="4356" w:author="Milan Navrátil" w:date="2018-10-31T20:00:00Z">
              <w:tcPr>
                <w:tcW w:w="9859" w:type="dxa"/>
                <w:gridSpan w:val="11"/>
                <w:shd w:val="clear" w:color="auto" w:fill="F7CAAC"/>
              </w:tcPr>
            </w:tcPrChange>
          </w:tcPr>
          <w:p w14:paraId="21707965" w14:textId="73B5E328" w:rsidR="008550CB" w:rsidDel="00966FD5" w:rsidRDefault="008550CB" w:rsidP="005B0900">
            <w:pPr>
              <w:rPr>
                <w:del w:id="4357" w:author="Milan Navrátil" w:date="2018-11-12T13:32:00Z"/>
                <w:b/>
              </w:rPr>
            </w:pPr>
            <w:del w:id="4358" w:author="Milan Navrátil" w:date="2018-11-12T13:32:00Z">
              <w:r w:rsidDel="00966FD5">
                <w:rPr>
                  <w:b/>
                </w:rPr>
                <w:delText xml:space="preserve">Přehled o nejvýznamnější publikační a další tvůrčí činnosti nebo další profesní činnosti u odborníků z praxe vztahující se k zabezpečovaným předmětům </w:delText>
              </w:r>
            </w:del>
          </w:p>
        </w:tc>
      </w:tr>
      <w:tr w:rsidR="008550CB" w:rsidDel="00966FD5" w14:paraId="4BD309A2" w14:textId="27C13376" w:rsidTr="00D64395">
        <w:trPr>
          <w:trHeight w:val="2347"/>
          <w:del w:id="4359" w:author="Milan Navrátil" w:date="2018-11-12T13:32:00Z"/>
          <w:trPrChange w:id="4360" w:author="Milan Navrátil" w:date="2018-10-31T20:00:00Z">
            <w:trPr>
              <w:trHeight w:val="2347"/>
            </w:trPr>
          </w:trPrChange>
        </w:trPr>
        <w:tc>
          <w:tcPr>
            <w:tcW w:w="9860" w:type="dxa"/>
            <w:gridSpan w:val="11"/>
            <w:tcPrChange w:id="4361" w:author="Milan Navrátil" w:date="2018-10-31T20:00:00Z">
              <w:tcPr>
                <w:tcW w:w="9859" w:type="dxa"/>
                <w:gridSpan w:val="11"/>
              </w:tcPr>
            </w:tcPrChange>
          </w:tcPr>
          <w:p w14:paraId="2B0D5A76" w14:textId="23B793B6" w:rsidR="008550CB" w:rsidDel="00966FD5" w:rsidRDefault="008550CB" w:rsidP="005B0900">
            <w:pPr>
              <w:rPr>
                <w:del w:id="4362" w:author="Milan Navrátil" w:date="2018-11-12T13:32:00Z"/>
              </w:rPr>
            </w:pPr>
            <w:del w:id="4363" w:author="Milan Navrátil" w:date="2018-11-12T13:32:00Z">
              <w:r w:rsidRPr="00427125" w:rsidDel="00966FD5">
                <w:delText>Využití zpětné vazby v rehabilitaci pacientů s poruchami chůze po cévní mozkové příhodě – atestační práce</w:delText>
              </w:r>
            </w:del>
          </w:p>
          <w:p w14:paraId="3A54371C" w14:textId="54AA63BD" w:rsidR="008550CB" w:rsidRPr="003B5737" w:rsidDel="00966FD5" w:rsidRDefault="008550CB" w:rsidP="005B0900">
            <w:pPr>
              <w:rPr>
                <w:del w:id="4364" w:author="Milan Navrátil" w:date="2018-11-12T13:32:00Z"/>
              </w:rPr>
            </w:pPr>
          </w:p>
        </w:tc>
      </w:tr>
      <w:tr w:rsidR="008550CB" w:rsidDel="00966FD5" w14:paraId="088FBF68" w14:textId="60C50715" w:rsidTr="00D64395">
        <w:trPr>
          <w:trHeight w:val="218"/>
          <w:del w:id="4365" w:author="Milan Navrátil" w:date="2018-11-12T13:32:00Z"/>
          <w:trPrChange w:id="4366" w:author="Milan Navrátil" w:date="2018-10-31T20:00:00Z">
            <w:trPr>
              <w:trHeight w:val="218"/>
            </w:trPr>
          </w:trPrChange>
        </w:trPr>
        <w:tc>
          <w:tcPr>
            <w:tcW w:w="9860" w:type="dxa"/>
            <w:gridSpan w:val="11"/>
            <w:shd w:val="clear" w:color="auto" w:fill="F7CAAC"/>
            <w:tcPrChange w:id="4367" w:author="Milan Navrátil" w:date="2018-10-31T20:00:00Z">
              <w:tcPr>
                <w:tcW w:w="9859" w:type="dxa"/>
                <w:gridSpan w:val="11"/>
                <w:shd w:val="clear" w:color="auto" w:fill="F7CAAC"/>
              </w:tcPr>
            </w:tcPrChange>
          </w:tcPr>
          <w:p w14:paraId="7A256B3B" w14:textId="39DFFBA0" w:rsidR="008550CB" w:rsidDel="00966FD5" w:rsidRDefault="008550CB" w:rsidP="005B0900">
            <w:pPr>
              <w:rPr>
                <w:del w:id="4368" w:author="Milan Navrátil" w:date="2018-11-12T13:32:00Z"/>
                <w:b/>
              </w:rPr>
            </w:pPr>
            <w:del w:id="4369" w:author="Milan Navrátil" w:date="2018-11-12T13:32:00Z">
              <w:r w:rsidDel="00966FD5">
                <w:rPr>
                  <w:b/>
                </w:rPr>
                <w:delText>Působení v zahraničí</w:delText>
              </w:r>
            </w:del>
          </w:p>
        </w:tc>
      </w:tr>
      <w:tr w:rsidR="008550CB" w:rsidDel="00966FD5" w14:paraId="014CAF11" w14:textId="7E1DFBCA" w:rsidTr="00D64395">
        <w:trPr>
          <w:trHeight w:val="328"/>
          <w:del w:id="4370" w:author="Milan Navrátil" w:date="2018-11-12T13:32:00Z"/>
          <w:trPrChange w:id="4371" w:author="Milan Navrátil" w:date="2018-10-31T20:00:00Z">
            <w:trPr>
              <w:trHeight w:val="328"/>
            </w:trPr>
          </w:trPrChange>
        </w:trPr>
        <w:tc>
          <w:tcPr>
            <w:tcW w:w="9860" w:type="dxa"/>
            <w:gridSpan w:val="11"/>
            <w:tcPrChange w:id="4372" w:author="Milan Navrátil" w:date="2018-10-31T20:00:00Z">
              <w:tcPr>
                <w:tcW w:w="9859" w:type="dxa"/>
                <w:gridSpan w:val="11"/>
              </w:tcPr>
            </w:tcPrChange>
          </w:tcPr>
          <w:p w14:paraId="0DAEADC2" w14:textId="01ADA84B" w:rsidR="008550CB" w:rsidRPr="003232CF" w:rsidDel="00966FD5" w:rsidRDefault="008550CB" w:rsidP="005B0900">
            <w:pPr>
              <w:rPr>
                <w:del w:id="4373" w:author="Milan Navrátil" w:date="2018-11-12T13:32:00Z"/>
                <w:lang w:val="sk-SK"/>
              </w:rPr>
            </w:pPr>
          </w:p>
        </w:tc>
      </w:tr>
      <w:tr w:rsidR="008550CB" w:rsidDel="00966FD5" w14:paraId="781C30F0" w14:textId="242B8ECD" w:rsidTr="00D64395">
        <w:trPr>
          <w:cantSplit/>
          <w:trHeight w:val="470"/>
          <w:del w:id="4374" w:author="Milan Navrátil" w:date="2018-11-12T13:32:00Z"/>
          <w:trPrChange w:id="4375" w:author="Milan Navrátil" w:date="2018-10-31T20:00:00Z">
            <w:trPr>
              <w:cantSplit/>
              <w:trHeight w:val="470"/>
            </w:trPr>
          </w:trPrChange>
        </w:trPr>
        <w:tc>
          <w:tcPr>
            <w:tcW w:w="2517" w:type="dxa"/>
            <w:shd w:val="clear" w:color="auto" w:fill="F7CAAC"/>
            <w:tcPrChange w:id="4376" w:author="Milan Navrátil" w:date="2018-10-31T20:00:00Z">
              <w:tcPr>
                <w:tcW w:w="2518" w:type="dxa"/>
                <w:shd w:val="clear" w:color="auto" w:fill="F7CAAC"/>
              </w:tcPr>
            </w:tcPrChange>
          </w:tcPr>
          <w:p w14:paraId="75E4CC81" w14:textId="5F517D94" w:rsidR="008550CB" w:rsidDel="00966FD5" w:rsidRDefault="008550CB" w:rsidP="005B0900">
            <w:pPr>
              <w:rPr>
                <w:del w:id="4377" w:author="Milan Navrátil" w:date="2018-11-12T13:32:00Z"/>
                <w:b/>
              </w:rPr>
            </w:pPr>
            <w:del w:id="4378" w:author="Milan Navrátil" w:date="2018-11-12T13:32:00Z">
              <w:r w:rsidDel="00966FD5">
                <w:rPr>
                  <w:b/>
                </w:rPr>
                <w:delText xml:space="preserve">Podpis </w:delText>
              </w:r>
            </w:del>
          </w:p>
        </w:tc>
        <w:tc>
          <w:tcPr>
            <w:tcW w:w="4536" w:type="dxa"/>
            <w:gridSpan w:val="5"/>
            <w:tcPrChange w:id="4379" w:author="Milan Navrátil" w:date="2018-10-31T20:00:00Z">
              <w:tcPr>
                <w:tcW w:w="4536" w:type="dxa"/>
                <w:gridSpan w:val="5"/>
              </w:tcPr>
            </w:tcPrChange>
          </w:tcPr>
          <w:p w14:paraId="65866CF2" w14:textId="544B77A6" w:rsidR="008550CB" w:rsidDel="00966FD5" w:rsidRDefault="008550CB" w:rsidP="005B0900">
            <w:pPr>
              <w:rPr>
                <w:del w:id="4380" w:author="Milan Navrátil" w:date="2018-11-12T13:32:00Z"/>
              </w:rPr>
            </w:pPr>
          </w:p>
        </w:tc>
        <w:tc>
          <w:tcPr>
            <w:tcW w:w="786" w:type="dxa"/>
            <w:gridSpan w:val="2"/>
            <w:shd w:val="clear" w:color="auto" w:fill="F7CAAC"/>
            <w:tcPrChange w:id="4381" w:author="Milan Navrátil" w:date="2018-10-31T20:00:00Z">
              <w:tcPr>
                <w:tcW w:w="786" w:type="dxa"/>
                <w:gridSpan w:val="2"/>
                <w:shd w:val="clear" w:color="auto" w:fill="F7CAAC"/>
              </w:tcPr>
            </w:tcPrChange>
          </w:tcPr>
          <w:p w14:paraId="710E5D7F" w14:textId="3FB2474C" w:rsidR="008550CB" w:rsidDel="00966FD5" w:rsidRDefault="008550CB" w:rsidP="005B0900">
            <w:pPr>
              <w:rPr>
                <w:del w:id="4382" w:author="Milan Navrátil" w:date="2018-11-12T13:32:00Z"/>
              </w:rPr>
            </w:pPr>
            <w:del w:id="4383" w:author="Milan Navrátil" w:date="2018-11-12T13:32:00Z">
              <w:r w:rsidDel="00966FD5">
                <w:rPr>
                  <w:b/>
                </w:rPr>
                <w:delText>datum</w:delText>
              </w:r>
            </w:del>
          </w:p>
        </w:tc>
        <w:tc>
          <w:tcPr>
            <w:tcW w:w="2021" w:type="dxa"/>
            <w:gridSpan w:val="3"/>
            <w:tcPrChange w:id="4384" w:author="Milan Navrátil" w:date="2018-10-31T20:00:00Z">
              <w:tcPr>
                <w:tcW w:w="2019" w:type="dxa"/>
                <w:gridSpan w:val="3"/>
              </w:tcPr>
            </w:tcPrChange>
          </w:tcPr>
          <w:p w14:paraId="4F25CC51" w14:textId="3565F9C3" w:rsidR="008550CB" w:rsidDel="00966FD5" w:rsidRDefault="008550CB" w:rsidP="005B0900">
            <w:pPr>
              <w:rPr>
                <w:del w:id="4385" w:author="Milan Navrátil" w:date="2018-11-12T13:32:00Z"/>
              </w:rPr>
            </w:pPr>
            <w:del w:id="4386" w:author="Milan Navrátil" w:date="2018-11-12T13:32:00Z">
              <w:r w:rsidDel="00966FD5">
                <w:delText>28. 8. 2018</w:delText>
              </w:r>
            </w:del>
          </w:p>
        </w:tc>
      </w:tr>
    </w:tbl>
    <w:p w14:paraId="6C8E6E81" w14:textId="36120399" w:rsidR="008550CB" w:rsidDel="00966FD5" w:rsidRDefault="008550CB" w:rsidP="008550CB">
      <w:pPr>
        <w:rPr>
          <w:del w:id="4387" w:author="Milan Navrátil" w:date="2018-11-12T13:32:00Z"/>
        </w:rPr>
      </w:pPr>
    </w:p>
    <w:p w14:paraId="2F324CDD" w14:textId="77777777" w:rsidR="008550CB" w:rsidRDefault="008550CB" w:rsidP="008550CB">
      <w:del w:id="4388" w:author="Milan Navrátil" w:date="2018-10-31T19:58:00Z">
        <w:r w:rsidDel="00621EE7">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50CB" w14:paraId="3308D778" w14:textId="77777777" w:rsidTr="005B0900">
        <w:tc>
          <w:tcPr>
            <w:tcW w:w="9859" w:type="dxa"/>
            <w:gridSpan w:val="11"/>
            <w:tcBorders>
              <w:bottom w:val="double" w:sz="4" w:space="0" w:color="auto"/>
            </w:tcBorders>
            <w:shd w:val="clear" w:color="auto" w:fill="BDD6EE"/>
          </w:tcPr>
          <w:p w14:paraId="37BB99D2" w14:textId="60003BF3" w:rsidR="008550CB" w:rsidRDefault="008550CB" w:rsidP="005B0900">
            <w:pPr>
              <w:tabs>
                <w:tab w:val="right" w:pos="9461"/>
              </w:tabs>
              <w:rPr>
                <w:b/>
                <w:sz w:val="28"/>
              </w:rPr>
            </w:pPr>
            <w:r>
              <w:rPr>
                <w:b/>
                <w:sz w:val="28"/>
              </w:rPr>
              <w:t>C-I – Personální zabezpečení</w:t>
            </w:r>
            <w:r>
              <w:rPr>
                <w:b/>
                <w:sz w:val="28"/>
              </w:rPr>
              <w:tab/>
            </w:r>
            <w:r w:rsidRPr="00E14028">
              <w:rPr>
                <w:rStyle w:val="Odkazintenzivn"/>
              </w:rPr>
              <w:fldChar w:fldCharType="begin"/>
            </w:r>
            <w:r w:rsidRPr="00E14028">
              <w:rPr>
                <w:rStyle w:val="Odkazintenzivn"/>
              </w:rPr>
              <w:instrText xml:space="preserve"> REF AabecedniSeznam \h  \* MERGEFORMAT </w:instrText>
            </w:r>
            <w:r w:rsidRPr="00E14028">
              <w:rPr>
                <w:rStyle w:val="Odkazintenzivn"/>
              </w:rPr>
            </w:r>
            <w:r w:rsidRPr="00E14028">
              <w:rPr>
                <w:rStyle w:val="Odkazintenzivn"/>
              </w:rPr>
              <w:fldChar w:fldCharType="separate"/>
            </w:r>
            <w:r w:rsidR="00FB06C4" w:rsidRPr="00FB06C4">
              <w:rPr>
                <w:rStyle w:val="Odkazintenzivn"/>
              </w:rPr>
              <w:t>Abecední seznam</w:t>
            </w:r>
            <w:r w:rsidRPr="00E14028">
              <w:rPr>
                <w:rStyle w:val="Odkazintenzivn"/>
              </w:rPr>
              <w:fldChar w:fldCharType="end"/>
            </w:r>
          </w:p>
        </w:tc>
      </w:tr>
      <w:tr w:rsidR="008550CB" w14:paraId="24D10CDE" w14:textId="77777777" w:rsidTr="005B0900">
        <w:tc>
          <w:tcPr>
            <w:tcW w:w="2518" w:type="dxa"/>
            <w:tcBorders>
              <w:top w:val="double" w:sz="4" w:space="0" w:color="auto"/>
            </w:tcBorders>
            <w:shd w:val="clear" w:color="auto" w:fill="F7CAAC"/>
          </w:tcPr>
          <w:p w14:paraId="753EE9B0" w14:textId="77777777" w:rsidR="008550CB" w:rsidRDefault="008550CB" w:rsidP="005B0900">
            <w:pPr>
              <w:rPr>
                <w:b/>
              </w:rPr>
            </w:pPr>
            <w:r>
              <w:rPr>
                <w:b/>
              </w:rPr>
              <w:t>Vysoká škola</w:t>
            </w:r>
          </w:p>
        </w:tc>
        <w:tc>
          <w:tcPr>
            <w:tcW w:w="7341" w:type="dxa"/>
            <w:gridSpan w:val="10"/>
          </w:tcPr>
          <w:p w14:paraId="0997EFA4" w14:textId="77777777" w:rsidR="008550CB" w:rsidRDefault="008550CB" w:rsidP="005B0900">
            <w:r>
              <w:t>Univerzita Tomáše Bati ve Zlíně</w:t>
            </w:r>
          </w:p>
        </w:tc>
      </w:tr>
      <w:tr w:rsidR="008550CB" w14:paraId="47B08A30" w14:textId="77777777" w:rsidTr="005B0900">
        <w:tc>
          <w:tcPr>
            <w:tcW w:w="2518" w:type="dxa"/>
            <w:shd w:val="clear" w:color="auto" w:fill="F7CAAC"/>
          </w:tcPr>
          <w:p w14:paraId="02E77386" w14:textId="77777777" w:rsidR="008550CB" w:rsidRDefault="008550CB" w:rsidP="005B0900">
            <w:pPr>
              <w:rPr>
                <w:b/>
              </w:rPr>
            </w:pPr>
            <w:r>
              <w:rPr>
                <w:b/>
              </w:rPr>
              <w:t>Součást vysoké školy</w:t>
            </w:r>
          </w:p>
        </w:tc>
        <w:tc>
          <w:tcPr>
            <w:tcW w:w="7341" w:type="dxa"/>
            <w:gridSpan w:val="10"/>
          </w:tcPr>
          <w:p w14:paraId="04478B1D" w14:textId="77777777" w:rsidR="008550CB" w:rsidRDefault="008550CB" w:rsidP="005B0900">
            <w:r>
              <w:t>Fakulta aplikované informatiky</w:t>
            </w:r>
          </w:p>
        </w:tc>
      </w:tr>
      <w:tr w:rsidR="008550CB" w14:paraId="6D12F3AC" w14:textId="77777777" w:rsidTr="005B0900">
        <w:tc>
          <w:tcPr>
            <w:tcW w:w="2518" w:type="dxa"/>
            <w:shd w:val="clear" w:color="auto" w:fill="F7CAAC"/>
          </w:tcPr>
          <w:p w14:paraId="5AB23C2D" w14:textId="77777777" w:rsidR="008550CB" w:rsidRDefault="008550CB" w:rsidP="005B0900">
            <w:pPr>
              <w:rPr>
                <w:b/>
              </w:rPr>
            </w:pPr>
            <w:r>
              <w:rPr>
                <w:b/>
              </w:rPr>
              <w:t>Název studijního programu</w:t>
            </w:r>
          </w:p>
        </w:tc>
        <w:tc>
          <w:tcPr>
            <w:tcW w:w="7341" w:type="dxa"/>
            <w:gridSpan w:val="10"/>
          </w:tcPr>
          <w:p w14:paraId="02BB78B9" w14:textId="77777777" w:rsidR="008550CB" w:rsidRDefault="008550CB" w:rsidP="005B0900">
            <w:r>
              <w:t>Bezpečnostní technologie, systémy a management</w:t>
            </w:r>
          </w:p>
        </w:tc>
      </w:tr>
      <w:tr w:rsidR="008550CB" w14:paraId="2F30A994" w14:textId="77777777" w:rsidTr="005B0900">
        <w:tc>
          <w:tcPr>
            <w:tcW w:w="2518" w:type="dxa"/>
            <w:shd w:val="clear" w:color="auto" w:fill="F7CAAC"/>
          </w:tcPr>
          <w:p w14:paraId="0B1AFC9C" w14:textId="77777777" w:rsidR="008550CB" w:rsidRDefault="008550CB" w:rsidP="005B0900">
            <w:pPr>
              <w:rPr>
                <w:b/>
              </w:rPr>
            </w:pPr>
            <w:r>
              <w:rPr>
                <w:b/>
              </w:rPr>
              <w:t>Jméno a příjmení</w:t>
            </w:r>
          </w:p>
        </w:tc>
        <w:tc>
          <w:tcPr>
            <w:tcW w:w="4536" w:type="dxa"/>
            <w:gridSpan w:val="5"/>
          </w:tcPr>
          <w:p w14:paraId="25599F1A" w14:textId="77777777" w:rsidR="008550CB" w:rsidRDefault="008550CB" w:rsidP="005B0900">
            <w:r>
              <w:t xml:space="preserve">Jiří </w:t>
            </w:r>
            <w:bookmarkStart w:id="4389" w:name="agajdosik"/>
            <w:r>
              <w:t>Gajdošík</w:t>
            </w:r>
            <w:bookmarkEnd w:id="4389"/>
          </w:p>
        </w:tc>
        <w:tc>
          <w:tcPr>
            <w:tcW w:w="709" w:type="dxa"/>
            <w:shd w:val="clear" w:color="auto" w:fill="F7CAAC"/>
          </w:tcPr>
          <w:p w14:paraId="7A396549" w14:textId="77777777" w:rsidR="008550CB" w:rsidRDefault="008550CB" w:rsidP="005B0900">
            <w:pPr>
              <w:rPr>
                <w:b/>
              </w:rPr>
            </w:pPr>
            <w:r>
              <w:rPr>
                <w:b/>
              </w:rPr>
              <w:t>Tituly</w:t>
            </w:r>
          </w:p>
        </w:tc>
        <w:tc>
          <w:tcPr>
            <w:tcW w:w="2096" w:type="dxa"/>
            <w:gridSpan w:val="4"/>
          </w:tcPr>
          <w:p w14:paraId="06EF8E3F" w14:textId="77777777" w:rsidR="008550CB" w:rsidRDefault="008550CB" w:rsidP="005B0900">
            <w:r>
              <w:t>doc. Ing. Ph.D.</w:t>
            </w:r>
          </w:p>
        </w:tc>
      </w:tr>
      <w:tr w:rsidR="008550CB" w14:paraId="3F1161C0" w14:textId="77777777" w:rsidTr="005B0900">
        <w:tc>
          <w:tcPr>
            <w:tcW w:w="2518" w:type="dxa"/>
            <w:shd w:val="clear" w:color="auto" w:fill="F7CAAC"/>
          </w:tcPr>
          <w:p w14:paraId="78E6706C" w14:textId="77777777" w:rsidR="008550CB" w:rsidRDefault="008550CB" w:rsidP="005B0900">
            <w:pPr>
              <w:rPr>
                <w:b/>
              </w:rPr>
            </w:pPr>
            <w:r>
              <w:rPr>
                <w:b/>
              </w:rPr>
              <w:t>Rok narození</w:t>
            </w:r>
          </w:p>
        </w:tc>
        <w:tc>
          <w:tcPr>
            <w:tcW w:w="829" w:type="dxa"/>
          </w:tcPr>
          <w:p w14:paraId="3B73E163" w14:textId="77777777" w:rsidR="008550CB" w:rsidRDefault="008550CB" w:rsidP="005B0900">
            <w:r>
              <w:t>1953</w:t>
            </w:r>
          </w:p>
        </w:tc>
        <w:tc>
          <w:tcPr>
            <w:tcW w:w="1721" w:type="dxa"/>
            <w:shd w:val="clear" w:color="auto" w:fill="F7CAAC"/>
          </w:tcPr>
          <w:p w14:paraId="679A5A12" w14:textId="77777777" w:rsidR="008550CB" w:rsidRDefault="008550CB" w:rsidP="005B0900">
            <w:pPr>
              <w:rPr>
                <w:b/>
              </w:rPr>
            </w:pPr>
            <w:r>
              <w:rPr>
                <w:b/>
              </w:rPr>
              <w:t>typ vztahu k VŠ</w:t>
            </w:r>
          </w:p>
        </w:tc>
        <w:tc>
          <w:tcPr>
            <w:tcW w:w="992" w:type="dxa"/>
            <w:gridSpan w:val="2"/>
          </w:tcPr>
          <w:p w14:paraId="277E4CD7" w14:textId="64AEF45E" w:rsidR="008550CB" w:rsidRDefault="008550CB">
            <w:r>
              <w:t>DPP</w:t>
            </w:r>
            <w:del w:id="4390" w:author="Milan Navrátil" w:date="2018-11-13T11:53:00Z">
              <w:r w:rsidDel="00713C47">
                <w:delText>/DPČ</w:delText>
              </w:r>
            </w:del>
          </w:p>
        </w:tc>
        <w:tc>
          <w:tcPr>
            <w:tcW w:w="994" w:type="dxa"/>
            <w:shd w:val="clear" w:color="auto" w:fill="F7CAAC"/>
          </w:tcPr>
          <w:p w14:paraId="3356A7F4" w14:textId="77777777" w:rsidR="008550CB" w:rsidRDefault="008550CB" w:rsidP="005B0900">
            <w:pPr>
              <w:rPr>
                <w:b/>
              </w:rPr>
            </w:pPr>
            <w:r>
              <w:rPr>
                <w:b/>
              </w:rPr>
              <w:t>rozsah</w:t>
            </w:r>
          </w:p>
        </w:tc>
        <w:tc>
          <w:tcPr>
            <w:tcW w:w="709" w:type="dxa"/>
          </w:tcPr>
          <w:p w14:paraId="1E75F8EF" w14:textId="4D28E3BE" w:rsidR="008550CB" w:rsidRDefault="00713C47" w:rsidP="005B0900">
            <w:ins w:id="4391" w:author="Milan Navrátil" w:date="2018-11-13T11:51:00Z">
              <w:r>
                <w:t>300 h/rok</w:t>
              </w:r>
            </w:ins>
          </w:p>
        </w:tc>
        <w:tc>
          <w:tcPr>
            <w:tcW w:w="709" w:type="dxa"/>
            <w:gridSpan w:val="2"/>
            <w:shd w:val="clear" w:color="auto" w:fill="F7CAAC"/>
          </w:tcPr>
          <w:p w14:paraId="2EDBB2A1" w14:textId="77777777" w:rsidR="008550CB" w:rsidRDefault="008550CB" w:rsidP="005B0900">
            <w:pPr>
              <w:rPr>
                <w:b/>
              </w:rPr>
            </w:pPr>
            <w:r>
              <w:rPr>
                <w:b/>
              </w:rPr>
              <w:t>do kdy</w:t>
            </w:r>
          </w:p>
        </w:tc>
        <w:tc>
          <w:tcPr>
            <w:tcW w:w="1387" w:type="dxa"/>
            <w:gridSpan w:val="2"/>
          </w:tcPr>
          <w:p w14:paraId="3D60A11B" w14:textId="77777777" w:rsidR="008550CB" w:rsidRDefault="008550CB" w:rsidP="005B0900"/>
        </w:tc>
      </w:tr>
      <w:tr w:rsidR="008550CB" w14:paraId="481263F2" w14:textId="77777777" w:rsidTr="005B0900">
        <w:tc>
          <w:tcPr>
            <w:tcW w:w="5068" w:type="dxa"/>
            <w:gridSpan w:val="3"/>
            <w:shd w:val="clear" w:color="auto" w:fill="F7CAAC"/>
          </w:tcPr>
          <w:p w14:paraId="18DFCD88" w14:textId="77777777" w:rsidR="008550CB" w:rsidRDefault="008550CB" w:rsidP="005B0900">
            <w:pPr>
              <w:rPr>
                <w:b/>
              </w:rPr>
            </w:pPr>
            <w:r>
              <w:rPr>
                <w:b/>
              </w:rPr>
              <w:t>Typ vztahu na součásti VŠ, která uskutečňuje st. program</w:t>
            </w:r>
          </w:p>
        </w:tc>
        <w:tc>
          <w:tcPr>
            <w:tcW w:w="992" w:type="dxa"/>
            <w:gridSpan w:val="2"/>
          </w:tcPr>
          <w:p w14:paraId="5CDC9885" w14:textId="77777777" w:rsidR="008550CB" w:rsidRDefault="008550CB" w:rsidP="005B0900">
            <w:del w:id="4392" w:author="Milan Navrátil" w:date="2018-11-13T11:51:00Z">
              <w:r w:rsidDel="00713C47">
                <w:delText>DPP/DPČ</w:delText>
              </w:r>
            </w:del>
          </w:p>
        </w:tc>
        <w:tc>
          <w:tcPr>
            <w:tcW w:w="994" w:type="dxa"/>
            <w:shd w:val="clear" w:color="auto" w:fill="F7CAAC"/>
          </w:tcPr>
          <w:p w14:paraId="15D41669" w14:textId="77777777" w:rsidR="008550CB" w:rsidRDefault="008550CB" w:rsidP="005B0900">
            <w:pPr>
              <w:rPr>
                <w:b/>
              </w:rPr>
            </w:pPr>
            <w:r>
              <w:rPr>
                <w:b/>
              </w:rPr>
              <w:t>rozsah</w:t>
            </w:r>
          </w:p>
        </w:tc>
        <w:tc>
          <w:tcPr>
            <w:tcW w:w="709" w:type="dxa"/>
          </w:tcPr>
          <w:p w14:paraId="046C89CC" w14:textId="77777777" w:rsidR="008550CB" w:rsidRDefault="008550CB" w:rsidP="005B0900"/>
        </w:tc>
        <w:tc>
          <w:tcPr>
            <w:tcW w:w="709" w:type="dxa"/>
            <w:gridSpan w:val="2"/>
            <w:shd w:val="clear" w:color="auto" w:fill="F7CAAC"/>
          </w:tcPr>
          <w:p w14:paraId="52EF0DCE" w14:textId="77777777" w:rsidR="008550CB" w:rsidRDefault="008550CB" w:rsidP="005B0900">
            <w:pPr>
              <w:rPr>
                <w:b/>
              </w:rPr>
            </w:pPr>
            <w:r>
              <w:rPr>
                <w:b/>
              </w:rPr>
              <w:t>do kdy</w:t>
            </w:r>
          </w:p>
        </w:tc>
        <w:tc>
          <w:tcPr>
            <w:tcW w:w="1387" w:type="dxa"/>
            <w:gridSpan w:val="2"/>
          </w:tcPr>
          <w:p w14:paraId="37F1889B" w14:textId="77777777" w:rsidR="008550CB" w:rsidRDefault="008550CB" w:rsidP="005B0900"/>
        </w:tc>
      </w:tr>
      <w:tr w:rsidR="008550CB" w14:paraId="322F3789" w14:textId="77777777" w:rsidTr="005B0900">
        <w:tc>
          <w:tcPr>
            <w:tcW w:w="6060" w:type="dxa"/>
            <w:gridSpan w:val="5"/>
            <w:shd w:val="clear" w:color="auto" w:fill="F7CAAC"/>
          </w:tcPr>
          <w:p w14:paraId="04911941" w14:textId="77777777" w:rsidR="008550CB" w:rsidRDefault="008550CB" w:rsidP="005B0900">
            <w:r>
              <w:rPr>
                <w:b/>
              </w:rPr>
              <w:t>Další současná působení jako akademický pracovník na jiných VŠ</w:t>
            </w:r>
          </w:p>
        </w:tc>
        <w:tc>
          <w:tcPr>
            <w:tcW w:w="1703" w:type="dxa"/>
            <w:gridSpan w:val="2"/>
            <w:shd w:val="clear" w:color="auto" w:fill="F7CAAC"/>
          </w:tcPr>
          <w:p w14:paraId="4D827A06" w14:textId="77777777" w:rsidR="008550CB" w:rsidRDefault="008550CB" w:rsidP="005B0900">
            <w:pPr>
              <w:rPr>
                <w:b/>
              </w:rPr>
            </w:pPr>
            <w:r>
              <w:rPr>
                <w:b/>
              </w:rPr>
              <w:t>typ prac. vztahu</w:t>
            </w:r>
          </w:p>
        </w:tc>
        <w:tc>
          <w:tcPr>
            <w:tcW w:w="2096" w:type="dxa"/>
            <w:gridSpan w:val="4"/>
            <w:shd w:val="clear" w:color="auto" w:fill="F7CAAC"/>
          </w:tcPr>
          <w:p w14:paraId="219026DA" w14:textId="77777777" w:rsidR="008550CB" w:rsidRDefault="008550CB" w:rsidP="005B0900">
            <w:pPr>
              <w:rPr>
                <w:b/>
              </w:rPr>
            </w:pPr>
            <w:r>
              <w:rPr>
                <w:b/>
              </w:rPr>
              <w:t>rozsah</w:t>
            </w:r>
          </w:p>
        </w:tc>
      </w:tr>
      <w:tr w:rsidR="008550CB" w14:paraId="606AF79F" w14:textId="77777777" w:rsidTr="005B0900">
        <w:tc>
          <w:tcPr>
            <w:tcW w:w="6060" w:type="dxa"/>
            <w:gridSpan w:val="5"/>
          </w:tcPr>
          <w:p w14:paraId="58726167" w14:textId="77777777" w:rsidR="008550CB" w:rsidRDefault="008550CB" w:rsidP="005B0900">
            <w:r>
              <w:t>nejsou</w:t>
            </w:r>
          </w:p>
        </w:tc>
        <w:tc>
          <w:tcPr>
            <w:tcW w:w="1703" w:type="dxa"/>
            <w:gridSpan w:val="2"/>
          </w:tcPr>
          <w:p w14:paraId="370F9611" w14:textId="77777777" w:rsidR="008550CB" w:rsidRDefault="008550CB" w:rsidP="005B0900"/>
        </w:tc>
        <w:tc>
          <w:tcPr>
            <w:tcW w:w="2096" w:type="dxa"/>
            <w:gridSpan w:val="4"/>
          </w:tcPr>
          <w:p w14:paraId="6BFCE85C" w14:textId="77777777" w:rsidR="008550CB" w:rsidRDefault="008550CB" w:rsidP="005B0900"/>
        </w:tc>
      </w:tr>
      <w:tr w:rsidR="008550CB" w14:paraId="73D13C48" w14:textId="77777777" w:rsidTr="005B0900">
        <w:tc>
          <w:tcPr>
            <w:tcW w:w="6060" w:type="dxa"/>
            <w:gridSpan w:val="5"/>
          </w:tcPr>
          <w:p w14:paraId="02AA85AD" w14:textId="77777777" w:rsidR="008550CB" w:rsidRDefault="008550CB" w:rsidP="005B0900"/>
        </w:tc>
        <w:tc>
          <w:tcPr>
            <w:tcW w:w="1703" w:type="dxa"/>
            <w:gridSpan w:val="2"/>
          </w:tcPr>
          <w:p w14:paraId="62D6FB70" w14:textId="77777777" w:rsidR="008550CB" w:rsidRDefault="008550CB" w:rsidP="005B0900"/>
        </w:tc>
        <w:tc>
          <w:tcPr>
            <w:tcW w:w="2096" w:type="dxa"/>
            <w:gridSpan w:val="4"/>
          </w:tcPr>
          <w:p w14:paraId="6C78DD5D" w14:textId="77777777" w:rsidR="008550CB" w:rsidRDefault="008550CB" w:rsidP="005B0900"/>
        </w:tc>
      </w:tr>
      <w:tr w:rsidR="008550CB" w14:paraId="47695E94" w14:textId="77777777" w:rsidTr="005B0900">
        <w:tc>
          <w:tcPr>
            <w:tcW w:w="6060" w:type="dxa"/>
            <w:gridSpan w:val="5"/>
          </w:tcPr>
          <w:p w14:paraId="3D028DF8" w14:textId="77777777" w:rsidR="008550CB" w:rsidRDefault="008550CB" w:rsidP="005B0900"/>
        </w:tc>
        <w:tc>
          <w:tcPr>
            <w:tcW w:w="1703" w:type="dxa"/>
            <w:gridSpan w:val="2"/>
          </w:tcPr>
          <w:p w14:paraId="260D27A8" w14:textId="77777777" w:rsidR="008550CB" w:rsidRDefault="008550CB" w:rsidP="005B0900"/>
        </w:tc>
        <w:tc>
          <w:tcPr>
            <w:tcW w:w="2096" w:type="dxa"/>
            <w:gridSpan w:val="4"/>
          </w:tcPr>
          <w:p w14:paraId="61B71339" w14:textId="77777777" w:rsidR="008550CB" w:rsidRDefault="008550CB" w:rsidP="005B0900"/>
        </w:tc>
      </w:tr>
      <w:tr w:rsidR="008550CB" w14:paraId="35C5FFB8" w14:textId="77777777" w:rsidTr="005B0900">
        <w:tc>
          <w:tcPr>
            <w:tcW w:w="6060" w:type="dxa"/>
            <w:gridSpan w:val="5"/>
          </w:tcPr>
          <w:p w14:paraId="305E2AAF" w14:textId="77777777" w:rsidR="008550CB" w:rsidRDefault="008550CB" w:rsidP="005B0900"/>
        </w:tc>
        <w:tc>
          <w:tcPr>
            <w:tcW w:w="1703" w:type="dxa"/>
            <w:gridSpan w:val="2"/>
          </w:tcPr>
          <w:p w14:paraId="27984A07" w14:textId="77777777" w:rsidR="008550CB" w:rsidRDefault="008550CB" w:rsidP="005B0900"/>
        </w:tc>
        <w:tc>
          <w:tcPr>
            <w:tcW w:w="2096" w:type="dxa"/>
            <w:gridSpan w:val="4"/>
          </w:tcPr>
          <w:p w14:paraId="185CA8D7" w14:textId="77777777" w:rsidR="008550CB" w:rsidRDefault="008550CB" w:rsidP="005B0900"/>
        </w:tc>
      </w:tr>
      <w:tr w:rsidR="008550CB" w14:paraId="20CFD027" w14:textId="77777777" w:rsidTr="005B0900">
        <w:tc>
          <w:tcPr>
            <w:tcW w:w="9859" w:type="dxa"/>
            <w:gridSpan w:val="11"/>
            <w:shd w:val="clear" w:color="auto" w:fill="F7CAAC"/>
          </w:tcPr>
          <w:p w14:paraId="07F017DB" w14:textId="77777777" w:rsidR="008550CB" w:rsidRDefault="008550CB" w:rsidP="005B0900">
            <w:r>
              <w:rPr>
                <w:b/>
              </w:rPr>
              <w:t>Předměty příslušného studijního programu a způsob zapojení do jejich výuky, příp. další zapojení do uskutečňování studijního programu</w:t>
            </w:r>
          </w:p>
        </w:tc>
      </w:tr>
      <w:tr w:rsidR="008550CB" w14:paraId="6D9B7AD1" w14:textId="77777777" w:rsidTr="005B0900">
        <w:trPr>
          <w:trHeight w:val="607"/>
        </w:trPr>
        <w:tc>
          <w:tcPr>
            <w:tcW w:w="9859" w:type="dxa"/>
            <w:gridSpan w:val="11"/>
            <w:tcBorders>
              <w:top w:val="nil"/>
            </w:tcBorders>
          </w:tcPr>
          <w:p w14:paraId="5F71265B" w14:textId="77777777" w:rsidR="008550CB" w:rsidRDefault="008550CB" w:rsidP="005B0900">
            <w:r>
              <w:t xml:space="preserve">Bezpečnost a ochrana zdraví při práci </w:t>
            </w:r>
            <w:r w:rsidRPr="001008A4">
              <w:t>- garant, p</w:t>
            </w:r>
            <w:r>
              <w:t>řednášející</w:t>
            </w:r>
            <w:r w:rsidRPr="001008A4">
              <w:t xml:space="preserve"> (100</w:t>
            </w:r>
            <w:r>
              <w:t xml:space="preserve"> </w:t>
            </w:r>
            <w:r w:rsidRPr="001008A4">
              <w:t>%)</w:t>
            </w:r>
          </w:p>
          <w:p w14:paraId="12D9681F" w14:textId="29E6898B" w:rsidR="008550CB" w:rsidRDefault="008550CB" w:rsidP="005B0900">
            <w:r>
              <w:t xml:space="preserve">Řízení projektů </w:t>
            </w:r>
            <w:r w:rsidRPr="001008A4">
              <w:t xml:space="preserve">- garant, </w:t>
            </w:r>
            <w:r w:rsidR="00F519B2">
              <w:t>cvičení</w:t>
            </w:r>
            <w:r w:rsidRPr="001008A4">
              <w:t xml:space="preserve"> (100</w:t>
            </w:r>
            <w:r>
              <w:t xml:space="preserve"> </w:t>
            </w:r>
            <w:r w:rsidRPr="001008A4">
              <w:t>%)</w:t>
            </w:r>
          </w:p>
          <w:p w14:paraId="397C38CA" w14:textId="77777777" w:rsidR="008550CB" w:rsidRDefault="008550CB" w:rsidP="005B0900">
            <w:r>
              <w:t xml:space="preserve">Bezpečnostní technologie ochrany informačních systémů </w:t>
            </w:r>
            <w:r w:rsidRPr="001008A4">
              <w:t>- garant, p</w:t>
            </w:r>
            <w:r>
              <w:t>řednášející</w:t>
            </w:r>
            <w:r w:rsidRPr="001008A4">
              <w:t xml:space="preserve"> (100</w:t>
            </w:r>
            <w:r>
              <w:t xml:space="preserve"> </w:t>
            </w:r>
            <w:r w:rsidRPr="001008A4">
              <w:t>%)</w:t>
            </w:r>
          </w:p>
        </w:tc>
      </w:tr>
      <w:tr w:rsidR="008550CB" w14:paraId="69A51887" w14:textId="77777777" w:rsidTr="005B0900">
        <w:tc>
          <w:tcPr>
            <w:tcW w:w="9859" w:type="dxa"/>
            <w:gridSpan w:val="11"/>
            <w:shd w:val="clear" w:color="auto" w:fill="F7CAAC"/>
          </w:tcPr>
          <w:p w14:paraId="00C3912D" w14:textId="77777777" w:rsidR="008550CB" w:rsidRDefault="008550CB" w:rsidP="005B0900">
            <w:r>
              <w:rPr>
                <w:b/>
              </w:rPr>
              <w:t xml:space="preserve">Údaje o vzdělání na VŠ </w:t>
            </w:r>
          </w:p>
        </w:tc>
      </w:tr>
      <w:tr w:rsidR="008550CB" w14:paraId="1F12290E" w14:textId="77777777" w:rsidTr="005B0900">
        <w:trPr>
          <w:trHeight w:val="1055"/>
        </w:trPr>
        <w:tc>
          <w:tcPr>
            <w:tcW w:w="9859" w:type="dxa"/>
            <w:gridSpan w:val="11"/>
          </w:tcPr>
          <w:p w14:paraId="7DAAE12F" w14:textId="020ADC45" w:rsidR="008550CB" w:rsidRDefault="008550CB" w:rsidP="005B0900">
            <w:r>
              <w:t xml:space="preserve">1980 - 1983 - VA v </w:t>
            </w:r>
            <w:del w:id="4393" w:author="Milan Navrátil" w:date="2018-11-12T13:33:00Z">
              <w:r w:rsidDel="00966FD5">
                <w:delText xml:space="preserve">Brno </w:delText>
              </w:r>
            </w:del>
            <w:ins w:id="4394" w:author="Milan Navrátil" w:date="2018-11-12T13:33:00Z">
              <w:r w:rsidR="00966FD5">
                <w:t xml:space="preserve">Brně </w:t>
              </w:r>
            </w:ins>
            <w:r>
              <w:t>- interní aspirantura</w:t>
            </w:r>
          </w:p>
          <w:p w14:paraId="1F8DD431" w14:textId="48604496" w:rsidR="008550CB" w:rsidRPr="00822882" w:rsidRDefault="008550CB">
            <w:pPr>
              <w:rPr>
                <w:b/>
              </w:rPr>
            </w:pPr>
            <w:r>
              <w:t xml:space="preserve">1978 - VA v </w:t>
            </w:r>
            <w:del w:id="4395" w:author="Milan Navrátil" w:date="2018-11-12T13:33:00Z">
              <w:r w:rsidDel="00966FD5">
                <w:delText xml:space="preserve">Brno </w:delText>
              </w:r>
            </w:del>
            <w:ins w:id="4396" w:author="Milan Navrátil" w:date="2018-11-12T13:33:00Z">
              <w:r w:rsidR="00966FD5">
                <w:t xml:space="preserve">Brně </w:t>
              </w:r>
            </w:ins>
            <w:r>
              <w:t>- absolvent SP - Sdělovací technika</w:t>
            </w:r>
            <w:r w:rsidRPr="00822882">
              <w:rPr>
                <w:b/>
              </w:rPr>
              <w:t xml:space="preserve"> </w:t>
            </w:r>
          </w:p>
        </w:tc>
      </w:tr>
      <w:tr w:rsidR="008550CB" w14:paraId="6787C5BD" w14:textId="77777777" w:rsidTr="005B0900">
        <w:tc>
          <w:tcPr>
            <w:tcW w:w="9859" w:type="dxa"/>
            <w:gridSpan w:val="11"/>
            <w:shd w:val="clear" w:color="auto" w:fill="F7CAAC"/>
          </w:tcPr>
          <w:p w14:paraId="16BDBBFB" w14:textId="77777777" w:rsidR="008550CB" w:rsidRDefault="008550CB" w:rsidP="005B0900">
            <w:pPr>
              <w:rPr>
                <w:b/>
              </w:rPr>
            </w:pPr>
            <w:r>
              <w:rPr>
                <w:b/>
              </w:rPr>
              <w:t>Údaje o odborném působení od absolvování VŠ</w:t>
            </w:r>
          </w:p>
          <w:p w14:paraId="07E14103" w14:textId="77777777" w:rsidR="008550CB" w:rsidRDefault="008550CB" w:rsidP="005B0900">
            <w:pPr>
              <w:rPr>
                <w:b/>
              </w:rPr>
            </w:pPr>
          </w:p>
        </w:tc>
      </w:tr>
      <w:tr w:rsidR="008550CB" w14:paraId="53504082" w14:textId="77777777" w:rsidTr="005B0900">
        <w:trPr>
          <w:trHeight w:val="1090"/>
        </w:trPr>
        <w:tc>
          <w:tcPr>
            <w:tcW w:w="9859" w:type="dxa"/>
            <w:gridSpan w:val="11"/>
          </w:tcPr>
          <w:p w14:paraId="5EB9BF98" w14:textId="77777777" w:rsidR="008550CB" w:rsidRDefault="008550CB" w:rsidP="005B0900">
            <w:r>
              <w:t>2011 - dosud - externí docent UBI Univerzity Tomáše Bati ve Zlíně</w:t>
            </w:r>
          </w:p>
          <w:p w14:paraId="16F8258E" w14:textId="77777777" w:rsidR="008550CB" w:rsidRDefault="008550CB" w:rsidP="005B0900">
            <w:r>
              <w:t>2006 - 2011 - VŠKE v Brno - prorektor pro studijní a pedagogickou činnost a ředitel ÚAI</w:t>
            </w:r>
          </w:p>
          <w:p w14:paraId="48C56B50" w14:textId="77777777" w:rsidR="008550CB" w:rsidRDefault="008550CB" w:rsidP="005B0900">
            <w:r>
              <w:t>2004 -2006 - VŠKE v Brno - ředitel ústavu aplikované informatiky</w:t>
            </w:r>
          </w:p>
          <w:p w14:paraId="58B2B4C7" w14:textId="77777777" w:rsidR="008550CB" w:rsidRDefault="008550CB" w:rsidP="005B0900">
            <w:r>
              <w:t>1998 - 2004 - VA v Brno - děkan fakulty velitelské a štábní</w:t>
            </w:r>
          </w:p>
          <w:p w14:paraId="5ACE1287" w14:textId="77777777" w:rsidR="008550CB" w:rsidRDefault="008550CB" w:rsidP="005B0900">
            <w:r>
              <w:t>1994 - 1998 - VA v Brno - vedoucí katedry řízení spojení a přenosu dat</w:t>
            </w:r>
          </w:p>
          <w:p w14:paraId="2EA9B5E3" w14:textId="77777777" w:rsidR="008550CB" w:rsidRDefault="008550CB" w:rsidP="005B0900">
            <w:r>
              <w:t>1989 - 1994 - VA v Brno - vedoucí předmětové skupiny katedry řízení spojení a přenosu dat</w:t>
            </w:r>
          </w:p>
          <w:p w14:paraId="3FB38E12" w14:textId="77777777" w:rsidR="008550CB" w:rsidRDefault="008550CB" w:rsidP="005B0900">
            <w:r>
              <w:t>1983 - 1989 - VA v Brno - odborný asistent</w:t>
            </w:r>
          </w:p>
          <w:p w14:paraId="665E22C0" w14:textId="77777777" w:rsidR="008550CB" w:rsidRDefault="008550CB" w:rsidP="005B0900">
            <w:r>
              <w:t>1980 - 1983 - VA v Brno - interní aspirantura</w:t>
            </w:r>
          </w:p>
          <w:p w14:paraId="44681443" w14:textId="77777777" w:rsidR="008550CB" w:rsidRDefault="008550CB" w:rsidP="005B0900">
            <w:r>
              <w:t>1978 - 1980 - voják z povolání</w:t>
            </w:r>
          </w:p>
          <w:p w14:paraId="67DE397C" w14:textId="77777777" w:rsidR="008550CB" w:rsidRPr="00080943" w:rsidRDefault="008550CB" w:rsidP="005B0900">
            <w:r>
              <w:t>1978 - VA v Brno - absolvent SP - Sdělovací technika</w:t>
            </w:r>
          </w:p>
        </w:tc>
      </w:tr>
      <w:tr w:rsidR="008550CB" w14:paraId="2CAE5357" w14:textId="77777777" w:rsidTr="005B0900">
        <w:trPr>
          <w:trHeight w:val="250"/>
        </w:trPr>
        <w:tc>
          <w:tcPr>
            <w:tcW w:w="9859" w:type="dxa"/>
            <w:gridSpan w:val="11"/>
            <w:shd w:val="clear" w:color="auto" w:fill="F7CAAC"/>
          </w:tcPr>
          <w:p w14:paraId="48C79BBC" w14:textId="77777777" w:rsidR="008550CB" w:rsidRDefault="008550CB" w:rsidP="005B0900">
            <w:r>
              <w:rPr>
                <w:b/>
              </w:rPr>
              <w:t>Zkušenosti s vedením kvalifikačních a rigorózních prací</w:t>
            </w:r>
          </w:p>
        </w:tc>
      </w:tr>
      <w:tr w:rsidR="008550CB" w14:paraId="68C9B86A" w14:textId="77777777" w:rsidTr="005B0900">
        <w:trPr>
          <w:trHeight w:val="592"/>
        </w:trPr>
        <w:tc>
          <w:tcPr>
            <w:tcW w:w="9859" w:type="dxa"/>
            <w:gridSpan w:val="11"/>
          </w:tcPr>
          <w:p w14:paraId="36BFF47E" w14:textId="77777777" w:rsidR="008550CB" w:rsidRDefault="008550CB" w:rsidP="005B0900">
            <w:r>
              <w:t>Od roku 2011 vedoucí úspěšně obhájených 3 bakalářských a více než 50 diplomových prací.</w:t>
            </w:r>
          </w:p>
          <w:p w14:paraId="7D134EFA" w14:textId="77777777" w:rsidR="008550CB" w:rsidRDefault="008550CB" w:rsidP="005B0900">
            <w:r>
              <w:t>V letech 1990 až 2004 skolitel 5 studentů doktorského studijního programu.</w:t>
            </w:r>
          </w:p>
        </w:tc>
      </w:tr>
      <w:tr w:rsidR="008550CB" w14:paraId="2CF94C4A" w14:textId="77777777" w:rsidTr="005B0900">
        <w:trPr>
          <w:cantSplit/>
        </w:trPr>
        <w:tc>
          <w:tcPr>
            <w:tcW w:w="3347" w:type="dxa"/>
            <w:gridSpan w:val="2"/>
            <w:tcBorders>
              <w:top w:val="single" w:sz="12" w:space="0" w:color="auto"/>
            </w:tcBorders>
            <w:shd w:val="clear" w:color="auto" w:fill="F7CAAC"/>
          </w:tcPr>
          <w:p w14:paraId="1DB4B46B" w14:textId="77777777" w:rsidR="008550CB" w:rsidRDefault="008550CB" w:rsidP="005B0900">
            <w:r>
              <w:rPr>
                <w:b/>
              </w:rPr>
              <w:t xml:space="preserve">Obor habilitačního řízení </w:t>
            </w:r>
          </w:p>
        </w:tc>
        <w:tc>
          <w:tcPr>
            <w:tcW w:w="2245" w:type="dxa"/>
            <w:gridSpan w:val="2"/>
            <w:tcBorders>
              <w:top w:val="single" w:sz="12" w:space="0" w:color="auto"/>
            </w:tcBorders>
            <w:shd w:val="clear" w:color="auto" w:fill="F7CAAC"/>
          </w:tcPr>
          <w:p w14:paraId="387A34A7" w14:textId="77777777" w:rsidR="008550CB" w:rsidRDefault="008550CB" w:rsidP="005B0900">
            <w:r>
              <w:rPr>
                <w:b/>
              </w:rPr>
              <w:t>Rok udělení hodnosti</w:t>
            </w:r>
          </w:p>
        </w:tc>
        <w:tc>
          <w:tcPr>
            <w:tcW w:w="2248" w:type="dxa"/>
            <w:gridSpan w:val="4"/>
            <w:tcBorders>
              <w:top w:val="single" w:sz="12" w:space="0" w:color="auto"/>
              <w:right w:val="single" w:sz="12" w:space="0" w:color="auto"/>
            </w:tcBorders>
            <w:shd w:val="clear" w:color="auto" w:fill="F7CAAC"/>
          </w:tcPr>
          <w:p w14:paraId="4342C4F5" w14:textId="77777777" w:rsidR="008550CB" w:rsidRDefault="008550CB" w:rsidP="005B0900">
            <w:r>
              <w:rPr>
                <w:b/>
              </w:rPr>
              <w:t>Řízení konáno na VŠ</w:t>
            </w:r>
          </w:p>
        </w:tc>
        <w:tc>
          <w:tcPr>
            <w:tcW w:w="2019" w:type="dxa"/>
            <w:gridSpan w:val="3"/>
            <w:tcBorders>
              <w:top w:val="single" w:sz="12" w:space="0" w:color="auto"/>
              <w:left w:val="single" w:sz="12" w:space="0" w:color="auto"/>
            </w:tcBorders>
            <w:shd w:val="clear" w:color="auto" w:fill="F7CAAC"/>
          </w:tcPr>
          <w:p w14:paraId="738AC01F" w14:textId="77777777" w:rsidR="008550CB" w:rsidRDefault="008550CB" w:rsidP="005B0900">
            <w:pPr>
              <w:rPr>
                <w:b/>
              </w:rPr>
            </w:pPr>
            <w:r>
              <w:rPr>
                <w:b/>
              </w:rPr>
              <w:t>Ohlasy publikací</w:t>
            </w:r>
          </w:p>
        </w:tc>
      </w:tr>
      <w:tr w:rsidR="008550CB" w14:paraId="4EF8B1E6" w14:textId="77777777" w:rsidTr="005B0900">
        <w:trPr>
          <w:cantSplit/>
        </w:trPr>
        <w:tc>
          <w:tcPr>
            <w:tcW w:w="3347" w:type="dxa"/>
            <w:gridSpan w:val="2"/>
          </w:tcPr>
          <w:p w14:paraId="72F0836E" w14:textId="77777777" w:rsidR="008550CB" w:rsidRDefault="008550CB" w:rsidP="005B0900">
            <w:r>
              <w:t>Operační a bojové použití druhů vojsk a služeb, týlové a technické zabečení</w:t>
            </w:r>
          </w:p>
        </w:tc>
        <w:tc>
          <w:tcPr>
            <w:tcW w:w="2245" w:type="dxa"/>
            <w:gridSpan w:val="2"/>
          </w:tcPr>
          <w:p w14:paraId="0FEEF6EB" w14:textId="77777777" w:rsidR="008550CB" w:rsidRDefault="008550CB" w:rsidP="005B0900">
            <w:r>
              <w:t>1990</w:t>
            </w:r>
          </w:p>
        </w:tc>
        <w:tc>
          <w:tcPr>
            <w:tcW w:w="2248" w:type="dxa"/>
            <w:gridSpan w:val="4"/>
            <w:tcBorders>
              <w:right w:val="single" w:sz="12" w:space="0" w:color="auto"/>
            </w:tcBorders>
          </w:tcPr>
          <w:p w14:paraId="5D8354D5" w14:textId="77777777" w:rsidR="008550CB" w:rsidRDefault="008550CB" w:rsidP="005B0900">
            <w:r>
              <w:t>VAAZ</w:t>
            </w:r>
          </w:p>
        </w:tc>
        <w:tc>
          <w:tcPr>
            <w:tcW w:w="632" w:type="dxa"/>
            <w:tcBorders>
              <w:left w:val="single" w:sz="12" w:space="0" w:color="auto"/>
            </w:tcBorders>
            <w:shd w:val="clear" w:color="auto" w:fill="F7CAAC"/>
          </w:tcPr>
          <w:p w14:paraId="125A69D1" w14:textId="77777777" w:rsidR="008550CB" w:rsidRDefault="008550CB" w:rsidP="005B0900">
            <w:r>
              <w:rPr>
                <w:b/>
              </w:rPr>
              <w:t>WOS</w:t>
            </w:r>
          </w:p>
        </w:tc>
        <w:tc>
          <w:tcPr>
            <w:tcW w:w="693" w:type="dxa"/>
            <w:shd w:val="clear" w:color="auto" w:fill="F7CAAC"/>
          </w:tcPr>
          <w:p w14:paraId="319A22C3" w14:textId="77777777" w:rsidR="008550CB" w:rsidRDefault="008550CB" w:rsidP="005B0900">
            <w:pPr>
              <w:rPr>
                <w:sz w:val="18"/>
              </w:rPr>
            </w:pPr>
            <w:r>
              <w:rPr>
                <w:b/>
                <w:sz w:val="18"/>
              </w:rPr>
              <w:t>Scopus</w:t>
            </w:r>
          </w:p>
        </w:tc>
        <w:tc>
          <w:tcPr>
            <w:tcW w:w="694" w:type="dxa"/>
            <w:shd w:val="clear" w:color="auto" w:fill="F7CAAC"/>
          </w:tcPr>
          <w:p w14:paraId="01345049" w14:textId="77777777" w:rsidR="008550CB" w:rsidRDefault="008550CB" w:rsidP="005B0900">
            <w:r>
              <w:rPr>
                <w:b/>
                <w:sz w:val="18"/>
              </w:rPr>
              <w:t>ostatní</w:t>
            </w:r>
          </w:p>
        </w:tc>
      </w:tr>
      <w:tr w:rsidR="008550CB" w14:paraId="79C9B529" w14:textId="77777777" w:rsidTr="005B0900">
        <w:trPr>
          <w:cantSplit/>
          <w:trHeight w:val="70"/>
        </w:trPr>
        <w:tc>
          <w:tcPr>
            <w:tcW w:w="3347" w:type="dxa"/>
            <w:gridSpan w:val="2"/>
            <w:shd w:val="clear" w:color="auto" w:fill="F7CAAC"/>
          </w:tcPr>
          <w:p w14:paraId="35CD92EF" w14:textId="77777777" w:rsidR="008550CB" w:rsidRDefault="008550CB" w:rsidP="005B0900">
            <w:r>
              <w:rPr>
                <w:b/>
              </w:rPr>
              <w:t>Obor jmenovacího řízení</w:t>
            </w:r>
          </w:p>
        </w:tc>
        <w:tc>
          <w:tcPr>
            <w:tcW w:w="2245" w:type="dxa"/>
            <w:gridSpan w:val="2"/>
            <w:shd w:val="clear" w:color="auto" w:fill="F7CAAC"/>
          </w:tcPr>
          <w:p w14:paraId="2A8A999E" w14:textId="77777777" w:rsidR="008550CB" w:rsidRDefault="008550CB" w:rsidP="005B0900">
            <w:r>
              <w:rPr>
                <w:b/>
              </w:rPr>
              <w:t>Rok udělení hodnosti</w:t>
            </w:r>
          </w:p>
        </w:tc>
        <w:tc>
          <w:tcPr>
            <w:tcW w:w="2248" w:type="dxa"/>
            <w:gridSpan w:val="4"/>
            <w:tcBorders>
              <w:right w:val="single" w:sz="12" w:space="0" w:color="auto"/>
            </w:tcBorders>
            <w:shd w:val="clear" w:color="auto" w:fill="F7CAAC"/>
          </w:tcPr>
          <w:p w14:paraId="2233FE1E" w14:textId="77777777" w:rsidR="008550CB" w:rsidRDefault="008550CB" w:rsidP="005B0900">
            <w:r>
              <w:rPr>
                <w:b/>
              </w:rPr>
              <w:t>Řízení konáno na VŠ</w:t>
            </w:r>
          </w:p>
        </w:tc>
        <w:tc>
          <w:tcPr>
            <w:tcW w:w="632" w:type="dxa"/>
            <w:vMerge w:val="restart"/>
            <w:tcBorders>
              <w:left w:val="single" w:sz="12" w:space="0" w:color="auto"/>
            </w:tcBorders>
          </w:tcPr>
          <w:p w14:paraId="3FA895D2" w14:textId="77777777" w:rsidR="008550CB" w:rsidRPr="003B5737" w:rsidRDefault="008550CB" w:rsidP="005B0900"/>
        </w:tc>
        <w:tc>
          <w:tcPr>
            <w:tcW w:w="693" w:type="dxa"/>
            <w:vMerge w:val="restart"/>
          </w:tcPr>
          <w:p w14:paraId="418879B9" w14:textId="77777777" w:rsidR="008550CB" w:rsidRPr="002726F5" w:rsidRDefault="008550CB" w:rsidP="005B0900">
            <w:pPr>
              <w:rPr>
                <w:b/>
              </w:rPr>
            </w:pPr>
            <w:r w:rsidRPr="002726F5">
              <w:rPr>
                <w:b/>
              </w:rPr>
              <w:t>1</w:t>
            </w:r>
          </w:p>
        </w:tc>
        <w:tc>
          <w:tcPr>
            <w:tcW w:w="694" w:type="dxa"/>
            <w:vMerge w:val="restart"/>
          </w:tcPr>
          <w:p w14:paraId="2BB27F48" w14:textId="77777777" w:rsidR="008550CB" w:rsidRPr="002726F5" w:rsidRDefault="008550CB" w:rsidP="005B0900">
            <w:pPr>
              <w:rPr>
                <w:b/>
              </w:rPr>
            </w:pPr>
            <w:r w:rsidRPr="002726F5">
              <w:rPr>
                <w:b/>
              </w:rPr>
              <w:t>5</w:t>
            </w:r>
          </w:p>
        </w:tc>
      </w:tr>
      <w:tr w:rsidR="008550CB" w14:paraId="29D36DB4" w14:textId="77777777" w:rsidTr="005B0900">
        <w:trPr>
          <w:trHeight w:val="205"/>
        </w:trPr>
        <w:tc>
          <w:tcPr>
            <w:tcW w:w="3347" w:type="dxa"/>
            <w:gridSpan w:val="2"/>
          </w:tcPr>
          <w:p w14:paraId="4A37D516" w14:textId="77777777" w:rsidR="008550CB" w:rsidRDefault="008550CB" w:rsidP="005B0900"/>
        </w:tc>
        <w:tc>
          <w:tcPr>
            <w:tcW w:w="2245" w:type="dxa"/>
            <w:gridSpan w:val="2"/>
          </w:tcPr>
          <w:p w14:paraId="5AF69C1C" w14:textId="77777777" w:rsidR="008550CB" w:rsidRDefault="008550CB" w:rsidP="005B0900"/>
        </w:tc>
        <w:tc>
          <w:tcPr>
            <w:tcW w:w="2248" w:type="dxa"/>
            <w:gridSpan w:val="4"/>
            <w:tcBorders>
              <w:right w:val="single" w:sz="12" w:space="0" w:color="auto"/>
            </w:tcBorders>
          </w:tcPr>
          <w:p w14:paraId="41CFC653" w14:textId="77777777" w:rsidR="008550CB" w:rsidRDefault="008550CB" w:rsidP="005B0900"/>
        </w:tc>
        <w:tc>
          <w:tcPr>
            <w:tcW w:w="632" w:type="dxa"/>
            <w:vMerge/>
            <w:tcBorders>
              <w:left w:val="single" w:sz="12" w:space="0" w:color="auto"/>
            </w:tcBorders>
            <w:vAlign w:val="center"/>
          </w:tcPr>
          <w:p w14:paraId="5AF8240F" w14:textId="77777777" w:rsidR="008550CB" w:rsidRDefault="008550CB" w:rsidP="005B0900">
            <w:pPr>
              <w:rPr>
                <w:b/>
              </w:rPr>
            </w:pPr>
          </w:p>
        </w:tc>
        <w:tc>
          <w:tcPr>
            <w:tcW w:w="693" w:type="dxa"/>
            <w:vMerge/>
            <w:vAlign w:val="center"/>
          </w:tcPr>
          <w:p w14:paraId="7C8C3F58" w14:textId="77777777" w:rsidR="008550CB" w:rsidRDefault="008550CB" w:rsidP="005B0900">
            <w:pPr>
              <w:rPr>
                <w:b/>
              </w:rPr>
            </w:pPr>
          </w:p>
        </w:tc>
        <w:tc>
          <w:tcPr>
            <w:tcW w:w="694" w:type="dxa"/>
            <w:vMerge/>
            <w:vAlign w:val="center"/>
          </w:tcPr>
          <w:p w14:paraId="2B670264" w14:textId="77777777" w:rsidR="008550CB" w:rsidRDefault="008550CB" w:rsidP="005B0900">
            <w:pPr>
              <w:rPr>
                <w:b/>
              </w:rPr>
            </w:pPr>
          </w:p>
        </w:tc>
      </w:tr>
      <w:tr w:rsidR="008550CB" w14:paraId="1EEF37EF" w14:textId="77777777" w:rsidTr="005B0900">
        <w:tc>
          <w:tcPr>
            <w:tcW w:w="9859" w:type="dxa"/>
            <w:gridSpan w:val="11"/>
            <w:shd w:val="clear" w:color="auto" w:fill="F7CAAC"/>
          </w:tcPr>
          <w:p w14:paraId="2F244EC9" w14:textId="77777777" w:rsidR="008550CB" w:rsidRDefault="008550CB" w:rsidP="005B0900">
            <w:pPr>
              <w:rPr>
                <w:b/>
              </w:rPr>
            </w:pPr>
            <w:r>
              <w:rPr>
                <w:b/>
              </w:rPr>
              <w:t xml:space="preserve">Přehled o nejvýznamnější publikační a další tvůrčí činnosti nebo další profesní činnosti u odborníků z praxe vztahující se k zabezpečovaným předmětům </w:t>
            </w:r>
          </w:p>
        </w:tc>
      </w:tr>
      <w:tr w:rsidR="008550CB" w14:paraId="3C864EA6" w14:textId="77777777" w:rsidTr="005B0900">
        <w:trPr>
          <w:trHeight w:val="2347"/>
        </w:trPr>
        <w:tc>
          <w:tcPr>
            <w:tcW w:w="9859" w:type="dxa"/>
            <w:gridSpan w:val="11"/>
          </w:tcPr>
          <w:p w14:paraId="5A41872B" w14:textId="77777777" w:rsidR="008550CB" w:rsidRDefault="008550CB" w:rsidP="005B0900">
            <w:r w:rsidRPr="00ED1188">
              <w:rPr>
                <w:b/>
              </w:rPr>
              <w:t>GAJDOŠÍK, J. (100 %).</w:t>
            </w:r>
            <w:r>
              <w:t xml:space="preserve"> </w:t>
            </w:r>
            <w:r w:rsidRPr="003B4B74">
              <w:rPr>
                <w:i/>
              </w:rPr>
              <w:t>Bezpečnostní aspekty informačních systémů VS</w:t>
            </w:r>
            <w:r>
              <w:t xml:space="preserve">. Mezinárodni konference ,,Ekonomika a právo – synergie nebo antagonismus?“, pořadatel VŠKE, a. s. Brno, dne 11. 12. 2009 </w:t>
            </w:r>
          </w:p>
          <w:p w14:paraId="1EEB5111" w14:textId="77777777" w:rsidR="008550CB" w:rsidRDefault="008550CB" w:rsidP="005B0900">
            <w:r w:rsidRPr="00ED1188">
              <w:rPr>
                <w:b/>
              </w:rPr>
              <w:t>GAJDOŠÍK, J. (100 %).</w:t>
            </w:r>
            <w:r>
              <w:t xml:space="preserve"> </w:t>
            </w:r>
            <w:r w:rsidRPr="003B4B74">
              <w:rPr>
                <w:i/>
              </w:rPr>
              <w:t>Směrnice pro zpracování bakalářských prací</w:t>
            </w:r>
            <w:r>
              <w:t>, Brno,VŠKE 2009</w:t>
            </w:r>
          </w:p>
          <w:p w14:paraId="4491C7DA" w14:textId="77777777" w:rsidR="008550CB" w:rsidRDefault="008550CB" w:rsidP="005B0900">
            <w:r w:rsidRPr="00ED1188">
              <w:rPr>
                <w:b/>
              </w:rPr>
              <w:t>GAJDOŠÍK, J. (100 %).</w:t>
            </w:r>
            <w:r>
              <w:t xml:space="preserve"> </w:t>
            </w:r>
            <w:r w:rsidRPr="003B4B74">
              <w:rPr>
                <w:i/>
              </w:rPr>
              <w:t>Návrh komunikačního modulu pro propojení pobočky Brno a Liberec v rámci dílčí funkcionality informačního systému pro studijní oddělení VŠKE</w:t>
            </w:r>
            <w:r>
              <w:t>. Projekt IGA. Brno 2009</w:t>
            </w:r>
          </w:p>
          <w:p w14:paraId="27ACC565" w14:textId="77777777" w:rsidR="008550CB" w:rsidRDefault="008550CB" w:rsidP="005B0900">
            <w:r w:rsidRPr="00ED1188">
              <w:rPr>
                <w:b/>
              </w:rPr>
              <w:t>GAJDOŠÍK, J. (100 %).</w:t>
            </w:r>
            <w:r>
              <w:t xml:space="preserve"> </w:t>
            </w:r>
            <w:r w:rsidRPr="003B4B74">
              <w:rPr>
                <w:i/>
              </w:rPr>
              <w:t>Návrh prvků dílčí funkcionality IS VŠKE podporující studijní agendu</w:t>
            </w:r>
            <w:r>
              <w:t>. Projekt IGA. Brno 2008</w:t>
            </w:r>
          </w:p>
          <w:p w14:paraId="2A1D8D4F" w14:textId="77777777" w:rsidR="008550CB" w:rsidRDefault="008550CB" w:rsidP="005B0900">
            <w:r w:rsidRPr="00ED1188">
              <w:rPr>
                <w:b/>
              </w:rPr>
              <w:t>GAJDOŠÍK, J. (100 %).</w:t>
            </w:r>
            <w:r>
              <w:t xml:space="preserve"> </w:t>
            </w:r>
            <w:r w:rsidRPr="003B4B74">
              <w:rPr>
                <w:i/>
              </w:rPr>
              <w:t>Teorie bezpečnostního systému státu</w:t>
            </w:r>
            <w:r>
              <w:t>. ln konference Bezpečnost v ČR a dopad vstupu do EU. Praha, 2005</w:t>
            </w:r>
          </w:p>
          <w:p w14:paraId="4AC2CC77" w14:textId="77777777" w:rsidR="008550CB" w:rsidRDefault="008550CB" w:rsidP="005B0900">
            <w:r>
              <w:t xml:space="preserve">Garant kurzu akreditovaného MPSV: </w:t>
            </w:r>
            <w:r w:rsidRPr="003B4B74">
              <w:rPr>
                <w:i/>
              </w:rPr>
              <w:t>Krizový a projektový management</w:t>
            </w:r>
            <w:r>
              <w:t xml:space="preserve">. 2015-2017 </w:t>
            </w:r>
          </w:p>
          <w:p w14:paraId="2E2AD6FC" w14:textId="77777777" w:rsidR="008550CB" w:rsidRPr="003B5737" w:rsidRDefault="008550CB" w:rsidP="005B0900"/>
        </w:tc>
      </w:tr>
      <w:tr w:rsidR="008550CB" w14:paraId="6FE51330" w14:textId="77777777" w:rsidTr="005B0900">
        <w:trPr>
          <w:trHeight w:val="218"/>
        </w:trPr>
        <w:tc>
          <w:tcPr>
            <w:tcW w:w="9859" w:type="dxa"/>
            <w:gridSpan w:val="11"/>
            <w:shd w:val="clear" w:color="auto" w:fill="F7CAAC"/>
          </w:tcPr>
          <w:p w14:paraId="07840CA0" w14:textId="77777777" w:rsidR="008550CB" w:rsidRDefault="008550CB" w:rsidP="005B0900">
            <w:pPr>
              <w:rPr>
                <w:b/>
              </w:rPr>
            </w:pPr>
            <w:r>
              <w:rPr>
                <w:b/>
              </w:rPr>
              <w:t>Působení v zahraničí</w:t>
            </w:r>
          </w:p>
        </w:tc>
      </w:tr>
      <w:tr w:rsidR="008550CB" w14:paraId="17DABAF2" w14:textId="77777777" w:rsidTr="005B0900">
        <w:trPr>
          <w:trHeight w:val="328"/>
        </w:trPr>
        <w:tc>
          <w:tcPr>
            <w:tcW w:w="9859" w:type="dxa"/>
            <w:gridSpan w:val="11"/>
          </w:tcPr>
          <w:p w14:paraId="458C2EE2" w14:textId="1E408DD3" w:rsidR="005D3470" w:rsidRPr="005D3470" w:rsidRDefault="005D3470" w:rsidP="005D3470">
            <w:pPr>
              <w:rPr>
                <w:ins w:id="4397" w:author="Milan Navrátil" w:date="2018-11-01T13:03:00Z"/>
                <w:lang w:val="sk-SK"/>
              </w:rPr>
            </w:pPr>
            <w:ins w:id="4398" w:author="Milan Navrátil" w:date="2018-11-01T13:03:00Z">
              <w:r w:rsidRPr="005D3470">
                <w:rPr>
                  <w:lang w:val="sk-SK"/>
                </w:rPr>
                <w:t>3/1985 – 7</w:t>
              </w:r>
              <w:r>
                <w:rPr>
                  <w:lang w:val="sk-SK"/>
                </w:rPr>
                <w:t>/1985</w:t>
              </w:r>
              <w:r>
                <w:rPr>
                  <w:lang w:val="sk-SK"/>
                </w:rPr>
                <w:tab/>
                <w:t xml:space="preserve">SSSR - Spojovací akademie - </w:t>
              </w:r>
              <w:r w:rsidRPr="005D3470">
                <w:rPr>
                  <w:lang w:val="sk-SK"/>
                </w:rPr>
                <w:t>kurz automatických systémů</w:t>
              </w:r>
            </w:ins>
            <w:ins w:id="4399" w:author="Milan Navrátil" w:date="2018-11-15T10:33:00Z">
              <w:r w:rsidR="006E6E3A">
                <w:rPr>
                  <w:lang w:val="sk-SK"/>
                </w:rPr>
                <w:t xml:space="preserve"> </w:t>
              </w:r>
            </w:ins>
            <w:ins w:id="4400" w:author="Milan Navrátil" w:date="2018-11-15T10:34:00Z">
              <w:r w:rsidR="006E6E3A">
                <w:rPr>
                  <w:lang w:val="sk-SK"/>
                </w:rPr>
                <w:t>–</w:t>
              </w:r>
            </w:ins>
            <w:ins w:id="4401" w:author="Milan Navrátil" w:date="2018-11-15T10:33:00Z">
              <w:r w:rsidR="006E6E3A">
                <w:rPr>
                  <w:lang w:val="sk-SK"/>
                </w:rPr>
                <w:t xml:space="preserve"> </w:t>
              </w:r>
            </w:ins>
            <w:ins w:id="4402" w:author="Milan Navrátil" w:date="2018-11-15T10:34:00Z">
              <w:r w:rsidR="006E6E3A">
                <w:rPr>
                  <w:lang w:val="sk-SK"/>
                </w:rPr>
                <w:t>5</w:t>
              </w:r>
            </w:ins>
            <w:ins w:id="4403" w:author="Milan Navrátil" w:date="2018-11-15T10:33:00Z">
              <w:r w:rsidR="006E6E3A">
                <w:rPr>
                  <w:lang w:val="sk-SK"/>
                </w:rPr>
                <w:t xml:space="preserve"> </w:t>
              </w:r>
            </w:ins>
            <w:ins w:id="4404" w:author="Milan Navrátil" w:date="2018-11-15T10:34:00Z">
              <w:r w:rsidR="006E6E3A">
                <w:rPr>
                  <w:lang w:val="sk-SK"/>
                </w:rPr>
                <w:t>měsíců</w:t>
              </w:r>
            </w:ins>
          </w:p>
          <w:p w14:paraId="421E1A10" w14:textId="6475D4E3" w:rsidR="008550CB" w:rsidRPr="003232CF" w:rsidRDefault="005D3470" w:rsidP="005D3470">
            <w:pPr>
              <w:rPr>
                <w:lang w:val="sk-SK"/>
              </w:rPr>
            </w:pPr>
            <w:ins w:id="4405" w:author="Milan Navrátil" w:date="2018-11-01T13:03:00Z">
              <w:r w:rsidRPr="005D3470">
                <w:rPr>
                  <w:lang w:val="sk-SK"/>
                </w:rPr>
                <w:t>6/200</w:t>
              </w:r>
              <w:r>
                <w:rPr>
                  <w:lang w:val="sk-SK"/>
                </w:rPr>
                <w:t>4</w:t>
              </w:r>
              <w:r>
                <w:rPr>
                  <w:lang w:val="sk-SK"/>
                </w:rPr>
                <w:tab/>
                <w:t xml:space="preserve">SRN – Univerzita logistiky BW - </w:t>
              </w:r>
              <w:r w:rsidRPr="005D3470">
                <w:rPr>
                  <w:lang w:val="sk-SK"/>
                </w:rPr>
                <w:t>kurz řízení logistických informačních toků</w:t>
              </w:r>
            </w:ins>
            <w:ins w:id="4406" w:author="Milan Navrátil" w:date="2018-11-15T10:33:00Z">
              <w:r w:rsidR="006E6E3A">
                <w:rPr>
                  <w:lang w:val="sk-SK"/>
                </w:rPr>
                <w:t xml:space="preserve"> – 1 měsíc</w:t>
              </w:r>
            </w:ins>
          </w:p>
        </w:tc>
      </w:tr>
      <w:tr w:rsidR="008550CB" w14:paraId="45537903" w14:textId="77777777" w:rsidTr="005B0900">
        <w:trPr>
          <w:cantSplit/>
          <w:trHeight w:val="470"/>
        </w:trPr>
        <w:tc>
          <w:tcPr>
            <w:tcW w:w="2518" w:type="dxa"/>
            <w:shd w:val="clear" w:color="auto" w:fill="F7CAAC"/>
          </w:tcPr>
          <w:p w14:paraId="3D42954E" w14:textId="77777777" w:rsidR="008550CB" w:rsidRDefault="008550CB" w:rsidP="005B0900">
            <w:pPr>
              <w:rPr>
                <w:b/>
              </w:rPr>
            </w:pPr>
            <w:r>
              <w:rPr>
                <w:b/>
              </w:rPr>
              <w:t xml:space="preserve">Podpis </w:t>
            </w:r>
          </w:p>
        </w:tc>
        <w:tc>
          <w:tcPr>
            <w:tcW w:w="4536" w:type="dxa"/>
            <w:gridSpan w:val="5"/>
          </w:tcPr>
          <w:p w14:paraId="3E669E70" w14:textId="77777777" w:rsidR="008550CB" w:rsidRDefault="008550CB" w:rsidP="005B0900"/>
        </w:tc>
        <w:tc>
          <w:tcPr>
            <w:tcW w:w="786" w:type="dxa"/>
            <w:gridSpan w:val="2"/>
            <w:shd w:val="clear" w:color="auto" w:fill="F7CAAC"/>
          </w:tcPr>
          <w:p w14:paraId="01D90502" w14:textId="77777777" w:rsidR="008550CB" w:rsidRDefault="008550CB" w:rsidP="005B0900">
            <w:r>
              <w:rPr>
                <w:b/>
              </w:rPr>
              <w:t>datum</w:t>
            </w:r>
          </w:p>
        </w:tc>
        <w:tc>
          <w:tcPr>
            <w:tcW w:w="2019" w:type="dxa"/>
            <w:gridSpan w:val="3"/>
          </w:tcPr>
          <w:p w14:paraId="7DA1DACA" w14:textId="34E06722" w:rsidR="008550CB" w:rsidRDefault="008550CB" w:rsidP="005B0900">
            <w:r>
              <w:t>28. 8. 2018</w:t>
            </w:r>
          </w:p>
        </w:tc>
      </w:tr>
    </w:tbl>
    <w:p w14:paraId="2E563BC9" w14:textId="77777777" w:rsidR="008550CB" w:rsidRDefault="008550CB" w:rsidP="008550CB">
      <w:del w:id="4407" w:author="Milan Navrátil" w:date="2018-10-31T19:58:00Z">
        <w:r w:rsidDel="00621EE7">
          <w:lastRenderedPageBreak/>
          <w:br w:type="page"/>
        </w:r>
      </w:del>
    </w:p>
    <w:p w14:paraId="3D4063BD" w14:textId="77777777" w:rsidR="008550CB" w:rsidRDefault="008550CB" w:rsidP="008550CB"/>
    <w:tbl>
      <w:tblPr>
        <w:tblW w:w="99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37"/>
        <w:gridCol w:w="835"/>
        <w:gridCol w:w="1734"/>
        <w:gridCol w:w="528"/>
        <w:gridCol w:w="472"/>
        <w:gridCol w:w="1002"/>
        <w:gridCol w:w="714"/>
        <w:gridCol w:w="78"/>
        <w:gridCol w:w="637"/>
        <w:gridCol w:w="698"/>
        <w:gridCol w:w="699"/>
        <w:tblGridChange w:id="4408">
          <w:tblGrid>
            <w:gridCol w:w="1469"/>
            <w:gridCol w:w="1068"/>
            <w:gridCol w:w="835"/>
            <w:gridCol w:w="1734"/>
            <w:gridCol w:w="528"/>
            <w:gridCol w:w="472"/>
            <w:gridCol w:w="469"/>
            <w:gridCol w:w="533"/>
            <w:gridCol w:w="467"/>
            <w:gridCol w:w="247"/>
            <w:gridCol w:w="78"/>
            <w:gridCol w:w="637"/>
            <w:gridCol w:w="40"/>
            <w:gridCol w:w="658"/>
            <w:gridCol w:w="56"/>
            <w:gridCol w:w="643"/>
            <w:gridCol w:w="72"/>
            <w:gridCol w:w="1397"/>
          </w:tblGrid>
        </w:tblGridChange>
      </w:tblGrid>
      <w:tr w:rsidR="008550CB" w14:paraId="1216C4A0" w14:textId="77777777" w:rsidTr="005B0900">
        <w:tc>
          <w:tcPr>
            <w:tcW w:w="9859" w:type="dxa"/>
            <w:gridSpan w:val="11"/>
            <w:tcBorders>
              <w:bottom w:val="double" w:sz="4" w:space="0" w:color="auto"/>
            </w:tcBorders>
            <w:shd w:val="clear" w:color="auto" w:fill="BDD6EE"/>
          </w:tcPr>
          <w:p w14:paraId="6A3F1BB4" w14:textId="1FA74112" w:rsidR="008550CB" w:rsidRDefault="008550CB" w:rsidP="005B0900">
            <w:pPr>
              <w:tabs>
                <w:tab w:val="right" w:pos="9538"/>
              </w:tabs>
              <w:rPr>
                <w:b/>
                <w:sz w:val="28"/>
              </w:rPr>
            </w:pPr>
            <w:r>
              <w:rPr>
                <w:b/>
                <w:sz w:val="28"/>
              </w:rPr>
              <w:t>C-I – Personální zabezpečení</w:t>
            </w:r>
            <w:r>
              <w:rPr>
                <w:b/>
                <w:sz w:val="28"/>
              </w:rPr>
              <w:tab/>
            </w:r>
            <w:r w:rsidRPr="00E14028">
              <w:rPr>
                <w:rStyle w:val="Odkazintenzivn"/>
              </w:rPr>
              <w:fldChar w:fldCharType="begin"/>
            </w:r>
            <w:r w:rsidRPr="00E14028">
              <w:rPr>
                <w:rStyle w:val="Odkazintenzivn"/>
              </w:rPr>
              <w:instrText xml:space="preserve"> REF AabecedniSeznam \h  \* MERGEFORMAT </w:instrText>
            </w:r>
            <w:r w:rsidRPr="00E14028">
              <w:rPr>
                <w:rStyle w:val="Odkazintenzivn"/>
              </w:rPr>
            </w:r>
            <w:r w:rsidRPr="00E14028">
              <w:rPr>
                <w:rStyle w:val="Odkazintenzivn"/>
              </w:rPr>
              <w:fldChar w:fldCharType="separate"/>
            </w:r>
            <w:r w:rsidR="00FB06C4" w:rsidRPr="00FB06C4">
              <w:rPr>
                <w:rStyle w:val="Odkazintenzivn"/>
              </w:rPr>
              <w:t>Abecední seznam</w:t>
            </w:r>
            <w:r w:rsidRPr="00E14028">
              <w:rPr>
                <w:rStyle w:val="Odkazintenzivn"/>
              </w:rPr>
              <w:fldChar w:fldCharType="end"/>
            </w:r>
          </w:p>
        </w:tc>
      </w:tr>
      <w:tr w:rsidR="008550CB" w14:paraId="43D14BD3" w14:textId="77777777" w:rsidTr="005B0900">
        <w:tc>
          <w:tcPr>
            <w:tcW w:w="2518" w:type="dxa"/>
            <w:tcBorders>
              <w:top w:val="double" w:sz="4" w:space="0" w:color="auto"/>
            </w:tcBorders>
            <w:shd w:val="clear" w:color="auto" w:fill="F7CAAC"/>
          </w:tcPr>
          <w:p w14:paraId="0E81E7C0" w14:textId="77777777" w:rsidR="008550CB" w:rsidRDefault="008550CB" w:rsidP="005B0900">
            <w:pPr>
              <w:rPr>
                <w:b/>
              </w:rPr>
            </w:pPr>
            <w:r>
              <w:rPr>
                <w:b/>
              </w:rPr>
              <w:t>Vysoká škola</w:t>
            </w:r>
          </w:p>
        </w:tc>
        <w:tc>
          <w:tcPr>
            <w:tcW w:w="7341" w:type="dxa"/>
            <w:gridSpan w:val="10"/>
          </w:tcPr>
          <w:p w14:paraId="28A45804" w14:textId="77777777" w:rsidR="008550CB" w:rsidRDefault="008550CB" w:rsidP="005B0900">
            <w:r>
              <w:t>Univerzita Tomáše Bati ve Zlíně</w:t>
            </w:r>
          </w:p>
        </w:tc>
      </w:tr>
      <w:tr w:rsidR="008550CB" w14:paraId="4EB456E7" w14:textId="77777777" w:rsidTr="005B0900">
        <w:tc>
          <w:tcPr>
            <w:tcW w:w="2518" w:type="dxa"/>
            <w:shd w:val="clear" w:color="auto" w:fill="F7CAAC"/>
          </w:tcPr>
          <w:p w14:paraId="4F56A43C" w14:textId="77777777" w:rsidR="008550CB" w:rsidRDefault="008550CB" w:rsidP="005B0900">
            <w:pPr>
              <w:rPr>
                <w:b/>
              </w:rPr>
            </w:pPr>
            <w:r>
              <w:rPr>
                <w:b/>
              </w:rPr>
              <w:t>Součást vysoké školy</w:t>
            </w:r>
          </w:p>
        </w:tc>
        <w:tc>
          <w:tcPr>
            <w:tcW w:w="7341" w:type="dxa"/>
            <w:gridSpan w:val="10"/>
          </w:tcPr>
          <w:p w14:paraId="49E76FAF" w14:textId="77777777" w:rsidR="008550CB" w:rsidRDefault="008550CB" w:rsidP="005B0900">
            <w:r>
              <w:t>Fakulta aplikované informatiky</w:t>
            </w:r>
          </w:p>
        </w:tc>
      </w:tr>
      <w:tr w:rsidR="008550CB" w14:paraId="065F31DA" w14:textId="77777777" w:rsidTr="005B0900">
        <w:tc>
          <w:tcPr>
            <w:tcW w:w="2518" w:type="dxa"/>
            <w:shd w:val="clear" w:color="auto" w:fill="F7CAAC"/>
          </w:tcPr>
          <w:p w14:paraId="7776BCF2" w14:textId="77777777" w:rsidR="008550CB" w:rsidRDefault="008550CB" w:rsidP="005B0900">
            <w:pPr>
              <w:rPr>
                <w:b/>
              </w:rPr>
            </w:pPr>
            <w:r>
              <w:rPr>
                <w:b/>
              </w:rPr>
              <w:t>Název studijního programu</w:t>
            </w:r>
          </w:p>
        </w:tc>
        <w:tc>
          <w:tcPr>
            <w:tcW w:w="7341" w:type="dxa"/>
            <w:gridSpan w:val="10"/>
          </w:tcPr>
          <w:p w14:paraId="213B98BC" w14:textId="77777777" w:rsidR="008550CB" w:rsidRDefault="008550CB" w:rsidP="005B0900">
            <w:r>
              <w:t>Bezpečnostní technologie, systémy a management</w:t>
            </w:r>
          </w:p>
        </w:tc>
      </w:tr>
      <w:tr w:rsidR="008550CB" w14:paraId="727152BF" w14:textId="77777777" w:rsidTr="005B0900">
        <w:tc>
          <w:tcPr>
            <w:tcW w:w="2518" w:type="dxa"/>
            <w:shd w:val="clear" w:color="auto" w:fill="F7CAAC"/>
          </w:tcPr>
          <w:p w14:paraId="0D082B99" w14:textId="77777777" w:rsidR="008550CB" w:rsidRDefault="008550CB" w:rsidP="005B0900">
            <w:pPr>
              <w:rPr>
                <w:b/>
              </w:rPr>
            </w:pPr>
            <w:r>
              <w:rPr>
                <w:b/>
              </w:rPr>
              <w:t>Jméno a příjmení</w:t>
            </w:r>
          </w:p>
        </w:tc>
        <w:tc>
          <w:tcPr>
            <w:tcW w:w="4536" w:type="dxa"/>
            <w:gridSpan w:val="5"/>
          </w:tcPr>
          <w:p w14:paraId="0D7D574A" w14:textId="77777777" w:rsidR="008550CB" w:rsidRDefault="008550CB" w:rsidP="005B0900">
            <w:r>
              <w:t xml:space="preserve">Stanislav </w:t>
            </w:r>
            <w:bookmarkStart w:id="4409" w:name="aZelinka"/>
            <w:r>
              <w:t>Zelinka</w:t>
            </w:r>
            <w:bookmarkEnd w:id="4409"/>
          </w:p>
        </w:tc>
        <w:tc>
          <w:tcPr>
            <w:tcW w:w="709" w:type="dxa"/>
            <w:shd w:val="clear" w:color="auto" w:fill="F7CAAC"/>
          </w:tcPr>
          <w:p w14:paraId="1C8A6908" w14:textId="77777777" w:rsidR="008550CB" w:rsidRDefault="008550CB" w:rsidP="005B0900">
            <w:pPr>
              <w:rPr>
                <w:b/>
              </w:rPr>
            </w:pPr>
            <w:r>
              <w:rPr>
                <w:b/>
              </w:rPr>
              <w:t>Tituly</w:t>
            </w:r>
          </w:p>
        </w:tc>
        <w:tc>
          <w:tcPr>
            <w:tcW w:w="2096" w:type="dxa"/>
            <w:gridSpan w:val="4"/>
          </w:tcPr>
          <w:p w14:paraId="04EC25C3" w14:textId="77777777" w:rsidR="008550CB" w:rsidRDefault="008550CB" w:rsidP="005B0900">
            <w:r>
              <w:t>PhDr., Mgr. Bc.</w:t>
            </w:r>
          </w:p>
        </w:tc>
      </w:tr>
      <w:tr w:rsidR="008550CB" w14:paraId="373A07CE" w14:textId="77777777" w:rsidTr="005B0900">
        <w:tc>
          <w:tcPr>
            <w:tcW w:w="2518" w:type="dxa"/>
            <w:shd w:val="clear" w:color="auto" w:fill="F7CAAC"/>
          </w:tcPr>
          <w:p w14:paraId="00807056" w14:textId="77777777" w:rsidR="008550CB" w:rsidRDefault="008550CB" w:rsidP="005B0900">
            <w:pPr>
              <w:rPr>
                <w:b/>
              </w:rPr>
            </w:pPr>
            <w:r>
              <w:rPr>
                <w:b/>
              </w:rPr>
              <w:t>Rok narození</w:t>
            </w:r>
          </w:p>
        </w:tc>
        <w:tc>
          <w:tcPr>
            <w:tcW w:w="829" w:type="dxa"/>
          </w:tcPr>
          <w:p w14:paraId="5A624BF6" w14:textId="77777777" w:rsidR="008550CB" w:rsidRDefault="008550CB" w:rsidP="005B0900">
            <w:r>
              <w:t>1957</w:t>
            </w:r>
          </w:p>
        </w:tc>
        <w:tc>
          <w:tcPr>
            <w:tcW w:w="1721" w:type="dxa"/>
            <w:shd w:val="clear" w:color="auto" w:fill="F7CAAC"/>
          </w:tcPr>
          <w:p w14:paraId="08090978" w14:textId="77777777" w:rsidR="008550CB" w:rsidRDefault="008550CB" w:rsidP="005B0900">
            <w:pPr>
              <w:rPr>
                <w:b/>
              </w:rPr>
            </w:pPr>
            <w:r>
              <w:rPr>
                <w:b/>
              </w:rPr>
              <w:t>typ vztahu k VŠ</w:t>
            </w:r>
          </w:p>
        </w:tc>
        <w:tc>
          <w:tcPr>
            <w:tcW w:w="992" w:type="dxa"/>
            <w:gridSpan w:val="2"/>
          </w:tcPr>
          <w:p w14:paraId="5DBCEB27" w14:textId="4C667DDC" w:rsidR="008550CB" w:rsidRDefault="008550CB">
            <w:r>
              <w:t>DPP</w:t>
            </w:r>
            <w:del w:id="4410" w:author="Milan Navrátil" w:date="2018-11-13T11:53:00Z">
              <w:r w:rsidDel="00713C47">
                <w:delText>, DPČ</w:delText>
              </w:r>
            </w:del>
          </w:p>
        </w:tc>
        <w:tc>
          <w:tcPr>
            <w:tcW w:w="994" w:type="dxa"/>
            <w:shd w:val="clear" w:color="auto" w:fill="F7CAAC"/>
          </w:tcPr>
          <w:p w14:paraId="3396179A" w14:textId="77777777" w:rsidR="008550CB" w:rsidRDefault="008550CB" w:rsidP="005B0900">
            <w:pPr>
              <w:rPr>
                <w:b/>
              </w:rPr>
            </w:pPr>
            <w:r>
              <w:rPr>
                <w:b/>
              </w:rPr>
              <w:t>rozsah</w:t>
            </w:r>
          </w:p>
        </w:tc>
        <w:tc>
          <w:tcPr>
            <w:tcW w:w="709" w:type="dxa"/>
          </w:tcPr>
          <w:p w14:paraId="20144005" w14:textId="43AD7BF2" w:rsidR="008550CB" w:rsidRDefault="00713C47" w:rsidP="005B0900">
            <w:ins w:id="4411" w:author="Milan Navrátil" w:date="2018-11-13T11:52:00Z">
              <w:r>
                <w:t>300 h/rok</w:t>
              </w:r>
            </w:ins>
          </w:p>
        </w:tc>
        <w:tc>
          <w:tcPr>
            <w:tcW w:w="709" w:type="dxa"/>
            <w:gridSpan w:val="2"/>
            <w:shd w:val="clear" w:color="auto" w:fill="F7CAAC"/>
          </w:tcPr>
          <w:p w14:paraId="43E8C7D3" w14:textId="77777777" w:rsidR="008550CB" w:rsidRDefault="008550CB" w:rsidP="005B0900">
            <w:pPr>
              <w:rPr>
                <w:b/>
              </w:rPr>
            </w:pPr>
            <w:r>
              <w:rPr>
                <w:b/>
              </w:rPr>
              <w:t>do kdy</w:t>
            </w:r>
          </w:p>
        </w:tc>
        <w:tc>
          <w:tcPr>
            <w:tcW w:w="1387" w:type="dxa"/>
            <w:gridSpan w:val="2"/>
          </w:tcPr>
          <w:p w14:paraId="5446B27B" w14:textId="77777777" w:rsidR="008550CB" w:rsidRDefault="008550CB" w:rsidP="005B0900"/>
        </w:tc>
      </w:tr>
      <w:tr w:rsidR="008550CB" w14:paraId="41EC428F" w14:textId="77777777" w:rsidTr="00713C47">
        <w:tblPrEx>
          <w:tblW w:w="99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412" w:author="Milan Navrátil" w:date="2018-11-13T11:52:00Z">
            <w:tblPrEx>
              <w:tblW w:w="99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13"/>
          <w:trPrChange w:id="4413" w:author="Milan Navrátil" w:date="2018-11-13T11:52:00Z">
            <w:trPr>
              <w:gridBefore w:val="1"/>
            </w:trPr>
          </w:trPrChange>
        </w:trPr>
        <w:tc>
          <w:tcPr>
            <w:tcW w:w="5068" w:type="dxa"/>
            <w:gridSpan w:val="3"/>
            <w:shd w:val="clear" w:color="auto" w:fill="F7CAAC"/>
            <w:tcPrChange w:id="4414" w:author="Milan Navrátil" w:date="2018-11-13T11:52:00Z">
              <w:tcPr>
                <w:tcW w:w="5068" w:type="dxa"/>
                <w:gridSpan w:val="6"/>
                <w:shd w:val="clear" w:color="auto" w:fill="F7CAAC"/>
              </w:tcPr>
            </w:tcPrChange>
          </w:tcPr>
          <w:p w14:paraId="484A2B9F" w14:textId="77777777" w:rsidR="008550CB" w:rsidRDefault="008550CB" w:rsidP="005B0900">
            <w:pPr>
              <w:rPr>
                <w:b/>
              </w:rPr>
            </w:pPr>
            <w:r>
              <w:rPr>
                <w:b/>
              </w:rPr>
              <w:t>Typ vztahu na součásti VŠ, která uskutečňuje st. program</w:t>
            </w:r>
          </w:p>
        </w:tc>
        <w:tc>
          <w:tcPr>
            <w:tcW w:w="992" w:type="dxa"/>
            <w:gridSpan w:val="2"/>
            <w:tcPrChange w:id="4415" w:author="Milan Navrátil" w:date="2018-11-13T11:52:00Z">
              <w:tcPr>
                <w:tcW w:w="992" w:type="dxa"/>
                <w:gridSpan w:val="2"/>
              </w:tcPr>
            </w:tcPrChange>
          </w:tcPr>
          <w:p w14:paraId="60785F08" w14:textId="77777777" w:rsidR="008550CB" w:rsidRDefault="008550CB" w:rsidP="005B0900">
            <w:del w:id="4416" w:author="Milan Navrátil" w:date="2018-11-13T11:52:00Z">
              <w:r w:rsidDel="00713C47">
                <w:delText>Ext.</w:delText>
              </w:r>
            </w:del>
          </w:p>
        </w:tc>
        <w:tc>
          <w:tcPr>
            <w:tcW w:w="994" w:type="dxa"/>
            <w:shd w:val="clear" w:color="auto" w:fill="F7CAAC"/>
            <w:tcPrChange w:id="4417" w:author="Milan Navrátil" w:date="2018-11-13T11:52:00Z">
              <w:tcPr>
                <w:tcW w:w="994" w:type="dxa"/>
                <w:gridSpan w:val="4"/>
                <w:shd w:val="clear" w:color="auto" w:fill="F7CAAC"/>
              </w:tcPr>
            </w:tcPrChange>
          </w:tcPr>
          <w:p w14:paraId="04E2A1CF" w14:textId="77777777" w:rsidR="008550CB" w:rsidRDefault="008550CB" w:rsidP="005B0900">
            <w:pPr>
              <w:rPr>
                <w:b/>
              </w:rPr>
            </w:pPr>
            <w:r>
              <w:rPr>
                <w:b/>
              </w:rPr>
              <w:t>rozsah</w:t>
            </w:r>
          </w:p>
        </w:tc>
        <w:tc>
          <w:tcPr>
            <w:tcW w:w="709" w:type="dxa"/>
            <w:tcPrChange w:id="4418" w:author="Milan Navrátil" w:date="2018-11-13T11:52:00Z">
              <w:tcPr>
                <w:tcW w:w="709" w:type="dxa"/>
                <w:gridSpan w:val="2"/>
              </w:tcPr>
            </w:tcPrChange>
          </w:tcPr>
          <w:p w14:paraId="056624E5" w14:textId="77777777" w:rsidR="008550CB" w:rsidRDefault="008550CB" w:rsidP="005B0900"/>
        </w:tc>
        <w:tc>
          <w:tcPr>
            <w:tcW w:w="709" w:type="dxa"/>
            <w:gridSpan w:val="2"/>
            <w:shd w:val="clear" w:color="auto" w:fill="F7CAAC"/>
            <w:tcPrChange w:id="4419" w:author="Milan Navrátil" w:date="2018-11-13T11:52:00Z">
              <w:tcPr>
                <w:tcW w:w="709" w:type="dxa"/>
                <w:gridSpan w:val="2"/>
                <w:shd w:val="clear" w:color="auto" w:fill="F7CAAC"/>
              </w:tcPr>
            </w:tcPrChange>
          </w:tcPr>
          <w:p w14:paraId="3AA21C7D" w14:textId="77777777" w:rsidR="008550CB" w:rsidRDefault="008550CB" w:rsidP="005B0900">
            <w:pPr>
              <w:rPr>
                <w:b/>
              </w:rPr>
            </w:pPr>
            <w:r>
              <w:rPr>
                <w:b/>
              </w:rPr>
              <w:t>do kdy</w:t>
            </w:r>
          </w:p>
        </w:tc>
        <w:tc>
          <w:tcPr>
            <w:tcW w:w="1387" w:type="dxa"/>
            <w:gridSpan w:val="2"/>
            <w:tcPrChange w:id="4420" w:author="Milan Navrátil" w:date="2018-11-13T11:52:00Z">
              <w:tcPr>
                <w:tcW w:w="1387" w:type="dxa"/>
              </w:tcPr>
            </w:tcPrChange>
          </w:tcPr>
          <w:p w14:paraId="782BC332" w14:textId="77777777" w:rsidR="008550CB" w:rsidRDefault="008550CB" w:rsidP="005B0900"/>
        </w:tc>
      </w:tr>
      <w:tr w:rsidR="008550CB" w14:paraId="33ABA8E6" w14:textId="77777777" w:rsidTr="005B0900">
        <w:tc>
          <w:tcPr>
            <w:tcW w:w="6060" w:type="dxa"/>
            <w:gridSpan w:val="5"/>
            <w:shd w:val="clear" w:color="auto" w:fill="F7CAAC"/>
          </w:tcPr>
          <w:p w14:paraId="1FC24949" w14:textId="77777777" w:rsidR="008550CB" w:rsidRDefault="008550CB" w:rsidP="005B0900">
            <w:r>
              <w:rPr>
                <w:b/>
              </w:rPr>
              <w:t>Další současná působení jako akademický pracovník na jiných VŠ</w:t>
            </w:r>
          </w:p>
        </w:tc>
        <w:tc>
          <w:tcPr>
            <w:tcW w:w="1703" w:type="dxa"/>
            <w:gridSpan w:val="2"/>
            <w:shd w:val="clear" w:color="auto" w:fill="F7CAAC"/>
          </w:tcPr>
          <w:p w14:paraId="7B82271E" w14:textId="77777777" w:rsidR="008550CB" w:rsidRDefault="008550CB" w:rsidP="005B0900">
            <w:pPr>
              <w:rPr>
                <w:b/>
              </w:rPr>
            </w:pPr>
            <w:r>
              <w:rPr>
                <w:b/>
              </w:rPr>
              <w:t>typ prac. vztahu</w:t>
            </w:r>
          </w:p>
        </w:tc>
        <w:tc>
          <w:tcPr>
            <w:tcW w:w="2096" w:type="dxa"/>
            <w:gridSpan w:val="4"/>
            <w:shd w:val="clear" w:color="auto" w:fill="F7CAAC"/>
          </w:tcPr>
          <w:p w14:paraId="4B23B38B" w14:textId="77777777" w:rsidR="008550CB" w:rsidRDefault="008550CB" w:rsidP="005B0900">
            <w:pPr>
              <w:rPr>
                <w:b/>
              </w:rPr>
            </w:pPr>
            <w:r>
              <w:rPr>
                <w:b/>
              </w:rPr>
              <w:t>rozsah</w:t>
            </w:r>
          </w:p>
        </w:tc>
      </w:tr>
      <w:tr w:rsidR="008550CB" w14:paraId="7EED4CA7" w14:textId="77777777" w:rsidTr="005B0900">
        <w:tc>
          <w:tcPr>
            <w:tcW w:w="6060" w:type="dxa"/>
            <w:gridSpan w:val="5"/>
          </w:tcPr>
          <w:p w14:paraId="5B7B4B61" w14:textId="77777777" w:rsidR="008550CB" w:rsidRDefault="008550CB" w:rsidP="005B0900"/>
        </w:tc>
        <w:tc>
          <w:tcPr>
            <w:tcW w:w="1703" w:type="dxa"/>
            <w:gridSpan w:val="2"/>
          </w:tcPr>
          <w:p w14:paraId="2407C18D" w14:textId="77777777" w:rsidR="008550CB" w:rsidRDefault="008550CB" w:rsidP="005B0900">
            <w:r>
              <w:t>Ext.</w:t>
            </w:r>
          </w:p>
        </w:tc>
        <w:tc>
          <w:tcPr>
            <w:tcW w:w="2096" w:type="dxa"/>
            <w:gridSpan w:val="4"/>
          </w:tcPr>
          <w:p w14:paraId="5898F49F" w14:textId="77777777" w:rsidR="008550CB" w:rsidRDefault="008550CB" w:rsidP="005B0900"/>
        </w:tc>
      </w:tr>
      <w:tr w:rsidR="008550CB" w14:paraId="29270401" w14:textId="77777777" w:rsidTr="005B0900">
        <w:tc>
          <w:tcPr>
            <w:tcW w:w="9859" w:type="dxa"/>
            <w:gridSpan w:val="11"/>
            <w:shd w:val="clear" w:color="auto" w:fill="F7CAAC"/>
          </w:tcPr>
          <w:p w14:paraId="70A29B26" w14:textId="77777777" w:rsidR="008550CB" w:rsidRDefault="008550CB" w:rsidP="005B0900">
            <w:r>
              <w:rPr>
                <w:b/>
              </w:rPr>
              <w:t>Předměty příslušného studijního programu a způsob zapojení do jejich výuky, příp. další zapojení do uskutečňování studijního programu</w:t>
            </w:r>
          </w:p>
        </w:tc>
      </w:tr>
      <w:tr w:rsidR="008550CB" w14:paraId="7B92C2A3" w14:textId="77777777" w:rsidTr="005B0900">
        <w:trPr>
          <w:trHeight w:val="612"/>
        </w:trPr>
        <w:tc>
          <w:tcPr>
            <w:tcW w:w="9859" w:type="dxa"/>
            <w:gridSpan w:val="11"/>
            <w:tcBorders>
              <w:top w:val="nil"/>
            </w:tcBorders>
          </w:tcPr>
          <w:p w14:paraId="58D1764D" w14:textId="126CB50F" w:rsidR="008550CB" w:rsidRDefault="008550CB" w:rsidP="005B0900">
            <w:r>
              <w:t>Krimi</w:t>
            </w:r>
            <w:r w:rsidR="00F519B2">
              <w:t xml:space="preserve">nologie – garant, přednášející </w:t>
            </w:r>
            <w:r>
              <w:t>(100 %)</w:t>
            </w:r>
          </w:p>
          <w:p w14:paraId="76B43CF0" w14:textId="6F037DBF" w:rsidR="008550CB" w:rsidRDefault="008550CB" w:rsidP="00F519B2">
            <w:r>
              <w:t>Ergonomie a psychologie bezp</w:t>
            </w:r>
            <w:r w:rsidR="00F519B2">
              <w:t xml:space="preserve">ečnosti – garant, přednášející </w:t>
            </w:r>
            <w:r>
              <w:t>(100 %)</w:t>
            </w:r>
          </w:p>
        </w:tc>
      </w:tr>
      <w:tr w:rsidR="008550CB" w14:paraId="232F876E" w14:textId="77777777" w:rsidTr="005B0900">
        <w:tc>
          <w:tcPr>
            <w:tcW w:w="9859" w:type="dxa"/>
            <w:gridSpan w:val="11"/>
            <w:shd w:val="clear" w:color="auto" w:fill="F7CAAC"/>
          </w:tcPr>
          <w:p w14:paraId="4841E65E" w14:textId="77777777" w:rsidR="008550CB" w:rsidRDefault="008550CB" w:rsidP="005B0900">
            <w:r>
              <w:rPr>
                <w:b/>
              </w:rPr>
              <w:t xml:space="preserve">Údaje o vzdělání na VŠ </w:t>
            </w:r>
          </w:p>
        </w:tc>
      </w:tr>
      <w:tr w:rsidR="008550CB" w14:paraId="3D1B5D9F" w14:textId="77777777" w:rsidTr="005B0900">
        <w:trPr>
          <w:trHeight w:val="1055"/>
        </w:trPr>
        <w:tc>
          <w:tcPr>
            <w:tcW w:w="9859" w:type="dxa"/>
            <w:gridSpan w:val="11"/>
          </w:tcPr>
          <w:p w14:paraId="716B5449" w14:textId="77777777" w:rsidR="008550CB" w:rsidRDefault="008550CB" w:rsidP="005B0900">
            <w:pPr>
              <w:pStyle w:val="Zkladntext"/>
              <w:rPr>
                <w:b/>
                <w:sz w:val="20"/>
              </w:rPr>
            </w:pPr>
            <w:r>
              <w:rPr>
                <w:sz w:val="20"/>
              </w:rPr>
              <w:t xml:space="preserve">1996 - 1999 OU Ostrava, Fakulta pedagogická, Sociální pedagogika </w:t>
            </w:r>
          </w:p>
          <w:p w14:paraId="3D8D5FBE" w14:textId="77777777" w:rsidR="008550CB" w:rsidRDefault="008550CB" w:rsidP="005B0900">
            <w:pPr>
              <w:pStyle w:val="Zkladntext"/>
              <w:rPr>
                <w:b/>
                <w:sz w:val="20"/>
              </w:rPr>
            </w:pPr>
            <w:r>
              <w:rPr>
                <w:sz w:val="20"/>
              </w:rPr>
              <w:t>1997 - 1999 MU Brno, Fakulta pedagogická, Sociální pedagogika</w:t>
            </w:r>
          </w:p>
          <w:p w14:paraId="739ED32A" w14:textId="77777777" w:rsidR="008550CB" w:rsidRDefault="008550CB" w:rsidP="005B0900">
            <w:pPr>
              <w:pStyle w:val="Zkladntext"/>
              <w:rPr>
                <w:b/>
                <w:sz w:val="20"/>
              </w:rPr>
            </w:pPr>
            <w:r>
              <w:rPr>
                <w:sz w:val="20"/>
              </w:rPr>
              <w:t>2001 MU Brno, kreditní diferenční studium, Management – řízení lidských zdrojů</w:t>
            </w:r>
          </w:p>
          <w:p w14:paraId="2F17D59D" w14:textId="77777777" w:rsidR="008550CB" w:rsidRDefault="008550CB" w:rsidP="005B0900">
            <w:pPr>
              <w:pStyle w:val="Zkladntext"/>
              <w:rPr>
                <w:b/>
                <w:sz w:val="20"/>
              </w:rPr>
            </w:pPr>
            <w:r>
              <w:rPr>
                <w:sz w:val="20"/>
              </w:rPr>
              <w:t>2003 - 2006 AOS Liptovský Mikuláš, Andragogika</w:t>
            </w:r>
          </w:p>
          <w:p w14:paraId="406ABC7B" w14:textId="77777777" w:rsidR="008550CB" w:rsidRDefault="008550CB" w:rsidP="005B0900">
            <w:r>
              <w:t>2006 - Dizertační zkouška – Kriminologie, kriminalistika – APZ SR Bratislava, včetně související publikační činnosti</w:t>
            </w:r>
          </w:p>
          <w:p w14:paraId="59CD895B" w14:textId="77777777" w:rsidR="008550CB" w:rsidRPr="002C7890" w:rsidRDefault="008550CB" w:rsidP="005B0900">
            <w:pPr>
              <w:pStyle w:val="Zkladntext"/>
              <w:rPr>
                <w:b/>
                <w:sz w:val="20"/>
              </w:rPr>
            </w:pPr>
            <w:r>
              <w:rPr>
                <w:sz w:val="20"/>
              </w:rPr>
              <w:t>2006 - dosud</w:t>
            </w:r>
            <w:r w:rsidRPr="00AF3C9C">
              <w:rPr>
                <w:sz w:val="20"/>
              </w:rPr>
              <w:t xml:space="preserve"> Univerzita Tomáše Bati ve Zlíně, </w:t>
            </w:r>
            <w:r>
              <w:rPr>
                <w:sz w:val="20"/>
              </w:rPr>
              <w:t>FAI</w:t>
            </w:r>
            <w:r w:rsidRPr="00AF3C9C">
              <w:rPr>
                <w:sz w:val="20"/>
              </w:rPr>
              <w:t>, Úst</w:t>
            </w:r>
            <w:r>
              <w:rPr>
                <w:sz w:val="20"/>
              </w:rPr>
              <w:t xml:space="preserve">av bezpečnostního inženýrství, pedagogický pracovník </w:t>
            </w:r>
          </w:p>
        </w:tc>
      </w:tr>
      <w:tr w:rsidR="008550CB" w14:paraId="300F201E" w14:textId="77777777" w:rsidTr="005B0900">
        <w:tc>
          <w:tcPr>
            <w:tcW w:w="9859" w:type="dxa"/>
            <w:gridSpan w:val="11"/>
            <w:shd w:val="clear" w:color="auto" w:fill="F7CAAC"/>
          </w:tcPr>
          <w:p w14:paraId="5DE37660" w14:textId="77777777" w:rsidR="008550CB" w:rsidRDefault="008550CB" w:rsidP="005B0900">
            <w:pPr>
              <w:rPr>
                <w:b/>
              </w:rPr>
            </w:pPr>
            <w:r>
              <w:rPr>
                <w:b/>
              </w:rPr>
              <w:t>Údaje o odborném působení od absolvování VŠ</w:t>
            </w:r>
          </w:p>
          <w:p w14:paraId="7A412400" w14:textId="77777777" w:rsidR="008550CB" w:rsidRDefault="008550CB" w:rsidP="005B0900">
            <w:pPr>
              <w:rPr>
                <w:b/>
              </w:rPr>
            </w:pPr>
          </w:p>
        </w:tc>
      </w:tr>
      <w:tr w:rsidR="008550CB" w14:paraId="0E0FE4A4" w14:textId="77777777" w:rsidTr="005B0900">
        <w:trPr>
          <w:trHeight w:val="579"/>
        </w:trPr>
        <w:tc>
          <w:tcPr>
            <w:tcW w:w="9859" w:type="dxa"/>
            <w:gridSpan w:val="11"/>
          </w:tcPr>
          <w:p w14:paraId="4F4FEC26" w14:textId="77777777" w:rsidR="008550CB" w:rsidRDefault="008550CB" w:rsidP="005B0900">
            <w:r>
              <w:t xml:space="preserve">2006 – dosud – pedagogický pracovník </w:t>
            </w:r>
            <w:r w:rsidRPr="009D3BE2">
              <w:t>UTB ve Zlíně, Fakult</w:t>
            </w:r>
            <w:r>
              <w:t>a aplikované informatiky, UBI</w:t>
            </w:r>
          </w:p>
          <w:p w14:paraId="4823520F" w14:textId="77777777" w:rsidR="008550CB" w:rsidRPr="00080943" w:rsidRDefault="008550CB" w:rsidP="005B0900">
            <w:r>
              <w:t xml:space="preserve">2006 – 2007 – Hospodářská kriminalita – specializační studium PA ČR Praha </w:t>
            </w:r>
          </w:p>
        </w:tc>
      </w:tr>
      <w:tr w:rsidR="008550CB" w14:paraId="62451601" w14:textId="77777777" w:rsidTr="005B0900">
        <w:trPr>
          <w:trHeight w:val="250"/>
        </w:trPr>
        <w:tc>
          <w:tcPr>
            <w:tcW w:w="9859" w:type="dxa"/>
            <w:gridSpan w:val="11"/>
            <w:shd w:val="clear" w:color="auto" w:fill="F7CAAC"/>
          </w:tcPr>
          <w:p w14:paraId="12C31D3B" w14:textId="77777777" w:rsidR="008550CB" w:rsidRDefault="008550CB" w:rsidP="005B0900">
            <w:r>
              <w:rPr>
                <w:b/>
              </w:rPr>
              <w:t>Zkušenosti s vedením kvalifikačních a rigorózních prací</w:t>
            </w:r>
          </w:p>
        </w:tc>
      </w:tr>
      <w:tr w:rsidR="008550CB" w14:paraId="6A786CD3" w14:textId="77777777" w:rsidTr="005B0900">
        <w:trPr>
          <w:trHeight w:val="294"/>
        </w:trPr>
        <w:tc>
          <w:tcPr>
            <w:tcW w:w="9859" w:type="dxa"/>
            <w:gridSpan w:val="11"/>
          </w:tcPr>
          <w:p w14:paraId="0F6A1FB3" w14:textId="77777777" w:rsidR="008550CB" w:rsidRDefault="008550CB" w:rsidP="005B0900">
            <w:r>
              <w:t xml:space="preserve">Od roku 2006 vedoucí obhájených 43 bakalářských a 79 diplomových prací. </w:t>
            </w:r>
          </w:p>
          <w:p w14:paraId="754EC8C0" w14:textId="77777777" w:rsidR="008550CB" w:rsidRDefault="008550CB" w:rsidP="005B0900"/>
        </w:tc>
      </w:tr>
      <w:tr w:rsidR="008550CB" w14:paraId="5173044C" w14:textId="77777777" w:rsidTr="005B0900">
        <w:trPr>
          <w:cantSplit/>
        </w:trPr>
        <w:tc>
          <w:tcPr>
            <w:tcW w:w="3347" w:type="dxa"/>
            <w:gridSpan w:val="2"/>
            <w:tcBorders>
              <w:top w:val="single" w:sz="12" w:space="0" w:color="auto"/>
            </w:tcBorders>
            <w:shd w:val="clear" w:color="auto" w:fill="F7CAAC"/>
          </w:tcPr>
          <w:p w14:paraId="28F3DD41" w14:textId="77777777" w:rsidR="008550CB" w:rsidRDefault="008550CB" w:rsidP="005B0900">
            <w:r>
              <w:rPr>
                <w:b/>
              </w:rPr>
              <w:t xml:space="preserve">Obor habilitačního řízení </w:t>
            </w:r>
          </w:p>
        </w:tc>
        <w:tc>
          <w:tcPr>
            <w:tcW w:w="2245" w:type="dxa"/>
            <w:gridSpan w:val="2"/>
            <w:tcBorders>
              <w:top w:val="single" w:sz="12" w:space="0" w:color="auto"/>
            </w:tcBorders>
            <w:shd w:val="clear" w:color="auto" w:fill="F7CAAC"/>
          </w:tcPr>
          <w:p w14:paraId="2E7BD118" w14:textId="77777777" w:rsidR="008550CB" w:rsidRDefault="008550CB" w:rsidP="005B0900">
            <w:r>
              <w:rPr>
                <w:b/>
              </w:rPr>
              <w:t>Rok udělení hodnosti</w:t>
            </w:r>
          </w:p>
        </w:tc>
        <w:tc>
          <w:tcPr>
            <w:tcW w:w="2248" w:type="dxa"/>
            <w:gridSpan w:val="4"/>
            <w:tcBorders>
              <w:top w:val="single" w:sz="12" w:space="0" w:color="auto"/>
              <w:right w:val="single" w:sz="12" w:space="0" w:color="auto"/>
            </w:tcBorders>
            <w:shd w:val="clear" w:color="auto" w:fill="F7CAAC"/>
          </w:tcPr>
          <w:p w14:paraId="5F114E53" w14:textId="77777777" w:rsidR="008550CB" w:rsidRDefault="008550CB" w:rsidP="005B0900">
            <w:r>
              <w:rPr>
                <w:b/>
              </w:rPr>
              <w:t>Řízení konáno na VŠ</w:t>
            </w:r>
          </w:p>
        </w:tc>
        <w:tc>
          <w:tcPr>
            <w:tcW w:w="2019" w:type="dxa"/>
            <w:gridSpan w:val="3"/>
            <w:tcBorders>
              <w:top w:val="single" w:sz="12" w:space="0" w:color="auto"/>
              <w:left w:val="single" w:sz="12" w:space="0" w:color="auto"/>
            </w:tcBorders>
            <w:shd w:val="clear" w:color="auto" w:fill="F7CAAC"/>
          </w:tcPr>
          <w:p w14:paraId="35F6A05E" w14:textId="77777777" w:rsidR="008550CB" w:rsidRDefault="008550CB" w:rsidP="005B0900">
            <w:pPr>
              <w:rPr>
                <w:b/>
              </w:rPr>
            </w:pPr>
            <w:r>
              <w:rPr>
                <w:b/>
              </w:rPr>
              <w:t>Ohlasy publikací</w:t>
            </w:r>
          </w:p>
        </w:tc>
      </w:tr>
      <w:tr w:rsidR="008550CB" w14:paraId="50423028" w14:textId="77777777" w:rsidTr="005B0900">
        <w:trPr>
          <w:cantSplit/>
        </w:trPr>
        <w:tc>
          <w:tcPr>
            <w:tcW w:w="3347" w:type="dxa"/>
            <w:gridSpan w:val="2"/>
          </w:tcPr>
          <w:p w14:paraId="4478C2C2" w14:textId="77777777" w:rsidR="008550CB" w:rsidRDefault="008550CB" w:rsidP="005B0900"/>
        </w:tc>
        <w:tc>
          <w:tcPr>
            <w:tcW w:w="2245" w:type="dxa"/>
            <w:gridSpan w:val="2"/>
          </w:tcPr>
          <w:p w14:paraId="67D45C93" w14:textId="77777777" w:rsidR="008550CB" w:rsidRDefault="008550CB" w:rsidP="005B0900"/>
        </w:tc>
        <w:tc>
          <w:tcPr>
            <w:tcW w:w="2248" w:type="dxa"/>
            <w:gridSpan w:val="4"/>
            <w:tcBorders>
              <w:right w:val="single" w:sz="12" w:space="0" w:color="auto"/>
            </w:tcBorders>
          </w:tcPr>
          <w:p w14:paraId="58F053E9" w14:textId="77777777" w:rsidR="008550CB" w:rsidRDefault="008550CB" w:rsidP="005B0900"/>
        </w:tc>
        <w:tc>
          <w:tcPr>
            <w:tcW w:w="632" w:type="dxa"/>
            <w:tcBorders>
              <w:left w:val="single" w:sz="12" w:space="0" w:color="auto"/>
            </w:tcBorders>
            <w:shd w:val="clear" w:color="auto" w:fill="F7CAAC"/>
          </w:tcPr>
          <w:p w14:paraId="16CFE9B0" w14:textId="77777777" w:rsidR="008550CB" w:rsidRDefault="008550CB" w:rsidP="005B0900">
            <w:r>
              <w:rPr>
                <w:b/>
              </w:rPr>
              <w:t>WOS</w:t>
            </w:r>
          </w:p>
        </w:tc>
        <w:tc>
          <w:tcPr>
            <w:tcW w:w="693" w:type="dxa"/>
            <w:shd w:val="clear" w:color="auto" w:fill="F7CAAC"/>
          </w:tcPr>
          <w:p w14:paraId="4144C8D3" w14:textId="77777777" w:rsidR="008550CB" w:rsidRDefault="008550CB" w:rsidP="005B0900">
            <w:pPr>
              <w:rPr>
                <w:sz w:val="18"/>
              </w:rPr>
            </w:pPr>
            <w:r>
              <w:rPr>
                <w:b/>
                <w:sz w:val="18"/>
              </w:rPr>
              <w:t>Scopus</w:t>
            </w:r>
          </w:p>
        </w:tc>
        <w:tc>
          <w:tcPr>
            <w:tcW w:w="694" w:type="dxa"/>
            <w:shd w:val="clear" w:color="auto" w:fill="F7CAAC"/>
          </w:tcPr>
          <w:p w14:paraId="06D90FDC" w14:textId="77777777" w:rsidR="008550CB" w:rsidRDefault="008550CB" w:rsidP="005B0900">
            <w:r>
              <w:rPr>
                <w:b/>
                <w:sz w:val="18"/>
              </w:rPr>
              <w:t>ostatní</w:t>
            </w:r>
          </w:p>
        </w:tc>
      </w:tr>
      <w:tr w:rsidR="008550CB" w14:paraId="4ED6D683" w14:textId="77777777" w:rsidTr="005B0900">
        <w:trPr>
          <w:cantSplit/>
          <w:trHeight w:val="70"/>
        </w:trPr>
        <w:tc>
          <w:tcPr>
            <w:tcW w:w="3347" w:type="dxa"/>
            <w:gridSpan w:val="2"/>
            <w:shd w:val="clear" w:color="auto" w:fill="F7CAAC"/>
          </w:tcPr>
          <w:p w14:paraId="163E4214" w14:textId="77777777" w:rsidR="008550CB" w:rsidRDefault="008550CB" w:rsidP="005B0900">
            <w:r>
              <w:rPr>
                <w:b/>
              </w:rPr>
              <w:t>Obor jmenovacího řízení</w:t>
            </w:r>
          </w:p>
        </w:tc>
        <w:tc>
          <w:tcPr>
            <w:tcW w:w="2245" w:type="dxa"/>
            <w:gridSpan w:val="2"/>
            <w:shd w:val="clear" w:color="auto" w:fill="F7CAAC"/>
          </w:tcPr>
          <w:p w14:paraId="6D79C10B" w14:textId="77777777" w:rsidR="008550CB" w:rsidRDefault="008550CB" w:rsidP="005B0900">
            <w:r>
              <w:rPr>
                <w:b/>
              </w:rPr>
              <w:t>Rok udělení hodnosti</w:t>
            </w:r>
          </w:p>
        </w:tc>
        <w:tc>
          <w:tcPr>
            <w:tcW w:w="2248" w:type="dxa"/>
            <w:gridSpan w:val="4"/>
            <w:tcBorders>
              <w:right w:val="single" w:sz="12" w:space="0" w:color="auto"/>
            </w:tcBorders>
            <w:shd w:val="clear" w:color="auto" w:fill="F7CAAC"/>
          </w:tcPr>
          <w:p w14:paraId="72EFC3A5" w14:textId="77777777" w:rsidR="008550CB" w:rsidRDefault="008550CB" w:rsidP="005B0900">
            <w:r>
              <w:rPr>
                <w:b/>
              </w:rPr>
              <w:t>Řízení konáno na VŠ</w:t>
            </w:r>
          </w:p>
        </w:tc>
        <w:tc>
          <w:tcPr>
            <w:tcW w:w="632" w:type="dxa"/>
            <w:vMerge w:val="restart"/>
            <w:tcBorders>
              <w:left w:val="single" w:sz="12" w:space="0" w:color="auto"/>
            </w:tcBorders>
          </w:tcPr>
          <w:p w14:paraId="73318C7F" w14:textId="77777777" w:rsidR="008550CB" w:rsidRPr="003B5737" w:rsidRDefault="008550CB" w:rsidP="005B0900"/>
        </w:tc>
        <w:tc>
          <w:tcPr>
            <w:tcW w:w="693" w:type="dxa"/>
            <w:vMerge w:val="restart"/>
          </w:tcPr>
          <w:p w14:paraId="4EE7D235" w14:textId="77777777" w:rsidR="008550CB" w:rsidRPr="003B5737" w:rsidRDefault="008550CB" w:rsidP="005B0900"/>
        </w:tc>
        <w:tc>
          <w:tcPr>
            <w:tcW w:w="694" w:type="dxa"/>
            <w:vMerge w:val="restart"/>
          </w:tcPr>
          <w:p w14:paraId="2E780EA7" w14:textId="77777777" w:rsidR="008550CB" w:rsidRPr="003B5737" w:rsidRDefault="008550CB" w:rsidP="005B0900"/>
        </w:tc>
      </w:tr>
      <w:tr w:rsidR="008550CB" w14:paraId="0ACB661D" w14:textId="77777777" w:rsidTr="005B0900">
        <w:trPr>
          <w:trHeight w:val="205"/>
        </w:trPr>
        <w:tc>
          <w:tcPr>
            <w:tcW w:w="3347" w:type="dxa"/>
            <w:gridSpan w:val="2"/>
          </w:tcPr>
          <w:p w14:paraId="22F0421F" w14:textId="77777777" w:rsidR="008550CB" w:rsidRDefault="008550CB" w:rsidP="005B0900"/>
        </w:tc>
        <w:tc>
          <w:tcPr>
            <w:tcW w:w="2245" w:type="dxa"/>
            <w:gridSpan w:val="2"/>
          </w:tcPr>
          <w:p w14:paraId="762573A1" w14:textId="77777777" w:rsidR="008550CB" w:rsidRDefault="008550CB" w:rsidP="005B0900"/>
        </w:tc>
        <w:tc>
          <w:tcPr>
            <w:tcW w:w="2248" w:type="dxa"/>
            <w:gridSpan w:val="4"/>
            <w:tcBorders>
              <w:right w:val="single" w:sz="12" w:space="0" w:color="auto"/>
            </w:tcBorders>
          </w:tcPr>
          <w:p w14:paraId="15D1D590" w14:textId="77777777" w:rsidR="008550CB" w:rsidRDefault="008550CB" w:rsidP="005B0900"/>
        </w:tc>
        <w:tc>
          <w:tcPr>
            <w:tcW w:w="632" w:type="dxa"/>
            <w:vMerge/>
            <w:tcBorders>
              <w:left w:val="single" w:sz="12" w:space="0" w:color="auto"/>
            </w:tcBorders>
            <w:vAlign w:val="center"/>
          </w:tcPr>
          <w:p w14:paraId="2DFAA259" w14:textId="77777777" w:rsidR="008550CB" w:rsidRDefault="008550CB" w:rsidP="005B0900">
            <w:pPr>
              <w:rPr>
                <w:b/>
              </w:rPr>
            </w:pPr>
          </w:p>
        </w:tc>
        <w:tc>
          <w:tcPr>
            <w:tcW w:w="693" w:type="dxa"/>
            <w:vMerge/>
            <w:vAlign w:val="center"/>
          </w:tcPr>
          <w:p w14:paraId="0332EA2E" w14:textId="77777777" w:rsidR="008550CB" w:rsidRDefault="008550CB" w:rsidP="005B0900">
            <w:pPr>
              <w:rPr>
                <w:b/>
              </w:rPr>
            </w:pPr>
          </w:p>
        </w:tc>
        <w:tc>
          <w:tcPr>
            <w:tcW w:w="694" w:type="dxa"/>
            <w:vMerge/>
            <w:vAlign w:val="center"/>
          </w:tcPr>
          <w:p w14:paraId="534EA2E1" w14:textId="77777777" w:rsidR="008550CB" w:rsidRDefault="008550CB" w:rsidP="005B0900">
            <w:pPr>
              <w:rPr>
                <w:b/>
              </w:rPr>
            </w:pPr>
          </w:p>
        </w:tc>
      </w:tr>
      <w:tr w:rsidR="008550CB" w14:paraId="36C28E5B" w14:textId="77777777" w:rsidTr="005B0900">
        <w:tc>
          <w:tcPr>
            <w:tcW w:w="9859" w:type="dxa"/>
            <w:gridSpan w:val="11"/>
            <w:shd w:val="clear" w:color="auto" w:fill="F7CAAC"/>
          </w:tcPr>
          <w:p w14:paraId="38191EE2" w14:textId="77777777" w:rsidR="008550CB" w:rsidRDefault="008550CB" w:rsidP="005B0900">
            <w:pPr>
              <w:rPr>
                <w:b/>
              </w:rPr>
            </w:pPr>
            <w:r>
              <w:rPr>
                <w:b/>
              </w:rPr>
              <w:t xml:space="preserve">Přehled o nejvýznamnější publikační a další tvůrčí činnosti nebo další profesní činnosti u odborníků z praxe vztahující se k zabezpečovaným předmětům </w:t>
            </w:r>
          </w:p>
        </w:tc>
      </w:tr>
      <w:tr w:rsidR="008550CB" w14:paraId="333CCC94" w14:textId="77777777" w:rsidTr="005B0900">
        <w:trPr>
          <w:trHeight w:val="1025"/>
        </w:trPr>
        <w:tc>
          <w:tcPr>
            <w:tcW w:w="9859" w:type="dxa"/>
            <w:gridSpan w:val="11"/>
          </w:tcPr>
          <w:p w14:paraId="60DC131F" w14:textId="77777777" w:rsidR="008550CB" w:rsidRPr="005C2255" w:rsidRDefault="008550CB" w:rsidP="005B0900">
            <w:r w:rsidRPr="00CB64DB">
              <w:rPr>
                <w:b/>
              </w:rPr>
              <w:t>ZELINKA, S. (50 %)</w:t>
            </w:r>
            <w:r>
              <w:t xml:space="preserve">, ŠTEFKA, V.: </w:t>
            </w:r>
            <w:r w:rsidRPr="007C700D">
              <w:rPr>
                <w:i/>
              </w:rPr>
              <w:t>Kriminalistické technologie a systémy</w:t>
            </w:r>
            <w:r>
              <w:rPr>
                <w:i/>
              </w:rPr>
              <w:t xml:space="preserve">. </w:t>
            </w:r>
            <w:r>
              <w:t>Skripta, UTB FAI Zlín, 2013</w:t>
            </w:r>
          </w:p>
          <w:p w14:paraId="75D672D6" w14:textId="77777777" w:rsidR="008550CB" w:rsidRPr="007C700D" w:rsidRDefault="008550CB" w:rsidP="005B0900">
            <w:r w:rsidRPr="00CB64DB">
              <w:rPr>
                <w:b/>
              </w:rPr>
              <w:t>ZELINKA, S. (100 %).</w:t>
            </w:r>
            <w:r>
              <w:t xml:space="preserve"> </w:t>
            </w:r>
            <w:r>
              <w:rPr>
                <w:i/>
              </w:rPr>
              <w:t xml:space="preserve">Kriminologie. </w:t>
            </w:r>
            <w:r>
              <w:t xml:space="preserve">Skripta, UTB FAI Zlín, 2014 </w:t>
            </w:r>
          </w:p>
          <w:p w14:paraId="3F006F22" w14:textId="77777777" w:rsidR="008550CB" w:rsidRDefault="008550CB" w:rsidP="005B0900">
            <w:pPr>
              <w:rPr>
                <w:i/>
              </w:rPr>
            </w:pPr>
            <w:r w:rsidRPr="00CB64DB">
              <w:rPr>
                <w:b/>
              </w:rPr>
              <w:t>ZELINKA, S. (100 %).</w:t>
            </w:r>
            <w:r>
              <w:t xml:space="preserve"> </w:t>
            </w:r>
            <w:r>
              <w:rPr>
                <w:i/>
              </w:rPr>
              <w:t xml:space="preserve">Psychologie a marketingová komunikace. </w:t>
            </w:r>
            <w:r>
              <w:t>Skripta, UTB FAI Zlín, 2015</w:t>
            </w:r>
          </w:p>
          <w:p w14:paraId="0EB43AB4" w14:textId="77777777" w:rsidR="008550CB" w:rsidRPr="003B5737" w:rsidRDefault="008550CB" w:rsidP="005B0900">
            <w:r>
              <w:t>25 let praxe – aktivní služební poměr - Policie České republiky</w:t>
            </w:r>
          </w:p>
        </w:tc>
      </w:tr>
      <w:tr w:rsidR="008550CB" w14:paraId="7B68012B" w14:textId="77777777" w:rsidTr="005B0900">
        <w:trPr>
          <w:trHeight w:val="218"/>
        </w:trPr>
        <w:tc>
          <w:tcPr>
            <w:tcW w:w="9859" w:type="dxa"/>
            <w:gridSpan w:val="11"/>
            <w:shd w:val="clear" w:color="auto" w:fill="F7CAAC"/>
          </w:tcPr>
          <w:p w14:paraId="3E8124A7" w14:textId="77777777" w:rsidR="008550CB" w:rsidRDefault="008550CB" w:rsidP="005B0900">
            <w:pPr>
              <w:rPr>
                <w:b/>
              </w:rPr>
            </w:pPr>
            <w:r>
              <w:rPr>
                <w:b/>
              </w:rPr>
              <w:t>Působení v zahraničí</w:t>
            </w:r>
          </w:p>
        </w:tc>
      </w:tr>
      <w:tr w:rsidR="008550CB" w14:paraId="42C46447" w14:textId="77777777" w:rsidTr="005B0900">
        <w:trPr>
          <w:trHeight w:val="328"/>
        </w:trPr>
        <w:tc>
          <w:tcPr>
            <w:tcW w:w="9859" w:type="dxa"/>
            <w:gridSpan w:val="11"/>
          </w:tcPr>
          <w:p w14:paraId="6001BB0A" w14:textId="77777777" w:rsidR="008550CB" w:rsidRDefault="008550CB" w:rsidP="005B0900">
            <w:pPr>
              <w:rPr>
                <w:lang w:val="sk-SK"/>
              </w:rPr>
            </w:pPr>
          </w:p>
          <w:p w14:paraId="3D71688B" w14:textId="77777777" w:rsidR="008550CB" w:rsidRPr="003232CF" w:rsidRDefault="008550CB" w:rsidP="005B0900">
            <w:pPr>
              <w:rPr>
                <w:lang w:val="sk-SK"/>
              </w:rPr>
            </w:pPr>
          </w:p>
        </w:tc>
      </w:tr>
      <w:tr w:rsidR="008550CB" w14:paraId="13C62678" w14:textId="77777777" w:rsidTr="005B0900">
        <w:trPr>
          <w:cantSplit/>
          <w:trHeight w:val="470"/>
        </w:trPr>
        <w:tc>
          <w:tcPr>
            <w:tcW w:w="2518" w:type="dxa"/>
            <w:shd w:val="clear" w:color="auto" w:fill="F7CAAC"/>
          </w:tcPr>
          <w:p w14:paraId="0347D216" w14:textId="77777777" w:rsidR="008550CB" w:rsidRDefault="008550CB" w:rsidP="005B0900">
            <w:pPr>
              <w:rPr>
                <w:b/>
              </w:rPr>
            </w:pPr>
            <w:r>
              <w:rPr>
                <w:b/>
              </w:rPr>
              <w:t xml:space="preserve">Podpis </w:t>
            </w:r>
          </w:p>
        </w:tc>
        <w:tc>
          <w:tcPr>
            <w:tcW w:w="4536" w:type="dxa"/>
            <w:gridSpan w:val="5"/>
          </w:tcPr>
          <w:p w14:paraId="755344BF" w14:textId="77777777" w:rsidR="008550CB" w:rsidRDefault="008550CB" w:rsidP="005B0900"/>
        </w:tc>
        <w:tc>
          <w:tcPr>
            <w:tcW w:w="786" w:type="dxa"/>
            <w:gridSpan w:val="2"/>
            <w:shd w:val="clear" w:color="auto" w:fill="F7CAAC"/>
          </w:tcPr>
          <w:p w14:paraId="16813A6B" w14:textId="77777777" w:rsidR="008550CB" w:rsidRDefault="008550CB" w:rsidP="005B0900">
            <w:r>
              <w:rPr>
                <w:b/>
              </w:rPr>
              <w:t>datum</w:t>
            </w:r>
          </w:p>
        </w:tc>
        <w:tc>
          <w:tcPr>
            <w:tcW w:w="2019" w:type="dxa"/>
            <w:gridSpan w:val="3"/>
          </w:tcPr>
          <w:p w14:paraId="76AADBFB" w14:textId="6F2205A2" w:rsidR="008550CB" w:rsidRDefault="008550CB" w:rsidP="005B0900">
            <w:r>
              <w:t>28. 8. 2018</w:t>
            </w:r>
          </w:p>
        </w:tc>
      </w:tr>
    </w:tbl>
    <w:p w14:paraId="33BE8DDB" w14:textId="77777777" w:rsidR="008550CB" w:rsidRDefault="008550CB" w:rsidP="008550CB"/>
    <w:p w14:paraId="44754ABF" w14:textId="502D83B8" w:rsidR="00F66266" w:rsidRDefault="00F66266">
      <w:pPr>
        <w:rPr>
          <w:b/>
          <w:sz w:val="28"/>
        </w:rPr>
      </w:pPr>
      <w:r>
        <w:rPr>
          <w:b/>
          <w:sz w:val="28"/>
        </w:rP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05"/>
        <w:gridCol w:w="1179"/>
        <w:gridCol w:w="1383"/>
      </w:tblGrid>
      <w:tr w:rsidR="00F66266" w:rsidRPr="00450C91" w14:paraId="1222EB02" w14:textId="77777777" w:rsidTr="005B0900">
        <w:tc>
          <w:tcPr>
            <w:tcW w:w="9900" w:type="dxa"/>
            <w:gridSpan w:val="4"/>
            <w:tcBorders>
              <w:bottom w:val="double" w:sz="4" w:space="0" w:color="auto"/>
            </w:tcBorders>
            <w:shd w:val="clear" w:color="auto" w:fill="BDD6EE"/>
          </w:tcPr>
          <w:p w14:paraId="423F5168" w14:textId="3BB69782" w:rsidR="00F66266" w:rsidRPr="00450C91" w:rsidRDefault="00F66266" w:rsidP="00531F2D">
            <w:pPr>
              <w:tabs>
                <w:tab w:val="right" w:pos="9507"/>
              </w:tabs>
              <w:rPr>
                <w:b/>
                <w:sz w:val="28"/>
              </w:rPr>
            </w:pPr>
            <w:bookmarkStart w:id="4421" w:name="CII"/>
            <w:r w:rsidRPr="00450C91">
              <w:rPr>
                <w:b/>
                <w:sz w:val="28"/>
              </w:rPr>
              <w:lastRenderedPageBreak/>
              <w:t>C-II – Související tvůrčí, resp. vědecká a umělecká činnost</w:t>
            </w:r>
            <w:bookmarkEnd w:id="4421"/>
            <w:r w:rsidR="00531F2D">
              <w:rPr>
                <w:b/>
                <w:sz w:val="28"/>
              </w:rPr>
              <w:tab/>
            </w:r>
            <w:r w:rsidR="00531F2D" w:rsidRPr="00531F2D">
              <w:rPr>
                <w:rStyle w:val="Odkazintenzivn"/>
                <w:sz w:val="22"/>
              </w:rPr>
              <w:fldChar w:fldCharType="begin"/>
            </w:r>
            <w:r w:rsidR="00531F2D" w:rsidRPr="00531F2D">
              <w:rPr>
                <w:rStyle w:val="Odkazintenzivn"/>
                <w:sz w:val="22"/>
              </w:rPr>
              <w:instrText xml:space="preserve"> REF aobsah \h  \* MERGEFORMAT </w:instrText>
            </w:r>
            <w:r w:rsidR="00531F2D" w:rsidRPr="00531F2D">
              <w:rPr>
                <w:rStyle w:val="Odkazintenzivn"/>
                <w:sz w:val="22"/>
              </w:rPr>
            </w:r>
            <w:r w:rsidR="00531F2D" w:rsidRPr="00531F2D">
              <w:rPr>
                <w:rStyle w:val="Odkazintenzivn"/>
                <w:sz w:val="22"/>
              </w:rPr>
              <w:fldChar w:fldCharType="separate"/>
            </w:r>
            <w:r w:rsidR="00FB06C4" w:rsidRPr="00FB06C4">
              <w:rPr>
                <w:rStyle w:val="Odkazintenzivn"/>
                <w:sz w:val="22"/>
              </w:rPr>
              <w:t>Obsah žádosti</w:t>
            </w:r>
            <w:r w:rsidR="00531F2D" w:rsidRPr="00531F2D">
              <w:rPr>
                <w:rStyle w:val="Odkazintenzivn"/>
                <w:sz w:val="22"/>
              </w:rPr>
              <w:fldChar w:fldCharType="end"/>
            </w:r>
          </w:p>
        </w:tc>
      </w:tr>
      <w:tr w:rsidR="00F66266" w:rsidRPr="00450C91" w14:paraId="3A8593B9" w14:textId="77777777" w:rsidTr="005B0900">
        <w:trPr>
          <w:trHeight w:val="318"/>
        </w:trPr>
        <w:tc>
          <w:tcPr>
            <w:tcW w:w="9900" w:type="dxa"/>
            <w:gridSpan w:val="4"/>
            <w:shd w:val="clear" w:color="auto" w:fill="F7CAAC"/>
          </w:tcPr>
          <w:p w14:paraId="609E789A" w14:textId="77777777" w:rsidR="00F66266" w:rsidRPr="00450C91" w:rsidRDefault="00F66266" w:rsidP="005B0900">
            <w:pPr>
              <w:rPr>
                <w:b/>
              </w:rPr>
            </w:pPr>
            <w:r w:rsidRPr="00450C91">
              <w:rPr>
                <w:b/>
              </w:rPr>
              <w:t xml:space="preserve">Přehled řešených grantů a projektů u akademicky zaměřeného bakalářského studijního programu a u magisterského a doktorského studijního programu  </w:t>
            </w:r>
          </w:p>
        </w:tc>
      </w:tr>
      <w:tr w:rsidR="00F66266" w:rsidRPr="00450C91" w14:paraId="7A11059A" w14:textId="77777777" w:rsidTr="005B0900">
        <w:trPr>
          <w:cantSplit/>
        </w:trPr>
        <w:tc>
          <w:tcPr>
            <w:tcW w:w="2233" w:type="dxa"/>
            <w:shd w:val="clear" w:color="auto" w:fill="F7CAAC"/>
          </w:tcPr>
          <w:p w14:paraId="3180E9A3" w14:textId="77777777" w:rsidR="00F66266" w:rsidRPr="00450C91" w:rsidRDefault="00F66266" w:rsidP="005B0900">
            <w:pPr>
              <w:rPr>
                <w:b/>
              </w:rPr>
            </w:pPr>
            <w:r w:rsidRPr="00450C91">
              <w:rPr>
                <w:b/>
              </w:rPr>
              <w:t>Řešitel/spoluřešitel</w:t>
            </w:r>
          </w:p>
        </w:tc>
        <w:tc>
          <w:tcPr>
            <w:tcW w:w="5105" w:type="dxa"/>
            <w:shd w:val="clear" w:color="auto" w:fill="F7CAAC"/>
          </w:tcPr>
          <w:p w14:paraId="398FEC5B" w14:textId="77777777" w:rsidR="00F66266" w:rsidRPr="00450C91" w:rsidRDefault="00F66266" w:rsidP="005B0900">
            <w:pPr>
              <w:rPr>
                <w:b/>
              </w:rPr>
            </w:pPr>
            <w:r w:rsidRPr="00450C91">
              <w:rPr>
                <w:b/>
              </w:rPr>
              <w:t>Názvy grantů a projektů získaných pro vědeckou, výzkumnou, uměleckou a další tvůrčí činnost v příslušné oblasti vzdělávání</w:t>
            </w:r>
          </w:p>
        </w:tc>
        <w:tc>
          <w:tcPr>
            <w:tcW w:w="1179" w:type="dxa"/>
            <w:shd w:val="clear" w:color="auto" w:fill="F7CAAC"/>
          </w:tcPr>
          <w:p w14:paraId="616B263D" w14:textId="77777777" w:rsidR="00F66266" w:rsidRPr="00450C91" w:rsidRDefault="00F66266" w:rsidP="005B0900">
            <w:pPr>
              <w:jc w:val="center"/>
              <w:rPr>
                <w:b/>
                <w:sz w:val="24"/>
              </w:rPr>
            </w:pPr>
            <w:r w:rsidRPr="00450C91">
              <w:rPr>
                <w:b/>
              </w:rPr>
              <w:t>Zdroj</w:t>
            </w:r>
          </w:p>
        </w:tc>
        <w:tc>
          <w:tcPr>
            <w:tcW w:w="1383" w:type="dxa"/>
            <w:shd w:val="clear" w:color="auto" w:fill="F7CAAC"/>
          </w:tcPr>
          <w:p w14:paraId="66A6E16D" w14:textId="77777777" w:rsidR="00F66266" w:rsidRPr="00450C91" w:rsidRDefault="00F66266" w:rsidP="005B0900">
            <w:pPr>
              <w:jc w:val="center"/>
              <w:rPr>
                <w:b/>
                <w:sz w:val="24"/>
              </w:rPr>
            </w:pPr>
            <w:r w:rsidRPr="00450C91">
              <w:rPr>
                <w:b/>
              </w:rPr>
              <w:t>Období</w:t>
            </w:r>
          </w:p>
          <w:p w14:paraId="2B2308B0" w14:textId="77777777" w:rsidR="00F66266" w:rsidRPr="00450C91" w:rsidRDefault="00F66266" w:rsidP="005B0900">
            <w:pPr>
              <w:jc w:val="center"/>
              <w:rPr>
                <w:b/>
                <w:sz w:val="24"/>
              </w:rPr>
            </w:pPr>
          </w:p>
        </w:tc>
      </w:tr>
      <w:tr w:rsidR="00F66266" w:rsidRPr="00450C91" w14:paraId="5BB1134E" w14:textId="77777777" w:rsidTr="005B0900">
        <w:tc>
          <w:tcPr>
            <w:tcW w:w="2233" w:type="dxa"/>
          </w:tcPr>
          <w:p w14:paraId="7A10D197" w14:textId="77777777" w:rsidR="00F66266" w:rsidRPr="00450C91" w:rsidRDefault="00F66266" w:rsidP="005B0900">
            <w:pPr>
              <w:rPr>
                <w:sz w:val="24"/>
              </w:rPr>
            </w:pPr>
            <w:r w:rsidRPr="00450C91">
              <w:t>Ing. Lapková Dora, Ph.D</w:t>
            </w:r>
          </w:p>
        </w:tc>
        <w:tc>
          <w:tcPr>
            <w:tcW w:w="5105" w:type="dxa"/>
          </w:tcPr>
          <w:p w14:paraId="72457661" w14:textId="77777777" w:rsidR="00F66266" w:rsidRPr="00450C91" w:rsidRDefault="00F66266" w:rsidP="005B0900">
            <w:pPr>
              <w:rPr>
                <w:sz w:val="24"/>
              </w:rPr>
            </w:pPr>
            <w:r w:rsidRPr="00450C91">
              <w:t>Identifikace a metody ochrany měkkých cílů ČR před násilnými činy s rozpracováním systému včasného varování ( reg.č. VI20172019073)</w:t>
            </w:r>
          </w:p>
        </w:tc>
        <w:tc>
          <w:tcPr>
            <w:tcW w:w="1179" w:type="dxa"/>
          </w:tcPr>
          <w:p w14:paraId="6DDB500F" w14:textId="77777777" w:rsidR="00F66266" w:rsidRPr="00450C91" w:rsidRDefault="00F66266" w:rsidP="005B0900">
            <w:pPr>
              <w:jc w:val="center"/>
            </w:pPr>
            <w:r w:rsidRPr="00450C91">
              <w:t>C</w:t>
            </w:r>
          </w:p>
          <w:p w14:paraId="119B5426" w14:textId="77777777" w:rsidR="00F66266" w:rsidRPr="00450C91" w:rsidRDefault="00F66266" w:rsidP="005B0900">
            <w:pPr>
              <w:jc w:val="center"/>
              <w:rPr>
                <w:sz w:val="24"/>
              </w:rPr>
            </w:pPr>
            <w:r w:rsidRPr="00450C91">
              <w:t>Ministerstvo vnitra</w:t>
            </w:r>
          </w:p>
        </w:tc>
        <w:tc>
          <w:tcPr>
            <w:tcW w:w="1383" w:type="dxa"/>
          </w:tcPr>
          <w:p w14:paraId="0EF803A9" w14:textId="77777777" w:rsidR="00F66266" w:rsidRPr="00450C91" w:rsidRDefault="00F66266" w:rsidP="005B0900">
            <w:pPr>
              <w:jc w:val="center"/>
              <w:rPr>
                <w:color w:val="0000FF"/>
                <w:sz w:val="24"/>
              </w:rPr>
            </w:pPr>
            <w:r w:rsidRPr="00450C91">
              <w:t>2017 - 2019</w:t>
            </w:r>
          </w:p>
        </w:tc>
      </w:tr>
      <w:tr w:rsidR="00F66266" w:rsidRPr="00450C91" w14:paraId="6517B722" w14:textId="77777777" w:rsidTr="005B0900">
        <w:tc>
          <w:tcPr>
            <w:tcW w:w="2233" w:type="dxa"/>
          </w:tcPr>
          <w:p w14:paraId="333E77EB" w14:textId="77777777" w:rsidR="00F66266" w:rsidRPr="00450C91" w:rsidRDefault="00F66266" w:rsidP="005B0900">
            <w:r w:rsidRPr="00450C91">
              <w:t>Ing. Jana Valouch, Ph.D.</w:t>
            </w:r>
          </w:p>
        </w:tc>
        <w:tc>
          <w:tcPr>
            <w:tcW w:w="5105" w:type="dxa"/>
          </w:tcPr>
          <w:p w14:paraId="7E8B5160" w14:textId="77777777" w:rsidR="00F66266" w:rsidRPr="00450C91" w:rsidRDefault="00F66266" w:rsidP="005B0900">
            <w:r w:rsidRPr="00450C91">
              <w:t>Analytický programový modul pro hodnocení odolnosti v reálném čase z hlediska konvergované bezpečnosti (reg.č. VI20172019054)</w:t>
            </w:r>
          </w:p>
        </w:tc>
        <w:tc>
          <w:tcPr>
            <w:tcW w:w="1179" w:type="dxa"/>
          </w:tcPr>
          <w:p w14:paraId="41BDDC5E" w14:textId="77777777" w:rsidR="00F66266" w:rsidRPr="00450C91" w:rsidRDefault="00F66266" w:rsidP="005B0900">
            <w:pPr>
              <w:jc w:val="center"/>
            </w:pPr>
            <w:r w:rsidRPr="00450C91">
              <w:t>C</w:t>
            </w:r>
          </w:p>
          <w:p w14:paraId="2BBBCBCE" w14:textId="77777777" w:rsidR="00F66266" w:rsidRPr="00450C91" w:rsidRDefault="00F66266" w:rsidP="005B0900">
            <w:pPr>
              <w:jc w:val="center"/>
              <w:rPr>
                <w:sz w:val="24"/>
              </w:rPr>
            </w:pPr>
            <w:r w:rsidRPr="00450C91">
              <w:t>Ministerstvo vnitra</w:t>
            </w:r>
          </w:p>
        </w:tc>
        <w:tc>
          <w:tcPr>
            <w:tcW w:w="1383" w:type="dxa"/>
          </w:tcPr>
          <w:p w14:paraId="5E866684" w14:textId="77777777" w:rsidR="00F66266" w:rsidRPr="00450C91" w:rsidRDefault="00F66266" w:rsidP="005B0900">
            <w:pPr>
              <w:jc w:val="center"/>
              <w:rPr>
                <w:sz w:val="24"/>
              </w:rPr>
            </w:pPr>
            <w:r w:rsidRPr="00450C91">
              <w:t>2017 - 2019</w:t>
            </w:r>
          </w:p>
        </w:tc>
      </w:tr>
      <w:tr w:rsidR="00F66266" w:rsidRPr="00450C91" w:rsidDel="002A51B8" w14:paraId="06E7DA6B" w14:textId="44619978" w:rsidTr="005B0900">
        <w:trPr>
          <w:del w:id="4422" w:author="Milan Navrátil" w:date="2018-11-13T12:23:00Z"/>
        </w:trPr>
        <w:tc>
          <w:tcPr>
            <w:tcW w:w="2233" w:type="dxa"/>
          </w:tcPr>
          <w:p w14:paraId="59D983BE" w14:textId="0836B33E" w:rsidR="00F66266" w:rsidRPr="00450C91" w:rsidDel="002A51B8" w:rsidRDefault="00F66266" w:rsidP="005B0900">
            <w:pPr>
              <w:rPr>
                <w:del w:id="4423" w:author="Milan Navrátil" w:date="2018-11-13T12:23:00Z"/>
              </w:rPr>
            </w:pPr>
            <w:del w:id="4424" w:author="Milan Navrátil" w:date="2018-11-13T12:23:00Z">
              <w:r w:rsidRPr="00450C91" w:rsidDel="002A51B8">
                <w:delText>doc. Mgr. Milan Adámek, Ph.D.</w:delText>
              </w:r>
            </w:del>
          </w:p>
        </w:tc>
        <w:tc>
          <w:tcPr>
            <w:tcW w:w="5105" w:type="dxa"/>
          </w:tcPr>
          <w:p w14:paraId="089FFB8D" w14:textId="1A0837D5" w:rsidR="00F66266" w:rsidRPr="00450C91" w:rsidDel="002A51B8" w:rsidRDefault="00F66266" w:rsidP="005B0900">
            <w:pPr>
              <w:rPr>
                <w:del w:id="4425" w:author="Milan Navrátil" w:date="2018-11-13T12:23:00Z"/>
              </w:rPr>
            </w:pPr>
            <w:del w:id="4426" w:author="Milan Navrátil" w:date="2018-11-13T12:23:00Z">
              <w:r w:rsidRPr="00450C91" w:rsidDel="002A51B8">
                <w:delText xml:space="preserve">Modulární systém ENTER </w:delText>
              </w:r>
            </w:del>
          </w:p>
          <w:p w14:paraId="7C81F66F" w14:textId="26DEF5F6" w:rsidR="00F66266" w:rsidRPr="00450C91" w:rsidDel="002A51B8" w:rsidRDefault="00F66266" w:rsidP="005B0900">
            <w:pPr>
              <w:rPr>
                <w:del w:id="4427" w:author="Milan Navrátil" w:date="2018-11-13T12:23:00Z"/>
              </w:rPr>
            </w:pPr>
            <w:del w:id="4428" w:author="Milan Navrátil" w:date="2018-11-13T12:23:00Z">
              <w:r w:rsidRPr="00450C91" w:rsidDel="002A51B8">
                <w:delText>(reg. č. CZ.01.1.02/0.0/0.0/15_019/0004581)</w:delText>
              </w:r>
            </w:del>
          </w:p>
        </w:tc>
        <w:tc>
          <w:tcPr>
            <w:tcW w:w="1179" w:type="dxa"/>
          </w:tcPr>
          <w:p w14:paraId="20D7F298" w14:textId="457D5A9C" w:rsidR="00F66266" w:rsidRPr="00450C91" w:rsidDel="002A51B8" w:rsidRDefault="00F66266" w:rsidP="005B0900">
            <w:pPr>
              <w:jc w:val="center"/>
              <w:rPr>
                <w:del w:id="4429" w:author="Milan Navrátil" w:date="2018-11-13T12:23:00Z"/>
              </w:rPr>
            </w:pPr>
            <w:del w:id="4430" w:author="Milan Navrátil" w:date="2018-11-13T12:23:00Z">
              <w:r w:rsidRPr="00450C91" w:rsidDel="002A51B8">
                <w:delText>C</w:delText>
              </w:r>
            </w:del>
          </w:p>
          <w:p w14:paraId="178264D9" w14:textId="1A867AF6" w:rsidR="00F66266" w:rsidRPr="00450C91" w:rsidDel="002A51B8" w:rsidRDefault="00F66266" w:rsidP="005B0900">
            <w:pPr>
              <w:jc w:val="center"/>
              <w:rPr>
                <w:del w:id="4431" w:author="Milan Navrátil" w:date="2018-11-13T12:23:00Z"/>
              </w:rPr>
            </w:pPr>
            <w:del w:id="4432" w:author="Milan Navrátil" w:date="2018-11-13T12:23:00Z">
              <w:r w:rsidRPr="00450C91" w:rsidDel="002A51B8">
                <w:delText>Ministerstvoprůmyslu a obchodu</w:delText>
              </w:r>
            </w:del>
          </w:p>
        </w:tc>
        <w:tc>
          <w:tcPr>
            <w:tcW w:w="1383" w:type="dxa"/>
          </w:tcPr>
          <w:p w14:paraId="00639215" w14:textId="79EE41DC" w:rsidR="00F66266" w:rsidRPr="00450C91" w:rsidDel="002A51B8" w:rsidRDefault="00F66266" w:rsidP="005B0900">
            <w:pPr>
              <w:jc w:val="center"/>
              <w:rPr>
                <w:del w:id="4433" w:author="Milan Navrátil" w:date="2018-11-13T12:23:00Z"/>
              </w:rPr>
            </w:pPr>
            <w:del w:id="4434" w:author="Milan Navrátil" w:date="2018-11-13T12:23:00Z">
              <w:r w:rsidRPr="00450C91" w:rsidDel="002A51B8">
                <w:delText>2017 - 2019</w:delText>
              </w:r>
            </w:del>
          </w:p>
        </w:tc>
      </w:tr>
      <w:tr w:rsidR="00F66266" w:rsidRPr="00450C91" w:rsidDel="002A51B8" w14:paraId="4ECC0871" w14:textId="3F2B62E1" w:rsidTr="005B0900">
        <w:trPr>
          <w:del w:id="4435" w:author="Milan Navrátil" w:date="2018-11-13T12:23:00Z"/>
        </w:trPr>
        <w:tc>
          <w:tcPr>
            <w:tcW w:w="2233" w:type="dxa"/>
          </w:tcPr>
          <w:p w14:paraId="07B2E37D" w14:textId="70622086" w:rsidR="00F66266" w:rsidRPr="00450C91" w:rsidDel="002A51B8" w:rsidRDefault="00F66266" w:rsidP="005B0900">
            <w:pPr>
              <w:rPr>
                <w:del w:id="4436" w:author="Milan Navrátil" w:date="2018-11-13T12:23:00Z"/>
              </w:rPr>
            </w:pPr>
            <w:del w:id="4437" w:author="Milan Navrátil" w:date="2018-11-13T12:23:00Z">
              <w:r w:rsidRPr="00450C91" w:rsidDel="002A51B8">
                <w:delText>doc. Mgr. Milan Adámek, Ph.D.</w:delText>
              </w:r>
            </w:del>
          </w:p>
        </w:tc>
        <w:tc>
          <w:tcPr>
            <w:tcW w:w="5105" w:type="dxa"/>
          </w:tcPr>
          <w:p w14:paraId="74CDDF21" w14:textId="6EBC0980" w:rsidR="00F66266" w:rsidRPr="00450C91" w:rsidDel="002A51B8" w:rsidRDefault="00F66266" w:rsidP="005B0900">
            <w:pPr>
              <w:rPr>
                <w:del w:id="4438" w:author="Milan Navrátil" w:date="2018-11-13T12:23:00Z"/>
              </w:rPr>
            </w:pPr>
            <w:del w:id="4439" w:author="Milan Navrátil" w:date="2018-11-13T12:23:00Z">
              <w:r w:rsidRPr="00450C91" w:rsidDel="002A51B8">
                <w:delText>Platforma INFOS</w:delText>
              </w:r>
            </w:del>
          </w:p>
          <w:p w14:paraId="18F5F6CB" w14:textId="3587AE13" w:rsidR="00F66266" w:rsidRPr="00450C91" w:rsidDel="002A51B8" w:rsidRDefault="00F66266" w:rsidP="005B0900">
            <w:pPr>
              <w:rPr>
                <w:del w:id="4440" w:author="Milan Navrátil" w:date="2018-11-13T12:23:00Z"/>
              </w:rPr>
            </w:pPr>
            <w:del w:id="4441" w:author="Milan Navrátil" w:date="2018-11-13T12:23:00Z">
              <w:r w:rsidRPr="00450C91" w:rsidDel="002A51B8">
                <w:delText>(reg. č. CZ.01.1.02/0.0/0.0/15_019/0004580)</w:delText>
              </w:r>
            </w:del>
          </w:p>
        </w:tc>
        <w:tc>
          <w:tcPr>
            <w:tcW w:w="1179" w:type="dxa"/>
          </w:tcPr>
          <w:p w14:paraId="2F099BCB" w14:textId="45ABDC35" w:rsidR="00F66266" w:rsidRPr="00450C91" w:rsidDel="002A51B8" w:rsidRDefault="00F66266" w:rsidP="005B0900">
            <w:pPr>
              <w:jc w:val="center"/>
              <w:rPr>
                <w:del w:id="4442" w:author="Milan Navrátil" w:date="2018-11-13T12:23:00Z"/>
              </w:rPr>
            </w:pPr>
            <w:del w:id="4443" w:author="Milan Navrátil" w:date="2018-11-13T12:23:00Z">
              <w:r w:rsidRPr="00450C91" w:rsidDel="002A51B8">
                <w:delText>C</w:delText>
              </w:r>
            </w:del>
          </w:p>
          <w:p w14:paraId="1EAA909E" w14:textId="43D0A639" w:rsidR="00F66266" w:rsidRPr="00450C91" w:rsidDel="002A51B8" w:rsidRDefault="00F66266" w:rsidP="005B0900">
            <w:pPr>
              <w:jc w:val="center"/>
              <w:rPr>
                <w:del w:id="4444" w:author="Milan Navrátil" w:date="2018-11-13T12:23:00Z"/>
              </w:rPr>
            </w:pPr>
            <w:del w:id="4445" w:author="Milan Navrátil" w:date="2018-11-13T12:23:00Z">
              <w:r w:rsidRPr="00450C91" w:rsidDel="002A51B8">
                <w:delText>Ministerstvoprůmyslu a obchodu</w:delText>
              </w:r>
            </w:del>
          </w:p>
        </w:tc>
        <w:tc>
          <w:tcPr>
            <w:tcW w:w="1383" w:type="dxa"/>
          </w:tcPr>
          <w:p w14:paraId="107AB706" w14:textId="32609B1D" w:rsidR="00F66266" w:rsidRPr="00450C91" w:rsidDel="002A51B8" w:rsidRDefault="00F66266" w:rsidP="005B0900">
            <w:pPr>
              <w:jc w:val="center"/>
              <w:rPr>
                <w:del w:id="4446" w:author="Milan Navrátil" w:date="2018-11-13T12:23:00Z"/>
              </w:rPr>
            </w:pPr>
            <w:del w:id="4447" w:author="Milan Navrátil" w:date="2018-11-13T12:23:00Z">
              <w:r w:rsidRPr="00450C91" w:rsidDel="002A51B8">
                <w:delText>2017 - 2019</w:delText>
              </w:r>
            </w:del>
          </w:p>
        </w:tc>
      </w:tr>
      <w:tr w:rsidR="00F66266" w:rsidRPr="00450C91" w14:paraId="6B9B337A" w14:textId="77777777" w:rsidTr="005B0900">
        <w:tc>
          <w:tcPr>
            <w:tcW w:w="2233" w:type="dxa"/>
          </w:tcPr>
          <w:p w14:paraId="046CB7CA" w14:textId="77777777" w:rsidR="00F66266" w:rsidRPr="00450C91" w:rsidRDefault="00F66266" w:rsidP="005B0900">
            <w:r w:rsidRPr="00450C91">
              <w:t>doc. Ing. Martin Hromada, Ph.D.</w:t>
            </w:r>
          </w:p>
        </w:tc>
        <w:tc>
          <w:tcPr>
            <w:tcW w:w="5105" w:type="dxa"/>
          </w:tcPr>
          <w:p w14:paraId="59D3609A" w14:textId="77777777" w:rsidR="00F66266" w:rsidRPr="00450C91" w:rsidRDefault="00F66266" w:rsidP="005B0900">
            <w:r w:rsidRPr="00450C91">
              <w:t>RESILIENCE 2015: Dynamické hodnocení odolnosti souvztažných subsystémů kritické infrastruktury (reg.č. VI20152019049 )</w:t>
            </w:r>
          </w:p>
        </w:tc>
        <w:tc>
          <w:tcPr>
            <w:tcW w:w="1179" w:type="dxa"/>
          </w:tcPr>
          <w:p w14:paraId="1D2DD1D5" w14:textId="77777777" w:rsidR="00F66266" w:rsidRPr="00450C91" w:rsidRDefault="00F66266" w:rsidP="005B0900">
            <w:pPr>
              <w:jc w:val="center"/>
            </w:pPr>
            <w:r w:rsidRPr="00450C91">
              <w:t>C</w:t>
            </w:r>
          </w:p>
          <w:p w14:paraId="01D7A2B6" w14:textId="77777777" w:rsidR="00F66266" w:rsidRPr="00450C91" w:rsidRDefault="00F66266" w:rsidP="005B0900">
            <w:pPr>
              <w:jc w:val="center"/>
              <w:rPr>
                <w:sz w:val="24"/>
              </w:rPr>
            </w:pPr>
            <w:r w:rsidRPr="00450C91">
              <w:t>Ministerstvo vnitra</w:t>
            </w:r>
          </w:p>
        </w:tc>
        <w:tc>
          <w:tcPr>
            <w:tcW w:w="1383" w:type="dxa"/>
          </w:tcPr>
          <w:p w14:paraId="4889DAC9" w14:textId="77777777" w:rsidR="00F66266" w:rsidRPr="00450C91" w:rsidRDefault="00F66266" w:rsidP="005B0900">
            <w:pPr>
              <w:jc w:val="center"/>
              <w:rPr>
                <w:sz w:val="24"/>
              </w:rPr>
            </w:pPr>
            <w:r w:rsidRPr="00450C91">
              <w:t>2015 - 2019</w:t>
            </w:r>
          </w:p>
        </w:tc>
      </w:tr>
      <w:tr w:rsidR="00F66266" w:rsidRPr="00450C91" w:rsidDel="002A51B8" w14:paraId="720D85C4" w14:textId="3B1373EF" w:rsidTr="005B0900">
        <w:trPr>
          <w:del w:id="4448" w:author="Milan Navrátil" w:date="2018-11-13T12:23:00Z"/>
        </w:trPr>
        <w:tc>
          <w:tcPr>
            <w:tcW w:w="2233" w:type="dxa"/>
          </w:tcPr>
          <w:p w14:paraId="3C12B3BA" w14:textId="78B6CA12" w:rsidR="00F66266" w:rsidRPr="00450C91" w:rsidDel="002A51B8" w:rsidRDefault="00F66266" w:rsidP="005B0900">
            <w:pPr>
              <w:rPr>
                <w:del w:id="4449" w:author="Milan Navrátil" w:date="2018-11-13T12:23:00Z"/>
                <w:sz w:val="24"/>
              </w:rPr>
            </w:pPr>
            <w:del w:id="4450" w:author="Milan Navrátil" w:date="2018-11-13T12:23:00Z">
              <w:r w:rsidRPr="00450C91" w:rsidDel="002A51B8">
                <w:delText>prof. Ing. Vladimír Vašek, CSc.</w:delText>
              </w:r>
              <w:r w:rsidRPr="00450C91" w:rsidDel="002A51B8">
                <w:rPr>
                  <w:sz w:val="24"/>
                </w:rPr>
                <w:delText xml:space="preserve"> </w:delText>
              </w:r>
            </w:del>
          </w:p>
        </w:tc>
        <w:tc>
          <w:tcPr>
            <w:tcW w:w="5105" w:type="dxa"/>
          </w:tcPr>
          <w:p w14:paraId="3485A955" w14:textId="70960342" w:rsidR="00F66266" w:rsidRPr="00450C91" w:rsidDel="002A51B8" w:rsidRDefault="00D82EB0" w:rsidP="005B0900">
            <w:pPr>
              <w:rPr>
                <w:del w:id="4451" w:author="Milan Navrátil" w:date="2018-11-13T12:23:00Z"/>
                <w:sz w:val="24"/>
              </w:rPr>
            </w:pPr>
            <w:del w:id="4452" w:author="Milan Navrátil" w:date="2018-11-13T12:23:00Z">
              <w:r w:rsidDel="002A51B8">
                <w:fldChar w:fldCharType="begin"/>
              </w:r>
              <w:r w:rsidDel="002A51B8">
                <w:delInstrText xml:space="preserve"> HYPERLINK "https://www.rvvi.cz/cep?s=jednoduche-vyhledavani&amp;ss=detail&amp;n=0&amp;h=LO1303" </w:delInstrText>
              </w:r>
              <w:r w:rsidDel="002A51B8">
                <w:fldChar w:fldCharType="separate"/>
              </w:r>
              <w:r w:rsidR="00F66266" w:rsidRPr="00450C91" w:rsidDel="002A51B8">
                <w:delText>Podpora udržitelnosti a rozvoje Centra bezpečnostních, informačních a pokročilých technologií</w:delText>
              </w:r>
              <w:r w:rsidDel="002A51B8">
                <w:fldChar w:fldCharType="end"/>
              </w:r>
              <w:r w:rsidR="00F66266" w:rsidRPr="00450C91" w:rsidDel="002A51B8">
                <w:delText xml:space="preserve"> (reg. č. VG20112014067)</w:delText>
              </w:r>
            </w:del>
          </w:p>
        </w:tc>
        <w:tc>
          <w:tcPr>
            <w:tcW w:w="1179" w:type="dxa"/>
          </w:tcPr>
          <w:p w14:paraId="06BDF5A7" w14:textId="36ACD9F7" w:rsidR="00F66266" w:rsidRPr="00450C91" w:rsidDel="002A51B8" w:rsidRDefault="00F66266" w:rsidP="005B0900">
            <w:pPr>
              <w:jc w:val="center"/>
              <w:rPr>
                <w:del w:id="4453" w:author="Milan Navrátil" w:date="2018-11-13T12:23:00Z"/>
              </w:rPr>
            </w:pPr>
            <w:del w:id="4454" w:author="Milan Navrátil" w:date="2018-11-13T12:23:00Z">
              <w:r w:rsidRPr="00450C91" w:rsidDel="002A51B8">
                <w:delText>C</w:delText>
              </w:r>
            </w:del>
          </w:p>
          <w:p w14:paraId="4085BDFE" w14:textId="52BA4B11" w:rsidR="00F66266" w:rsidRPr="00450C91" w:rsidDel="002A51B8" w:rsidRDefault="00F66266" w:rsidP="005B0900">
            <w:pPr>
              <w:jc w:val="center"/>
              <w:rPr>
                <w:del w:id="4455" w:author="Milan Navrátil" w:date="2018-11-13T12:23:00Z"/>
                <w:sz w:val="24"/>
              </w:rPr>
            </w:pPr>
            <w:del w:id="4456" w:author="Milan Navrátil" w:date="2018-11-13T12:23:00Z">
              <w:r w:rsidRPr="00450C91" w:rsidDel="002A51B8">
                <w:delText>MŠMT</w:delText>
              </w:r>
            </w:del>
          </w:p>
        </w:tc>
        <w:tc>
          <w:tcPr>
            <w:tcW w:w="1383" w:type="dxa"/>
          </w:tcPr>
          <w:p w14:paraId="65D68732" w14:textId="2AEC01F2" w:rsidR="00F66266" w:rsidRPr="00450C91" w:rsidDel="002A51B8" w:rsidRDefault="00F66266" w:rsidP="005B0900">
            <w:pPr>
              <w:jc w:val="center"/>
              <w:rPr>
                <w:del w:id="4457" w:author="Milan Navrátil" w:date="2018-11-13T12:23:00Z"/>
                <w:sz w:val="24"/>
              </w:rPr>
            </w:pPr>
            <w:del w:id="4458" w:author="Milan Navrátil" w:date="2018-11-13T12:23:00Z">
              <w:r w:rsidRPr="00450C91" w:rsidDel="002A51B8">
                <w:delText>2015 - 2019</w:delText>
              </w:r>
            </w:del>
          </w:p>
        </w:tc>
      </w:tr>
      <w:tr w:rsidR="00F66266" w:rsidRPr="00450C91" w:rsidDel="002A51B8" w14:paraId="0DF579C1" w14:textId="26502FA5" w:rsidTr="005B0900">
        <w:trPr>
          <w:del w:id="4459" w:author="Milan Navrátil" w:date="2018-11-13T12:23:00Z"/>
        </w:trPr>
        <w:tc>
          <w:tcPr>
            <w:tcW w:w="2233" w:type="dxa"/>
          </w:tcPr>
          <w:p w14:paraId="0BD1B308" w14:textId="41B7C75C" w:rsidR="00F66266" w:rsidRPr="00450C91" w:rsidDel="002A51B8" w:rsidRDefault="00F66266" w:rsidP="005B0900">
            <w:pPr>
              <w:rPr>
                <w:del w:id="4460" w:author="Milan Navrátil" w:date="2018-11-13T12:23:00Z"/>
                <w:sz w:val="24"/>
              </w:rPr>
            </w:pPr>
            <w:del w:id="4461" w:author="Milan Navrátil" w:date="2018-11-13T12:23:00Z">
              <w:r w:rsidRPr="00450C91" w:rsidDel="002A51B8">
                <w:delText>prof. Ing. Vladimír Vašek, CSc.</w:delText>
              </w:r>
            </w:del>
          </w:p>
        </w:tc>
        <w:tc>
          <w:tcPr>
            <w:tcW w:w="5105" w:type="dxa"/>
          </w:tcPr>
          <w:p w14:paraId="06CDF315" w14:textId="6CEB60F9" w:rsidR="00F66266" w:rsidRPr="00450C91" w:rsidDel="002A51B8" w:rsidRDefault="00F66266" w:rsidP="005B0900">
            <w:pPr>
              <w:rPr>
                <w:del w:id="4462" w:author="Milan Navrátil" w:date="2018-11-13T12:23:00Z"/>
                <w:sz w:val="24"/>
              </w:rPr>
            </w:pPr>
            <w:del w:id="4463" w:author="Milan Navrátil" w:date="2018-11-13T12:23:00Z">
              <w:r w:rsidRPr="00450C91" w:rsidDel="002A51B8">
                <w:delText>Centrum bezpečnostních, informačních a pokročilých technologií (CEBIA-Tech) (reg. č. ED2.1.00/03.0089)</w:delText>
              </w:r>
            </w:del>
          </w:p>
        </w:tc>
        <w:tc>
          <w:tcPr>
            <w:tcW w:w="1179" w:type="dxa"/>
          </w:tcPr>
          <w:p w14:paraId="25F31072" w14:textId="5D9A04F9" w:rsidR="00F66266" w:rsidRPr="00450C91" w:rsidDel="002A51B8" w:rsidRDefault="00F66266" w:rsidP="005B0900">
            <w:pPr>
              <w:jc w:val="center"/>
              <w:rPr>
                <w:del w:id="4464" w:author="Milan Navrátil" w:date="2018-11-13T12:23:00Z"/>
              </w:rPr>
            </w:pPr>
            <w:del w:id="4465" w:author="Milan Navrátil" w:date="2018-11-13T12:23:00Z">
              <w:r w:rsidRPr="00450C91" w:rsidDel="002A51B8">
                <w:delText>C</w:delText>
              </w:r>
            </w:del>
          </w:p>
          <w:p w14:paraId="78CAB882" w14:textId="1E96ADF7" w:rsidR="00F66266" w:rsidRPr="00450C91" w:rsidDel="002A51B8" w:rsidRDefault="00F66266" w:rsidP="005B0900">
            <w:pPr>
              <w:jc w:val="center"/>
              <w:rPr>
                <w:del w:id="4466" w:author="Milan Navrátil" w:date="2018-11-13T12:23:00Z"/>
                <w:sz w:val="24"/>
              </w:rPr>
            </w:pPr>
            <w:del w:id="4467" w:author="Milan Navrátil" w:date="2018-11-13T12:23:00Z">
              <w:r w:rsidRPr="00450C91" w:rsidDel="002A51B8">
                <w:delText>MŠMT</w:delText>
              </w:r>
            </w:del>
          </w:p>
        </w:tc>
        <w:tc>
          <w:tcPr>
            <w:tcW w:w="1383" w:type="dxa"/>
          </w:tcPr>
          <w:p w14:paraId="14153DED" w14:textId="31E7D7D7" w:rsidR="00F66266" w:rsidRPr="00450C91" w:rsidDel="002A51B8" w:rsidRDefault="00F66266" w:rsidP="005B0900">
            <w:pPr>
              <w:jc w:val="center"/>
              <w:rPr>
                <w:del w:id="4468" w:author="Milan Navrátil" w:date="2018-11-13T12:23:00Z"/>
                <w:sz w:val="24"/>
              </w:rPr>
            </w:pPr>
            <w:del w:id="4469" w:author="Milan Navrátil" w:date="2018-11-13T12:23:00Z">
              <w:r w:rsidRPr="00450C91" w:rsidDel="002A51B8">
                <w:delText>2011 - 2014</w:delText>
              </w:r>
            </w:del>
          </w:p>
        </w:tc>
      </w:tr>
      <w:tr w:rsidR="00F66266" w:rsidRPr="00450C91" w:rsidDel="002A51B8" w14:paraId="42DC1A80" w14:textId="301A3C47" w:rsidTr="005B0900">
        <w:trPr>
          <w:del w:id="4470" w:author="Milan Navrátil" w:date="2018-11-13T12:23:00Z"/>
        </w:trPr>
        <w:tc>
          <w:tcPr>
            <w:tcW w:w="2233" w:type="dxa"/>
          </w:tcPr>
          <w:p w14:paraId="1D4C8DA0" w14:textId="606B64F2" w:rsidR="00F66266" w:rsidRPr="00450C91" w:rsidDel="002A51B8" w:rsidRDefault="00F66266" w:rsidP="005B0900">
            <w:pPr>
              <w:rPr>
                <w:del w:id="4471" w:author="Milan Navrátil" w:date="2018-11-13T12:23:00Z"/>
              </w:rPr>
            </w:pPr>
            <w:del w:id="4472" w:author="Milan Navrátil" w:date="2018-11-13T12:23:00Z">
              <w:r w:rsidRPr="00450C91" w:rsidDel="002A51B8">
                <w:delText>doc. Ing. Luděk Lukáš, CSc.</w:delText>
              </w:r>
            </w:del>
          </w:p>
        </w:tc>
        <w:tc>
          <w:tcPr>
            <w:tcW w:w="5105" w:type="dxa"/>
          </w:tcPr>
          <w:p w14:paraId="1CE1E28F" w14:textId="5FBF876C" w:rsidR="00F66266" w:rsidRPr="00450C91" w:rsidDel="002A51B8" w:rsidRDefault="00F66266" w:rsidP="005B0900">
            <w:pPr>
              <w:rPr>
                <w:del w:id="4473" w:author="Milan Navrátil" w:date="2018-11-13T12:23:00Z"/>
              </w:rPr>
            </w:pPr>
            <w:del w:id="4474" w:author="Milan Navrátil" w:date="2018-11-13T12:23:00Z">
              <w:r w:rsidRPr="00450C91" w:rsidDel="002A51B8">
                <w:delText>Systém hodnocení odolnosti prvků a sítí vybraných oblastí kritické infrastruktury (reg. č. VG20112014067)</w:delText>
              </w:r>
            </w:del>
          </w:p>
        </w:tc>
        <w:tc>
          <w:tcPr>
            <w:tcW w:w="1179" w:type="dxa"/>
          </w:tcPr>
          <w:p w14:paraId="20BD3A9A" w14:textId="121D61A5" w:rsidR="00F66266" w:rsidRPr="00450C91" w:rsidDel="002A51B8" w:rsidRDefault="00F66266" w:rsidP="005B0900">
            <w:pPr>
              <w:jc w:val="center"/>
              <w:rPr>
                <w:del w:id="4475" w:author="Milan Navrátil" w:date="2018-11-13T12:23:00Z"/>
              </w:rPr>
            </w:pPr>
            <w:del w:id="4476" w:author="Milan Navrátil" w:date="2018-11-13T12:23:00Z">
              <w:r w:rsidRPr="00450C91" w:rsidDel="002A51B8">
                <w:delText>C</w:delText>
              </w:r>
            </w:del>
          </w:p>
          <w:p w14:paraId="167DF7B2" w14:textId="4FFBCC3F" w:rsidR="00F66266" w:rsidRPr="00450C91" w:rsidDel="002A51B8" w:rsidRDefault="00F66266" w:rsidP="005B0900">
            <w:pPr>
              <w:jc w:val="center"/>
              <w:rPr>
                <w:del w:id="4477" w:author="Milan Navrátil" w:date="2018-11-13T12:23:00Z"/>
                <w:sz w:val="24"/>
              </w:rPr>
            </w:pPr>
            <w:del w:id="4478" w:author="Milan Navrátil" w:date="2018-11-13T12:23:00Z">
              <w:r w:rsidRPr="00450C91" w:rsidDel="002A51B8">
                <w:delText>Ministerstvo vnitra</w:delText>
              </w:r>
            </w:del>
          </w:p>
        </w:tc>
        <w:tc>
          <w:tcPr>
            <w:tcW w:w="1383" w:type="dxa"/>
          </w:tcPr>
          <w:p w14:paraId="799421A8" w14:textId="4D617D8C" w:rsidR="00F66266" w:rsidRPr="00450C91" w:rsidDel="002A51B8" w:rsidRDefault="00F66266" w:rsidP="005B0900">
            <w:pPr>
              <w:jc w:val="center"/>
              <w:rPr>
                <w:del w:id="4479" w:author="Milan Navrátil" w:date="2018-11-13T12:23:00Z"/>
                <w:sz w:val="24"/>
              </w:rPr>
            </w:pPr>
            <w:del w:id="4480" w:author="Milan Navrátil" w:date="2018-11-13T12:23:00Z">
              <w:r w:rsidRPr="00450C91" w:rsidDel="002A51B8">
                <w:delText>2011 - 2014</w:delText>
              </w:r>
            </w:del>
          </w:p>
        </w:tc>
      </w:tr>
      <w:tr w:rsidR="00F66266" w:rsidRPr="00450C91" w14:paraId="18E404D1" w14:textId="77777777" w:rsidTr="005B0900">
        <w:trPr>
          <w:trHeight w:val="318"/>
        </w:trPr>
        <w:tc>
          <w:tcPr>
            <w:tcW w:w="9900" w:type="dxa"/>
            <w:gridSpan w:val="4"/>
            <w:shd w:val="clear" w:color="auto" w:fill="F7CAAC"/>
          </w:tcPr>
          <w:p w14:paraId="10F16CB5" w14:textId="77777777" w:rsidR="00F66266" w:rsidRPr="00450C91" w:rsidRDefault="00F66266" w:rsidP="005B0900">
            <w:pPr>
              <w:rPr>
                <w:b/>
              </w:rPr>
            </w:pPr>
            <w:r w:rsidRPr="00450C91">
              <w:rPr>
                <w:b/>
              </w:rPr>
              <w:t>Přehled řešených projektů a dalších aktivit v rámci spolupráce s praxí u profesně zaměřeného bakalářského a magisterského studijního programu</w:t>
            </w:r>
          </w:p>
        </w:tc>
      </w:tr>
      <w:tr w:rsidR="00F66266" w:rsidRPr="00450C91" w14:paraId="28364A52" w14:textId="77777777" w:rsidTr="005B0900">
        <w:trPr>
          <w:cantSplit/>
          <w:trHeight w:val="283"/>
        </w:trPr>
        <w:tc>
          <w:tcPr>
            <w:tcW w:w="2233" w:type="dxa"/>
            <w:shd w:val="clear" w:color="auto" w:fill="F7CAAC"/>
          </w:tcPr>
          <w:p w14:paraId="7E998E14" w14:textId="77777777" w:rsidR="00F66266" w:rsidRPr="00450C91" w:rsidRDefault="00F66266" w:rsidP="005B0900">
            <w:pPr>
              <w:rPr>
                <w:b/>
              </w:rPr>
            </w:pPr>
            <w:r w:rsidRPr="00450C91">
              <w:rPr>
                <w:b/>
              </w:rPr>
              <w:t>Pracoviště praxe</w:t>
            </w:r>
          </w:p>
        </w:tc>
        <w:tc>
          <w:tcPr>
            <w:tcW w:w="5105" w:type="dxa"/>
            <w:shd w:val="clear" w:color="auto" w:fill="F7CAAC"/>
          </w:tcPr>
          <w:p w14:paraId="63EC9265" w14:textId="77777777" w:rsidR="00F66266" w:rsidRPr="00450C91" w:rsidRDefault="00F66266" w:rsidP="005B0900">
            <w:pPr>
              <w:rPr>
                <w:b/>
              </w:rPr>
            </w:pPr>
            <w:r w:rsidRPr="00450C91">
              <w:rPr>
                <w:b/>
              </w:rPr>
              <w:t xml:space="preserve">Název či popis projektu uskutečňovaného ve spolupráci s praxí </w:t>
            </w:r>
          </w:p>
        </w:tc>
        <w:tc>
          <w:tcPr>
            <w:tcW w:w="2562" w:type="dxa"/>
            <w:gridSpan w:val="2"/>
            <w:shd w:val="clear" w:color="auto" w:fill="F7CAAC"/>
          </w:tcPr>
          <w:p w14:paraId="05B913B9" w14:textId="77777777" w:rsidR="00F66266" w:rsidRPr="00450C91" w:rsidRDefault="00F66266" w:rsidP="005B0900">
            <w:pPr>
              <w:jc w:val="center"/>
              <w:rPr>
                <w:b/>
                <w:sz w:val="24"/>
              </w:rPr>
            </w:pPr>
            <w:r w:rsidRPr="00450C91">
              <w:rPr>
                <w:b/>
              </w:rPr>
              <w:t>Období</w:t>
            </w:r>
          </w:p>
        </w:tc>
      </w:tr>
      <w:tr w:rsidR="00F66266" w:rsidRPr="00450C91" w14:paraId="4930E072" w14:textId="77777777" w:rsidTr="005B0900">
        <w:tc>
          <w:tcPr>
            <w:tcW w:w="2233" w:type="dxa"/>
          </w:tcPr>
          <w:p w14:paraId="45CDE269" w14:textId="77777777" w:rsidR="00F66266" w:rsidRPr="00450C91" w:rsidRDefault="00F66266" w:rsidP="005B0900">
            <w:pPr>
              <w:rPr>
                <w:sz w:val="24"/>
              </w:rPr>
            </w:pPr>
          </w:p>
        </w:tc>
        <w:tc>
          <w:tcPr>
            <w:tcW w:w="5105" w:type="dxa"/>
          </w:tcPr>
          <w:p w14:paraId="0673BFF2" w14:textId="77777777" w:rsidR="00F66266" w:rsidRPr="00450C91" w:rsidRDefault="00F66266" w:rsidP="005B0900">
            <w:pPr>
              <w:jc w:val="center"/>
              <w:rPr>
                <w:sz w:val="24"/>
              </w:rPr>
            </w:pPr>
          </w:p>
        </w:tc>
        <w:tc>
          <w:tcPr>
            <w:tcW w:w="2562" w:type="dxa"/>
            <w:gridSpan w:val="2"/>
          </w:tcPr>
          <w:p w14:paraId="21976CAD" w14:textId="77777777" w:rsidR="00F66266" w:rsidRPr="00450C91" w:rsidRDefault="00F66266" w:rsidP="005B0900">
            <w:pPr>
              <w:jc w:val="center"/>
              <w:rPr>
                <w:sz w:val="24"/>
              </w:rPr>
            </w:pPr>
          </w:p>
        </w:tc>
      </w:tr>
      <w:tr w:rsidR="00F66266" w:rsidRPr="00450C91" w14:paraId="724BD8C0" w14:textId="77777777" w:rsidTr="005B0900">
        <w:tc>
          <w:tcPr>
            <w:tcW w:w="2233" w:type="dxa"/>
          </w:tcPr>
          <w:p w14:paraId="731F46B5" w14:textId="77777777" w:rsidR="00F66266" w:rsidRPr="00450C91" w:rsidRDefault="00F66266" w:rsidP="005B0900">
            <w:pPr>
              <w:rPr>
                <w:sz w:val="24"/>
              </w:rPr>
            </w:pPr>
          </w:p>
        </w:tc>
        <w:tc>
          <w:tcPr>
            <w:tcW w:w="5105" w:type="dxa"/>
          </w:tcPr>
          <w:p w14:paraId="11E89108" w14:textId="77777777" w:rsidR="00F66266" w:rsidRPr="00450C91" w:rsidRDefault="00F66266" w:rsidP="005B0900">
            <w:pPr>
              <w:jc w:val="center"/>
              <w:rPr>
                <w:sz w:val="24"/>
              </w:rPr>
            </w:pPr>
          </w:p>
        </w:tc>
        <w:tc>
          <w:tcPr>
            <w:tcW w:w="2562" w:type="dxa"/>
            <w:gridSpan w:val="2"/>
          </w:tcPr>
          <w:p w14:paraId="22109C60" w14:textId="77777777" w:rsidR="00F66266" w:rsidRPr="00450C91" w:rsidRDefault="00F66266" w:rsidP="005B0900">
            <w:pPr>
              <w:jc w:val="center"/>
              <w:rPr>
                <w:sz w:val="24"/>
              </w:rPr>
            </w:pPr>
          </w:p>
        </w:tc>
      </w:tr>
      <w:tr w:rsidR="00F66266" w:rsidRPr="00450C91" w14:paraId="7FC22564" w14:textId="77777777" w:rsidTr="005B0900">
        <w:tc>
          <w:tcPr>
            <w:tcW w:w="2233" w:type="dxa"/>
          </w:tcPr>
          <w:p w14:paraId="62C741B2" w14:textId="77777777" w:rsidR="00F66266" w:rsidRPr="00450C91" w:rsidRDefault="00F66266" w:rsidP="005B0900">
            <w:pPr>
              <w:rPr>
                <w:sz w:val="24"/>
              </w:rPr>
            </w:pPr>
          </w:p>
        </w:tc>
        <w:tc>
          <w:tcPr>
            <w:tcW w:w="5105" w:type="dxa"/>
          </w:tcPr>
          <w:p w14:paraId="113044ED" w14:textId="77777777" w:rsidR="00F66266" w:rsidRPr="00450C91" w:rsidRDefault="00F66266" w:rsidP="005B0900">
            <w:pPr>
              <w:jc w:val="center"/>
              <w:rPr>
                <w:sz w:val="24"/>
              </w:rPr>
            </w:pPr>
          </w:p>
        </w:tc>
        <w:tc>
          <w:tcPr>
            <w:tcW w:w="2562" w:type="dxa"/>
            <w:gridSpan w:val="2"/>
          </w:tcPr>
          <w:p w14:paraId="03D0E3DC" w14:textId="77777777" w:rsidR="00F66266" w:rsidRPr="00450C91" w:rsidRDefault="00F66266" w:rsidP="005B0900">
            <w:pPr>
              <w:jc w:val="center"/>
              <w:rPr>
                <w:sz w:val="24"/>
              </w:rPr>
            </w:pPr>
          </w:p>
        </w:tc>
      </w:tr>
      <w:tr w:rsidR="00F66266" w:rsidRPr="00450C91" w14:paraId="7F17E882" w14:textId="77777777" w:rsidTr="005B0900">
        <w:tc>
          <w:tcPr>
            <w:tcW w:w="2233" w:type="dxa"/>
          </w:tcPr>
          <w:p w14:paraId="56216F8D" w14:textId="77777777" w:rsidR="00F66266" w:rsidRPr="00450C91" w:rsidRDefault="00F66266" w:rsidP="005B0900">
            <w:pPr>
              <w:rPr>
                <w:sz w:val="24"/>
              </w:rPr>
            </w:pPr>
          </w:p>
        </w:tc>
        <w:tc>
          <w:tcPr>
            <w:tcW w:w="5105" w:type="dxa"/>
          </w:tcPr>
          <w:p w14:paraId="5BC168BC" w14:textId="77777777" w:rsidR="00F66266" w:rsidRPr="00450C91" w:rsidRDefault="00F66266" w:rsidP="005B0900">
            <w:pPr>
              <w:jc w:val="center"/>
              <w:rPr>
                <w:sz w:val="24"/>
              </w:rPr>
            </w:pPr>
          </w:p>
        </w:tc>
        <w:tc>
          <w:tcPr>
            <w:tcW w:w="2562" w:type="dxa"/>
            <w:gridSpan w:val="2"/>
          </w:tcPr>
          <w:p w14:paraId="25DBDF72" w14:textId="77777777" w:rsidR="00F66266" w:rsidRPr="00450C91" w:rsidRDefault="00F66266" w:rsidP="005B0900">
            <w:pPr>
              <w:jc w:val="center"/>
              <w:rPr>
                <w:sz w:val="24"/>
              </w:rPr>
            </w:pPr>
          </w:p>
        </w:tc>
      </w:tr>
      <w:tr w:rsidR="00F66266" w:rsidRPr="00450C91" w14:paraId="5138F91F" w14:textId="77777777" w:rsidTr="005B0900">
        <w:tc>
          <w:tcPr>
            <w:tcW w:w="9900" w:type="dxa"/>
            <w:gridSpan w:val="4"/>
            <w:shd w:val="clear" w:color="auto" w:fill="F7CAAC"/>
          </w:tcPr>
          <w:p w14:paraId="533FCA19" w14:textId="77777777" w:rsidR="00F66266" w:rsidRPr="00450C91" w:rsidRDefault="00F66266" w:rsidP="005B0900">
            <w:pPr>
              <w:rPr>
                <w:sz w:val="24"/>
              </w:rPr>
            </w:pPr>
            <w:r w:rsidRPr="00450C91">
              <w:rPr>
                <w:b/>
              </w:rPr>
              <w:t>Odborné aktivity vztahující se k tvůrčí, resp. vědecké a umělecké činnosti vysoké školy, která souvisí se studijním programem</w:t>
            </w:r>
          </w:p>
        </w:tc>
      </w:tr>
      <w:tr w:rsidR="00F66266" w:rsidRPr="00450C91" w14:paraId="3139EC84" w14:textId="77777777" w:rsidTr="005B0900">
        <w:trPr>
          <w:trHeight w:val="2422"/>
        </w:trPr>
        <w:tc>
          <w:tcPr>
            <w:tcW w:w="9900" w:type="dxa"/>
            <w:gridSpan w:val="4"/>
            <w:shd w:val="clear" w:color="auto" w:fill="FFFFFF"/>
          </w:tcPr>
          <w:p w14:paraId="11BA0483" w14:textId="77777777" w:rsidR="00F66266" w:rsidRPr="00450C91" w:rsidRDefault="00F66266" w:rsidP="005B0900">
            <w:r w:rsidRPr="00450C91">
              <w:t xml:space="preserve">Orientace tvůrčí činnosti akademických pracovníků Fakulty aplikované informatiky je plně v souladu s oblastmi vzdělávání, v rámci nichž bude studijní program uskutečňován. Zapojení jednotlivých pracovníků do publikační činnosti je zřejmé z formuláře C-I – </w:t>
            </w:r>
            <w:r w:rsidRPr="00450C91">
              <w:rPr>
                <w:i/>
              </w:rPr>
              <w:t>Personální zabezpečení</w:t>
            </w:r>
            <w:r w:rsidRPr="00450C91">
              <w:t>.  V databázi WOS je v době přípravy akreditační žádosti indexováno celkem 613 publikačních výstupů, které jsou svým odborným zaměřením v souladu s oblastmi vzdělávání daného studijního programu.</w:t>
            </w:r>
          </w:p>
          <w:p w14:paraId="284BDECC" w14:textId="77777777" w:rsidR="00F66266" w:rsidRPr="00450C91" w:rsidRDefault="00F66266" w:rsidP="005B0900">
            <w:r w:rsidRPr="00450C91">
              <w:t xml:space="preserve">Plně v souladu s oblastmi vzdělávání, v rámci nichž bude studijní program uskutečňován, je i grantová a projektová činnost akademických pracovníků zajišťující studijní program. Na fakultě byla v uplynulých pěti letech řešena řada resortních grantů a projektů, které svým zaměřením úzce souvisí s oblastmi vzdělávání daného studijního programu.  Formuláč C-2 - </w:t>
            </w:r>
            <w:r w:rsidRPr="00450C91">
              <w:rPr>
                <w:i/>
              </w:rPr>
              <w:t>Související tvůrčí, resp. vědecká a umělecká činnost</w:t>
            </w:r>
            <w:r w:rsidRPr="00450C91">
              <w:t xml:space="preserve"> uvádí seznam projektů, které byly řešeny za posledních pět let a úzce souvisí se studijním programem. Aktuálně je na fakultě řešeno 7 projektů financovaných Ministerstvem průmyslu a obchodu, 1 projekt financovaný Technologickou agenturou ČR, 3 projekty financované Ministerstvem vnitra a 1 projekt Národního programu udržitelnosti financovaný Ministerstvem školství, mládeže a tělovýchovy. Fakulta aplikované informatiky byla úspěšná i přípravě projektových žádostí v rámci operačního programu Věda, výzkum a vzdělávání. Aktuálně pracovníci FAI řeší 4 projekty OP VVV, z nichž jeden je určen pro rozvoj výukového prostředí (Movi – FAI) a druhý je zaměřen na tvorbu a inovaci studijních programů. Vedle těchto velkých projektů se pracovníci fakulty aktivně zapojují do řešení inovačních voucherů a drobných projektů aplikovaného a smluvního výzkumu.</w:t>
            </w:r>
          </w:p>
          <w:p w14:paraId="5C5586AB" w14:textId="77777777" w:rsidR="00F66266" w:rsidRDefault="00F66266" w:rsidP="005B0900"/>
          <w:p w14:paraId="7D005D1D" w14:textId="77777777" w:rsidR="007F10D8" w:rsidRDefault="007F10D8" w:rsidP="005B0900"/>
          <w:p w14:paraId="0F75E217" w14:textId="77777777" w:rsidR="007F10D8" w:rsidRDefault="007F10D8" w:rsidP="005B0900"/>
          <w:p w14:paraId="04F2C824" w14:textId="77777777" w:rsidR="007F10D8" w:rsidRDefault="007F10D8" w:rsidP="005B0900"/>
          <w:p w14:paraId="01AEFD59" w14:textId="17DC9953" w:rsidR="007F10D8" w:rsidRPr="00450C91" w:rsidRDefault="007F10D8" w:rsidP="005B0900"/>
        </w:tc>
      </w:tr>
      <w:tr w:rsidR="00F66266" w:rsidRPr="00450C91" w14:paraId="48ED5C97" w14:textId="77777777" w:rsidTr="005B0900">
        <w:trPr>
          <w:trHeight w:val="306"/>
        </w:trPr>
        <w:tc>
          <w:tcPr>
            <w:tcW w:w="9900" w:type="dxa"/>
            <w:gridSpan w:val="4"/>
            <w:shd w:val="clear" w:color="auto" w:fill="F7CAAC"/>
            <w:vAlign w:val="center"/>
          </w:tcPr>
          <w:p w14:paraId="16334BBD" w14:textId="77777777" w:rsidR="00F66266" w:rsidRPr="007F10D8" w:rsidRDefault="00F66266" w:rsidP="005B0900">
            <w:pPr>
              <w:rPr>
                <w:b/>
              </w:rPr>
            </w:pPr>
            <w:r w:rsidRPr="007F10D8">
              <w:rPr>
                <w:b/>
              </w:rPr>
              <w:t>Informace o spolupráci s praxí vztahující se ke studijnímu programu</w:t>
            </w:r>
          </w:p>
        </w:tc>
      </w:tr>
      <w:tr w:rsidR="00F66266" w:rsidRPr="00450C91" w14:paraId="396227C5" w14:textId="77777777" w:rsidTr="005B0900">
        <w:trPr>
          <w:trHeight w:val="1700"/>
        </w:trPr>
        <w:tc>
          <w:tcPr>
            <w:tcW w:w="9900" w:type="dxa"/>
            <w:gridSpan w:val="4"/>
            <w:shd w:val="clear" w:color="auto" w:fill="FFFFFF"/>
          </w:tcPr>
          <w:p w14:paraId="5505D8E8" w14:textId="77777777" w:rsidR="00F66266" w:rsidRPr="00450C91" w:rsidRDefault="00F66266" w:rsidP="005B0900">
            <w:r w:rsidRPr="00450C91">
              <w:t>Spolupráce s průmyslovou praxí je na Fakultě aplikované informatiky Univerzity Tomáše Bati ve Zlíně systematicky dlouhodobě rozvíjena. Je orientována do všech odborných oblastí vzdělávání, v rámci nichž bude studijní program uskutečňován. Fakulta aplikované informatiky má ustavenou tzv. Průmyslovou radu, která má více než 30 externích členů. Radu tvoří zástupci firem z oblasti bezpečnostního průmyslu, informačních technologií, automatizace, strojírenství atd. Tato rada zasedá zpravidla jednou ročně. Na zasedáních Průmyslové Rady FAI jsou projednávány aktuální možnosti spolupráce firem s akademickým prostředím, Rada se vyjadřuje k aktualizaci studijních plánů jednotlivých studijních programů s ohledem na potřeby trhu.</w:t>
            </w:r>
          </w:p>
          <w:p w14:paraId="5C5F2421" w14:textId="77777777" w:rsidR="00F66266" w:rsidRPr="00450C91" w:rsidRDefault="00F66266" w:rsidP="005B0900">
            <w:r w:rsidRPr="00450C91">
              <w:t>Spolupráce s praxí je v průběhu studia realizována prostřednictvím odborných exkurzí studentů ve firmách a institucích, které se zabývají zabezpečovací technikou, zabezpečováním objektů a bezpečnou společností.  Akademičtí pracovníci, kteří zajišťují výuku u magisterského studijního programu, se podílí na řešení projektů a grantů, které často řeší ve spolupráci s firmami a institucemi. Do řešení projektů jsou v omezené míře zapojováni i studenti magisterského stupně studia. V posledních letech, zejména díky vzniku Regionálního výzkumného centra Cebia – Tech, dochází k nárůstu objemu smluvního výzkumu, který je poptáván zejména regionálními firmami. Některá méně náročná zadání, která vznikají ze strany firem, jsou řešena v rámci závěrečných kvalifikačních prací studentů.</w:t>
            </w:r>
          </w:p>
          <w:p w14:paraId="48F9FCC0" w14:textId="77777777" w:rsidR="00F66266" w:rsidRPr="00450C91" w:rsidRDefault="00F66266" w:rsidP="005B0900">
            <w:r w:rsidRPr="00450C91">
              <w:t xml:space="preserve">Širokou spolupráci Fakulty aplikované informatiky s průmyslovou a odbornou praxí umožňuje také Vědeckotechnický park Informační a komunikační technologie, který je přímo spojen s budovou Fakulty aplikované informatiky. Tento park </w:t>
            </w:r>
            <w:r w:rsidRPr="00450C91">
              <w:lastRenderedPageBreak/>
              <w:t>umožňuje rozšíření spolupráce univerzitního prostředí s průmyslovou sférou a vytváří synergické centrum pro firmy, které mohou využívat zkušenosti akademických pracovníků v bezpečnostních, informačních a komunikačních technologiích. Cílem parku je mimo jiné rozvoj spolupráce univerzity s regionálními firmami na bázi smluvního a kolaborativního výzkumu s přímou účastí akademických pracovníků a studentů Fakulty aplikované informatiky.</w:t>
            </w:r>
          </w:p>
        </w:tc>
      </w:tr>
    </w:tbl>
    <w:p w14:paraId="059C7820" w14:textId="77777777" w:rsidR="00F66266" w:rsidRPr="00450C91" w:rsidRDefault="00F66266" w:rsidP="00F66266"/>
    <w:p w14:paraId="5EB92902" w14:textId="77777777" w:rsidR="00F66266" w:rsidRPr="00450C91" w:rsidRDefault="00F66266" w:rsidP="00F66266">
      <w:pPr>
        <w:spacing w:after="160" w:line="259" w:lineRule="auto"/>
      </w:pPr>
      <w:r w:rsidRPr="00450C9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F66266" w:rsidRPr="00450C91" w14:paraId="0D58BE29" w14:textId="77777777" w:rsidTr="005B0900">
        <w:tc>
          <w:tcPr>
            <w:tcW w:w="9859" w:type="dxa"/>
            <w:tcBorders>
              <w:bottom w:val="double" w:sz="4" w:space="0" w:color="auto"/>
            </w:tcBorders>
            <w:shd w:val="clear" w:color="auto" w:fill="BDD6EE"/>
          </w:tcPr>
          <w:p w14:paraId="00671336" w14:textId="7B31C9CA" w:rsidR="00F66266" w:rsidRPr="00450C91" w:rsidRDefault="00F66266" w:rsidP="00531F2D">
            <w:pPr>
              <w:tabs>
                <w:tab w:val="right" w:pos="9440"/>
              </w:tabs>
              <w:rPr>
                <w:b/>
                <w:sz w:val="28"/>
              </w:rPr>
            </w:pPr>
            <w:bookmarkStart w:id="4481" w:name="CIII"/>
            <w:r w:rsidRPr="00450C91">
              <w:rPr>
                <w:b/>
                <w:sz w:val="28"/>
              </w:rPr>
              <w:lastRenderedPageBreak/>
              <w:t>C-III – Informační zabezpečení studijního programu</w:t>
            </w:r>
            <w:bookmarkEnd w:id="4481"/>
            <w:r w:rsidR="00531F2D">
              <w:rPr>
                <w:b/>
                <w:sz w:val="28"/>
              </w:rPr>
              <w:tab/>
            </w:r>
            <w:r w:rsidR="00531F2D" w:rsidRPr="00531F2D">
              <w:rPr>
                <w:rStyle w:val="Odkazintenzivn"/>
                <w:sz w:val="22"/>
              </w:rPr>
              <w:fldChar w:fldCharType="begin"/>
            </w:r>
            <w:r w:rsidR="00531F2D" w:rsidRPr="00531F2D">
              <w:rPr>
                <w:rStyle w:val="Odkazintenzivn"/>
                <w:sz w:val="22"/>
              </w:rPr>
              <w:instrText xml:space="preserve"> REF aobsah \h  \* MERGEFORMAT </w:instrText>
            </w:r>
            <w:r w:rsidR="00531F2D" w:rsidRPr="00531F2D">
              <w:rPr>
                <w:rStyle w:val="Odkazintenzivn"/>
                <w:sz w:val="22"/>
              </w:rPr>
            </w:r>
            <w:r w:rsidR="00531F2D" w:rsidRPr="00531F2D">
              <w:rPr>
                <w:rStyle w:val="Odkazintenzivn"/>
                <w:sz w:val="22"/>
              </w:rPr>
              <w:fldChar w:fldCharType="separate"/>
            </w:r>
            <w:r w:rsidR="00FB06C4" w:rsidRPr="00FB06C4">
              <w:rPr>
                <w:rStyle w:val="Odkazintenzivn"/>
                <w:sz w:val="22"/>
              </w:rPr>
              <w:t>Obsah žádosti</w:t>
            </w:r>
            <w:r w:rsidR="00531F2D" w:rsidRPr="00531F2D">
              <w:rPr>
                <w:rStyle w:val="Odkazintenzivn"/>
                <w:sz w:val="22"/>
              </w:rPr>
              <w:fldChar w:fldCharType="end"/>
            </w:r>
          </w:p>
        </w:tc>
      </w:tr>
      <w:tr w:rsidR="00F66266" w:rsidRPr="00450C91" w14:paraId="7E24C07A" w14:textId="77777777" w:rsidTr="005B090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2083DF93" w14:textId="77777777" w:rsidR="00F66266" w:rsidRPr="00450C91" w:rsidRDefault="00F66266" w:rsidP="005B0900">
            <w:r w:rsidRPr="00450C91">
              <w:rPr>
                <w:b/>
              </w:rPr>
              <w:t xml:space="preserve">Název a stručný popis studijního informačního systému </w:t>
            </w:r>
          </w:p>
        </w:tc>
      </w:tr>
      <w:tr w:rsidR="00F66266" w:rsidRPr="00450C91" w14:paraId="7BE2F640" w14:textId="77777777" w:rsidTr="005B0900">
        <w:trPr>
          <w:trHeight w:val="2268"/>
        </w:trPr>
        <w:tc>
          <w:tcPr>
            <w:tcW w:w="9859" w:type="dxa"/>
            <w:tcBorders>
              <w:top w:val="single" w:sz="2" w:space="0" w:color="auto"/>
              <w:left w:val="single" w:sz="2" w:space="0" w:color="auto"/>
              <w:bottom w:val="single" w:sz="2" w:space="0" w:color="auto"/>
              <w:right w:val="single" w:sz="2" w:space="0" w:color="auto"/>
            </w:tcBorders>
          </w:tcPr>
          <w:p w14:paraId="62F915EF" w14:textId="0DEE1B42" w:rsidR="00F66266" w:rsidRPr="00450C91" w:rsidRDefault="00F66266" w:rsidP="005B0900">
            <w:pPr>
              <w:pStyle w:val="Default"/>
              <w:jc w:val="both"/>
              <w:rPr>
                <w:sz w:val="20"/>
                <w:szCs w:val="20"/>
              </w:rPr>
            </w:pPr>
            <w:r w:rsidRPr="00450C91">
              <w:rPr>
                <w:sz w:val="20"/>
                <w:szCs w:val="20"/>
              </w:rPr>
              <w:t xml:space="preserve">Informační systém studijní agendy IS/STAG slouží především k evidenci a správě studijních programů, studijních plánů a předmětů studentů, jejich registrací na předměty (rozvrhů) a zkoušek, hodnocení, rozvrhovaných místností a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 </w:t>
            </w:r>
          </w:p>
          <w:p w14:paraId="08CB575B" w14:textId="77777777" w:rsidR="00F66266" w:rsidRPr="00450C91" w:rsidRDefault="00F66266" w:rsidP="005B0900"/>
        </w:tc>
      </w:tr>
      <w:tr w:rsidR="00F66266" w:rsidRPr="00450C91" w14:paraId="2CE165A1" w14:textId="77777777" w:rsidTr="005B0900">
        <w:trPr>
          <w:trHeight w:val="283"/>
        </w:trPr>
        <w:tc>
          <w:tcPr>
            <w:tcW w:w="9859" w:type="dxa"/>
            <w:shd w:val="clear" w:color="auto" w:fill="F7CAAC"/>
            <w:vAlign w:val="center"/>
          </w:tcPr>
          <w:p w14:paraId="4D0DFE4B" w14:textId="77777777" w:rsidR="00F66266" w:rsidRPr="00450C91" w:rsidRDefault="00F66266" w:rsidP="005B0900">
            <w:pPr>
              <w:rPr>
                <w:b/>
              </w:rPr>
            </w:pPr>
            <w:r w:rsidRPr="00450C91">
              <w:rPr>
                <w:b/>
              </w:rPr>
              <w:t>Přístup ke studijní literatuře</w:t>
            </w:r>
          </w:p>
        </w:tc>
      </w:tr>
      <w:tr w:rsidR="00F66266" w:rsidRPr="00450C91" w14:paraId="006AF426" w14:textId="77777777" w:rsidTr="005B0900">
        <w:trPr>
          <w:trHeight w:val="2268"/>
        </w:trPr>
        <w:tc>
          <w:tcPr>
            <w:tcW w:w="9859" w:type="dxa"/>
          </w:tcPr>
          <w:p w14:paraId="5E0497EB" w14:textId="5484C476" w:rsidR="00F66266" w:rsidRPr="00450C91" w:rsidRDefault="00F66266" w:rsidP="005B0900">
            <w:pPr>
              <w:pStyle w:val="Default"/>
              <w:jc w:val="both"/>
              <w:rPr>
                <w:sz w:val="20"/>
                <w:szCs w:val="20"/>
              </w:rPr>
            </w:pPr>
            <w:r w:rsidRPr="00450C91">
              <w:rPr>
                <w:sz w:val="20"/>
                <w:szCs w:val="20"/>
              </w:rP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http://digilib.k.utb.cz. Práce jsou zde zpravidla dostupné volně v plném textu. Kromě toho provozuje knihovna také repozitář publikační činnosti akademických pracovníků univerzity na adrese </w:t>
            </w:r>
            <w:hyperlink r:id="rId19" w:history="1">
              <w:r w:rsidRPr="00450C91">
                <w:rPr>
                  <w:rStyle w:val="Hypertextovodkaz"/>
                  <w:sz w:val="20"/>
                  <w:szCs w:val="20"/>
                </w:rPr>
                <w:t>http://publikace.k.utb.cz</w:t>
              </w:r>
            </w:hyperlink>
            <w:r w:rsidRPr="00450C91">
              <w:rPr>
                <w:sz w:val="20"/>
                <w:szCs w:val="20"/>
              </w:rPr>
              <w:t xml:space="preserve"> . </w:t>
            </w:r>
          </w:p>
          <w:p w14:paraId="714508AE" w14:textId="77777777" w:rsidR="00F66266" w:rsidRPr="00450C91" w:rsidRDefault="00F66266" w:rsidP="005B0900">
            <w:pPr>
              <w:rPr>
                <w:b/>
              </w:rPr>
            </w:pPr>
          </w:p>
        </w:tc>
      </w:tr>
      <w:tr w:rsidR="00F66266" w:rsidRPr="00450C91" w14:paraId="02DED574" w14:textId="77777777" w:rsidTr="005B0900">
        <w:trPr>
          <w:trHeight w:val="283"/>
        </w:trPr>
        <w:tc>
          <w:tcPr>
            <w:tcW w:w="9859" w:type="dxa"/>
            <w:shd w:val="clear" w:color="auto" w:fill="F7CAAC"/>
            <w:vAlign w:val="center"/>
          </w:tcPr>
          <w:p w14:paraId="22250FE0" w14:textId="77777777" w:rsidR="00F66266" w:rsidRPr="00450C91" w:rsidRDefault="00F66266" w:rsidP="005B0900">
            <w:r w:rsidRPr="00450C91">
              <w:rPr>
                <w:b/>
              </w:rPr>
              <w:t>Přehled zpřístupněných databází</w:t>
            </w:r>
          </w:p>
        </w:tc>
      </w:tr>
      <w:tr w:rsidR="00F66266" w:rsidRPr="00450C91" w14:paraId="7FB2312F" w14:textId="77777777" w:rsidTr="005B0900">
        <w:trPr>
          <w:trHeight w:val="2268"/>
        </w:trPr>
        <w:tc>
          <w:tcPr>
            <w:tcW w:w="9859" w:type="dxa"/>
          </w:tcPr>
          <w:p w14:paraId="39AF7049" w14:textId="77777777" w:rsidR="00F66266" w:rsidRPr="00450C91" w:rsidRDefault="00F66266" w:rsidP="005B0900">
            <w:r w:rsidRPr="00450C91">
              <w:t xml:space="preserve">Knihovna UTB dlouhodobě buduje širokou nabídku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1A737801" w14:textId="77777777" w:rsidR="00F66266" w:rsidRPr="00450C91" w:rsidRDefault="00F66266" w:rsidP="005B0900">
            <w:r w:rsidRPr="00450C91">
              <w:t xml:space="preserve">Konkrétní dostupné databáze: </w:t>
            </w:r>
          </w:p>
          <w:p w14:paraId="5ACF7822" w14:textId="77777777" w:rsidR="00F66266" w:rsidRPr="00450C91" w:rsidRDefault="00F66266" w:rsidP="005505E6">
            <w:pPr>
              <w:pStyle w:val="Odstavecseseznamem"/>
              <w:numPr>
                <w:ilvl w:val="0"/>
                <w:numId w:val="38"/>
              </w:numPr>
            </w:pPr>
            <w:r w:rsidRPr="00450C91">
              <w:t xml:space="preserve">Citační databáze Web of Science a Scopus; </w:t>
            </w:r>
          </w:p>
          <w:p w14:paraId="64408BE9" w14:textId="77777777" w:rsidR="00F66266" w:rsidRPr="00450C91" w:rsidRDefault="00F66266" w:rsidP="005505E6">
            <w:pPr>
              <w:pStyle w:val="Odstavecseseznamem"/>
              <w:numPr>
                <w:ilvl w:val="0"/>
                <w:numId w:val="38"/>
              </w:numPr>
            </w:pPr>
            <w:r w:rsidRPr="00450C91">
              <w:t xml:space="preserve">Multioborové kolekce elektronických časopisů Elsevier ScienceDirect, Wiley Online Library, SpringerLink a další; </w:t>
            </w:r>
          </w:p>
          <w:p w14:paraId="1B446880" w14:textId="77777777" w:rsidR="00F66266" w:rsidRPr="00450C91" w:rsidRDefault="00F66266" w:rsidP="005505E6">
            <w:pPr>
              <w:pStyle w:val="Odstavecseseznamem"/>
              <w:numPr>
                <w:ilvl w:val="0"/>
                <w:numId w:val="38"/>
              </w:numPr>
            </w:pPr>
            <w:r w:rsidRPr="00450C91">
              <w:t xml:space="preserve">Multioborové plnotextové databáze Ebsco a ProQuest; </w:t>
            </w:r>
          </w:p>
          <w:p w14:paraId="2A69BDD5" w14:textId="0471D1C4" w:rsidR="00F66266" w:rsidRPr="00450C91" w:rsidRDefault="00F66266" w:rsidP="005B0900">
            <w:r w:rsidRPr="00450C91">
              <w:t xml:space="preserve">Seznam všech databází je dostupný na: </w:t>
            </w:r>
            <w:hyperlink r:id="rId20" w:history="1">
              <w:r w:rsidRPr="00450C91">
                <w:rPr>
                  <w:rStyle w:val="Hypertextovodkaz"/>
                </w:rPr>
                <w:t>http://portal.k.utb.cz/databases/alphabetical/</w:t>
              </w:r>
            </w:hyperlink>
            <w:r w:rsidRPr="00450C91">
              <w:t xml:space="preserve">. </w:t>
            </w:r>
          </w:p>
          <w:p w14:paraId="35A46B39" w14:textId="77777777" w:rsidR="00F66266" w:rsidRPr="00450C91" w:rsidRDefault="00F66266" w:rsidP="005B0900"/>
        </w:tc>
      </w:tr>
    </w:tbl>
    <w:p w14:paraId="7215E337" w14:textId="77777777" w:rsidR="00F66266" w:rsidRDefault="00F66266" w:rsidP="00F6626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F66266" w:rsidRPr="00450C91" w14:paraId="2DCC0B9B" w14:textId="77777777" w:rsidTr="005B0900">
        <w:trPr>
          <w:trHeight w:val="284"/>
        </w:trPr>
        <w:tc>
          <w:tcPr>
            <w:tcW w:w="9859" w:type="dxa"/>
            <w:shd w:val="clear" w:color="auto" w:fill="F7CAAC"/>
            <w:vAlign w:val="center"/>
          </w:tcPr>
          <w:p w14:paraId="4CBA9AA8" w14:textId="77777777" w:rsidR="00F66266" w:rsidRPr="00450C91" w:rsidRDefault="00F66266" w:rsidP="005B0900">
            <w:pPr>
              <w:rPr>
                <w:b/>
              </w:rPr>
            </w:pPr>
            <w:r w:rsidRPr="00450C91">
              <w:rPr>
                <w:b/>
              </w:rPr>
              <w:lastRenderedPageBreak/>
              <w:t>Název a stručný popis používaného antiplagiátorského systému</w:t>
            </w:r>
          </w:p>
        </w:tc>
      </w:tr>
      <w:tr w:rsidR="00F66266" w:rsidRPr="00450C91" w14:paraId="61EAA2A5" w14:textId="77777777" w:rsidTr="005B0900">
        <w:trPr>
          <w:trHeight w:val="2268"/>
        </w:trPr>
        <w:tc>
          <w:tcPr>
            <w:tcW w:w="9859" w:type="dxa"/>
            <w:shd w:val="clear" w:color="auto" w:fill="FFFFFF"/>
          </w:tcPr>
          <w:p w14:paraId="07E5F45B" w14:textId="77777777" w:rsidR="00F66266" w:rsidRPr="00450C91" w:rsidRDefault="00F66266" w:rsidP="005B0900">
            <w:pPr>
              <w:pStyle w:val="Default"/>
              <w:jc w:val="both"/>
              <w:rPr>
                <w:sz w:val="20"/>
                <w:szCs w:val="20"/>
              </w:rPr>
            </w:pPr>
            <w:r w:rsidRPr="00450C91">
              <w:rPr>
                <w:sz w:val="20"/>
                <w:szCs w:val="20"/>
              </w:rPr>
              <w:t xml:space="preserve">V rámci předcházení a zamezování plagiátorství UTB ve Zlíně efektivně využívá po několik let antiplagiátorský systém </w:t>
            </w:r>
            <w:r w:rsidRPr="00450C91">
              <w:rPr>
                <w:i/>
                <w:iCs/>
                <w:sz w:val="20"/>
                <w:szCs w:val="20"/>
              </w:rPr>
              <w:t xml:space="preserve">Theses.cz </w:t>
            </w:r>
            <w:r w:rsidRPr="00450C91">
              <w:rPr>
                <w:sz w:val="20"/>
                <w:szCs w:val="20"/>
              </w:rPr>
              <w:t xml:space="preserve">(vyvíjen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 </w:t>
            </w:r>
          </w:p>
          <w:p w14:paraId="1BDBFFA2" w14:textId="77777777" w:rsidR="00F66266" w:rsidRPr="00450C91" w:rsidRDefault="00F66266" w:rsidP="005B0900"/>
        </w:tc>
      </w:tr>
    </w:tbl>
    <w:p w14:paraId="016E8802" w14:textId="77777777" w:rsidR="00F66266" w:rsidRPr="00450C91" w:rsidRDefault="00F66266" w:rsidP="00F66266"/>
    <w:p w14:paraId="08647611" w14:textId="77777777" w:rsidR="00F66266" w:rsidRPr="00450C91" w:rsidRDefault="00F66266" w:rsidP="00F66266">
      <w:pPr>
        <w:spacing w:after="160" w:line="259" w:lineRule="auto"/>
      </w:pPr>
      <w:r w:rsidRPr="00450C91">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F66266" w:rsidRPr="00450C91" w14:paraId="014752FB" w14:textId="77777777" w:rsidTr="005B0900">
        <w:tc>
          <w:tcPr>
            <w:tcW w:w="9389" w:type="dxa"/>
            <w:gridSpan w:val="8"/>
            <w:tcBorders>
              <w:bottom w:val="double" w:sz="4" w:space="0" w:color="auto"/>
            </w:tcBorders>
            <w:shd w:val="clear" w:color="auto" w:fill="BDD6EE"/>
          </w:tcPr>
          <w:p w14:paraId="11122CA4" w14:textId="30CB018A" w:rsidR="00F66266" w:rsidRPr="00450C91" w:rsidRDefault="00F66266" w:rsidP="00531F2D">
            <w:pPr>
              <w:tabs>
                <w:tab w:val="right" w:pos="8974"/>
              </w:tabs>
              <w:rPr>
                <w:b/>
                <w:sz w:val="28"/>
              </w:rPr>
            </w:pPr>
            <w:bookmarkStart w:id="4482" w:name="CIV"/>
            <w:r w:rsidRPr="00450C91">
              <w:rPr>
                <w:b/>
                <w:sz w:val="28"/>
              </w:rPr>
              <w:lastRenderedPageBreak/>
              <w:t xml:space="preserve">C-IV – </w:t>
            </w:r>
            <w:r w:rsidRPr="00450C91">
              <w:rPr>
                <w:b/>
                <w:sz w:val="26"/>
                <w:szCs w:val="26"/>
              </w:rPr>
              <w:t>Materiální zabezpečení studijního programu</w:t>
            </w:r>
            <w:bookmarkEnd w:id="4482"/>
            <w:r w:rsidR="00531F2D">
              <w:rPr>
                <w:b/>
                <w:sz w:val="26"/>
                <w:szCs w:val="26"/>
              </w:rPr>
              <w:tab/>
            </w:r>
            <w:r w:rsidR="00531F2D" w:rsidRPr="00531F2D">
              <w:rPr>
                <w:rStyle w:val="Odkazintenzivn"/>
                <w:sz w:val="22"/>
              </w:rPr>
              <w:fldChar w:fldCharType="begin"/>
            </w:r>
            <w:r w:rsidR="00531F2D" w:rsidRPr="00531F2D">
              <w:rPr>
                <w:rStyle w:val="Odkazintenzivn"/>
                <w:sz w:val="22"/>
              </w:rPr>
              <w:instrText xml:space="preserve"> REF aobsah \h  \* MERGEFORMAT </w:instrText>
            </w:r>
            <w:r w:rsidR="00531F2D" w:rsidRPr="00531F2D">
              <w:rPr>
                <w:rStyle w:val="Odkazintenzivn"/>
                <w:sz w:val="22"/>
              </w:rPr>
            </w:r>
            <w:r w:rsidR="00531F2D" w:rsidRPr="00531F2D">
              <w:rPr>
                <w:rStyle w:val="Odkazintenzivn"/>
                <w:sz w:val="22"/>
              </w:rPr>
              <w:fldChar w:fldCharType="separate"/>
            </w:r>
            <w:r w:rsidR="00FB06C4" w:rsidRPr="00FB06C4">
              <w:rPr>
                <w:rStyle w:val="Odkazintenzivn"/>
                <w:sz w:val="22"/>
              </w:rPr>
              <w:t>Obsah žádosti</w:t>
            </w:r>
            <w:r w:rsidR="00531F2D" w:rsidRPr="00531F2D">
              <w:rPr>
                <w:rStyle w:val="Odkazintenzivn"/>
                <w:sz w:val="22"/>
              </w:rPr>
              <w:fldChar w:fldCharType="end"/>
            </w:r>
          </w:p>
        </w:tc>
      </w:tr>
      <w:tr w:rsidR="00F66266" w:rsidRPr="00450C91" w14:paraId="15886C6F" w14:textId="77777777" w:rsidTr="005B0900">
        <w:tc>
          <w:tcPr>
            <w:tcW w:w="3167" w:type="dxa"/>
            <w:tcBorders>
              <w:top w:val="single" w:sz="2" w:space="0" w:color="auto"/>
              <w:left w:val="single" w:sz="2" w:space="0" w:color="auto"/>
              <w:bottom w:val="single" w:sz="2" w:space="0" w:color="auto"/>
              <w:right w:val="single" w:sz="2" w:space="0" w:color="auto"/>
            </w:tcBorders>
            <w:shd w:val="clear" w:color="auto" w:fill="F7CAAC"/>
          </w:tcPr>
          <w:p w14:paraId="28471647" w14:textId="77777777" w:rsidR="00F66266" w:rsidRPr="00450C91" w:rsidRDefault="00F66266" w:rsidP="005B0900">
            <w:pPr>
              <w:rPr>
                <w:b/>
              </w:rPr>
            </w:pPr>
            <w:r w:rsidRPr="00450C91">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4A2E6EA2" w14:textId="77777777" w:rsidR="00F66266" w:rsidRPr="00450C91" w:rsidRDefault="00F66266" w:rsidP="005B0900">
            <w:r w:rsidRPr="00450C91">
              <w:t>Univerzita Tomáše Bati ve Zlíně</w:t>
            </w:r>
          </w:p>
          <w:p w14:paraId="72571976" w14:textId="77777777" w:rsidR="00F66266" w:rsidRPr="00450C91" w:rsidRDefault="00F66266" w:rsidP="005B0900">
            <w:r w:rsidRPr="00450C91">
              <w:t>Fakulta aplikované informatiky</w:t>
            </w:r>
          </w:p>
          <w:p w14:paraId="1278B131" w14:textId="77777777" w:rsidR="00F66266" w:rsidRPr="00450C91" w:rsidRDefault="00F66266" w:rsidP="005B0900">
            <w:r w:rsidRPr="00450C91">
              <w:t>Nad Stráněmi 4511</w:t>
            </w:r>
          </w:p>
          <w:p w14:paraId="3B3258E0" w14:textId="77777777" w:rsidR="00F66266" w:rsidRPr="00450C91" w:rsidRDefault="00F66266" w:rsidP="005B0900">
            <w:r w:rsidRPr="00450C91">
              <w:t>760 05 Zlín</w:t>
            </w:r>
          </w:p>
        </w:tc>
      </w:tr>
      <w:tr w:rsidR="00F66266" w:rsidRPr="00450C91" w14:paraId="0407EE9D" w14:textId="77777777" w:rsidTr="005B0900">
        <w:tc>
          <w:tcPr>
            <w:tcW w:w="9389" w:type="dxa"/>
            <w:gridSpan w:val="8"/>
            <w:shd w:val="clear" w:color="auto" w:fill="F7CAAC"/>
          </w:tcPr>
          <w:p w14:paraId="2DB496BF" w14:textId="77777777" w:rsidR="00F66266" w:rsidRPr="00450C91" w:rsidRDefault="00F66266" w:rsidP="005B0900">
            <w:pPr>
              <w:rPr>
                <w:b/>
              </w:rPr>
            </w:pPr>
            <w:r w:rsidRPr="00450C91">
              <w:rPr>
                <w:b/>
              </w:rPr>
              <w:t>Kapacita výukových místností pro teoretickou výuku</w:t>
            </w:r>
          </w:p>
        </w:tc>
      </w:tr>
      <w:tr w:rsidR="00F66266" w:rsidRPr="00450C91" w14:paraId="2500586B" w14:textId="77777777" w:rsidTr="005B0900">
        <w:trPr>
          <w:trHeight w:val="1580"/>
        </w:trPr>
        <w:tc>
          <w:tcPr>
            <w:tcW w:w="9389" w:type="dxa"/>
            <w:gridSpan w:val="8"/>
          </w:tcPr>
          <w:p w14:paraId="3F59AC9D" w14:textId="77777777" w:rsidR="00F66266" w:rsidRPr="00450C91" w:rsidRDefault="00F66266" w:rsidP="005B0900">
            <w:pPr>
              <w:pStyle w:val="Default"/>
              <w:rPr>
                <w:sz w:val="20"/>
                <w:szCs w:val="20"/>
              </w:rPr>
            </w:pPr>
            <w:r w:rsidRPr="00450C91">
              <w:rPr>
                <w:sz w:val="20"/>
                <w:szCs w:val="20"/>
              </w:rPr>
              <w:t>Univerzita Tomáše Bati ve Zlíně disponuje 28 velkými posluchárnami o celkové kapacitě 3103 míst. Z toho Fakulta aplikované informatiky využívá 4 posluchárny s kapacitou 365 míst, tyto posluchárny se nachází přímo v budově fakulty. Všechny posluchárny jsou vybaveny moderní audiovizuální prezentační technikou a tabulemi. Největší posluchárna umístěna v hlavní budově FAI má kapacitu 165 posluchárenských sezení, další 3 posluchárny mají kapacitu kolem 200 posluchárenských sezení. Fakulta aplikované informatiky má k dispozici 8 seminárních místností, 11 PC učeben s celkovou kapacitou 156 míst a 21 laboratoří.</w:t>
            </w:r>
          </w:p>
          <w:p w14:paraId="6E3FE9FC" w14:textId="77777777" w:rsidR="00F66266" w:rsidRPr="00450C91" w:rsidRDefault="00F66266" w:rsidP="005B0900"/>
        </w:tc>
      </w:tr>
      <w:tr w:rsidR="00F66266" w:rsidRPr="00450C91" w14:paraId="3DB5CC85" w14:textId="77777777" w:rsidTr="005B0900">
        <w:trPr>
          <w:trHeight w:val="202"/>
        </w:trPr>
        <w:tc>
          <w:tcPr>
            <w:tcW w:w="3368" w:type="dxa"/>
            <w:gridSpan w:val="3"/>
            <w:shd w:val="clear" w:color="auto" w:fill="F7CAAC"/>
          </w:tcPr>
          <w:p w14:paraId="194CBBB1" w14:textId="77777777" w:rsidR="00F66266" w:rsidRPr="00450C91" w:rsidRDefault="00F66266" w:rsidP="005B0900">
            <w:pPr>
              <w:rPr>
                <w:b/>
              </w:rPr>
            </w:pPr>
            <w:r w:rsidRPr="00450C91">
              <w:rPr>
                <w:b/>
              </w:rPr>
              <w:t>Z toho kapacita v prostorách v nájmu</w:t>
            </w:r>
          </w:p>
        </w:tc>
        <w:tc>
          <w:tcPr>
            <w:tcW w:w="1274" w:type="dxa"/>
          </w:tcPr>
          <w:p w14:paraId="2FC93F55" w14:textId="77777777" w:rsidR="00F66266" w:rsidRPr="00450C91" w:rsidRDefault="00F66266" w:rsidP="005B0900"/>
        </w:tc>
        <w:tc>
          <w:tcPr>
            <w:tcW w:w="2321" w:type="dxa"/>
            <w:gridSpan w:val="2"/>
            <w:shd w:val="clear" w:color="auto" w:fill="F7CAAC"/>
          </w:tcPr>
          <w:p w14:paraId="568F6509" w14:textId="77777777" w:rsidR="00F66266" w:rsidRPr="00450C91" w:rsidRDefault="00F66266" w:rsidP="005B0900">
            <w:pPr>
              <w:rPr>
                <w:b/>
                <w:shd w:val="clear" w:color="auto" w:fill="F7CAAC"/>
              </w:rPr>
            </w:pPr>
            <w:r w:rsidRPr="00450C91">
              <w:rPr>
                <w:b/>
                <w:shd w:val="clear" w:color="auto" w:fill="F7CAAC"/>
              </w:rPr>
              <w:t>Doba platnosti nájmu</w:t>
            </w:r>
          </w:p>
        </w:tc>
        <w:tc>
          <w:tcPr>
            <w:tcW w:w="2426" w:type="dxa"/>
            <w:gridSpan w:val="2"/>
          </w:tcPr>
          <w:p w14:paraId="5623FD35" w14:textId="77777777" w:rsidR="00F66266" w:rsidRPr="00450C91" w:rsidRDefault="00F66266" w:rsidP="005B0900"/>
        </w:tc>
      </w:tr>
      <w:tr w:rsidR="00F66266" w:rsidRPr="00450C91" w14:paraId="33078413" w14:textId="77777777" w:rsidTr="005B0900">
        <w:trPr>
          <w:trHeight w:val="139"/>
        </w:trPr>
        <w:tc>
          <w:tcPr>
            <w:tcW w:w="9389" w:type="dxa"/>
            <w:gridSpan w:val="8"/>
            <w:shd w:val="clear" w:color="auto" w:fill="F7CAAC"/>
          </w:tcPr>
          <w:p w14:paraId="0273E43C" w14:textId="77777777" w:rsidR="00F66266" w:rsidRPr="00450C91" w:rsidRDefault="00F66266" w:rsidP="005B0900">
            <w:r w:rsidRPr="00450C91">
              <w:rPr>
                <w:b/>
              </w:rPr>
              <w:t>Kapacita a popis odborné učebny</w:t>
            </w:r>
          </w:p>
        </w:tc>
      </w:tr>
      <w:tr w:rsidR="00F66266" w:rsidRPr="00450C91" w14:paraId="5CF45796" w14:textId="77777777" w:rsidTr="005B0900">
        <w:trPr>
          <w:trHeight w:val="819"/>
        </w:trPr>
        <w:tc>
          <w:tcPr>
            <w:tcW w:w="9389" w:type="dxa"/>
            <w:gridSpan w:val="8"/>
          </w:tcPr>
          <w:p w14:paraId="4262A22C" w14:textId="77777777" w:rsidR="00F66266" w:rsidRPr="00450C91" w:rsidRDefault="00F66266" w:rsidP="005B0900">
            <w:r w:rsidRPr="00450C91">
              <w:rPr>
                <w:b/>
              </w:rPr>
              <w:t>Laboratoř počítačových sítí</w:t>
            </w:r>
            <w:r w:rsidRPr="00450C91">
              <w:t xml:space="preserve"> – celková kapacita 24 míst, odpovídající výukové laboratorní vybavení pro výuku předmětu Provoz počítačových sítí a pro absolvování CISCO Network Academy</w:t>
            </w:r>
          </w:p>
        </w:tc>
      </w:tr>
      <w:tr w:rsidR="00F66266" w:rsidRPr="00450C91" w14:paraId="5656320A" w14:textId="77777777" w:rsidTr="005B0900">
        <w:trPr>
          <w:trHeight w:val="166"/>
        </w:trPr>
        <w:tc>
          <w:tcPr>
            <w:tcW w:w="3368" w:type="dxa"/>
            <w:gridSpan w:val="3"/>
            <w:shd w:val="clear" w:color="auto" w:fill="F7CAAC"/>
          </w:tcPr>
          <w:p w14:paraId="24D0FB06" w14:textId="77777777" w:rsidR="00F66266" w:rsidRPr="00450C91" w:rsidRDefault="00F66266" w:rsidP="005B0900">
            <w:r w:rsidRPr="00450C91">
              <w:rPr>
                <w:b/>
              </w:rPr>
              <w:t>Z toho kapacita v prostorách v nájmu</w:t>
            </w:r>
          </w:p>
        </w:tc>
        <w:tc>
          <w:tcPr>
            <w:tcW w:w="1274" w:type="dxa"/>
          </w:tcPr>
          <w:p w14:paraId="003ACD61" w14:textId="77777777" w:rsidR="00F66266" w:rsidRPr="00450C91" w:rsidRDefault="00F66266" w:rsidP="005B0900"/>
        </w:tc>
        <w:tc>
          <w:tcPr>
            <w:tcW w:w="2321" w:type="dxa"/>
            <w:gridSpan w:val="2"/>
            <w:shd w:val="clear" w:color="auto" w:fill="F7CAAC"/>
          </w:tcPr>
          <w:p w14:paraId="6AE5BE8E" w14:textId="77777777" w:rsidR="00F66266" w:rsidRPr="00450C91" w:rsidRDefault="00F66266" w:rsidP="005B0900">
            <w:r w:rsidRPr="00450C91">
              <w:rPr>
                <w:b/>
                <w:shd w:val="clear" w:color="auto" w:fill="F7CAAC"/>
              </w:rPr>
              <w:t>Doba platnosti nájmu</w:t>
            </w:r>
          </w:p>
        </w:tc>
        <w:tc>
          <w:tcPr>
            <w:tcW w:w="2426" w:type="dxa"/>
            <w:gridSpan w:val="2"/>
          </w:tcPr>
          <w:p w14:paraId="0ACC2FE6" w14:textId="77777777" w:rsidR="00F66266" w:rsidRPr="00450C91" w:rsidRDefault="00F66266" w:rsidP="005B0900"/>
        </w:tc>
      </w:tr>
      <w:tr w:rsidR="00F66266" w:rsidRPr="00450C91" w14:paraId="4F4CFAA6" w14:textId="77777777" w:rsidTr="005B0900">
        <w:trPr>
          <w:trHeight w:val="135"/>
        </w:trPr>
        <w:tc>
          <w:tcPr>
            <w:tcW w:w="9389" w:type="dxa"/>
            <w:gridSpan w:val="8"/>
            <w:shd w:val="clear" w:color="auto" w:fill="F7CAAC"/>
          </w:tcPr>
          <w:p w14:paraId="43CA9F45" w14:textId="77777777" w:rsidR="00F66266" w:rsidRPr="00450C91" w:rsidRDefault="00F66266" w:rsidP="005B0900">
            <w:r w:rsidRPr="00450C91">
              <w:rPr>
                <w:b/>
              </w:rPr>
              <w:t>Kapacita a popis odborné učebny</w:t>
            </w:r>
          </w:p>
        </w:tc>
      </w:tr>
      <w:tr w:rsidR="00F66266" w:rsidRPr="00450C91" w14:paraId="59D57E50" w14:textId="77777777" w:rsidTr="005B0900">
        <w:trPr>
          <w:trHeight w:val="700"/>
        </w:trPr>
        <w:tc>
          <w:tcPr>
            <w:tcW w:w="9389" w:type="dxa"/>
            <w:gridSpan w:val="8"/>
          </w:tcPr>
          <w:p w14:paraId="57389150" w14:textId="77777777" w:rsidR="00F66266" w:rsidRPr="00450C91" w:rsidRDefault="00F66266" w:rsidP="005B0900">
            <w:r w:rsidRPr="00450C91">
              <w:rPr>
                <w:b/>
              </w:rPr>
              <w:t>Laboratoř forenzních věd</w:t>
            </w:r>
            <w:r w:rsidRPr="00450C91">
              <w:t xml:space="preserve"> – celková kapacita 24 míst, odpovídající výukové laboratorní vybavení pro výuku předmětu Forenzní vědy</w:t>
            </w:r>
          </w:p>
          <w:p w14:paraId="302B9031" w14:textId="77777777" w:rsidR="00F66266" w:rsidRPr="00450C91" w:rsidRDefault="00F66266" w:rsidP="005B0900"/>
          <w:p w14:paraId="12477162" w14:textId="77777777" w:rsidR="00F66266" w:rsidRPr="00450C91" w:rsidRDefault="00F66266" w:rsidP="005B0900">
            <w:pPr>
              <w:rPr>
                <w:b/>
              </w:rPr>
            </w:pPr>
          </w:p>
        </w:tc>
      </w:tr>
      <w:tr w:rsidR="00F66266" w:rsidRPr="00450C91" w14:paraId="320779A3" w14:textId="77777777" w:rsidTr="005B0900">
        <w:trPr>
          <w:trHeight w:val="135"/>
        </w:trPr>
        <w:tc>
          <w:tcPr>
            <w:tcW w:w="3294" w:type="dxa"/>
            <w:gridSpan w:val="2"/>
            <w:shd w:val="clear" w:color="auto" w:fill="F7CAAC"/>
          </w:tcPr>
          <w:p w14:paraId="6E5BA85D" w14:textId="77777777" w:rsidR="00F66266" w:rsidRPr="00450C91" w:rsidRDefault="00F66266" w:rsidP="005B0900">
            <w:pPr>
              <w:rPr>
                <w:b/>
              </w:rPr>
            </w:pPr>
            <w:r w:rsidRPr="00450C91">
              <w:rPr>
                <w:b/>
              </w:rPr>
              <w:t>Z toho kapacita v prostorách v nájmu</w:t>
            </w:r>
          </w:p>
        </w:tc>
        <w:tc>
          <w:tcPr>
            <w:tcW w:w="1400" w:type="dxa"/>
            <w:gridSpan w:val="3"/>
          </w:tcPr>
          <w:p w14:paraId="4D56E7CD" w14:textId="77777777" w:rsidR="00F66266" w:rsidRPr="00450C91" w:rsidRDefault="00F66266" w:rsidP="005B0900">
            <w:pPr>
              <w:rPr>
                <w:b/>
              </w:rPr>
            </w:pPr>
          </w:p>
        </w:tc>
        <w:tc>
          <w:tcPr>
            <w:tcW w:w="2347" w:type="dxa"/>
            <w:gridSpan w:val="2"/>
            <w:shd w:val="clear" w:color="auto" w:fill="F7CAAC"/>
          </w:tcPr>
          <w:p w14:paraId="1A079298" w14:textId="77777777" w:rsidR="00F66266" w:rsidRPr="00450C91" w:rsidRDefault="00F66266" w:rsidP="005B0900">
            <w:pPr>
              <w:rPr>
                <w:b/>
              </w:rPr>
            </w:pPr>
            <w:r w:rsidRPr="00450C91">
              <w:rPr>
                <w:b/>
                <w:shd w:val="clear" w:color="auto" w:fill="F7CAAC"/>
              </w:rPr>
              <w:t>Doba platnosti nájmu</w:t>
            </w:r>
          </w:p>
        </w:tc>
        <w:tc>
          <w:tcPr>
            <w:tcW w:w="2348" w:type="dxa"/>
          </w:tcPr>
          <w:p w14:paraId="2F8F9302" w14:textId="77777777" w:rsidR="00F66266" w:rsidRPr="00450C91" w:rsidRDefault="00F66266" w:rsidP="005B0900">
            <w:pPr>
              <w:rPr>
                <w:b/>
              </w:rPr>
            </w:pPr>
          </w:p>
        </w:tc>
      </w:tr>
      <w:tr w:rsidR="00F66266" w:rsidRPr="00450C91" w14:paraId="104BB9CF" w14:textId="77777777" w:rsidTr="005B0900">
        <w:trPr>
          <w:trHeight w:val="135"/>
        </w:trPr>
        <w:tc>
          <w:tcPr>
            <w:tcW w:w="9389" w:type="dxa"/>
            <w:gridSpan w:val="8"/>
            <w:shd w:val="clear" w:color="auto" w:fill="F7CAAC"/>
          </w:tcPr>
          <w:p w14:paraId="63D227BF" w14:textId="77777777" w:rsidR="00F66266" w:rsidRPr="00450C91" w:rsidRDefault="00F66266" w:rsidP="005B0900">
            <w:pPr>
              <w:rPr>
                <w:b/>
              </w:rPr>
            </w:pPr>
            <w:r w:rsidRPr="00450C91">
              <w:rPr>
                <w:b/>
              </w:rPr>
              <w:t>Kapacita a popis odborné učebny</w:t>
            </w:r>
          </w:p>
        </w:tc>
      </w:tr>
      <w:tr w:rsidR="00F66266" w:rsidRPr="00450C91" w14:paraId="665B0251" w14:textId="77777777" w:rsidTr="005B0900">
        <w:trPr>
          <w:trHeight w:val="609"/>
        </w:trPr>
        <w:tc>
          <w:tcPr>
            <w:tcW w:w="9389" w:type="dxa"/>
            <w:gridSpan w:val="8"/>
            <w:shd w:val="clear" w:color="auto" w:fill="auto"/>
          </w:tcPr>
          <w:p w14:paraId="4423F17F" w14:textId="77777777" w:rsidR="00F66266" w:rsidRPr="00450C91" w:rsidRDefault="00F66266" w:rsidP="005B0900">
            <w:r w:rsidRPr="00450C91">
              <w:rPr>
                <w:b/>
              </w:rPr>
              <w:t>Laboratoř penetračního testování</w:t>
            </w:r>
            <w:r w:rsidRPr="00450C91">
              <w:t xml:space="preserve"> – celková kapacita 12 míst, odpovídající výukové laboratorní vybavení pro výuku předmětů Počítačové viry a bezpečnost a Bezpečnost informačních systémů</w:t>
            </w:r>
          </w:p>
          <w:p w14:paraId="31F470ED" w14:textId="77777777" w:rsidR="00F66266" w:rsidRPr="00450C91" w:rsidRDefault="00F66266" w:rsidP="005B0900"/>
          <w:p w14:paraId="099CFB22" w14:textId="77777777" w:rsidR="00F66266" w:rsidRPr="00450C91" w:rsidRDefault="00F66266" w:rsidP="005B0900">
            <w:pPr>
              <w:rPr>
                <w:b/>
              </w:rPr>
            </w:pPr>
          </w:p>
        </w:tc>
      </w:tr>
      <w:tr w:rsidR="00F66266" w:rsidRPr="00450C91" w14:paraId="07D3FDEB" w14:textId="77777777" w:rsidTr="005B0900">
        <w:trPr>
          <w:trHeight w:val="135"/>
        </w:trPr>
        <w:tc>
          <w:tcPr>
            <w:tcW w:w="3294" w:type="dxa"/>
            <w:gridSpan w:val="2"/>
            <w:shd w:val="clear" w:color="auto" w:fill="F7CAAC"/>
          </w:tcPr>
          <w:p w14:paraId="4C74DBC1" w14:textId="77777777" w:rsidR="00F66266" w:rsidRPr="00450C91" w:rsidRDefault="00F66266" w:rsidP="005B0900">
            <w:pPr>
              <w:rPr>
                <w:b/>
              </w:rPr>
            </w:pPr>
            <w:r w:rsidRPr="00450C91">
              <w:rPr>
                <w:b/>
              </w:rPr>
              <w:t>Z toho kapacita v prostorách v nájmu</w:t>
            </w:r>
          </w:p>
        </w:tc>
        <w:tc>
          <w:tcPr>
            <w:tcW w:w="1400" w:type="dxa"/>
            <w:gridSpan w:val="3"/>
          </w:tcPr>
          <w:p w14:paraId="3A1F5E65" w14:textId="77777777" w:rsidR="00F66266" w:rsidRPr="00450C91" w:rsidRDefault="00F66266" w:rsidP="005B0900">
            <w:pPr>
              <w:rPr>
                <w:b/>
              </w:rPr>
            </w:pPr>
          </w:p>
        </w:tc>
        <w:tc>
          <w:tcPr>
            <w:tcW w:w="2347" w:type="dxa"/>
            <w:gridSpan w:val="2"/>
            <w:shd w:val="clear" w:color="auto" w:fill="F7CAAC"/>
          </w:tcPr>
          <w:p w14:paraId="60751604" w14:textId="77777777" w:rsidR="00F66266" w:rsidRPr="00450C91" w:rsidRDefault="00F66266" w:rsidP="005B0900">
            <w:pPr>
              <w:rPr>
                <w:b/>
                <w:shd w:val="clear" w:color="auto" w:fill="F7CAAC"/>
              </w:rPr>
            </w:pPr>
            <w:r w:rsidRPr="00450C91">
              <w:rPr>
                <w:b/>
                <w:shd w:val="clear" w:color="auto" w:fill="F7CAAC"/>
              </w:rPr>
              <w:t>Doba platnosti nájmu</w:t>
            </w:r>
          </w:p>
        </w:tc>
        <w:tc>
          <w:tcPr>
            <w:tcW w:w="2348" w:type="dxa"/>
          </w:tcPr>
          <w:p w14:paraId="06DA82AE" w14:textId="77777777" w:rsidR="00F66266" w:rsidRPr="00450C91" w:rsidRDefault="00F66266" w:rsidP="005B0900">
            <w:pPr>
              <w:rPr>
                <w:b/>
              </w:rPr>
            </w:pPr>
          </w:p>
        </w:tc>
      </w:tr>
      <w:tr w:rsidR="00F66266" w:rsidRPr="00450C91" w14:paraId="02EDB91C" w14:textId="77777777" w:rsidTr="005B0900">
        <w:trPr>
          <w:trHeight w:val="135"/>
        </w:trPr>
        <w:tc>
          <w:tcPr>
            <w:tcW w:w="9389" w:type="dxa"/>
            <w:gridSpan w:val="8"/>
            <w:shd w:val="clear" w:color="auto" w:fill="F7CAAC"/>
          </w:tcPr>
          <w:p w14:paraId="6AC0D664" w14:textId="77777777" w:rsidR="00F66266" w:rsidRPr="00450C91" w:rsidRDefault="00F66266" w:rsidP="005B0900">
            <w:pPr>
              <w:rPr>
                <w:b/>
              </w:rPr>
            </w:pPr>
            <w:r w:rsidRPr="00450C91">
              <w:rPr>
                <w:b/>
              </w:rPr>
              <w:t>Kapacita a popis odborné učebny</w:t>
            </w:r>
          </w:p>
        </w:tc>
      </w:tr>
      <w:tr w:rsidR="00F66266" w:rsidRPr="00450C91" w14:paraId="7DFA437A" w14:textId="77777777" w:rsidTr="005B0900">
        <w:trPr>
          <w:trHeight w:val="675"/>
        </w:trPr>
        <w:tc>
          <w:tcPr>
            <w:tcW w:w="9389" w:type="dxa"/>
            <w:gridSpan w:val="8"/>
            <w:shd w:val="clear" w:color="auto" w:fill="auto"/>
          </w:tcPr>
          <w:p w14:paraId="74E32788" w14:textId="77777777" w:rsidR="00F66266" w:rsidRPr="00450C91" w:rsidRDefault="00F66266" w:rsidP="005B0900">
            <w:r w:rsidRPr="00450C91">
              <w:rPr>
                <w:b/>
              </w:rPr>
              <w:t>Laboratoř kriminalistiky</w:t>
            </w:r>
            <w:r w:rsidRPr="00450C91">
              <w:t xml:space="preserve"> – celková kapacita 12 míst, odpovídající výukové laboratorní vybavení pro výuku předmětů Kriminalistika a Kriminologie</w:t>
            </w:r>
          </w:p>
          <w:p w14:paraId="49708DBC" w14:textId="77777777" w:rsidR="00F66266" w:rsidRPr="00450C91" w:rsidRDefault="00F66266" w:rsidP="005B0900">
            <w:pPr>
              <w:rPr>
                <w:b/>
              </w:rPr>
            </w:pPr>
          </w:p>
        </w:tc>
      </w:tr>
      <w:tr w:rsidR="00F66266" w:rsidRPr="00450C91" w14:paraId="785B44FA" w14:textId="77777777" w:rsidTr="005B0900">
        <w:trPr>
          <w:trHeight w:val="135"/>
        </w:trPr>
        <w:tc>
          <w:tcPr>
            <w:tcW w:w="3294" w:type="dxa"/>
            <w:gridSpan w:val="2"/>
            <w:shd w:val="clear" w:color="auto" w:fill="F7CAAC"/>
          </w:tcPr>
          <w:p w14:paraId="04FBABE4" w14:textId="77777777" w:rsidR="00F66266" w:rsidRPr="00450C91" w:rsidRDefault="00F66266" w:rsidP="005B0900">
            <w:pPr>
              <w:rPr>
                <w:b/>
              </w:rPr>
            </w:pPr>
            <w:r w:rsidRPr="00450C91">
              <w:rPr>
                <w:b/>
              </w:rPr>
              <w:t>Z toho kapacita v prostorách v nájmu</w:t>
            </w:r>
          </w:p>
        </w:tc>
        <w:tc>
          <w:tcPr>
            <w:tcW w:w="1400" w:type="dxa"/>
            <w:gridSpan w:val="3"/>
          </w:tcPr>
          <w:p w14:paraId="45FDF403" w14:textId="77777777" w:rsidR="00F66266" w:rsidRPr="00450C91" w:rsidRDefault="00F66266" w:rsidP="005B0900">
            <w:pPr>
              <w:rPr>
                <w:b/>
              </w:rPr>
            </w:pPr>
          </w:p>
        </w:tc>
        <w:tc>
          <w:tcPr>
            <w:tcW w:w="2347" w:type="dxa"/>
            <w:gridSpan w:val="2"/>
            <w:shd w:val="clear" w:color="auto" w:fill="F7CAAC"/>
          </w:tcPr>
          <w:p w14:paraId="3A86FB0B" w14:textId="77777777" w:rsidR="00F66266" w:rsidRPr="00450C91" w:rsidRDefault="00F66266" w:rsidP="005B0900">
            <w:pPr>
              <w:rPr>
                <w:b/>
                <w:shd w:val="clear" w:color="auto" w:fill="F7CAAC"/>
              </w:rPr>
            </w:pPr>
            <w:r w:rsidRPr="00450C91">
              <w:rPr>
                <w:b/>
                <w:shd w:val="clear" w:color="auto" w:fill="F7CAAC"/>
              </w:rPr>
              <w:t>Doba platnosti nájmu</w:t>
            </w:r>
          </w:p>
        </w:tc>
        <w:tc>
          <w:tcPr>
            <w:tcW w:w="2348" w:type="dxa"/>
          </w:tcPr>
          <w:p w14:paraId="6759BAAC" w14:textId="77777777" w:rsidR="00F66266" w:rsidRPr="00450C91" w:rsidRDefault="00F66266" w:rsidP="005B0900">
            <w:pPr>
              <w:rPr>
                <w:b/>
              </w:rPr>
            </w:pPr>
          </w:p>
        </w:tc>
      </w:tr>
      <w:tr w:rsidR="00F66266" w:rsidRPr="00450C91" w14:paraId="170055E5" w14:textId="77777777" w:rsidTr="005B0900">
        <w:trPr>
          <w:trHeight w:val="135"/>
        </w:trPr>
        <w:tc>
          <w:tcPr>
            <w:tcW w:w="9389" w:type="dxa"/>
            <w:gridSpan w:val="8"/>
            <w:shd w:val="clear" w:color="auto" w:fill="F7CAAC"/>
          </w:tcPr>
          <w:p w14:paraId="60722B9F" w14:textId="77777777" w:rsidR="00F66266" w:rsidRPr="00450C91" w:rsidRDefault="00F66266" w:rsidP="005B0900">
            <w:pPr>
              <w:rPr>
                <w:b/>
              </w:rPr>
            </w:pPr>
            <w:r w:rsidRPr="00450C91">
              <w:rPr>
                <w:b/>
              </w:rPr>
              <w:t>Kapacita a popis odborné učebny</w:t>
            </w:r>
          </w:p>
        </w:tc>
      </w:tr>
      <w:tr w:rsidR="00F66266" w:rsidRPr="00450C91" w14:paraId="78EBE3C0" w14:textId="77777777" w:rsidTr="005B0900">
        <w:trPr>
          <w:trHeight w:val="823"/>
        </w:trPr>
        <w:tc>
          <w:tcPr>
            <w:tcW w:w="9389" w:type="dxa"/>
            <w:gridSpan w:val="8"/>
            <w:shd w:val="clear" w:color="auto" w:fill="auto"/>
          </w:tcPr>
          <w:p w14:paraId="02EBF196" w14:textId="77777777" w:rsidR="00F66266" w:rsidRPr="00450C91" w:rsidRDefault="00F66266" w:rsidP="005B0900">
            <w:r w:rsidRPr="00450C91">
              <w:rPr>
                <w:b/>
              </w:rPr>
              <w:t>Laboratoř EZS a EPS</w:t>
            </w:r>
            <w:r w:rsidRPr="00450C91">
              <w:t xml:space="preserve"> – celková kapacita 24 míst, odpovídající výukové laboratorní vybavení pro výuku předmětů Elektronické zabezpečovací systémy, Elektronické přístupové systémy a Pokročilé bezpečnostní technologie</w:t>
            </w:r>
          </w:p>
          <w:p w14:paraId="309FAE3B" w14:textId="77777777" w:rsidR="00F66266" w:rsidRPr="00450C91" w:rsidRDefault="00F66266" w:rsidP="005B0900">
            <w:pPr>
              <w:rPr>
                <w:b/>
              </w:rPr>
            </w:pPr>
          </w:p>
        </w:tc>
      </w:tr>
      <w:tr w:rsidR="00F66266" w:rsidRPr="00450C91" w14:paraId="33E116E5" w14:textId="77777777" w:rsidTr="005B0900">
        <w:trPr>
          <w:trHeight w:val="135"/>
        </w:trPr>
        <w:tc>
          <w:tcPr>
            <w:tcW w:w="3294" w:type="dxa"/>
            <w:gridSpan w:val="2"/>
            <w:shd w:val="clear" w:color="auto" w:fill="F7CAAC"/>
          </w:tcPr>
          <w:p w14:paraId="0C8D3730" w14:textId="77777777" w:rsidR="00F66266" w:rsidRPr="00450C91" w:rsidRDefault="00F66266" w:rsidP="005B0900">
            <w:pPr>
              <w:rPr>
                <w:b/>
              </w:rPr>
            </w:pPr>
            <w:r w:rsidRPr="00450C91">
              <w:rPr>
                <w:b/>
              </w:rPr>
              <w:t>Z toho kapacita v prostorách v nájmu</w:t>
            </w:r>
          </w:p>
        </w:tc>
        <w:tc>
          <w:tcPr>
            <w:tcW w:w="1400" w:type="dxa"/>
            <w:gridSpan w:val="3"/>
          </w:tcPr>
          <w:p w14:paraId="208AD86C" w14:textId="77777777" w:rsidR="00F66266" w:rsidRPr="00450C91" w:rsidRDefault="00F66266" w:rsidP="005B0900">
            <w:pPr>
              <w:rPr>
                <w:b/>
              </w:rPr>
            </w:pPr>
          </w:p>
        </w:tc>
        <w:tc>
          <w:tcPr>
            <w:tcW w:w="2347" w:type="dxa"/>
            <w:gridSpan w:val="2"/>
            <w:shd w:val="clear" w:color="auto" w:fill="F7CAAC"/>
          </w:tcPr>
          <w:p w14:paraId="099D729E" w14:textId="77777777" w:rsidR="00F66266" w:rsidRPr="00450C91" w:rsidRDefault="00F66266" w:rsidP="005B0900">
            <w:pPr>
              <w:rPr>
                <w:b/>
                <w:shd w:val="clear" w:color="auto" w:fill="F7CAAC"/>
              </w:rPr>
            </w:pPr>
            <w:r w:rsidRPr="00450C91">
              <w:rPr>
                <w:b/>
                <w:shd w:val="clear" w:color="auto" w:fill="F7CAAC"/>
              </w:rPr>
              <w:t>Doba platnosti nájmu</w:t>
            </w:r>
          </w:p>
        </w:tc>
        <w:tc>
          <w:tcPr>
            <w:tcW w:w="2348" w:type="dxa"/>
          </w:tcPr>
          <w:p w14:paraId="7842C088" w14:textId="77777777" w:rsidR="00F66266" w:rsidRPr="00450C91" w:rsidRDefault="00F66266" w:rsidP="005B0900">
            <w:pPr>
              <w:rPr>
                <w:b/>
              </w:rPr>
            </w:pPr>
          </w:p>
        </w:tc>
      </w:tr>
      <w:tr w:rsidR="00F66266" w:rsidRPr="00450C91" w14:paraId="4D76F5FE" w14:textId="77777777" w:rsidTr="005B0900">
        <w:trPr>
          <w:trHeight w:val="135"/>
        </w:trPr>
        <w:tc>
          <w:tcPr>
            <w:tcW w:w="9389" w:type="dxa"/>
            <w:gridSpan w:val="8"/>
            <w:shd w:val="clear" w:color="auto" w:fill="F7CAAC"/>
          </w:tcPr>
          <w:p w14:paraId="5D3821D6" w14:textId="77777777" w:rsidR="00F66266" w:rsidRPr="00450C91" w:rsidRDefault="00F66266" w:rsidP="005B0900">
            <w:pPr>
              <w:rPr>
                <w:b/>
              </w:rPr>
            </w:pPr>
            <w:r w:rsidRPr="00450C91">
              <w:rPr>
                <w:b/>
              </w:rPr>
              <w:t>Kapacita a popis odborné učebny</w:t>
            </w:r>
          </w:p>
        </w:tc>
      </w:tr>
      <w:tr w:rsidR="00F66266" w:rsidRPr="00450C91" w14:paraId="3C5F42CE" w14:textId="77777777" w:rsidTr="005B0900">
        <w:trPr>
          <w:trHeight w:val="747"/>
        </w:trPr>
        <w:tc>
          <w:tcPr>
            <w:tcW w:w="9389" w:type="dxa"/>
            <w:gridSpan w:val="8"/>
            <w:shd w:val="clear" w:color="auto" w:fill="auto"/>
          </w:tcPr>
          <w:p w14:paraId="67C7F6A6" w14:textId="77777777" w:rsidR="00F66266" w:rsidRPr="00450C91" w:rsidRDefault="00F66266" w:rsidP="005B0900">
            <w:r w:rsidRPr="00450C91">
              <w:rPr>
                <w:b/>
              </w:rPr>
              <w:t>Laboratoř elektrotechniky a elektroniky</w:t>
            </w:r>
            <w:r w:rsidRPr="00450C91">
              <w:t xml:space="preserve"> – celková kapacita 24 míst, odpovídající výukové laboratorní vybavení pro výuku předmětu Návrh elektronických obvodů</w:t>
            </w:r>
          </w:p>
          <w:p w14:paraId="7D4E354A" w14:textId="77777777" w:rsidR="00F66266" w:rsidRPr="00450C91" w:rsidRDefault="00F66266" w:rsidP="005B0900">
            <w:pPr>
              <w:rPr>
                <w:b/>
              </w:rPr>
            </w:pPr>
          </w:p>
        </w:tc>
      </w:tr>
      <w:tr w:rsidR="00F66266" w:rsidRPr="00450C91" w14:paraId="7076272E" w14:textId="77777777" w:rsidTr="005B0900">
        <w:trPr>
          <w:trHeight w:val="135"/>
        </w:trPr>
        <w:tc>
          <w:tcPr>
            <w:tcW w:w="3294" w:type="dxa"/>
            <w:gridSpan w:val="2"/>
            <w:shd w:val="clear" w:color="auto" w:fill="F7CAAC"/>
          </w:tcPr>
          <w:p w14:paraId="2D92BA78" w14:textId="77777777" w:rsidR="00F66266" w:rsidRPr="00450C91" w:rsidRDefault="00F66266" w:rsidP="005B0900">
            <w:pPr>
              <w:rPr>
                <w:b/>
              </w:rPr>
            </w:pPr>
            <w:r w:rsidRPr="00450C91">
              <w:rPr>
                <w:b/>
              </w:rPr>
              <w:t>Z toho kapacita v prostorách v nájmu</w:t>
            </w:r>
          </w:p>
        </w:tc>
        <w:tc>
          <w:tcPr>
            <w:tcW w:w="1400" w:type="dxa"/>
            <w:gridSpan w:val="3"/>
          </w:tcPr>
          <w:p w14:paraId="71085B11" w14:textId="77777777" w:rsidR="00F66266" w:rsidRPr="00450C91" w:rsidRDefault="00F66266" w:rsidP="005B0900">
            <w:pPr>
              <w:rPr>
                <w:b/>
              </w:rPr>
            </w:pPr>
          </w:p>
        </w:tc>
        <w:tc>
          <w:tcPr>
            <w:tcW w:w="2347" w:type="dxa"/>
            <w:gridSpan w:val="2"/>
            <w:shd w:val="clear" w:color="auto" w:fill="F7CAAC"/>
          </w:tcPr>
          <w:p w14:paraId="689A9455" w14:textId="77777777" w:rsidR="00F66266" w:rsidRPr="00450C91" w:rsidRDefault="00F66266" w:rsidP="005B0900">
            <w:pPr>
              <w:rPr>
                <w:b/>
                <w:shd w:val="clear" w:color="auto" w:fill="F7CAAC"/>
              </w:rPr>
            </w:pPr>
            <w:r w:rsidRPr="00450C91">
              <w:rPr>
                <w:b/>
                <w:shd w:val="clear" w:color="auto" w:fill="F7CAAC"/>
              </w:rPr>
              <w:t>Doba platnosti nájmu</w:t>
            </w:r>
          </w:p>
        </w:tc>
        <w:tc>
          <w:tcPr>
            <w:tcW w:w="2348" w:type="dxa"/>
          </w:tcPr>
          <w:p w14:paraId="0D397625" w14:textId="77777777" w:rsidR="00F66266" w:rsidRPr="00450C91" w:rsidRDefault="00F66266" w:rsidP="005B0900">
            <w:pPr>
              <w:rPr>
                <w:b/>
              </w:rPr>
            </w:pPr>
          </w:p>
        </w:tc>
      </w:tr>
    </w:tbl>
    <w:p w14:paraId="7FCA0352" w14:textId="77777777" w:rsidR="00F66266" w:rsidRDefault="00F66266" w:rsidP="00F66266">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94"/>
        <w:gridCol w:w="1400"/>
        <w:gridCol w:w="2347"/>
        <w:gridCol w:w="2348"/>
      </w:tblGrid>
      <w:tr w:rsidR="00F66266" w:rsidRPr="00450C91" w14:paraId="6C9E2FEA" w14:textId="77777777" w:rsidTr="005B0900">
        <w:trPr>
          <w:trHeight w:val="135"/>
        </w:trPr>
        <w:tc>
          <w:tcPr>
            <w:tcW w:w="9389" w:type="dxa"/>
            <w:gridSpan w:val="4"/>
            <w:shd w:val="clear" w:color="auto" w:fill="F7CAAC"/>
          </w:tcPr>
          <w:p w14:paraId="03EE6B7C" w14:textId="77777777" w:rsidR="00F66266" w:rsidRPr="00450C91" w:rsidRDefault="00F66266" w:rsidP="005B0900">
            <w:pPr>
              <w:rPr>
                <w:b/>
              </w:rPr>
            </w:pPr>
            <w:r w:rsidRPr="00450C91">
              <w:rPr>
                <w:b/>
              </w:rPr>
              <w:lastRenderedPageBreak/>
              <w:t>Kapacita a popis odborné učebny</w:t>
            </w:r>
          </w:p>
        </w:tc>
      </w:tr>
      <w:tr w:rsidR="00F66266" w:rsidRPr="00450C91" w14:paraId="50FF87AB" w14:textId="77777777" w:rsidTr="005B0900">
        <w:trPr>
          <w:trHeight w:val="1225"/>
        </w:trPr>
        <w:tc>
          <w:tcPr>
            <w:tcW w:w="9389" w:type="dxa"/>
            <w:gridSpan w:val="4"/>
            <w:shd w:val="clear" w:color="auto" w:fill="auto"/>
          </w:tcPr>
          <w:p w14:paraId="0BA102DF" w14:textId="77777777" w:rsidR="00F66266" w:rsidRPr="00450C91" w:rsidRDefault="00F66266" w:rsidP="005B0900">
            <w:pPr>
              <w:rPr>
                <w:b/>
              </w:rPr>
            </w:pPr>
            <w:r w:rsidRPr="00450C91">
              <w:rPr>
                <w:b/>
              </w:rPr>
              <w:t>Laboratoř diagnostiky a průmyslových systémů</w:t>
            </w:r>
            <w:r w:rsidRPr="00450C91">
              <w:t xml:space="preserve"> – celková kapacita 12 míst, odpovídající výukové laboratorní vybavení pro výuku předmětu Průmyslové informační systémy</w:t>
            </w:r>
          </w:p>
          <w:p w14:paraId="3AF7D6FD" w14:textId="77777777" w:rsidR="00F66266" w:rsidRPr="00450C91" w:rsidRDefault="00F66266" w:rsidP="005B0900">
            <w:pPr>
              <w:rPr>
                <w:b/>
              </w:rPr>
            </w:pPr>
          </w:p>
        </w:tc>
      </w:tr>
      <w:tr w:rsidR="00F66266" w:rsidRPr="00450C91" w14:paraId="453EB983" w14:textId="77777777" w:rsidTr="005B0900">
        <w:trPr>
          <w:trHeight w:val="135"/>
        </w:trPr>
        <w:tc>
          <w:tcPr>
            <w:tcW w:w="3294" w:type="dxa"/>
            <w:shd w:val="clear" w:color="auto" w:fill="F7CAAC"/>
          </w:tcPr>
          <w:p w14:paraId="76048A34" w14:textId="77777777" w:rsidR="00F66266" w:rsidRPr="00450C91" w:rsidRDefault="00F66266" w:rsidP="005B0900">
            <w:pPr>
              <w:rPr>
                <w:b/>
              </w:rPr>
            </w:pPr>
            <w:r w:rsidRPr="00450C91">
              <w:rPr>
                <w:b/>
              </w:rPr>
              <w:t>Z toho kapacita v prostorách v nájmu</w:t>
            </w:r>
          </w:p>
        </w:tc>
        <w:tc>
          <w:tcPr>
            <w:tcW w:w="1400" w:type="dxa"/>
          </w:tcPr>
          <w:p w14:paraId="2736D9FD" w14:textId="77777777" w:rsidR="00F66266" w:rsidRPr="00450C91" w:rsidRDefault="00F66266" w:rsidP="005B0900">
            <w:pPr>
              <w:rPr>
                <w:b/>
              </w:rPr>
            </w:pPr>
          </w:p>
        </w:tc>
        <w:tc>
          <w:tcPr>
            <w:tcW w:w="2347" w:type="dxa"/>
            <w:shd w:val="clear" w:color="auto" w:fill="F7CAAC"/>
          </w:tcPr>
          <w:p w14:paraId="7E55845D" w14:textId="77777777" w:rsidR="00F66266" w:rsidRPr="00450C91" w:rsidRDefault="00F66266" w:rsidP="005B0900">
            <w:pPr>
              <w:rPr>
                <w:b/>
                <w:shd w:val="clear" w:color="auto" w:fill="F7CAAC"/>
              </w:rPr>
            </w:pPr>
            <w:r w:rsidRPr="00450C91">
              <w:rPr>
                <w:b/>
                <w:shd w:val="clear" w:color="auto" w:fill="F7CAAC"/>
              </w:rPr>
              <w:t>Doba platnosti nájmu</w:t>
            </w:r>
          </w:p>
        </w:tc>
        <w:tc>
          <w:tcPr>
            <w:tcW w:w="2348" w:type="dxa"/>
          </w:tcPr>
          <w:p w14:paraId="31C3F29A" w14:textId="77777777" w:rsidR="00F66266" w:rsidRPr="00450C91" w:rsidRDefault="00F66266" w:rsidP="005B0900">
            <w:pPr>
              <w:rPr>
                <w:b/>
              </w:rPr>
            </w:pPr>
          </w:p>
        </w:tc>
      </w:tr>
      <w:tr w:rsidR="00F66266" w:rsidRPr="00450C91" w14:paraId="7E5342DC" w14:textId="77777777" w:rsidTr="005B0900">
        <w:trPr>
          <w:trHeight w:val="135"/>
        </w:trPr>
        <w:tc>
          <w:tcPr>
            <w:tcW w:w="9389" w:type="dxa"/>
            <w:gridSpan w:val="4"/>
            <w:shd w:val="clear" w:color="auto" w:fill="F7CAAC"/>
          </w:tcPr>
          <w:p w14:paraId="125FBFF1" w14:textId="77777777" w:rsidR="00F66266" w:rsidRPr="00450C91" w:rsidRDefault="00F66266" w:rsidP="005B0900">
            <w:pPr>
              <w:rPr>
                <w:b/>
              </w:rPr>
            </w:pPr>
            <w:r w:rsidRPr="00450C91">
              <w:rPr>
                <w:b/>
              </w:rPr>
              <w:t>Kapacita a popis odborné učebny</w:t>
            </w:r>
          </w:p>
        </w:tc>
      </w:tr>
      <w:tr w:rsidR="00F66266" w:rsidRPr="00450C91" w14:paraId="314077B9" w14:textId="77777777" w:rsidTr="005B0900">
        <w:trPr>
          <w:trHeight w:val="1225"/>
        </w:trPr>
        <w:tc>
          <w:tcPr>
            <w:tcW w:w="9389" w:type="dxa"/>
            <w:gridSpan w:val="4"/>
            <w:shd w:val="clear" w:color="auto" w:fill="auto"/>
          </w:tcPr>
          <w:p w14:paraId="5B38E89B" w14:textId="77777777" w:rsidR="00F66266" w:rsidRPr="00450C91" w:rsidRDefault="00F66266" w:rsidP="005B0900">
            <w:pPr>
              <w:rPr>
                <w:b/>
              </w:rPr>
            </w:pPr>
            <w:r w:rsidRPr="00450C91">
              <w:rPr>
                <w:b/>
              </w:rPr>
              <w:t>Laboratoř kamerových systémů</w:t>
            </w:r>
            <w:r w:rsidRPr="00450C91">
              <w:t xml:space="preserve"> – celková kapacita 24 míst, odpovídající výukové laboratorní vybavení pro výuku předmětu Kamerové systémy</w:t>
            </w:r>
          </w:p>
        </w:tc>
      </w:tr>
      <w:tr w:rsidR="00F66266" w:rsidRPr="00450C91" w14:paraId="147159C2" w14:textId="77777777" w:rsidTr="005B0900">
        <w:trPr>
          <w:trHeight w:val="135"/>
        </w:trPr>
        <w:tc>
          <w:tcPr>
            <w:tcW w:w="3294" w:type="dxa"/>
            <w:shd w:val="clear" w:color="auto" w:fill="F7CAAC"/>
          </w:tcPr>
          <w:p w14:paraId="113DBFE3" w14:textId="77777777" w:rsidR="00F66266" w:rsidRPr="00450C91" w:rsidRDefault="00F66266" w:rsidP="005B0900">
            <w:pPr>
              <w:rPr>
                <w:b/>
              </w:rPr>
            </w:pPr>
            <w:r w:rsidRPr="00450C91">
              <w:rPr>
                <w:b/>
              </w:rPr>
              <w:t>Z toho kapacita v prostorách v nájmu</w:t>
            </w:r>
          </w:p>
        </w:tc>
        <w:tc>
          <w:tcPr>
            <w:tcW w:w="1400" w:type="dxa"/>
          </w:tcPr>
          <w:p w14:paraId="08F72C7A" w14:textId="77777777" w:rsidR="00F66266" w:rsidRPr="00450C91" w:rsidRDefault="00F66266" w:rsidP="005B0900">
            <w:pPr>
              <w:rPr>
                <w:b/>
              </w:rPr>
            </w:pPr>
          </w:p>
        </w:tc>
        <w:tc>
          <w:tcPr>
            <w:tcW w:w="2347" w:type="dxa"/>
            <w:shd w:val="clear" w:color="auto" w:fill="F7CAAC"/>
          </w:tcPr>
          <w:p w14:paraId="0D7202F7" w14:textId="77777777" w:rsidR="00F66266" w:rsidRPr="00450C91" w:rsidRDefault="00F66266" w:rsidP="005B0900">
            <w:pPr>
              <w:rPr>
                <w:b/>
                <w:shd w:val="clear" w:color="auto" w:fill="F7CAAC"/>
              </w:rPr>
            </w:pPr>
            <w:r w:rsidRPr="00450C91">
              <w:rPr>
                <w:b/>
                <w:shd w:val="clear" w:color="auto" w:fill="F7CAAC"/>
              </w:rPr>
              <w:t>Doba platnosti nájmu</w:t>
            </w:r>
          </w:p>
        </w:tc>
        <w:tc>
          <w:tcPr>
            <w:tcW w:w="2348" w:type="dxa"/>
          </w:tcPr>
          <w:p w14:paraId="69E86B82" w14:textId="77777777" w:rsidR="00F66266" w:rsidRPr="00450C91" w:rsidRDefault="00F66266" w:rsidP="005B0900">
            <w:pPr>
              <w:rPr>
                <w:b/>
              </w:rPr>
            </w:pPr>
          </w:p>
        </w:tc>
      </w:tr>
      <w:tr w:rsidR="00F66266" w:rsidRPr="00450C91" w14:paraId="50300A39" w14:textId="77777777" w:rsidTr="005B0900">
        <w:trPr>
          <w:trHeight w:val="135"/>
        </w:trPr>
        <w:tc>
          <w:tcPr>
            <w:tcW w:w="9389" w:type="dxa"/>
            <w:gridSpan w:val="4"/>
            <w:shd w:val="clear" w:color="auto" w:fill="F7CAAC"/>
          </w:tcPr>
          <w:p w14:paraId="5B8D20CC" w14:textId="77777777" w:rsidR="00F66266" w:rsidRPr="00450C91" w:rsidRDefault="00F66266" w:rsidP="005B0900">
            <w:pPr>
              <w:rPr>
                <w:b/>
              </w:rPr>
            </w:pPr>
            <w:r w:rsidRPr="00450C91">
              <w:rPr>
                <w:b/>
              </w:rPr>
              <w:t>Kapacita a popis odborné učebny</w:t>
            </w:r>
          </w:p>
        </w:tc>
      </w:tr>
      <w:tr w:rsidR="00F66266" w:rsidRPr="00450C91" w14:paraId="61E11AAE" w14:textId="77777777" w:rsidTr="005B0900">
        <w:trPr>
          <w:trHeight w:val="1225"/>
        </w:trPr>
        <w:tc>
          <w:tcPr>
            <w:tcW w:w="9389" w:type="dxa"/>
            <w:gridSpan w:val="4"/>
            <w:shd w:val="clear" w:color="auto" w:fill="auto"/>
          </w:tcPr>
          <w:p w14:paraId="5E051DEC" w14:textId="77777777" w:rsidR="00F66266" w:rsidRPr="00450C91" w:rsidRDefault="00F66266" w:rsidP="005B0900">
            <w:r w:rsidRPr="00450C91">
              <w:rPr>
                <w:b/>
              </w:rPr>
              <w:t>Laboratoř technologie budov</w:t>
            </w:r>
            <w:r w:rsidRPr="00450C91">
              <w:t xml:space="preserve"> – celková kapacita 24 míst, odpovídající výukové laboratorní vybavení pro výuku předmětu Technologie budov a Facility management</w:t>
            </w:r>
          </w:p>
          <w:p w14:paraId="0559D22F" w14:textId="77777777" w:rsidR="00F66266" w:rsidRPr="00450C91" w:rsidRDefault="00F66266" w:rsidP="005B0900">
            <w:pPr>
              <w:rPr>
                <w:b/>
              </w:rPr>
            </w:pPr>
          </w:p>
        </w:tc>
      </w:tr>
      <w:tr w:rsidR="00F66266" w:rsidRPr="00450C91" w14:paraId="4A79AAE6" w14:textId="77777777" w:rsidTr="005B0900">
        <w:trPr>
          <w:trHeight w:val="135"/>
        </w:trPr>
        <w:tc>
          <w:tcPr>
            <w:tcW w:w="3294" w:type="dxa"/>
            <w:shd w:val="clear" w:color="auto" w:fill="F7CAAC"/>
          </w:tcPr>
          <w:p w14:paraId="13C97B9A" w14:textId="77777777" w:rsidR="00F66266" w:rsidRPr="00450C91" w:rsidRDefault="00F66266" w:rsidP="005B0900">
            <w:pPr>
              <w:rPr>
                <w:b/>
              </w:rPr>
            </w:pPr>
            <w:r w:rsidRPr="00450C91">
              <w:rPr>
                <w:b/>
              </w:rPr>
              <w:t>Z toho kapacita v prostorách v nájmu</w:t>
            </w:r>
          </w:p>
        </w:tc>
        <w:tc>
          <w:tcPr>
            <w:tcW w:w="1400" w:type="dxa"/>
          </w:tcPr>
          <w:p w14:paraId="3397761F" w14:textId="77777777" w:rsidR="00F66266" w:rsidRPr="00450C91" w:rsidRDefault="00F66266" w:rsidP="005B0900">
            <w:pPr>
              <w:rPr>
                <w:b/>
              </w:rPr>
            </w:pPr>
          </w:p>
        </w:tc>
        <w:tc>
          <w:tcPr>
            <w:tcW w:w="2347" w:type="dxa"/>
            <w:shd w:val="clear" w:color="auto" w:fill="F7CAAC"/>
          </w:tcPr>
          <w:p w14:paraId="549B5F6C" w14:textId="77777777" w:rsidR="00F66266" w:rsidRPr="00450C91" w:rsidRDefault="00F66266" w:rsidP="005B0900">
            <w:pPr>
              <w:rPr>
                <w:b/>
                <w:shd w:val="clear" w:color="auto" w:fill="F7CAAC"/>
              </w:rPr>
            </w:pPr>
            <w:r w:rsidRPr="00450C91">
              <w:rPr>
                <w:b/>
                <w:shd w:val="clear" w:color="auto" w:fill="F7CAAC"/>
              </w:rPr>
              <w:t>Doba platnosti nájmu</w:t>
            </w:r>
          </w:p>
        </w:tc>
        <w:tc>
          <w:tcPr>
            <w:tcW w:w="2348" w:type="dxa"/>
          </w:tcPr>
          <w:p w14:paraId="67A89C1B" w14:textId="77777777" w:rsidR="00F66266" w:rsidRPr="00450C91" w:rsidRDefault="00F66266" w:rsidP="005B0900">
            <w:pPr>
              <w:rPr>
                <w:b/>
              </w:rPr>
            </w:pPr>
          </w:p>
        </w:tc>
      </w:tr>
      <w:tr w:rsidR="00F66266" w:rsidRPr="00450C91" w14:paraId="235ADB5E" w14:textId="77777777" w:rsidTr="005B0900">
        <w:trPr>
          <w:trHeight w:val="135"/>
        </w:trPr>
        <w:tc>
          <w:tcPr>
            <w:tcW w:w="9389" w:type="dxa"/>
            <w:gridSpan w:val="4"/>
            <w:shd w:val="clear" w:color="auto" w:fill="F7CAAC"/>
          </w:tcPr>
          <w:p w14:paraId="389E1365" w14:textId="77777777" w:rsidR="00F66266" w:rsidRPr="00450C91" w:rsidRDefault="00F66266" w:rsidP="005B0900">
            <w:pPr>
              <w:rPr>
                <w:b/>
              </w:rPr>
            </w:pPr>
            <w:r w:rsidRPr="00450C91">
              <w:rPr>
                <w:b/>
              </w:rPr>
              <w:t>Kapacita a popis odborné učebny</w:t>
            </w:r>
          </w:p>
        </w:tc>
      </w:tr>
      <w:tr w:rsidR="00F66266" w:rsidRPr="00450C91" w14:paraId="0A4FC729" w14:textId="77777777" w:rsidTr="005B0900">
        <w:trPr>
          <w:trHeight w:val="1225"/>
        </w:trPr>
        <w:tc>
          <w:tcPr>
            <w:tcW w:w="9389" w:type="dxa"/>
            <w:gridSpan w:val="4"/>
            <w:shd w:val="clear" w:color="auto" w:fill="auto"/>
          </w:tcPr>
          <w:p w14:paraId="6F9E582C" w14:textId="77777777" w:rsidR="00F66266" w:rsidRPr="00450C91" w:rsidRDefault="00F66266" w:rsidP="005B0900">
            <w:r w:rsidRPr="00450C91">
              <w:rPr>
                <w:b/>
              </w:rPr>
              <w:t>Laboratoř elektromagnetické kompatibility</w:t>
            </w:r>
            <w:r w:rsidRPr="00450C91">
              <w:t xml:space="preserve"> – celková kapacita 6 míst, odpovídající laboratorní vybavení pro vypracovávání diplomových prací zaměřených na EMC</w:t>
            </w:r>
          </w:p>
          <w:p w14:paraId="28A98493" w14:textId="77777777" w:rsidR="00F66266" w:rsidRPr="00450C91" w:rsidRDefault="00F66266" w:rsidP="005B0900">
            <w:pPr>
              <w:rPr>
                <w:b/>
              </w:rPr>
            </w:pPr>
          </w:p>
        </w:tc>
      </w:tr>
      <w:tr w:rsidR="00F66266" w:rsidRPr="00450C91" w14:paraId="0CE8C4FF" w14:textId="77777777" w:rsidTr="005B0900">
        <w:trPr>
          <w:trHeight w:val="135"/>
        </w:trPr>
        <w:tc>
          <w:tcPr>
            <w:tcW w:w="3294" w:type="dxa"/>
            <w:shd w:val="clear" w:color="auto" w:fill="F7CAAC"/>
          </w:tcPr>
          <w:p w14:paraId="31981582" w14:textId="77777777" w:rsidR="00F66266" w:rsidRPr="00450C91" w:rsidRDefault="00F66266" w:rsidP="005B0900">
            <w:pPr>
              <w:rPr>
                <w:b/>
              </w:rPr>
            </w:pPr>
            <w:r w:rsidRPr="00450C91">
              <w:rPr>
                <w:b/>
              </w:rPr>
              <w:t>Z toho kapacita v prostorách v nájmu</w:t>
            </w:r>
          </w:p>
        </w:tc>
        <w:tc>
          <w:tcPr>
            <w:tcW w:w="1400" w:type="dxa"/>
          </w:tcPr>
          <w:p w14:paraId="327DFD1C" w14:textId="77777777" w:rsidR="00F66266" w:rsidRPr="00450C91" w:rsidRDefault="00F66266" w:rsidP="005B0900">
            <w:pPr>
              <w:rPr>
                <w:b/>
              </w:rPr>
            </w:pPr>
          </w:p>
        </w:tc>
        <w:tc>
          <w:tcPr>
            <w:tcW w:w="2347" w:type="dxa"/>
            <w:shd w:val="clear" w:color="auto" w:fill="F7CAAC"/>
          </w:tcPr>
          <w:p w14:paraId="2663EFB1" w14:textId="77777777" w:rsidR="00F66266" w:rsidRPr="00450C91" w:rsidRDefault="00F66266" w:rsidP="005B0900">
            <w:pPr>
              <w:rPr>
                <w:b/>
                <w:shd w:val="clear" w:color="auto" w:fill="F7CAAC"/>
              </w:rPr>
            </w:pPr>
            <w:r w:rsidRPr="00450C91">
              <w:rPr>
                <w:b/>
                <w:shd w:val="clear" w:color="auto" w:fill="F7CAAC"/>
              </w:rPr>
              <w:t>Doba platnosti nájmu</w:t>
            </w:r>
          </w:p>
        </w:tc>
        <w:tc>
          <w:tcPr>
            <w:tcW w:w="2348" w:type="dxa"/>
          </w:tcPr>
          <w:p w14:paraId="62EF2EF1" w14:textId="77777777" w:rsidR="00F66266" w:rsidRPr="00450C91" w:rsidRDefault="00F66266" w:rsidP="005B0900">
            <w:pPr>
              <w:rPr>
                <w:b/>
              </w:rPr>
            </w:pPr>
          </w:p>
        </w:tc>
      </w:tr>
      <w:tr w:rsidR="00F66266" w:rsidRPr="00450C91" w14:paraId="42C7CFF3" w14:textId="77777777" w:rsidTr="005B0900">
        <w:trPr>
          <w:trHeight w:val="135"/>
        </w:trPr>
        <w:tc>
          <w:tcPr>
            <w:tcW w:w="9389" w:type="dxa"/>
            <w:gridSpan w:val="4"/>
            <w:shd w:val="clear" w:color="auto" w:fill="F7CAAC"/>
          </w:tcPr>
          <w:p w14:paraId="58DA1E43" w14:textId="77777777" w:rsidR="00F66266" w:rsidRPr="00450C91" w:rsidRDefault="00F66266" w:rsidP="005B0900">
            <w:pPr>
              <w:rPr>
                <w:b/>
              </w:rPr>
            </w:pPr>
            <w:r w:rsidRPr="00450C91">
              <w:rPr>
                <w:b/>
              </w:rPr>
              <w:t>Kapacita a popis odborné učebny</w:t>
            </w:r>
          </w:p>
        </w:tc>
      </w:tr>
      <w:tr w:rsidR="00F66266" w:rsidRPr="00450C91" w14:paraId="2E761A93" w14:textId="77777777" w:rsidTr="005B0900">
        <w:trPr>
          <w:trHeight w:val="135"/>
        </w:trPr>
        <w:tc>
          <w:tcPr>
            <w:tcW w:w="9389" w:type="dxa"/>
            <w:gridSpan w:val="4"/>
            <w:shd w:val="clear" w:color="auto" w:fill="F7CAAC"/>
          </w:tcPr>
          <w:p w14:paraId="06816E6E" w14:textId="77777777" w:rsidR="00F66266" w:rsidRPr="00450C91" w:rsidRDefault="00F66266" w:rsidP="005B0900">
            <w:pPr>
              <w:rPr>
                <w:b/>
              </w:rPr>
            </w:pPr>
            <w:r w:rsidRPr="00450C91">
              <w:rPr>
                <w:b/>
              </w:rPr>
              <w:t xml:space="preserve">Vyjádření orgánu </w:t>
            </w:r>
            <w:r w:rsidRPr="00450C91">
              <w:rPr>
                <w:b/>
                <w:shd w:val="clear" w:color="auto" w:fill="F7CAAC"/>
              </w:rPr>
              <w:t>hygienické služby ze dne</w:t>
            </w:r>
          </w:p>
        </w:tc>
      </w:tr>
      <w:tr w:rsidR="00F66266" w:rsidRPr="00450C91" w14:paraId="32E9A7AB" w14:textId="77777777" w:rsidTr="005B0900">
        <w:trPr>
          <w:trHeight w:val="680"/>
        </w:trPr>
        <w:tc>
          <w:tcPr>
            <w:tcW w:w="9389" w:type="dxa"/>
            <w:gridSpan w:val="4"/>
          </w:tcPr>
          <w:p w14:paraId="03E63E1E" w14:textId="77777777" w:rsidR="00F66266" w:rsidRPr="00450C91" w:rsidRDefault="00F66266" w:rsidP="005B0900"/>
        </w:tc>
      </w:tr>
      <w:tr w:rsidR="00F66266" w:rsidRPr="00450C91" w14:paraId="3CBEF2A2" w14:textId="77777777" w:rsidTr="005B0900">
        <w:trPr>
          <w:trHeight w:val="205"/>
        </w:trPr>
        <w:tc>
          <w:tcPr>
            <w:tcW w:w="9389" w:type="dxa"/>
            <w:gridSpan w:val="4"/>
            <w:shd w:val="clear" w:color="auto" w:fill="F7CAAC"/>
          </w:tcPr>
          <w:p w14:paraId="48D20963" w14:textId="77777777" w:rsidR="00F66266" w:rsidRPr="00450C91" w:rsidRDefault="00F66266" w:rsidP="005B0900">
            <w:pPr>
              <w:rPr>
                <w:b/>
              </w:rPr>
            </w:pPr>
            <w:r w:rsidRPr="00450C91">
              <w:rPr>
                <w:b/>
              </w:rPr>
              <w:t>Opatření a podmínky k zajištění rovného přístupu</w:t>
            </w:r>
          </w:p>
        </w:tc>
      </w:tr>
      <w:tr w:rsidR="00F66266" w:rsidRPr="00450C91" w14:paraId="3036D9CA" w14:textId="77777777" w:rsidTr="005B0900">
        <w:trPr>
          <w:trHeight w:val="2411"/>
        </w:trPr>
        <w:tc>
          <w:tcPr>
            <w:tcW w:w="9389" w:type="dxa"/>
            <w:gridSpan w:val="4"/>
          </w:tcPr>
          <w:p w14:paraId="046EF843" w14:textId="77777777" w:rsidR="00F66266" w:rsidRPr="00450C91" w:rsidRDefault="00F66266" w:rsidP="005B0900">
            <w:pPr>
              <w:pStyle w:val="Default"/>
            </w:pPr>
            <w:r w:rsidRPr="00450C91">
              <w:rPr>
                <w:sz w:val="20"/>
                <w:szCs w:val="20"/>
              </w:rPr>
              <w:t xml:space="preserve">Na Fakultě aplikované informatiky je vybudováno sociální a technické zázemí dostupné pro studenty i zaměstnance vysoké školy. Stravování je zajištěno ve dvou menzách, z nichž jedna se nachází přímo v budově Fakulty aplikované informatiky. K dispozici je i restaurace a bufet. Na Fakultě aplikované informatiky  jsou vybudovány kuchyňky, které jsou dostupné zaměstnancům i studentům. Areál Fakulty aplikované informatiky je moderně vybavena a je zajištěn bezbariérový přístup pro handicapované studenty a zaměstnance. V budovách FAI jsou umístěny klidové zóny pro studenty, kde mohou studenti trávit čas mezi výukou, jsou k dispozici PC včetně tiskáren pro tisk dokumentů. </w:t>
            </w:r>
          </w:p>
        </w:tc>
      </w:tr>
    </w:tbl>
    <w:p w14:paraId="434DDDBE" w14:textId="77777777" w:rsidR="00F66266" w:rsidRPr="00450C91" w:rsidRDefault="00F66266" w:rsidP="00F66266"/>
    <w:p w14:paraId="1D40A72E" w14:textId="77777777" w:rsidR="00F66266" w:rsidRPr="00450C91" w:rsidRDefault="00F66266" w:rsidP="00F66266">
      <w:pPr>
        <w:spacing w:after="160" w:line="259" w:lineRule="auto"/>
      </w:pPr>
      <w:r w:rsidRPr="00450C91">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F66266" w:rsidRPr="00450C91" w14:paraId="270C8BE3" w14:textId="77777777" w:rsidTr="005B0900">
        <w:tc>
          <w:tcPr>
            <w:tcW w:w="9778" w:type="dxa"/>
            <w:gridSpan w:val="2"/>
            <w:tcBorders>
              <w:bottom w:val="double" w:sz="4" w:space="0" w:color="auto"/>
            </w:tcBorders>
            <w:shd w:val="clear" w:color="auto" w:fill="BDD6EE"/>
          </w:tcPr>
          <w:p w14:paraId="545A4B6E" w14:textId="04F036F9" w:rsidR="00F66266" w:rsidRPr="00450C91" w:rsidRDefault="00F66266" w:rsidP="00531F2D">
            <w:pPr>
              <w:tabs>
                <w:tab w:val="right" w:pos="9454"/>
              </w:tabs>
              <w:rPr>
                <w:b/>
                <w:sz w:val="28"/>
              </w:rPr>
            </w:pPr>
            <w:bookmarkStart w:id="4483" w:name="CV"/>
            <w:r w:rsidRPr="00450C91">
              <w:rPr>
                <w:b/>
                <w:sz w:val="28"/>
              </w:rPr>
              <w:lastRenderedPageBreak/>
              <w:t>C-V – Finanční zabezpečení studijního programu</w:t>
            </w:r>
            <w:bookmarkEnd w:id="4483"/>
            <w:r w:rsidR="00531F2D">
              <w:rPr>
                <w:b/>
                <w:sz w:val="28"/>
              </w:rPr>
              <w:tab/>
            </w:r>
            <w:r w:rsidR="00531F2D" w:rsidRPr="00531F2D">
              <w:rPr>
                <w:rStyle w:val="Odkazintenzivn"/>
                <w:sz w:val="22"/>
              </w:rPr>
              <w:fldChar w:fldCharType="begin"/>
            </w:r>
            <w:r w:rsidR="00531F2D" w:rsidRPr="00531F2D">
              <w:rPr>
                <w:rStyle w:val="Odkazintenzivn"/>
                <w:sz w:val="22"/>
              </w:rPr>
              <w:instrText xml:space="preserve"> REF aobsah \h  \* MERGEFORMAT </w:instrText>
            </w:r>
            <w:r w:rsidR="00531F2D" w:rsidRPr="00531F2D">
              <w:rPr>
                <w:rStyle w:val="Odkazintenzivn"/>
                <w:sz w:val="22"/>
              </w:rPr>
            </w:r>
            <w:r w:rsidR="00531F2D" w:rsidRPr="00531F2D">
              <w:rPr>
                <w:rStyle w:val="Odkazintenzivn"/>
                <w:sz w:val="22"/>
              </w:rPr>
              <w:fldChar w:fldCharType="separate"/>
            </w:r>
            <w:r w:rsidR="00FB06C4" w:rsidRPr="00FB06C4">
              <w:rPr>
                <w:rStyle w:val="Odkazintenzivn"/>
                <w:sz w:val="22"/>
              </w:rPr>
              <w:t>Obsah žádosti</w:t>
            </w:r>
            <w:r w:rsidR="00531F2D" w:rsidRPr="00531F2D">
              <w:rPr>
                <w:rStyle w:val="Odkazintenzivn"/>
                <w:sz w:val="22"/>
              </w:rPr>
              <w:fldChar w:fldCharType="end"/>
            </w:r>
          </w:p>
        </w:tc>
      </w:tr>
      <w:tr w:rsidR="00F66266" w:rsidRPr="00450C91" w14:paraId="262A037A" w14:textId="77777777" w:rsidTr="005B0900">
        <w:tc>
          <w:tcPr>
            <w:tcW w:w="4219" w:type="dxa"/>
            <w:tcBorders>
              <w:top w:val="single" w:sz="12" w:space="0" w:color="auto"/>
            </w:tcBorders>
            <w:shd w:val="clear" w:color="auto" w:fill="F7CAAC"/>
          </w:tcPr>
          <w:p w14:paraId="275F3D89" w14:textId="77777777" w:rsidR="00F66266" w:rsidRPr="00450C91" w:rsidRDefault="00F66266" w:rsidP="005B0900">
            <w:pPr>
              <w:rPr>
                <w:b/>
              </w:rPr>
            </w:pPr>
            <w:r w:rsidRPr="00450C91">
              <w:rPr>
                <w:b/>
              </w:rPr>
              <w:t>Vzdělávací činnost vysoké školy financovaná ze státního rozpočtu</w:t>
            </w:r>
          </w:p>
        </w:tc>
        <w:tc>
          <w:tcPr>
            <w:tcW w:w="5559" w:type="dxa"/>
            <w:tcBorders>
              <w:top w:val="single" w:sz="12" w:space="0" w:color="auto"/>
            </w:tcBorders>
            <w:shd w:val="clear" w:color="auto" w:fill="FFFFFF"/>
          </w:tcPr>
          <w:p w14:paraId="0BC881D8" w14:textId="77777777" w:rsidR="00F66266" w:rsidRPr="00450C91" w:rsidRDefault="00F66266" w:rsidP="005B0900">
            <w:pPr>
              <w:rPr>
                <w:bCs/>
              </w:rPr>
            </w:pPr>
            <w:r w:rsidRPr="00450C91">
              <w:rPr>
                <w:bCs/>
              </w:rPr>
              <w:t xml:space="preserve">ano </w:t>
            </w:r>
          </w:p>
        </w:tc>
      </w:tr>
      <w:tr w:rsidR="00F66266" w:rsidRPr="00450C91" w14:paraId="4A1528EC" w14:textId="77777777" w:rsidTr="005B0900">
        <w:tc>
          <w:tcPr>
            <w:tcW w:w="9778" w:type="dxa"/>
            <w:gridSpan w:val="2"/>
            <w:shd w:val="clear" w:color="auto" w:fill="F7CAAC"/>
          </w:tcPr>
          <w:p w14:paraId="34D42827" w14:textId="77777777" w:rsidR="00F66266" w:rsidRPr="00450C91" w:rsidRDefault="00F66266" w:rsidP="005B0900">
            <w:pPr>
              <w:rPr>
                <w:b/>
              </w:rPr>
            </w:pPr>
            <w:r w:rsidRPr="00450C91">
              <w:rPr>
                <w:b/>
              </w:rPr>
              <w:t>Zhodnocení předpokládaných nákladů a zdrojů na uskutečňování studijního programu</w:t>
            </w:r>
          </w:p>
        </w:tc>
      </w:tr>
      <w:tr w:rsidR="00F66266" w:rsidRPr="00450C91" w14:paraId="471A435F" w14:textId="77777777" w:rsidTr="005B0900">
        <w:trPr>
          <w:trHeight w:val="5398"/>
        </w:trPr>
        <w:tc>
          <w:tcPr>
            <w:tcW w:w="9778" w:type="dxa"/>
            <w:gridSpan w:val="2"/>
          </w:tcPr>
          <w:p w14:paraId="28CFCDE3" w14:textId="77777777" w:rsidR="00F66266" w:rsidRPr="00450C91" w:rsidRDefault="00F66266" w:rsidP="005B0900"/>
        </w:tc>
      </w:tr>
    </w:tbl>
    <w:p w14:paraId="55977F68" w14:textId="77777777" w:rsidR="00F66266" w:rsidRPr="00450C91" w:rsidRDefault="00F66266" w:rsidP="00F66266"/>
    <w:p w14:paraId="2FFFA833" w14:textId="77777777" w:rsidR="00F66266" w:rsidRPr="00450C91" w:rsidRDefault="00F66266" w:rsidP="00F66266"/>
    <w:p w14:paraId="7D231390" w14:textId="75070DD1" w:rsidR="00F66266" w:rsidRDefault="00F66266">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E68CC" w14:paraId="036A5E98" w14:textId="77777777" w:rsidTr="005B0900">
        <w:tc>
          <w:tcPr>
            <w:tcW w:w="9285" w:type="dxa"/>
            <w:tcBorders>
              <w:bottom w:val="double" w:sz="4" w:space="0" w:color="auto"/>
            </w:tcBorders>
            <w:shd w:val="clear" w:color="auto" w:fill="BDD6EE"/>
          </w:tcPr>
          <w:p w14:paraId="4C0553BD" w14:textId="7348AF2F" w:rsidR="00CE68CC" w:rsidRDefault="00CE68CC" w:rsidP="00531F2D">
            <w:pPr>
              <w:tabs>
                <w:tab w:val="right" w:pos="8827"/>
              </w:tabs>
              <w:rPr>
                <w:b/>
                <w:sz w:val="28"/>
              </w:rPr>
            </w:pPr>
            <w:bookmarkStart w:id="4484" w:name="DI"/>
            <w:r>
              <w:rPr>
                <w:b/>
                <w:sz w:val="28"/>
              </w:rPr>
              <w:lastRenderedPageBreak/>
              <w:t xml:space="preserve">D-I – </w:t>
            </w:r>
            <w:r>
              <w:rPr>
                <w:b/>
                <w:sz w:val="26"/>
                <w:szCs w:val="26"/>
              </w:rPr>
              <w:t>Záměr rozvoje a další údaje ke studijnímu programu</w:t>
            </w:r>
            <w:bookmarkEnd w:id="4484"/>
            <w:r w:rsidR="00531F2D">
              <w:rPr>
                <w:b/>
                <w:sz w:val="26"/>
                <w:szCs w:val="26"/>
              </w:rPr>
              <w:tab/>
            </w:r>
            <w:r w:rsidR="00531F2D" w:rsidRPr="00531F2D">
              <w:rPr>
                <w:rStyle w:val="Odkazintenzivn"/>
                <w:sz w:val="22"/>
              </w:rPr>
              <w:fldChar w:fldCharType="begin"/>
            </w:r>
            <w:r w:rsidR="00531F2D" w:rsidRPr="00531F2D">
              <w:rPr>
                <w:rStyle w:val="Odkazintenzivn"/>
                <w:sz w:val="22"/>
              </w:rPr>
              <w:instrText xml:space="preserve"> REF aobsah \h  \* MERGEFORMAT </w:instrText>
            </w:r>
            <w:r w:rsidR="00531F2D" w:rsidRPr="00531F2D">
              <w:rPr>
                <w:rStyle w:val="Odkazintenzivn"/>
                <w:sz w:val="22"/>
              </w:rPr>
            </w:r>
            <w:r w:rsidR="00531F2D" w:rsidRPr="00531F2D">
              <w:rPr>
                <w:rStyle w:val="Odkazintenzivn"/>
                <w:sz w:val="22"/>
              </w:rPr>
              <w:fldChar w:fldCharType="separate"/>
            </w:r>
            <w:r w:rsidR="00FB06C4" w:rsidRPr="00FB06C4">
              <w:rPr>
                <w:rStyle w:val="Odkazintenzivn"/>
                <w:sz w:val="22"/>
              </w:rPr>
              <w:t>Obsah žádosti</w:t>
            </w:r>
            <w:r w:rsidR="00531F2D" w:rsidRPr="00531F2D">
              <w:rPr>
                <w:rStyle w:val="Odkazintenzivn"/>
                <w:sz w:val="22"/>
              </w:rPr>
              <w:fldChar w:fldCharType="end"/>
            </w:r>
          </w:p>
        </w:tc>
      </w:tr>
      <w:tr w:rsidR="00CE68CC" w14:paraId="112AD432" w14:textId="77777777" w:rsidTr="005B0900">
        <w:trPr>
          <w:trHeight w:val="185"/>
        </w:trPr>
        <w:tc>
          <w:tcPr>
            <w:tcW w:w="9285" w:type="dxa"/>
            <w:shd w:val="clear" w:color="auto" w:fill="F7CAAC"/>
          </w:tcPr>
          <w:p w14:paraId="22BB9409" w14:textId="77777777" w:rsidR="00CE68CC" w:rsidRDefault="00CE68CC" w:rsidP="005B0900">
            <w:pPr>
              <w:rPr>
                <w:b/>
              </w:rPr>
            </w:pPr>
            <w:r>
              <w:rPr>
                <w:b/>
              </w:rPr>
              <w:t>Záměr rozvoje studijního programu a jeho odůvodnění</w:t>
            </w:r>
          </w:p>
        </w:tc>
      </w:tr>
      <w:tr w:rsidR="00CE68CC" w14:paraId="67922200" w14:textId="77777777" w:rsidTr="005B0900">
        <w:trPr>
          <w:trHeight w:val="2835"/>
        </w:trPr>
        <w:tc>
          <w:tcPr>
            <w:tcW w:w="9285" w:type="dxa"/>
            <w:shd w:val="clear" w:color="auto" w:fill="FFFFFF"/>
          </w:tcPr>
          <w:p w14:paraId="331B3B1C" w14:textId="77777777" w:rsidR="00CE68CC" w:rsidRDefault="00CE68CC" w:rsidP="005B0900">
            <w:pPr>
              <w:pStyle w:val="Default"/>
              <w:jc w:val="both"/>
              <w:rPr>
                <w:sz w:val="20"/>
                <w:szCs w:val="20"/>
              </w:rPr>
            </w:pPr>
            <w:r>
              <w:rPr>
                <w:sz w:val="20"/>
                <w:szCs w:val="20"/>
              </w:rPr>
              <w:t>Magisterský studijní program Bezpečnostní technologie, systémy a management je akreditován od roku 2005, první studenti byli přijímáni do tohoto studijního programu v akademickém roce 2005/2006. Za více jak desetiletou existenci studijní plány studijního programu prošly řadou úprav, byla výrazně posílena personální struktura a došlo k vybudování výukových laboratoří.</w:t>
            </w:r>
          </w:p>
          <w:p w14:paraId="36B77CCF" w14:textId="77777777" w:rsidR="00CE68CC" w:rsidRDefault="00CE68CC" w:rsidP="005B0900">
            <w:pPr>
              <w:pStyle w:val="Default"/>
              <w:jc w:val="both"/>
              <w:rPr>
                <w:sz w:val="20"/>
                <w:szCs w:val="20"/>
              </w:rPr>
            </w:pPr>
            <w:r>
              <w:rPr>
                <w:sz w:val="20"/>
                <w:szCs w:val="20"/>
              </w:rPr>
              <w:t>Předkládaná nová verze SP byla upravena vzhledem k novým technologiím a moderním metodám tak, aby náplně předmětů odrážely požadavky praxe s přiměřeným podílem cvičení a laboratoří. Program vhodně doplňuje skladbu studijních programů Fakulty aplikované informatiky a zároveň plně reaguje na současné a budoucí požadavky aplikační sféry v oblastech bezpečnostních technologií, krizového řízení a bezpečnostního managementu.</w:t>
            </w:r>
          </w:p>
          <w:p w14:paraId="383BF0A9" w14:textId="77777777" w:rsidR="00CE68CC" w:rsidRDefault="00CE68CC" w:rsidP="005B0900">
            <w:pPr>
              <w:pStyle w:val="Default"/>
              <w:jc w:val="both"/>
              <w:rPr>
                <w:sz w:val="20"/>
                <w:szCs w:val="20"/>
              </w:rPr>
            </w:pPr>
            <w:r>
              <w:rPr>
                <w:sz w:val="20"/>
                <w:szCs w:val="20"/>
              </w:rPr>
              <w:t xml:space="preserve">Fakulta aplikované informatiky investičně průběžně zabezpečuje a zkvalitňuje infrastrukturní zázemí spojené se vzděláváním v daném SP. Zařízení a přístrojové vybavení jsou využívána pro propojení výuky, zpracování závěrečných prací a jejich další tvůrčí činnosti související se získáním odborných znalostí a také k jejich propojení s vývojovou a VaV činností. </w:t>
            </w:r>
          </w:p>
          <w:p w14:paraId="6E8C469A" w14:textId="77777777" w:rsidR="00CE68CC" w:rsidRDefault="00CE68CC" w:rsidP="005B0900">
            <w:pPr>
              <w:pStyle w:val="Default"/>
              <w:jc w:val="both"/>
              <w:rPr>
                <w:sz w:val="20"/>
                <w:szCs w:val="20"/>
              </w:rPr>
            </w:pPr>
            <w:r>
              <w:rPr>
                <w:sz w:val="20"/>
                <w:szCs w:val="20"/>
              </w:rPr>
              <w:t xml:space="preserve">Personální rozvoj fakulty pro zabezpečení všech činností, souvisejících s realizací výuky v novém i dalších SP fakulty probíhá kontinuálně jak z hlediska fluktuace pracovníků, tak i nástupu nových akademických pracovníků anebo jejich odchodů. </w:t>
            </w:r>
          </w:p>
          <w:p w14:paraId="167D7F87" w14:textId="77777777" w:rsidR="00CE68CC" w:rsidRDefault="00CE68CC" w:rsidP="005B0900">
            <w:r>
              <w:t xml:space="preserve">Fakulta aplikované informatiky bude dále rozvíjet propojení mezi vzdělávacími a tvůrčími činnostmi a praxí prostřednictvím projektů zaměřených na vývoj a VaV. </w:t>
            </w:r>
          </w:p>
        </w:tc>
      </w:tr>
      <w:tr w:rsidR="00CE68CC" w14:paraId="6E317F3E" w14:textId="77777777" w:rsidTr="005B0900">
        <w:trPr>
          <w:trHeight w:val="188"/>
        </w:trPr>
        <w:tc>
          <w:tcPr>
            <w:tcW w:w="9285" w:type="dxa"/>
            <w:shd w:val="clear" w:color="auto" w:fill="F7CAAC"/>
          </w:tcPr>
          <w:p w14:paraId="6C2F5089" w14:textId="77777777" w:rsidR="00CE68CC" w:rsidRDefault="00CE68CC" w:rsidP="005B0900">
            <w:pPr>
              <w:rPr>
                <w:b/>
              </w:rPr>
            </w:pPr>
            <w:r>
              <w:rPr>
                <w:b/>
              </w:rPr>
              <w:t xml:space="preserve">Počet přijímaných uchazečů ke studiu </w:t>
            </w:r>
            <w:r w:rsidRPr="00622F16">
              <w:rPr>
                <w:b/>
              </w:rPr>
              <w:t>ve studijním programu</w:t>
            </w:r>
          </w:p>
        </w:tc>
      </w:tr>
      <w:tr w:rsidR="00CE68CC" w14:paraId="10FD1468" w14:textId="77777777" w:rsidTr="005B0900">
        <w:trPr>
          <w:trHeight w:val="2835"/>
        </w:trPr>
        <w:tc>
          <w:tcPr>
            <w:tcW w:w="9285" w:type="dxa"/>
            <w:shd w:val="clear" w:color="auto" w:fill="FFFFFF"/>
          </w:tcPr>
          <w:p w14:paraId="009FB154" w14:textId="25FA155C" w:rsidR="00CE68CC" w:rsidRDefault="00CE68CC" w:rsidP="005B0900">
            <w:r>
              <w:t xml:space="preserve">V posledních osmi letech byl zaznamenán zvýšený zájem o </w:t>
            </w:r>
            <w:r w:rsidR="00657133">
              <w:t>studijní obor Bezpečnostní technologie, systémy a management. V</w:t>
            </w:r>
            <w:r>
              <w:t xml:space="preserve"> době přípravy akreditační žádosti tento </w:t>
            </w:r>
            <w:r w:rsidR="00657133">
              <w:t>studijní obor</w:t>
            </w:r>
            <w:r>
              <w:t xml:space="preserve"> studovalo </w:t>
            </w:r>
            <w:r w:rsidR="00174C1E">
              <w:t xml:space="preserve">v jednom ročníku </w:t>
            </w:r>
            <w:r>
              <w:t xml:space="preserve">cca 120 studentů v prezenční i kombinované formě studia. </w:t>
            </w:r>
          </w:p>
          <w:p w14:paraId="012C9BED" w14:textId="77777777" w:rsidR="001F76C0" w:rsidRDefault="001F76C0" w:rsidP="001F76C0">
            <w:r w:rsidRPr="00F47537">
              <w:t xml:space="preserve">Počty přijatých a zapsaných </w:t>
            </w:r>
            <w:r>
              <w:t xml:space="preserve">studentů, včetně poměru mezi přijatými a zapsanými studenty za posledních 5 let uvádí následující tabulka. </w:t>
            </w:r>
          </w:p>
          <w:p w14:paraId="27668048" w14:textId="33F157D5" w:rsidR="001F76C0" w:rsidRDefault="001F76C0" w:rsidP="001F76C0">
            <w:pPr>
              <w:rPr>
                <w:b/>
              </w:rPr>
            </w:pPr>
          </w:p>
          <w:tbl>
            <w:tblPr>
              <w:tblStyle w:val="Mkatabulky"/>
              <w:tblW w:w="0" w:type="auto"/>
              <w:jc w:val="center"/>
              <w:tblLayout w:type="fixed"/>
              <w:tblLook w:val="04A0" w:firstRow="1" w:lastRow="0" w:firstColumn="1" w:lastColumn="0" w:noHBand="0" w:noVBand="1"/>
            </w:tblPr>
            <w:tblGrid>
              <w:gridCol w:w="1525"/>
              <w:gridCol w:w="1559"/>
              <w:gridCol w:w="1717"/>
              <w:gridCol w:w="2126"/>
            </w:tblGrid>
            <w:tr w:rsidR="00657133" w14:paraId="49DC0060" w14:textId="77777777" w:rsidTr="002C7E9F">
              <w:trPr>
                <w:jc w:val="center"/>
              </w:trPr>
              <w:tc>
                <w:tcPr>
                  <w:tcW w:w="1525" w:type="dxa"/>
                </w:tcPr>
                <w:p w14:paraId="695238FA" w14:textId="77777777" w:rsidR="00657133" w:rsidRPr="00246E59" w:rsidRDefault="00657133" w:rsidP="00657133">
                  <w:pPr>
                    <w:jc w:val="center"/>
                    <w:rPr>
                      <w:b/>
                    </w:rPr>
                  </w:pPr>
                  <w:r w:rsidRPr="00246E59">
                    <w:rPr>
                      <w:b/>
                    </w:rPr>
                    <w:t>Rok</w:t>
                  </w:r>
                </w:p>
              </w:tc>
              <w:tc>
                <w:tcPr>
                  <w:tcW w:w="1559" w:type="dxa"/>
                </w:tcPr>
                <w:p w14:paraId="1260BAF2" w14:textId="77777777" w:rsidR="00657133" w:rsidRPr="00246E59" w:rsidRDefault="00657133" w:rsidP="00657133">
                  <w:pPr>
                    <w:jc w:val="center"/>
                    <w:rPr>
                      <w:b/>
                    </w:rPr>
                  </w:pPr>
                  <w:r w:rsidRPr="00246E59">
                    <w:rPr>
                      <w:b/>
                    </w:rPr>
                    <w:t>Počet přijatých studentů</w:t>
                  </w:r>
                </w:p>
              </w:tc>
              <w:tc>
                <w:tcPr>
                  <w:tcW w:w="1717" w:type="dxa"/>
                </w:tcPr>
                <w:p w14:paraId="23F08D83" w14:textId="77777777" w:rsidR="00657133" w:rsidRPr="00246E59" w:rsidRDefault="00657133" w:rsidP="00657133">
                  <w:pPr>
                    <w:jc w:val="center"/>
                    <w:rPr>
                      <w:b/>
                    </w:rPr>
                  </w:pPr>
                  <w:r w:rsidRPr="00246E59">
                    <w:rPr>
                      <w:b/>
                    </w:rPr>
                    <w:t>Počet zapsaných studentů</w:t>
                  </w:r>
                </w:p>
              </w:tc>
              <w:tc>
                <w:tcPr>
                  <w:tcW w:w="2126" w:type="dxa"/>
                </w:tcPr>
                <w:p w14:paraId="5E71ABE3" w14:textId="77777777" w:rsidR="00657133" w:rsidRPr="00246E59" w:rsidRDefault="00657133" w:rsidP="00657133">
                  <w:pPr>
                    <w:jc w:val="center"/>
                    <w:rPr>
                      <w:b/>
                    </w:rPr>
                  </w:pPr>
                  <w:r w:rsidRPr="00246E59">
                    <w:rPr>
                      <w:b/>
                    </w:rPr>
                    <w:t>Poměr mezi přijatými a zapsanými studenty</w:t>
                  </w:r>
                </w:p>
              </w:tc>
            </w:tr>
            <w:tr w:rsidR="00657133" w14:paraId="5D6F7561" w14:textId="77777777" w:rsidTr="002C7E9F">
              <w:trPr>
                <w:jc w:val="center"/>
              </w:trPr>
              <w:tc>
                <w:tcPr>
                  <w:tcW w:w="1525" w:type="dxa"/>
                </w:tcPr>
                <w:p w14:paraId="180745B5" w14:textId="77777777" w:rsidR="00657133" w:rsidRDefault="00657133" w:rsidP="00657133">
                  <w:pPr>
                    <w:jc w:val="center"/>
                  </w:pPr>
                  <w:r>
                    <w:t>2013/14</w:t>
                  </w:r>
                </w:p>
              </w:tc>
              <w:tc>
                <w:tcPr>
                  <w:tcW w:w="1559" w:type="dxa"/>
                  <w:vAlign w:val="bottom"/>
                </w:tcPr>
                <w:p w14:paraId="6A09FAA2" w14:textId="77777777" w:rsidR="00657133" w:rsidRPr="006F4706" w:rsidRDefault="00657133" w:rsidP="00657133">
                  <w:pPr>
                    <w:jc w:val="center"/>
                    <w:rPr>
                      <w:color w:val="FF0000"/>
                    </w:rPr>
                  </w:pPr>
                  <w:r>
                    <w:rPr>
                      <w:rFonts w:cs="Calibri"/>
                      <w:color w:val="000000"/>
                    </w:rPr>
                    <w:t>143</w:t>
                  </w:r>
                </w:p>
              </w:tc>
              <w:tc>
                <w:tcPr>
                  <w:tcW w:w="1717" w:type="dxa"/>
                  <w:vAlign w:val="bottom"/>
                </w:tcPr>
                <w:p w14:paraId="1BE0F671" w14:textId="77777777" w:rsidR="00657133" w:rsidRPr="006F4706" w:rsidRDefault="00657133" w:rsidP="00657133">
                  <w:pPr>
                    <w:jc w:val="center"/>
                    <w:rPr>
                      <w:color w:val="FF0000"/>
                    </w:rPr>
                  </w:pPr>
                  <w:r>
                    <w:rPr>
                      <w:rFonts w:cs="Calibri"/>
                      <w:color w:val="000000"/>
                    </w:rPr>
                    <w:t>128</w:t>
                  </w:r>
                </w:p>
              </w:tc>
              <w:tc>
                <w:tcPr>
                  <w:tcW w:w="2126" w:type="dxa"/>
                  <w:vAlign w:val="bottom"/>
                </w:tcPr>
                <w:p w14:paraId="205AFB82" w14:textId="77777777" w:rsidR="00657133" w:rsidRPr="006F4706" w:rsidRDefault="00657133" w:rsidP="00657133">
                  <w:pPr>
                    <w:jc w:val="center"/>
                    <w:rPr>
                      <w:color w:val="FF0000"/>
                    </w:rPr>
                  </w:pPr>
                  <w:r>
                    <w:rPr>
                      <w:rFonts w:cs="Calibri"/>
                      <w:color w:val="000000"/>
                    </w:rPr>
                    <w:t>0,9</w:t>
                  </w:r>
                </w:p>
              </w:tc>
            </w:tr>
            <w:tr w:rsidR="00657133" w14:paraId="68D87B14" w14:textId="77777777" w:rsidTr="002C7E9F">
              <w:trPr>
                <w:jc w:val="center"/>
              </w:trPr>
              <w:tc>
                <w:tcPr>
                  <w:tcW w:w="1525" w:type="dxa"/>
                </w:tcPr>
                <w:p w14:paraId="17F6EB33" w14:textId="77777777" w:rsidR="00657133" w:rsidRDefault="00657133" w:rsidP="00657133">
                  <w:pPr>
                    <w:jc w:val="center"/>
                  </w:pPr>
                  <w:r>
                    <w:t>2014/15</w:t>
                  </w:r>
                </w:p>
              </w:tc>
              <w:tc>
                <w:tcPr>
                  <w:tcW w:w="1559" w:type="dxa"/>
                  <w:vAlign w:val="bottom"/>
                </w:tcPr>
                <w:p w14:paraId="76A9B8A6" w14:textId="77777777" w:rsidR="00657133" w:rsidRPr="006F4706" w:rsidRDefault="00657133" w:rsidP="00657133">
                  <w:pPr>
                    <w:jc w:val="center"/>
                    <w:rPr>
                      <w:color w:val="FF0000"/>
                    </w:rPr>
                  </w:pPr>
                  <w:r>
                    <w:rPr>
                      <w:rFonts w:cs="Calibri"/>
                      <w:color w:val="000000"/>
                    </w:rPr>
                    <w:t>146</w:t>
                  </w:r>
                </w:p>
              </w:tc>
              <w:tc>
                <w:tcPr>
                  <w:tcW w:w="1717" w:type="dxa"/>
                  <w:vAlign w:val="bottom"/>
                </w:tcPr>
                <w:p w14:paraId="681DB030" w14:textId="77777777" w:rsidR="00657133" w:rsidRPr="006F4706" w:rsidRDefault="00657133" w:rsidP="00657133">
                  <w:pPr>
                    <w:jc w:val="center"/>
                    <w:rPr>
                      <w:color w:val="FF0000"/>
                    </w:rPr>
                  </w:pPr>
                  <w:r>
                    <w:rPr>
                      <w:rFonts w:cs="Calibri"/>
                      <w:color w:val="000000"/>
                    </w:rPr>
                    <w:t>131</w:t>
                  </w:r>
                </w:p>
              </w:tc>
              <w:tc>
                <w:tcPr>
                  <w:tcW w:w="2126" w:type="dxa"/>
                  <w:vAlign w:val="bottom"/>
                </w:tcPr>
                <w:p w14:paraId="55FD1341" w14:textId="77777777" w:rsidR="00657133" w:rsidRPr="006F4706" w:rsidRDefault="00657133" w:rsidP="00657133">
                  <w:pPr>
                    <w:jc w:val="center"/>
                    <w:rPr>
                      <w:color w:val="FF0000"/>
                    </w:rPr>
                  </w:pPr>
                  <w:r>
                    <w:rPr>
                      <w:rFonts w:cs="Calibri"/>
                      <w:color w:val="000000"/>
                    </w:rPr>
                    <w:t>0,9</w:t>
                  </w:r>
                </w:p>
              </w:tc>
            </w:tr>
            <w:tr w:rsidR="00657133" w14:paraId="1784739C" w14:textId="77777777" w:rsidTr="002C7E9F">
              <w:trPr>
                <w:jc w:val="center"/>
              </w:trPr>
              <w:tc>
                <w:tcPr>
                  <w:tcW w:w="1525" w:type="dxa"/>
                </w:tcPr>
                <w:p w14:paraId="53F69FA2" w14:textId="77777777" w:rsidR="00657133" w:rsidRDefault="00657133" w:rsidP="00657133">
                  <w:pPr>
                    <w:jc w:val="center"/>
                  </w:pPr>
                  <w:r>
                    <w:t>2015/16</w:t>
                  </w:r>
                </w:p>
              </w:tc>
              <w:tc>
                <w:tcPr>
                  <w:tcW w:w="1559" w:type="dxa"/>
                  <w:vAlign w:val="bottom"/>
                </w:tcPr>
                <w:p w14:paraId="3756DCDF" w14:textId="77777777" w:rsidR="00657133" w:rsidRPr="006F4706" w:rsidRDefault="00657133" w:rsidP="00657133">
                  <w:pPr>
                    <w:jc w:val="center"/>
                    <w:rPr>
                      <w:color w:val="FF0000"/>
                    </w:rPr>
                  </w:pPr>
                  <w:r>
                    <w:rPr>
                      <w:rFonts w:cs="Calibri"/>
                      <w:color w:val="000000"/>
                    </w:rPr>
                    <w:t>149</w:t>
                  </w:r>
                </w:p>
              </w:tc>
              <w:tc>
                <w:tcPr>
                  <w:tcW w:w="1717" w:type="dxa"/>
                  <w:vAlign w:val="bottom"/>
                </w:tcPr>
                <w:p w14:paraId="1A643ABE" w14:textId="77777777" w:rsidR="00657133" w:rsidRPr="006F4706" w:rsidRDefault="00657133" w:rsidP="00657133">
                  <w:pPr>
                    <w:jc w:val="center"/>
                    <w:rPr>
                      <w:color w:val="FF0000"/>
                    </w:rPr>
                  </w:pPr>
                  <w:r>
                    <w:rPr>
                      <w:rFonts w:cs="Calibri"/>
                      <w:color w:val="000000"/>
                    </w:rPr>
                    <w:t>138</w:t>
                  </w:r>
                </w:p>
              </w:tc>
              <w:tc>
                <w:tcPr>
                  <w:tcW w:w="2126" w:type="dxa"/>
                  <w:vAlign w:val="bottom"/>
                </w:tcPr>
                <w:p w14:paraId="122E5BCD" w14:textId="77777777" w:rsidR="00657133" w:rsidRPr="006F4706" w:rsidRDefault="00657133" w:rsidP="00657133">
                  <w:pPr>
                    <w:jc w:val="center"/>
                    <w:rPr>
                      <w:color w:val="FF0000"/>
                    </w:rPr>
                  </w:pPr>
                  <w:r>
                    <w:rPr>
                      <w:rFonts w:cs="Calibri"/>
                      <w:color w:val="000000"/>
                    </w:rPr>
                    <w:t>0,93</w:t>
                  </w:r>
                </w:p>
              </w:tc>
            </w:tr>
            <w:tr w:rsidR="00657133" w14:paraId="7A509F23" w14:textId="77777777" w:rsidTr="002C7E9F">
              <w:trPr>
                <w:jc w:val="center"/>
              </w:trPr>
              <w:tc>
                <w:tcPr>
                  <w:tcW w:w="1525" w:type="dxa"/>
                </w:tcPr>
                <w:p w14:paraId="4F53DA9F" w14:textId="77777777" w:rsidR="00657133" w:rsidRDefault="00657133" w:rsidP="00657133">
                  <w:pPr>
                    <w:jc w:val="center"/>
                  </w:pPr>
                  <w:r>
                    <w:t>2016/17</w:t>
                  </w:r>
                </w:p>
              </w:tc>
              <w:tc>
                <w:tcPr>
                  <w:tcW w:w="1559" w:type="dxa"/>
                  <w:vAlign w:val="bottom"/>
                </w:tcPr>
                <w:p w14:paraId="5EF6F361" w14:textId="77777777" w:rsidR="00657133" w:rsidRPr="006F4706" w:rsidRDefault="00657133" w:rsidP="00657133">
                  <w:pPr>
                    <w:jc w:val="center"/>
                    <w:rPr>
                      <w:color w:val="FF0000"/>
                    </w:rPr>
                  </w:pPr>
                  <w:r>
                    <w:rPr>
                      <w:rFonts w:cs="Calibri"/>
                      <w:color w:val="000000"/>
                    </w:rPr>
                    <w:t>190</w:t>
                  </w:r>
                </w:p>
              </w:tc>
              <w:tc>
                <w:tcPr>
                  <w:tcW w:w="1717" w:type="dxa"/>
                  <w:vAlign w:val="bottom"/>
                </w:tcPr>
                <w:p w14:paraId="42E3C67A" w14:textId="77777777" w:rsidR="00657133" w:rsidRPr="006F4706" w:rsidRDefault="00657133" w:rsidP="00657133">
                  <w:pPr>
                    <w:jc w:val="center"/>
                    <w:rPr>
                      <w:color w:val="FF0000"/>
                    </w:rPr>
                  </w:pPr>
                  <w:r>
                    <w:rPr>
                      <w:rFonts w:cs="Calibri"/>
                      <w:color w:val="000000"/>
                    </w:rPr>
                    <w:t>174</w:t>
                  </w:r>
                </w:p>
              </w:tc>
              <w:tc>
                <w:tcPr>
                  <w:tcW w:w="2126" w:type="dxa"/>
                  <w:vAlign w:val="bottom"/>
                </w:tcPr>
                <w:p w14:paraId="374201EC" w14:textId="77777777" w:rsidR="00657133" w:rsidRPr="006F4706" w:rsidRDefault="00657133" w:rsidP="00657133">
                  <w:pPr>
                    <w:jc w:val="center"/>
                    <w:rPr>
                      <w:color w:val="FF0000"/>
                    </w:rPr>
                  </w:pPr>
                  <w:r>
                    <w:rPr>
                      <w:rFonts w:cs="Calibri"/>
                      <w:color w:val="000000"/>
                    </w:rPr>
                    <w:t>0,92</w:t>
                  </w:r>
                </w:p>
              </w:tc>
            </w:tr>
            <w:tr w:rsidR="00657133" w14:paraId="7D0D1766" w14:textId="77777777" w:rsidTr="002C7E9F">
              <w:trPr>
                <w:jc w:val="center"/>
              </w:trPr>
              <w:tc>
                <w:tcPr>
                  <w:tcW w:w="1525" w:type="dxa"/>
                </w:tcPr>
                <w:p w14:paraId="01F5EAD8" w14:textId="77777777" w:rsidR="00657133" w:rsidRDefault="00657133" w:rsidP="00657133">
                  <w:pPr>
                    <w:jc w:val="center"/>
                  </w:pPr>
                  <w:r>
                    <w:t>2017/18</w:t>
                  </w:r>
                </w:p>
              </w:tc>
              <w:tc>
                <w:tcPr>
                  <w:tcW w:w="1559" w:type="dxa"/>
                  <w:vAlign w:val="bottom"/>
                </w:tcPr>
                <w:p w14:paraId="523F0DF3" w14:textId="77777777" w:rsidR="00657133" w:rsidRPr="006F4706" w:rsidRDefault="00657133" w:rsidP="00657133">
                  <w:pPr>
                    <w:jc w:val="center"/>
                    <w:rPr>
                      <w:color w:val="FF0000"/>
                    </w:rPr>
                  </w:pPr>
                  <w:r>
                    <w:rPr>
                      <w:rFonts w:cs="Calibri"/>
                      <w:color w:val="000000"/>
                    </w:rPr>
                    <w:t>120</w:t>
                  </w:r>
                </w:p>
              </w:tc>
              <w:tc>
                <w:tcPr>
                  <w:tcW w:w="1717" w:type="dxa"/>
                  <w:vAlign w:val="bottom"/>
                </w:tcPr>
                <w:p w14:paraId="580706EF" w14:textId="77777777" w:rsidR="00657133" w:rsidRPr="006F4706" w:rsidRDefault="00657133" w:rsidP="00657133">
                  <w:pPr>
                    <w:jc w:val="center"/>
                    <w:rPr>
                      <w:color w:val="FF0000"/>
                    </w:rPr>
                  </w:pPr>
                  <w:r>
                    <w:rPr>
                      <w:rFonts w:cs="Calibri"/>
                      <w:color w:val="000000"/>
                    </w:rPr>
                    <w:t>114</w:t>
                  </w:r>
                </w:p>
              </w:tc>
              <w:tc>
                <w:tcPr>
                  <w:tcW w:w="2126" w:type="dxa"/>
                  <w:vAlign w:val="bottom"/>
                </w:tcPr>
                <w:p w14:paraId="20A1DFA2" w14:textId="77777777" w:rsidR="00657133" w:rsidRPr="006F4706" w:rsidRDefault="00657133" w:rsidP="00657133">
                  <w:pPr>
                    <w:jc w:val="center"/>
                    <w:rPr>
                      <w:color w:val="FF0000"/>
                    </w:rPr>
                  </w:pPr>
                  <w:r>
                    <w:rPr>
                      <w:rFonts w:cs="Calibri"/>
                      <w:color w:val="000000"/>
                    </w:rPr>
                    <w:t>0,95</w:t>
                  </w:r>
                </w:p>
              </w:tc>
            </w:tr>
          </w:tbl>
          <w:p w14:paraId="4CC35E92" w14:textId="6E1DA2A9" w:rsidR="00657133" w:rsidRDefault="00DC12F7" w:rsidP="001F76C0">
            <w:pPr>
              <w:rPr>
                <w:b/>
              </w:rPr>
            </w:pPr>
            <w:r>
              <w:t>Materiálně-technické vybavení pracovišť FAI umožňuje realizovat výuku daného SP v rozsahu maximálně 8 studijních skupin prezenční i kombinované formy studia. Předpokládá se přijetí cca 140 studentů do jednoho akademického ročníku, z toho 100 studentů v prezenční formě a 40 v kombinované formě.</w:t>
            </w:r>
          </w:p>
          <w:p w14:paraId="1140F837" w14:textId="77777777" w:rsidR="00657133" w:rsidRDefault="00657133" w:rsidP="001F76C0">
            <w:pPr>
              <w:rPr>
                <w:b/>
              </w:rPr>
            </w:pPr>
          </w:p>
          <w:p w14:paraId="7BEB67E1" w14:textId="4C58FC62" w:rsidR="001F76C0" w:rsidRDefault="001F76C0" w:rsidP="005B0900"/>
        </w:tc>
      </w:tr>
      <w:tr w:rsidR="00CE68CC" w14:paraId="44D68A2E" w14:textId="77777777" w:rsidTr="005B0900">
        <w:trPr>
          <w:trHeight w:val="200"/>
        </w:trPr>
        <w:tc>
          <w:tcPr>
            <w:tcW w:w="9285" w:type="dxa"/>
            <w:shd w:val="clear" w:color="auto" w:fill="F7CAAC"/>
          </w:tcPr>
          <w:p w14:paraId="5804A263" w14:textId="77777777" w:rsidR="00CE68CC" w:rsidRDefault="00CE68CC" w:rsidP="005B0900">
            <w:pPr>
              <w:rPr>
                <w:b/>
              </w:rPr>
            </w:pPr>
            <w:r>
              <w:rPr>
                <w:b/>
              </w:rPr>
              <w:t>Předpokládaná uplatnitelnost absolventů na trhu práce</w:t>
            </w:r>
          </w:p>
        </w:tc>
      </w:tr>
      <w:tr w:rsidR="00CE68CC" w14:paraId="174E6DCA" w14:textId="77777777" w:rsidTr="005B0900">
        <w:trPr>
          <w:trHeight w:val="2835"/>
        </w:trPr>
        <w:tc>
          <w:tcPr>
            <w:tcW w:w="9285" w:type="dxa"/>
            <w:shd w:val="clear" w:color="auto" w:fill="FFFFFF"/>
          </w:tcPr>
          <w:p w14:paraId="757FD4DC" w14:textId="77777777" w:rsidR="00CE68CC" w:rsidRPr="00BC09C7" w:rsidRDefault="00CE68CC" w:rsidP="005B0900">
            <w:pPr>
              <w:pStyle w:val="Default"/>
              <w:jc w:val="both"/>
              <w:rPr>
                <w:sz w:val="20"/>
                <w:szCs w:val="20"/>
              </w:rPr>
            </w:pPr>
            <w:r w:rsidRPr="00FD0A80">
              <w:rPr>
                <w:sz w:val="20"/>
                <w:szCs w:val="20"/>
              </w:rPr>
              <w:t xml:space="preserve">V rámci tohoto studijního programu jsou vychováváni odborníci pro technické, manažerské, projekční a jiné funkce v soukromých bezpečnostních službách zabývajících se ochranou majetku a osob s důrazem na aplikace moderních </w:t>
            </w:r>
            <w:r>
              <w:rPr>
                <w:sz w:val="20"/>
                <w:szCs w:val="20"/>
              </w:rPr>
              <w:t xml:space="preserve">bezpečnostních a </w:t>
            </w:r>
            <w:r w:rsidRPr="00FD0A80">
              <w:rPr>
                <w:sz w:val="20"/>
                <w:szCs w:val="20"/>
              </w:rPr>
              <w:t>informačních technologií. Mezioborové studium s převahou technických předmětů dává absolventům možnost uplatnit se v oblastech mechanického a elektronického zabezpečení objektů, dále v oblastech informačně-technologických a právně-bezpečnostních. Vzhledem k zahrnutí problematiky krizového řízení je uplatnění absolventů možné i ve státní správě.</w:t>
            </w:r>
            <w:r>
              <w:rPr>
                <w:sz w:val="20"/>
                <w:szCs w:val="20"/>
              </w:rPr>
              <w:t xml:space="preserve"> </w:t>
            </w:r>
            <w:r w:rsidRPr="00BC09C7">
              <w:rPr>
                <w:sz w:val="20"/>
                <w:szCs w:val="20"/>
              </w:rPr>
              <w:t>Je</w:t>
            </w:r>
            <w:r>
              <w:rPr>
                <w:sz w:val="20"/>
                <w:szCs w:val="20"/>
              </w:rPr>
              <w:t xml:space="preserve">jich </w:t>
            </w:r>
            <w:r w:rsidRPr="00BC09C7">
              <w:rPr>
                <w:sz w:val="20"/>
                <w:szCs w:val="20"/>
              </w:rPr>
              <w:t xml:space="preserve">uplatnitelnost na trhu práce bude podpořena také dalšími znalostmi a dovednostmi jako je např. zpracování signálů a dobrou znalostí anglického jazyka. </w:t>
            </w:r>
          </w:p>
          <w:p w14:paraId="4415E712" w14:textId="77777777" w:rsidR="00CE68CC" w:rsidRDefault="00CE68CC" w:rsidP="005B0900"/>
        </w:tc>
      </w:tr>
    </w:tbl>
    <w:p w14:paraId="2AAA0C7A" w14:textId="29DB912E" w:rsidR="00001E3D" w:rsidRDefault="00001E3D" w:rsidP="00F81D1B">
      <w:pPr>
        <w:spacing w:after="240"/>
        <w:rPr>
          <w:b/>
          <w:sz w:val="28"/>
        </w:rPr>
      </w:pPr>
    </w:p>
    <w:p w14:paraId="5A75AE9D" w14:textId="2627E8B7" w:rsidR="00CE68CC" w:rsidRDefault="00CE68CC" w:rsidP="00562B79">
      <w:pPr>
        <w:rPr>
          <w:b/>
          <w:sz w:val="28"/>
        </w:rPr>
      </w:pPr>
    </w:p>
    <w:sectPr w:rsidR="00CE68CC" w:rsidSect="005B0900">
      <w:footerReference w:type="even" r:id="rId21"/>
      <w:footerReference w:type="default" r:id="rId22"/>
      <w:footerReference w:type="first" r:id="rId23"/>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DDCCC" w14:textId="77777777" w:rsidR="002E76FB" w:rsidRDefault="002E76FB">
      <w:r>
        <w:separator/>
      </w:r>
    </w:p>
  </w:endnote>
  <w:endnote w:type="continuationSeparator" w:id="0">
    <w:p w14:paraId="54F15345" w14:textId="77777777" w:rsidR="002E76FB" w:rsidRDefault="002E7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ystem Font Regular">
    <w:altName w:val="Times New Roman"/>
    <w:charset w:val="00"/>
    <w:family w:val="roman"/>
    <w:pitch w:val="default"/>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TimesNewRomanPSMT,Calibri">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sig w:usb0="00000007" w:usb1="00000000" w:usb2="00000000" w:usb3="00000000" w:csb0="00000003" w:csb1="00000000"/>
  </w:font>
  <w:font w:name="Open Sans">
    <w:altName w:val="DejaVu Sans Condensed"/>
    <w:panose1 w:val="020B0606030504020204"/>
    <w:charset w:val="00"/>
    <w:family w:val="roman"/>
    <w:notTrueType/>
    <w:pitch w:val="default"/>
  </w:font>
  <w:font w:name="times">
    <w:panose1 w:val="020206030504050203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BC3F7" w14:textId="220CBFBC" w:rsidR="00050410" w:rsidRDefault="00050410" w:rsidP="00C40F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A7482">
      <w:rPr>
        <w:rStyle w:val="slostrnky"/>
        <w:noProof/>
      </w:rPr>
      <w:t>3</w:t>
    </w:r>
    <w:r>
      <w:rPr>
        <w:rStyle w:val="slostrnky"/>
      </w:rPr>
      <w:fldChar w:fldCharType="end"/>
    </w:r>
  </w:p>
  <w:p w14:paraId="0FDDCD65" w14:textId="77777777" w:rsidR="00050410" w:rsidRDefault="00050410">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43885" w14:textId="77777777" w:rsidR="00050410" w:rsidRDefault="00050410" w:rsidP="0085754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8A9033C" w14:textId="77777777" w:rsidR="00050410" w:rsidRDefault="00050410">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8AA7D" w14:textId="40E84C63" w:rsidR="00050410" w:rsidRDefault="00050410" w:rsidP="0085754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A7482">
      <w:rPr>
        <w:rStyle w:val="slostrnky"/>
        <w:noProof/>
      </w:rPr>
      <w:t>12</w:t>
    </w:r>
    <w:r>
      <w:rPr>
        <w:rStyle w:val="slostrnky"/>
      </w:rPr>
      <w:fldChar w:fldCharType="end"/>
    </w:r>
  </w:p>
  <w:p w14:paraId="5A812E1D" w14:textId="77777777" w:rsidR="00050410" w:rsidRDefault="00050410">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73CC9" w14:textId="77777777" w:rsidR="00050410" w:rsidRDefault="00050410" w:rsidP="0085754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083B32D" w14:textId="77777777" w:rsidR="00050410" w:rsidRDefault="00050410">
    <w:pPr>
      <w:pStyle w:val="Zpa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AEB69" w14:textId="30B871A5" w:rsidR="00050410" w:rsidRDefault="00050410" w:rsidP="0085754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A7482">
      <w:rPr>
        <w:rStyle w:val="slostrnky"/>
        <w:noProof/>
      </w:rPr>
      <w:t>22</w:t>
    </w:r>
    <w:r>
      <w:rPr>
        <w:rStyle w:val="slostrnky"/>
      </w:rPr>
      <w:fldChar w:fldCharType="end"/>
    </w:r>
  </w:p>
  <w:p w14:paraId="1186040C" w14:textId="77777777" w:rsidR="00050410" w:rsidRDefault="00050410">
    <w:pPr>
      <w:pStyle w:val="Zpat"/>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4D03E" w14:textId="77777777" w:rsidR="00050410" w:rsidRDefault="00050410" w:rsidP="005B090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0C5B184" w14:textId="77777777" w:rsidR="00050410" w:rsidRDefault="00050410">
    <w:pPr>
      <w:pStyle w:val="Zpat"/>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71B0D" w14:textId="7FFAC9C0" w:rsidR="00050410" w:rsidRDefault="00050410" w:rsidP="005B090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A7482">
      <w:rPr>
        <w:rStyle w:val="slostrnky"/>
        <w:noProof/>
      </w:rPr>
      <w:t>92</w:t>
    </w:r>
    <w:r>
      <w:rPr>
        <w:rStyle w:val="slostrnky"/>
      </w:rPr>
      <w:fldChar w:fldCharType="end"/>
    </w:r>
  </w:p>
  <w:p w14:paraId="164581CA" w14:textId="77777777" w:rsidR="00050410" w:rsidRDefault="00050410">
    <w:pPr>
      <w:pStyle w:val="Zpat"/>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6B68C" w14:textId="77777777" w:rsidR="00050410" w:rsidRPr="00F356C7" w:rsidRDefault="00050410" w:rsidP="005B0900">
    <w:pPr>
      <w:pStyle w:val="Zpat"/>
      <w:rPr>
        <w:sz w:val="16"/>
        <w:szCs w:val="16"/>
      </w:rPr>
    </w:pPr>
  </w:p>
  <w:p w14:paraId="3035FFAA" w14:textId="77777777" w:rsidR="00050410" w:rsidRDefault="0005041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14B49" w14:textId="77777777" w:rsidR="002E76FB" w:rsidRDefault="002E76FB">
      <w:r>
        <w:separator/>
      </w:r>
    </w:p>
  </w:footnote>
  <w:footnote w:type="continuationSeparator" w:id="0">
    <w:p w14:paraId="01B65433" w14:textId="77777777" w:rsidR="002E76FB" w:rsidRDefault="002E76F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2511"/>
    <w:multiLevelType w:val="hybridMultilevel"/>
    <w:tmpl w:val="5B0EA48E"/>
    <w:lvl w:ilvl="0" w:tplc="0405000F">
      <w:start w:val="1"/>
      <w:numFmt w:val="decimal"/>
      <w:lvlText w:val="%1."/>
      <w:lvlJc w:val="left"/>
      <w:pPr>
        <w:ind w:left="1118" w:hanging="360"/>
      </w:pPr>
    </w:lvl>
    <w:lvl w:ilvl="1" w:tplc="04050019" w:tentative="1">
      <w:start w:val="1"/>
      <w:numFmt w:val="lowerLetter"/>
      <w:lvlText w:val="%2."/>
      <w:lvlJc w:val="left"/>
      <w:pPr>
        <w:ind w:left="1838" w:hanging="360"/>
      </w:pPr>
    </w:lvl>
    <w:lvl w:ilvl="2" w:tplc="0405001B" w:tentative="1">
      <w:start w:val="1"/>
      <w:numFmt w:val="lowerRoman"/>
      <w:lvlText w:val="%3."/>
      <w:lvlJc w:val="right"/>
      <w:pPr>
        <w:ind w:left="2558" w:hanging="180"/>
      </w:pPr>
    </w:lvl>
    <w:lvl w:ilvl="3" w:tplc="0405000F" w:tentative="1">
      <w:start w:val="1"/>
      <w:numFmt w:val="decimal"/>
      <w:lvlText w:val="%4."/>
      <w:lvlJc w:val="left"/>
      <w:pPr>
        <w:ind w:left="3278" w:hanging="360"/>
      </w:pPr>
    </w:lvl>
    <w:lvl w:ilvl="4" w:tplc="04050019" w:tentative="1">
      <w:start w:val="1"/>
      <w:numFmt w:val="lowerLetter"/>
      <w:lvlText w:val="%5."/>
      <w:lvlJc w:val="left"/>
      <w:pPr>
        <w:ind w:left="3998" w:hanging="360"/>
      </w:pPr>
    </w:lvl>
    <w:lvl w:ilvl="5" w:tplc="0405001B" w:tentative="1">
      <w:start w:val="1"/>
      <w:numFmt w:val="lowerRoman"/>
      <w:lvlText w:val="%6."/>
      <w:lvlJc w:val="right"/>
      <w:pPr>
        <w:ind w:left="4718" w:hanging="180"/>
      </w:pPr>
    </w:lvl>
    <w:lvl w:ilvl="6" w:tplc="0405000F" w:tentative="1">
      <w:start w:val="1"/>
      <w:numFmt w:val="decimal"/>
      <w:lvlText w:val="%7."/>
      <w:lvlJc w:val="left"/>
      <w:pPr>
        <w:ind w:left="5438" w:hanging="360"/>
      </w:pPr>
    </w:lvl>
    <w:lvl w:ilvl="7" w:tplc="04050019" w:tentative="1">
      <w:start w:val="1"/>
      <w:numFmt w:val="lowerLetter"/>
      <w:lvlText w:val="%8."/>
      <w:lvlJc w:val="left"/>
      <w:pPr>
        <w:ind w:left="6158" w:hanging="360"/>
      </w:pPr>
    </w:lvl>
    <w:lvl w:ilvl="8" w:tplc="0405001B" w:tentative="1">
      <w:start w:val="1"/>
      <w:numFmt w:val="lowerRoman"/>
      <w:lvlText w:val="%9."/>
      <w:lvlJc w:val="right"/>
      <w:pPr>
        <w:ind w:left="6878" w:hanging="180"/>
      </w:pPr>
    </w:lvl>
  </w:abstractNum>
  <w:abstractNum w:abstractNumId="1" w15:restartNumberingAfterBreak="0">
    <w:nsid w:val="05B4782F"/>
    <w:multiLevelType w:val="hybridMultilevel"/>
    <w:tmpl w:val="2374743A"/>
    <w:lvl w:ilvl="0" w:tplc="EC1CA37A">
      <w:numFmt w:val="bullet"/>
      <w:lvlText w:val="-"/>
      <w:lvlJc w:val="left"/>
      <w:pPr>
        <w:ind w:left="420" w:hanging="360"/>
      </w:pPr>
      <w:rPr>
        <w:rFonts w:ascii="Times New Roman" w:eastAsia="Times New Roman" w:hAnsi="Times New Roman" w:hint="default"/>
      </w:rPr>
    </w:lvl>
    <w:lvl w:ilvl="1" w:tplc="04050003" w:tentative="1">
      <w:start w:val="1"/>
      <w:numFmt w:val="bullet"/>
      <w:lvlText w:val="o"/>
      <w:lvlJc w:val="left"/>
      <w:pPr>
        <w:ind w:left="1140" w:hanging="360"/>
      </w:pPr>
      <w:rPr>
        <w:rFonts w:ascii="Courier New" w:hAnsi="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 w15:restartNumberingAfterBreak="0">
    <w:nsid w:val="064C4F3A"/>
    <w:multiLevelType w:val="hybridMultilevel"/>
    <w:tmpl w:val="41F84A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6540F"/>
    <w:multiLevelType w:val="hybridMultilevel"/>
    <w:tmpl w:val="89EC8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B074E7"/>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14001F2"/>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1B50A32"/>
    <w:multiLevelType w:val="hybridMultilevel"/>
    <w:tmpl w:val="4AB4637E"/>
    <w:lvl w:ilvl="0" w:tplc="FB72CC3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3026B09"/>
    <w:multiLevelType w:val="hybridMultilevel"/>
    <w:tmpl w:val="0B54F1CA"/>
    <w:lvl w:ilvl="0" w:tplc="0405000F">
      <w:start w:val="1"/>
      <w:numFmt w:val="decimal"/>
      <w:lvlText w:val="%1."/>
      <w:lvlJc w:val="left"/>
      <w:pPr>
        <w:ind w:left="1118" w:hanging="360"/>
      </w:pPr>
    </w:lvl>
    <w:lvl w:ilvl="1" w:tplc="04050019" w:tentative="1">
      <w:start w:val="1"/>
      <w:numFmt w:val="lowerLetter"/>
      <w:lvlText w:val="%2."/>
      <w:lvlJc w:val="left"/>
      <w:pPr>
        <w:ind w:left="1838" w:hanging="360"/>
      </w:pPr>
    </w:lvl>
    <w:lvl w:ilvl="2" w:tplc="0405001B" w:tentative="1">
      <w:start w:val="1"/>
      <w:numFmt w:val="lowerRoman"/>
      <w:lvlText w:val="%3."/>
      <w:lvlJc w:val="right"/>
      <w:pPr>
        <w:ind w:left="2558" w:hanging="180"/>
      </w:pPr>
    </w:lvl>
    <w:lvl w:ilvl="3" w:tplc="0405000F" w:tentative="1">
      <w:start w:val="1"/>
      <w:numFmt w:val="decimal"/>
      <w:lvlText w:val="%4."/>
      <w:lvlJc w:val="left"/>
      <w:pPr>
        <w:ind w:left="3278" w:hanging="360"/>
      </w:pPr>
    </w:lvl>
    <w:lvl w:ilvl="4" w:tplc="04050019" w:tentative="1">
      <w:start w:val="1"/>
      <w:numFmt w:val="lowerLetter"/>
      <w:lvlText w:val="%5."/>
      <w:lvlJc w:val="left"/>
      <w:pPr>
        <w:ind w:left="3998" w:hanging="360"/>
      </w:pPr>
    </w:lvl>
    <w:lvl w:ilvl="5" w:tplc="0405001B" w:tentative="1">
      <w:start w:val="1"/>
      <w:numFmt w:val="lowerRoman"/>
      <w:lvlText w:val="%6."/>
      <w:lvlJc w:val="right"/>
      <w:pPr>
        <w:ind w:left="4718" w:hanging="180"/>
      </w:pPr>
    </w:lvl>
    <w:lvl w:ilvl="6" w:tplc="0405000F" w:tentative="1">
      <w:start w:val="1"/>
      <w:numFmt w:val="decimal"/>
      <w:lvlText w:val="%7."/>
      <w:lvlJc w:val="left"/>
      <w:pPr>
        <w:ind w:left="5438" w:hanging="360"/>
      </w:pPr>
    </w:lvl>
    <w:lvl w:ilvl="7" w:tplc="04050019" w:tentative="1">
      <w:start w:val="1"/>
      <w:numFmt w:val="lowerLetter"/>
      <w:lvlText w:val="%8."/>
      <w:lvlJc w:val="left"/>
      <w:pPr>
        <w:ind w:left="6158" w:hanging="360"/>
      </w:pPr>
    </w:lvl>
    <w:lvl w:ilvl="8" w:tplc="0405001B" w:tentative="1">
      <w:start w:val="1"/>
      <w:numFmt w:val="lowerRoman"/>
      <w:lvlText w:val="%9."/>
      <w:lvlJc w:val="right"/>
      <w:pPr>
        <w:ind w:left="6878" w:hanging="180"/>
      </w:pPr>
    </w:lvl>
  </w:abstractNum>
  <w:abstractNum w:abstractNumId="8"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F12C4B"/>
    <w:multiLevelType w:val="hybridMultilevel"/>
    <w:tmpl w:val="839694D2"/>
    <w:lvl w:ilvl="0" w:tplc="3B3E3610">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8348B5"/>
    <w:multiLevelType w:val="hybridMultilevel"/>
    <w:tmpl w:val="0D40A7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C535C9"/>
    <w:multiLevelType w:val="hybridMultilevel"/>
    <w:tmpl w:val="839694D2"/>
    <w:lvl w:ilvl="0" w:tplc="3B3E3610">
      <w:start w:val="1"/>
      <w:numFmt w:val="decimal"/>
      <w:lvlText w:val="%1."/>
      <w:lvlJc w:val="left"/>
      <w:pPr>
        <w:ind w:left="360" w:hanging="360"/>
      </w:pPr>
      <w:rPr>
        <w:rFonts w:hint="default"/>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1585E77"/>
    <w:multiLevelType w:val="hybridMultilevel"/>
    <w:tmpl w:val="79F87F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141C96"/>
    <w:multiLevelType w:val="hybridMultilevel"/>
    <w:tmpl w:val="328A5E42"/>
    <w:lvl w:ilvl="0" w:tplc="0405000F">
      <w:start w:val="1"/>
      <w:numFmt w:val="decimal"/>
      <w:lvlText w:val="%1."/>
      <w:lvlJc w:val="left"/>
      <w:pPr>
        <w:tabs>
          <w:tab w:val="num" w:pos="720"/>
        </w:tabs>
        <w:ind w:left="720" w:hanging="360"/>
      </w:pPr>
      <w:rPr>
        <w:rFonts w:hint="default"/>
      </w:rPr>
    </w:lvl>
    <w:lvl w:ilvl="1" w:tplc="9BD84B44" w:tentative="1">
      <w:start w:val="1"/>
      <w:numFmt w:val="bullet"/>
      <w:lvlText w:val=""/>
      <w:lvlJc w:val="left"/>
      <w:pPr>
        <w:tabs>
          <w:tab w:val="num" w:pos="1440"/>
        </w:tabs>
        <w:ind w:left="1440" w:hanging="360"/>
      </w:pPr>
      <w:rPr>
        <w:rFonts w:ascii="Wingdings" w:hAnsi="Wingdings" w:hint="default"/>
      </w:rPr>
    </w:lvl>
    <w:lvl w:ilvl="2" w:tplc="C51C348E" w:tentative="1">
      <w:start w:val="1"/>
      <w:numFmt w:val="bullet"/>
      <w:lvlText w:val=""/>
      <w:lvlJc w:val="left"/>
      <w:pPr>
        <w:tabs>
          <w:tab w:val="num" w:pos="2160"/>
        </w:tabs>
        <w:ind w:left="2160" w:hanging="360"/>
      </w:pPr>
      <w:rPr>
        <w:rFonts w:ascii="Wingdings" w:hAnsi="Wingdings" w:hint="default"/>
      </w:rPr>
    </w:lvl>
    <w:lvl w:ilvl="3" w:tplc="A2342C3C" w:tentative="1">
      <w:start w:val="1"/>
      <w:numFmt w:val="bullet"/>
      <w:lvlText w:val=""/>
      <w:lvlJc w:val="left"/>
      <w:pPr>
        <w:tabs>
          <w:tab w:val="num" w:pos="2880"/>
        </w:tabs>
        <w:ind w:left="2880" w:hanging="360"/>
      </w:pPr>
      <w:rPr>
        <w:rFonts w:ascii="Wingdings" w:hAnsi="Wingdings" w:hint="default"/>
      </w:rPr>
    </w:lvl>
    <w:lvl w:ilvl="4" w:tplc="743EED82" w:tentative="1">
      <w:start w:val="1"/>
      <w:numFmt w:val="bullet"/>
      <w:lvlText w:val=""/>
      <w:lvlJc w:val="left"/>
      <w:pPr>
        <w:tabs>
          <w:tab w:val="num" w:pos="3600"/>
        </w:tabs>
        <w:ind w:left="3600" w:hanging="360"/>
      </w:pPr>
      <w:rPr>
        <w:rFonts w:ascii="Wingdings" w:hAnsi="Wingdings" w:hint="default"/>
      </w:rPr>
    </w:lvl>
    <w:lvl w:ilvl="5" w:tplc="1E0CF570" w:tentative="1">
      <w:start w:val="1"/>
      <w:numFmt w:val="bullet"/>
      <w:lvlText w:val=""/>
      <w:lvlJc w:val="left"/>
      <w:pPr>
        <w:tabs>
          <w:tab w:val="num" w:pos="4320"/>
        </w:tabs>
        <w:ind w:left="4320" w:hanging="360"/>
      </w:pPr>
      <w:rPr>
        <w:rFonts w:ascii="Wingdings" w:hAnsi="Wingdings" w:hint="default"/>
      </w:rPr>
    </w:lvl>
    <w:lvl w:ilvl="6" w:tplc="6D7E120E" w:tentative="1">
      <w:start w:val="1"/>
      <w:numFmt w:val="bullet"/>
      <w:lvlText w:val=""/>
      <w:lvlJc w:val="left"/>
      <w:pPr>
        <w:tabs>
          <w:tab w:val="num" w:pos="5040"/>
        </w:tabs>
        <w:ind w:left="5040" w:hanging="360"/>
      </w:pPr>
      <w:rPr>
        <w:rFonts w:ascii="Wingdings" w:hAnsi="Wingdings" w:hint="default"/>
      </w:rPr>
    </w:lvl>
    <w:lvl w:ilvl="7" w:tplc="0938FC54" w:tentative="1">
      <w:start w:val="1"/>
      <w:numFmt w:val="bullet"/>
      <w:lvlText w:val=""/>
      <w:lvlJc w:val="left"/>
      <w:pPr>
        <w:tabs>
          <w:tab w:val="num" w:pos="5760"/>
        </w:tabs>
        <w:ind w:left="5760" w:hanging="360"/>
      </w:pPr>
      <w:rPr>
        <w:rFonts w:ascii="Wingdings" w:hAnsi="Wingdings" w:hint="default"/>
      </w:rPr>
    </w:lvl>
    <w:lvl w:ilvl="8" w:tplc="D8A48CB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5A2C40"/>
    <w:multiLevelType w:val="multilevel"/>
    <w:tmpl w:val="BA8E6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916AE2"/>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AA5F16"/>
    <w:multiLevelType w:val="hybridMultilevel"/>
    <w:tmpl w:val="D63E8A34"/>
    <w:lvl w:ilvl="0" w:tplc="681A4F56">
      <w:start w:val="1"/>
      <w:numFmt w:val="decimal"/>
      <w:lvlText w:val="%1."/>
      <w:lvlJc w:val="left"/>
      <w:pPr>
        <w:ind w:left="720" w:hanging="360"/>
      </w:pPr>
      <w:rPr>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CD658E"/>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A907E4F"/>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121172"/>
    <w:multiLevelType w:val="hybridMultilevel"/>
    <w:tmpl w:val="839694D2"/>
    <w:lvl w:ilvl="0" w:tplc="3B3E3610">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2F34F8"/>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C880DA3"/>
    <w:multiLevelType w:val="hybridMultilevel"/>
    <w:tmpl w:val="C17AD89C"/>
    <w:lvl w:ilvl="0" w:tplc="8C844684">
      <w:start w:val="1"/>
      <w:numFmt w:val="decimal"/>
      <w:lvlText w:val="%1."/>
      <w:lvlJc w:val="left"/>
      <w:pPr>
        <w:tabs>
          <w:tab w:val="num" w:pos="720"/>
        </w:tabs>
        <w:ind w:left="720" w:hanging="360"/>
      </w:pPr>
      <w:rPr>
        <w:rFonts w:cs="Times New Roman" w:hint="default"/>
        <w:sz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1C927F5"/>
    <w:multiLevelType w:val="hybridMultilevel"/>
    <w:tmpl w:val="694855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6D1220"/>
    <w:multiLevelType w:val="hybridMultilevel"/>
    <w:tmpl w:val="2A00ABD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8640B0A"/>
    <w:multiLevelType w:val="hybridMultilevel"/>
    <w:tmpl w:val="535A26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EA20724"/>
    <w:multiLevelType w:val="hybridMultilevel"/>
    <w:tmpl w:val="A0D6E2AE"/>
    <w:lvl w:ilvl="0" w:tplc="B3486658">
      <w:start w:val="1"/>
      <w:numFmt w:val="decimal"/>
      <w:lvlText w:val="%1."/>
      <w:lvlJc w:val="left"/>
      <w:pPr>
        <w:ind w:left="1440" w:hanging="360"/>
      </w:pPr>
      <w:rPr>
        <w:sz w:val="2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721C42"/>
    <w:multiLevelType w:val="hybridMultilevel"/>
    <w:tmpl w:val="6F349A14"/>
    <w:lvl w:ilvl="0" w:tplc="ED8CB292">
      <w:start w:val="1"/>
      <w:numFmt w:val="decimal"/>
      <w:lvlText w:val="%1."/>
      <w:lvlJc w:val="left"/>
      <w:pPr>
        <w:ind w:left="1416" w:hanging="6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034159"/>
    <w:multiLevelType w:val="hybridMultilevel"/>
    <w:tmpl w:val="671CFC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1E07F0F"/>
    <w:multiLevelType w:val="hybridMultilevel"/>
    <w:tmpl w:val="93665752"/>
    <w:lvl w:ilvl="0" w:tplc="14B82966">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DC96D26"/>
    <w:multiLevelType w:val="hybridMultilevel"/>
    <w:tmpl w:val="528421C2"/>
    <w:lvl w:ilvl="0" w:tplc="ED8CB292">
      <w:start w:val="1"/>
      <w:numFmt w:val="decimal"/>
      <w:lvlText w:val="%1."/>
      <w:lvlJc w:val="left"/>
      <w:pPr>
        <w:ind w:left="1416" w:hanging="6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B34E70"/>
    <w:multiLevelType w:val="hybridMultilevel"/>
    <w:tmpl w:val="C24C96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FBA51DE"/>
    <w:multiLevelType w:val="hybridMultilevel"/>
    <w:tmpl w:val="CDACBC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50242F1F"/>
    <w:multiLevelType w:val="multilevel"/>
    <w:tmpl w:val="FF04E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347ED7"/>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C0B57B3"/>
    <w:multiLevelType w:val="hybridMultilevel"/>
    <w:tmpl w:val="7D0E00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55421D2"/>
    <w:multiLevelType w:val="hybridMultilevel"/>
    <w:tmpl w:val="4462F1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6E12FD"/>
    <w:multiLevelType w:val="hybridMultilevel"/>
    <w:tmpl w:val="63008A52"/>
    <w:lvl w:ilvl="0" w:tplc="3B3E3610">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8E96DA1"/>
    <w:multiLevelType w:val="multilevel"/>
    <w:tmpl w:val="2B0CF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BCD6C17"/>
    <w:multiLevelType w:val="hybridMultilevel"/>
    <w:tmpl w:val="DCB221E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6BE576CA"/>
    <w:multiLevelType w:val="hybridMultilevel"/>
    <w:tmpl w:val="0A9697F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7442594E"/>
    <w:multiLevelType w:val="hybridMultilevel"/>
    <w:tmpl w:val="AC606A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4941EAC"/>
    <w:multiLevelType w:val="hybridMultilevel"/>
    <w:tmpl w:val="B082097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78D1B1C"/>
    <w:multiLevelType w:val="hybridMultilevel"/>
    <w:tmpl w:val="FB7678B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89C5584"/>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44" w15:restartNumberingAfterBreak="0">
    <w:nsid w:val="7D434F2A"/>
    <w:multiLevelType w:val="hybridMultilevel"/>
    <w:tmpl w:val="73DC1B6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E65372F"/>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F386736"/>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31"/>
  </w:num>
  <w:num w:numId="3">
    <w:abstractNumId w:val="25"/>
  </w:num>
  <w:num w:numId="4">
    <w:abstractNumId w:val="45"/>
  </w:num>
  <w:num w:numId="5">
    <w:abstractNumId w:val="24"/>
  </w:num>
  <w:num w:numId="6">
    <w:abstractNumId w:val="30"/>
  </w:num>
  <w:num w:numId="7">
    <w:abstractNumId w:val="1"/>
  </w:num>
  <w:num w:numId="8">
    <w:abstractNumId w:val="38"/>
  </w:num>
  <w:num w:numId="9">
    <w:abstractNumId w:val="18"/>
  </w:num>
  <w:num w:numId="10">
    <w:abstractNumId w:val="33"/>
  </w:num>
  <w:num w:numId="11">
    <w:abstractNumId w:val="15"/>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3"/>
  </w:num>
  <w:num w:numId="14">
    <w:abstractNumId w:val="17"/>
  </w:num>
  <w:num w:numId="15">
    <w:abstractNumId w:val="21"/>
  </w:num>
  <w:num w:numId="16">
    <w:abstractNumId w:val="5"/>
  </w:num>
  <w:num w:numId="17">
    <w:abstractNumId w:val="4"/>
  </w:num>
  <w:num w:numId="18">
    <w:abstractNumId w:val="44"/>
  </w:num>
  <w:num w:numId="19">
    <w:abstractNumId w:val="46"/>
  </w:num>
  <w:num w:numId="20">
    <w:abstractNumId w:val="23"/>
  </w:num>
  <w:num w:numId="21">
    <w:abstractNumId w:val="7"/>
  </w:num>
  <w:num w:numId="22">
    <w:abstractNumId w:val="22"/>
  </w:num>
  <w:num w:numId="23">
    <w:abstractNumId w:val="40"/>
  </w:num>
  <w:num w:numId="24">
    <w:abstractNumId w:val="0"/>
  </w:num>
  <w:num w:numId="25">
    <w:abstractNumId w:val="10"/>
  </w:num>
  <w:num w:numId="26">
    <w:abstractNumId w:val="41"/>
  </w:num>
  <w:num w:numId="27">
    <w:abstractNumId w:val="9"/>
  </w:num>
  <w:num w:numId="28">
    <w:abstractNumId w:val="29"/>
  </w:num>
  <w:num w:numId="29">
    <w:abstractNumId w:val="26"/>
  </w:num>
  <w:num w:numId="30">
    <w:abstractNumId w:val="28"/>
  </w:num>
  <w:num w:numId="31">
    <w:abstractNumId w:val="19"/>
  </w:num>
  <w:num w:numId="32">
    <w:abstractNumId w:val="3"/>
  </w:num>
  <w:num w:numId="33">
    <w:abstractNumId w:val="11"/>
  </w:num>
  <w:num w:numId="34">
    <w:abstractNumId w:val="36"/>
  </w:num>
  <w:num w:numId="35">
    <w:abstractNumId w:val="16"/>
  </w:num>
  <w:num w:numId="36">
    <w:abstractNumId w:val="8"/>
  </w:num>
  <w:num w:numId="37">
    <w:abstractNumId w:val="14"/>
  </w:num>
  <w:num w:numId="38">
    <w:abstractNumId w:val="27"/>
  </w:num>
  <w:num w:numId="39">
    <w:abstractNumId w:val="12"/>
  </w:num>
  <w:num w:numId="40">
    <w:abstractNumId w:val="2"/>
  </w:num>
  <w:num w:numId="41">
    <w:abstractNumId w:val="37"/>
  </w:num>
  <w:num w:numId="42">
    <w:abstractNumId w:val="32"/>
  </w:num>
  <w:num w:numId="43">
    <w:abstractNumId w:val="34"/>
  </w:num>
  <w:num w:numId="44">
    <w:abstractNumId w:val="35"/>
  </w:num>
  <w:num w:numId="45">
    <w:abstractNumId w:val="13"/>
  </w:num>
  <w:num w:numId="46">
    <w:abstractNumId w:val="39"/>
  </w:num>
  <w:num w:numId="47">
    <w:abstractNumId w:val="6"/>
  </w:num>
  <w:numIdMacAtCleanup w:val="3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Vojtěšek">
    <w15:presenceInfo w15:providerId="None" w15:userId="Jiří Vojtěšek"/>
  </w15:person>
  <w15:person w15:author="Milan Navrátil">
    <w15:presenceInfo w15:providerId="None" w15:userId="Milan Navrát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A0NzO2MDa1MDIwMjFR0lEKTi0uzszPAymwqAUA1fYIMywAAAA="/>
  </w:docVars>
  <w:rsids>
    <w:rsidRoot w:val="00984A1D"/>
    <w:rsid w:val="00001E3D"/>
    <w:rsid w:val="000125B6"/>
    <w:rsid w:val="0002279D"/>
    <w:rsid w:val="00023AE7"/>
    <w:rsid w:val="000306A3"/>
    <w:rsid w:val="00032EE1"/>
    <w:rsid w:val="0003741D"/>
    <w:rsid w:val="00042C63"/>
    <w:rsid w:val="000503B0"/>
    <w:rsid w:val="00050410"/>
    <w:rsid w:val="00053770"/>
    <w:rsid w:val="00055D21"/>
    <w:rsid w:val="00056B77"/>
    <w:rsid w:val="00071AE3"/>
    <w:rsid w:val="00077914"/>
    <w:rsid w:val="0008087F"/>
    <w:rsid w:val="00084A4D"/>
    <w:rsid w:val="00086A4B"/>
    <w:rsid w:val="00096C05"/>
    <w:rsid w:val="000A16A0"/>
    <w:rsid w:val="000A7E3F"/>
    <w:rsid w:val="000C1682"/>
    <w:rsid w:val="000C2C1D"/>
    <w:rsid w:val="000D3CF0"/>
    <w:rsid w:val="000D4B5E"/>
    <w:rsid w:val="000E0691"/>
    <w:rsid w:val="000F31A4"/>
    <w:rsid w:val="000F6AA2"/>
    <w:rsid w:val="0010499F"/>
    <w:rsid w:val="00126D2C"/>
    <w:rsid w:val="0013290F"/>
    <w:rsid w:val="00134AA3"/>
    <w:rsid w:val="001559FD"/>
    <w:rsid w:val="00167009"/>
    <w:rsid w:val="001671D0"/>
    <w:rsid w:val="001673C4"/>
    <w:rsid w:val="0017285A"/>
    <w:rsid w:val="00172AAE"/>
    <w:rsid w:val="00174C1E"/>
    <w:rsid w:val="00181ED5"/>
    <w:rsid w:val="0018259D"/>
    <w:rsid w:val="00186EB2"/>
    <w:rsid w:val="00186EE2"/>
    <w:rsid w:val="00192178"/>
    <w:rsid w:val="001968A7"/>
    <w:rsid w:val="00197F45"/>
    <w:rsid w:val="001A23A8"/>
    <w:rsid w:val="001A7482"/>
    <w:rsid w:val="001A750E"/>
    <w:rsid w:val="001B6DB1"/>
    <w:rsid w:val="001E4333"/>
    <w:rsid w:val="001F1036"/>
    <w:rsid w:val="001F7655"/>
    <w:rsid w:val="001F76C0"/>
    <w:rsid w:val="00213049"/>
    <w:rsid w:val="002152D0"/>
    <w:rsid w:val="00216579"/>
    <w:rsid w:val="0022016C"/>
    <w:rsid w:val="00220893"/>
    <w:rsid w:val="00220A2F"/>
    <w:rsid w:val="00220B31"/>
    <w:rsid w:val="00232982"/>
    <w:rsid w:val="0023533D"/>
    <w:rsid w:val="00254726"/>
    <w:rsid w:val="00261063"/>
    <w:rsid w:val="00271C17"/>
    <w:rsid w:val="002741C3"/>
    <w:rsid w:val="00277989"/>
    <w:rsid w:val="00282B5F"/>
    <w:rsid w:val="002966C9"/>
    <w:rsid w:val="002A120A"/>
    <w:rsid w:val="002A27E0"/>
    <w:rsid w:val="002A51B8"/>
    <w:rsid w:val="002C7E9F"/>
    <w:rsid w:val="002D2789"/>
    <w:rsid w:val="002D4795"/>
    <w:rsid w:val="002E76FB"/>
    <w:rsid w:val="002E77D1"/>
    <w:rsid w:val="00315843"/>
    <w:rsid w:val="00322723"/>
    <w:rsid w:val="00322C3C"/>
    <w:rsid w:val="00323295"/>
    <w:rsid w:val="003262D0"/>
    <w:rsid w:val="00340D81"/>
    <w:rsid w:val="00374B13"/>
    <w:rsid w:val="003751BD"/>
    <w:rsid w:val="003846EF"/>
    <w:rsid w:val="00395941"/>
    <w:rsid w:val="003B596E"/>
    <w:rsid w:val="003C2799"/>
    <w:rsid w:val="003C43A8"/>
    <w:rsid w:val="003C721E"/>
    <w:rsid w:val="003C7FC9"/>
    <w:rsid w:val="003D46D7"/>
    <w:rsid w:val="003D6C43"/>
    <w:rsid w:val="003E06DC"/>
    <w:rsid w:val="003E2A1F"/>
    <w:rsid w:val="003F41E4"/>
    <w:rsid w:val="00400497"/>
    <w:rsid w:val="00410978"/>
    <w:rsid w:val="00427CA6"/>
    <w:rsid w:val="0043112B"/>
    <w:rsid w:val="00431A95"/>
    <w:rsid w:val="00470B71"/>
    <w:rsid w:val="00470FED"/>
    <w:rsid w:val="00472817"/>
    <w:rsid w:val="00472F03"/>
    <w:rsid w:val="0047381B"/>
    <w:rsid w:val="00480EDA"/>
    <w:rsid w:val="004819EB"/>
    <w:rsid w:val="0048569D"/>
    <w:rsid w:val="004A1DFE"/>
    <w:rsid w:val="004B5E18"/>
    <w:rsid w:val="004C02E9"/>
    <w:rsid w:val="004C320B"/>
    <w:rsid w:val="004F2D69"/>
    <w:rsid w:val="004F7CCD"/>
    <w:rsid w:val="0050181C"/>
    <w:rsid w:val="00501E74"/>
    <w:rsid w:val="00512C31"/>
    <w:rsid w:val="005153E5"/>
    <w:rsid w:val="00524A02"/>
    <w:rsid w:val="00531F2D"/>
    <w:rsid w:val="00544251"/>
    <w:rsid w:val="005505E6"/>
    <w:rsid w:val="00555984"/>
    <w:rsid w:val="0056111D"/>
    <w:rsid w:val="00561234"/>
    <w:rsid w:val="00562B79"/>
    <w:rsid w:val="0056468E"/>
    <w:rsid w:val="00570BE1"/>
    <w:rsid w:val="005A7F2D"/>
    <w:rsid w:val="005B0900"/>
    <w:rsid w:val="005B12C4"/>
    <w:rsid w:val="005B49A0"/>
    <w:rsid w:val="005B5C40"/>
    <w:rsid w:val="005D3470"/>
    <w:rsid w:val="005D6272"/>
    <w:rsid w:val="005E4D05"/>
    <w:rsid w:val="005E563E"/>
    <w:rsid w:val="005F1C7C"/>
    <w:rsid w:val="005F37F2"/>
    <w:rsid w:val="005F4578"/>
    <w:rsid w:val="005F6B2E"/>
    <w:rsid w:val="006009AB"/>
    <w:rsid w:val="00602E1A"/>
    <w:rsid w:val="00606515"/>
    <w:rsid w:val="00607287"/>
    <w:rsid w:val="006105E6"/>
    <w:rsid w:val="0061563F"/>
    <w:rsid w:val="00616EB1"/>
    <w:rsid w:val="00620EF0"/>
    <w:rsid w:val="00621EE7"/>
    <w:rsid w:val="00624A64"/>
    <w:rsid w:val="00643FD4"/>
    <w:rsid w:val="00645EAC"/>
    <w:rsid w:val="00653C10"/>
    <w:rsid w:val="00657133"/>
    <w:rsid w:val="00660664"/>
    <w:rsid w:val="0066715B"/>
    <w:rsid w:val="006707AC"/>
    <w:rsid w:val="00695D26"/>
    <w:rsid w:val="00696F5E"/>
    <w:rsid w:val="006A0CA6"/>
    <w:rsid w:val="006A1934"/>
    <w:rsid w:val="006A320F"/>
    <w:rsid w:val="006A60EE"/>
    <w:rsid w:val="006A6BF2"/>
    <w:rsid w:val="006B265C"/>
    <w:rsid w:val="006D141F"/>
    <w:rsid w:val="006E00A2"/>
    <w:rsid w:val="006E1A38"/>
    <w:rsid w:val="006E25F6"/>
    <w:rsid w:val="006E6E3A"/>
    <w:rsid w:val="006F630D"/>
    <w:rsid w:val="00700F51"/>
    <w:rsid w:val="00704B92"/>
    <w:rsid w:val="007131B4"/>
    <w:rsid w:val="00713C47"/>
    <w:rsid w:val="00714960"/>
    <w:rsid w:val="00720D1C"/>
    <w:rsid w:val="00722428"/>
    <w:rsid w:val="007335FF"/>
    <w:rsid w:val="00736B7A"/>
    <w:rsid w:val="00736DBB"/>
    <w:rsid w:val="007370D7"/>
    <w:rsid w:val="00737180"/>
    <w:rsid w:val="007401D0"/>
    <w:rsid w:val="00740A8B"/>
    <w:rsid w:val="00760DC5"/>
    <w:rsid w:val="007704B4"/>
    <w:rsid w:val="00772DF6"/>
    <w:rsid w:val="00776A83"/>
    <w:rsid w:val="00776C31"/>
    <w:rsid w:val="00795651"/>
    <w:rsid w:val="007A2D73"/>
    <w:rsid w:val="007A4B91"/>
    <w:rsid w:val="007C0B1D"/>
    <w:rsid w:val="007C0D33"/>
    <w:rsid w:val="007D3A7C"/>
    <w:rsid w:val="007D3C75"/>
    <w:rsid w:val="007D59FF"/>
    <w:rsid w:val="007D5EE5"/>
    <w:rsid w:val="007E295C"/>
    <w:rsid w:val="007F10D8"/>
    <w:rsid w:val="007F64A2"/>
    <w:rsid w:val="00800F5C"/>
    <w:rsid w:val="00821D1F"/>
    <w:rsid w:val="00822F6E"/>
    <w:rsid w:val="0083072A"/>
    <w:rsid w:val="00847F39"/>
    <w:rsid w:val="00852124"/>
    <w:rsid w:val="008550CB"/>
    <w:rsid w:val="0085754D"/>
    <w:rsid w:val="00860B87"/>
    <w:rsid w:val="008678A9"/>
    <w:rsid w:val="00881B9E"/>
    <w:rsid w:val="0088313B"/>
    <w:rsid w:val="008900EF"/>
    <w:rsid w:val="008A227F"/>
    <w:rsid w:val="008B0165"/>
    <w:rsid w:val="008B2C38"/>
    <w:rsid w:val="008B2E8C"/>
    <w:rsid w:val="008B3B11"/>
    <w:rsid w:val="008C06FE"/>
    <w:rsid w:val="008C5756"/>
    <w:rsid w:val="008D2A02"/>
    <w:rsid w:val="008D7D25"/>
    <w:rsid w:val="008E6086"/>
    <w:rsid w:val="008F06E6"/>
    <w:rsid w:val="008F099C"/>
    <w:rsid w:val="00910BB6"/>
    <w:rsid w:val="00911B74"/>
    <w:rsid w:val="00933D09"/>
    <w:rsid w:val="009405C5"/>
    <w:rsid w:val="00944C6D"/>
    <w:rsid w:val="009463C2"/>
    <w:rsid w:val="009473F3"/>
    <w:rsid w:val="00947A1E"/>
    <w:rsid w:val="00950C41"/>
    <w:rsid w:val="00950F77"/>
    <w:rsid w:val="009602BD"/>
    <w:rsid w:val="00966FD5"/>
    <w:rsid w:val="00976CED"/>
    <w:rsid w:val="00982017"/>
    <w:rsid w:val="00984A1D"/>
    <w:rsid w:val="00991B17"/>
    <w:rsid w:val="0099461D"/>
    <w:rsid w:val="009C1B56"/>
    <w:rsid w:val="009C53C7"/>
    <w:rsid w:val="00A0012D"/>
    <w:rsid w:val="00A05C78"/>
    <w:rsid w:val="00A124FE"/>
    <w:rsid w:val="00A14BCB"/>
    <w:rsid w:val="00A23767"/>
    <w:rsid w:val="00A316FA"/>
    <w:rsid w:val="00A32299"/>
    <w:rsid w:val="00A521B6"/>
    <w:rsid w:val="00A53646"/>
    <w:rsid w:val="00A711D1"/>
    <w:rsid w:val="00A74407"/>
    <w:rsid w:val="00A804E0"/>
    <w:rsid w:val="00A828A0"/>
    <w:rsid w:val="00A869B0"/>
    <w:rsid w:val="00AA366B"/>
    <w:rsid w:val="00AA62DD"/>
    <w:rsid w:val="00AA6D0A"/>
    <w:rsid w:val="00AB3D16"/>
    <w:rsid w:val="00AC5B7B"/>
    <w:rsid w:val="00AC5DC6"/>
    <w:rsid w:val="00AC7035"/>
    <w:rsid w:val="00AD66B0"/>
    <w:rsid w:val="00AE29D2"/>
    <w:rsid w:val="00AE53B6"/>
    <w:rsid w:val="00AE6A5B"/>
    <w:rsid w:val="00AF6FEA"/>
    <w:rsid w:val="00B01632"/>
    <w:rsid w:val="00B2629F"/>
    <w:rsid w:val="00B312B3"/>
    <w:rsid w:val="00B4114C"/>
    <w:rsid w:val="00B52FA8"/>
    <w:rsid w:val="00B71825"/>
    <w:rsid w:val="00B8283E"/>
    <w:rsid w:val="00BB006B"/>
    <w:rsid w:val="00BD0979"/>
    <w:rsid w:val="00BD13F0"/>
    <w:rsid w:val="00BE0D5F"/>
    <w:rsid w:val="00BE3292"/>
    <w:rsid w:val="00BF3043"/>
    <w:rsid w:val="00C000CD"/>
    <w:rsid w:val="00C04D82"/>
    <w:rsid w:val="00C10D75"/>
    <w:rsid w:val="00C11847"/>
    <w:rsid w:val="00C12258"/>
    <w:rsid w:val="00C148EF"/>
    <w:rsid w:val="00C162FE"/>
    <w:rsid w:val="00C32E9B"/>
    <w:rsid w:val="00C35BCB"/>
    <w:rsid w:val="00C35FFF"/>
    <w:rsid w:val="00C40FD9"/>
    <w:rsid w:val="00C50458"/>
    <w:rsid w:val="00C51E28"/>
    <w:rsid w:val="00C560A6"/>
    <w:rsid w:val="00C61767"/>
    <w:rsid w:val="00C63E3B"/>
    <w:rsid w:val="00C74FA3"/>
    <w:rsid w:val="00C75BBE"/>
    <w:rsid w:val="00C77500"/>
    <w:rsid w:val="00C81245"/>
    <w:rsid w:val="00C920E0"/>
    <w:rsid w:val="00C94D03"/>
    <w:rsid w:val="00C96684"/>
    <w:rsid w:val="00CA02DF"/>
    <w:rsid w:val="00CB41FC"/>
    <w:rsid w:val="00CC38CE"/>
    <w:rsid w:val="00CD7408"/>
    <w:rsid w:val="00CE68CC"/>
    <w:rsid w:val="00CF252F"/>
    <w:rsid w:val="00CF2868"/>
    <w:rsid w:val="00CF413C"/>
    <w:rsid w:val="00CF504F"/>
    <w:rsid w:val="00D002CD"/>
    <w:rsid w:val="00D22B58"/>
    <w:rsid w:val="00D27C57"/>
    <w:rsid w:val="00D51584"/>
    <w:rsid w:val="00D5299E"/>
    <w:rsid w:val="00D541BF"/>
    <w:rsid w:val="00D54BD3"/>
    <w:rsid w:val="00D55F1A"/>
    <w:rsid w:val="00D63B05"/>
    <w:rsid w:val="00D64395"/>
    <w:rsid w:val="00D65E6F"/>
    <w:rsid w:val="00D80590"/>
    <w:rsid w:val="00D82EB0"/>
    <w:rsid w:val="00D84946"/>
    <w:rsid w:val="00D96E10"/>
    <w:rsid w:val="00DB1BA2"/>
    <w:rsid w:val="00DC12F7"/>
    <w:rsid w:val="00DC396D"/>
    <w:rsid w:val="00DC3AF4"/>
    <w:rsid w:val="00DC6E36"/>
    <w:rsid w:val="00DD51E9"/>
    <w:rsid w:val="00DD5A0E"/>
    <w:rsid w:val="00DD7417"/>
    <w:rsid w:val="00DE2C00"/>
    <w:rsid w:val="00DF55AD"/>
    <w:rsid w:val="00DF7FC7"/>
    <w:rsid w:val="00E02042"/>
    <w:rsid w:val="00E13596"/>
    <w:rsid w:val="00E16C1D"/>
    <w:rsid w:val="00E17EA9"/>
    <w:rsid w:val="00E25F07"/>
    <w:rsid w:val="00E2678B"/>
    <w:rsid w:val="00E35A5E"/>
    <w:rsid w:val="00E50437"/>
    <w:rsid w:val="00E55DE7"/>
    <w:rsid w:val="00E6107D"/>
    <w:rsid w:val="00E61276"/>
    <w:rsid w:val="00E64D9E"/>
    <w:rsid w:val="00E76FB2"/>
    <w:rsid w:val="00E80512"/>
    <w:rsid w:val="00E83E0B"/>
    <w:rsid w:val="00E83EC3"/>
    <w:rsid w:val="00E91377"/>
    <w:rsid w:val="00E9496A"/>
    <w:rsid w:val="00E96895"/>
    <w:rsid w:val="00E971FA"/>
    <w:rsid w:val="00EA306E"/>
    <w:rsid w:val="00EA763D"/>
    <w:rsid w:val="00EB03B8"/>
    <w:rsid w:val="00EB37BF"/>
    <w:rsid w:val="00EC0F33"/>
    <w:rsid w:val="00EC44A8"/>
    <w:rsid w:val="00ED0D62"/>
    <w:rsid w:val="00ED42D2"/>
    <w:rsid w:val="00EE7DEE"/>
    <w:rsid w:val="00EF4367"/>
    <w:rsid w:val="00F06D92"/>
    <w:rsid w:val="00F0762E"/>
    <w:rsid w:val="00F10E0F"/>
    <w:rsid w:val="00F2469C"/>
    <w:rsid w:val="00F32962"/>
    <w:rsid w:val="00F34141"/>
    <w:rsid w:val="00F356C7"/>
    <w:rsid w:val="00F410FC"/>
    <w:rsid w:val="00F41DC7"/>
    <w:rsid w:val="00F46052"/>
    <w:rsid w:val="00F51149"/>
    <w:rsid w:val="00F519B2"/>
    <w:rsid w:val="00F66266"/>
    <w:rsid w:val="00F708B7"/>
    <w:rsid w:val="00F81D1B"/>
    <w:rsid w:val="00F83782"/>
    <w:rsid w:val="00F84A15"/>
    <w:rsid w:val="00F97B90"/>
    <w:rsid w:val="00FA5679"/>
    <w:rsid w:val="00FA75E6"/>
    <w:rsid w:val="00FB06C4"/>
    <w:rsid w:val="00FB0BB6"/>
    <w:rsid w:val="00FB134F"/>
    <w:rsid w:val="00FC4406"/>
    <w:rsid w:val="00FD2A25"/>
    <w:rsid w:val="00FE4C2B"/>
    <w:rsid w:val="00FF5F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ity"/>
  <w:shapeDefaults>
    <o:shapedefaults v:ext="edit" spidmax="1026"/>
    <o:shapelayout v:ext="edit">
      <o:idmap v:ext="edit" data="1"/>
    </o:shapelayout>
  </w:shapeDefaults>
  <w:decimalSymbol w:val=","/>
  <w:listSeparator w:val=";"/>
  <w14:docId w14:val="56F57BBF"/>
  <w15:docId w15:val="{89ED8E38-FD23-471F-AA61-0505C77A5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6895"/>
    <w:pPr>
      <w:jc w:val="both"/>
    </w:pPr>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8550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semiHidden/>
    <w:unhideWhenUsed/>
    <w:qFormat/>
    <w:locked/>
    <w:rsid w:val="00562B7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semiHidden/>
    <w:unhideWhenUsed/>
    <w:qFormat/>
    <w:locked/>
    <w:rsid w:val="00562B7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semiHidden/>
    <w:unhideWhenUsed/>
    <w:qFormat/>
    <w:locked/>
    <w:rsid w:val="008550CB"/>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unhideWhenUsed/>
    <w:qFormat/>
    <w:locked/>
    <w:rsid w:val="008550CB"/>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customStyle="1" w:styleId="Default">
    <w:name w:val="Default"/>
    <w:rsid w:val="00A0012D"/>
    <w:pPr>
      <w:autoSpaceDE w:val="0"/>
      <w:autoSpaceDN w:val="0"/>
      <w:adjustRightInd w:val="0"/>
    </w:pPr>
    <w:rPr>
      <w:rFonts w:ascii="Times New Roman" w:hAnsi="Times New Roman" w:cs="Times New Roman"/>
      <w:color w:val="000000"/>
      <w:sz w:val="24"/>
      <w:szCs w:val="24"/>
    </w:rPr>
  </w:style>
  <w:style w:type="character" w:styleId="Hypertextovodkaz">
    <w:name w:val="Hyperlink"/>
    <w:basedOn w:val="Standardnpsmoodstavce"/>
    <w:uiPriority w:val="99"/>
    <w:unhideWhenUsed/>
    <w:rsid w:val="00A0012D"/>
    <w:rPr>
      <w:color w:val="0000FF" w:themeColor="hyperlink"/>
      <w:u w:val="single"/>
    </w:rPr>
  </w:style>
  <w:style w:type="character" w:styleId="slostrnky">
    <w:name w:val="page number"/>
    <w:basedOn w:val="Standardnpsmoodstavce"/>
    <w:uiPriority w:val="99"/>
    <w:rsid w:val="00F81D1B"/>
    <w:rPr>
      <w:rFonts w:cs="Times New Roman"/>
    </w:rPr>
  </w:style>
  <w:style w:type="character" w:styleId="Odkaznakoment">
    <w:name w:val="annotation reference"/>
    <w:basedOn w:val="Standardnpsmoodstavce"/>
    <w:uiPriority w:val="99"/>
    <w:semiHidden/>
    <w:unhideWhenUsed/>
    <w:rsid w:val="00F81D1B"/>
    <w:rPr>
      <w:sz w:val="16"/>
      <w:szCs w:val="16"/>
    </w:rPr>
  </w:style>
  <w:style w:type="paragraph" w:styleId="Textkomente">
    <w:name w:val="annotation text"/>
    <w:basedOn w:val="Normln"/>
    <w:link w:val="TextkomenteChar"/>
    <w:uiPriority w:val="99"/>
    <w:semiHidden/>
    <w:unhideWhenUsed/>
    <w:rsid w:val="00F81D1B"/>
  </w:style>
  <w:style w:type="character" w:customStyle="1" w:styleId="TextkomenteChar">
    <w:name w:val="Text komentáře Char"/>
    <w:basedOn w:val="Standardnpsmoodstavce"/>
    <w:link w:val="Textkomente"/>
    <w:uiPriority w:val="99"/>
    <w:semiHidden/>
    <w:rsid w:val="00F81D1B"/>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F81D1B"/>
    <w:rPr>
      <w:b/>
      <w:bCs/>
    </w:rPr>
  </w:style>
  <w:style w:type="character" w:customStyle="1" w:styleId="PedmtkomenteChar">
    <w:name w:val="Předmět komentáře Char"/>
    <w:basedOn w:val="TextkomenteChar"/>
    <w:link w:val="Pedmtkomente"/>
    <w:uiPriority w:val="99"/>
    <w:semiHidden/>
    <w:rsid w:val="00F81D1B"/>
    <w:rPr>
      <w:rFonts w:ascii="Times New Roman" w:eastAsia="Times New Roman" w:hAnsi="Times New Roman" w:cs="Times New Roman"/>
      <w:b/>
      <w:bCs/>
      <w:sz w:val="20"/>
      <w:szCs w:val="20"/>
    </w:rPr>
  </w:style>
  <w:style w:type="paragraph" w:styleId="Revize">
    <w:name w:val="Revision"/>
    <w:hidden/>
    <w:uiPriority w:val="99"/>
    <w:semiHidden/>
    <w:rsid w:val="00F81D1B"/>
    <w:rPr>
      <w:rFonts w:ascii="Times New Roman" w:eastAsia="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F81D1B"/>
    <w:pPr>
      <w:ind w:left="720"/>
      <w:contextualSpacing/>
    </w:pPr>
  </w:style>
  <w:style w:type="paragraph" w:customStyle="1" w:styleId="ColorfulList-Accent11">
    <w:name w:val="Colorful List - Accent 11"/>
    <w:basedOn w:val="Normln"/>
    <w:qFormat/>
    <w:rsid w:val="006009AB"/>
    <w:pPr>
      <w:suppressAutoHyphens/>
      <w:spacing w:after="200" w:line="276" w:lineRule="auto"/>
      <w:ind w:left="720"/>
    </w:pPr>
    <w:rPr>
      <w:rFonts w:ascii="Calibri" w:eastAsia="Calibri" w:hAnsi="Calibri" w:cs="Calibri"/>
      <w:sz w:val="22"/>
      <w:szCs w:val="22"/>
      <w:lang w:eastAsia="ar-SA"/>
    </w:rPr>
  </w:style>
  <w:style w:type="paragraph" w:styleId="Zkladntext">
    <w:name w:val="Body Text"/>
    <w:basedOn w:val="Normln"/>
    <w:link w:val="ZkladntextChar"/>
    <w:rsid w:val="006009AB"/>
    <w:rPr>
      <w:sz w:val="22"/>
      <w:szCs w:val="22"/>
    </w:rPr>
  </w:style>
  <w:style w:type="character" w:customStyle="1" w:styleId="ZkladntextChar">
    <w:name w:val="Základní text Char"/>
    <w:basedOn w:val="Standardnpsmoodstavce"/>
    <w:link w:val="Zkladntext"/>
    <w:rsid w:val="006009AB"/>
    <w:rPr>
      <w:rFonts w:ascii="Times New Roman" w:eastAsia="Times New Roman" w:hAnsi="Times New Roman" w:cs="Times New Roman"/>
    </w:rPr>
  </w:style>
  <w:style w:type="paragraph" w:customStyle="1" w:styleId="Odstavecseseznamem1">
    <w:name w:val="Odstavec se seznamem1"/>
    <w:basedOn w:val="Normln"/>
    <w:uiPriority w:val="99"/>
    <w:rsid w:val="006009AB"/>
    <w:pPr>
      <w:overflowPunct w:val="0"/>
      <w:autoSpaceDE w:val="0"/>
      <w:autoSpaceDN w:val="0"/>
      <w:adjustRightInd w:val="0"/>
      <w:spacing w:line="240" w:lineRule="atLeast"/>
      <w:ind w:left="720" w:firstLine="227"/>
      <w:contextualSpacing/>
      <w:textAlignment w:val="baseline"/>
    </w:pPr>
    <w:rPr>
      <w:rFonts w:eastAsia="Calibri"/>
      <w:lang w:val="en-US" w:eastAsia="de-DE"/>
    </w:rPr>
  </w:style>
  <w:style w:type="character" w:customStyle="1" w:styleId="a-size-extra-large">
    <w:name w:val="a-size-extra-large"/>
    <w:basedOn w:val="Standardnpsmoodstavce"/>
    <w:rsid w:val="006009AB"/>
  </w:style>
  <w:style w:type="character" w:customStyle="1" w:styleId="a-size-base">
    <w:name w:val="a-size-base"/>
    <w:basedOn w:val="Standardnpsmoodstavce"/>
    <w:rsid w:val="006009AB"/>
  </w:style>
  <w:style w:type="character" w:styleId="Siln">
    <w:name w:val="Strong"/>
    <w:basedOn w:val="Standardnpsmoodstavce"/>
    <w:uiPriority w:val="22"/>
    <w:qFormat/>
    <w:locked/>
    <w:rsid w:val="006009AB"/>
    <w:rPr>
      <w:b/>
      <w:bCs/>
    </w:rPr>
  </w:style>
  <w:style w:type="paragraph" w:styleId="Zkladntextodsazen">
    <w:name w:val="Body Text Indent"/>
    <w:basedOn w:val="Normln"/>
    <w:link w:val="ZkladntextodsazenChar"/>
    <w:uiPriority w:val="99"/>
    <w:semiHidden/>
    <w:unhideWhenUsed/>
    <w:rsid w:val="006009AB"/>
    <w:pPr>
      <w:spacing w:after="120"/>
      <w:ind w:left="283"/>
    </w:pPr>
  </w:style>
  <w:style w:type="character" w:customStyle="1" w:styleId="ZkladntextodsazenChar">
    <w:name w:val="Základní text odsazený Char"/>
    <w:basedOn w:val="Standardnpsmoodstavce"/>
    <w:link w:val="Zkladntextodsazen"/>
    <w:uiPriority w:val="99"/>
    <w:semiHidden/>
    <w:rsid w:val="006009AB"/>
    <w:rPr>
      <w:rFonts w:ascii="Times New Roman" w:eastAsia="Times New Roman" w:hAnsi="Times New Roman" w:cs="Times New Roman"/>
      <w:sz w:val="20"/>
      <w:szCs w:val="20"/>
    </w:rPr>
  </w:style>
  <w:style w:type="paragraph" w:styleId="FormtovanvHTML">
    <w:name w:val="HTML Preformatted"/>
    <w:basedOn w:val="Normln"/>
    <w:link w:val="FormtovanvHTMLChar"/>
    <w:uiPriority w:val="99"/>
    <w:rsid w:val="00600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6009AB"/>
    <w:rPr>
      <w:rFonts w:ascii="Courier New" w:eastAsia="Times New Roman" w:hAnsi="Courier New" w:cs="Courier New"/>
      <w:sz w:val="20"/>
      <w:szCs w:val="20"/>
    </w:rPr>
  </w:style>
  <w:style w:type="character" w:styleId="Odkazintenzivn">
    <w:name w:val="Intense Reference"/>
    <w:basedOn w:val="Standardnpsmoodstavce"/>
    <w:uiPriority w:val="32"/>
    <w:qFormat/>
    <w:rsid w:val="006009AB"/>
    <w:rPr>
      <w:rFonts w:ascii="Times New Roman" w:hAnsi="Times New Roman"/>
      <w:b w:val="0"/>
      <w:bCs/>
      <w:caps w:val="0"/>
      <w:smallCaps w:val="0"/>
      <w:color w:val="FF0000"/>
      <w:spacing w:val="5"/>
      <w:sz w:val="20"/>
      <w:u w:val="single"/>
    </w:rPr>
  </w:style>
  <w:style w:type="character" w:customStyle="1" w:styleId="OdstavecseseznamemChar">
    <w:name w:val="Odstavec se seznamem Char"/>
    <w:aliases w:val="nad 1 Char,Název grafu Char"/>
    <w:basedOn w:val="Standardnpsmoodstavce"/>
    <w:link w:val="Odstavecseseznamem"/>
    <w:uiPriority w:val="34"/>
    <w:locked/>
    <w:rsid w:val="006009AB"/>
    <w:rPr>
      <w:rFonts w:ascii="Times New Roman" w:eastAsia="Times New Roman" w:hAnsi="Times New Roman" w:cs="Times New Roman"/>
      <w:sz w:val="20"/>
      <w:szCs w:val="20"/>
    </w:rPr>
  </w:style>
  <w:style w:type="character" w:customStyle="1" w:styleId="st">
    <w:name w:val="st"/>
    <w:rsid w:val="006009AB"/>
  </w:style>
  <w:style w:type="paragraph" w:styleId="Bezmezer">
    <w:name w:val="No Spacing"/>
    <w:uiPriority w:val="99"/>
    <w:qFormat/>
    <w:rsid w:val="006009AB"/>
    <w:rPr>
      <w:rFonts w:cs="Calibri"/>
      <w:lang w:eastAsia="en-US"/>
    </w:rPr>
  </w:style>
  <w:style w:type="character" w:styleId="Zdraznnintenzivn">
    <w:name w:val="Intense Emphasis"/>
    <w:basedOn w:val="Standardnpsmoodstavce"/>
    <w:uiPriority w:val="21"/>
    <w:qFormat/>
    <w:rsid w:val="006009AB"/>
    <w:rPr>
      <w:i/>
      <w:iCs/>
      <w:color w:val="4F81BD" w:themeColor="accent1"/>
    </w:rPr>
  </w:style>
  <w:style w:type="character" w:customStyle="1" w:styleId="Nadpis1Char">
    <w:name w:val="Nadpis 1 Char"/>
    <w:basedOn w:val="Standardnpsmoodstavce"/>
    <w:link w:val="Nadpis1"/>
    <w:rsid w:val="008550CB"/>
    <w:rPr>
      <w:rFonts w:asciiTheme="majorHAnsi" w:eastAsiaTheme="majorEastAsia" w:hAnsiTheme="majorHAnsi" w:cstheme="majorBidi"/>
      <w:color w:val="365F91" w:themeColor="accent1" w:themeShade="BF"/>
      <w:sz w:val="32"/>
      <w:szCs w:val="32"/>
    </w:rPr>
  </w:style>
  <w:style w:type="character" w:customStyle="1" w:styleId="Nadpis4Char">
    <w:name w:val="Nadpis 4 Char"/>
    <w:basedOn w:val="Standardnpsmoodstavce"/>
    <w:link w:val="Nadpis4"/>
    <w:semiHidden/>
    <w:rsid w:val="008550CB"/>
    <w:rPr>
      <w:rFonts w:asciiTheme="majorHAnsi" w:eastAsiaTheme="majorEastAsia" w:hAnsiTheme="majorHAnsi" w:cstheme="majorBidi"/>
      <w:i/>
      <w:iCs/>
      <w:color w:val="365F91" w:themeColor="accent1" w:themeShade="BF"/>
      <w:sz w:val="20"/>
      <w:szCs w:val="20"/>
    </w:rPr>
  </w:style>
  <w:style w:type="character" w:customStyle="1" w:styleId="Nadpis5Char">
    <w:name w:val="Nadpis 5 Char"/>
    <w:basedOn w:val="Standardnpsmoodstavce"/>
    <w:link w:val="Nadpis5"/>
    <w:uiPriority w:val="9"/>
    <w:rsid w:val="008550CB"/>
    <w:rPr>
      <w:rFonts w:asciiTheme="majorHAnsi" w:eastAsiaTheme="majorEastAsia" w:hAnsiTheme="majorHAnsi" w:cstheme="majorBidi"/>
      <w:color w:val="365F91" w:themeColor="accent1" w:themeShade="BF"/>
      <w:sz w:val="20"/>
      <w:szCs w:val="20"/>
    </w:rPr>
  </w:style>
  <w:style w:type="character" w:styleId="Zdraznn">
    <w:name w:val="Emphasis"/>
    <w:basedOn w:val="Standardnpsmoodstavce"/>
    <w:uiPriority w:val="20"/>
    <w:qFormat/>
    <w:locked/>
    <w:rsid w:val="008550CB"/>
    <w:rPr>
      <w:i/>
      <w:iCs/>
    </w:rPr>
  </w:style>
  <w:style w:type="paragraph" w:customStyle="1" w:styleId="Tab">
    <w:name w:val="Tab"/>
    <w:basedOn w:val="Normln"/>
    <w:rsid w:val="008550CB"/>
    <w:pPr>
      <w:tabs>
        <w:tab w:val="left" w:pos="1134"/>
      </w:tabs>
      <w:ind w:left="1134" w:hanging="1134"/>
    </w:pPr>
    <w:rPr>
      <w:rFonts w:eastAsia="Calibri"/>
    </w:rPr>
  </w:style>
  <w:style w:type="paragraph" w:customStyle="1" w:styleId="Bullet2">
    <w:name w:val="Bullet 2"/>
    <w:basedOn w:val="Normln"/>
    <w:rsid w:val="008550CB"/>
    <w:pPr>
      <w:numPr>
        <w:numId w:val="36"/>
      </w:numPr>
      <w:suppressAutoHyphens/>
    </w:pPr>
    <w:rPr>
      <w:sz w:val="24"/>
    </w:rPr>
  </w:style>
  <w:style w:type="character" w:customStyle="1" w:styleId="apple-converted-space">
    <w:name w:val="apple-converted-space"/>
    <w:basedOn w:val="Standardnpsmoodstavce"/>
    <w:rsid w:val="008550CB"/>
  </w:style>
  <w:style w:type="paragraph" w:styleId="Normlnweb">
    <w:name w:val="Normal (Web)"/>
    <w:basedOn w:val="Normln"/>
    <w:uiPriority w:val="99"/>
    <w:rsid w:val="008550CB"/>
    <w:pPr>
      <w:spacing w:before="100" w:beforeAutospacing="1" w:after="100" w:afterAutospacing="1"/>
    </w:pPr>
    <w:rPr>
      <w:rFonts w:eastAsia="Calibri"/>
      <w:sz w:val="24"/>
      <w:szCs w:val="24"/>
    </w:rPr>
  </w:style>
  <w:style w:type="paragraph" w:customStyle="1" w:styleId="ListParagraph1">
    <w:name w:val="List Paragraph1"/>
    <w:basedOn w:val="Normln"/>
    <w:uiPriority w:val="99"/>
    <w:rsid w:val="008550CB"/>
    <w:pPr>
      <w:spacing w:after="200" w:line="276" w:lineRule="auto"/>
      <w:ind w:left="720"/>
      <w:contextualSpacing/>
    </w:pPr>
    <w:rPr>
      <w:rFonts w:ascii="Calibri" w:hAnsi="Calibri"/>
      <w:sz w:val="22"/>
      <w:szCs w:val="22"/>
      <w:lang w:eastAsia="en-US"/>
    </w:rPr>
  </w:style>
  <w:style w:type="paragraph" w:customStyle="1" w:styleId="FreeForm">
    <w:name w:val="Free Form"/>
    <w:rsid w:val="008550CB"/>
    <w:rPr>
      <w:rFonts w:ascii="System Font Regular" w:eastAsia="ヒラギノ角ゴ Pro W3" w:hAnsi="System Font Regular" w:cs="Times New Roman"/>
      <w:color w:val="000000"/>
      <w:szCs w:val="20"/>
    </w:rPr>
  </w:style>
  <w:style w:type="character" w:customStyle="1" w:styleId="apple-style-span">
    <w:name w:val="apple-style-span"/>
    <w:basedOn w:val="Standardnpsmoodstavce"/>
    <w:rsid w:val="008550CB"/>
  </w:style>
  <w:style w:type="character" w:customStyle="1" w:styleId="neplatne1">
    <w:name w:val="neplatne1"/>
    <w:basedOn w:val="Standardnpsmoodstavce"/>
    <w:rsid w:val="008550CB"/>
  </w:style>
  <w:style w:type="character" w:styleId="Odkazjemn">
    <w:name w:val="Subtle Reference"/>
    <w:basedOn w:val="Standardnpsmoodstavce"/>
    <w:uiPriority w:val="31"/>
    <w:qFormat/>
    <w:rsid w:val="008550CB"/>
    <w:rPr>
      <w:smallCaps/>
      <w:color w:val="5A5A5A" w:themeColor="text1" w:themeTint="A5"/>
    </w:rPr>
  </w:style>
  <w:style w:type="paragraph" w:styleId="Zkladntextodsazen2">
    <w:name w:val="Body Text Indent 2"/>
    <w:basedOn w:val="Normln"/>
    <w:link w:val="Zkladntextodsazen2Char"/>
    <w:uiPriority w:val="99"/>
    <w:semiHidden/>
    <w:unhideWhenUsed/>
    <w:rsid w:val="008550C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8550CB"/>
    <w:rPr>
      <w:rFonts w:ascii="Times New Roman" w:eastAsia="Times New Roman" w:hAnsi="Times New Roman" w:cs="Times New Roman"/>
      <w:sz w:val="20"/>
      <w:szCs w:val="20"/>
    </w:rPr>
  </w:style>
  <w:style w:type="paragraph" w:styleId="Citt">
    <w:name w:val="Quote"/>
    <w:basedOn w:val="Normln"/>
    <w:next w:val="Normln"/>
    <w:link w:val="CittChar"/>
    <w:uiPriority w:val="29"/>
    <w:qFormat/>
    <w:rsid w:val="008550CB"/>
    <w:rPr>
      <w:i/>
      <w:iCs/>
      <w:color w:val="000000" w:themeColor="text1"/>
    </w:rPr>
  </w:style>
  <w:style w:type="character" w:customStyle="1" w:styleId="CittChar">
    <w:name w:val="Citát Char"/>
    <w:basedOn w:val="Standardnpsmoodstavce"/>
    <w:link w:val="Citt"/>
    <w:uiPriority w:val="29"/>
    <w:rsid w:val="008550CB"/>
    <w:rPr>
      <w:rFonts w:ascii="Times New Roman" w:eastAsia="Times New Roman" w:hAnsi="Times New Roman" w:cs="Times New Roman"/>
      <w:i/>
      <w:iCs/>
      <w:color w:val="000000" w:themeColor="text1"/>
      <w:sz w:val="20"/>
      <w:szCs w:val="20"/>
    </w:rPr>
  </w:style>
  <w:style w:type="paragraph" w:customStyle="1" w:styleId="Styl1">
    <w:name w:val="Styl1"/>
    <w:basedOn w:val="Normln"/>
    <w:rsid w:val="008550CB"/>
    <w:pPr>
      <w:autoSpaceDE w:val="0"/>
      <w:autoSpaceDN w:val="0"/>
      <w:spacing w:line="360" w:lineRule="auto"/>
    </w:pPr>
    <w:rPr>
      <w:rFonts w:ascii="Arial" w:hAnsi="Arial" w:cs="Arial"/>
      <w:sz w:val="24"/>
      <w:szCs w:val="24"/>
      <w:lang w:eastAsia="en-US"/>
    </w:rPr>
  </w:style>
  <w:style w:type="character" w:customStyle="1" w:styleId="Nadpis2Char">
    <w:name w:val="Nadpis 2 Char"/>
    <w:basedOn w:val="Standardnpsmoodstavce"/>
    <w:link w:val="Nadpis2"/>
    <w:semiHidden/>
    <w:rsid w:val="00562B79"/>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semiHidden/>
    <w:rsid w:val="00562B79"/>
    <w:rPr>
      <w:rFonts w:asciiTheme="majorHAnsi" w:eastAsiaTheme="majorEastAsia" w:hAnsiTheme="majorHAnsi" w:cstheme="majorBidi"/>
      <w:color w:val="243F60" w:themeColor="accent1" w:themeShade="7F"/>
      <w:sz w:val="24"/>
      <w:szCs w:val="24"/>
    </w:rPr>
  </w:style>
  <w:style w:type="table" w:styleId="Mkatabulky">
    <w:name w:val="Table Grid"/>
    <w:basedOn w:val="Normlntabulka"/>
    <w:locked/>
    <w:rsid w:val="001F7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1673C4"/>
    <w:rPr>
      <w:color w:val="800080" w:themeColor="followedHyperlink"/>
      <w:u w:val="single"/>
    </w:rPr>
  </w:style>
  <w:style w:type="character" w:customStyle="1" w:styleId="gmail-gr">
    <w:name w:val="gmail-gr_"/>
    <w:basedOn w:val="Standardnpsmoodstavce"/>
    <w:rsid w:val="007E295C"/>
  </w:style>
  <w:style w:type="paragraph" w:customStyle="1" w:styleId="Literatura">
    <w:name w:val="Literatura"/>
    <w:basedOn w:val="Normln"/>
    <w:rsid w:val="00A711D1"/>
    <w:pPr>
      <w:spacing w:before="60" w:after="60" w:line="360" w:lineRule="auto"/>
      <w:ind w:left="851" w:hanging="851"/>
    </w:pPr>
    <w:rPr>
      <w:rFonts w:eastAsiaTheme="minorHAnsi"/>
      <w:sz w:val="24"/>
      <w:szCs w:val="24"/>
    </w:rPr>
  </w:style>
  <w:style w:type="character" w:customStyle="1" w:styleId="col-xs-141">
    <w:name w:val="col-xs-141"/>
    <w:basedOn w:val="Standardnpsmoodstavce"/>
    <w:rsid w:val="00E25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88573">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41400669">
      <w:bodyDiv w:val="1"/>
      <w:marLeft w:val="0"/>
      <w:marRight w:val="0"/>
      <w:marTop w:val="0"/>
      <w:marBottom w:val="0"/>
      <w:divBdr>
        <w:top w:val="none" w:sz="0" w:space="0" w:color="auto"/>
        <w:left w:val="none" w:sz="0" w:space="0" w:color="auto"/>
        <w:bottom w:val="none" w:sz="0" w:space="0" w:color="auto"/>
        <w:right w:val="none" w:sz="0" w:space="0" w:color="auto"/>
      </w:divBdr>
    </w:div>
    <w:div w:id="348339886">
      <w:bodyDiv w:val="1"/>
      <w:marLeft w:val="0"/>
      <w:marRight w:val="0"/>
      <w:marTop w:val="0"/>
      <w:marBottom w:val="0"/>
      <w:divBdr>
        <w:top w:val="none" w:sz="0" w:space="0" w:color="auto"/>
        <w:left w:val="none" w:sz="0" w:space="0" w:color="auto"/>
        <w:bottom w:val="none" w:sz="0" w:space="0" w:color="auto"/>
        <w:right w:val="none" w:sz="0" w:space="0" w:color="auto"/>
      </w:divBdr>
    </w:div>
    <w:div w:id="376198965">
      <w:bodyDiv w:val="1"/>
      <w:marLeft w:val="0"/>
      <w:marRight w:val="0"/>
      <w:marTop w:val="0"/>
      <w:marBottom w:val="0"/>
      <w:divBdr>
        <w:top w:val="none" w:sz="0" w:space="0" w:color="auto"/>
        <w:left w:val="none" w:sz="0" w:space="0" w:color="auto"/>
        <w:bottom w:val="none" w:sz="0" w:space="0" w:color="auto"/>
        <w:right w:val="none" w:sz="0" w:space="0" w:color="auto"/>
      </w:divBdr>
    </w:div>
    <w:div w:id="439571397">
      <w:bodyDiv w:val="1"/>
      <w:marLeft w:val="0"/>
      <w:marRight w:val="0"/>
      <w:marTop w:val="0"/>
      <w:marBottom w:val="0"/>
      <w:divBdr>
        <w:top w:val="none" w:sz="0" w:space="0" w:color="auto"/>
        <w:left w:val="none" w:sz="0" w:space="0" w:color="auto"/>
        <w:bottom w:val="none" w:sz="0" w:space="0" w:color="auto"/>
        <w:right w:val="none" w:sz="0" w:space="0" w:color="auto"/>
      </w:divBdr>
    </w:div>
    <w:div w:id="459493264">
      <w:bodyDiv w:val="1"/>
      <w:marLeft w:val="0"/>
      <w:marRight w:val="0"/>
      <w:marTop w:val="0"/>
      <w:marBottom w:val="0"/>
      <w:divBdr>
        <w:top w:val="none" w:sz="0" w:space="0" w:color="auto"/>
        <w:left w:val="none" w:sz="0" w:space="0" w:color="auto"/>
        <w:bottom w:val="none" w:sz="0" w:space="0" w:color="auto"/>
        <w:right w:val="none" w:sz="0" w:space="0" w:color="auto"/>
      </w:divBdr>
    </w:div>
    <w:div w:id="463305778">
      <w:bodyDiv w:val="1"/>
      <w:marLeft w:val="0"/>
      <w:marRight w:val="0"/>
      <w:marTop w:val="0"/>
      <w:marBottom w:val="0"/>
      <w:divBdr>
        <w:top w:val="none" w:sz="0" w:space="0" w:color="auto"/>
        <w:left w:val="none" w:sz="0" w:space="0" w:color="auto"/>
        <w:bottom w:val="none" w:sz="0" w:space="0" w:color="auto"/>
        <w:right w:val="none" w:sz="0" w:space="0" w:color="auto"/>
      </w:divBdr>
    </w:div>
    <w:div w:id="483394162">
      <w:bodyDiv w:val="1"/>
      <w:marLeft w:val="0"/>
      <w:marRight w:val="0"/>
      <w:marTop w:val="0"/>
      <w:marBottom w:val="0"/>
      <w:divBdr>
        <w:top w:val="none" w:sz="0" w:space="0" w:color="auto"/>
        <w:left w:val="none" w:sz="0" w:space="0" w:color="auto"/>
        <w:bottom w:val="none" w:sz="0" w:space="0" w:color="auto"/>
        <w:right w:val="none" w:sz="0" w:space="0" w:color="auto"/>
      </w:divBdr>
    </w:div>
    <w:div w:id="521163579">
      <w:bodyDiv w:val="1"/>
      <w:marLeft w:val="0"/>
      <w:marRight w:val="0"/>
      <w:marTop w:val="0"/>
      <w:marBottom w:val="0"/>
      <w:divBdr>
        <w:top w:val="none" w:sz="0" w:space="0" w:color="auto"/>
        <w:left w:val="none" w:sz="0" w:space="0" w:color="auto"/>
        <w:bottom w:val="none" w:sz="0" w:space="0" w:color="auto"/>
        <w:right w:val="none" w:sz="0" w:space="0" w:color="auto"/>
      </w:divBdr>
    </w:div>
    <w:div w:id="531193401">
      <w:bodyDiv w:val="1"/>
      <w:marLeft w:val="0"/>
      <w:marRight w:val="0"/>
      <w:marTop w:val="0"/>
      <w:marBottom w:val="0"/>
      <w:divBdr>
        <w:top w:val="none" w:sz="0" w:space="0" w:color="auto"/>
        <w:left w:val="none" w:sz="0" w:space="0" w:color="auto"/>
        <w:bottom w:val="none" w:sz="0" w:space="0" w:color="auto"/>
        <w:right w:val="none" w:sz="0" w:space="0" w:color="auto"/>
      </w:divBdr>
    </w:div>
    <w:div w:id="536360333">
      <w:bodyDiv w:val="1"/>
      <w:marLeft w:val="0"/>
      <w:marRight w:val="0"/>
      <w:marTop w:val="0"/>
      <w:marBottom w:val="0"/>
      <w:divBdr>
        <w:top w:val="none" w:sz="0" w:space="0" w:color="auto"/>
        <w:left w:val="none" w:sz="0" w:space="0" w:color="auto"/>
        <w:bottom w:val="none" w:sz="0" w:space="0" w:color="auto"/>
        <w:right w:val="none" w:sz="0" w:space="0" w:color="auto"/>
      </w:divBdr>
    </w:div>
    <w:div w:id="548230638">
      <w:bodyDiv w:val="1"/>
      <w:marLeft w:val="0"/>
      <w:marRight w:val="0"/>
      <w:marTop w:val="0"/>
      <w:marBottom w:val="0"/>
      <w:divBdr>
        <w:top w:val="none" w:sz="0" w:space="0" w:color="auto"/>
        <w:left w:val="none" w:sz="0" w:space="0" w:color="auto"/>
        <w:bottom w:val="none" w:sz="0" w:space="0" w:color="auto"/>
        <w:right w:val="none" w:sz="0" w:space="0" w:color="auto"/>
      </w:divBdr>
    </w:div>
    <w:div w:id="643896192">
      <w:bodyDiv w:val="1"/>
      <w:marLeft w:val="0"/>
      <w:marRight w:val="0"/>
      <w:marTop w:val="0"/>
      <w:marBottom w:val="0"/>
      <w:divBdr>
        <w:top w:val="none" w:sz="0" w:space="0" w:color="auto"/>
        <w:left w:val="none" w:sz="0" w:space="0" w:color="auto"/>
        <w:bottom w:val="none" w:sz="0" w:space="0" w:color="auto"/>
        <w:right w:val="none" w:sz="0" w:space="0" w:color="auto"/>
      </w:divBdr>
    </w:div>
    <w:div w:id="718700435">
      <w:bodyDiv w:val="1"/>
      <w:marLeft w:val="0"/>
      <w:marRight w:val="0"/>
      <w:marTop w:val="0"/>
      <w:marBottom w:val="0"/>
      <w:divBdr>
        <w:top w:val="none" w:sz="0" w:space="0" w:color="auto"/>
        <w:left w:val="none" w:sz="0" w:space="0" w:color="auto"/>
        <w:bottom w:val="none" w:sz="0" w:space="0" w:color="auto"/>
        <w:right w:val="none" w:sz="0" w:space="0" w:color="auto"/>
      </w:divBdr>
    </w:div>
    <w:div w:id="795563070">
      <w:bodyDiv w:val="1"/>
      <w:marLeft w:val="0"/>
      <w:marRight w:val="0"/>
      <w:marTop w:val="0"/>
      <w:marBottom w:val="0"/>
      <w:divBdr>
        <w:top w:val="none" w:sz="0" w:space="0" w:color="auto"/>
        <w:left w:val="none" w:sz="0" w:space="0" w:color="auto"/>
        <w:bottom w:val="none" w:sz="0" w:space="0" w:color="auto"/>
        <w:right w:val="none" w:sz="0" w:space="0" w:color="auto"/>
      </w:divBdr>
    </w:div>
    <w:div w:id="860555846">
      <w:bodyDiv w:val="1"/>
      <w:marLeft w:val="0"/>
      <w:marRight w:val="0"/>
      <w:marTop w:val="0"/>
      <w:marBottom w:val="0"/>
      <w:divBdr>
        <w:top w:val="none" w:sz="0" w:space="0" w:color="auto"/>
        <w:left w:val="none" w:sz="0" w:space="0" w:color="auto"/>
        <w:bottom w:val="none" w:sz="0" w:space="0" w:color="auto"/>
        <w:right w:val="none" w:sz="0" w:space="0" w:color="auto"/>
      </w:divBdr>
    </w:div>
    <w:div w:id="887760453">
      <w:bodyDiv w:val="1"/>
      <w:marLeft w:val="0"/>
      <w:marRight w:val="0"/>
      <w:marTop w:val="0"/>
      <w:marBottom w:val="0"/>
      <w:divBdr>
        <w:top w:val="none" w:sz="0" w:space="0" w:color="auto"/>
        <w:left w:val="none" w:sz="0" w:space="0" w:color="auto"/>
        <w:bottom w:val="none" w:sz="0" w:space="0" w:color="auto"/>
        <w:right w:val="none" w:sz="0" w:space="0" w:color="auto"/>
      </w:divBdr>
    </w:div>
    <w:div w:id="892153993">
      <w:bodyDiv w:val="1"/>
      <w:marLeft w:val="0"/>
      <w:marRight w:val="0"/>
      <w:marTop w:val="0"/>
      <w:marBottom w:val="0"/>
      <w:divBdr>
        <w:top w:val="none" w:sz="0" w:space="0" w:color="auto"/>
        <w:left w:val="none" w:sz="0" w:space="0" w:color="auto"/>
        <w:bottom w:val="none" w:sz="0" w:space="0" w:color="auto"/>
        <w:right w:val="none" w:sz="0" w:space="0" w:color="auto"/>
      </w:divBdr>
    </w:div>
    <w:div w:id="1003435886">
      <w:bodyDiv w:val="1"/>
      <w:marLeft w:val="0"/>
      <w:marRight w:val="0"/>
      <w:marTop w:val="0"/>
      <w:marBottom w:val="0"/>
      <w:divBdr>
        <w:top w:val="none" w:sz="0" w:space="0" w:color="auto"/>
        <w:left w:val="none" w:sz="0" w:space="0" w:color="auto"/>
        <w:bottom w:val="none" w:sz="0" w:space="0" w:color="auto"/>
        <w:right w:val="none" w:sz="0" w:space="0" w:color="auto"/>
      </w:divBdr>
    </w:div>
    <w:div w:id="1083260086">
      <w:bodyDiv w:val="1"/>
      <w:marLeft w:val="0"/>
      <w:marRight w:val="0"/>
      <w:marTop w:val="0"/>
      <w:marBottom w:val="0"/>
      <w:divBdr>
        <w:top w:val="none" w:sz="0" w:space="0" w:color="auto"/>
        <w:left w:val="none" w:sz="0" w:space="0" w:color="auto"/>
        <w:bottom w:val="none" w:sz="0" w:space="0" w:color="auto"/>
        <w:right w:val="none" w:sz="0" w:space="0" w:color="auto"/>
      </w:divBdr>
    </w:div>
    <w:div w:id="1151798008">
      <w:bodyDiv w:val="1"/>
      <w:marLeft w:val="0"/>
      <w:marRight w:val="0"/>
      <w:marTop w:val="0"/>
      <w:marBottom w:val="0"/>
      <w:divBdr>
        <w:top w:val="none" w:sz="0" w:space="0" w:color="auto"/>
        <w:left w:val="none" w:sz="0" w:space="0" w:color="auto"/>
        <w:bottom w:val="none" w:sz="0" w:space="0" w:color="auto"/>
        <w:right w:val="none" w:sz="0" w:space="0" w:color="auto"/>
      </w:divBdr>
    </w:div>
    <w:div w:id="1309474956">
      <w:bodyDiv w:val="1"/>
      <w:marLeft w:val="0"/>
      <w:marRight w:val="0"/>
      <w:marTop w:val="0"/>
      <w:marBottom w:val="0"/>
      <w:divBdr>
        <w:top w:val="none" w:sz="0" w:space="0" w:color="auto"/>
        <w:left w:val="none" w:sz="0" w:space="0" w:color="auto"/>
        <w:bottom w:val="none" w:sz="0" w:space="0" w:color="auto"/>
        <w:right w:val="none" w:sz="0" w:space="0" w:color="auto"/>
      </w:divBdr>
    </w:div>
    <w:div w:id="1356882015">
      <w:bodyDiv w:val="1"/>
      <w:marLeft w:val="0"/>
      <w:marRight w:val="0"/>
      <w:marTop w:val="0"/>
      <w:marBottom w:val="0"/>
      <w:divBdr>
        <w:top w:val="none" w:sz="0" w:space="0" w:color="auto"/>
        <w:left w:val="none" w:sz="0" w:space="0" w:color="auto"/>
        <w:bottom w:val="none" w:sz="0" w:space="0" w:color="auto"/>
        <w:right w:val="none" w:sz="0" w:space="0" w:color="auto"/>
      </w:divBdr>
    </w:div>
    <w:div w:id="1373769137">
      <w:bodyDiv w:val="1"/>
      <w:marLeft w:val="0"/>
      <w:marRight w:val="0"/>
      <w:marTop w:val="0"/>
      <w:marBottom w:val="0"/>
      <w:divBdr>
        <w:top w:val="none" w:sz="0" w:space="0" w:color="auto"/>
        <w:left w:val="none" w:sz="0" w:space="0" w:color="auto"/>
        <w:bottom w:val="none" w:sz="0" w:space="0" w:color="auto"/>
        <w:right w:val="none" w:sz="0" w:space="0" w:color="auto"/>
      </w:divBdr>
    </w:div>
    <w:div w:id="1382367122">
      <w:bodyDiv w:val="1"/>
      <w:marLeft w:val="0"/>
      <w:marRight w:val="0"/>
      <w:marTop w:val="0"/>
      <w:marBottom w:val="0"/>
      <w:divBdr>
        <w:top w:val="none" w:sz="0" w:space="0" w:color="auto"/>
        <w:left w:val="none" w:sz="0" w:space="0" w:color="auto"/>
        <w:bottom w:val="none" w:sz="0" w:space="0" w:color="auto"/>
        <w:right w:val="none" w:sz="0" w:space="0" w:color="auto"/>
      </w:divBdr>
    </w:div>
    <w:div w:id="1384914547">
      <w:bodyDiv w:val="1"/>
      <w:marLeft w:val="0"/>
      <w:marRight w:val="0"/>
      <w:marTop w:val="0"/>
      <w:marBottom w:val="0"/>
      <w:divBdr>
        <w:top w:val="none" w:sz="0" w:space="0" w:color="auto"/>
        <w:left w:val="none" w:sz="0" w:space="0" w:color="auto"/>
        <w:bottom w:val="none" w:sz="0" w:space="0" w:color="auto"/>
        <w:right w:val="none" w:sz="0" w:space="0" w:color="auto"/>
      </w:divBdr>
    </w:div>
    <w:div w:id="1403485301">
      <w:bodyDiv w:val="1"/>
      <w:marLeft w:val="0"/>
      <w:marRight w:val="0"/>
      <w:marTop w:val="0"/>
      <w:marBottom w:val="0"/>
      <w:divBdr>
        <w:top w:val="none" w:sz="0" w:space="0" w:color="auto"/>
        <w:left w:val="none" w:sz="0" w:space="0" w:color="auto"/>
        <w:bottom w:val="none" w:sz="0" w:space="0" w:color="auto"/>
        <w:right w:val="none" w:sz="0" w:space="0" w:color="auto"/>
      </w:divBdr>
    </w:div>
    <w:div w:id="1406299745">
      <w:bodyDiv w:val="1"/>
      <w:marLeft w:val="0"/>
      <w:marRight w:val="0"/>
      <w:marTop w:val="0"/>
      <w:marBottom w:val="0"/>
      <w:divBdr>
        <w:top w:val="none" w:sz="0" w:space="0" w:color="auto"/>
        <w:left w:val="none" w:sz="0" w:space="0" w:color="auto"/>
        <w:bottom w:val="none" w:sz="0" w:space="0" w:color="auto"/>
        <w:right w:val="none" w:sz="0" w:space="0" w:color="auto"/>
      </w:divBdr>
    </w:div>
    <w:div w:id="1421029115">
      <w:bodyDiv w:val="1"/>
      <w:marLeft w:val="0"/>
      <w:marRight w:val="0"/>
      <w:marTop w:val="0"/>
      <w:marBottom w:val="0"/>
      <w:divBdr>
        <w:top w:val="none" w:sz="0" w:space="0" w:color="auto"/>
        <w:left w:val="none" w:sz="0" w:space="0" w:color="auto"/>
        <w:bottom w:val="none" w:sz="0" w:space="0" w:color="auto"/>
        <w:right w:val="none" w:sz="0" w:space="0" w:color="auto"/>
      </w:divBdr>
    </w:div>
    <w:div w:id="1502891891">
      <w:bodyDiv w:val="1"/>
      <w:marLeft w:val="0"/>
      <w:marRight w:val="0"/>
      <w:marTop w:val="0"/>
      <w:marBottom w:val="0"/>
      <w:divBdr>
        <w:top w:val="none" w:sz="0" w:space="0" w:color="auto"/>
        <w:left w:val="none" w:sz="0" w:space="0" w:color="auto"/>
        <w:bottom w:val="none" w:sz="0" w:space="0" w:color="auto"/>
        <w:right w:val="none" w:sz="0" w:space="0" w:color="auto"/>
      </w:divBdr>
    </w:div>
    <w:div w:id="1680623168">
      <w:bodyDiv w:val="1"/>
      <w:marLeft w:val="0"/>
      <w:marRight w:val="0"/>
      <w:marTop w:val="0"/>
      <w:marBottom w:val="0"/>
      <w:divBdr>
        <w:top w:val="none" w:sz="0" w:space="0" w:color="auto"/>
        <w:left w:val="none" w:sz="0" w:space="0" w:color="auto"/>
        <w:bottom w:val="none" w:sz="0" w:space="0" w:color="auto"/>
        <w:right w:val="none" w:sz="0" w:space="0" w:color="auto"/>
      </w:divBdr>
    </w:div>
    <w:div w:id="1735423500">
      <w:bodyDiv w:val="1"/>
      <w:marLeft w:val="0"/>
      <w:marRight w:val="0"/>
      <w:marTop w:val="0"/>
      <w:marBottom w:val="0"/>
      <w:divBdr>
        <w:top w:val="none" w:sz="0" w:space="0" w:color="auto"/>
        <w:left w:val="none" w:sz="0" w:space="0" w:color="auto"/>
        <w:bottom w:val="none" w:sz="0" w:space="0" w:color="auto"/>
        <w:right w:val="none" w:sz="0" w:space="0" w:color="auto"/>
      </w:divBdr>
    </w:div>
    <w:div w:id="1801026293">
      <w:bodyDiv w:val="1"/>
      <w:marLeft w:val="0"/>
      <w:marRight w:val="0"/>
      <w:marTop w:val="0"/>
      <w:marBottom w:val="0"/>
      <w:divBdr>
        <w:top w:val="none" w:sz="0" w:space="0" w:color="auto"/>
        <w:left w:val="none" w:sz="0" w:space="0" w:color="auto"/>
        <w:bottom w:val="none" w:sz="0" w:space="0" w:color="auto"/>
        <w:right w:val="none" w:sz="0" w:space="0" w:color="auto"/>
      </w:divBdr>
    </w:div>
    <w:div w:id="187126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s://fai.utb.cz/o-fakulte/uredni-deska/vnitrni-normy-fai/smernice-dekana/" TargetMode="External"/><Relationship Id="rId17" Type="http://schemas.openxmlformats.org/officeDocument/2006/relationships/footer" Target="footer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stag.utb.cz/portal/studium/prohlizeni.html?pc_mode=view&amp;pc_windowid=5396&amp;pc_phase=action&amp;pc_pagenavigationalstate=H4sIAAAAAAAAAGNgYGBkYDE1tjQTZmQAsTmKSxJLUr1TK8E8EV1LIyNjY3MjA2MzC1MTc3NjI0szoAwDACdkZtI4AAAA&amp;pc_type=portlet&amp;pc_interactionstate=JBPNS_rO0ABXesAAlwcmFjZUlkbm8AAAABAAUzMTI4NAAQcHJvaGxpemVuaUFjdGlvbgAAAAEAOmN6LnpjdS5zdGFnLnBvcnRsZXRzMTY4LnByb2hsaXplbmkucHJhY2UuUHJhY2VEZXRhaWxBY3Rpb24ABmRldGFpbAAAAAEACXByYWNlSW5mbwAIc3RhdGVLZXkAAAABABQtOTIyMzM3MjAzNjg1NDc3MzI5NgAHX19FT0ZfXw**&amp;pc_windowstate=normal&amp;pc_navigationalstate=JBPNS_rO0ABXctAAhzdGF0ZUtleQAAAAEAFC05MjIzMzcyMDM2ODU0NzczMjk2AAdfX0VPRl9f" TargetMode="External"/><Relationship Id="rId20" Type="http://schemas.openxmlformats.org/officeDocument/2006/relationships/hyperlink" Target="http://portal.k.utb.cz/databases/alphabetic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tag.utb.cz/portal/studium/prohlizeni.html?pc_mode=view&amp;pc_windowid=5396&amp;pc_phase=action&amp;pc_pagenavigationalstate=H4sIAAAAAAAAAGNgYGBkYDE1tjQTZmQAsTmKSxJLUr1TK8E8EV1LIyNjY3MjA2MzC1MTc3NjIAcowwAARWXq6DgAAAA*&amp;pc_type=portlet&amp;pc_interactionstate=JBPNS_rO0ABXesAAlwcmFjZUlkbm8AAAABAAUzNjE4NwAQcHJvaGxpemVuaUFjdGlvbgAAAAEAOmN6LnpjdS5zdGFnLnBvcnRsZXRzMTY4LnByb2hsaXplbmkucHJhY2UuUHJhY2VEZXRhaWxBY3Rpb24ABmRldGFpbAAAAAEACXByYWNlSW5mbwAIc3RhdGVLZXkAAAABABQtOTIyMzM3MjAzNjg1NDc3MzMzNwAHX19FT0ZfXw**&amp;pc_windowstate=normal&amp;pc_navigationalstate=JBPNS_rO0ABXctAAhzdGF0ZUtleQAAAAEAFC05MjIzMzcyMDM2ODU0NzczMzM3AAdfX0VPRl9f" TargetMode="External"/><Relationship Id="rId23" Type="http://schemas.openxmlformats.org/officeDocument/2006/relationships/footer" Target="footer8.xml"/><Relationship Id="rId10" Type="http://schemas.openxmlformats.org/officeDocument/2006/relationships/hyperlink" Target="https://www.utb.cz/univerzita/uredni-deska/vnitrni-normy-a-predpisy/" TargetMode="External"/><Relationship Id="rId19" Type="http://schemas.openxmlformats.org/officeDocument/2006/relationships/hyperlink" Target="http://publikace.k.utb.cz" TargetMode="External"/><Relationship Id="rId4" Type="http://schemas.openxmlformats.org/officeDocument/2006/relationships/settings" Target="settings.xml"/><Relationship Id="rId9" Type="http://schemas.openxmlformats.org/officeDocument/2006/relationships/hyperlink" Target="http://bit.ly/MgrBTSM" TargetMode="Externa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6"/>
</file>

<file path=customXml/itemProps1.xml><?xml version="1.0" encoding="utf-8"?>
<ds:datastoreItem xmlns:ds="http://schemas.openxmlformats.org/officeDocument/2006/customXml" ds:itemID="{FDA454E4-B260-429C-A54F-C65E0744D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92</Pages>
  <Words>39809</Words>
  <Characters>234876</Characters>
  <Application>Microsoft Office Word</Application>
  <DocSecurity>0</DocSecurity>
  <Lines>1957</Lines>
  <Paragraphs>548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Vojtěšek</dc:creator>
  <cp:keywords/>
  <dc:description/>
  <cp:lastModifiedBy>Jiří Vojtěšek</cp:lastModifiedBy>
  <cp:revision>4</cp:revision>
  <cp:lastPrinted>2018-09-10T13:51:00Z</cp:lastPrinted>
  <dcterms:created xsi:type="dcterms:W3CDTF">2018-11-26T11:10:00Z</dcterms:created>
  <dcterms:modified xsi:type="dcterms:W3CDTF">2018-11-26T11:21:00Z</dcterms:modified>
</cp:coreProperties>
</file>