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32F3B" w14:textId="77777777" w:rsidR="0079589E" w:rsidRDefault="0079589E" w:rsidP="0079589E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3B0EFFEA" wp14:editId="497C933E">
            <wp:extent cx="3928533" cy="676841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i_logo_cz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4115" cy="689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7ADB8" w14:textId="77777777" w:rsidR="0079589E" w:rsidRDefault="0079589E" w:rsidP="0079589E">
      <w:pPr>
        <w:rPr>
          <w:b/>
          <w:sz w:val="28"/>
        </w:rPr>
      </w:pPr>
    </w:p>
    <w:p w14:paraId="37305588" w14:textId="77777777" w:rsidR="0079589E" w:rsidRDefault="0079589E" w:rsidP="0079589E">
      <w:pPr>
        <w:rPr>
          <w:b/>
          <w:sz w:val="28"/>
        </w:rPr>
      </w:pPr>
    </w:p>
    <w:p w14:paraId="544E10EE" w14:textId="77777777" w:rsidR="0079589E" w:rsidRDefault="0079589E" w:rsidP="0079589E">
      <w:pPr>
        <w:rPr>
          <w:b/>
          <w:sz w:val="28"/>
        </w:rPr>
      </w:pPr>
    </w:p>
    <w:p w14:paraId="51EC6216" w14:textId="77777777" w:rsidR="0079589E" w:rsidRDefault="0079589E" w:rsidP="0079589E">
      <w:pPr>
        <w:rPr>
          <w:b/>
          <w:sz w:val="28"/>
        </w:rPr>
      </w:pPr>
    </w:p>
    <w:p w14:paraId="747BC7D8" w14:textId="77777777" w:rsidR="0079589E" w:rsidRDefault="0079589E" w:rsidP="0079589E">
      <w:pPr>
        <w:rPr>
          <w:b/>
          <w:sz w:val="28"/>
        </w:rPr>
      </w:pPr>
    </w:p>
    <w:p w14:paraId="4BAEB236" w14:textId="77777777" w:rsidR="0079589E" w:rsidRDefault="0079589E" w:rsidP="0079589E">
      <w:pPr>
        <w:rPr>
          <w:b/>
          <w:sz w:val="28"/>
        </w:rPr>
      </w:pPr>
    </w:p>
    <w:p w14:paraId="07F7AE7E" w14:textId="77777777" w:rsidR="0079589E" w:rsidRDefault="0079589E" w:rsidP="0079589E">
      <w:pPr>
        <w:rPr>
          <w:b/>
          <w:sz w:val="28"/>
        </w:rPr>
      </w:pPr>
    </w:p>
    <w:p w14:paraId="43EDC854" w14:textId="77777777" w:rsidR="0079589E" w:rsidRDefault="0079589E" w:rsidP="0079589E">
      <w:pPr>
        <w:rPr>
          <w:b/>
          <w:sz w:val="28"/>
        </w:rPr>
      </w:pPr>
    </w:p>
    <w:p w14:paraId="142B0CF8" w14:textId="77777777" w:rsidR="0079589E" w:rsidRDefault="0079589E" w:rsidP="0079589E">
      <w:pPr>
        <w:rPr>
          <w:b/>
          <w:sz w:val="28"/>
        </w:rPr>
      </w:pPr>
    </w:p>
    <w:p w14:paraId="529D4063" w14:textId="77777777" w:rsidR="0079589E" w:rsidRPr="001671D0" w:rsidRDefault="0079589E" w:rsidP="0079589E">
      <w:pPr>
        <w:jc w:val="center"/>
        <w:rPr>
          <w:sz w:val="36"/>
        </w:rPr>
      </w:pPr>
      <w:r>
        <w:rPr>
          <w:sz w:val="36"/>
        </w:rPr>
        <w:t>Ž</w:t>
      </w:r>
      <w:r w:rsidRPr="001671D0">
        <w:rPr>
          <w:sz w:val="36"/>
        </w:rPr>
        <w:t>ÁDOST O AKREDITACI</w:t>
      </w:r>
      <w:r w:rsidRPr="001671D0">
        <w:rPr>
          <w:sz w:val="36"/>
        </w:rPr>
        <w:br/>
      </w:r>
      <w:r>
        <w:rPr>
          <w:sz w:val="36"/>
        </w:rPr>
        <w:t>BAKALÁŘSKÉHO</w:t>
      </w:r>
      <w:r w:rsidRPr="001671D0">
        <w:rPr>
          <w:sz w:val="36"/>
        </w:rPr>
        <w:t xml:space="preserve"> STUDIJNÍHO PROGRAMU</w:t>
      </w:r>
    </w:p>
    <w:p w14:paraId="75BBFBF0" w14:textId="77777777" w:rsidR="0079589E" w:rsidRDefault="0079589E" w:rsidP="0079589E">
      <w:pPr>
        <w:jc w:val="center"/>
        <w:rPr>
          <w:b/>
          <w:sz w:val="36"/>
        </w:rPr>
      </w:pPr>
    </w:p>
    <w:p w14:paraId="47BD2E8F" w14:textId="77777777" w:rsidR="0079589E" w:rsidRPr="001671D0" w:rsidRDefault="0079589E" w:rsidP="0079589E">
      <w:pPr>
        <w:jc w:val="center"/>
        <w:rPr>
          <w:b/>
          <w:sz w:val="36"/>
        </w:rPr>
      </w:pPr>
    </w:p>
    <w:p w14:paraId="3FAFEDE7" w14:textId="77777777" w:rsidR="0079589E" w:rsidRPr="001671D0" w:rsidRDefault="00F15183" w:rsidP="0079589E">
      <w:pPr>
        <w:jc w:val="center"/>
        <w:rPr>
          <w:b/>
          <w:sz w:val="52"/>
        </w:rPr>
      </w:pPr>
      <w:r>
        <w:rPr>
          <w:b/>
          <w:sz w:val="52"/>
        </w:rPr>
        <w:t>BEZPEČNOSTNÍ TECHNOLOGIE, SYSTÉMY A MANAGEMENT</w:t>
      </w:r>
    </w:p>
    <w:p w14:paraId="5B469B78" w14:textId="77777777" w:rsidR="0079589E" w:rsidRDefault="0079589E" w:rsidP="0079589E"/>
    <w:p w14:paraId="3EC741A8" w14:textId="77777777" w:rsidR="0079589E" w:rsidRDefault="0079589E" w:rsidP="0079589E"/>
    <w:p w14:paraId="7D2E958E" w14:textId="77777777" w:rsidR="0079589E" w:rsidRDefault="0079589E" w:rsidP="0079589E">
      <w:pPr>
        <w:rPr>
          <w:sz w:val="36"/>
        </w:rPr>
      </w:pPr>
    </w:p>
    <w:p w14:paraId="7F2C6C62" w14:textId="77777777" w:rsidR="0079589E" w:rsidRDefault="0079589E" w:rsidP="0079589E">
      <w:pPr>
        <w:rPr>
          <w:sz w:val="36"/>
        </w:rPr>
      </w:pPr>
    </w:p>
    <w:p w14:paraId="6646D8EC" w14:textId="77777777" w:rsidR="0079589E" w:rsidRDefault="0079589E" w:rsidP="0079589E">
      <w:pPr>
        <w:rPr>
          <w:sz w:val="36"/>
        </w:rPr>
      </w:pPr>
    </w:p>
    <w:p w14:paraId="46FCB02C" w14:textId="77777777" w:rsidR="0079589E" w:rsidRDefault="0079589E" w:rsidP="0079589E">
      <w:pPr>
        <w:jc w:val="center"/>
      </w:pPr>
    </w:p>
    <w:p w14:paraId="66FF6B0A" w14:textId="77777777" w:rsidR="0079589E" w:rsidRDefault="0079589E" w:rsidP="0079589E">
      <w:pPr>
        <w:jc w:val="center"/>
      </w:pPr>
    </w:p>
    <w:p w14:paraId="6FBA3D6A" w14:textId="77777777" w:rsidR="0079589E" w:rsidRDefault="0079589E" w:rsidP="0079589E">
      <w:pPr>
        <w:jc w:val="center"/>
      </w:pPr>
    </w:p>
    <w:p w14:paraId="56D30318" w14:textId="77777777" w:rsidR="0079589E" w:rsidRDefault="0079589E" w:rsidP="0079589E">
      <w:pPr>
        <w:jc w:val="center"/>
      </w:pPr>
    </w:p>
    <w:p w14:paraId="782A85A9" w14:textId="77777777" w:rsidR="0079589E" w:rsidRDefault="0079589E" w:rsidP="0079589E">
      <w:pPr>
        <w:jc w:val="center"/>
      </w:pPr>
    </w:p>
    <w:p w14:paraId="12568B59" w14:textId="77777777" w:rsidR="0079589E" w:rsidRDefault="0079589E" w:rsidP="0079589E">
      <w:pPr>
        <w:jc w:val="center"/>
      </w:pPr>
    </w:p>
    <w:p w14:paraId="1D2C9EFD" w14:textId="77777777" w:rsidR="0079589E" w:rsidRDefault="0079589E" w:rsidP="0079589E">
      <w:pPr>
        <w:jc w:val="center"/>
      </w:pPr>
    </w:p>
    <w:p w14:paraId="53DC1897" w14:textId="77777777" w:rsidR="0079589E" w:rsidRDefault="0079589E" w:rsidP="0079589E">
      <w:pPr>
        <w:jc w:val="center"/>
      </w:pPr>
    </w:p>
    <w:p w14:paraId="3DA83A0A" w14:textId="77777777" w:rsidR="0079589E" w:rsidRDefault="0079589E" w:rsidP="0079589E">
      <w:pPr>
        <w:jc w:val="center"/>
      </w:pPr>
    </w:p>
    <w:p w14:paraId="79C75BA9" w14:textId="77777777" w:rsidR="0079589E" w:rsidRDefault="0079589E" w:rsidP="0079589E">
      <w:pPr>
        <w:jc w:val="center"/>
      </w:pPr>
    </w:p>
    <w:p w14:paraId="70144DEA" w14:textId="77777777" w:rsidR="0079589E" w:rsidRDefault="0079589E" w:rsidP="0079589E">
      <w:pPr>
        <w:jc w:val="center"/>
      </w:pPr>
    </w:p>
    <w:p w14:paraId="55FDFD06" w14:textId="77777777" w:rsidR="0079589E" w:rsidRDefault="0079589E" w:rsidP="0079589E">
      <w:pPr>
        <w:jc w:val="center"/>
      </w:pPr>
    </w:p>
    <w:p w14:paraId="0BE0A221" w14:textId="77777777" w:rsidR="0079589E" w:rsidRDefault="0079589E" w:rsidP="0079589E">
      <w:pPr>
        <w:jc w:val="center"/>
      </w:pPr>
    </w:p>
    <w:p w14:paraId="43B88263" w14:textId="77777777" w:rsidR="0079589E" w:rsidRDefault="0079589E" w:rsidP="0079589E">
      <w:pPr>
        <w:jc w:val="center"/>
      </w:pPr>
    </w:p>
    <w:p w14:paraId="186EE4DD" w14:textId="77777777" w:rsidR="0079589E" w:rsidRDefault="0079589E" w:rsidP="0079589E">
      <w:pPr>
        <w:jc w:val="center"/>
      </w:pPr>
    </w:p>
    <w:p w14:paraId="714E9E0A" w14:textId="77777777" w:rsidR="0079589E" w:rsidRDefault="0079589E" w:rsidP="0079589E">
      <w:pPr>
        <w:jc w:val="center"/>
      </w:pPr>
    </w:p>
    <w:p w14:paraId="7011E8D4" w14:textId="77777777" w:rsidR="0079589E" w:rsidRDefault="0079589E" w:rsidP="0079589E">
      <w:pPr>
        <w:jc w:val="center"/>
      </w:pPr>
    </w:p>
    <w:p w14:paraId="7A1E0F50" w14:textId="77777777" w:rsidR="0079589E" w:rsidRDefault="0079589E" w:rsidP="0079589E">
      <w:pPr>
        <w:jc w:val="center"/>
      </w:pPr>
    </w:p>
    <w:p w14:paraId="6E3E6B78" w14:textId="77777777" w:rsidR="0079589E" w:rsidRDefault="0079589E" w:rsidP="0079589E">
      <w:pPr>
        <w:jc w:val="center"/>
      </w:pPr>
    </w:p>
    <w:p w14:paraId="6BADBAB9" w14:textId="77777777" w:rsidR="0079589E" w:rsidRDefault="0079589E" w:rsidP="0079589E">
      <w:pPr>
        <w:jc w:val="center"/>
      </w:pPr>
    </w:p>
    <w:p w14:paraId="02E14D36" w14:textId="77777777" w:rsidR="0079589E" w:rsidRDefault="0079589E" w:rsidP="0079589E">
      <w:pPr>
        <w:jc w:val="center"/>
        <w:rPr>
          <w:sz w:val="36"/>
        </w:rPr>
      </w:pPr>
      <w:r w:rsidRPr="00FA6C48">
        <w:rPr>
          <w:sz w:val="24"/>
        </w:rPr>
        <w:t>Ve Zlíně, dne 1. 9. 2018</w:t>
      </w:r>
      <w:r>
        <w:rPr>
          <w:sz w:val="36"/>
        </w:rPr>
        <w:br w:type="page"/>
      </w:r>
    </w:p>
    <w:p w14:paraId="185BC9CA" w14:textId="77777777" w:rsidR="0079589E" w:rsidRDefault="0079589E" w:rsidP="0079589E">
      <w:pPr>
        <w:rPr>
          <w:sz w:val="36"/>
        </w:rPr>
      </w:pPr>
    </w:p>
    <w:p w14:paraId="14591491" w14:textId="77777777" w:rsidR="0079589E" w:rsidRDefault="0079589E" w:rsidP="0079589E">
      <w:pPr>
        <w:rPr>
          <w:sz w:val="36"/>
        </w:rPr>
      </w:pPr>
      <w:bookmarkStart w:id="0" w:name="aobsah"/>
      <w:r w:rsidRPr="00531F2D">
        <w:rPr>
          <w:sz w:val="36"/>
        </w:rPr>
        <w:t>Obsah žádosti</w:t>
      </w:r>
      <w:bookmarkEnd w:id="0"/>
      <w:r w:rsidRPr="00531F2D">
        <w:rPr>
          <w:sz w:val="36"/>
        </w:rPr>
        <w:t>:</w:t>
      </w:r>
    </w:p>
    <w:p w14:paraId="3876C269" w14:textId="77777777" w:rsidR="0079589E" w:rsidRDefault="0079589E" w:rsidP="0079589E"/>
    <w:p w14:paraId="3F0D17C7" w14:textId="77777777" w:rsidR="0079589E" w:rsidRDefault="0079589E" w:rsidP="0079589E"/>
    <w:p w14:paraId="7455FAC4" w14:textId="77777777" w:rsidR="0079589E" w:rsidRPr="006E7EA2" w:rsidRDefault="00B33C93" w:rsidP="0079589E">
      <w:pPr>
        <w:spacing w:before="60" w:after="60"/>
        <w:rPr>
          <w:color w:val="FF0000"/>
          <w:sz w:val="32"/>
          <w:szCs w:val="28"/>
          <w:u w:val="single"/>
        </w:rPr>
      </w:pPr>
      <w:r>
        <w:fldChar w:fldCharType="begin"/>
      </w:r>
      <w:r>
        <w:instrText xml:space="preserve"> REF AI \h  \* MERGEFORMAT </w:instrText>
      </w:r>
      <w:r>
        <w:fldChar w:fldCharType="separate"/>
      </w:r>
      <w:r w:rsidR="000321B9" w:rsidRPr="000321B9">
        <w:rPr>
          <w:color w:val="FF0000"/>
          <w:sz w:val="32"/>
          <w:szCs w:val="28"/>
          <w:u w:val="single"/>
        </w:rPr>
        <w:t>A-I – Základní informace o žádosti o akreditaci</w:t>
      </w:r>
      <w:r>
        <w:fldChar w:fldCharType="end"/>
      </w:r>
    </w:p>
    <w:p w14:paraId="21822A5D" w14:textId="77777777" w:rsidR="0079589E" w:rsidRPr="006E7EA2" w:rsidRDefault="00B33C93" w:rsidP="0079589E">
      <w:pPr>
        <w:spacing w:before="60" w:after="60"/>
        <w:rPr>
          <w:color w:val="FF0000"/>
          <w:sz w:val="32"/>
          <w:szCs w:val="28"/>
          <w:u w:val="single"/>
        </w:rPr>
      </w:pPr>
      <w:r>
        <w:fldChar w:fldCharType="begin"/>
      </w:r>
      <w:r>
        <w:instrText xml:space="preserve"> REF BI \h  \* MERGEFORMAT </w:instrText>
      </w:r>
      <w:r>
        <w:fldChar w:fldCharType="separate"/>
      </w:r>
      <w:r w:rsidR="000321B9" w:rsidRPr="000321B9">
        <w:rPr>
          <w:bCs/>
          <w:color w:val="FF0000"/>
          <w:sz w:val="32"/>
          <w:szCs w:val="28"/>
          <w:u w:val="single"/>
        </w:rPr>
        <w:t>B-I – Charakteristika studijního programu</w:t>
      </w:r>
      <w:r>
        <w:fldChar w:fldCharType="end"/>
      </w:r>
    </w:p>
    <w:p w14:paraId="19A000B0" w14:textId="77777777" w:rsidR="0079589E" w:rsidRPr="006E7EA2" w:rsidRDefault="00B33C93" w:rsidP="0079589E">
      <w:pPr>
        <w:spacing w:before="60" w:after="60"/>
        <w:rPr>
          <w:color w:val="FF0000"/>
          <w:sz w:val="32"/>
          <w:szCs w:val="28"/>
          <w:u w:val="single"/>
        </w:rPr>
      </w:pPr>
      <w:r>
        <w:fldChar w:fldCharType="begin"/>
      </w:r>
      <w:r>
        <w:instrText xml:space="preserve"> REF BII \h  \* MERGEFORMAT </w:instrText>
      </w:r>
      <w:r>
        <w:fldChar w:fldCharType="separate"/>
      </w:r>
      <w:r w:rsidR="000321B9" w:rsidRPr="000321B9">
        <w:rPr>
          <w:color w:val="FF0000"/>
          <w:sz w:val="32"/>
          <w:szCs w:val="28"/>
          <w:u w:val="single"/>
        </w:rPr>
        <w:t>B-IIa – Studijní plány a návrh témat prací</w:t>
      </w:r>
      <w:r>
        <w:fldChar w:fldCharType="end"/>
      </w:r>
    </w:p>
    <w:p w14:paraId="2A471DAE" w14:textId="77777777" w:rsidR="0079589E" w:rsidRPr="006E7EA2" w:rsidRDefault="0079589E" w:rsidP="0079589E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t xml:space="preserve">B-III – </w:t>
      </w:r>
      <w:r w:rsidR="00B33C93">
        <w:fldChar w:fldCharType="begin"/>
      </w:r>
      <w:r w:rsidR="00B33C93">
        <w:instrText xml:space="preserve"> REF BIII \h  \* MERGEFORMAT </w:instrText>
      </w:r>
      <w:r w:rsidR="00B33C93">
        <w:fldChar w:fldCharType="separate"/>
      </w:r>
      <w:r w:rsidR="000321B9" w:rsidRPr="000321B9">
        <w:rPr>
          <w:color w:val="FF0000"/>
          <w:sz w:val="32"/>
          <w:szCs w:val="28"/>
          <w:u w:val="single"/>
        </w:rPr>
        <w:t>Charakteristika studijního předmětu</w:t>
      </w:r>
      <w:r w:rsidR="00B33C93">
        <w:fldChar w:fldCharType="end"/>
      </w:r>
    </w:p>
    <w:p w14:paraId="054A6977" w14:textId="77777777" w:rsidR="0079589E" w:rsidRPr="006E7EA2" w:rsidRDefault="0079589E" w:rsidP="0079589E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t xml:space="preserve">C-I – </w:t>
      </w:r>
      <w:r w:rsidR="00B33C93">
        <w:fldChar w:fldCharType="begin"/>
      </w:r>
      <w:r w:rsidR="00B33C93">
        <w:instrText xml:space="preserve"> REF CI \h  \* MERGEFORMAT </w:instrText>
      </w:r>
      <w:r w:rsidR="00B33C93">
        <w:fldChar w:fldCharType="separate"/>
      </w:r>
      <w:r w:rsidR="000321B9" w:rsidRPr="000321B9">
        <w:rPr>
          <w:color w:val="FF0000"/>
          <w:sz w:val="32"/>
          <w:szCs w:val="28"/>
          <w:u w:val="single"/>
        </w:rPr>
        <w:t>Personální zabezpečení</w:t>
      </w:r>
      <w:r w:rsidR="00B33C93">
        <w:fldChar w:fldCharType="end"/>
      </w:r>
    </w:p>
    <w:p w14:paraId="12BCB820" w14:textId="77777777" w:rsidR="0079589E" w:rsidRPr="006E7EA2" w:rsidRDefault="00B33C93" w:rsidP="0079589E">
      <w:pPr>
        <w:spacing w:before="60" w:after="60"/>
        <w:rPr>
          <w:color w:val="FF0000"/>
          <w:sz w:val="32"/>
          <w:szCs w:val="28"/>
          <w:u w:val="single"/>
        </w:rPr>
      </w:pPr>
      <w:r>
        <w:fldChar w:fldCharType="begin"/>
      </w:r>
      <w:r>
        <w:instrText xml:space="preserve"> REF CII \h  \* MERGEFORMAT </w:instrText>
      </w:r>
      <w:r>
        <w:fldChar w:fldCharType="separate"/>
      </w:r>
      <w:r w:rsidR="000321B9" w:rsidRPr="000321B9">
        <w:rPr>
          <w:color w:val="FF0000"/>
          <w:sz w:val="32"/>
          <w:szCs w:val="28"/>
          <w:u w:val="single"/>
        </w:rPr>
        <w:t>C-II – Související tvůrčí, resp. vědecká a umělecká činnost</w:t>
      </w:r>
      <w:r>
        <w:fldChar w:fldCharType="end"/>
      </w:r>
    </w:p>
    <w:p w14:paraId="6CF05872" w14:textId="77777777" w:rsidR="0079589E" w:rsidRPr="006E7EA2" w:rsidRDefault="00B33C93" w:rsidP="0079589E">
      <w:pPr>
        <w:spacing w:before="60" w:after="60"/>
        <w:rPr>
          <w:color w:val="FF0000"/>
          <w:sz w:val="32"/>
          <w:szCs w:val="28"/>
          <w:u w:val="single"/>
        </w:rPr>
      </w:pPr>
      <w:r>
        <w:fldChar w:fldCharType="begin"/>
      </w:r>
      <w:r>
        <w:instrText xml:space="preserve"> REF CIII \h  \* MERGEFORMAT </w:instrText>
      </w:r>
      <w:r>
        <w:fldChar w:fldCharType="separate"/>
      </w:r>
      <w:r w:rsidR="000321B9" w:rsidRPr="000321B9">
        <w:rPr>
          <w:color w:val="FF0000"/>
          <w:sz w:val="32"/>
          <w:szCs w:val="28"/>
          <w:u w:val="single"/>
        </w:rPr>
        <w:t>C-III – Informační zabezpečení studijního programu</w:t>
      </w:r>
      <w:r>
        <w:fldChar w:fldCharType="end"/>
      </w:r>
    </w:p>
    <w:p w14:paraId="5B7E0FCA" w14:textId="77777777" w:rsidR="0079589E" w:rsidRPr="006E7EA2" w:rsidRDefault="00B33C93" w:rsidP="0079589E">
      <w:pPr>
        <w:spacing w:before="60" w:after="60"/>
        <w:rPr>
          <w:color w:val="FF0000"/>
          <w:sz w:val="32"/>
          <w:szCs w:val="28"/>
          <w:u w:val="single"/>
        </w:rPr>
      </w:pPr>
      <w:r>
        <w:fldChar w:fldCharType="begin"/>
      </w:r>
      <w:r>
        <w:instrText xml:space="preserve"> REF CIV \h  \* MERGEFORMAT </w:instrText>
      </w:r>
      <w:r>
        <w:fldChar w:fldCharType="separate"/>
      </w:r>
      <w:r w:rsidR="000321B9" w:rsidRPr="000321B9">
        <w:rPr>
          <w:color w:val="FF0000"/>
          <w:sz w:val="32"/>
          <w:szCs w:val="28"/>
          <w:u w:val="single"/>
        </w:rPr>
        <w:t>C-IV – Materiální zabezpečení studijního programu</w:t>
      </w:r>
      <w:r>
        <w:fldChar w:fldCharType="end"/>
      </w:r>
    </w:p>
    <w:p w14:paraId="0E309453" w14:textId="77777777" w:rsidR="0079589E" w:rsidRPr="006E7EA2" w:rsidRDefault="00B33C93" w:rsidP="0079589E">
      <w:pPr>
        <w:spacing w:before="60" w:after="60"/>
        <w:rPr>
          <w:color w:val="FF0000"/>
          <w:sz w:val="32"/>
          <w:szCs w:val="28"/>
          <w:u w:val="single"/>
        </w:rPr>
      </w:pPr>
      <w:r>
        <w:fldChar w:fldCharType="begin"/>
      </w:r>
      <w:r>
        <w:instrText xml:space="preserve"> REF CV \h  \* MERGEFORMAT </w:instrText>
      </w:r>
      <w:r>
        <w:fldChar w:fldCharType="separate"/>
      </w:r>
      <w:r w:rsidR="000321B9" w:rsidRPr="000321B9">
        <w:rPr>
          <w:color w:val="FF0000"/>
          <w:sz w:val="32"/>
          <w:szCs w:val="28"/>
          <w:u w:val="single"/>
        </w:rPr>
        <w:t>C-V – Finanční zabezpečení studijního programu</w:t>
      </w:r>
      <w:r>
        <w:fldChar w:fldCharType="end"/>
      </w:r>
    </w:p>
    <w:p w14:paraId="78B6E2C1" w14:textId="77777777" w:rsidR="0079589E" w:rsidRPr="006E7EA2" w:rsidRDefault="00B33C93" w:rsidP="0079589E">
      <w:pPr>
        <w:spacing w:before="60" w:after="60"/>
        <w:rPr>
          <w:color w:val="FF0000"/>
          <w:sz w:val="32"/>
          <w:szCs w:val="28"/>
          <w:u w:val="single"/>
        </w:rPr>
      </w:pPr>
      <w:r>
        <w:fldChar w:fldCharType="begin"/>
      </w:r>
      <w:r>
        <w:instrText xml:space="preserve"> REF DI \h  \* MERGEFORMAT </w:instrText>
      </w:r>
      <w:r>
        <w:fldChar w:fldCharType="separate"/>
      </w:r>
      <w:r w:rsidR="000321B9" w:rsidRPr="000321B9">
        <w:rPr>
          <w:color w:val="FF0000"/>
          <w:sz w:val="32"/>
          <w:szCs w:val="28"/>
          <w:u w:val="single"/>
        </w:rPr>
        <w:t>D-I – Záměr rozvoje a další údaje ke studijnímu programu</w:t>
      </w:r>
      <w:r>
        <w:fldChar w:fldCharType="end"/>
      </w:r>
    </w:p>
    <w:p w14:paraId="1B260592" w14:textId="77777777" w:rsidR="0079589E" w:rsidRPr="006E7EA2" w:rsidRDefault="0079589E" w:rsidP="0079589E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t>E – Sebehodnotící zpráva</w:t>
      </w:r>
    </w:p>
    <w:p w14:paraId="1CB06478" w14:textId="77777777" w:rsidR="0079589E" w:rsidRDefault="0079589E" w:rsidP="0079589E">
      <w:pPr>
        <w:spacing w:before="60" w:after="60"/>
        <w:rPr>
          <w:b/>
          <w:color w:val="FF0000"/>
          <w:sz w:val="32"/>
          <w:szCs w:val="28"/>
          <w:u w:val="single"/>
        </w:rPr>
      </w:pPr>
    </w:p>
    <w:p w14:paraId="360B0C70" w14:textId="77777777" w:rsidR="0079589E" w:rsidRDefault="0079589E" w:rsidP="0079589E"/>
    <w:p w14:paraId="60E8EB0B" w14:textId="77777777" w:rsidR="0079589E" w:rsidRDefault="0079589E" w:rsidP="0079589E"/>
    <w:p w14:paraId="628DF456" w14:textId="77777777" w:rsidR="0079589E" w:rsidRDefault="0079589E" w:rsidP="0079589E"/>
    <w:p w14:paraId="7AE3844B" w14:textId="77777777" w:rsidR="0079589E" w:rsidRDefault="0079589E" w:rsidP="0079589E"/>
    <w:p w14:paraId="05573786" w14:textId="77777777" w:rsidR="0038422E" w:rsidRDefault="0038422E" w:rsidP="0038422E">
      <w:pPr>
        <w:rPr>
          <w:b/>
          <w:sz w:val="28"/>
        </w:rPr>
      </w:pPr>
      <w:r>
        <w:rPr>
          <w:b/>
          <w:sz w:val="28"/>
        </w:rPr>
        <w:br w:type="page"/>
      </w:r>
    </w:p>
    <w:p w14:paraId="7DF9AFF8" w14:textId="77777777" w:rsidR="0003526D" w:rsidRDefault="0003526D" w:rsidP="00035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bookmarkStart w:id="1" w:name="AI"/>
      <w:r>
        <w:rPr>
          <w:b/>
          <w:sz w:val="28"/>
        </w:rPr>
        <w:lastRenderedPageBreak/>
        <w:t xml:space="preserve">A-I – </w:t>
      </w:r>
      <w:r>
        <w:rPr>
          <w:b/>
          <w:sz w:val="26"/>
          <w:szCs w:val="26"/>
        </w:rPr>
        <w:t>Základní informace o žádosti o akreditaci</w:t>
      </w:r>
      <w:bookmarkEnd w:id="1"/>
    </w:p>
    <w:p w14:paraId="6EE0C84F" w14:textId="77777777" w:rsidR="0003526D" w:rsidRDefault="0003526D" w:rsidP="0003526D">
      <w:pPr>
        <w:rPr>
          <w:b/>
          <w:sz w:val="28"/>
        </w:rPr>
      </w:pPr>
    </w:p>
    <w:p w14:paraId="40716B6C" w14:textId="77777777" w:rsidR="0003526D" w:rsidRDefault="0003526D" w:rsidP="0003526D">
      <w:pPr>
        <w:spacing w:after="240"/>
        <w:rPr>
          <w:b/>
          <w:sz w:val="28"/>
        </w:rPr>
      </w:pPr>
      <w:r>
        <w:rPr>
          <w:b/>
          <w:sz w:val="28"/>
        </w:rPr>
        <w:t>Název vysoké školy:  Univerzita Tomáše Bati ve Zlíně</w:t>
      </w:r>
    </w:p>
    <w:p w14:paraId="5A32D74A" w14:textId="77777777" w:rsidR="0003526D" w:rsidRDefault="0003526D" w:rsidP="0003526D">
      <w:pPr>
        <w:spacing w:after="240"/>
        <w:ind w:left="3686" w:hanging="3686"/>
        <w:rPr>
          <w:b/>
          <w:sz w:val="28"/>
        </w:rPr>
      </w:pPr>
    </w:p>
    <w:p w14:paraId="6B7A0F8A" w14:textId="77777777" w:rsidR="0003526D" w:rsidRDefault="0003526D" w:rsidP="0003526D">
      <w:pPr>
        <w:spacing w:after="240"/>
        <w:rPr>
          <w:b/>
          <w:sz w:val="28"/>
        </w:rPr>
      </w:pPr>
      <w:r>
        <w:rPr>
          <w:b/>
          <w:sz w:val="28"/>
        </w:rPr>
        <w:t>Název součásti vysoké školy:</w:t>
      </w:r>
      <w:r>
        <w:rPr>
          <w:b/>
          <w:sz w:val="28"/>
        </w:rPr>
        <w:tab/>
        <w:t>Fakulta aplikované informatiky</w:t>
      </w:r>
    </w:p>
    <w:p w14:paraId="44B32349" w14:textId="77777777" w:rsidR="0003526D" w:rsidRDefault="0003526D" w:rsidP="0003526D">
      <w:pPr>
        <w:spacing w:after="240"/>
        <w:ind w:left="3544" w:hanging="3544"/>
        <w:rPr>
          <w:b/>
          <w:sz w:val="28"/>
        </w:rPr>
      </w:pPr>
    </w:p>
    <w:p w14:paraId="275D6EA1" w14:textId="77777777" w:rsidR="0003526D" w:rsidRDefault="0003526D" w:rsidP="0003526D">
      <w:pPr>
        <w:spacing w:after="240"/>
        <w:rPr>
          <w:b/>
          <w:sz w:val="28"/>
        </w:rPr>
      </w:pPr>
      <w:r>
        <w:rPr>
          <w:b/>
          <w:sz w:val="28"/>
        </w:rPr>
        <w:t>Název spolupracující instituce:</w:t>
      </w:r>
    </w:p>
    <w:p w14:paraId="4669D86D" w14:textId="77777777" w:rsidR="0003526D" w:rsidRDefault="0003526D" w:rsidP="0003526D">
      <w:pPr>
        <w:spacing w:after="240"/>
        <w:rPr>
          <w:b/>
          <w:sz w:val="28"/>
        </w:rPr>
      </w:pPr>
    </w:p>
    <w:p w14:paraId="65A0A171" w14:textId="77777777" w:rsidR="0003526D" w:rsidRDefault="0003526D" w:rsidP="0003526D">
      <w:pPr>
        <w:spacing w:after="240"/>
        <w:ind w:left="3540" w:hanging="3540"/>
        <w:rPr>
          <w:b/>
          <w:sz w:val="28"/>
        </w:rPr>
      </w:pPr>
      <w:r>
        <w:rPr>
          <w:b/>
          <w:sz w:val="28"/>
        </w:rPr>
        <w:t>Název studijního programu:</w:t>
      </w:r>
      <w:r>
        <w:rPr>
          <w:b/>
          <w:sz w:val="28"/>
        </w:rPr>
        <w:tab/>
      </w:r>
      <w:r w:rsidR="00035D71">
        <w:rPr>
          <w:b/>
          <w:sz w:val="28"/>
        </w:rPr>
        <w:t>Bezpečnostní technologie, systémy a management</w:t>
      </w:r>
    </w:p>
    <w:p w14:paraId="5E5E4FB4" w14:textId="77777777" w:rsidR="0003526D" w:rsidRDefault="0003526D" w:rsidP="0003526D">
      <w:pPr>
        <w:spacing w:after="240"/>
        <w:rPr>
          <w:b/>
          <w:sz w:val="28"/>
        </w:rPr>
      </w:pPr>
    </w:p>
    <w:p w14:paraId="63249C8E" w14:textId="77777777" w:rsidR="0003526D" w:rsidRDefault="0003526D" w:rsidP="0003526D">
      <w:pPr>
        <w:spacing w:after="240"/>
        <w:ind w:left="3544" w:hanging="3544"/>
        <w:rPr>
          <w:sz w:val="28"/>
        </w:rPr>
      </w:pPr>
      <w:r>
        <w:rPr>
          <w:b/>
          <w:sz w:val="28"/>
        </w:rPr>
        <w:t>Typ žádosti o akreditaci:</w:t>
      </w:r>
      <w:r>
        <w:rPr>
          <w:sz w:val="28"/>
        </w:rPr>
        <w:tab/>
      </w:r>
      <w:r>
        <w:rPr>
          <w:sz w:val="24"/>
        </w:rPr>
        <w:t xml:space="preserve">udělení akreditace – </w:t>
      </w:r>
      <w:r w:rsidRPr="00A0012D">
        <w:rPr>
          <w:strike/>
          <w:sz w:val="24"/>
        </w:rPr>
        <w:t>prodloužení platnosti akreditace</w:t>
      </w:r>
      <w:r>
        <w:rPr>
          <w:sz w:val="24"/>
        </w:rPr>
        <w:t xml:space="preserve"> – </w:t>
      </w:r>
      <w:r w:rsidRPr="00A0012D">
        <w:rPr>
          <w:strike/>
          <w:sz w:val="24"/>
        </w:rPr>
        <w:t>rozšíření akreditace</w:t>
      </w:r>
    </w:p>
    <w:p w14:paraId="0E96F092" w14:textId="77777777" w:rsidR="0003526D" w:rsidRDefault="0003526D" w:rsidP="0003526D">
      <w:pPr>
        <w:spacing w:after="240"/>
        <w:rPr>
          <w:b/>
          <w:sz w:val="28"/>
        </w:rPr>
      </w:pPr>
    </w:p>
    <w:p w14:paraId="4F97C39D" w14:textId="77777777" w:rsidR="0003526D" w:rsidRDefault="0003526D" w:rsidP="0003526D">
      <w:pPr>
        <w:spacing w:after="240"/>
        <w:rPr>
          <w:b/>
          <w:sz w:val="28"/>
        </w:rPr>
      </w:pPr>
      <w:r>
        <w:rPr>
          <w:b/>
          <w:sz w:val="28"/>
        </w:rPr>
        <w:t>Schvalující orgán:   Rada pro vnitřní hodnocení UTB</w:t>
      </w:r>
    </w:p>
    <w:p w14:paraId="0C384F2E" w14:textId="77777777" w:rsidR="0003526D" w:rsidRDefault="0003526D" w:rsidP="0003526D">
      <w:pPr>
        <w:spacing w:after="240"/>
        <w:rPr>
          <w:b/>
          <w:sz w:val="28"/>
        </w:rPr>
      </w:pPr>
    </w:p>
    <w:p w14:paraId="674255D3" w14:textId="77777777" w:rsidR="0003526D" w:rsidRDefault="0003526D" w:rsidP="0003526D">
      <w:pPr>
        <w:spacing w:after="240"/>
        <w:rPr>
          <w:b/>
          <w:sz w:val="28"/>
        </w:rPr>
      </w:pPr>
      <w:r>
        <w:rPr>
          <w:b/>
          <w:sz w:val="28"/>
        </w:rPr>
        <w:t>Datum schválení žádosti:</w:t>
      </w:r>
    </w:p>
    <w:p w14:paraId="76E36FBE" w14:textId="77777777" w:rsidR="0003526D" w:rsidRDefault="0003526D" w:rsidP="0003526D">
      <w:pPr>
        <w:spacing w:after="240"/>
        <w:rPr>
          <w:b/>
          <w:sz w:val="28"/>
        </w:rPr>
      </w:pPr>
    </w:p>
    <w:p w14:paraId="0E42C20A" w14:textId="77777777" w:rsidR="0003526D" w:rsidRDefault="0003526D" w:rsidP="0003526D">
      <w:pPr>
        <w:spacing w:after="240"/>
        <w:rPr>
          <w:b/>
          <w:sz w:val="28"/>
        </w:rPr>
      </w:pPr>
      <w:r>
        <w:rPr>
          <w:b/>
          <w:sz w:val="28"/>
        </w:rPr>
        <w:t>Odkaz na elektronickou podobu žádosti:</w:t>
      </w:r>
    </w:p>
    <w:p w14:paraId="321AB068" w14:textId="77777777" w:rsidR="0003526D" w:rsidRDefault="0003526D" w:rsidP="0003526D">
      <w:pPr>
        <w:spacing w:after="240"/>
        <w:rPr>
          <w:b/>
          <w:sz w:val="28"/>
        </w:rPr>
      </w:pPr>
      <w:r>
        <w:rPr>
          <w:b/>
          <w:sz w:val="28"/>
        </w:rPr>
        <w:tab/>
      </w:r>
      <w:hyperlink r:id="rId9" w:history="1">
        <w:r w:rsidRPr="00D14CC2">
          <w:rPr>
            <w:rStyle w:val="Hypertextovodkaz"/>
            <w:b/>
            <w:sz w:val="28"/>
          </w:rPr>
          <w:t>http://bit.ly/BcBTSM</w:t>
        </w:r>
      </w:hyperlink>
      <w:r>
        <w:rPr>
          <w:b/>
          <w:sz w:val="28"/>
        </w:rPr>
        <w:t xml:space="preserve"> </w:t>
      </w:r>
    </w:p>
    <w:p w14:paraId="44EE5727" w14:textId="77777777" w:rsidR="0003526D" w:rsidRDefault="0003526D" w:rsidP="0003526D">
      <w:pPr>
        <w:spacing w:after="240"/>
        <w:rPr>
          <w:b/>
          <w:sz w:val="28"/>
        </w:rPr>
      </w:pPr>
      <w:r>
        <w:rPr>
          <w:b/>
          <w:sz w:val="28"/>
        </w:rPr>
        <w:tab/>
      </w:r>
      <w:r w:rsidRPr="00C32F65">
        <w:rPr>
          <w:sz w:val="28"/>
        </w:rPr>
        <w:t>heslo pro otevření PDF:</w:t>
      </w:r>
      <w:r>
        <w:rPr>
          <w:b/>
          <w:sz w:val="28"/>
        </w:rPr>
        <w:t xml:space="preserve"> akreditaceFAI18</w:t>
      </w:r>
    </w:p>
    <w:p w14:paraId="0692570D" w14:textId="77777777" w:rsidR="0003526D" w:rsidRDefault="0003526D" w:rsidP="0003526D">
      <w:pPr>
        <w:spacing w:after="240"/>
        <w:rPr>
          <w:b/>
          <w:sz w:val="28"/>
        </w:rPr>
      </w:pPr>
    </w:p>
    <w:p w14:paraId="37224612" w14:textId="77777777" w:rsidR="0003526D" w:rsidRDefault="0003526D" w:rsidP="0003526D">
      <w:pPr>
        <w:spacing w:after="240"/>
        <w:rPr>
          <w:b/>
          <w:sz w:val="28"/>
        </w:rPr>
      </w:pPr>
    </w:p>
    <w:p w14:paraId="38E6EACB" w14:textId="77777777" w:rsidR="0003526D" w:rsidRDefault="0003526D" w:rsidP="0003526D">
      <w:pPr>
        <w:spacing w:after="240"/>
        <w:rPr>
          <w:b/>
          <w:sz w:val="28"/>
        </w:rPr>
      </w:pPr>
      <w:r>
        <w:rPr>
          <w:b/>
          <w:sz w:val="28"/>
        </w:rPr>
        <w:t>Odkazy na relevantní vnitřní předpisy:</w:t>
      </w:r>
    </w:p>
    <w:p w14:paraId="0DCA47D0" w14:textId="77777777" w:rsidR="0003526D" w:rsidRDefault="0003526D" w:rsidP="0003526D">
      <w:pPr>
        <w:spacing w:after="240"/>
        <w:rPr>
          <w:b/>
          <w:sz w:val="28"/>
        </w:rPr>
      </w:pPr>
      <w:r>
        <w:tab/>
        <w:t xml:space="preserve"> </w:t>
      </w:r>
      <w:hyperlink r:id="rId10" w:history="1">
        <w:r w:rsidRPr="00473AA2">
          <w:rPr>
            <w:rStyle w:val="Hypertextovodkaz"/>
            <w:sz w:val="28"/>
            <w:szCs w:val="28"/>
          </w:rPr>
          <w:t>https://www.utb.cz/univerzita/uredni-deska/vnitrni-normy-a-predpisy/</w:t>
        </w:r>
      </w:hyperlink>
      <w:r>
        <w:rPr>
          <w:b/>
          <w:sz w:val="28"/>
        </w:rPr>
        <w:t xml:space="preserve"> </w:t>
      </w:r>
    </w:p>
    <w:p w14:paraId="2431B6C7" w14:textId="77777777" w:rsidR="0003526D" w:rsidRDefault="0003526D" w:rsidP="0003526D">
      <w:pPr>
        <w:spacing w:after="240"/>
        <w:rPr>
          <w:b/>
          <w:sz w:val="28"/>
        </w:rPr>
      </w:pPr>
      <w:r>
        <w:rPr>
          <w:b/>
          <w:sz w:val="28"/>
        </w:rPr>
        <w:t>ISCED F:  0103</w:t>
      </w:r>
      <w:ins w:id="2" w:author="Uzivatel" w:date="2018-11-15T13:22:00Z">
        <w:r w:rsidR="00F336DB">
          <w:rPr>
            <w:b/>
            <w:sz w:val="28"/>
          </w:rPr>
          <w:t xml:space="preserve"> </w:t>
        </w:r>
        <w:r w:rsidR="00F336DB" w:rsidRPr="00F336DB">
          <w:rPr>
            <w:b/>
            <w:sz w:val="28"/>
          </w:rPr>
          <w:t>Bezpečnostní služby</w:t>
        </w:r>
      </w:ins>
    </w:p>
    <w:p w14:paraId="223DBD52" w14:textId="77777777" w:rsidR="0003526D" w:rsidRDefault="0003526D">
      <w:r>
        <w:br w:type="page"/>
      </w: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1543"/>
        <w:gridCol w:w="2835"/>
        <w:gridCol w:w="1739"/>
      </w:tblGrid>
      <w:tr w:rsidR="00174EC9" w:rsidRPr="00300A0A" w14:paraId="26E8A045" w14:textId="77777777" w:rsidTr="005F401C">
        <w:tc>
          <w:tcPr>
            <w:tcW w:w="9285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3594C224" w14:textId="77777777" w:rsidR="00174EC9" w:rsidRPr="00300A0A" w:rsidRDefault="00174EC9" w:rsidP="0038422E">
            <w:pPr>
              <w:tabs>
                <w:tab w:val="right" w:pos="8974"/>
              </w:tabs>
              <w:jc w:val="both"/>
              <w:rPr>
                <w:b/>
                <w:sz w:val="28"/>
              </w:rPr>
            </w:pPr>
            <w:bookmarkStart w:id="3" w:name="BI"/>
            <w:r w:rsidRPr="00300A0A">
              <w:rPr>
                <w:b/>
                <w:sz w:val="28"/>
              </w:rPr>
              <w:lastRenderedPageBreak/>
              <w:t xml:space="preserve">B-I – </w:t>
            </w:r>
            <w:r w:rsidRPr="00300A0A">
              <w:rPr>
                <w:b/>
                <w:sz w:val="26"/>
                <w:szCs w:val="26"/>
              </w:rPr>
              <w:t>Charakteristika studijního programu</w:t>
            </w:r>
            <w:bookmarkEnd w:id="3"/>
            <w:r w:rsidR="0038422E">
              <w:rPr>
                <w:b/>
                <w:sz w:val="26"/>
                <w:szCs w:val="26"/>
              </w:rPr>
              <w:tab/>
            </w:r>
            <w:r w:rsidR="00B33C93">
              <w:fldChar w:fldCharType="begin"/>
            </w:r>
            <w:r w:rsidR="00B33C93">
              <w:instrText xml:space="preserve"> REF aobsah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Obsah žádosti</w:t>
            </w:r>
            <w:r w:rsidR="00B33C93">
              <w:fldChar w:fldCharType="end"/>
            </w:r>
          </w:p>
        </w:tc>
      </w:tr>
      <w:tr w:rsidR="00174EC9" w:rsidRPr="00300A0A" w14:paraId="19CE5D7C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45592B97" w14:textId="77777777" w:rsidR="00174EC9" w:rsidRPr="00300A0A" w:rsidRDefault="00174EC9" w:rsidP="005F401C">
            <w:pPr>
              <w:jc w:val="both"/>
              <w:rPr>
                <w:b/>
              </w:rPr>
            </w:pPr>
            <w:r w:rsidRPr="00300A0A">
              <w:rPr>
                <w:b/>
              </w:rPr>
              <w:t>Název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08EA265C" w14:textId="77777777" w:rsidR="00174EC9" w:rsidRPr="00300A0A" w:rsidRDefault="00962FCA">
            <w:r w:rsidRPr="00300A0A">
              <w:t>Bezpečnostní technologie, systémy a management</w:t>
            </w:r>
          </w:p>
        </w:tc>
      </w:tr>
      <w:tr w:rsidR="00174EC9" w:rsidRPr="00300A0A" w14:paraId="37381461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1CE50B28" w14:textId="77777777" w:rsidR="00174EC9" w:rsidRPr="00300A0A" w:rsidRDefault="00174EC9">
            <w:pPr>
              <w:jc w:val="both"/>
              <w:rPr>
                <w:b/>
              </w:rPr>
            </w:pPr>
            <w:r w:rsidRPr="00300A0A">
              <w:rPr>
                <w:b/>
              </w:rPr>
              <w:t>Typ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19E9BE59" w14:textId="77777777" w:rsidR="00174EC9" w:rsidRPr="00300A0A" w:rsidRDefault="0010485D" w:rsidP="0010485D">
            <w:r w:rsidRPr="00300A0A">
              <w:t>bakalářský</w:t>
            </w:r>
          </w:p>
        </w:tc>
      </w:tr>
      <w:tr w:rsidR="00174EC9" w:rsidRPr="00300A0A" w14:paraId="3B6B5F2A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7D72A1FB" w14:textId="77777777" w:rsidR="00174EC9" w:rsidRPr="00300A0A" w:rsidRDefault="00174EC9">
            <w:pPr>
              <w:jc w:val="both"/>
              <w:rPr>
                <w:b/>
              </w:rPr>
            </w:pPr>
            <w:r w:rsidRPr="00300A0A">
              <w:rPr>
                <w:b/>
              </w:rPr>
              <w:t>Profil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31BD04BC" w14:textId="77777777" w:rsidR="00174EC9" w:rsidRPr="00300A0A" w:rsidRDefault="00174EC9" w:rsidP="0010485D">
            <w:r w:rsidRPr="00300A0A">
              <w:t xml:space="preserve">akademicky zaměřený </w:t>
            </w:r>
          </w:p>
        </w:tc>
      </w:tr>
      <w:tr w:rsidR="00B7617C" w:rsidRPr="00300A0A" w14:paraId="223A2D4A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212E90F2" w14:textId="77777777" w:rsidR="00B7617C" w:rsidRPr="00300A0A" w:rsidRDefault="00B7617C" w:rsidP="00B7617C">
            <w:pPr>
              <w:jc w:val="both"/>
              <w:rPr>
                <w:b/>
              </w:rPr>
            </w:pPr>
            <w:r w:rsidRPr="00300A0A">
              <w:rPr>
                <w:b/>
              </w:rPr>
              <w:t>Forma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127B60B8" w14:textId="77777777" w:rsidR="00B7617C" w:rsidRDefault="00B7617C" w:rsidP="00B7617C">
            <w:r>
              <w:t>prezenční (čj)/kombinovaná (čj)</w:t>
            </w:r>
          </w:p>
        </w:tc>
      </w:tr>
      <w:tr w:rsidR="00B7617C" w:rsidRPr="00300A0A" w14:paraId="0F8F2E10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2CE83D6F" w14:textId="77777777" w:rsidR="00B7617C" w:rsidRPr="00300A0A" w:rsidRDefault="00B7617C" w:rsidP="00B7617C">
            <w:pPr>
              <w:jc w:val="both"/>
              <w:rPr>
                <w:b/>
              </w:rPr>
            </w:pPr>
            <w:r w:rsidRPr="00300A0A">
              <w:rPr>
                <w:b/>
              </w:rPr>
              <w:t>Standardní doba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6489A516" w14:textId="77777777" w:rsidR="00B7617C" w:rsidRPr="00300A0A" w:rsidRDefault="00B7617C" w:rsidP="00B7617C">
            <w:r w:rsidRPr="00300A0A">
              <w:t>3 roky</w:t>
            </w:r>
          </w:p>
        </w:tc>
      </w:tr>
      <w:tr w:rsidR="00B7617C" w:rsidRPr="00300A0A" w14:paraId="39C7349F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02E6D2F7" w14:textId="77777777" w:rsidR="00B7617C" w:rsidRPr="00300A0A" w:rsidRDefault="00B7617C" w:rsidP="00B7617C">
            <w:pPr>
              <w:jc w:val="both"/>
              <w:rPr>
                <w:b/>
              </w:rPr>
            </w:pPr>
            <w:r w:rsidRPr="00300A0A">
              <w:rPr>
                <w:b/>
              </w:rPr>
              <w:t>Jazyk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6C37F537" w14:textId="77777777" w:rsidR="00B7617C" w:rsidRPr="00300A0A" w:rsidRDefault="00B7617C" w:rsidP="00B7617C">
            <w:r w:rsidRPr="00300A0A">
              <w:t>český</w:t>
            </w:r>
          </w:p>
        </w:tc>
      </w:tr>
      <w:tr w:rsidR="00B7617C" w:rsidRPr="00300A0A" w14:paraId="43DA6941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2A3A8910" w14:textId="77777777" w:rsidR="00B7617C" w:rsidRPr="00300A0A" w:rsidRDefault="00B7617C" w:rsidP="00B7617C">
            <w:pPr>
              <w:jc w:val="both"/>
              <w:rPr>
                <w:b/>
              </w:rPr>
            </w:pPr>
            <w:r w:rsidRPr="00300A0A">
              <w:rPr>
                <w:b/>
              </w:rPr>
              <w:t>Udělovaný akademický titul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22A8E15D" w14:textId="77777777" w:rsidR="00B7617C" w:rsidRPr="00300A0A" w:rsidRDefault="00B7617C" w:rsidP="00B7617C">
            <w:r>
              <w:t>bakalář - Bc.</w:t>
            </w:r>
          </w:p>
        </w:tc>
      </w:tr>
      <w:tr w:rsidR="00B7617C" w:rsidRPr="00300A0A" w14:paraId="6DB1A3CD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2D04AC7E" w14:textId="77777777" w:rsidR="00B7617C" w:rsidRPr="00300A0A" w:rsidRDefault="00B7617C" w:rsidP="00B7617C">
            <w:pPr>
              <w:jc w:val="both"/>
              <w:rPr>
                <w:b/>
              </w:rPr>
            </w:pPr>
            <w:r w:rsidRPr="00300A0A">
              <w:rPr>
                <w:b/>
              </w:rPr>
              <w:t>Rigorózní řízení</w:t>
            </w:r>
          </w:p>
        </w:tc>
        <w:tc>
          <w:tcPr>
            <w:tcW w:w="1543" w:type="dxa"/>
            <w:tcBorders>
              <w:bottom w:val="single" w:sz="2" w:space="0" w:color="auto"/>
            </w:tcBorders>
          </w:tcPr>
          <w:p w14:paraId="275A3B5C" w14:textId="77777777" w:rsidR="00B7617C" w:rsidRPr="00300A0A" w:rsidRDefault="00DF359D" w:rsidP="00B7617C">
            <w:r>
              <w:t>-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F7CAAC"/>
          </w:tcPr>
          <w:p w14:paraId="4BA40D3E" w14:textId="77777777" w:rsidR="00B7617C" w:rsidRPr="00300A0A" w:rsidRDefault="00B7617C" w:rsidP="00B7617C">
            <w:pPr>
              <w:rPr>
                <w:b/>
                <w:bCs/>
              </w:rPr>
            </w:pPr>
            <w:r w:rsidRPr="00300A0A">
              <w:rPr>
                <w:b/>
                <w:bCs/>
              </w:rPr>
              <w:t>Udělovaný akademický titul</w:t>
            </w:r>
          </w:p>
        </w:tc>
        <w:tc>
          <w:tcPr>
            <w:tcW w:w="1739" w:type="dxa"/>
            <w:tcBorders>
              <w:bottom w:val="single" w:sz="2" w:space="0" w:color="auto"/>
            </w:tcBorders>
          </w:tcPr>
          <w:p w14:paraId="6F9CCEAD" w14:textId="77777777" w:rsidR="00B7617C" w:rsidRPr="00300A0A" w:rsidRDefault="00B7617C" w:rsidP="00B7617C">
            <w:r w:rsidRPr="00300A0A">
              <w:t>-</w:t>
            </w:r>
          </w:p>
        </w:tc>
      </w:tr>
      <w:tr w:rsidR="00B7617C" w:rsidRPr="00300A0A" w14:paraId="380041F4" w14:textId="77777777" w:rsidTr="00406792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52E5F179" w14:textId="77777777" w:rsidR="00B7617C" w:rsidRPr="00300A0A" w:rsidRDefault="00B7617C" w:rsidP="00B7617C">
            <w:pPr>
              <w:jc w:val="both"/>
              <w:rPr>
                <w:b/>
              </w:rPr>
            </w:pPr>
            <w:r w:rsidRPr="00300A0A">
              <w:rPr>
                <w:b/>
              </w:rPr>
              <w:t>Garant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5A6D8E7D" w14:textId="77777777" w:rsidR="00B7617C" w:rsidRPr="00300A0A" w:rsidRDefault="00B7617C" w:rsidP="00B7617C">
            <w:r w:rsidRPr="00300A0A">
              <w:t xml:space="preserve">doc. </w:t>
            </w:r>
            <w:r>
              <w:t>Ing. Martin Hromada</w:t>
            </w:r>
            <w:r w:rsidRPr="00300A0A">
              <w:t>, Ph.D.</w:t>
            </w:r>
          </w:p>
        </w:tc>
      </w:tr>
      <w:tr w:rsidR="00B7617C" w:rsidRPr="00300A0A" w14:paraId="1D0B014A" w14:textId="77777777" w:rsidTr="005F401C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CEF00BC" w14:textId="77777777" w:rsidR="00B7617C" w:rsidRPr="00300A0A" w:rsidRDefault="00B7617C" w:rsidP="00B7617C">
            <w:pPr>
              <w:jc w:val="both"/>
              <w:rPr>
                <w:b/>
              </w:rPr>
            </w:pPr>
            <w:r w:rsidRPr="00300A0A">
              <w:rPr>
                <w:b/>
              </w:rPr>
              <w:t>Zaměření na přípravu k výkonu regulovaného povolání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C16FE" w14:textId="77777777" w:rsidR="00B7617C" w:rsidRPr="00300A0A" w:rsidRDefault="00B7617C" w:rsidP="00B7617C">
            <w:r w:rsidRPr="00300A0A">
              <w:t>ne</w:t>
            </w:r>
          </w:p>
        </w:tc>
      </w:tr>
      <w:tr w:rsidR="00B7617C" w:rsidRPr="00300A0A" w14:paraId="5B111A2F" w14:textId="77777777" w:rsidTr="005F401C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A3D46D4" w14:textId="77777777" w:rsidR="00B7617C" w:rsidRPr="00300A0A" w:rsidRDefault="00B7617C" w:rsidP="00B7617C">
            <w:pPr>
              <w:jc w:val="both"/>
              <w:rPr>
                <w:b/>
              </w:rPr>
            </w:pPr>
            <w:r w:rsidRPr="00300A0A"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30FC7" w14:textId="77777777" w:rsidR="00B7617C" w:rsidRPr="00300A0A" w:rsidRDefault="00B7617C" w:rsidP="00B7617C">
            <w:r w:rsidRPr="00300A0A">
              <w:t>ano</w:t>
            </w:r>
          </w:p>
        </w:tc>
      </w:tr>
      <w:tr w:rsidR="00B7617C" w:rsidRPr="00300A0A" w14:paraId="652EB9E1" w14:textId="77777777" w:rsidTr="00BC2035">
        <w:trPr>
          <w:trHeight w:val="438"/>
        </w:trPr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A26758F" w14:textId="77777777" w:rsidR="00B7617C" w:rsidRPr="00300A0A" w:rsidRDefault="00B7617C" w:rsidP="00B7617C">
            <w:pPr>
              <w:jc w:val="both"/>
              <w:rPr>
                <w:b/>
              </w:rPr>
            </w:pPr>
            <w:r w:rsidRPr="00300A0A">
              <w:rPr>
                <w:b/>
              </w:rPr>
              <w:t>Uznávací orgán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8CBC8" w14:textId="77777777" w:rsidR="00B7617C" w:rsidRPr="00300A0A" w:rsidRDefault="00B7617C" w:rsidP="00B7617C">
            <w:r w:rsidRPr="00300A0A">
              <w:t>Ministerstvo vnitra</w:t>
            </w:r>
          </w:p>
        </w:tc>
      </w:tr>
      <w:tr w:rsidR="00B7617C" w:rsidRPr="00300A0A" w14:paraId="5FD73F65" w14:textId="77777777" w:rsidTr="005F401C">
        <w:tc>
          <w:tcPr>
            <w:tcW w:w="9285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C9DE140" w14:textId="77777777" w:rsidR="00B7617C" w:rsidRPr="00300A0A" w:rsidRDefault="00B7617C" w:rsidP="00B7617C">
            <w:pPr>
              <w:jc w:val="both"/>
            </w:pPr>
            <w:r w:rsidRPr="00300A0A"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B7617C" w:rsidRPr="00300A0A" w14:paraId="32F59C2C" w14:textId="77777777" w:rsidTr="005F401C">
        <w:trPr>
          <w:trHeight w:val="1198"/>
        </w:trPr>
        <w:tc>
          <w:tcPr>
            <w:tcW w:w="9285" w:type="dxa"/>
            <w:gridSpan w:val="4"/>
            <w:shd w:val="clear" w:color="auto" w:fill="FFFFFF"/>
          </w:tcPr>
          <w:p w14:paraId="5FA7FC27" w14:textId="77777777" w:rsidR="00B7617C" w:rsidRPr="00300A0A" w:rsidRDefault="00B7617C" w:rsidP="00B7617C"/>
          <w:p w14:paraId="4A8144AD" w14:textId="77777777" w:rsidR="00B7617C" w:rsidRPr="00300A0A" w:rsidRDefault="00B7617C" w:rsidP="00B7617C">
            <w:r w:rsidRPr="00300A0A">
              <w:t xml:space="preserve">Bezpečnostní </w:t>
            </w:r>
            <w:r w:rsidR="00693253">
              <w:t>obory</w:t>
            </w:r>
            <w:r w:rsidRPr="00300A0A">
              <w:t xml:space="preserve"> (100 %)</w:t>
            </w:r>
          </w:p>
          <w:p w14:paraId="5C3478E3" w14:textId="77777777" w:rsidR="00B7617C" w:rsidRPr="00300A0A" w:rsidRDefault="00B7617C" w:rsidP="00B7617C"/>
          <w:p w14:paraId="640E86B6" w14:textId="77777777" w:rsidR="00B7617C" w:rsidRPr="00300A0A" w:rsidRDefault="00B7617C" w:rsidP="00B7617C"/>
          <w:p w14:paraId="1C52E3B0" w14:textId="77777777" w:rsidR="00B7617C" w:rsidRPr="00300A0A" w:rsidRDefault="00B7617C" w:rsidP="00B7617C"/>
        </w:tc>
      </w:tr>
      <w:tr w:rsidR="00B7617C" w:rsidRPr="00300A0A" w14:paraId="0E148431" w14:textId="77777777" w:rsidTr="005F401C">
        <w:trPr>
          <w:trHeight w:val="70"/>
        </w:trPr>
        <w:tc>
          <w:tcPr>
            <w:tcW w:w="9285" w:type="dxa"/>
            <w:gridSpan w:val="4"/>
            <w:shd w:val="clear" w:color="auto" w:fill="F7CAAC"/>
          </w:tcPr>
          <w:p w14:paraId="13751788" w14:textId="77777777" w:rsidR="00B7617C" w:rsidRPr="00300A0A" w:rsidRDefault="00B7617C" w:rsidP="00B7617C">
            <w:r w:rsidRPr="00300A0A">
              <w:rPr>
                <w:b/>
              </w:rPr>
              <w:t>Cíle studia ve studijním programu</w:t>
            </w:r>
          </w:p>
        </w:tc>
      </w:tr>
      <w:tr w:rsidR="00B7617C" w:rsidRPr="00300A0A" w14:paraId="7A4E54E0" w14:textId="77777777" w:rsidTr="00282F7D">
        <w:trPr>
          <w:trHeight w:val="2108"/>
        </w:trPr>
        <w:tc>
          <w:tcPr>
            <w:tcW w:w="9285" w:type="dxa"/>
            <w:gridSpan w:val="4"/>
            <w:shd w:val="clear" w:color="auto" w:fill="FFFFFF"/>
          </w:tcPr>
          <w:p w14:paraId="441FFFBA" w14:textId="77777777" w:rsidR="00B7617C" w:rsidRPr="00E73C89" w:rsidRDefault="00B7617C" w:rsidP="00E73C89">
            <w:pPr>
              <w:jc w:val="both"/>
            </w:pPr>
            <w:r w:rsidRPr="00E73C89">
              <w:t xml:space="preserve">Cílem bakalářského studia ve studijním programu </w:t>
            </w:r>
            <w:r w:rsidRPr="00E73C89">
              <w:rPr>
                <w:i/>
              </w:rPr>
              <w:t>Bezpečnostní technologie, systémy a management</w:t>
            </w:r>
            <w:r w:rsidRPr="00E73C89">
              <w:t xml:space="preserve"> je poskytnout teoretické vzdělání a profesní dovednosti zejména v oblasti fyzické, informační a administrativní bezpečnosti a krizového řízení. V rámci fyzické bezpečnosti je kladen důraz na znalosti návrhu a aplikace poplachových a mechanických zábranných systémů a na znalosti jednotlivých procesů spojených s činnostmi pracovníků fyzické ostrahy. Tato problematika je doplněna předměty právního, informatického a elektrotechnického zaměření s důrazem na znalost právního řádu, způsobu přenosu informací, operačních systémů a analogové a číslicové techniky. K nezbytnému základu znalostí a dovedností patří rovněž oblast detektivních činností a kriminalistických technologií a procesů.</w:t>
            </w:r>
          </w:p>
          <w:p w14:paraId="1AA257B1" w14:textId="77777777" w:rsidR="00B7617C" w:rsidRPr="00E73C89" w:rsidRDefault="00B7617C" w:rsidP="00E73C89">
            <w:pPr>
              <w:jc w:val="both"/>
            </w:pPr>
            <w:r w:rsidRPr="00E73C89">
              <w:t xml:space="preserve">    </w:t>
            </w:r>
          </w:p>
          <w:p w14:paraId="610AE1F6" w14:textId="77777777" w:rsidR="00B7617C" w:rsidRPr="00E73C89" w:rsidRDefault="00B7617C" w:rsidP="00E73C89">
            <w:pPr>
              <w:jc w:val="both"/>
            </w:pPr>
            <w:r w:rsidRPr="00E73C89">
              <w:t>Studium je zakončeno obhajobou bakalářské práce a státní závěrečnou zkouškou.</w:t>
            </w:r>
          </w:p>
          <w:p w14:paraId="798B9133" w14:textId="77777777" w:rsidR="00B7617C" w:rsidRPr="00300A0A" w:rsidRDefault="00B7617C" w:rsidP="00B7617C"/>
        </w:tc>
      </w:tr>
      <w:tr w:rsidR="00B7617C" w:rsidRPr="00300A0A" w14:paraId="68BF070D" w14:textId="77777777" w:rsidTr="005F401C">
        <w:trPr>
          <w:trHeight w:val="187"/>
        </w:trPr>
        <w:tc>
          <w:tcPr>
            <w:tcW w:w="9285" w:type="dxa"/>
            <w:gridSpan w:val="4"/>
            <w:shd w:val="clear" w:color="auto" w:fill="F7CAAC"/>
          </w:tcPr>
          <w:p w14:paraId="2A1AFF40" w14:textId="77777777" w:rsidR="00B7617C" w:rsidRPr="00300A0A" w:rsidRDefault="00B7617C" w:rsidP="00B7617C">
            <w:pPr>
              <w:jc w:val="both"/>
            </w:pPr>
            <w:r w:rsidRPr="00300A0A">
              <w:rPr>
                <w:b/>
              </w:rPr>
              <w:t>Profil absolventa studijního programu</w:t>
            </w:r>
          </w:p>
        </w:tc>
      </w:tr>
      <w:tr w:rsidR="00B7617C" w:rsidRPr="00300A0A" w14:paraId="0D70C0E8" w14:textId="77777777" w:rsidTr="0038422E">
        <w:trPr>
          <w:trHeight w:val="2332"/>
        </w:trPr>
        <w:tc>
          <w:tcPr>
            <w:tcW w:w="9285" w:type="dxa"/>
            <w:gridSpan w:val="4"/>
            <w:shd w:val="clear" w:color="auto" w:fill="FFFFFF"/>
          </w:tcPr>
          <w:p w14:paraId="037E5E89" w14:textId="07CD053D" w:rsidR="00E73C89" w:rsidRDefault="00B7617C" w:rsidP="0038422E">
            <w:pPr>
              <w:jc w:val="both"/>
              <w:rPr>
                <w:ins w:id="4" w:author="Uzivatel" w:date="2018-11-19T16:11:00Z"/>
              </w:rPr>
            </w:pPr>
            <w:r w:rsidRPr="00E73C89">
              <w:t xml:space="preserve">Na základě bakalářského studijního plánu ve studijním programu </w:t>
            </w:r>
            <w:r w:rsidRPr="00E73C89">
              <w:rPr>
                <w:i/>
              </w:rPr>
              <w:t>Bezpečnostní technologie, systémy a management</w:t>
            </w:r>
            <w:r w:rsidRPr="00E73C89">
              <w:t xml:space="preserve"> jsou vychováváni odborníci pro technické, manažerské, kontrolní a jiné funkce v soukromých bezpečnostních službách poskytujících ochranu majetku a osob, popř. ve státních či veřejných orgánech, které se touto problematikou zabývají. </w:t>
            </w:r>
            <w:r w:rsidR="00E73C89">
              <w:t>Absolvent studia je schopen navrhnout a prakticky realizovat fyzické zabezpečení objektů využívající mechanické a elektronické přístupy včetně jejich napojení na internet. Nachází tak uplatnění</w:t>
            </w:r>
            <w:r w:rsidRPr="00E73C89">
              <w:t xml:space="preserve"> ve firmách, které se zabývají výrobou, projektováním, montáží a provozem zabezpečovací techniky s respektováním právních aspektů jejího nasazení. </w:t>
            </w:r>
          </w:p>
          <w:p w14:paraId="5F4EB153" w14:textId="6B589E07" w:rsidR="00523886" w:rsidRDefault="00523886" w:rsidP="0038422E">
            <w:pPr>
              <w:jc w:val="both"/>
              <w:rPr>
                <w:ins w:id="5" w:author="Uzivatel" w:date="2018-11-19T16:11:00Z"/>
              </w:rPr>
            </w:pPr>
          </w:p>
          <w:p w14:paraId="41B3554C" w14:textId="443608E3" w:rsidR="00523886" w:rsidRDefault="00523886" w:rsidP="0038422E">
            <w:pPr>
              <w:jc w:val="both"/>
              <w:rPr>
                <w:ins w:id="6" w:author="Uzivatel" w:date="2018-11-01T16:25:00Z"/>
              </w:rPr>
            </w:pPr>
            <w:ins w:id="7" w:author="Uzivatel" w:date="2018-11-19T16:11:00Z">
              <w:r>
                <w:t>Znalosti:</w:t>
              </w:r>
            </w:ins>
          </w:p>
          <w:p w14:paraId="21FD54F6" w14:textId="77777777" w:rsidR="00967A12" w:rsidRDefault="00967A12" w:rsidP="00967A12">
            <w:pPr>
              <w:pStyle w:val="Odstavecseseznamem"/>
              <w:numPr>
                <w:ilvl w:val="0"/>
                <w:numId w:val="67"/>
              </w:numPr>
              <w:jc w:val="both"/>
              <w:rPr>
                <w:ins w:id="8" w:author="Uzivatel" w:date="2018-11-01T16:25:00Z"/>
              </w:rPr>
            </w:pPr>
            <w:ins w:id="9" w:author="Uzivatel" w:date="2018-11-01T16:25:00Z">
              <w:r w:rsidRPr="00967A12">
                <w:t>Bezpečnostní posouzení objektu, Návrh skladby systému</w:t>
              </w:r>
              <w:r w:rsidR="00142921">
                <w:t>,</w:t>
              </w:r>
            </w:ins>
          </w:p>
          <w:p w14:paraId="0EB114C5" w14:textId="77777777" w:rsidR="00142921" w:rsidRDefault="00142921" w:rsidP="00967A12">
            <w:pPr>
              <w:pStyle w:val="Odstavecseseznamem"/>
              <w:numPr>
                <w:ilvl w:val="0"/>
                <w:numId w:val="67"/>
              </w:numPr>
              <w:jc w:val="both"/>
              <w:rPr>
                <w:ins w:id="10" w:author="Uzivatel" w:date="2018-11-01T16:25:00Z"/>
              </w:rPr>
            </w:pPr>
            <w:ins w:id="11" w:author="Uzivatel" w:date="2018-11-01T16:25:00Z">
              <w:r w:rsidRPr="00CB6185">
                <w:t>Zásady projektování poplachových systémů</w:t>
              </w:r>
              <w:r>
                <w:t>,</w:t>
              </w:r>
            </w:ins>
          </w:p>
          <w:p w14:paraId="3A769445" w14:textId="77777777" w:rsidR="00142921" w:rsidRDefault="00142921" w:rsidP="00142921">
            <w:pPr>
              <w:pStyle w:val="Odstavecseseznamem"/>
              <w:numPr>
                <w:ilvl w:val="0"/>
                <w:numId w:val="67"/>
              </w:numPr>
              <w:jc w:val="both"/>
              <w:rPr>
                <w:ins w:id="12" w:author="Uzivatel" w:date="2018-11-01T16:25:00Z"/>
              </w:rPr>
            </w:pPr>
            <w:ins w:id="13" w:author="Uzivatel" w:date="2018-11-01T16:25:00Z">
              <w:r w:rsidRPr="00142921">
                <w:t>Přehled technických řešení ústředen PZTS, možné konfigurace, zabezpečení automobilu, mobilní brány</w:t>
              </w:r>
              <w:r>
                <w:t>,</w:t>
              </w:r>
            </w:ins>
          </w:p>
          <w:p w14:paraId="7222F893" w14:textId="77777777" w:rsidR="00142921" w:rsidRDefault="00142921" w:rsidP="00142921">
            <w:pPr>
              <w:pStyle w:val="Odstavecseseznamem"/>
              <w:numPr>
                <w:ilvl w:val="0"/>
                <w:numId w:val="67"/>
              </w:numPr>
              <w:jc w:val="both"/>
              <w:rPr>
                <w:ins w:id="14" w:author="Uzivatel" w:date="2018-11-01T16:25:00Z"/>
              </w:rPr>
            </w:pPr>
            <w:ins w:id="15" w:author="Uzivatel" w:date="2018-11-01T16:25:00Z">
              <w:r>
                <w:t>Testování poplachových zabezpečovacích a tísňových systémů,</w:t>
              </w:r>
            </w:ins>
          </w:p>
          <w:p w14:paraId="42A7139E" w14:textId="77777777" w:rsidR="00142921" w:rsidRDefault="00142921" w:rsidP="00142921">
            <w:pPr>
              <w:pStyle w:val="Odstavecseseznamem"/>
              <w:numPr>
                <w:ilvl w:val="0"/>
                <w:numId w:val="67"/>
              </w:numPr>
              <w:jc w:val="both"/>
              <w:rPr>
                <w:ins w:id="16" w:author="Uzivatel" w:date="2018-11-01T16:25:00Z"/>
              </w:rPr>
            </w:pPr>
            <w:ins w:id="17" w:author="Uzivatel" w:date="2018-11-01T16:25:00Z">
              <w:r>
                <w:t>Požadavky na poplachový systém z hlediska bezpečnosti elektrických zařízení,</w:t>
              </w:r>
            </w:ins>
          </w:p>
          <w:p w14:paraId="1EA863C0" w14:textId="77777777" w:rsidR="00142921" w:rsidRDefault="00142921" w:rsidP="00142921">
            <w:pPr>
              <w:pStyle w:val="Odstavecseseznamem"/>
              <w:numPr>
                <w:ilvl w:val="0"/>
                <w:numId w:val="67"/>
              </w:numPr>
              <w:jc w:val="both"/>
              <w:rPr>
                <w:ins w:id="18" w:author="Uzivatel" w:date="2018-11-01T16:25:00Z"/>
              </w:rPr>
            </w:pPr>
            <w:ins w:id="19" w:author="Uzivatel" w:date="2018-11-01T16:25:00Z">
              <w:r>
                <w:t>Certifikace komponent poplachových systémů,</w:t>
              </w:r>
            </w:ins>
          </w:p>
          <w:p w14:paraId="3D077DF0" w14:textId="77777777" w:rsidR="00142921" w:rsidRDefault="00142921" w:rsidP="00142921">
            <w:pPr>
              <w:pStyle w:val="Odstavecseseznamem"/>
              <w:numPr>
                <w:ilvl w:val="0"/>
                <w:numId w:val="67"/>
              </w:numPr>
              <w:jc w:val="both"/>
              <w:rPr>
                <w:ins w:id="20" w:author="Uzivatel" w:date="2018-11-01T16:25:00Z"/>
              </w:rPr>
            </w:pPr>
            <w:ins w:id="21" w:author="Uzivatel" w:date="2018-11-01T16:25:00Z">
              <w:r>
                <w:t>Poplachové systémy jako prostředek ochrany utajovaných informací,</w:t>
              </w:r>
            </w:ins>
          </w:p>
          <w:p w14:paraId="63773B13" w14:textId="77777777" w:rsidR="00142921" w:rsidRDefault="00142921" w:rsidP="00142921">
            <w:pPr>
              <w:pStyle w:val="Odstavecseseznamem"/>
              <w:numPr>
                <w:ilvl w:val="0"/>
                <w:numId w:val="67"/>
              </w:numPr>
              <w:jc w:val="both"/>
              <w:rPr>
                <w:ins w:id="22" w:author="Uzivatel" w:date="2018-11-01T16:25:00Z"/>
              </w:rPr>
            </w:pPr>
            <w:ins w:id="23" w:author="Uzivatel" w:date="2018-11-01T16:25:00Z">
              <w:r>
                <w:t>Zkoušení a certifikace prvků a systémů MZS dle ČSN ISO 8402, bezpečnostní třídy RC,</w:t>
              </w:r>
            </w:ins>
          </w:p>
          <w:p w14:paraId="70222E67" w14:textId="68000076" w:rsidR="00142921" w:rsidRDefault="00142921" w:rsidP="00142921">
            <w:pPr>
              <w:pStyle w:val="Odstavecseseznamem"/>
              <w:numPr>
                <w:ilvl w:val="0"/>
                <w:numId w:val="67"/>
              </w:numPr>
              <w:jc w:val="both"/>
              <w:rPr>
                <w:ins w:id="24" w:author="Uzivatel" w:date="2018-11-19T16:10:00Z"/>
              </w:rPr>
            </w:pPr>
            <w:ins w:id="25" w:author="Uzivatel" w:date="2018-11-01T16:25:00Z">
              <w:r>
                <w:t>Způsob a taktika navrhování mechanické ochrany objektů, projektování MZS objektů apod.</w:t>
              </w:r>
            </w:ins>
          </w:p>
          <w:p w14:paraId="631E9A9D" w14:textId="04A56F3B" w:rsidR="00523886" w:rsidRDefault="00523886">
            <w:pPr>
              <w:jc w:val="both"/>
              <w:rPr>
                <w:ins w:id="26" w:author="Uzivatel" w:date="2018-11-19T16:10:00Z"/>
              </w:rPr>
              <w:pPrChange w:id="27" w:author="Uzivatel" w:date="2018-11-19T16:10:00Z">
                <w:pPr>
                  <w:pStyle w:val="Odstavecseseznamem"/>
                  <w:numPr>
                    <w:numId w:val="67"/>
                  </w:numPr>
                  <w:ind w:hanging="360"/>
                  <w:jc w:val="both"/>
                </w:pPr>
              </w:pPrChange>
            </w:pPr>
          </w:p>
          <w:p w14:paraId="59A8F091" w14:textId="71ED909A" w:rsidR="00523886" w:rsidRDefault="00523886">
            <w:pPr>
              <w:jc w:val="both"/>
              <w:rPr>
                <w:ins w:id="28" w:author="Uzivatel" w:date="2018-11-01T16:25:00Z"/>
              </w:rPr>
              <w:pPrChange w:id="29" w:author="Uzivatel" w:date="2018-11-19T16:10:00Z">
                <w:pPr>
                  <w:pStyle w:val="Odstavecseseznamem"/>
                  <w:numPr>
                    <w:numId w:val="67"/>
                  </w:numPr>
                  <w:ind w:hanging="360"/>
                  <w:jc w:val="both"/>
                </w:pPr>
              </w:pPrChange>
            </w:pPr>
            <w:ins w:id="30" w:author="Uzivatel" w:date="2018-11-19T16:10:00Z">
              <w:r>
                <w:t>Dovednosti:</w:t>
              </w:r>
            </w:ins>
          </w:p>
          <w:p w14:paraId="6A5B11D6" w14:textId="1170EBA1" w:rsidR="00A450CD" w:rsidRDefault="00A450CD" w:rsidP="00A450CD">
            <w:pPr>
              <w:jc w:val="both"/>
              <w:rPr>
                <w:ins w:id="31" w:author="Uzivatel" w:date="2018-11-19T16:12:00Z"/>
              </w:rPr>
            </w:pPr>
            <w:ins w:id="32" w:author="Uzivatel" w:date="2018-11-01T16:25:00Z">
              <w:r>
                <w:lastRenderedPageBreak/>
                <w:t xml:space="preserve">Absolvent </w:t>
              </w:r>
            </w:ins>
            <w:ins w:id="33" w:author="Uzivatel" w:date="2018-11-19T16:11:00Z">
              <w:r w:rsidR="00523886">
                <w:t>by měl disponovat dovednostmi ve vztahu k aplikaci</w:t>
              </w:r>
            </w:ins>
            <w:ins w:id="34" w:author="Uzivatel" w:date="2018-11-01T16:25:00Z">
              <w:r>
                <w:t xml:space="preserve"> právního vymezení a </w:t>
              </w:r>
            </w:ins>
            <w:ins w:id="35" w:author="Uzivatel" w:date="2018-11-19T16:11:00Z">
              <w:r w:rsidR="00523886">
                <w:t xml:space="preserve">souvislostmi </w:t>
              </w:r>
            </w:ins>
            <w:ins w:id="36" w:author="Uzivatel" w:date="2018-11-01T16:25:00Z">
              <w:r>
                <w:t xml:space="preserve">ochrany obyvatelstva, individuální a kolektivní ochrany, </w:t>
              </w:r>
              <w:r w:rsidR="00635AD6">
                <w:t>systému krizového řízení, analýzy rizik, havarijního a krizového plánování a to i ve vazbě na informační technologie a systémy pro podporu krizového řízení.</w:t>
              </w:r>
            </w:ins>
          </w:p>
          <w:p w14:paraId="340C3EE1" w14:textId="0F4845A5" w:rsidR="00DD4DB0" w:rsidRDefault="00DD4DB0" w:rsidP="00A450CD">
            <w:pPr>
              <w:jc w:val="both"/>
              <w:rPr>
                <w:ins w:id="37" w:author="Uzivatel" w:date="2018-11-19T16:12:00Z"/>
              </w:rPr>
            </w:pPr>
          </w:p>
          <w:p w14:paraId="37E5FEE7" w14:textId="77777777" w:rsidR="00142921" w:rsidRPr="00967A12" w:rsidRDefault="00142921" w:rsidP="00142921">
            <w:pPr>
              <w:jc w:val="both"/>
              <w:rPr>
                <w:rPrChange w:id="38" w:author="Uzivatel" w:date="2018-11-01T16:25:00Z">
                  <w:rPr>
                    <w:sz w:val="23"/>
                  </w:rPr>
                </w:rPrChange>
              </w:rPr>
            </w:pPr>
          </w:p>
        </w:tc>
      </w:tr>
      <w:tr w:rsidR="00B7617C" w:rsidRPr="00300A0A" w14:paraId="14BD239B" w14:textId="77777777" w:rsidTr="005F401C">
        <w:trPr>
          <w:trHeight w:val="185"/>
        </w:trPr>
        <w:tc>
          <w:tcPr>
            <w:tcW w:w="9285" w:type="dxa"/>
            <w:gridSpan w:val="4"/>
            <w:shd w:val="clear" w:color="auto" w:fill="F7CAAC"/>
          </w:tcPr>
          <w:p w14:paraId="39A547B8" w14:textId="77777777" w:rsidR="00B7617C" w:rsidRPr="00300A0A" w:rsidRDefault="00B7617C" w:rsidP="00B7617C">
            <w:r w:rsidRPr="00300A0A">
              <w:rPr>
                <w:b/>
              </w:rPr>
              <w:lastRenderedPageBreak/>
              <w:t>Pravidla a podmínky pro tvorbu studijních plánů</w:t>
            </w:r>
          </w:p>
        </w:tc>
      </w:tr>
      <w:tr w:rsidR="00B7617C" w:rsidRPr="00300A0A" w14:paraId="0250FB18" w14:textId="77777777" w:rsidTr="005F401C">
        <w:trPr>
          <w:trHeight w:val="2651"/>
        </w:trPr>
        <w:tc>
          <w:tcPr>
            <w:tcW w:w="9285" w:type="dxa"/>
            <w:gridSpan w:val="4"/>
            <w:shd w:val="clear" w:color="auto" w:fill="FFFFFF"/>
          </w:tcPr>
          <w:p w14:paraId="370BA8E8" w14:textId="77777777" w:rsidR="00B95601" w:rsidRDefault="00E73C89" w:rsidP="00E73C89">
            <w:pPr>
              <w:jc w:val="both"/>
            </w:pPr>
            <w:r>
              <w:t xml:space="preserve">V době podání akreditační žádosti je v rámci studijního programu Inženýrská informatika realizován studijní obor  </w:t>
            </w:r>
            <w:r w:rsidRPr="00E73C89">
              <w:rPr>
                <w:i/>
              </w:rPr>
              <w:t>Bezpečnostní technologie, systémy a management</w:t>
            </w:r>
            <w:r>
              <w:t xml:space="preserve"> v prezenční i kombinované formě </w:t>
            </w:r>
            <w:r w:rsidR="00B95601">
              <w:t xml:space="preserve">studia </w:t>
            </w:r>
            <w:r>
              <w:t>v jazyce českém.</w:t>
            </w:r>
            <w:r w:rsidR="00B95601">
              <w:t xml:space="preserve"> Studijní obor existuje více jak 10 let.</w:t>
            </w:r>
          </w:p>
          <w:p w14:paraId="555B9D94" w14:textId="77777777" w:rsidR="00B7617C" w:rsidRDefault="00B95601" w:rsidP="00E73C89">
            <w:pPr>
              <w:jc w:val="both"/>
            </w:pPr>
            <w:r>
              <w:t>Ž</w:t>
            </w:r>
            <w:r w:rsidR="00B7617C" w:rsidRPr="00E73C89">
              <w:t xml:space="preserve">ádáme o </w:t>
            </w:r>
            <w:r>
              <w:t xml:space="preserve">akreditaci studijního programu </w:t>
            </w:r>
            <w:r w:rsidRPr="00E73C89">
              <w:rPr>
                <w:i/>
              </w:rPr>
              <w:t>Bezpečnostní technologie, systémy a management</w:t>
            </w:r>
            <w:r>
              <w:t xml:space="preserve"> v prezenční i kombinované formě studia v jazyce českém. Pro každou formu studia je určen samostatný studijní plán. </w:t>
            </w:r>
            <w:r w:rsidR="00B7617C" w:rsidRPr="00E73C89">
              <w:t xml:space="preserve">Struktura studijního plánu je tvořena povinnými předměty. Ve studijním programu je využíván kreditový systém ECTS představující studijní zátěž </w:t>
            </w:r>
            <w:r w:rsidR="00D61FCE">
              <w:t>27</w:t>
            </w:r>
            <w:r w:rsidR="00B7617C" w:rsidRPr="00E73C89">
              <w:t xml:space="preserve"> hodin/1kredit. Jedna výuková hodina představuje 50 minut. V rámci bakalářského studijního programu je standardní délka studia 3 roky a student musí získat 180 kreditů.</w:t>
            </w:r>
          </w:p>
          <w:p w14:paraId="36B913AD" w14:textId="77777777" w:rsidR="00E73C89" w:rsidRDefault="00E73C89" w:rsidP="00E73C89">
            <w:pPr>
              <w:jc w:val="both"/>
            </w:pPr>
          </w:p>
          <w:p w14:paraId="7534B6AD" w14:textId="77777777" w:rsidR="00E73C89" w:rsidRPr="00300A0A" w:rsidRDefault="00E73C89" w:rsidP="00E73C89">
            <w:pPr>
              <w:jc w:val="both"/>
            </w:pPr>
          </w:p>
        </w:tc>
      </w:tr>
      <w:tr w:rsidR="00B7617C" w:rsidRPr="00300A0A" w14:paraId="3BC1781D" w14:textId="77777777" w:rsidTr="005F401C">
        <w:trPr>
          <w:trHeight w:val="258"/>
        </w:trPr>
        <w:tc>
          <w:tcPr>
            <w:tcW w:w="9285" w:type="dxa"/>
            <w:gridSpan w:val="4"/>
            <w:shd w:val="clear" w:color="auto" w:fill="F7CAAC"/>
          </w:tcPr>
          <w:p w14:paraId="77BD7F16" w14:textId="77777777" w:rsidR="00B7617C" w:rsidRPr="00300A0A" w:rsidRDefault="00B7617C" w:rsidP="00B7617C">
            <w:r w:rsidRPr="00300A0A">
              <w:rPr>
                <w:b/>
              </w:rPr>
              <w:t xml:space="preserve"> Podmínky k přijetí ke studiu</w:t>
            </w:r>
          </w:p>
        </w:tc>
      </w:tr>
      <w:tr w:rsidR="00B7617C" w:rsidRPr="00300A0A" w14:paraId="78D1CFE1" w14:textId="77777777" w:rsidTr="005F401C">
        <w:trPr>
          <w:trHeight w:val="1327"/>
        </w:trPr>
        <w:tc>
          <w:tcPr>
            <w:tcW w:w="9285" w:type="dxa"/>
            <w:gridSpan w:val="4"/>
            <w:shd w:val="clear" w:color="auto" w:fill="FFFFFF"/>
          </w:tcPr>
          <w:p w14:paraId="0829CA87" w14:textId="77777777" w:rsidR="00B7617C" w:rsidRPr="00B95601" w:rsidRDefault="00B7617C" w:rsidP="00DF359D">
            <w:pPr>
              <w:jc w:val="both"/>
            </w:pPr>
            <w:r w:rsidRPr="00B95601">
              <w:t xml:space="preserve">Podmínky pro přijetí ke studiu jsou stanoveny Směrnicí děkana k přijímacímu řízení, která je každoročně vydávána na </w:t>
            </w:r>
            <w:r w:rsidR="00B95601" w:rsidRPr="00B95601">
              <w:t>FAI</w:t>
            </w:r>
            <w:r w:rsidRPr="00B95601">
              <w:t xml:space="preserve">. V této směrnici jsou konkretizovány požadavky pro přijetí v daném akademickém roce a je zveřejňována na úřední desce FAI. </w:t>
            </w:r>
          </w:p>
          <w:p w14:paraId="464B564A" w14:textId="77777777" w:rsidR="00B7617C" w:rsidRPr="00300A0A" w:rsidRDefault="00B7617C" w:rsidP="00B7617C">
            <w:pPr>
              <w:rPr>
                <w:b/>
              </w:rPr>
            </w:pPr>
          </w:p>
          <w:p w14:paraId="533A2608" w14:textId="77777777" w:rsidR="00B7617C" w:rsidRPr="00300A0A" w:rsidRDefault="00B7617C" w:rsidP="00B7617C">
            <w:pPr>
              <w:rPr>
                <w:b/>
              </w:rPr>
            </w:pPr>
          </w:p>
        </w:tc>
      </w:tr>
      <w:tr w:rsidR="00B7617C" w:rsidRPr="00300A0A" w14:paraId="1AB755C5" w14:textId="77777777" w:rsidTr="005F401C">
        <w:trPr>
          <w:trHeight w:val="268"/>
        </w:trPr>
        <w:tc>
          <w:tcPr>
            <w:tcW w:w="9285" w:type="dxa"/>
            <w:gridSpan w:val="4"/>
            <w:shd w:val="clear" w:color="auto" w:fill="F7CAAC"/>
          </w:tcPr>
          <w:p w14:paraId="2420D5D0" w14:textId="77777777" w:rsidR="00B7617C" w:rsidRPr="00300A0A" w:rsidRDefault="00B7617C" w:rsidP="00B7617C">
            <w:pPr>
              <w:rPr>
                <w:b/>
              </w:rPr>
            </w:pPr>
            <w:r w:rsidRPr="00300A0A">
              <w:rPr>
                <w:b/>
              </w:rPr>
              <w:t>Návaznost na další typy studijních programů</w:t>
            </w:r>
          </w:p>
        </w:tc>
      </w:tr>
      <w:tr w:rsidR="00B7617C" w:rsidRPr="00300A0A" w14:paraId="027A269A" w14:textId="77777777" w:rsidTr="005F401C">
        <w:trPr>
          <w:trHeight w:val="2651"/>
        </w:trPr>
        <w:tc>
          <w:tcPr>
            <w:tcW w:w="9285" w:type="dxa"/>
            <w:gridSpan w:val="4"/>
            <w:shd w:val="clear" w:color="auto" w:fill="FFFFFF"/>
          </w:tcPr>
          <w:p w14:paraId="06622BCE" w14:textId="77777777" w:rsidR="00B7617C" w:rsidRPr="00B95601" w:rsidRDefault="00B7617C" w:rsidP="00B95601">
            <w:pPr>
              <w:jc w:val="both"/>
            </w:pPr>
            <w:r w:rsidRPr="00B95601">
              <w:t xml:space="preserve">Na </w:t>
            </w:r>
            <w:r w:rsidR="00B95601" w:rsidRPr="00B95601">
              <w:t xml:space="preserve">bakalářský </w:t>
            </w:r>
            <w:r w:rsidRPr="00B95601">
              <w:t xml:space="preserve">studijní program </w:t>
            </w:r>
            <w:r w:rsidRPr="00B95601">
              <w:rPr>
                <w:i/>
              </w:rPr>
              <w:t>Bezpečnostní technologie, systémy a management</w:t>
            </w:r>
            <w:r w:rsidRPr="00B95601">
              <w:t xml:space="preserve"> navazuje stejnojmenný magisterský studijní</w:t>
            </w:r>
            <w:r w:rsidR="00B95601" w:rsidRPr="00B95601">
              <w:t xml:space="preserve"> program</w:t>
            </w:r>
            <w:r w:rsidRPr="00B95601">
              <w:t>, který je dále členěn do dvou specializací</w:t>
            </w:r>
            <w:r w:rsidR="00B95601" w:rsidRPr="00B95601">
              <w:t xml:space="preserve">, a to specializace </w:t>
            </w:r>
            <w:r w:rsidRPr="00B95601">
              <w:rPr>
                <w:i/>
              </w:rPr>
              <w:t>Bezpečnostní technologie</w:t>
            </w:r>
            <w:r w:rsidRPr="00B95601">
              <w:t xml:space="preserve"> a </w:t>
            </w:r>
            <w:r w:rsidR="00B95601" w:rsidRPr="00B95601">
              <w:t xml:space="preserve">specializace </w:t>
            </w:r>
            <w:r w:rsidRPr="00B95601">
              <w:rPr>
                <w:i/>
              </w:rPr>
              <w:t>Bezpečnostní management</w:t>
            </w:r>
            <w:r w:rsidRPr="00B95601">
              <w:t>. Po úspěšném absolvování magisterského studijního programu</w:t>
            </w:r>
            <w:r w:rsidR="00D61FCE">
              <w:t xml:space="preserve"> se předpokládá, že zájemci</w:t>
            </w:r>
            <w:r w:rsidRPr="00B95601">
              <w:t xml:space="preserve"> mohou  pokračovat v doktorském studijním programu pod stejným názvem Bezpečnostní te</w:t>
            </w:r>
            <w:r w:rsidR="00B95601" w:rsidRPr="00B95601">
              <w:t>chnologie, systémy a management.</w:t>
            </w:r>
            <w:r w:rsidR="00D61FCE">
              <w:t xml:space="preserve"> V tomto doktorském studijním programu mohou zájemci studovat </w:t>
            </w:r>
            <w:r w:rsidR="00A941D0">
              <w:t xml:space="preserve">v </w:t>
            </w:r>
            <w:r w:rsidR="00D61FCE">
              <w:t xml:space="preserve">případě úspěšné akreditace, v době podání akreditační žádosti o bakalářský studijní program Bezpečnostní technologie, systémy a management je současně žádáno o </w:t>
            </w:r>
            <w:r w:rsidR="00067907">
              <w:t xml:space="preserve">akreditaci </w:t>
            </w:r>
            <w:r w:rsidR="00D61FCE">
              <w:t>doktorsk</w:t>
            </w:r>
            <w:r w:rsidR="00067907">
              <w:t>ého</w:t>
            </w:r>
            <w:r w:rsidR="00D61FCE">
              <w:t xml:space="preserve"> studijní</w:t>
            </w:r>
            <w:r w:rsidR="00067907">
              <w:t>ho</w:t>
            </w:r>
            <w:r w:rsidR="00D61FCE">
              <w:t xml:space="preserve"> program</w:t>
            </w:r>
            <w:r w:rsidR="00067907">
              <w:t>u</w:t>
            </w:r>
            <w:r w:rsidR="00D61FCE">
              <w:t xml:space="preserve"> Bezpečnostní technologie, systémy a management.</w:t>
            </w:r>
          </w:p>
          <w:p w14:paraId="7F372B04" w14:textId="77777777" w:rsidR="00B7617C" w:rsidRPr="00300A0A" w:rsidRDefault="00B7617C" w:rsidP="00B95601">
            <w:pPr>
              <w:jc w:val="both"/>
            </w:pPr>
            <w:r w:rsidRPr="00300A0A">
              <w:t xml:space="preserve"> </w:t>
            </w:r>
          </w:p>
        </w:tc>
      </w:tr>
    </w:tbl>
    <w:p w14:paraId="23279606" w14:textId="77777777" w:rsidR="00174EC9" w:rsidRPr="00300A0A" w:rsidRDefault="00174EC9"/>
    <w:p w14:paraId="40B320E0" w14:textId="77777777" w:rsidR="00174EC9" w:rsidRPr="00300A0A" w:rsidRDefault="00174EC9">
      <w:pPr>
        <w:spacing w:after="160" w:line="259" w:lineRule="auto"/>
      </w:pPr>
      <w:r w:rsidRPr="00300A0A">
        <w:br w:type="page"/>
      </w:r>
    </w:p>
    <w:tbl>
      <w:tblPr>
        <w:tblW w:w="951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5"/>
        <w:gridCol w:w="284"/>
        <w:gridCol w:w="776"/>
        <w:gridCol w:w="852"/>
        <w:gridCol w:w="707"/>
        <w:gridCol w:w="2977"/>
        <w:gridCol w:w="709"/>
        <w:gridCol w:w="816"/>
        <w:gridCol w:w="16"/>
        <w:tblGridChange w:id="39">
          <w:tblGrid>
            <w:gridCol w:w="228"/>
            <w:gridCol w:w="2147"/>
            <w:gridCol w:w="284"/>
            <w:gridCol w:w="776"/>
            <w:gridCol w:w="852"/>
            <w:gridCol w:w="707"/>
            <w:gridCol w:w="2977"/>
            <w:gridCol w:w="709"/>
            <w:gridCol w:w="816"/>
            <w:gridCol w:w="16"/>
            <w:gridCol w:w="212"/>
          </w:tblGrid>
        </w:tblGridChange>
      </w:tblGrid>
      <w:tr w:rsidR="00174EC9" w:rsidRPr="00300A0A" w14:paraId="488880A1" w14:textId="77777777" w:rsidTr="000B58ED">
        <w:tc>
          <w:tcPr>
            <w:tcW w:w="9512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14:paraId="330100CD" w14:textId="77777777" w:rsidR="00174EC9" w:rsidRPr="00300A0A" w:rsidRDefault="00174EC9" w:rsidP="0010436B">
            <w:pPr>
              <w:tabs>
                <w:tab w:val="right" w:pos="9214"/>
              </w:tabs>
              <w:jc w:val="both"/>
              <w:rPr>
                <w:b/>
                <w:sz w:val="28"/>
              </w:rPr>
            </w:pPr>
            <w:bookmarkStart w:id="40" w:name="BII"/>
            <w:r w:rsidRPr="00300A0A">
              <w:rPr>
                <w:b/>
                <w:sz w:val="28"/>
              </w:rPr>
              <w:lastRenderedPageBreak/>
              <w:t>B-IIa – Studijní plány a návrh témat prací</w:t>
            </w:r>
            <w:bookmarkEnd w:id="40"/>
            <w:r w:rsidRPr="00300A0A">
              <w:rPr>
                <w:b/>
                <w:sz w:val="28"/>
              </w:rPr>
              <w:t xml:space="preserve"> (bakalářské a magisterské studijní programy)</w:t>
            </w:r>
            <w:r w:rsidR="0010436B"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aobsah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Obsah žádosti</w:t>
            </w:r>
            <w:r w:rsidR="00B33C93">
              <w:fldChar w:fldCharType="end"/>
            </w:r>
          </w:p>
        </w:tc>
      </w:tr>
      <w:tr w:rsidR="00174EC9" w:rsidRPr="00300A0A" w14:paraId="40BCA74F" w14:textId="77777777" w:rsidTr="000B58ED">
        <w:tc>
          <w:tcPr>
            <w:tcW w:w="2659" w:type="dxa"/>
            <w:gridSpan w:val="2"/>
            <w:shd w:val="clear" w:color="auto" w:fill="F7CAAC"/>
          </w:tcPr>
          <w:p w14:paraId="37BB7742" w14:textId="77777777" w:rsidR="00174EC9" w:rsidRPr="00300A0A" w:rsidRDefault="00174EC9">
            <w:pPr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Označení studijního plánu</w:t>
            </w:r>
          </w:p>
        </w:tc>
        <w:tc>
          <w:tcPr>
            <w:tcW w:w="6853" w:type="dxa"/>
            <w:gridSpan w:val="7"/>
          </w:tcPr>
          <w:p w14:paraId="2DDADF7E" w14:textId="77777777" w:rsidR="00174EC9" w:rsidRPr="00300A0A" w:rsidRDefault="00520BB2">
            <w:pPr>
              <w:jc w:val="center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Bezpečnostní technologie, systémy a management</w:t>
            </w:r>
            <w:r w:rsidR="00F43B8C" w:rsidRPr="00300A0A">
              <w:rPr>
                <w:b/>
                <w:sz w:val="22"/>
              </w:rPr>
              <w:t xml:space="preserve"> – prezenční forma</w:t>
            </w:r>
          </w:p>
        </w:tc>
      </w:tr>
      <w:tr w:rsidR="00174EC9" w:rsidRPr="00300A0A" w14:paraId="53587B25" w14:textId="77777777" w:rsidTr="000B58ED">
        <w:tc>
          <w:tcPr>
            <w:tcW w:w="9512" w:type="dxa"/>
            <w:gridSpan w:val="9"/>
            <w:shd w:val="clear" w:color="auto" w:fill="F7CAAC"/>
          </w:tcPr>
          <w:p w14:paraId="206B66EE" w14:textId="77777777" w:rsidR="00174EC9" w:rsidRPr="00300A0A" w:rsidRDefault="00174EC9">
            <w:pPr>
              <w:jc w:val="center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Povinné předměty</w:t>
            </w:r>
          </w:p>
        </w:tc>
      </w:tr>
      <w:tr w:rsidR="00174EC9" w:rsidRPr="00300A0A" w14:paraId="4A19C936" w14:textId="77777777" w:rsidTr="000B58ED">
        <w:trPr>
          <w:gridAfter w:val="1"/>
          <w:wAfter w:w="16" w:type="dxa"/>
        </w:trPr>
        <w:tc>
          <w:tcPr>
            <w:tcW w:w="2375" w:type="dxa"/>
            <w:shd w:val="clear" w:color="auto" w:fill="F7CAAC"/>
          </w:tcPr>
          <w:p w14:paraId="04792D9C" w14:textId="77777777" w:rsidR="00174EC9" w:rsidRPr="00300A0A" w:rsidRDefault="00174EC9">
            <w:pPr>
              <w:jc w:val="both"/>
              <w:rPr>
                <w:b/>
              </w:rPr>
            </w:pPr>
            <w:r w:rsidRPr="00300A0A">
              <w:rPr>
                <w:b/>
                <w:sz w:val="22"/>
              </w:rPr>
              <w:t>Název předmětu</w:t>
            </w:r>
          </w:p>
        </w:tc>
        <w:tc>
          <w:tcPr>
            <w:tcW w:w="1060" w:type="dxa"/>
            <w:gridSpan w:val="2"/>
            <w:shd w:val="clear" w:color="auto" w:fill="F7CAAC"/>
          </w:tcPr>
          <w:p w14:paraId="37D7741E" w14:textId="77777777" w:rsidR="00174EC9" w:rsidRPr="00300A0A" w:rsidRDefault="00174EC9">
            <w:pPr>
              <w:jc w:val="both"/>
              <w:rPr>
                <w:b/>
              </w:rPr>
            </w:pPr>
            <w:r w:rsidRPr="00300A0A">
              <w:rPr>
                <w:b/>
                <w:sz w:val="22"/>
              </w:rPr>
              <w:t>rozsah</w:t>
            </w:r>
          </w:p>
        </w:tc>
        <w:tc>
          <w:tcPr>
            <w:tcW w:w="852" w:type="dxa"/>
            <w:shd w:val="clear" w:color="auto" w:fill="F7CAAC"/>
          </w:tcPr>
          <w:p w14:paraId="5F8E7073" w14:textId="77777777" w:rsidR="00174EC9" w:rsidRPr="00300A0A" w:rsidRDefault="00174EC9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způsob  ověř.</w:t>
            </w:r>
          </w:p>
        </w:tc>
        <w:tc>
          <w:tcPr>
            <w:tcW w:w="707" w:type="dxa"/>
            <w:shd w:val="clear" w:color="auto" w:fill="F7CAAC"/>
          </w:tcPr>
          <w:p w14:paraId="767CC58A" w14:textId="77777777" w:rsidR="00174EC9" w:rsidRPr="00300A0A" w:rsidRDefault="00174EC9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 xml:space="preserve"> počet kred.</w:t>
            </w:r>
          </w:p>
        </w:tc>
        <w:tc>
          <w:tcPr>
            <w:tcW w:w="2977" w:type="dxa"/>
            <w:shd w:val="clear" w:color="auto" w:fill="F7CAAC"/>
          </w:tcPr>
          <w:p w14:paraId="2BB33034" w14:textId="77777777" w:rsidR="00174EC9" w:rsidRPr="00300A0A" w:rsidRDefault="00174EC9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vyučující</w:t>
            </w:r>
          </w:p>
        </w:tc>
        <w:tc>
          <w:tcPr>
            <w:tcW w:w="709" w:type="dxa"/>
            <w:shd w:val="clear" w:color="auto" w:fill="F7CAAC"/>
          </w:tcPr>
          <w:p w14:paraId="144CF21E" w14:textId="77777777" w:rsidR="00174EC9" w:rsidRPr="00300A0A" w:rsidRDefault="00174EC9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dop. roč./</w:t>
            </w:r>
            <w:r w:rsidR="00186773">
              <w:rPr>
                <w:b/>
                <w:sz w:val="22"/>
              </w:rPr>
              <w:t xml:space="preserve"> </w:t>
            </w:r>
            <w:r w:rsidRPr="00300A0A">
              <w:rPr>
                <w:b/>
                <w:sz w:val="22"/>
              </w:rPr>
              <w:t>sem.</w:t>
            </w:r>
          </w:p>
        </w:tc>
        <w:tc>
          <w:tcPr>
            <w:tcW w:w="816" w:type="dxa"/>
            <w:shd w:val="clear" w:color="auto" w:fill="F7CAAC"/>
          </w:tcPr>
          <w:p w14:paraId="66F1175A" w14:textId="77777777" w:rsidR="00174EC9" w:rsidRPr="00300A0A" w:rsidRDefault="00174EC9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profil. základ</w:t>
            </w:r>
          </w:p>
        </w:tc>
      </w:tr>
      <w:tr w:rsidR="00B41C93" w:rsidRPr="00300A0A" w14:paraId="74D87F7A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5A48FD93" w14:textId="77777777" w:rsidR="00B41C93" w:rsidRPr="00300A0A" w:rsidRDefault="00B41C93" w:rsidP="00B41C93">
            <w:r w:rsidRPr="00300A0A">
              <w:t>Matematický seminář</w:t>
            </w:r>
          </w:p>
        </w:tc>
        <w:tc>
          <w:tcPr>
            <w:tcW w:w="1060" w:type="dxa"/>
            <w:gridSpan w:val="2"/>
          </w:tcPr>
          <w:p w14:paraId="3D34CBE4" w14:textId="77777777" w:rsidR="00B41C93" w:rsidRPr="00300A0A" w:rsidRDefault="00B41C93" w:rsidP="00B41C93">
            <w:pPr>
              <w:jc w:val="both"/>
            </w:pPr>
            <w:r w:rsidRPr="00300A0A">
              <w:t>14p + 56s</w:t>
            </w:r>
          </w:p>
        </w:tc>
        <w:tc>
          <w:tcPr>
            <w:tcW w:w="852" w:type="dxa"/>
          </w:tcPr>
          <w:p w14:paraId="2D7EBB5A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71E63725" w14:textId="77777777" w:rsidR="00B41C93" w:rsidRPr="00300A0A" w:rsidRDefault="00B41C93" w:rsidP="00B41C93">
            <w:pPr>
              <w:jc w:val="both"/>
            </w:pPr>
            <w:r w:rsidRPr="00300A0A">
              <w:t>6</w:t>
            </w:r>
          </w:p>
        </w:tc>
        <w:tc>
          <w:tcPr>
            <w:tcW w:w="2977" w:type="dxa"/>
          </w:tcPr>
          <w:p w14:paraId="27DE8346" w14:textId="77777777" w:rsidR="00B41C93" w:rsidRPr="00D15F04" w:rsidRDefault="00B41C93" w:rsidP="00B41C93">
            <w:r w:rsidRPr="00CD10AE">
              <w:t>Mgr. Lubomír Sedláček, Ph.D.</w:t>
            </w:r>
            <w:r w:rsidRPr="00D15F04">
              <w:t xml:space="preserve"> (100 % p</w:t>
            </w:r>
            <w:r w:rsidR="00E451F2">
              <w:t>, s</w:t>
            </w:r>
            <w:r w:rsidRPr="00D15F04">
              <w:t>)</w:t>
            </w:r>
          </w:p>
        </w:tc>
        <w:tc>
          <w:tcPr>
            <w:tcW w:w="709" w:type="dxa"/>
          </w:tcPr>
          <w:p w14:paraId="1E5EDF96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16" w:type="dxa"/>
          </w:tcPr>
          <w:p w14:paraId="38B43816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212155F4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309F6335" w14:textId="77777777" w:rsidR="00B41C93" w:rsidRPr="00300A0A" w:rsidRDefault="00B41C93" w:rsidP="00B41C93">
            <w:r w:rsidRPr="00300A0A">
              <w:t>Základy počítačové techniky</w:t>
            </w:r>
          </w:p>
        </w:tc>
        <w:tc>
          <w:tcPr>
            <w:tcW w:w="1060" w:type="dxa"/>
            <w:gridSpan w:val="2"/>
          </w:tcPr>
          <w:p w14:paraId="6DADB3B4" w14:textId="77777777" w:rsidR="00B41C93" w:rsidRPr="00300A0A" w:rsidRDefault="00B41C93" w:rsidP="00B41C93">
            <w:pPr>
              <w:jc w:val="both"/>
            </w:pPr>
            <w:r w:rsidRPr="00300A0A">
              <w:t>28c</w:t>
            </w:r>
          </w:p>
        </w:tc>
        <w:tc>
          <w:tcPr>
            <w:tcW w:w="852" w:type="dxa"/>
          </w:tcPr>
          <w:p w14:paraId="3BD3FD39" w14:textId="77777777" w:rsidR="00B41C93" w:rsidRPr="00300A0A" w:rsidRDefault="00B41C93" w:rsidP="00B41C93">
            <w:r w:rsidRPr="00300A0A">
              <w:t>z</w:t>
            </w:r>
          </w:p>
        </w:tc>
        <w:tc>
          <w:tcPr>
            <w:tcW w:w="707" w:type="dxa"/>
          </w:tcPr>
          <w:p w14:paraId="4EA63EDC" w14:textId="77777777" w:rsidR="00B41C93" w:rsidRPr="00300A0A" w:rsidRDefault="00B41C93" w:rsidP="00B41C93">
            <w:pPr>
              <w:jc w:val="both"/>
            </w:pPr>
            <w:r w:rsidRPr="00300A0A">
              <w:t>3</w:t>
            </w:r>
          </w:p>
        </w:tc>
        <w:tc>
          <w:tcPr>
            <w:tcW w:w="2977" w:type="dxa"/>
          </w:tcPr>
          <w:p w14:paraId="5AC65EE1" w14:textId="77777777" w:rsidR="00B41C93" w:rsidRPr="00300A0A" w:rsidRDefault="00B41C93" w:rsidP="00B41C93">
            <w:r w:rsidRPr="00300A0A">
              <w:t>doc. Ing. Jiří Vojtěšek, Ph.D. (</w:t>
            </w:r>
            <w:r>
              <w:t>3</w:t>
            </w:r>
            <w:r w:rsidRPr="00300A0A">
              <w:t>0 %</w:t>
            </w:r>
            <w:r>
              <w:t xml:space="preserve"> c</w:t>
            </w:r>
            <w:r w:rsidRPr="00300A0A">
              <w:t>)</w:t>
            </w:r>
          </w:p>
          <w:p w14:paraId="0732B93B" w14:textId="77777777" w:rsidR="00B41C93" w:rsidRPr="00300A0A" w:rsidRDefault="00B41C93" w:rsidP="00B41C93">
            <w:r w:rsidRPr="00300A0A">
              <w:t>Ing. Petr Navrátil, Ph.D.(</w:t>
            </w:r>
            <w:r>
              <w:t>7</w:t>
            </w:r>
            <w:r w:rsidRPr="00300A0A">
              <w:t>0</w:t>
            </w:r>
            <w:r>
              <w:t xml:space="preserve"> </w:t>
            </w:r>
            <w:r w:rsidRPr="00300A0A">
              <w:t>%</w:t>
            </w:r>
            <w:r>
              <w:t xml:space="preserve"> c</w:t>
            </w:r>
            <w:r w:rsidRPr="00300A0A">
              <w:t>)</w:t>
            </w:r>
          </w:p>
        </w:tc>
        <w:tc>
          <w:tcPr>
            <w:tcW w:w="709" w:type="dxa"/>
          </w:tcPr>
          <w:p w14:paraId="3FF8B798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16" w:type="dxa"/>
          </w:tcPr>
          <w:p w14:paraId="43A80DAC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40813521" w14:textId="77777777" w:rsidTr="000B58ED">
        <w:trPr>
          <w:gridAfter w:val="1"/>
          <w:wAfter w:w="16" w:type="dxa"/>
          <w:trHeight w:val="564"/>
        </w:trPr>
        <w:tc>
          <w:tcPr>
            <w:tcW w:w="2375" w:type="dxa"/>
          </w:tcPr>
          <w:p w14:paraId="16EB3CA6" w14:textId="77777777" w:rsidR="00B41C93" w:rsidRPr="00300A0A" w:rsidRDefault="00B41C93" w:rsidP="00B41C93">
            <w:r w:rsidRPr="00300A0A">
              <w:t>Psychologie a marketingové komunikace</w:t>
            </w:r>
          </w:p>
        </w:tc>
        <w:tc>
          <w:tcPr>
            <w:tcW w:w="1060" w:type="dxa"/>
            <w:gridSpan w:val="2"/>
          </w:tcPr>
          <w:p w14:paraId="598258F6" w14:textId="77777777" w:rsidR="00B41C93" w:rsidRPr="00300A0A" w:rsidRDefault="00B41C93" w:rsidP="00B41C93">
            <w:pPr>
              <w:jc w:val="both"/>
            </w:pPr>
            <w:r w:rsidRPr="00300A0A">
              <w:t>28p + 14s</w:t>
            </w:r>
          </w:p>
        </w:tc>
        <w:tc>
          <w:tcPr>
            <w:tcW w:w="852" w:type="dxa"/>
          </w:tcPr>
          <w:p w14:paraId="789BB918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  <w:vAlign w:val="bottom"/>
          </w:tcPr>
          <w:p w14:paraId="0918C4DC" w14:textId="77777777" w:rsidR="00B41C93" w:rsidRPr="00300A0A" w:rsidRDefault="00B41C93" w:rsidP="00B41C93">
            <w:pPr>
              <w:jc w:val="both"/>
            </w:pPr>
            <w:r w:rsidRPr="00300A0A">
              <w:t>4</w:t>
            </w:r>
          </w:p>
        </w:tc>
        <w:tc>
          <w:tcPr>
            <w:tcW w:w="2977" w:type="dxa"/>
          </w:tcPr>
          <w:p w14:paraId="1644D835" w14:textId="77777777" w:rsidR="00B41C93" w:rsidRPr="00D15F04" w:rsidRDefault="00B41C93" w:rsidP="00B41C93">
            <w:r w:rsidRPr="00CD10AE">
              <w:t>PhDr. Mgr. Bc. Stanislav Zelinka, ext.</w:t>
            </w:r>
            <w:r w:rsidRPr="00D15F04">
              <w:t xml:space="preserve"> (100 % p</w:t>
            </w:r>
            <w:r w:rsidR="00E451F2">
              <w:t>, s</w:t>
            </w:r>
            <w:r w:rsidRPr="00D15F04">
              <w:t>)</w:t>
            </w:r>
          </w:p>
        </w:tc>
        <w:tc>
          <w:tcPr>
            <w:tcW w:w="709" w:type="dxa"/>
          </w:tcPr>
          <w:p w14:paraId="6A272A24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16" w:type="dxa"/>
          </w:tcPr>
          <w:p w14:paraId="7B888C74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2BE89061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37DFF78C" w14:textId="77777777" w:rsidR="00B41C93" w:rsidRPr="00300A0A" w:rsidRDefault="00B41C93" w:rsidP="00B41C93">
            <w:r w:rsidRPr="00300A0A">
              <w:t>Systemizace bezpečnosti</w:t>
            </w:r>
          </w:p>
        </w:tc>
        <w:tc>
          <w:tcPr>
            <w:tcW w:w="1060" w:type="dxa"/>
            <w:gridSpan w:val="2"/>
          </w:tcPr>
          <w:p w14:paraId="2628976B" w14:textId="77777777" w:rsidR="00B41C93" w:rsidRPr="00300A0A" w:rsidRDefault="00B41C93" w:rsidP="00B41C93">
            <w:pPr>
              <w:jc w:val="both"/>
            </w:pPr>
            <w:r w:rsidRPr="00300A0A">
              <w:t>42p + 14s</w:t>
            </w:r>
          </w:p>
        </w:tc>
        <w:tc>
          <w:tcPr>
            <w:tcW w:w="852" w:type="dxa"/>
          </w:tcPr>
          <w:p w14:paraId="7E45AA60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51A62228" w14:textId="77777777" w:rsidR="00B41C93" w:rsidRPr="00300A0A" w:rsidRDefault="00B41C93" w:rsidP="00B41C93">
            <w:pPr>
              <w:jc w:val="both"/>
            </w:pPr>
            <w:r w:rsidRPr="00300A0A">
              <w:t>5</w:t>
            </w:r>
          </w:p>
        </w:tc>
        <w:tc>
          <w:tcPr>
            <w:tcW w:w="2977" w:type="dxa"/>
          </w:tcPr>
          <w:p w14:paraId="6D7926FB" w14:textId="77777777" w:rsidR="00B41C93" w:rsidRPr="00300A0A" w:rsidRDefault="00B41C93" w:rsidP="00B41C93">
            <w:r w:rsidRPr="002346CD">
              <w:rPr>
                <w:rPrChange w:id="41" w:author="Jiří Vojtěšek" w:date="2018-11-25T19:09:00Z">
                  <w:rPr>
                    <w:b/>
                  </w:rPr>
                </w:rPrChange>
              </w:rPr>
              <w:t>doc. Ing. Luděk Lukáš, CSc.</w:t>
            </w:r>
            <w:r w:rsidRPr="00300A0A">
              <w:t xml:space="preserve"> (100 %</w:t>
            </w:r>
            <w:r>
              <w:t xml:space="preserve"> p</w:t>
            </w:r>
            <w:r w:rsidRPr="00300A0A">
              <w:t>)</w:t>
            </w:r>
          </w:p>
        </w:tc>
        <w:tc>
          <w:tcPr>
            <w:tcW w:w="709" w:type="dxa"/>
          </w:tcPr>
          <w:p w14:paraId="5BD94BD7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16" w:type="dxa"/>
          </w:tcPr>
          <w:p w14:paraId="3A3F5D3C" w14:textId="77777777" w:rsidR="00B41C93" w:rsidRPr="00300A0A" w:rsidRDefault="00B41C93" w:rsidP="00B41C93">
            <w:pPr>
              <w:jc w:val="both"/>
            </w:pPr>
            <w:del w:id="42" w:author="Uzivatel" w:date="2018-11-14T15:36:00Z">
              <w:r w:rsidRPr="00300A0A" w:rsidDel="00B469B7">
                <w:delText>ZT</w:delText>
              </w:r>
            </w:del>
            <w:ins w:id="43" w:author="Uzivatel" w:date="2018-11-14T15:36:00Z">
              <w:r w:rsidR="00B469B7">
                <w:t>-</w:t>
              </w:r>
            </w:ins>
          </w:p>
        </w:tc>
      </w:tr>
      <w:tr w:rsidR="00B41C93" w:rsidRPr="00300A0A" w14:paraId="050918FA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13F79AF4" w14:textId="77777777" w:rsidR="00B41C93" w:rsidRPr="00300A0A" w:rsidRDefault="00B41C93" w:rsidP="00B41C93">
            <w:r w:rsidRPr="00300A0A">
              <w:t>Fyzika v bezpečnostních technologiích</w:t>
            </w:r>
          </w:p>
        </w:tc>
        <w:tc>
          <w:tcPr>
            <w:tcW w:w="1060" w:type="dxa"/>
            <w:gridSpan w:val="2"/>
          </w:tcPr>
          <w:p w14:paraId="1D004195" w14:textId="77777777" w:rsidR="00B41C93" w:rsidRPr="00300A0A" w:rsidRDefault="00B41C93" w:rsidP="00B41C93">
            <w:pPr>
              <w:jc w:val="both"/>
            </w:pPr>
            <w:r w:rsidRPr="00300A0A">
              <w:t>28p + 28s</w:t>
            </w:r>
          </w:p>
        </w:tc>
        <w:tc>
          <w:tcPr>
            <w:tcW w:w="852" w:type="dxa"/>
          </w:tcPr>
          <w:p w14:paraId="2DE0BAC9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</w:tcPr>
          <w:p w14:paraId="216A79B4" w14:textId="77777777" w:rsidR="00B41C93" w:rsidRPr="00300A0A" w:rsidRDefault="00B41C93" w:rsidP="00B41C93">
            <w:pPr>
              <w:jc w:val="both"/>
            </w:pPr>
            <w:r w:rsidRPr="00300A0A">
              <w:t>5</w:t>
            </w:r>
          </w:p>
        </w:tc>
        <w:tc>
          <w:tcPr>
            <w:tcW w:w="2977" w:type="dxa"/>
          </w:tcPr>
          <w:p w14:paraId="0CCBA936" w14:textId="77777777" w:rsidR="00B41C93" w:rsidRPr="002173D7" w:rsidRDefault="00B41C93" w:rsidP="00B41C93">
            <w:r w:rsidRPr="00421FEC">
              <w:t>Mgr. Hana Vašková, Ph.D.</w:t>
            </w:r>
            <w:r w:rsidRPr="002173D7">
              <w:t>,</w:t>
            </w:r>
          </w:p>
          <w:p w14:paraId="7C2746A5" w14:textId="77777777" w:rsidR="00B41C93" w:rsidRPr="00300A0A" w:rsidRDefault="00B41C93" w:rsidP="00B41C93">
            <w:r w:rsidRPr="00300A0A">
              <w:t>(100 %</w:t>
            </w:r>
            <w:r>
              <w:t xml:space="preserve"> p</w:t>
            </w:r>
            <w:r w:rsidR="00E451F2">
              <w:t>, s</w:t>
            </w:r>
            <w:r w:rsidRPr="00300A0A">
              <w:t>)</w:t>
            </w:r>
          </w:p>
        </w:tc>
        <w:tc>
          <w:tcPr>
            <w:tcW w:w="709" w:type="dxa"/>
          </w:tcPr>
          <w:p w14:paraId="09CE1378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16" w:type="dxa"/>
          </w:tcPr>
          <w:p w14:paraId="41CD88E2" w14:textId="77777777" w:rsidR="00B41C93" w:rsidRPr="00300A0A" w:rsidRDefault="00634BF0" w:rsidP="00B41C93">
            <w:pPr>
              <w:jc w:val="both"/>
            </w:pPr>
            <w:r>
              <w:t>-</w:t>
            </w:r>
          </w:p>
        </w:tc>
      </w:tr>
      <w:tr w:rsidR="00B41C93" w:rsidRPr="00300A0A" w14:paraId="37ACF706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490FDE40" w14:textId="77777777" w:rsidR="00B41C93" w:rsidRPr="00300A0A" w:rsidRDefault="00B41C93" w:rsidP="00B41C93">
            <w:r w:rsidRPr="00300A0A">
              <w:t>Právní řád I</w:t>
            </w:r>
          </w:p>
        </w:tc>
        <w:tc>
          <w:tcPr>
            <w:tcW w:w="1060" w:type="dxa"/>
            <w:gridSpan w:val="2"/>
          </w:tcPr>
          <w:p w14:paraId="00CE1645" w14:textId="77777777" w:rsidR="00B41C93" w:rsidRPr="00300A0A" w:rsidRDefault="00B41C93" w:rsidP="00B41C93">
            <w:pPr>
              <w:jc w:val="both"/>
            </w:pPr>
            <w:r w:rsidRPr="00300A0A">
              <w:t xml:space="preserve">28p + 14s </w:t>
            </w:r>
          </w:p>
        </w:tc>
        <w:tc>
          <w:tcPr>
            <w:tcW w:w="852" w:type="dxa"/>
          </w:tcPr>
          <w:p w14:paraId="7D390072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0ED31C24" w14:textId="77777777" w:rsidR="00B41C93" w:rsidRPr="00300A0A" w:rsidRDefault="00B41C93" w:rsidP="00B41C93">
            <w:pPr>
              <w:jc w:val="both"/>
            </w:pPr>
            <w:r w:rsidRPr="00300A0A">
              <w:t>4</w:t>
            </w:r>
          </w:p>
        </w:tc>
        <w:tc>
          <w:tcPr>
            <w:tcW w:w="2977" w:type="dxa"/>
          </w:tcPr>
          <w:p w14:paraId="53EB405B" w14:textId="77777777" w:rsidR="00B41C93" w:rsidRPr="00300A0A" w:rsidRDefault="00B41C93" w:rsidP="00B41C93">
            <w:r w:rsidRPr="00006800">
              <w:rPr>
                <w:b/>
              </w:rPr>
              <w:t>JUDr. Vladislav Štefka</w:t>
            </w:r>
            <w:r w:rsidRPr="00300A0A">
              <w:t xml:space="preserve">  (100 %</w:t>
            </w:r>
            <w:r>
              <w:t xml:space="preserve"> p</w:t>
            </w:r>
            <w:r w:rsidR="00E451F2">
              <w:t>, s</w:t>
            </w:r>
            <w:r w:rsidRPr="00300A0A">
              <w:t xml:space="preserve">) </w:t>
            </w:r>
          </w:p>
        </w:tc>
        <w:tc>
          <w:tcPr>
            <w:tcW w:w="709" w:type="dxa"/>
          </w:tcPr>
          <w:p w14:paraId="0310D481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16" w:type="dxa"/>
          </w:tcPr>
          <w:p w14:paraId="37B50C7D" w14:textId="77777777" w:rsidR="00B41C93" w:rsidRPr="00300A0A" w:rsidRDefault="00D61FCE" w:rsidP="00B41C93">
            <w:pPr>
              <w:jc w:val="both"/>
            </w:pPr>
            <w:r>
              <w:t>PZ</w:t>
            </w:r>
          </w:p>
        </w:tc>
      </w:tr>
      <w:tr w:rsidR="00B41C93" w:rsidRPr="00300A0A" w14:paraId="16A7E9C6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018D62F9" w14:textId="77777777" w:rsidR="00B41C93" w:rsidRPr="00300A0A" w:rsidRDefault="00B41C93" w:rsidP="00B41C93">
            <w:r w:rsidRPr="00300A0A">
              <w:t>Profesní obrana 1</w:t>
            </w:r>
          </w:p>
        </w:tc>
        <w:tc>
          <w:tcPr>
            <w:tcW w:w="1060" w:type="dxa"/>
            <w:gridSpan w:val="2"/>
          </w:tcPr>
          <w:p w14:paraId="281A8A01" w14:textId="77777777" w:rsidR="00B41C93" w:rsidRPr="00300A0A" w:rsidRDefault="00B41C93" w:rsidP="00B41C93">
            <w:pPr>
              <w:jc w:val="both"/>
            </w:pPr>
            <w:r w:rsidRPr="00300A0A">
              <w:t>14p + 28c</w:t>
            </w:r>
          </w:p>
        </w:tc>
        <w:tc>
          <w:tcPr>
            <w:tcW w:w="852" w:type="dxa"/>
          </w:tcPr>
          <w:p w14:paraId="1D2D0DE6" w14:textId="77777777" w:rsidR="00B41C93" w:rsidRPr="00300A0A" w:rsidRDefault="00B41C93" w:rsidP="00B41C93">
            <w:r w:rsidRPr="00300A0A">
              <w:t>z</w:t>
            </w:r>
          </w:p>
        </w:tc>
        <w:tc>
          <w:tcPr>
            <w:tcW w:w="707" w:type="dxa"/>
          </w:tcPr>
          <w:p w14:paraId="647B051C" w14:textId="77777777" w:rsidR="00B41C93" w:rsidRPr="00300A0A" w:rsidRDefault="00B41C93" w:rsidP="00B41C93">
            <w:pPr>
              <w:jc w:val="both"/>
            </w:pPr>
            <w:r w:rsidRPr="00300A0A">
              <w:t>2</w:t>
            </w:r>
          </w:p>
        </w:tc>
        <w:tc>
          <w:tcPr>
            <w:tcW w:w="2977" w:type="dxa"/>
          </w:tcPr>
          <w:p w14:paraId="5E7FEF7B" w14:textId="77777777" w:rsidR="00B41C93" w:rsidRPr="00300A0A" w:rsidRDefault="00B41C93" w:rsidP="00B41C93">
            <w:r w:rsidRPr="00006800">
              <w:rPr>
                <w:b/>
              </w:rPr>
              <w:t>Ing. Zdeněk Maláník</w:t>
            </w:r>
            <w:r w:rsidRPr="00300A0A">
              <w:t xml:space="preserve"> (100 %</w:t>
            </w:r>
            <w:r>
              <w:t xml:space="preserve"> p</w:t>
            </w:r>
            <w:r w:rsidR="00E451F2">
              <w:t>, c</w:t>
            </w:r>
            <w:r w:rsidRPr="00300A0A">
              <w:t>)</w:t>
            </w:r>
          </w:p>
        </w:tc>
        <w:tc>
          <w:tcPr>
            <w:tcW w:w="709" w:type="dxa"/>
          </w:tcPr>
          <w:p w14:paraId="6D131DD8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16" w:type="dxa"/>
          </w:tcPr>
          <w:p w14:paraId="116CD158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35BE73C9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42C00B60" w14:textId="77777777" w:rsidR="00B41C93" w:rsidRPr="00300A0A" w:rsidRDefault="00B41C93" w:rsidP="00B41C93">
            <w:r w:rsidRPr="00300A0A">
              <w:t>Profesní obrana 2</w:t>
            </w:r>
          </w:p>
        </w:tc>
        <w:tc>
          <w:tcPr>
            <w:tcW w:w="1060" w:type="dxa"/>
            <w:gridSpan w:val="2"/>
          </w:tcPr>
          <w:p w14:paraId="5C812F6D" w14:textId="77777777" w:rsidR="00B41C93" w:rsidRPr="00300A0A" w:rsidRDefault="00B41C93" w:rsidP="00B41C93">
            <w:pPr>
              <w:jc w:val="both"/>
            </w:pPr>
            <w:r w:rsidRPr="00300A0A">
              <w:t>14p + 28c</w:t>
            </w:r>
          </w:p>
        </w:tc>
        <w:tc>
          <w:tcPr>
            <w:tcW w:w="852" w:type="dxa"/>
          </w:tcPr>
          <w:p w14:paraId="6305425C" w14:textId="77777777" w:rsidR="00B41C93" w:rsidRPr="00300A0A" w:rsidRDefault="00B41C93" w:rsidP="00B41C93">
            <w:r w:rsidRPr="00300A0A">
              <w:t>z</w:t>
            </w:r>
          </w:p>
        </w:tc>
        <w:tc>
          <w:tcPr>
            <w:tcW w:w="707" w:type="dxa"/>
            <w:vAlign w:val="bottom"/>
          </w:tcPr>
          <w:p w14:paraId="5BCFB47D" w14:textId="77777777" w:rsidR="00B41C93" w:rsidRPr="00300A0A" w:rsidRDefault="00B41C93" w:rsidP="00B41C93">
            <w:pPr>
              <w:jc w:val="both"/>
            </w:pPr>
            <w:r w:rsidRPr="00300A0A">
              <w:t>2</w:t>
            </w:r>
          </w:p>
        </w:tc>
        <w:tc>
          <w:tcPr>
            <w:tcW w:w="2977" w:type="dxa"/>
          </w:tcPr>
          <w:p w14:paraId="4A4BFCEC" w14:textId="77777777" w:rsidR="00B41C93" w:rsidRPr="00300A0A" w:rsidRDefault="00B41C93" w:rsidP="00B41C93">
            <w:pPr>
              <w:rPr>
                <w:b/>
              </w:rPr>
            </w:pPr>
            <w:r w:rsidRPr="00006800">
              <w:rPr>
                <w:b/>
              </w:rPr>
              <w:t>Ing. Zdeněk Maláník</w:t>
            </w:r>
            <w:r w:rsidRPr="00300A0A">
              <w:t xml:space="preserve"> (100 %</w:t>
            </w:r>
            <w:r>
              <w:t xml:space="preserve"> p</w:t>
            </w:r>
            <w:r w:rsidR="00E451F2">
              <w:t>, c</w:t>
            </w:r>
            <w:r w:rsidRPr="00300A0A">
              <w:t>)</w:t>
            </w:r>
          </w:p>
        </w:tc>
        <w:tc>
          <w:tcPr>
            <w:tcW w:w="709" w:type="dxa"/>
          </w:tcPr>
          <w:p w14:paraId="6032B795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16" w:type="dxa"/>
          </w:tcPr>
          <w:p w14:paraId="14B9C4C5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428C18E3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666CC507" w14:textId="77777777" w:rsidR="00B41C93" w:rsidRPr="00300A0A" w:rsidRDefault="00B41C93" w:rsidP="00B41C93">
            <w:r w:rsidRPr="00300A0A">
              <w:t>Matematická analýza</w:t>
            </w:r>
          </w:p>
        </w:tc>
        <w:tc>
          <w:tcPr>
            <w:tcW w:w="1060" w:type="dxa"/>
            <w:gridSpan w:val="2"/>
          </w:tcPr>
          <w:p w14:paraId="75CF83AB" w14:textId="77777777" w:rsidR="00B41C93" w:rsidRPr="00300A0A" w:rsidRDefault="00B41C93" w:rsidP="00B41C93">
            <w:pPr>
              <w:jc w:val="both"/>
            </w:pPr>
            <w:r w:rsidRPr="00300A0A">
              <w:t>28p + 56s</w:t>
            </w:r>
          </w:p>
        </w:tc>
        <w:tc>
          <w:tcPr>
            <w:tcW w:w="852" w:type="dxa"/>
          </w:tcPr>
          <w:p w14:paraId="34FB2711" w14:textId="77777777" w:rsidR="00B41C93" w:rsidRPr="00300A0A" w:rsidRDefault="00B41C93" w:rsidP="00B41C93">
            <w:r w:rsidRPr="00300A0A">
              <w:t>z,</w:t>
            </w:r>
            <w:r>
              <w:t xml:space="preserve"> </w:t>
            </w:r>
            <w:r w:rsidRPr="00300A0A">
              <w:t>zk</w:t>
            </w:r>
          </w:p>
        </w:tc>
        <w:tc>
          <w:tcPr>
            <w:tcW w:w="707" w:type="dxa"/>
            <w:vAlign w:val="bottom"/>
          </w:tcPr>
          <w:p w14:paraId="2216790A" w14:textId="77777777" w:rsidR="00B41C93" w:rsidRPr="00300A0A" w:rsidRDefault="00B41C93" w:rsidP="00B41C93">
            <w:pPr>
              <w:jc w:val="both"/>
            </w:pPr>
            <w:r w:rsidRPr="00300A0A">
              <w:t>5</w:t>
            </w:r>
          </w:p>
        </w:tc>
        <w:tc>
          <w:tcPr>
            <w:tcW w:w="2977" w:type="dxa"/>
          </w:tcPr>
          <w:p w14:paraId="532E4182" w14:textId="77777777" w:rsidR="00B41C93" w:rsidRPr="00D15F04" w:rsidRDefault="00B41C93" w:rsidP="00B41C93">
            <w:r w:rsidRPr="00CD10AE">
              <w:t>Mgr. Lubomír Sedláček, Ph.D.</w:t>
            </w:r>
            <w:r w:rsidRPr="00D15F04">
              <w:t xml:space="preserve"> (100 % p</w:t>
            </w:r>
            <w:r w:rsidR="00E451F2">
              <w:t>, s</w:t>
            </w:r>
            <w:r w:rsidRPr="00D15F04">
              <w:t>)</w:t>
            </w:r>
          </w:p>
        </w:tc>
        <w:tc>
          <w:tcPr>
            <w:tcW w:w="709" w:type="dxa"/>
          </w:tcPr>
          <w:p w14:paraId="30940001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16" w:type="dxa"/>
          </w:tcPr>
          <w:p w14:paraId="38D0EFCB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09029034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13A383A6" w14:textId="77777777" w:rsidR="00B41C93" w:rsidRPr="00300A0A" w:rsidRDefault="00B41C93" w:rsidP="00B41C93">
            <w:r w:rsidRPr="00300A0A">
              <w:t>Mechanika a termika</w:t>
            </w:r>
          </w:p>
        </w:tc>
        <w:tc>
          <w:tcPr>
            <w:tcW w:w="1060" w:type="dxa"/>
            <w:gridSpan w:val="2"/>
          </w:tcPr>
          <w:p w14:paraId="02FE4037" w14:textId="77777777" w:rsidR="00B41C93" w:rsidRPr="00300A0A" w:rsidRDefault="00B41C93" w:rsidP="00B41C93">
            <w:pPr>
              <w:jc w:val="both"/>
            </w:pPr>
            <w:r w:rsidRPr="00300A0A">
              <w:t>28p + 28s</w:t>
            </w:r>
          </w:p>
        </w:tc>
        <w:tc>
          <w:tcPr>
            <w:tcW w:w="852" w:type="dxa"/>
          </w:tcPr>
          <w:p w14:paraId="6EF22757" w14:textId="77777777" w:rsidR="00B41C93" w:rsidRPr="00300A0A" w:rsidRDefault="00B41C93" w:rsidP="00B41C93">
            <w:r w:rsidRPr="00300A0A">
              <w:t>z,</w:t>
            </w:r>
            <w:r>
              <w:t xml:space="preserve"> </w:t>
            </w:r>
            <w:r w:rsidRPr="00300A0A">
              <w:t>zk</w:t>
            </w:r>
          </w:p>
        </w:tc>
        <w:tc>
          <w:tcPr>
            <w:tcW w:w="707" w:type="dxa"/>
            <w:vAlign w:val="bottom"/>
          </w:tcPr>
          <w:p w14:paraId="5ADC18A3" w14:textId="77777777" w:rsidR="00B41C93" w:rsidRPr="00300A0A" w:rsidRDefault="00B41C93" w:rsidP="00B41C93">
            <w:pPr>
              <w:jc w:val="both"/>
            </w:pPr>
            <w:r w:rsidRPr="00300A0A">
              <w:t>5</w:t>
            </w:r>
          </w:p>
        </w:tc>
        <w:tc>
          <w:tcPr>
            <w:tcW w:w="2977" w:type="dxa"/>
          </w:tcPr>
          <w:p w14:paraId="48AA0280" w14:textId="77777777" w:rsidR="00B41C93" w:rsidRPr="00D15F04" w:rsidRDefault="00B41C93" w:rsidP="00B41C93">
            <w:r w:rsidRPr="00CD10AE">
              <w:t>doc. Mgr. Aleš Mráček, Ph.D.</w:t>
            </w:r>
            <w:r w:rsidRPr="00D15F04">
              <w:t xml:space="preserve"> (100 % p</w:t>
            </w:r>
            <w:r w:rsidR="00E451F2">
              <w:t>, s</w:t>
            </w:r>
            <w:r w:rsidRPr="00D15F04">
              <w:t>)</w:t>
            </w:r>
          </w:p>
        </w:tc>
        <w:tc>
          <w:tcPr>
            <w:tcW w:w="709" w:type="dxa"/>
          </w:tcPr>
          <w:p w14:paraId="3D2EC7CF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16" w:type="dxa"/>
          </w:tcPr>
          <w:p w14:paraId="46B42BD6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1995F6F9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4262DE1A" w14:textId="77777777" w:rsidR="00B41C93" w:rsidRPr="00300A0A" w:rsidRDefault="00B41C93" w:rsidP="00B41C93">
            <w:r w:rsidRPr="00300A0A">
              <w:t>Právní řád II</w:t>
            </w:r>
          </w:p>
        </w:tc>
        <w:tc>
          <w:tcPr>
            <w:tcW w:w="1060" w:type="dxa"/>
            <w:gridSpan w:val="2"/>
          </w:tcPr>
          <w:p w14:paraId="65EF62A9" w14:textId="77777777" w:rsidR="00B41C93" w:rsidRPr="00300A0A" w:rsidRDefault="00B41C93" w:rsidP="00B41C93">
            <w:pPr>
              <w:jc w:val="both"/>
            </w:pPr>
            <w:r w:rsidRPr="00300A0A">
              <w:t>28p + 14s</w:t>
            </w:r>
          </w:p>
        </w:tc>
        <w:tc>
          <w:tcPr>
            <w:tcW w:w="852" w:type="dxa"/>
          </w:tcPr>
          <w:p w14:paraId="2BA8D7B8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vAlign w:val="bottom"/>
          </w:tcPr>
          <w:p w14:paraId="07687E05" w14:textId="77777777" w:rsidR="00B41C93" w:rsidRPr="00300A0A" w:rsidRDefault="00B41C93" w:rsidP="00B41C93">
            <w:pPr>
              <w:jc w:val="both"/>
            </w:pPr>
            <w:r w:rsidRPr="00300A0A">
              <w:t>4</w:t>
            </w:r>
          </w:p>
        </w:tc>
        <w:tc>
          <w:tcPr>
            <w:tcW w:w="2977" w:type="dxa"/>
          </w:tcPr>
          <w:p w14:paraId="4EB746EE" w14:textId="77777777" w:rsidR="00B41C93" w:rsidRPr="00300A0A" w:rsidRDefault="00B41C93" w:rsidP="00B41C93">
            <w:r w:rsidRPr="008D767A">
              <w:rPr>
                <w:b/>
              </w:rPr>
              <w:t>JUDr. Vladislav Štefka</w:t>
            </w:r>
            <w:r>
              <w:t xml:space="preserve"> </w:t>
            </w:r>
            <w:r w:rsidRPr="00300A0A">
              <w:t xml:space="preserve"> (100 %</w:t>
            </w:r>
            <w:r>
              <w:t xml:space="preserve"> p</w:t>
            </w:r>
            <w:r w:rsidR="00E451F2">
              <w:t>, s</w:t>
            </w:r>
            <w:r w:rsidRPr="00300A0A">
              <w:t>)</w:t>
            </w:r>
          </w:p>
        </w:tc>
        <w:tc>
          <w:tcPr>
            <w:tcW w:w="709" w:type="dxa"/>
          </w:tcPr>
          <w:p w14:paraId="6828EC61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16" w:type="dxa"/>
          </w:tcPr>
          <w:p w14:paraId="05012FDD" w14:textId="77777777" w:rsidR="00B41C93" w:rsidRPr="00300A0A" w:rsidRDefault="00D61FCE" w:rsidP="00B41C93">
            <w:pPr>
              <w:jc w:val="both"/>
            </w:pPr>
            <w:r>
              <w:t>PZ</w:t>
            </w:r>
          </w:p>
        </w:tc>
      </w:tr>
      <w:tr w:rsidR="00B41C93" w:rsidRPr="00300A0A" w14:paraId="434D4BEF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29305F16" w14:textId="77777777" w:rsidR="00B41C93" w:rsidRPr="00300A0A" w:rsidRDefault="00B41C93" w:rsidP="00B41C93">
            <w:r w:rsidRPr="00300A0A">
              <w:t>Fyzická ostraha</w:t>
            </w:r>
          </w:p>
        </w:tc>
        <w:tc>
          <w:tcPr>
            <w:tcW w:w="1060" w:type="dxa"/>
            <w:gridSpan w:val="2"/>
          </w:tcPr>
          <w:p w14:paraId="3FBCA469" w14:textId="77777777" w:rsidR="00B41C93" w:rsidRPr="00300A0A" w:rsidRDefault="00B41C93" w:rsidP="00B41C93">
            <w:pPr>
              <w:jc w:val="both"/>
            </w:pPr>
            <w:r w:rsidRPr="00300A0A">
              <w:t>42p + 14s</w:t>
            </w:r>
          </w:p>
        </w:tc>
        <w:tc>
          <w:tcPr>
            <w:tcW w:w="852" w:type="dxa"/>
          </w:tcPr>
          <w:p w14:paraId="42FC2CAE" w14:textId="77777777" w:rsidR="00B41C93" w:rsidRPr="00300A0A" w:rsidRDefault="00B41C93" w:rsidP="00B41C93">
            <w:r w:rsidRPr="00300A0A">
              <w:t>klz.</w:t>
            </w:r>
          </w:p>
        </w:tc>
        <w:tc>
          <w:tcPr>
            <w:tcW w:w="707" w:type="dxa"/>
            <w:vAlign w:val="bottom"/>
          </w:tcPr>
          <w:p w14:paraId="5F4AF590" w14:textId="77777777" w:rsidR="00B41C93" w:rsidRPr="00300A0A" w:rsidRDefault="00B41C93" w:rsidP="00B41C93">
            <w:pPr>
              <w:jc w:val="both"/>
            </w:pPr>
            <w:r w:rsidRPr="00300A0A">
              <w:t>4</w:t>
            </w:r>
          </w:p>
        </w:tc>
        <w:tc>
          <w:tcPr>
            <w:tcW w:w="2977" w:type="dxa"/>
          </w:tcPr>
          <w:p w14:paraId="59BB73CC" w14:textId="77777777" w:rsidR="00B41C93" w:rsidRPr="00300A0A" w:rsidRDefault="00B41C93" w:rsidP="00B41C93">
            <w:r w:rsidRPr="008B56C9">
              <w:rPr>
                <w:b/>
              </w:rPr>
              <w:t>doc. Ing. Martin Hromada, Ph.D.</w:t>
            </w:r>
            <w:r w:rsidRPr="00300A0A">
              <w:t xml:space="preserve"> (100% p) </w:t>
            </w:r>
          </w:p>
        </w:tc>
        <w:tc>
          <w:tcPr>
            <w:tcW w:w="709" w:type="dxa"/>
          </w:tcPr>
          <w:p w14:paraId="075634D3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16" w:type="dxa"/>
          </w:tcPr>
          <w:p w14:paraId="113542B8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7AA68AA8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0766E76B" w14:textId="77777777" w:rsidR="00B41C93" w:rsidRPr="00300A0A" w:rsidRDefault="00B41C93" w:rsidP="00B41C93">
            <w:r w:rsidRPr="00300A0A">
              <w:t>Teorie přenosu informace</w:t>
            </w:r>
          </w:p>
        </w:tc>
        <w:tc>
          <w:tcPr>
            <w:tcW w:w="1060" w:type="dxa"/>
            <w:gridSpan w:val="2"/>
          </w:tcPr>
          <w:p w14:paraId="11C8B450" w14:textId="77777777" w:rsidR="00B41C93" w:rsidRPr="00300A0A" w:rsidRDefault="00B41C93" w:rsidP="00B41C93">
            <w:pPr>
              <w:jc w:val="both"/>
            </w:pPr>
            <w:r w:rsidRPr="00300A0A">
              <w:t>28p + 28c</w:t>
            </w:r>
          </w:p>
        </w:tc>
        <w:tc>
          <w:tcPr>
            <w:tcW w:w="852" w:type="dxa"/>
          </w:tcPr>
          <w:p w14:paraId="5BBA1CA1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0DE935D7" w14:textId="77777777" w:rsidR="00B41C93" w:rsidRPr="00300A0A" w:rsidRDefault="00B41C93" w:rsidP="00B41C93">
            <w:pPr>
              <w:jc w:val="both"/>
            </w:pPr>
            <w:r w:rsidRPr="00300A0A">
              <w:t>5</w:t>
            </w:r>
          </w:p>
        </w:tc>
        <w:tc>
          <w:tcPr>
            <w:tcW w:w="2977" w:type="dxa"/>
          </w:tcPr>
          <w:p w14:paraId="46C33B6B" w14:textId="77777777" w:rsidR="00B41C93" w:rsidRPr="00300A0A" w:rsidRDefault="00B41C93" w:rsidP="00B41C93">
            <w:r w:rsidRPr="008D767A">
              <w:rPr>
                <w:b/>
              </w:rPr>
              <w:t>doc. Ing. Bronislav Chramcov, Ph.D.</w:t>
            </w:r>
            <w:r w:rsidRPr="00300A0A">
              <w:t xml:space="preserve"> (100 %</w:t>
            </w:r>
            <w:r>
              <w:t xml:space="preserve"> p</w:t>
            </w:r>
            <w:r w:rsidRPr="00300A0A">
              <w:t>)</w:t>
            </w:r>
          </w:p>
        </w:tc>
        <w:tc>
          <w:tcPr>
            <w:tcW w:w="709" w:type="dxa"/>
          </w:tcPr>
          <w:p w14:paraId="4ACB4832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16" w:type="dxa"/>
          </w:tcPr>
          <w:p w14:paraId="739D7536" w14:textId="77777777" w:rsidR="00B41C93" w:rsidRPr="00300A0A" w:rsidRDefault="00B41C93" w:rsidP="00B41C93">
            <w:pPr>
              <w:jc w:val="both"/>
            </w:pPr>
            <w:r w:rsidRPr="00300A0A">
              <w:t>ZT</w:t>
            </w:r>
          </w:p>
        </w:tc>
      </w:tr>
      <w:tr w:rsidR="00B41C93" w:rsidRPr="00300A0A" w14:paraId="456282DB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62223A8D" w14:textId="77777777" w:rsidR="00B41C93" w:rsidRPr="00300A0A" w:rsidRDefault="00B41C93" w:rsidP="00B41C93">
            <w:r w:rsidRPr="00300A0A">
              <w:t>Programování</w:t>
            </w:r>
          </w:p>
        </w:tc>
        <w:tc>
          <w:tcPr>
            <w:tcW w:w="1060" w:type="dxa"/>
            <w:gridSpan w:val="2"/>
          </w:tcPr>
          <w:p w14:paraId="562D263D" w14:textId="77777777" w:rsidR="00B41C93" w:rsidRPr="00300A0A" w:rsidRDefault="00B41C93" w:rsidP="00B41C93">
            <w:pPr>
              <w:jc w:val="both"/>
            </w:pPr>
            <w:r>
              <w:t>14</w:t>
            </w:r>
            <w:r w:rsidRPr="00300A0A">
              <w:t xml:space="preserve">s + </w:t>
            </w:r>
            <w:r w:rsidRPr="008D767A">
              <w:t>28c</w:t>
            </w:r>
          </w:p>
        </w:tc>
        <w:tc>
          <w:tcPr>
            <w:tcW w:w="852" w:type="dxa"/>
          </w:tcPr>
          <w:p w14:paraId="1D20C509" w14:textId="77777777" w:rsidR="00B41C93" w:rsidRPr="00300A0A" w:rsidRDefault="00B41C93" w:rsidP="00B41C93">
            <w:pPr>
              <w:jc w:val="both"/>
            </w:pPr>
            <w:r w:rsidRPr="00300A0A">
              <w:t>klz</w:t>
            </w:r>
          </w:p>
        </w:tc>
        <w:tc>
          <w:tcPr>
            <w:tcW w:w="707" w:type="dxa"/>
          </w:tcPr>
          <w:p w14:paraId="0D3399B4" w14:textId="77777777" w:rsidR="00B41C93" w:rsidRPr="00300A0A" w:rsidRDefault="00B41C93" w:rsidP="00B41C93">
            <w:pPr>
              <w:jc w:val="both"/>
            </w:pPr>
            <w:r w:rsidRPr="00300A0A">
              <w:t>4</w:t>
            </w:r>
          </w:p>
        </w:tc>
        <w:tc>
          <w:tcPr>
            <w:tcW w:w="2977" w:type="dxa"/>
          </w:tcPr>
          <w:p w14:paraId="0F9C410C" w14:textId="77777777" w:rsidR="00B41C93" w:rsidRPr="00300A0A" w:rsidRDefault="00B41C93" w:rsidP="009A0EB4">
            <w:r w:rsidRPr="00300A0A">
              <w:t xml:space="preserve">Ing. et Ing. Erik Král, Ph.D. </w:t>
            </w:r>
            <w:r w:rsidR="009A0EB4">
              <w:br/>
            </w:r>
            <w:r w:rsidRPr="00300A0A">
              <w:t>(100 %</w:t>
            </w:r>
            <w:r>
              <w:t xml:space="preserve"> s</w:t>
            </w:r>
            <w:r w:rsidRPr="00300A0A">
              <w:t>)</w:t>
            </w:r>
          </w:p>
        </w:tc>
        <w:tc>
          <w:tcPr>
            <w:tcW w:w="709" w:type="dxa"/>
          </w:tcPr>
          <w:p w14:paraId="787814BD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16" w:type="dxa"/>
          </w:tcPr>
          <w:p w14:paraId="31C09D62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586D99D1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6F42E59F" w14:textId="77777777" w:rsidR="00B41C93" w:rsidRPr="00300A0A" w:rsidRDefault="00B41C93" w:rsidP="00B41C93">
            <w:r w:rsidRPr="00300A0A">
              <w:t>Angličtina 1</w:t>
            </w:r>
          </w:p>
        </w:tc>
        <w:tc>
          <w:tcPr>
            <w:tcW w:w="1060" w:type="dxa"/>
            <w:gridSpan w:val="2"/>
          </w:tcPr>
          <w:p w14:paraId="746FEB56" w14:textId="77777777" w:rsidR="00B41C93" w:rsidRPr="00300A0A" w:rsidRDefault="00B41C93" w:rsidP="00B41C93">
            <w:pPr>
              <w:jc w:val="both"/>
            </w:pPr>
            <w:r>
              <w:t>28</w:t>
            </w:r>
            <w:r w:rsidRPr="00300A0A">
              <w:t>s</w:t>
            </w:r>
          </w:p>
        </w:tc>
        <w:tc>
          <w:tcPr>
            <w:tcW w:w="852" w:type="dxa"/>
          </w:tcPr>
          <w:p w14:paraId="04A435B6" w14:textId="77777777" w:rsidR="00B41C93" w:rsidRPr="00300A0A" w:rsidRDefault="00B41C93" w:rsidP="00B41C93">
            <w:pPr>
              <w:jc w:val="both"/>
            </w:pPr>
            <w:r w:rsidRPr="00300A0A">
              <w:t>z</w:t>
            </w:r>
          </w:p>
        </w:tc>
        <w:tc>
          <w:tcPr>
            <w:tcW w:w="707" w:type="dxa"/>
          </w:tcPr>
          <w:p w14:paraId="2AAD3726" w14:textId="77777777" w:rsidR="00B41C93" w:rsidRPr="00300A0A" w:rsidRDefault="00B41C93" w:rsidP="00B41C93">
            <w:pPr>
              <w:jc w:val="both"/>
            </w:pPr>
            <w:r w:rsidRPr="00300A0A">
              <w:t>2</w:t>
            </w:r>
          </w:p>
        </w:tc>
        <w:tc>
          <w:tcPr>
            <w:tcW w:w="2977" w:type="dxa"/>
          </w:tcPr>
          <w:p w14:paraId="522970D7" w14:textId="77777777" w:rsidR="00862851" w:rsidRPr="00300A0A" w:rsidRDefault="00732FB4" w:rsidP="00067907">
            <w:r>
              <w:rPr>
                <w:i/>
                <w:iCs/>
              </w:rPr>
              <w:t xml:space="preserve">Předmět má pro zaměření SP doplňující </w:t>
            </w:r>
            <w:r w:rsidRPr="00067907">
              <w:rPr>
                <w:i/>
                <w:iCs/>
              </w:rPr>
              <w:t>charakter</w:t>
            </w:r>
          </w:p>
        </w:tc>
        <w:tc>
          <w:tcPr>
            <w:tcW w:w="709" w:type="dxa"/>
          </w:tcPr>
          <w:p w14:paraId="1ADABF40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16" w:type="dxa"/>
          </w:tcPr>
          <w:p w14:paraId="54E7B73E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77EBEC2F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7FB2CE06" w14:textId="77777777" w:rsidR="00B41C93" w:rsidRPr="00300A0A" w:rsidRDefault="00B41C93" w:rsidP="00B41C93">
            <w:r w:rsidRPr="00300A0A">
              <w:t>Bezpečnostní inženýrství</w:t>
            </w:r>
          </w:p>
        </w:tc>
        <w:tc>
          <w:tcPr>
            <w:tcW w:w="1060" w:type="dxa"/>
            <w:gridSpan w:val="2"/>
          </w:tcPr>
          <w:p w14:paraId="0996B9FD" w14:textId="77777777" w:rsidR="00B41C93" w:rsidRPr="00300A0A" w:rsidRDefault="00B41C93" w:rsidP="00B41C93">
            <w:pPr>
              <w:jc w:val="both"/>
            </w:pPr>
            <w:r w:rsidRPr="00300A0A">
              <w:t>28p + 14s</w:t>
            </w:r>
          </w:p>
        </w:tc>
        <w:tc>
          <w:tcPr>
            <w:tcW w:w="852" w:type="dxa"/>
          </w:tcPr>
          <w:p w14:paraId="7669D17C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54967330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2ACDDD11" w14:textId="77777777" w:rsidR="00B41C93" w:rsidRPr="00300A0A" w:rsidRDefault="00B41C93" w:rsidP="00B41C93">
            <w:r w:rsidRPr="008D767A">
              <w:rPr>
                <w:b/>
              </w:rPr>
              <w:t>doc. Ing. Martin Hromada, Ph.D.</w:t>
            </w:r>
            <w:r>
              <w:t xml:space="preserve"> (100 % p</w:t>
            </w:r>
            <w:r w:rsidRPr="00300A0A">
              <w:t>)</w:t>
            </w:r>
          </w:p>
        </w:tc>
        <w:tc>
          <w:tcPr>
            <w:tcW w:w="709" w:type="dxa"/>
          </w:tcPr>
          <w:p w14:paraId="36A6ACD8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16" w:type="dxa"/>
          </w:tcPr>
          <w:p w14:paraId="3341A1E0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4FC86A53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30D0B0CD" w14:textId="77777777" w:rsidR="00B41C93" w:rsidRPr="00300A0A" w:rsidRDefault="00B41C93" w:rsidP="00B41C93">
            <w:r w:rsidRPr="00300A0A">
              <w:t>Instrumentace a měření</w:t>
            </w:r>
          </w:p>
        </w:tc>
        <w:tc>
          <w:tcPr>
            <w:tcW w:w="1060" w:type="dxa"/>
            <w:gridSpan w:val="2"/>
          </w:tcPr>
          <w:p w14:paraId="511B6756" w14:textId="77777777" w:rsidR="00B41C93" w:rsidRPr="00300A0A" w:rsidRDefault="00B41C93" w:rsidP="00B41C93">
            <w:pPr>
              <w:jc w:val="both"/>
            </w:pPr>
            <w:r w:rsidRPr="00300A0A">
              <w:t>28p + 28c</w:t>
            </w:r>
          </w:p>
        </w:tc>
        <w:tc>
          <w:tcPr>
            <w:tcW w:w="852" w:type="dxa"/>
          </w:tcPr>
          <w:p w14:paraId="2358374B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0A4E050D" w14:textId="77777777" w:rsidR="00B41C93" w:rsidRPr="00300A0A" w:rsidRDefault="00B41C93" w:rsidP="00B41C93">
            <w:r w:rsidRPr="00300A0A">
              <w:t>5</w:t>
            </w:r>
          </w:p>
        </w:tc>
        <w:tc>
          <w:tcPr>
            <w:tcW w:w="2977" w:type="dxa"/>
          </w:tcPr>
          <w:p w14:paraId="6E247E2A" w14:textId="77777777" w:rsidR="00B41C93" w:rsidRPr="00D1052E" w:rsidRDefault="00B41C93" w:rsidP="00B41C93">
            <w:r w:rsidRPr="002346CD">
              <w:rPr>
                <w:rPrChange w:id="44" w:author="Jiří Vojtěšek" w:date="2018-11-25T19:09:00Z">
                  <w:rPr>
                    <w:b/>
                  </w:rPr>
                </w:rPrChange>
              </w:rPr>
              <w:t>doc. RNDr. Vojtěch Křesálek, CSc.</w:t>
            </w:r>
            <w:r w:rsidRPr="00D1052E">
              <w:t xml:space="preserve"> (100 % p)</w:t>
            </w:r>
          </w:p>
        </w:tc>
        <w:tc>
          <w:tcPr>
            <w:tcW w:w="709" w:type="dxa"/>
          </w:tcPr>
          <w:p w14:paraId="0909052D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16" w:type="dxa"/>
          </w:tcPr>
          <w:p w14:paraId="3A1842D3" w14:textId="77777777" w:rsidR="00B41C93" w:rsidRPr="00300A0A" w:rsidRDefault="00634BF0" w:rsidP="00B41C93">
            <w:pPr>
              <w:jc w:val="both"/>
            </w:pPr>
            <w:del w:id="45" w:author="Uzivatel" w:date="2018-11-14T15:36:00Z">
              <w:r w:rsidDel="00B469B7">
                <w:delText>ZT</w:delText>
              </w:r>
            </w:del>
            <w:ins w:id="46" w:author="Uzivatel" w:date="2018-11-14T15:36:00Z">
              <w:r w:rsidR="00B469B7">
                <w:t>-</w:t>
              </w:r>
            </w:ins>
          </w:p>
        </w:tc>
      </w:tr>
      <w:tr w:rsidR="00B41C93" w:rsidRPr="00300A0A" w14:paraId="5A3BA798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56A3CB8A" w14:textId="77777777" w:rsidR="00B41C93" w:rsidRPr="00300A0A" w:rsidRDefault="00B41C93" w:rsidP="00B41C93">
            <w:r w:rsidRPr="00300A0A">
              <w:t>Hardware a operační systémy</w:t>
            </w:r>
          </w:p>
        </w:tc>
        <w:tc>
          <w:tcPr>
            <w:tcW w:w="1060" w:type="dxa"/>
            <w:gridSpan w:val="2"/>
          </w:tcPr>
          <w:p w14:paraId="64C461B8" w14:textId="77777777" w:rsidR="00B41C93" w:rsidRPr="00300A0A" w:rsidRDefault="00B41C93" w:rsidP="00B41C93">
            <w:pPr>
              <w:jc w:val="both"/>
            </w:pPr>
            <w:r w:rsidRPr="00300A0A">
              <w:t>28p + 28c</w:t>
            </w:r>
          </w:p>
        </w:tc>
        <w:tc>
          <w:tcPr>
            <w:tcW w:w="852" w:type="dxa"/>
          </w:tcPr>
          <w:p w14:paraId="5CE5C1F5" w14:textId="77777777" w:rsidR="00B41C93" w:rsidRPr="00300A0A" w:rsidRDefault="00B41C93" w:rsidP="00B41C93">
            <w:r>
              <w:t>klz</w:t>
            </w:r>
          </w:p>
        </w:tc>
        <w:tc>
          <w:tcPr>
            <w:tcW w:w="707" w:type="dxa"/>
          </w:tcPr>
          <w:p w14:paraId="754EC657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6A1BFED9" w14:textId="77777777" w:rsidR="00B41C93" w:rsidRPr="00BB5EEF" w:rsidRDefault="00B41C93" w:rsidP="00B41C93">
            <w:r w:rsidRPr="002346CD">
              <w:rPr>
                <w:rPrChange w:id="47" w:author="Jiří Vojtěšek" w:date="2018-11-25T19:09:00Z">
                  <w:rPr>
                    <w:b/>
                  </w:rPr>
                </w:rPrChange>
              </w:rPr>
              <w:t>doc. Ing. Martin Sysel, Ph.D.</w:t>
            </w:r>
            <w:r w:rsidRPr="00D1052E">
              <w:t xml:space="preserve"> (100 % p</w:t>
            </w:r>
            <w:r w:rsidR="00E451F2" w:rsidRPr="00D1052E">
              <w:t>, c</w:t>
            </w:r>
            <w:r w:rsidRPr="00D1052E">
              <w:t>)</w:t>
            </w:r>
          </w:p>
        </w:tc>
        <w:tc>
          <w:tcPr>
            <w:tcW w:w="709" w:type="dxa"/>
          </w:tcPr>
          <w:p w14:paraId="4F0CC5CA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16" w:type="dxa"/>
          </w:tcPr>
          <w:p w14:paraId="380CB2FF" w14:textId="77777777" w:rsidR="00B41C93" w:rsidRPr="00300A0A" w:rsidRDefault="00634BF0" w:rsidP="00B41C93">
            <w:pPr>
              <w:jc w:val="both"/>
            </w:pPr>
            <w:del w:id="48" w:author="Uzivatel" w:date="2018-11-14T15:36:00Z">
              <w:r w:rsidDel="00B469B7">
                <w:delText>ZT</w:delText>
              </w:r>
            </w:del>
            <w:ins w:id="49" w:author="Uzivatel" w:date="2018-11-14T15:36:00Z">
              <w:r w:rsidR="00B469B7">
                <w:t>-</w:t>
              </w:r>
            </w:ins>
          </w:p>
        </w:tc>
      </w:tr>
      <w:tr w:rsidR="00B41C93" w:rsidRPr="00300A0A" w14:paraId="35361660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3D994C95" w14:textId="77777777" w:rsidR="00B41C93" w:rsidRPr="00300A0A" w:rsidRDefault="00B41C93" w:rsidP="00B41C93">
            <w:r w:rsidRPr="00300A0A">
              <w:t>Mechanické zábranné systémy</w:t>
            </w:r>
          </w:p>
        </w:tc>
        <w:tc>
          <w:tcPr>
            <w:tcW w:w="1060" w:type="dxa"/>
            <w:gridSpan w:val="2"/>
          </w:tcPr>
          <w:p w14:paraId="3D1BCC37" w14:textId="77777777" w:rsidR="00B41C93" w:rsidRPr="00300A0A" w:rsidRDefault="00B41C93" w:rsidP="00B41C93">
            <w:pPr>
              <w:jc w:val="both"/>
            </w:pPr>
            <w:r>
              <w:t>28p + 14</w:t>
            </w:r>
            <w:r w:rsidRPr="00300A0A">
              <w:t>c</w:t>
            </w:r>
          </w:p>
        </w:tc>
        <w:tc>
          <w:tcPr>
            <w:tcW w:w="852" w:type="dxa"/>
          </w:tcPr>
          <w:p w14:paraId="6E763CE2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490AA150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37DB539A" w14:textId="77777777" w:rsidR="00B41C93" w:rsidRPr="00300A0A" w:rsidRDefault="00B41C93" w:rsidP="00B41C93">
            <w:r w:rsidRPr="00CD430B">
              <w:rPr>
                <w:b/>
              </w:rPr>
              <w:t>Ing. Ján Ivanka,</w:t>
            </w:r>
            <w:r w:rsidRPr="00300A0A">
              <w:t xml:space="preserve"> (100 %</w:t>
            </w:r>
            <w:r>
              <w:t xml:space="preserve"> p</w:t>
            </w:r>
            <w:r w:rsidR="00E451F2">
              <w:t>, c</w:t>
            </w:r>
            <w:r w:rsidRPr="00300A0A">
              <w:t>)</w:t>
            </w:r>
          </w:p>
        </w:tc>
        <w:tc>
          <w:tcPr>
            <w:tcW w:w="709" w:type="dxa"/>
          </w:tcPr>
          <w:p w14:paraId="7423171B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16" w:type="dxa"/>
          </w:tcPr>
          <w:p w14:paraId="013A50B0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6338E555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770541AE" w14:textId="77777777" w:rsidR="00B41C93" w:rsidRPr="00300A0A" w:rsidRDefault="00B41C93" w:rsidP="00B41C93">
            <w:r w:rsidRPr="00300A0A">
              <w:t>Matematika v bezpečnostních technologiích</w:t>
            </w:r>
          </w:p>
        </w:tc>
        <w:tc>
          <w:tcPr>
            <w:tcW w:w="1060" w:type="dxa"/>
            <w:gridSpan w:val="2"/>
          </w:tcPr>
          <w:p w14:paraId="1FB5AFA1" w14:textId="77777777" w:rsidR="00B41C93" w:rsidRPr="00300A0A" w:rsidRDefault="00B41C93" w:rsidP="00B41C93">
            <w:pPr>
              <w:jc w:val="both"/>
            </w:pPr>
            <w:r w:rsidRPr="00300A0A">
              <w:t>28p + 28s</w:t>
            </w:r>
          </w:p>
        </w:tc>
        <w:tc>
          <w:tcPr>
            <w:tcW w:w="852" w:type="dxa"/>
          </w:tcPr>
          <w:p w14:paraId="181F75A7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vAlign w:val="bottom"/>
          </w:tcPr>
          <w:p w14:paraId="09F14A0F" w14:textId="77777777" w:rsidR="00B41C93" w:rsidRPr="00300A0A" w:rsidRDefault="00B41C93" w:rsidP="00B41C93">
            <w:pPr>
              <w:jc w:val="both"/>
            </w:pPr>
            <w:r w:rsidRPr="00300A0A">
              <w:t>4</w:t>
            </w:r>
          </w:p>
        </w:tc>
        <w:tc>
          <w:tcPr>
            <w:tcW w:w="2977" w:type="dxa"/>
          </w:tcPr>
          <w:p w14:paraId="08B2D262" w14:textId="77777777" w:rsidR="00B41C93" w:rsidRPr="00D15F04" w:rsidRDefault="00B41C93" w:rsidP="00B41C93">
            <w:pPr>
              <w:rPr>
                <w:highlight w:val="yellow"/>
              </w:rPr>
            </w:pPr>
            <w:r w:rsidRPr="00CD10AE">
              <w:t>Ing. Dušan Hrabec, Ph.D.</w:t>
            </w:r>
            <w:r w:rsidRPr="00D15F04">
              <w:t xml:space="preserve"> (100 % p</w:t>
            </w:r>
            <w:r w:rsidR="00E451F2">
              <w:t>, s</w:t>
            </w:r>
            <w:r w:rsidRPr="00D15F04">
              <w:t>)</w:t>
            </w:r>
          </w:p>
        </w:tc>
        <w:tc>
          <w:tcPr>
            <w:tcW w:w="709" w:type="dxa"/>
          </w:tcPr>
          <w:p w14:paraId="4F3D9E2A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16" w:type="dxa"/>
          </w:tcPr>
          <w:p w14:paraId="09E9A3AD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05C7B44D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18C2E4A5" w14:textId="77777777" w:rsidR="00B41C93" w:rsidRPr="00300A0A" w:rsidRDefault="00B41C93" w:rsidP="00B41C93">
            <w:r w:rsidRPr="00300A0A">
              <w:t>Elektřina a magnetizmus</w:t>
            </w:r>
          </w:p>
        </w:tc>
        <w:tc>
          <w:tcPr>
            <w:tcW w:w="1060" w:type="dxa"/>
            <w:gridSpan w:val="2"/>
          </w:tcPr>
          <w:p w14:paraId="07CA3D99" w14:textId="77777777" w:rsidR="00B41C93" w:rsidRPr="00300A0A" w:rsidRDefault="00B41C93" w:rsidP="00B41C93">
            <w:pPr>
              <w:jc w:val="both"/>
            </w:pPr>
            <w:r w:rsidRPr="00300A0A">
              <w:t>28p + 28s + 28c</w:t>
            </w:r>
          </w:p>
        </w:tc>
        <w:tc>
          <w:tcPr>
            <w:tcW w:w="852" w:type="dxa"/>
          </w:tcPr>
          <w:p w14:paraId="74A9DE23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vAlign w:val="bottom"/>
          </w:tcPr>
          <w:p w14:paraId="33BBD076" w14:textId="77777777" w:rsidR="00B41C93" w:rsidRPr="00300A0A" w:rsidRDefault="00B41C93" w:rsidP="00B41C93">
            <w:pPr>
              <w:jc w:val="both"/>
            </w:pPr>
            <w:r w:rsidRPr="00300A0A">
              <w:t>4</w:t>
            </w:r>
          </w:p>
        </w:tc>
        <w:tc>
          <w:tcPr>
            <w:tcW w:w="2977" w:type="dxa"/>
          </w:tcPr>
          <w:p w14:paraId="47392080" w14:textId="77777777" w:rsidR="00B41C93" w:rsidRPr="00BB5EEF" w:rsidRDefault="00B41C93" w:rsidP="00B41C93">
            <w:r w:rsidRPr="002346CD">
              <w:rPr>
                <w:rPrChange w:id="50" w:author="Jiří Vojtěšek" w:date="2018-11-25T19:09:00Z">
                  <w:rPr>
                    <w:b/>
                  </w:rPr>
                </w:rPrChange>
              </w:rPr>
              <w:t>doc. Mgr. Aleš Mráček, Ph.D.</w:t>
            </w:r>
            <w:r w:rsidRPr="00D1052E">
              <w:t xml:space="preserve"> (100 % p)</w:t>
            </w:r>
          </w:p>
        </w:tc>
        <w:tc>
          <w:tcPr>
            <w:tcW w:w="709" w:type="dxa"/>
          </w:tcPr>
          <w:p w14:paraId="75A09BF9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16" w:type="dxa"/>
          </w:tcPr>
          <w:p w14:paraId="2D8C989E" w14:textId="77777777" w:rsidR="00B41C93" w:rsidRPr="00300A0A" w:rsidRDefault="00B41C93" w:rsidP="00B41C93">
            <w:pPr>
              <w:jc w:val="both"/>
            </w:pPr>
            <w:del w:id="51" w:author="Uzivatel" w:date="2018-11-14T15:36:00Z">
              <w:r w:rsidRPr="00300A0A" w:rsidDel="00B469B7">
                <w:delText>ZT</w:delText>
              </w:r>
            </w:del>
            <w:ins w:id="52" w:author="Uzivatel" w:date="2018-11-14T15:36:00Z">
              <w:r w:rsidR="00B469B7">
                <w:t>-</w:t>
              </w:r>
            </w:ins>
          </w:p>
        </w:tc>
      </w:tr>
      <w:tr w:rsidR="00B41C93" w:rsidRPr="00300A0A" w14:paraId="143F734F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595CABB6" w14:textId="77777777" w:rsidR="00B41C93" w:rsidRPr="00300A0A" w:rsidRDefault="00B41C93" w:rsidP="00B41C93">
            <w:r w:rsidRPr="00300A0A">
              <w:t>Profesní obrana 3</w:t>
            </w:r>
          </w:p>
        </w:tc>
        <w:tc>
          <w:tcPr>
            <w:tcW w:w="1060" w:type="dxa"/>
            <w:gridSpan w:val="2"/>
          </w:tcPr>
          <w:p w14:paraId="533458BB" w14:textId="77777777" w:rsidR="00B41C93" w:rsidRPr="00300A0A" w:rsidRDefault="00B41C93" w:rsidP="00B41C93">
            <w:pPr>
              <w:jc w:val="both"/>
            </w:pPr>
            <w:r>
              <w:t>14p + 28</w:t>
            </w:r>
            <w:r w:rsidRPr="00300A0A">
              <w:t>c</w:t>
            </w:r>
          </w:p>
        </w:tc>
        <w:tc>
          <w:tcPr>
            <w:tcW w:w="852" w:type="dxa"/>
          </w:tcPr>
          <w:p w14:paraId="1A3CE231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vAlign w:val="bottom"/>
          </w:tcPr>
          <w:p w14:paraId="2CBE26A0" w14:textId="77777777" w:rsidR="00B41C93" w:rsidRPr="00300A0A" w:rsidRDefault="00B41C93" w:rsidP="00B41C93">
            <w:pPr>
              <w:jc w:val="both"/>
            </w:pPr>
            <w:r w:rsidRPr="00300A0A">
              <w:t>3</w:t>
            </w:r>
          </w:p>
        </w:tc>
        <w:tc>
          <w:tcPr>
            <w:tcW w:w="2977" w:type="dxa"/>
          </w:tcPr>
          <w:p w14:paraId="15DCA424" w14:textId="77777777" w:rsidR="00B41C93" w:rsidRPr="00300A0A" w:rsidRDefault="00B41C93" w:rsidP="00B41C93">
            <w:pPr>
              <w:rPr>
                <w:b/>
              </w:rPr>
            </w:pPr>
            <w:r w:rsidRPr="00CD430B">
              <w:rPr>
                <w:b/>
              </w:rPr>
              <w:t>Ing. Zdeněk Maláník</w:t>
            </w:r>
            <w:r w:rsidRPr="00300A0A">
              <w:t xml:space="preserve"> (100 %</w:t>
            </w:r>
            <w:r>
              <w:t xml:space="preserve"> p</w:t>
            </w:r>
            <w:r w:rsidR="00E451F2">
              <w:t>, c</w:t>
            </w:r>
            <w:r w:rsidRPr="00300A0A">
              <w:t>)</w:t>
            </w:r>
          </w:p>
        </w:tc>
        <w:tc>
          <w:tcPr>
            <w:tcW w:w="709" w:type="dxa"/>
          </w:tcPr>
          <w:p w14:paraId="4C91AEA7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16" w:type="dxa"/>
          </w:tcPr>
          <w:p w14:paraId="0BE611A4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4E67E774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6137500D" w14:textId="77777777" w:rsidR="00B41C93" w:rsidRPr="00300A0A" w:rsidRDefault="00B41C93" w:rsidP="00B41C93">
            <w:r w:rsidRPr="00300A0A">
              <w:t>Angličtina 2</w:t>
            </w:r>
          </w:p>
        </w:tc>
        <w:tc>
          <w:tcPr>
            <w:tcW w:w="1060" w:type="dxa"/>
            <w:gridSpan w:val="2"/>
          </w:tcPr>
          <w:p w14:paraId="2206DEF6" w14:textId="77777777" w:rsidR="00B41C93" w:rsidRPr="00300A0A" w:rsidRDefault="00B41C93" w:rsidP="00B41C93">
            <w:pPr>
              <w:jc w:val="both"/>
            </w:pPr>
            <w:r w:rsidRPr="00300A0A">
              <w:t>28s</w:t>
            </w:r>
          </w:p>
        </w:tc>
        <w:tc>
          <w:tcPr>
            <w:tcW w:w="852" w:type="dxa"/>
          </w:tcPr>
          <w:p w14:paraId="7CA44DD8" w14:textId="77777777" w:rsidR="00B41C93" w:rsidRPr="00300A0A" w:rsidRDefault="00B41C93" w:rsidP="00B41C93">
            <w:r w:rsidRPr="00300A0A">
              <w:t>z</w:t>
            </w:r>
          </w:p>
        </w:tc>
        <w:tc>
          <w:tcPr>
            <w:tcW w:w="707" w:type="dxa"/>
            <w:vAlign w:val="bottom"/>
          </w:tcPr>
          <w:p w14:paraId="464B4670" w14:textId="77777777" w:rsidR="00B41C93" w:rsidRPr="00300A0A" w:rsidRDefault="00B41C93" w:rsidP="00B41C93">
            <w:pPr>
              <w:jc w:val="both"/>
            </w:pPr>
            <w:r w:rsidRPr="00300A0A">
              <w:t>2</w:t>
            </w:r>
          </w:p>
        </w:tc>
        <w:tc>
          <w:tcPr>
            <w:tcW w:w="2977" w:type="dxa"/>
          </w:tcPr>
          <w:p w14:paraId="50DA10FA" w14:textId="77777777" w:rsidR="00B41C93" w:rsidRPr="00300A0A" w:rsidRDefault="00732FB4" w:rsidP="00B41C93">
            <w:r>
              <w:rPr>
                <w:i/>
                <w:iCs/>
              </w:rPr>
              <w:t>Předmět má pro zaměření SP doplňující charakter</w:t>
            </w:r>
          </w:p>
        </w:tc>
        <w:tc>
          <w:tcPr>
            <w:tcW w:w="709" w:type="dxa"/>
          </w:tcPr>
          <w:p w14:paraId="58CA1BF0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16" w:type="dxa"/>
          </w:tcPr>
          <w:p w14:paraId="5C9EAD36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252559EC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03272A21" w14:textId="77777777" w:rsidR="00B41C93" w:rsidRPr="00300A0A" w:rsidRDefault="00B41C93" w:rsidP="00B41C93">
            <w:r w:rsidRPr="00300A0A">
              <w:t>Krizové plánování a řízení</w:t>
            </w:r>
          </w:p>
        </w:tc>
        <w:tc>
          <w:tcPr>
            <w:tcW w:w="1060" w:type="dxa"/>
            <w:gridSpan w:val="2"/>
          </w:tcPr>
          <w:p w14:paraId="1087F76D" w14:textId="77777777" w:rsidR="00B41C93" w:rsidRPr="00300A0A" w:rsidRDefault="00B41C93" w:rsidP="00B41C93">
            <w:pPr>
              <w:jc w:val="both"/>
            </w:pPr>
            <w:r w:rsidRPr="00300A0A">
              <w:t>28p + 28s</w:t>
            </w:r>
          </w:p>
        </w:tc>
        <w:tc>
          <w:tcPr>
            <w:tcW w:w="852" w:type="dxa"/>
          </w:tcPr>
          <w:p w14:paraId="4B2BD65C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6BCB5605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72AFEC68" w14:textId="77777777" w:rsidR="00B41C93" w:rsidRPr="00300A0A" w:rsidRDefault="00B41C93" w:rsidP="00B41C93">
            <w:r w:rsidRPr="00CD430B">
              <w:rPr>
                <w:b/>
              </w:rPr>
              <w:t>Ing. Dora Lapková, Ph.D.</w:t>
            </w:r>
            <w:r w:rsidRPr="00300A0A">
              <w:t xml:space="preserve"> (100</w:t>
            </w:r>
            <w:r>
              <w:t xml:space="preserve"> </w:t>
            </w:r>
            <w:r w:rsidRPr="00300A0A">
              <w:t>%</w:t>
            </w:r>
            <w:r>
              <w:t xml:space="preserve"> p</w:t>
            </w:r>
            <w:r w:rsidRPr="00300A0A">
              <w:t>)</w:t>
            </w:r>
          </w:p>
        </w:tc>
        <w:tc>
          <w:tcPr>
            <w:tcW w:w="709" w:type="dxa"/>
          </w:tcPr>
          <w:p w14:paraId="620D55E1" w14:textId="77777777" w:rsidR="00B41C93" w:rsidRPr="00300A0A" w:rsidRDefault="00B41C93" w:rsidP="00B41C93">
            <w:pPr>
              <w:jc w:val="both"/>
            </w:pPr>
            <w:r w:rsidRPr="00300A0A">
              <w:t>2/LS</w:t>
            </w:r>
          </w:p>
        </w:tc>
        <w:tc>
          <w:tcPr>
            <w:tcW w:w="816" w:type="dxa"/>
          </w:tcPr>
          <w:p w14:paraId="34A47B92" w14:textId="77777777" w:rsidR="00B41C93" w:rsidRPr="00300A0A" w:rsidRDefault="00634BF0" w:rsidP="00B41C93">
            <w:pPr>
              <w:jc w:val="both"/>
            </w:pPr>
            <w:r>
              <w:t>PZ</w:t>
            </w:r>
          </w:p>
        </w:tc>
      </w:tr>
      <w:tr w:rsidR="00B41C93" w:rsidRPr="00300A0A" w14:paraId="24D5FFFE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24F769F5" w14:textId="77777777" w:rsidR="00B41C93" w:rsidRPr="00300A0A" w:rsidRDefault="00B41C93" w:rsidP="00B41C93">
            <w:r w:rsidRPr="00300A0A">
              <w:lastRenderedPageBreak/>
              <w:t>Elektrické obvody</w:t>
            </w:r>
          </w:p>
        </w:tc>
        <w:tc>
          <w:tcPr>
            <w:tcW w:w="1060" w:type="dxa"/>
            <w:gridSpan w:val="2"/>
          </w:tcPr>
          <w:p w14:paraId="42A8B0D3" w14:textId="77777777" w:rsidR="00B41C93" w:rsidRPr="00300A0A" w:rsidRDefault="00B41C93" w:rsidP="00B41C93">
            <w:pPr>
              <w:jc w:val="both"/>
            </w:pPr>
            <w:r w:rsidRPr="00300A0A">
              <w:t xml:space="preserve">28p + </w:t>
            </w:r>
            <w:r>
              <w:t>14</w:t>
            </w:r>
            <w:r w:rsidRPr="00300A0A">
              <w:t>s+ 28c</w:t>
            </w:r>
          </w:p>
        </w:tc>
        <w:tc>
          <w:tcPr>
            <w:tcW w:w="852" w:type="dxa"/>
          </w:tcPr>
          <w:p w14:paraId="5C9459CE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424614CB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15988B3D" w14:textId="77777777" w:rsidR="00B41C93" w:rsidRPr="00BB5EEF" w:rsidRDefault="00B41C93" w:rsidP="00B41C93">
            <w:r w:rsidRPr="002346CD">
              <w:rPr>
                <w:rPrChange w:id="53" w:author="Jiří Vojtěšek" w:date="2018-11-25T19:09:00Z">
                  <w:rPr>
                    <w:b/>
                  </w:rPr>
                </w:rPrChange>
              </w:rPr>
              <w:t>doc. Mgr. Milan Adámek, Ph.D.</w:t>
            </w:r>
            <w:r w:rsidRPr="00D1052E">
              <w:t xml:space="preserve"> (100 % p)</w:t>
            </w:r>
          </w:p>
        </w:tc>
        <w:tc>
          <w:tcPr>
            <w:tcW w:w="709" w:type="dxa"/>
          </w:tcPr>
          <w:p w14:paraId="18224E52" w14:textId="77777777" w:rsidR="00B41C93" w:rsidRPr="00300A0A" w:rsidRDefault="00B41C93" w:rsidP="00B41C93">
            <w:pPr>
              <w:jc w:val="both"/>
            </w:pPr>
            <w:r w:rsidRPr="00300A0A">
              <w:t>2/LS</w:t>
            </w:r>
          </w:p>
        </w:tc>
        <w:tc>
          <w:tcPr>
            <w:tcW w:w="816" w:type="dxa"/>
          </w:tcPr>
          <w:p w14:paraId="77236B3D" w14:textId="77777777" w:rsidR="00B41C93" w:rsidRPr="00300A0A" w:rsidRDefault="00B41C93" w:rsidP="00B41C93">
            <w:pPr>
              <w:jc w:val="both"/>
            </w:pPr>
            <w:del w:id="54" w:author="Uzivatel" w:date="2018-11-14T15:36:00Z">
              <w:r w:rsidRPr="00300A0A" w:rsidDel="00B469B7">
                <w:delText>ZT</w:delText>
              </w:r>
            </w:del>
            <w:ins w:id="55" w:author="Uzivatel" w:date="2018-11-14T15:36:00Z">
              <w:r w:rsidR="00B469B7">
                <w:t>-</w:t>
              </w:r>
            </w:ins>
          </w:p>
        </w:tc>
      </w:tr>
      <w:tr w:rsidR="00B41C93" w:rsidRPr="00300A0A" w14:paraId="55DFB8E5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40CA7E6D" w14:textId="77777777" w:rsidR="00B41C93" w:rsidRPr="00300A0A" w:rsidRDefault="00B41C93" w:rsidP="00B41C93">
            <w:r w:rsidRPr="00300A0A">
              <w:t>Technické prostředky bezpečnostních systémů</w:t>
            </w:r>
          </w:p>
        </w:tc>
        <w:tc>
          <w:tcPr>
            <w:tcW w:w="1060" w:type="dxa"/>
            <w:gridSpan w:val="2"/>
          </w:tcPr>
          <w:p w14:paraId="3360FC8E" w14:textId="77777777" w:rsidR="00B41C93" w:rsidRPr="00300A0A" w:rsidRDefault="00B41C93" w:rsidP="00B41C93">
            <w:pPr>
              <w:jc w:val="both"/>
            </w:pPr>
            <w:r>
              <w:t>28p + 28</w:t>
            </w:r>
            <w:r w:rsidRPr="00300A0A">
              <w:t>c</w:t>
            </w:r>
          </w:p>
        </w:tc>
        <w:tc>
          <w:tcPr>
            <w:tcW w:w="852" w:type="dxa"/>
          </w:tcPr>
          <w:p w14:paraId="2AC5AF13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7CDA3D6C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5B734A0D" w14:textId="77777777" w:rsidR="00B41C93" w:rsidRPr="00300A0A" w:rsidRDefault="00B41C93" w:rsidP="00B41C93">
            <w:r w:rsidRPr="00CD430B">
              <w:rPr>
                <w:b/>
              </w:rPr>
              <w:t>doc. Mgr. Milan Adámek, Ph.D.</w:t>
            </w:r>
            <w:r w:rsidRPr="00300A0A">
              <w:t xml:space="preserve"> (100 %</w:t>
            </w:r>
            <w:r>
              <w:t xml:space="preserve"> p</w:t>
            </w:r>
            <w:r w:rsidRPr="00300A0A">
              <w:t>)</w:t>
            </w:r>
          </w:p>
        </w:tc>
        <w:tc>
          <w:tcPr>
            <w:tcW w:w="709" w:type="dxa"/>
          </w:tcPr>
          <w:p w14:paraId="70ECAB43" w14:textId="77777777" w:rsidR="00B41C93" w:rsidRPr="00300A0A" w:rsidRDefault="00B41C93" w:rsidP="00B41C93">
            <w:pPr>
              <w:jc w:val="both"/>
            </w:pPr>
            <w:r w:rsidRPr="00300A0A">
              <w:t>2/LS</w:t>
            </w:r>
          </w:p>
        </w:tc>
        <w:tc>
          <w:tcPr>
            <w:tcW w:w="816" w:type="dxa"/>
          </w:tcPr>
          <w:p w14:paraId="427321AD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53B25981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02C51B3C" w14:textId="77777777" w:rsidR="00B41C93" w:rsidRPr="00300A0A" w:rsidRDefault="00B41C93" w:rsidP="00B41C93">
            <w:r w:rsidRPr="00300A0A">
              <w:t>Databázové systémy</w:t>
            </w:r>
          </w:p>
        </w:tc>
        <w:tc>
          <w:tcPr>
            <w:tcW w:w="1060" w:type="dxa"/>
            <w:gridSpan w:val="2"/>
          </w:tcPr>
          <w:p w14:paraId="5EB291CE" w14:textId="77777777" w:rsidR="00B41C93" w:rsidRPr="00300A0A" w:rsidRDefault="00B41C93" w:rsidP="00B41C93">
            <w:pPr>
              <w:jc w:val="both"/>
            </w:pPr>
            <w:r w:rsidRPr="00300A0A">
              <w:t>14p + 28c</w:t>
            </w:r>
          </w:p>
        </w:tc>
        <w:tc>
          <w:tcPr>
            <w:tcW w:w="852" w:type="dxa"/>
          </w:tcPr>
          <w:p w14:paraId="039070D8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</w:tcPr>
          <w:p w14:paraId="5745D340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2CC634B7" w14:textId="77777777" w:rsidR="00B41C93" w:rsidRPr="00D15F04" w:rsidRDefault="00B41C93" w:rsidP="00B41C93">
            <w:r w:rsidRPr="00067907">
              <w:rPr>
                <w:b/>
              </w:rPr>
              <w:t>doc. Ing. Zdenka Prokopová, CSc.</w:t>
            </w:r>
            <w:r w:rsidRPr="00D15F04">
              <w:t xml:space="preserve"> (100 % p) </w:t>
            </w:r>
          </w:p>
        </w:tc>
        <w:tc>
          <w:tcPr>
            <w:tcW w:w="709" w:type="dxa"/>
          </w:tcPr>
          <w:p w14:paraId="4AE10AA0" w14:textId="77777777" w:rsidR="00B41C93" w:rsidRPr="00300A0A" w:rsidRDefault="00B41C93" w:rsidP="00B41C93">
            <w:pPr>
              <w:jc w:val="both"/>
            </w:pPr>
            <w:r w:rsidRPr="00300A0A">
              <w:t>2/LS</w:t>
            </w:r>
          </w:p>
        </w:tc>
        <w:tc>
          <w:tcPr>
            <w:tcW w:w="816" w:type="dxa"/>
          </w:tcPr>
          <w:p w14:paraId="3661742B" w14:textId="77777777" w:rsidR="00B41C93" w:rsidRPr="00300A0A" w:rsidRDefault="002173D7" w:rsidP="00B41C93">
            <w:pPr>
              <w:jc w:val="both"/>
            </w:pPr>
            <w:r>
              <w:t>ZT</w:t>
            </w:r>
          </w:p>
        </w:tc>
      </w:tr>
      <w:tr w:rsidR="00B41C93" w:rsidRPr="00300A0A" w14:paraId="4D9A0B47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7C20996E" w14:textId="77777777" w:rsidR="00B41C93" w:rsidRPr="00300A0A" w:rsidRDefault="00B41C93" w:rsidP="00B41C93">
            <w:r w:rsidRPr="00300A0A">
              <w:t>Počítačové sítě</w:t>
            </w:r>
          </w:p>
        </w:tc>
        <w:tc>
          <w:tcPr>
            <w:tcW w:w="1060" w:type="dxa"/>
            <w:gridSpan w:val="2"/>
          </w:tcPr>
          <w:p w14:paraId="09AAFC90" w14:textId="77777777" w:rsidR="00B41C93" w:rsidRPr="00300A0A" w:rsidRDefault="00B41C93" w:rsidP="00B41C93">
            <w:pPr>
              <w:jc w:val="both"/>
            </w:pPr>
            <w:r w:rsidRPr="00300A0A">
              <w:t>28p</w:t>
            </w:r>
          </w:p>
        </w:tc>
        <w:tc>
          <w:tcPr>
            <w:tcW w:w="852" w:type="dxa"/>
          </w:tcPr>
          <w:p w14:paraId="7FA7CD7E" w14:textId="77777777" w:rsidR="00B41C93" w:rsidRPr="00300A0A" w:rsidRDefault="00B41C93" w:rsidP="00B41C93">
            <w:r w:rsidRPr="00300A0A">
              <w:t>zk</w:t>
            </w:r>
          </w:p>
        </w:tc>
        <w:tc>
          <w:tcPr>
            <w:tcW w:w="707" w:type="dxa"/>
          </w:tcPr>
          <w:p w14:paraId="638348EB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3E9139CF" w14:textId="77777777" w:rsidR="00B41C93" w:rsidRPr="00300A0A" w:rsidRDefault="00B41C93" w:rsidP="00B41C93">
            <w:r w:rsidRPr="00996534">
              <w:rPr>
                <w:b/>
              </w:rPr>
              <w:t>doc. Ing. Jiří Vojtěšek, Ph.D.</w:t>
            </w:r>
            <w:r w:rsidRPr="00300A0A">
              <w:t xml:space="preserve"> (100 %</w:t>
            </w:r>
            <w:r>
              <w:t xml:space="preserve"> p</w:t>
            </w:r>
            <w:r w:rsidRPr="00300A0A">
              <w:t>)</w:t>
            </w:r>
          </w:p>
        </w:tc>
        <w:tc>
          <w:tcPr>
            <w:tcW w:w="709" w:type="dxa"/>
          </w:tcPr>
          <w:p w14:paraId="64639D41" w14:textId="77777777" w:rsidR="00B41C93" w:rsidRPr="00300A0A" w:rsidRDefault="00B41C93" w:rsidP="00B41C93">
            <w:pPr>
              <w:jc w:val="both"/>
            </w:pPr>
            <w:r w:rsidRPr="00300A0A">
              <w:t>2/LS</w:t>
            </w:r>
          </w:p>
        </w:tc>
        <w:tc>
          <w:tcPr>
            <w:tcW w:w="816" w:type="dxa"/>
          </w:tcPr>
          <w:p w14:paraId="5C94A565" w14:textId="77777777" w:rsidR="00B41C93" w:rsidRPr="00300A0A" w:rsidRDefault="00B41C93" w:rsidP="00B41C93">
            <w:pPr>
              <w:jc w:val="both"/>
            </w:pPr>
            <w:r w:rsidRPr="00300A0A">
              <w:t>ZT</w:t>
            </w:r>
          </w:p>
        </w:tc>
      </w:tr>
      <w:tr w:rsidR="00B41C93" w:rsidRPr="00300A0A" w14:paraId="709C5327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29AF78BD" w14:textId="77777777" w:rsidR="00B41C93" w:rsidRPr="00300A0A" w:rsidRDefault="00B41C93" w:rsidP="00B41C93">
            <w:r w:rsidRPr="00300A0A">
              <w:t>Kriminalistické technologie a systémy</w:t>
            </w:r>
          </w:p>
        </w:tc>
        <w:tc>
          <w:tcPr>
            <w:tcW w:w="1060" w:type="dxa"/>
            <w:gridSpan w:val="2"/>
          </w:tcPr>
          <w:p w14:paraId="4BB7AB3F" w14:textId="77777777" w:rsidR="00B41C93" w:rsidRPr="00300A0A" w:rsidRDefault="00B41C93" w:rsidP="00B41C93">
            <w:pPr>
              <w:jc w:val="both"/>
            </w:pPr>
            <w:r w:rsidRPr="00300A0A">
              <w:t>28p + 28c</w:t>
            </w:r>
          </w:p>
        </w:tc>
        <w:tc>
          <w:tcPr>
            <w:tcW w:w="852" w:type="dxa"/>
          </w:tcPr>
          <w:p w14:paraId="60317FC1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65FEF038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00527DC6" w14:textId="77777777" w:rsidR="00B41C93" w:rsidRPr="00300A0A" w:rsidRDefault="00B41C93" w:rsidP="00B41C93">
            <w:r w:rsidRPr="00996534">
              <w:rPr>
                <w:b/>
              </w:rPr>
              <w:t>PhDr.</w:t>
            </w:r>
            <w:r>
              <w:rPr>
                <w:b/>
              </w:rPr>
              <w:t xml:space="preserve"> Mgr.</w:t>
            </w:r>
            <w:r w:rsidRPr="00996534">
              <w:rPr>
                <w:b/>
              </w:rPr>
              <w:t xml:space="preserve"> </w:t>
            </w:r>
            <w:r>
              <w:rPr>
                <w:b/>
              </w:rPr>
              <w:t xml:space="preserve">Bc. </w:t>
            </w:r>
            <w:r w:rsidRPr="00996534">
              <w:rPr>
                <w:b/>
              </w:rPr>
              <w:t>Stanislav Zelinka,</w:t>
            </w:r>
            <w:r w:rsidRPr="00300A0A">
              <w:t xml:space="preserve"> ext. (100 %</w:t>
            </w:r>
            <w:r>
              <w:t xml:space="preserve"> p</w:t>
            </w:r>
            <w:r w:rsidR="00E451F2">
              <w:t>, c</w:t>
            </w:r>
            <w:r w:rsidRPr="00300A0A">
              <w:t>)</w:t>
            </w:r>
          </w:p>
        </w:tc>
        <w:tc>
          <w:tcPr>
            <w:tcW w:w="709" w:type="dxa"/>
          </w:tcPr>
          <w:p w14:paraId="77AFB7D8" w14:textId="77777777" w:rsidR="00B41C93" w:rsidRPr="00300A0A" w:rsidRDefault="00B41C93" w:rsidP="00B41C93">
            <w:r w:rsidRPr="00300A0A">
              <w:t>2/LS</w:t>
            </w:r>
          </w:p>
        </w:tc>
        <w:tc>
          <w:tcPr>
            <w:tcW w:w="816" w:type="dxa"/>
          </w:tcPr>
          <w:p w14:paraId="2B2CCC0A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153B20A3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382EEFDC" w14:textId="77777777" w:rsidR="00B41C93" w:rsidRPr="00300A0A" w:rsidRDefault="00B41C93" w:rsidP="00B41C93">
            <w:r w:rsidRPr="00300A0A">
              <w:t>Podniková ekonomika</w:t>
            </w:r>
          </w:p>
        </w:tc>
        <w:tc>
          <w:tcPr>
            <w:tcW w:w="1060" w:type="dxa"/>
            <w:gridSpan w:val="2"/>
          </w:tcPr>
          <w:p w14:paraId="7BB4ABF3" w14:textId="77777777" w:rsidR="00B41C93" w:rsidRPr="00300A0A" w:rsidRDefault="00B41C93" w:rsidP="00B41C93">
            <w:pPr>
              <w:jc w:val="both"/>
            </w:pPr>
            <w:r w:rsidRPr="00300A0A">
              <w:t xml:space="preserve">28p + 14s </w:t>
            </w:r>
          </w:p>
        </w:tc>
        <w:tc>
          <w:tcPr>
            <w:tcW w:w="852" w:type="dxa"/>
          </w:tcPr>
          <w:p w14:paraId="5D359218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</w:tcPr>
          <w:p w14:paraId="6B3296A1" w14:textId="77777777" w:rsidR="00B41C93" w:rsidRPr="00300A0A" w:rsidRDefault="00B41C93" w:rsidP="00B41C93">
            <w:r w:rsidRPr="00300A0A">
              <w:t>3</w:t>
            </w:r>
          </w:p>
        </w:tc>
        <w:tc>
          <w:tcPr>
            <w:tcW w:w="2977" w:type="dxa"/>
          </w:tcPr>
          <w:p w14:paraId="0EC99E9E" w14:textId="77777777" w:rsidR="00B41C93" w:rsidRPr="00D15F04" w:rsidRDefault="00B41C93" w:rsidP="00B41C93">
            <w:r w:rsidRPr="00CD10AE">
              <w:t>Ing. Petr Novák, Ph.D.</w:t>
            </w:r>
            <w:r w:rsidRPr="00D15F04">
              <w:t xml:space="preserve"> (100 % p</w:t>
            </w:r>
            <w:r w:rsidR="00E451F2">
              <w:t>, s</w:t>
            </w:r>
            <w:r w:rsidRPr="00D15F04">
              <w:t xml:space="preserve">) </w:t>
            </w:r>
          </w:p>
        </w:tc>
        <w:tc>
          <w:tcPr>
            <w:tcW w:w="709" w:type="dxa"/>
          </w:tcPr>
          <w:p w14:paraId="67D6DE40" w14:textId="77777777" w:rsidR="00B41C93" w:rsidRPr="00300A0A" w:rsidRDefault="00B41C93" w:rsidP="00B41C93">
            <w:r w:rsidRPr="00300A0A">
              <w:t>2/LS</w:t>
            </w:r>
          </w:p>
        </w:tc>
        <w:tc>
          <w:tcPr>
            <w:tcW w:w="816" w:type="dxa"/>
          </w:tcPr>
          <w:p w14:paraId="391928B3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0C8CB2CE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185FDD3E" w14:textId="77777777" w:rsidR="00B41C93" w:rsidRPr="00300A0A" w:rsidRDefault="00B41C93" w:rsidP="00B41C93">
            <w:r w:rsidRPr="00300A0A">
              <w:t>Angličtina 3</w:t>
            </w:r>
          </w:p>
        </w:tc>
        <w:tc>
          <w:tcPr>
            <w:tcW w:w="1060" w:type="dxa"/>
            <w:gridSpan w:val="2"/>
          </w:tcPr>
          <w:p w14:paraId="30B746B3" w14:textId="77777777" w:rsidR="00B41C93" w:rsidRPr="00300A0A" w:rsidRDefault="00B41C93" w:rsidP="00B41C93">
            <w:pPr>
              <w:jc w:val="both"/>
            </w:pPr>
            <w:r w:rsidRPr="00300A0A">
              <w:t>28s</w:t>
            </w:r>
          </w:p>
        </w:tc>
        <w:tc>
          <w:tcPr>
            <w:tcW w:w="852" w:type="dxa"/>
          </w:tcPr>
          <w:p w14:paraId="02201D31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  <w:vAlign w:val="bottom"/>
          </w:tcPr>
          <w:p w14:paraId="250CA450" w14:textId="77777777" w:rsidR="00B41C93" w:rsidRPr="00300A0A" w:rsidRDefault="00B41C93" w:rsidP="00B41C93">
            <w:pPr>
              <w:jc w:val="both"/>
            </w:pPr>
            <w:r w:rsidRPr="00300A0A">
              <w:t>3</w:t>
            </w:r>
          </w:p>
        </w:tc>
        <w:tc>
          <w:tcPr>
            <w:tcW w:w="2977" w:type="dxa"/>
          </w:tcPr>
          <w:p w14:paraId="71085DCA" w14:textId="77777777" w:rsidR="00B41C93" w:rsidRPr="00D15F04" w:rsidRDefault="00732FB4" w:rsidP="00B41C93">
            <w:r>
              <w:rPr>
                <w:i/>
                <w:iCs/>
              </w:rPr>
              <w:t>Předmět má pro zaměření SP doplňující charakter</w:t>
            </w:r>
          </w:p>
        </w:tc>
        <w:tc>
          <w:tcPr>
            <w:tcW w:w="709" w:type="dxa"/>
          </w:tcPr>
          <w:p w14:paraId="6902FF39" w14:textId="77777777" w:rsidR="00B41C93" w:rsidRPr="00300A0A" w:rsidRDefault="00B41C93" w:rsidP="00B41C93">
            <w:pPr>
              <w:jc w:val="both"/>
            </w:pPr>
            <w:r w:rsidRPr="00300A0A">
              <w:t>2/LS</w:t>
            </w:r>
          </w:p>
        </w:tc>
        <w:tc>
          <w:tcPr>
            <w:tcW w:w="816" w:type="dxa"/>
          </w:tcPr>
          <w:p w14:paraId="33061CD4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2306D26C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0CB44EBF" w14:textId="77777777" w:rsidR="00B41C93" w:rsidRPr="00300A0A" w:rsidRDefault="00B41C93" w:rsidP="00B41C93">
            <w:r w:rsidRPr="00300A0A">
              <w:t>Technologie detektivních činností</w:t>
            </w:r>
          </w:p>
        </w:tc>
        <w:tc>
          <w:tcPr>
            <w:tcW w:w="1060" w:type="dxa"/>
            <w:gridSpan w:val="2"/>
          </w:tcPr>
          <w:p w14:paraId="7C3DBAEB" w14:textId="77777777" w:rsidR="00B41C93" w:rsidRPr="00300A0A" w:rsidRDefault="00B41C93" w:rsidP="00B41C93">
            <w:pPr>
              <w:jc w:val="both"/>
            </w:pPr>
            <w:r w:rsidRPr="00300A0A">
              <w:t>28p + 14s</w:t>
            </w:r>
          </w:p>
        </w:tc>
        <w:tc>
          <w:tcPr>
            <w:tcW w:w="852" w:type="dxa"/>
          </w:tcPr>
          <w:p w14:paraId="6738B8CA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0615FB1F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144F90A8" w14:textId="77777777" w:rsidR="00B41C93" w:rsidRPr="00300A0A" w:rsidRDefault="00B41C93" w:rsidP="00B41C93">
            <w:r w:rsidRPr="00996534">
              <w:rPr>
                <w:b/>
              </w:rPr>
              <w:t xml:space="preserve">PhDr. </w:t>
            </w:r>
            <w:r>
              <w:rPr>
                <w:b/>
              </w:rPr>
              <w:t xml:space="preserve">Mgr. Bc. </w:t>
            </w:r>
            <w:r w:rsidRPr="00996534">
              <w:rPr>
                <w:b/>
              </w:rPr>
              <w:t>Stanislav Zelinka, ext.</w:t>
            </w:r>
            <w:r w:rsidRPr="00300A0A">
              <w:t xml:space="preserve"> (100 %</w:t>
            </w:r>
            <w:r>
              <w:t xml:space="preserve"> p</w:t>
            </w:r>
            <w:r w:rsidR="00E451F2">
              <w:t>,s</w:t>
            </w:r>
            <w:r w:rsidRPr="00300A0A">
              <w:t>)</w:t>
            </w:r>
          </w:p>
        </w:tc>
        <w:tc>
          <w:tcPr>
            <w:tcW w:w="709" w:type="dxa"/>
          </w:tcPr>
          <w:p w14:paraId="4B6D3FF1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16" w:type="dxa"/>
          </w:tcPr>
          <w:p w14:paraId="393AE242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37F9356C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57C347E8" w14:textId="77777777" w:rsidR="00B41C93" w:rsidRPr="00300A0A" w:rsidRDefault="00B41C93" w:rsidP="00B41C93">
            <w:r w:rsidRPr="00300A0A">
              <w:t>Inženýrská grafika</w:t>
            </w:r>
          </w:p>
        </w:tc>
        <w:tc>
          <w:tcPr>
            <w:tcW w:w="1060" w:type="dxa"/>
            <w:gridSpan w:val="2"/>
          </w:tcPr>
          <w:p w14:paraId="79AA84D7" w14:textId="77777777" w:rsidR="00B41C93" w:rsidRPr="00300A0A" w:rsidRDefault="00B41C93" w:rsidP="00B41C93">
            <w:pPr>
              <w:jc w:val="both"/>
            </w:pPr>
            <w:r w:rsidRPr="00300A0A">
              <w:t>14p+ 28c</w:t>
            </w:r>
          </w:p>
        </w:tc>
        <w:tc>
          <w:tcPr>
            <w:tcW w:w="852" w:type="dxa"/>
          </w:tcPr>
          <w:p w14:paraId="1DB72C16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</w:tcPr>
          <w:p w14:paraId="172304C3" w14:textId="77777777" w:rsidR="00B41C93" w:rsidRPr="00300A0A" w:rsidRDefault="00B41C93" w:rsidP="00B41C93">
            <w:r w:rsidRPr="00300A0A">
              <w:t>3</w:t>
            </w:r>
          </w:p>
        </w:tc>
        <w:tc>
          <w:tcPr>
            <w:tcW w:w="2977" w:type="dxa"/>
          </w:tcPr>
          <w:p w14:paraId="357A6C3B" w14:textId="77777777" w:rsidR="00B41C93" w:rsidRPr="002346CD" w:rsidRDefault="00B41C93" w:rsidP="00B41C93">
            <w:r w:rsidRPr="002346CD">
              <w:rPr>
                <w:rPrChange w:id="56" w:author="Jiří Vojtěšek" w:date="2018-11-25T19:09:00Z">
                  <w:rPr>
                    <w:b/>
                  </w:rPr>
                </w:rPrChange>
              </w:rPr>
              <w:t>doc. Ing. Libuše Sýkorová, Ph.D.</w:t>
            </w:r>
            <w:r w:rsidRPr="00D1052E">
              <w:t xml:space="preserve"> (100 %</w:t>
            </w:r>
            <w:r w:rsidRPr="00BB5EEF">
              <w:t xml:space="preserve"> p</w:t>
            </w:r>
            <w:r w:rsidR="00E451F2" w:rsidRPr="002346CD">
              <w:t>, c</w:t>
            </w:r>
            <w:r w:rsidRPr="002346CD">
              <w:t xml:space="preserve">) </w:t>
            </w:r>
          </w:p>
        </w:tc>
        <w:tc>
          <w:tcPr>
            <w:tcW w:w="709" w:type="dxa"/>
          </w:tcPr>
          <w:p w14:paraId="3496E089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16" w:type="dxa"/>
          </w:tcPr>
          <w:p w14:paraId="1B30BE17" w14:textId="77777777" w:rsidR="00B41C93" w:rsidRPr="00300A0A" w:rsidRDefault="00B41C93" w:rsidP="00B41C93">
            <w:pPr>
              <w:jc w:val="both"/>
            </w:pPr>
            <w:del w:id="57" w:author="Uzivatel" w:date="2018-11-14T15:36:00Z">
              <w:r w:rsidRPr="00300A0A" w:rsidDel="00B469B7">
                <w:delText>ZT</w:delText>
              </w:r>
            </w:del>
            <w:ins w:id="58" w:author="Uzivatel" w:date="2018-11-14T15:36:00Z">
              <w:r w:rsidR="00B469B7">
                <w:t>-</w:t>
              </w:r>
            </w:ins>
          </w:p>
        </w:tc>
      </w:tr>
      <w:tr w:rsidR="00B41C93" w:rsidRPr="00300A0A" w14:paraId="5DA13669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6E834B7F" w14:textId="77777777" w:rsidR="00B41C93" w:rsidRPr="00300A0A" w:rsidRDefault="00B41C93" w:rsidP="00B41C93">
            <w:r w:rsidRPr="00300A0A">
              <w:t>Analogová a číslicová technika</w:t>
            </w:r>
          </w:p>
        </w:tc>
        <w:tc>
          <w:tcPr>
            <w:tcW w:w="1060" w:type="dxa"/>
            <w:gridSpan w:val="2"/>
          </w:tcPr>
          <w:p w14:paraId="3DF42A1E" w14:textId="77777777" w:rsidR="00B41C93" w:rsidRPr="00300A0A" w:rsidRDefault="00B41C93" w:rsidP="00B41C93">
            <w:pPr>
              <w:jc w:val="both"/>
            </w:pPr>
            <w:r>
              <w:t>28p + 28</w:t>
            </w:r>
            <w:r w:rsidRPr="00300A0A">
              <w:t>c</w:t>
            </w:r>
          </w:p>
        </w:tc>
        <w:tc>
          <w:tcPr>
            <w:tcW w:w="852" w:type="dxa"/>
          </w:tcPr>
          <w:p w14:paraId="5B0098CA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40F259B2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2C67D31D" w14:textId="77777777" w:rsidR="00B41C93" w:rsidRPr="00BB5EEF" w:rsidRDefault="00B41C93" w:rsidP="00B41C93">
            <w:r w:rsidRPr="002346CD">
              <w:rPr>
                <w:rPrChange w:id="59" w:author="Jiří Vojtěšek" w:date="2018-11-25T19:09:00Z">
                  <w:rPr>
                    <w:b/>
                  </w:rPr>
                </w:rPrChange>
              </w:rPr>
              <w:t>doc. Mgr. Milan Adámek, Ph.D.</w:t>
            </w:r>
            <w:r w:rsidRPr="00D1052E">
              <w:t xml:space="preserve"> (100 % p)</w:t>
            </w:r>
          </w:p>
        </w:tc>
        <w:tc>
          <w:tcPr>
            <w:tcW w:w="709" w:type="dxa"/>
          </w:tcPr>
          <w:p w14:paraId="261AC406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16" w:type="dxa"/>
          </w:tcPr>
          <w:p w14:paraId="6BDECE67" w14:textId="77777777" w:rsidR="00B41C93" w:rsidRPr="00300A0A" w:rsidRDefault="00634BF0" w:rsidP="00634BF0">
            <w:pPr>
              <w:jc w:val="both"/>
            </w:pPr>
            <w:del w:id="60" w:author="Uzivatel" w:date="2018-11-14T15:36:00Z">
              <w:r w:rsidDel="00B469B7">
                <w:delText>ZT</w:delText>
              </w:r>
            </w:del>
            <w:ins w:id="61" w:author="Uzivatel" w:date="2018-11-14T15:36:00Z">
              <w:r w:rsidR="00B469B7">
                <w:t>-</w:t>
              </w:r>
            </w:ins>
          </w:p>
        </w:tc>
      </w:tr>
      <w:tr w:rsidR="00B41C93" w:rsidRPr="00300A0A" w14:paraId="06D27C77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0CB130B1" w14:textId="77777777" w:rsidR="00B41C93" w:rsidRPr="00300A0A" w:rsidRDefault="00B41C93" w:rsidP="00B41C93">
            <w:r w:rsidRPr="00300A0A">
              <w:t>Mikropočítače a PLC</w:t>
            </w:r>
          </w:p>
        </w:tc>
        <w:tc>
          <w:tcPr>
            <w:tcW w:w="1060" w:type="dxa"/>
            <w:gridSpan w:val="2"/>
          </w:tcPr>
          <w:p w14:paraId="04A5A1EA" w14:textId="77777777" w:rsidR="00B41C93" w:rsidRPr="00300A0A" w:rsidRDefault="00B41C93" w:rsidP="00B41C93">
            <w:pPr>
              <w:jc w:val="both"/>
            </w:pPr>
            <w:r w:rsidRPr="00300A0A">
              <w:t xml:space="preserve">28p + </w:t>
            </w:r>
            <w:r>
              <w:t>56</w:t>
            </w:r>
            <w:r w:rsidRPr="00300A0A">
              <w:t>c</w:t>
            </w:r>
          </w:p>
        </w:tc>
        <w:tc>
          <w:tcPr>
            <w:tcW w:w="852" w:type="dxa"/>
          </w:tcPr>
          <w:p w14:paraId="6141368B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1DD6569A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42C51F32" w14:textId="77777777" w:rsidR="00B41C93" w:rsidRPr="00BB5EEF" w:rsidRDefault="00B41C93" w:rsidP="00B41C93">
            <w:r w:rsidRPr="002346CD">
              <w:rPr>
                <w:rPrChange w:id="62" w:author="Jiří Vojtěšek" w:date="2018-11-25T19:09:00Z">
                  <w:rPr>
                    <w:b/>
                  </w:rPr>
                </w:rPrChange>
              </w:rPr>
              <w:t>prof.  Ing. Vladimír Vašek, CSc.</w:t>
            </w:r>
            <w:r w:rsidRPr="00D1052E">
              <w:t xml:space="preserve"> (35 </w:t>
            </w:r>
            <w:r w:rsidRPr="00BB5EEF">
              <w:t>% p), Ing. Tomáš Sysala, Ph.D.(50 % p), Ing. Jan Dolinay, Ph.D. (15 % p)</w:t>
            </w:r>
          </w:p>
        </w:tc>
        <w:tc>
          <w:tcPr>
            <w:tcW w:w="709" w:type="dxa"/>
          </w:tcPr>
          <w:p w14:paraId="1F4AA56C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16" w:type="dxa"/>
          </w:tcPr>
          <w:p w14:paraId="0DB8D510" w14:textId="77777777" w:rsidR="00B41C93" w:rsidRPr="00300A0A" w:rsidRDefault="00B41C93" w:rsidP="00B41C93">
            <w:pPr>
              <w:jc w:val="both"/>
            </w:pPr>
            <w:del w:id="63" w:author="Uzivatel" w:date="2018-11-14T15:36:00Z">
              <w:r w:rsidRPr="00300A0A" w:rsidDel="00B469B7">
                <w:delText>ZT</w:delText>
              </w:r>
            </w:del>
            <w:ins w:id="64" w:author="Uzivatel" w:date="2018-11-14T15:36:00Z">
              <w:r w:rsidR="00B469B7">
                <w:t>-</w:t>
              </w:r>
            </w:ins>
          </w:p>
        </w:tc>
      </w:tr>
      <w:tr w:rsidR="00B41C93" w:rsidRPr="00300A0A" w14:paraId="7A1E8EFD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53FD96CE" w14:textId="77777777" w:rsidR="00B41C93" w:rsidRPr="00300A0A" w:rsidRDefault="00B41C93" w:rsidP="00B41C93">
            <w:r w:rsidRPr="00300A0A">
              <w:t>Elektronické bezpečnostní systémy</w:t>
            </w:r>
          </w:p>
        </w:tc>
        <w:tc>
          <w:tcPr>
            <w:tcW w:w="1060" w:type="dxa"/>
            <w:gridSpan w:val="2"/>
          </w:tcPr>
          <w:p w14:paraId="428F31CE" w14:textId="77777777" w:rsidR="00B41C93" w:rsidRPr="00300A0A" w:rsidRDefault="00B41C93" w:rsidP="00B41C93">
            <w:pPr>
              <w:jc w:val="both"/>
            </w:pPr>
            <w:r w:rsidRPr="00300A0A">
              <w:t>28p + 28c</w:t>
            </w:r>
          </w:p>
        </w:tc>
        <w:tc>
          <w:tcPr>
            <w:tcW w:w="852" w:type="dxa"/>
          </w:tcPr>
          <w:p w14:paraId="0A7684EE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7FD650CF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5BE717CC" w14:textId="77777777" w:rsidR="00B41C93" w:rsidRPr="00300A0A" w:rsidRDefault="00B41C93" w:rsidP="00B41C93">
            <w:r w:rsidRPr="00996534">
              <w:rPr>
                <w:b/>
              </w:rPr>
              <w:t>Ing. Rudolf Drga, Ph.D.</w:t>
            </w:r>
            <w:r w:rsidRPr="00300A0A">
              <w:t xml:space="preserve"> (100</w:t>
            </w:r>
            <w:r>
              <w:t xml:space="preserve"> </w:t>
            </w:r>
            <w:r w:rsidRPr="00300A0A">
              <w:t>%</w:t>
            </w:r>
            <w:r>
              <w:t xml:space="preserve"> p</w:t>
            </w:r>
            <w:r w:rsidRPr="00300A0A">
              <w:t>)</w:t>
            </w:r>
          </w:p>
        </w:tc>
        <w:tc>
          <w:tcPr>
            <w:tcW w:w="709" w:type="dxa"/>
          </w:tcPr>
          <w:p w14:paraId="4B88DE07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16" w:type="dxa"/>
          </w:tcPr>
          <w:p w14:paraId="5CBA821E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28691218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016074CD" w14:textId="77777777" w:rsidR="00B41C93" w:rsidRPr="00300A0A" w:rsidRDefault="00B41C93" w:rsidP="00B41C93">
            <w:r w:rsidRPr="00300A0A">
              <w:t>Ročníkový projekt</w:t>
            </w:r>
          </w:p>
        </w:tc>
        <w:tc>
          <w:tcPr>
            <w:tcW w:w="1060" w:type="dxa"/>
            <w:gridSpan w:val="2"/>
          </w:tcPr>
          <w:p w14:paraId="6C6D9DBC" w14:textId="77777777" w:rsidR="00B41C93" w:rsidRPr="00300A0A" w:rsidRDefault="00B41C93" w:rsidP="00B41C93">
            <w:pPr>
              <w:jc w:val="both"/>
            </w:pPr>
            <w:r w:rsidRPr="00300A0A">
              <w:t>28c</w:t>
            </w:r>
          </w:p>
        </w:tc>
        <w:tc>
          <w:tcPr>
            <w:tcW w:w="852" w:type="dxa"/>
          </w:tcPr>
          <w:p w14:paraId="44491728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</w:tcPr>
          <w:p w14:paraId="430A2117" w14:textId="77777777" w:rsidR="00B41C93" w:rsidRPr="00300A0A" w:rsidRDefault="00B41C93" w:rsidP="00B41C93">
            <w:r w:rsidRPr="00300A0A">
              <w:t>2</w:t>
            </w:r>
          </w:p>
        </w:tc>
        <w:tc>
          <w:tcPr>
            <w:tcW w:w="2977" w:type="dxa"/>
          </w:tcPr>
          <w:p w14:paraId="76A434BC" w14:textId="77777777" w:rsidR="00B41C93" w:rsidRPr="00300A0A" w:rsidRDefault="00B41C93" w:rsidP="00B41C93">
            <w:r w:rsidRPr="00300A0A">
              <w:t>doc. Ing. Luděk Lukáš, CSc. (100 %</w:t>
            </w:r>
            <w:r>
              <w:t xml:space="preserve"> p</w:t>
            </w:r>
            <w:r w:rsidRPr="00300A0A">
              <w:t>)</w:t>
            </w:r>
          </w:p>
        </w:tc>
        <w:tc>
          <w:tcPr>
            <w:tcW w:w="709" w:type="dxa"/>
          </w:tcPr>
          <w:p w14:paraId="14881825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16" w:type="dxa"/>
          </w:tcPr>
          <w:p w14:paraId="4413030E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7E6CD26F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61E7ECAC" w14:textId="77777777" w:rsidR="00B41C93" w:rsidRPr="00300A0A" w:rsidRDefault="00B41C93" w:rsidP="00B41C93">
            <w:r w:rsidRPr="00300A0A">
              <w:t>Technologie datové bezpečnosti</w:t>
            </w:r>
          </w:p>
        </w:tc>
        <w:tc>
          <w:tcPr>
            <w:tcW w:w="1060" w:type="dxa"/>
            <w:gridSpan w:val="2"/>
          </w:tcPr>
          <w:p w14:paraId="196F670A" w14:textId="77777777" w:rsidR="00B41C93" w:rsidRPr="00300A0A" w:rsidRDefault="00B41C93" w:rsidP="00B41C93">
            <w:pPr>
              <w:jc w:val="both"/>
            </w:pPr>
            <w:r w:rsidRPr="00300A0A">
              <w:t>28p + 28c</w:t>
            </w:r>
          </w:p>
        </w:tc>
        <w:tc>
          <w:tcPr>
            <w:tcW w:w="852" w:type="dxa"/>
          </w:tcPr>
          <w:p w14:paraId="61D0BB54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1FAF7769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2984AE38" w14:textId="77777777" w:rsidR="00B41C93" w:rsidRPr="00300A0A" w:rsidRDefault="00B41C93" w:rsidP="00B41C93">
            <w:r w:rsidRPr="00996534">
              <w:rPr>
                <w:b/>
              </w:rPr>
              <w:t>prof. Mgr. Roman Jašek, Ph.D.</w:t>
            </w:r>
            <w:r w:rsidRPr="00300A0A">
              <w:t xml:space="preserve"> (100</w:t>
            </w:r>
            <w:r>
              <w:t xml:space="preserve"> </w:t>
            </w:r>
            <w:r w:rsidRPr="00300A0A">
              <w:t>%</w:t>
            </w:r>
            <w:r>
              <w:t xml:space="preserve"> p</w:t>
            </w:r>
            <w:r w:rsidRPr="00300A0A">
              <w:t>)</w:t>
            </w:r>
          </w:p>
        </w:tc>
        <w:tc>
          <w:tcPr>
            <w:tcW w:w="709" w:type="dxa"/>
          </w:tcPr>
          <w:p w14:paraId="621C6139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16" w:type="dxa"/>
          </w:tcPr>
          <w:p w14:paraId="75CAC176" w14:textId="77777777" w:rsidR="00B41C93" w:rsidRPr="00300A0A" w:rsidRDefault="00B41C93" w:rsidP="00B41C93">
            <w:pPr>
              <w:jc w:val="both"/>
            </w:pPr>
            <w:r w:rsidRPr="00300A0A">
              <w:t>ZT</w:t>
            </w:r>
          </w:p>
        </w:tc>
      </w:tr>
      <w:tr w:rsidR="00B41C93" w:rsidRPr="00300A0A" w14:paraId="606812CE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2FD1F538" w14:textId="77777777" w:rsidR="00B41C93" w:rsidRPr="00300A0A" w:rsidRDefault="00B41C93" w:rsidP="00B41C93">
            <w:r w:rsidRPr="00300A0A">
              <w:t>Angličtina 4</w:t>
            </w:r>
          </w:p>
        </w:tc>
        <w:tc>
          <w:tcPr>
            <w:tcW w:w="1060" w:type="dxa"/>
            <w:gridSpan w:val="2"/>
          </w:tcPr>
          <w:p w14:paraId="24B939CA" w14:textId="77777777" w:rsidR="00B41C93" w:rsidRPr="00300A0A" w:rsidRDefault="00B41C93" w:rsidP="00B41C93">
            <w:pPr>
              <w:jc w:val="both"/>
            </w:pPr>
            <w:r w:rsidRPr="00300A0A">
              <w:t>28s</w:t>
            </w:r>
          </w:p>
        </w:tc>
        <w:tc>
          <w:tcPr>
            <w:tcW w:w="852" w:type="dxa"/>
          </w:tcPr>
          <w:p w14:paraId="70EAC90E" w14:textId="77777777" w:rsidR="00B41C93" w:rsidRPr="00300A0A" w:rsidRDefault="00B41C93" w:rsidP="00B41C93">
            <w:r w:rsidRPr="00300A0A">
              <w:t>z,</w:t>
            </w:r>
            <w:r>
              <w:t xml:space="preserve"> </w:t>
            </w:r>
            <w:r w:rsidRPr="00300A0A">
              <w:t>zk</w:t>
            </w:r>
          </w:p>
        </w:tc>
        <w:tc>
          <w:tcPr>
            <w:tcW w:w="707" w:type="dxa"/>
          </w:tcPr>
          <w:p w14:paraId="7A3013A5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216EA0FF" w14:textId="77777777" w:rsidR="00B41C93" w:rsidRPr="00300A0A" w:rsidRDefault="00732FB4" w:rsidP="00862851">
            <w:r>
              <w:rPr>
                <w:i/>
                <w:iCs/>
              </w:rPr>
              <w:t>Předmět má pro zaměření SP doplňující charakter</w:t>
            </w:r>
          </w:p>
        </w:tc>
        <w:tc>
          <w:tcPr>
            <w:tcW w:w="709" w:type="dxa"/>
          </w:tcPr>
          <w:p w14:paraId="2C231A73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16" w:type="dxa"/>
          </w:tcPr>
          <w:p w14:paraId="59BA7003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74815FB4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13A6625F" w14:textId="77777777" w:rsidR="00B41C93" w:rsidRPr="00300A0A" w:rsidRDefault="00B41C93" w:rsidP="00B41C93">
            <w:r w:rsidRPr="00300A0A">
              <w:t>Projektování bezpečnostních systémů</w:t>
            </w:r>
          </w:p>
        </w:tc>
        <w:tc>
          <w:tcPr>
            <w:tcW w:w="1060" w:type="dxa"/>
            <w:gridSpan w:val="2"/>
          </w:tcPr>
          <w:p w14:paraId="7118A1D0" w14:textId="77777777" w:rsidR="00B41C93" w:rsidRPr="00300A0A" w:rsidRDefault="00B41C93" w:rsidP="00B41C93">
            <w:pPr>
              <w:jc w:val="both"/>
            </w:pPr>
            <w:r w:rsidRPr="00300A0A">
              <w:t>24p + 24s</w:t>
            </w:r>
          </w:p>
        </w:tc>
        <w:tc>
          <w:tcPr>
            <w:tcW w:w="852" w:type="dxa"/>
          </w:tcPr>
          <w:p w14:paraId="59049775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203336C0" w14:textId="77777777" w:rsidR="00B41C93" w:rsidRPr="00300A0A" w:rsidRDefault="00B41C93" w:rsidP="00B41C93">
            <w:r w:rsidRPr="00300A0A">
              <w:t>5</w:t>
            </w:r>
          </w:p>
        </w:tc>
        <w:tc>
          <w:tcPr>
            <w:tcW w:w="2977" w:type="dxa"/>
          </w:tcPr>
          <w:p w14:paraId="67C83605" w14:textId="77777777" w:rsidR="00B41C93" w:rsidRDefault="00B41C93" w:rsidP="00B41C93">
            <w:r w:rsidRPr="00996534">
              <w:rPr>
                <w:b/>
              </w:rPr>
              <w:t>Ing. Jan Valouch, Ph.D</w:t>
            </w:r>
            <w:r>
              <w:rPr>
                <w:b/>
              </w:rPr>
              <w:t>.</w:t>
            </w:r>
            <w:r w:rsidRPr="00300A0A">
              <w:t>, (100</w:t>
            </w:r>
            <w:r>
              <w:t xml:space="preserve"> </w:t>
            </w:r>
            <w:r w:rsidRPr="00300A0A">
              <w:t>%</w:t>
            </w:r>
            <w:r>
              <w:t xml:space="preserve"> p</w:t>
            </w:r>
            <w:r w:rsidR="00E451F2">
              <w:t>, c</w:t>
            </w:r>
            <w:r w:rsidRPr="00300A0A">
              <w:t>)</w:t>
            </w:r>
          </w:p>
          <w:p w14:paraId="06CD4898" w14:textId="77777777" w:rsidR="00B41C93" w:rsidRPr="00300A0A" w:rsidRDefault="00B41C93" w:rsidP="00B41C93"/>
        </w:tc>
        <w:tc>
          <w:tcPr>
            <w:tcW w:w="709" w:type="dxa"/>
          </w:tcPr>
          <w:p w14:paraId="0C669C7B" w14:textId="77777777" w:rsidR="00B41C93" w:rsidRPr="00300A0A" w:rsidRDefault="00B41C93" w:rsidP="00B41C93">
            <w:pPr>
              <w:jc w:val="both"/>
            </w:pPr>
            <w:r w:rsidRPr="00300A0A">
              <w:t>3/LS</w:t>
            </w:r>
          </w:p>
        </w:tc>
        <w:tc>
          <w:tcPr>
            <w:tcW w:w="816" w:type="dxa"/>
          </w:tcPr>
          <w:p w14:paraId="578DC312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7C49E07C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22417840" w14:textId="77777777" w:rsidR="00B41C93" w:rsidRPr="00300A0A" w:rsidRDefault="00B41C93" w:rsidP="00B41C93">
            <w:r w:rsidRPr="00300A0A">
              <w:t>Administrativní bezpečnost</w:t>
            </w:r>
          </w:p>
        </w:tc>
        <w:tc>
          <w:tcPr>
            <w:tcW w:w="1060" w:type="dxa"/>
            <w:gridSpan w:val="2"/>
          </w:tcPr>
          <w:p w14:paraId="44AEEC77" w14:textId="77777777" w:rsidR="00B41C93" w:rsidRPr="00300A0A" w:rsidRDefault="00B41C93" w:rsidP="00B41C93">
            <w:pPr>
              <w:jc w:val="both"/>
            </w:pPr>
            <w:r w:rsidRPr="00300A0A">
              <w:t>24p + 24c</w:t>
            </w:r>
          </w:p>
        </w:tc>
        <w:tc>
          <w:tcPr>
            <w:tcW w:w="852" w:type="dxa"/>
          </w:tcPr>
          <w:p w14:paraId="05B27A6F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</w:tcPr>
          <w:p w14:paraId="2B0FA8B3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12C7B398" w14:textId="77777777" w:rsidR="00B41C93" w:rsidRPr="00300A0A" w:rsidRDefault="00B41C93" w:rsidP="00B41C93">
            <w:r w:rsidRPr="00996534">
              <w:rPr>
                <w:b/>
              </w:rPr>
              <w:t>doc. Ing. Luděk Lukáš, CSc.</w:t>
            </w:r>
            <w:r w:rsidRPr="00300A0A">
              <w:t xml:space="preserve"> (100 %</w:t>
            </w:r>
            <w:r>
              <w:t xml:space="preserve"> p</w:t>
            </w:r>
            <w:r w:rsidRPr="00300A0A">
              <w:t>)</w:t>
            </w:r>
          </w:p>
        </w:tc>
        <w:tc>
          <w:tcPr>
            <w:tcW w:w="709" w:type="dxa"/>
          </w:tcPr>
          <w:p w14:paraId="12419C86" w14:textId="77777777" w:rsidR="00B41C93" w:rsidRPr="00300A0A" w:rsidRDefault="00B41C93" w:rsidP="00B41C93">
            <w:pPr>
              <w:jc w:val="both"/>
            </w:pPr>
            <w:r w:rsidRPr="00300A0A">
              <w:t>3/LS</w:t>
            </w:r>
          </w:p>
        </w:tc>
        <w:tc>
          <w:tcPr>
            <w:tcW w:w="816" w:type="dxa"/>
          </w:tcPr>
          <w:p w14:paraId="7A1E6D09" w14:textId="77777777" w:rsidR="00B41C93" w:rsidRPr="00300A0A" w:rsidRDefault="00B41C93" w:rsidP="00B41C93">
            <w:pPr>
              <w:jc w:val="both"/>
            </w:pPr>
            <w:r w:rsidRPr="00300A0A">
              <w:t>ZT</w:t>
            </w:r>
          </w:p>
        </w:tc>
      </w:tr>
      <w:tr w:rsidR="00B41C93" w:rsidRPr="00300A0A" w14:paraId="5F4337FD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3935FCBE" w14:textId="77777777" w:rsidR="00B41C93" w:rsidRPr="00300A0A" w:rsidRDefault="00B41C93" w:rsidP="00B41C93">
            <w:r w:rsidRPr="00300A0A">
              <w:t>Dohledová centra</w:t>
            </w:r>
          </w:p>
        </w:tc>
        <w:tc>
          <w:tcPr>
            <w:tcW w:w="1060" w:type="dxa"/>
            <w:gridSpan w:val="2"/>
          </w:tcPr>
          <w:p w14:paraId="672DDD10" w14:textId="77777777" w:rsidR="00B41C93" w:rsidRPr="00300A0A" w:rsidRDefault="00B41C93" w:rsidP="00B41C93">
            <w:pPr>
              <w:jc w:val="both"/>
            </w:pPr>
            <w:r w:rsidRPr="00300A0A">
              <w:t>24p + 24c</w:t>
            </w:r>
          </w:p>
        </w:tc>
        <w:tc>
          <w:tcPr>
            <w:tcW w:w="852" w:type="dxa"/>
          </w:tcPr>
          <w:p w14:paraId="6586990F" w14:textId="77777777" w:rsidR="00B41C93" w:rsidRPr="00BE62C0" w:rsidRDefault="00B41C93" w:rsidP="00B41C93">
            <w:pPr>
              <w:rPr>
                <w:sz w:val="22"/>
                <w:szCs w:val="22"/>
              </w:rPr>
            </w:pPr>
            <w:r w:rsidRPr="00BE62C0">
              <w:rPr>
                <w:sz w:val="22"/>
                <w:szCs w:val="22"/>
              </w:rPr>
              <w:t>z, zk</w:t>
            </w:r>
          </w:p>
        </w:tc>
        <w:tc>
          <w:tcPr>
            <w:tcW w:w="707" w:type="dxa"/>
          </w:tcPr>
          <w:p w14:paraId="77AAC404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2977" w:type="dxa"/>
          </w:tcPr>
          <w:p w14:paraId="6D2EB90C" w14:textId="77777777" w:rsidR="00B41C93" w:rsidRPr="00300A0A" w:rsidRDefault="00B41C93" w:rsidP="00B41C93">
            <w:r w:rsidRPr="00996534">
              <w:rPr>
                <w:b/>
              </w:rPr>
              <w:t>Ing. Rudolf  Drga, Ph.D.</w:t>
            </w:r>
            <w:r w:rsidRPr="00300A0A">
              <w:t xml:space="preserve"> (100</w:t>
            </w:r>
            <w:r>
              <w:t xml:space="preserve"> </w:t>
            </w:r>
            <w:r w:rsidRPr="00300A0A">
              <w:t>%</w:t>
            </w:r>
            <w:r>
              <w:t xml:space="preserve"> p</w:t>
            </w:r>
            <w:r w:rsidR="00E451F2">
              <w:t>, c</w:t>
            </w:r>
            <w:r w:rsidRPr="00300A0A">
              <w:t>)</w:t>
            </w:r>
          </w:p>
        </w:tc>
        <w:tc>
          <w:tcPr>
            <w:tcW w:w="709" w:type="dxa"/>
          </w:tcPr>
          <w:p w14:paraId="347DFB45" w14:textId="77777777" w:rsidR="00B41C93" w:rsidRPr="00300A0A" w:rsidRDefault="00B41C93" w:rsidP="00B41C93">
            <w:pPr>
              <w:jc w:val="both"/>
            </w:pPr>
            <w:r w:rsidRPr="00300A0A">
              <w:t>3/LS</w:t>
            </w:r>
          </w:p>
        </w:tc>
        <w:tc>
          <w:tcPr>
            <w:tcW w:w="816" w:type="dxa"/>
          </w:tcPr>
          <w:p w14:paraId="601D4DEC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2AF10E3B" w14:textId="77777777" w:rsidTr="000B58ED">
        <w:trPr>
          <w:gridAfter w:val="1"/>
          <w:wAfter w:w="16" w:type="dxa"/>
        </w:trPr>
        <w:tc>
          <w:tcPr>
            <w:tcW w:w="2375" w:type="dxa"/>
          </w:tcPr>
          <w:p w14:paraId="30C7DC46" w14:textId="77777777" w:rsidR="00B41C93" w:rsidRPr="00300A0A" w:rsidRDefault="00B41C93" w:rsidP="00B41C93">
            <w:r w:rsidRPr="00300A0A">
              <w:t>Bakalářská práce</w:t>
            </w:r>
          </w:p>
        </w:tc>
        <w:tc>
          <w:tcPr>
            <w:tcW w:w="1060" w:type="dxa"/>
            <w:gridSpan w:val="2"/>
          </w:tcPr>
          <w:p w14:paraId="7E5A2A77" w14:textId="77777777" w:rsidR="00B41C93" w:rsidRPr="00300A0A" w:rsidRDefault="00B41C93" w:rsidP="00B41C93">
            <w:pPr>
              <w:jc w:val="both"/>
            </w:pPr>
            <w:r w:rsidRPr="00300A0A">
              <w:t>168c</w:t>
            </w:r>
          </w:p>
        </w:tc>
        <w:tc>
          <w:tcPr>
            <w:tcW w:w="852" w:type="dxa"/>
          </w:tcPr>
          <w:p w14:paraId="641C0A8B" w14:textId="77777777" w:rsidR="00B41C93" w:rsidRPr="00300A0A" w:rsidRDefault="00B41C93" w:rsidP="00B41C93">
            <w:r w:rsidRPr="00300A0A">
              <w:t>z</w:t>
            </w:r>
          </w:p>
        </w:tc>
        <w:tc>
          <w:tcPr>
            <w:tcW w:w="707" w:type="dxa"/>
          </w:tcPr>
          <w:p w14:paraId="22CD6551" w14:textId="77777777" w:rsidR="00B41C93" w:rsidRPr="00300A0A" w:rsidRDefault="00B41C93" w:rsidP="00B41C93">
            <w:r w:rsidRPr="00300A0A">
              <w:t>18</w:t>
            </w:r>
          </w:p>
        </w:tc>
        <w:tc>
          <w:tcPr>
            <w:tcW w:w="2977" w:type="dxa"/>
          </w:tcPr>
          <w:p w14:paraId="3CB4A0B4" w14:textId="77777777" w:rsidR="00B41C93" w:rsidRPr="00300A0A" w:rsidRDefault="00B41C93" w:rsidP="00B41C93">
            <w:r w:rsidRPr="00300A0A">
              <w:t xml:space="preserve">doc. </w:t>
            </w:r>
            <w:r>
              <w:t>Ing. Martin Hromada</w:t>
            </w:r>
            <w:r w:rsidRPr="00300A0A">
              <w:t>, Ph.D. (100 %</w:t>
            </w:r>
            <w:r>
              <w:t xml:space="preserve"> p</w:t>
            </w:r>
            <w:r w:rsidRPr="00300A0A">
              <w:t>)</w:t>
            </w:r>
          </w:p>
        </w:tc>
        <w:tc>
          <w:tcPr>
            <w:tcW w:w="709" w:type="dxa"/>
          </w:tcPr>
          <w:p w14:paraId="7885EFC8" w14:textId="77777777" w:rsidR="00B41C93" w:rsidRPr="00300A0A" w:rsidRDefault="00B41C93" w:rsidP="00B41C93">
            <w:pPr>
              <w:jc w:val="both"/>
            </w:pPr>
            <w:r w:rsidRPr="00300A0A">
              <w:t>3/LS</w:t>
            </w:r>
          </w:p>
        </w:tc>
        <w:tc>
          <w:tcPr>
            <w:tcW w:w="816" w:type="dxa"/>
          </w:tcPr>
          <w:p w14:paraId="454CB60E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003FB" w:rsidRPr="00300A0A" w14:paraId="26DD57CD" w14:textId="77777777" w:rsidTr="00691ED8">
        <w:trPr>
          <w:gridAfter w:val="1"/>
          <w:wAfter w:w="16" w:type="dxa"/>
          <w:ins w:id="65" w:author="Jiří Vojtěšek" w:date="2018-11-19T20:52:00Z"/>
        </w:trPr>
        <w:tc>
          <w:tcPr>
            <w:tcW w:w="9496" w:type="dxa"/>
            <w:gridSpan w:val="8"/>
            <w:shd w:val="clear" w:color="auto" w:fill="F7CAAC"/>
          </w:tcPr>
          <w:p w14:paraId="2BF9BD3B" w14:textId="3B8FF5F2" w:rsidR="00B003FB" w:rsidRPr="006D7075" w:rsidRDefault="00B003FB" w:rsidP="00691ED8">
            <w:pPr>
              <w:jc w:val="center"/>
              <w:rPr>
                <w:ins w:id="66" w:author="Jiří Vojtěšek" w:date="2018-11-19T20:52:00Z"/>
                <w:b/>
                <w:sz w:val="22"/>
                <w:szCs w:val="22"/>
              </w:rPr>
            </w:pPr>
            <w:ins w:id="67" w:author="Jiří Vojtěšek" w:date="2018-11-19T20:52:00Z">
              <w:r>
                <w:rPr>
                  <w:b/>
                  <w:sz w:val="22"/>
                  <w:szCs w:val="22"/>
                </w:rPr>
                <w:t>P</w:t>
              </w:r>
              <w:r w:rsidRPr="006D7075">
                <w:rPr>
                  <w:b/>
                  <w:sz w:val="22"/>
                  <w:szCs w:val="22"/>
                </w:rPr>
                <w:t>ovinně volitelné předměty</w:t>
              </w:r>
            </w:ins>
          </w:p>
        </w:tc>
      </w:tr>
      <w:tr w:rsidR="00B003FB" w:rsidRPr="00300A0A" w14:paraId="47CFFF24" w14:textId="77777777" w:rsidTr="000B58ED">
        <w:trPr>
          <w:gridAfter w:val="1"/>
          <w:wAfter w:w="16" w:type="dxa"/>
          <w:ins w:id="68" w:author="Jiří Vojtěšek" w:date="2018-11-19T20:52:00Z"/>
        </w:trPr>
        <w:tc>
          <w:tcPr>
            <w:tcW w:w="2375" w:type="dxa"/>
          </w:tcPr>
          <w:p w14:paraId="627570EF" w14:textId="4C433D33" w:rsidR="00B003FB" w:rsidRPr="00300A0A" w:rsidRDefault="00B003FB" w:rsidP="00B41C93">
            <w:pPr>
              <w:rPr>
                <w:ins w:id="69" w:author="Jiří Vojtěšek" w:date="2018-11-19T20:52:00Z"/>
              </w:rPr>
            </w:pPr>
            <w:ins w:id="70" w:author="Jiří Vojtěšek" w:date="2018-11-19T20:52:00Z">
              <w:r>
                <w:t>nejsou</w:t>
              </w:r>
            </w:ins>
          </w:p>
        </w:tc>
        <w:tc>
          <w:tcPr>
            <w:tcW w:w="1060" w:type="dxa"/>
            <w:gridSpan w:val="2"/>
          </w:tcPr>
          <w:p w14:paraId="4E7A58DD" w14:textId="77777777" w:rsidR="00B003FB" w:rsidRPr="00300A0A" w:rsidRDefault="00B003FB" w:rsidP="00B41C93">
            <w:pPr>
              <w:jc w:val="both"/>
              <w:rPr>
                <w:ins w:id="71" w:author="Jiří Vojtěšek" w:date="2018-11-19T20:52:00Z"/>
              </w:rPr>
            </w:pPr>
          </w:p>
        </w:tc>
        <w:tc>
          <w:tcPr>
            <w:tcW w:w="852" w:type="dxa"/>
          </w:tcPr>
          <w:p w14:paraId="46B00089" w14:textId="77777777" w:rsidR="00B003FB" w:rsidRPr="00300A0A" w:rsidRDefault="00B003FB" w:rsidP="00B41C93">
            <w:pPr>
              <w:rPr>
                <w:ins w:id="72" w:author="Jiří Vojtěšek" w:date="2018-11-19T20:52:00Z"/>
              </w:rPr>
            </w:pPr>
          </w:p>
        </w:tc>
        <w:tc>
          <w:tcPr>
            <w:tcW w:w="707" w:type="dxa"/>
          </w:tcPr>
          <w:p w14:paraId="691150F9" w14:textId="77777777" w:rsidR="00B003FB" w:rsidRPr="00300A0A" w:rsidRDefault="00B003FB" w:rsidP="00B41C93">
            <w:pPr>
              <w:rPr>
                <w:ins w:id="73" w:author="Jiří Vojtěšek" w:date="2018-11-19T20:52:00Z"/>
              </w:rPr>
            </w:pPr>
          </w:p>
        </w:tc>
        <w:tc>
          <w:tcPr>
            <w:tcW w:w="2977" w:type="dxa"/>
          </w:tcPr>
          <w:p w14:paraId="585C4C0E" w14:textId="77777777" w:rsidR="00B003FB" w:rsidRPr="00300A0A" w:rsidRDefault="00B003FB" w:rsidP="00B41C93">
            <w:pPr>
              <w:rPr>
                <w:ins w:id="74" w:author="Jiří Vojtěšek" w:date="2018-11-19T20:52:00Z"/>
              </w:rPr>
            </w:pPr>
          </w:p>
        </w:tc>
        <w:tc>
          <w:tcPr>
            <w:tcW w:w="709" w:type="dxa"/>
          </w:tcPr>
          <w:p w14:paraId="67DE88A1" w14:textId="77777777" w:rsidR="00B003FB" w:rsidRPr="00300A0A" w:rsidRDefault="00B003FB" w:rsidP="00B41C93">
            <w:pPr>
              <w:jc w:val="both"/>
              <w:rPr>
                <w:ins w:id="75" w:author="Jiří Vojtěšek" w:date="2018-11-19T20:52:00Z"/>
              </w:rPr>
            </w:pPr>
          </w:p>
        </w:tc>
        <w:tc>
          <w:tcPr>
            <w:tcW w:w="816" w:type="dxa"/>
          </w:tcPr>
          <w:p w14:paraId="5F2C76A2" w14:textId="77777777" w:rsidR="00B003FB" w:rsidRPr="00300A0A" w:rsidRDefault="00B003FB" w:rsidP="00B41C93">
            <w:pPr>
              <w:jc w:val="both"/>
              <w:rPr>
                <w:ins w:id="76" w:author="Jiří Vojtěšek" w:date="2018-11-19T20:52:00Z"/>
              </w:rPr>
            </w:pPr>
          </w:p>
        </w:tc>
      </w:tr>
      <w:tr w:rsidR="008B06BE" w:rsidRPr="00300A0A" w14:paraId="4685EBE4" w14:textId="77777777" w:rsidTr="008B06BE">
        <w:tblPrEx>
          <w:tblW w:w="9512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77" w:author="Uzivatel" w:date="2018-11-19T15:55:00Z">
            <w:tblPrEx>
              <w:tblW w:w="9512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16" w:type="dxa"/>
          <w:ins w:id="78" w:author="Uzivatel" w:date="2018-11-19T15:54:00Z"/>
          <w:trPrChange w:id="79" w:author="Uzivatel" w:date="2018-11-19T15:55:00Z">
            <w:trPr>
              <w:gridBefore w:val="1"/>
              <w:wAfter w:w="16" w:type="dxa"/>
            </w:trPr>
          </w:trPrChange>
        </w:trPr>
        <w:tc>
          <w:tcPr>
            <w:tcW w:w="9496" w:type="dxa"/>
            <w:gridSpan w:val="8"/>
            <w:shd w:val="clear" w:color="auto" w:fill="F7CAAC"/>
            <w:tcPrChange w:id="80" w:author="Uzivatel" w:date="2018-11-19T15:55:00Z">
              <w:tcPr>
                <w:tcW w:w="9496" w:type="dxa"/>
                <w:gridSpan w:val="10"/>
              </w:tcPr>
            </w:tcPrChange>
          </w:tcPr>
          <w:p w14:paraId="7CBBAA6C" w14:textId="77777777" w:rsidR="008B06BE" w:rsidRPr="006F5AA9" w:rsidRDefault="008B06BE">
            <w:pPr>
              <w:jc w:val="center"/>
              <w:rPr>
                <w:ins w:id="81" w:author="Uzivatel" w:date="2018-11-19T15:54:00Z"/>
                <w:b/>
                <w:sz w:val="22"/>
                <w:szCs w:val="22"/>
                <w:rPrChange w:id="82" w:author="Jiří Vojtěšek" w:date="2018-11-19T20:47:00Z">
                  <w:rPr>
                    <w:ins w:id="83" w:author="Uzivatel" w:date="2018-11-19T15:54:00Z"/>
                  </w:rPr>
                </w:rPrChange>
              </w:rPr>
              <w:pPrChange w:id="84" w:author="Uzivatel" w:date="2018-11-19T15:54:00Z">
                <w:pPr>
                  <w:jc w:val="both"/>
                </w:pPr>
              </w:pPrChange>
            </w:pPr>
            <w:ins w:id="85" w:author="Uzivatel" w:date="2018-11-19T15:55:00Z">
              <w:r w:rsidRPr="006F5AA9">
                <w:rPr>
                  <w:b/>
                  <w:sz w:val="22"/>
                  <w:szCs w:val="22"/>
                  <w:rPrChange w:id="86" w:author="Jiří Vojtěšek" w:date="2018-11-19T20:47:00Z">
                    <w:rPr>
                      <w:sz w:val="22"/>
                      <w:szCs w:val="22"/>
                    </w:rPr>
                  </w:rPrChange>
                </w:rPr>
                <w:t>Nep</w:t>
              </w:r>
            </w:ins>
            <w:ins w:id="87" w:author="Uzivatel" w:date="2018-11-19T15:54:00Z">
              <w:r w:rsidRPr="006F5AA9">
                <w:rPr>
                  <w:b/>
                  <w:sz w:val="22"/>
                  <w:szCs w:val="22"/>
                  <w:rPrChange w:id="88" w:author="Jiří Vojtěšek" w:date="2018-11-19T20:47:00Z">
                    <w:rPr/>
                  </w:rPrChange>
                </w:rPr>
                <w:t>ovinně volitelné předměty</w:t>
              </w:r>
            </w:ins>
          </w:p>
        </w:tc>
      </w:tr>
      <w:tr w:rsidR="007B6040" w:rsidRPr="00300A0A" w14:paraId="0C235BC0" w14:textId="77777777" w:rsidTr="006F5AA9">
        <w:trPr>
          <w:gridAfter w:val="1"/>
          <w:wAfter w:w="16" w:type="dxa"/>
          <w:ins w:id="89" w:author="Uzivatel" w:date="2018-11-19T15:53:00Z"/>
        </w:trPr>
        <w:tc>
          <w:tcPr>
            <w:tcW w:w="2375" w:type="dxa"/>
          </w:tcPr>
          <w:p w14:paraId="1AB77102" w14:textId="77777777" w:rsidR="007B6040" w:rsidRPr="00300A0A" w:rsidRDefault="007B6040" w:rsidP="007B6040">
            <w:pPr>
              <w:rPr>
                <w:ins w:id="90" w:author="Uzivatel" w:date="2018-11-19T15:53:00Z"/>
              </w:rPr>
            </w:pPr>
            <w:ins w:id="91" w:author="Uzivatel" w:date="2018-11-19T15:56:00Z">
              <w:r>
                <w:t>Embedded Systems with Microcomputers</w:t>
              </w:r>
            </w:ins>
          </w:p>
        </w:tc>
        <w:tc>
          <w:tcPr>
            <w:tcW w:w="1060" w:type="dxa"/>
            <w:gridSpan w:val="2"/>
          </w:tcPr>
          <w:p w14:paraId="0A7711C7" w14:textId="77777777" w:rsidR="007B6040" w:rsidRPr="00300A0A" w:rsidRDefault="007B6040" w:rsidP="007B6040">
            <w:pPr>
              <w:jc w:val="both"/>
              <w:rPr>
                <w:ins w:id="92" w:author="Uzivatel" w:date="2018-11-19T15:53:00Z"/>
              </w:rPr>
            </w:pPr>
            <w:ins w:id="93" w:author="Uzivatel" w:date="2018-11-19T15:56:00Z">
              <w:r>
                <w:t>28p + 56c</w:t>
              </w:r>
            </w:ins>
          </w:p>
        </w:tc>
        <w:tc>
          <w:tcPr>
            <w:tcW w:w="852" w:type="dxa"/>
          </w:tcPr>
          <w:p w14:paraId="14F1ADAD" w14:textId="77777777" w:rsidR="007B6040" w:rsidRPr="00300A0A" w:rsidRDefault="007B6040" w:rsidP="007B6040">
            <w:pPr>
              <w:rPr>
                <w:ins w:id="94" w:author="Uzivatel" w:date="2018-11-19T15:53:00Z"/>
              </w:rPr>
            </w:pPr>
            <w:ins w:id="95" w:author="Uzivatel" w:date="2018-11-19T15:56:00Z">
              <w:r>
                <w:t>z, zk</w:t>
              </w:r>
            </w:ins>
          </w:p>
        </w:tc>
        <w:tc>
          <w:tcPr>
            <w:tcW w:w="707" w:type="dxa"/>
          </w:tcPr>
          <w:p w14:paraId="16A08A09" w14:textId="10A49B74" w:rsidR="007B6040" w:rsidRPr="00300A0A" w:rsidRDefault="007A2F00" w:rsidP="007B6040">
            <w:pPr>
              <w:rPr>
                <w:ins w:id="96" w:author="Uzivatel" w:date="2018-11-19T15:53:00Z"/>
              </w:rPr>
            </w:pPr>
            <w:r>
              <w:t>5</w:t>
            </w:r>
          </w:p>
        </w:tc>
        <w:tc>
          <w:tcPr>
            <w:tcW w:w="2977" w:type="dxa"/>
          </w:tcPr>
          <w:p w14:paraId="27DC39FC" w14:textId="77777777" w:rsidR="007B6040" w:rsidRPr="007B6040" w:rsidRDefault="007B6040">
            <w:pPr>
              <w:jc w:val="both"/>
              <w:rPr>
                <w:ins w:id="97" w:author="Uzivatel" w:date="2018-11-19T15:53:00Z"/>
                <w:b/>
                <w:rPrChange w:id="98" w:author="Uzivatel" w:date="2018-11-19T15:56:00Z">
                  <w:rPr>
                    <w:ins w:id="99" w:author="Uzivatel" w:date="2018-11-19T15:53:00Z"/>
                  </w:rPr>
                </w:rPrChange>
              </w:rPr>
              <w:pPrChange w:id="100" w:author="Uzivatel" w:date="2018-11-19T15:57:00Z">
                <w:pPr/>
              </w:pPrChange>
            </w:pPr>
            <w:ins w:id="101" w:author="Uzivatel" w:date="2018-11-19T15:56:00Z">
              <w:r w:rsidRPr="00B045EC">
                <w:rPr>
                  <w:b/>
                </w:rPr>
                <w:t xml:space="preserve">prof. </w:t>
              </w:r>
              <w:r>
                <w:rPr>
                  <w:b/>
                </w:rPr>
                <w:t xml:space="preserve">Ing. Vladimír Vašek, CSc. </w:t>
              </w:r>
              <w:r w:rsidRPr="004E1FAF">
                <w:t>(</w:t>
              </w:r>
            </w:ins>
            <w:ins w:id="102" w:author="Uzivatel" w:date="2018-11-19T15:57:00Z">
              <w:r>
                <w:t xml:space="preserve">100 </w:t>
              </w:r>
            </w:ins>
            <w:ins w:id="103" w:author="Uzivatel" w:date="2018-11-19T15:56:00Z">
              <w:r w:rsidRPr="004E1FAF">
                <w:t>% p)</w:t>
              </w:r>
            </w:ins>
          </w:p>
        </w:tc>
        <w:tc>
          <w:tcPr>
            <w:tcW w:w="709" w:type="dxa"/>
          </w:tcPr>
          <w:p w14:paraId="46A953A9" w14:textId="77777777" w:rsidR="007B6040" w:rsidRPr="00300A0A" w:rsidRDefault="007B6040" w:rsidP="007B6040">
            <w:pPr>
              <w:jc w:val="both"/>
              <w:rPr>
                <w:ins w:id="104" w:author="Uzivatel" w:date="2018-11-19T15:53:00Z"/>
              </w:rPr>
            </w:pPr>
            <w:ins w:id="105" w:author="Uzivatel" w:date="2018-11-19T15:56:00Z">
              <w:r>
                <w:t>3/ZS</w:t>
              </w:r>
            </w:ins>
          </w:p>
        </w:tc>
        <w:tc>
          <w:tcPr>
            <w:tcW w:w="816" w:type="dxa"/>
          </w:tcPr>
          <w:p w14:paraId="68FB4F70" w14:textId="77777777" w:rsidR="007B6040" w:rsidRPr="00300A0A" w:rsidRDefault="007B6040" w:rsidP="007B6040">
            <w:pPr>
              <w:jc w:val="both"/>
              <w:rPr>
                <w:ins w:id="106" w:author="Uzivatel" w:date="2018-11-19T15:53:00Z"/>
              </w:rPr>
            </w:pPr>
            <w:ins w:id="107" w:author="Uzivatel" w:date="2018-11-19T15:56:00Z">
              <w:r>
                <w:t>-</w:t>
              </w:r>
            </w:ins>
          </w:p>
        </w:tc>
      </w:tr>
      <w:tr w:rsidR="0082703C" w:rsidRPr="00300A0A" w14:paraId="2744B3CC" w14:textId="77777777" w:rsidTr="006F5AA9">
        <w:trPr>
          <w:gridAfter w:val="1"/>
          <w:wAfter w:w="16" w:type="dxa"/>
          <w:ins w:id="108" w:author="Uzivatel" w:date="2018-11-19T15:58:00Z"/>
        </w:trPr>
        <w:tc>
          <w:tcPr>
            <w:tcW w:w="9496" w:type="dxa"/>
            <w:gridSpan w:val="8"/>
          </w:tcPr>
          <w:p w14:paraId="7A8BE011" w14:textId="77777777" w:rsidR="0082703C" w:rsidRDefault="0082703C" w:rsidP="007B6040">
            <w:pPr>
              <w:jc w:val="both"/>
              <w:rPr>
                <w:ins w:id="109" w:author="Jiří Vojtěšek" w:date="2018-11-19T20:47:00Z"/>
                <w:b/>
                <w:bCs/>
              </w:rPr>
            </w:pPr>
            <w:ins w:id="110" w:author="Uzivatel" w:date="2018-11-19T15:59:00Z">
              <w:r w:rsidRPr="0009306C">
                <w:rPr>
                  <w:b/>
                  <w:bCs/>
                </w:rPr>
                <w:t>Podmínka pro splnění této skupiny předmětů:</w:t>
              </w:r>
            </w:ins>
          </w:p>
          <w:p w14:paraId="438382FB" w14:textId="626F304D" w:rsidR="006F5AA9" w:rsidRPr="006F5AA9" w:rsidRDefault="006F5AA9" w:rsidP="007A2F00">
            <w:pPr>
              <w:jc w:val="both"/>
              <w:rPr>
                <w:ins w:id="111" w:author="Uzivatel" w:date="2018-11-19T15:58:00Z"/>
              </w:rPr>
            </w:pPr>
            <w:ins w:id="112" w:author="Jiří Vojtěšek" w:date="2018-11-19T20:47:00Z">
              <w:r>
                <w:rPr>
                  <w:bCs/>
                </w:rPr>
                <w:t>Výuka předmětu probíhá v</w:t>
              </w:r>
            </w:ins>
            <w:ins w:id="113" w:author="Jiří Vojtěšek" w:date="2018-11-19T20:48:00Z">
              <w:r>
                <w:rPr>
                  <w:bCs/>
                </w:rPr>
                <w:t> </w:t>
              </w:r>
            </w:ins>
            <w:ins w:id="114" w:author="Jiří Vojtěšek" w:date="2018-11-19T20:47:00Z">
              <w:r>
                <w:rPr>
                  <w:bCs/>
                </w:rPr>
                <w:t xml:space="preserve">anglickém </w:t>
              </w:r>
            </w:ins>
            <w:ins w:id="115" w:author="Jiří Vojtěšek" w:date="2018-11-19T20:48:00Z">
              <w:r>
                <w:rPr>
                  <w:bCs/>
                </w:rPr>
                <w:t>jazyce, předmět je určen pouze pro prezenční studium.</w:t>
              </w:r>
            </w:ins>
          </w:p>
        </w:tc>
      </w:tr>
    </w:tbl>
    <w:p w14:paraId="11B26012" w14:textId="77777777" w:rsidR="008B06BE" w:rsidRDefault="008B06BE">
      <w:pPr>
        <w:rPr>
          <w:ins w:id="116" w:author="Uzivatel" w:date="2018-11-19T15:53:00Z"/>
        </w:rPr>
      </w:pPr>
      <w:ins w:id="117" w:author="Uzivatel" w:date="2018-11-19T15:53:00Z">
        <w:r>
          <w:br w:type="page"/>
        </w:r>
      </w:ins>
    </w:p>
    <w:tbl>
      <w:tblPr>
        <w:tblW w:w="951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35"/>
        <w:gridCol w:w="6077"/>
        <w:tblGridChange w:id="118">
          <w:tblGrid>
            <w:gridCol w:w="418"/>
            <w:gridCol w:w="3017"/>
            <w:gridCol w:w="6077"/>
            <w:gridCol w:w="418"/>
          </w:tblGrid>
        </w:tblGridChange>
      </w:tblGrid>
      <w:tr w:rsidR="00495305" w:rsidRPr="00300A0A" w14:paraId="7BA15F40" w14:textId="77777777" w:rsidTr="00B41C93">
        <w:tc>
          <w:tcPr>
            <w:tcW w:w="3435" w:type="dxa"/>
            <w:shd w:val="clear" w:color="auto" w:fill="F7CAAC"/>
          </w:tcPr>
          <w:p w14:paraId="031C468B" w14:textId="77777777" w:rsidR="00495305" w:rsidRPr="00300A0A" w:rsidRDefault="00495305" w:rsidP="00ED322D">
            <w:pPr>
              <w:jc w:val="both"/>
              <w:rPr>
                <w:b/>
              </w:rPr>
            </w:pPr>
            <w:r w:rsidRPr="00300A0A">
              <w:rPr>
                <w:b/>
              </w:rPr>
              <w:lastRenderedPageBreak/>
              <w:t>Součásti SZZ a jejich obsah</w:t>
            </w:r>
          </w:p>
        </w:tc>
        <w:tc>
          <w:tcPr>
            <w:tcW w:w="6077" w:type="dxa"/>
            <w:tcBorders>
              <w:bottom w:val="nil"/>
            </w:tcBorders>
          </w:tcPr>
          <w:p w14:paraId="6ECAF838" w14:textId="77777777" w:rsidR="00495305" w:rsidRPr="00300A0A" w:rsidRDefault="00495305">
            <w:pPr>
              <w:jc w:val="both"/>
            </w:pPr>
          </w:p>
        </w:tc>
      </w:tr>
      <w:tr w:rsidR="00495305" w:rsidRPr="00300A0A" w14:paraId="62F2AB9B" w14:textId="77777777" w:rsidTr="007457F9">
        <w:tblPrEx>
          <w:tblW w:w="9512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19" w:author="Uzivatel" w:date="2018-11-14T15:34:00Z">
            <w:tblPrEx>
              <w:tblW w:w="9512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4526"/>
          <w:trPrChange w:id="120" w:author="Uzivatel" w:date="2018-11-14T15:34:00Z">
            <w:trPr>
              <w:gridBefore w:val="1"/>
              <w:trHeight w:val="1370"/>
            </w:trPr>
          </w:trPrChange>
        </w:trPr>
        <w:tc>
          <w:tcPr>
            <w:tcW w:w="9512" w:type="dxa"/>
            <w:gridSpan w:val="2"/>
            <w:tcBorders>
              <w:top w:val="nil"/>
            </w:tcBorders>
            <w:tcPrChange w:id="121" w:author="Uzivatel" w:date="2018-11-14T15:34:00Z">
              <w:tcPr>
                <w:tcW w:w="9512" w:type="dxa"/>
                <w:gridSpan w:val="3"/>
                <w:tcBorders>
                  <w:top w:val="nil"/>
                </w:tcBorders>
              </w:tcPr>
            </w:tcPrChange>
          </w:tcPr>
          <w:p w14:paraId="78D0022C" w14:textId="3A4D9476" w:rsidR="00736CDA" w:rsidRPr="00736CDA" w:rsidRDefault="00736CDA" w:rsidP="00736CDA">
            <w:pPr>
              <w:jc w:val="both"/>
            </w:pPr>
            <w:r w:rsidRPr="00736CDA">
              <w:t xml:space="preserve">SZZ se skládá z obhajoby bakalářské práce a ze státní zkoušky ze dvou </w:t>
            </w:r>
            <w:ins w:id="122" w:author="Uzivatel" w:date="2018-11-13T09:54:00Z">
              <w:r w:rsidR="00B5659B" w:rsidRPr="00B5659B">
                <w:t>tematických okruhů</w:t>
              </w:r>
            </w:ins>
            <w:del w:id="123" w:author="Uzivatel" w:date="2018-11-13T09:54:00Z">
              <w:r w:rsidRPr="00736CDA" w:rsidDel="00B5659B">
                <w:delText>povinných předmětů</w:delText>
              </w:r>
            </w:del>
            <w:r w:rsidRPr="00736CDA">
              <w:t>.</w:t>
            </w:r>
            <w:ins w:id="124" w:author="Uzivatel" w:date="2018-11-19T16:07:00Z">
              <w:r w:rsidR="00751207">
                <w:t xml:space="preserve"> V rámci těchto dvou tematických okruhů jsou ověřovány vybrané integrující části a znalosti z předmětů profilujícího základu a ze základních teoretických předmětů profilujícího základu.</w:t>
              </w:r>
            </w:ins>
          </w:p>
          <w:p w14:paraId="5EF04FCA" w14:textId="77777777" w:rsidR="00736CDA" w:rsidRDefault="00736CDA" w:rsidP="00736CDA">
            <w:pPr>
              <w:jc w:val="both"/>
              <w:rPr>
                <w:ins w:id="125" w:author="Uzivatel" w:date="2018-11-14T15:31:00Z"/>
                <w:u w:val="single"/>
              </w:rPr>
            </w:pPr>
          </w:p>
          <w:p w14:paraId="4431D153" w14:textId="77777777" w:rsidR="0040125F" w:rsidRPr="00300A0A" w:rsidDel="0040125F" w:rsidRDefault="0040125F" w:rsidP="00736CDA">
            <w:pPr>
              <w:jc w:val="both"/>
              <w:rPr>
                <w:del w:id="126" w:author="Uzivatel" w:date="2018-11-14T15:32:00Z"/>
                <w:u w:val="single"/>
              </w:rPr>
            </w:pPr>
          </w:p>
          <w:p w14:paraId="463827EE" w14:textId="77777777" w:rsidR="00736CDA" w:rsidRPr="00300A0A" w:rsidRDefault="00736CDA" w:rsidP="00736CDA">
            <w:pPr>
              <w:jc w:val="both"/>
              <w:rPr>
                <w:u w:val="single"/>
              </w:rPr>
            </w:pPr>
            <w:del w:id="127" w:author="Uzivatel" w:date="2018-11-13T09:54:00Z">
              <w:r w:rsidRPr="00300A0A" w:rsidDel="00B5659B">
                <w:rPr>
                  <w:u w:val="single"/>
                </w:rPr>
                <w:delText>Povinné předměty</w:delText>
              </w:r>
            </w:del>
            <w:ins w:id="128" w:author="Uzivatel" w:date="2018-11-13T09:54:00Z">
              <w:r w:rsidR="00B5659B">
                <w:rPr>
                  <w:u w:val="single"/>
                </w:rPr>
                <w:t>Tematické okruhy:</w:t>
              </w:r>
            </w:ins>
          </w:p>
          <w:p w14:paraId="7360B9F0" w14:textId="77777777" w:rsidR="00736CDA" w:rsidRPr="00300A0A" w:rsidRDefault="00736CDA" w:rsidP="00736CDA">
            <w:pPr>
              <w:jc w:val="both"/>
              <w:rPr>
                <w:u w:val="single"/>
              </w:rPr>
            </w:pPr>
          </w:p>
          <w:p w14:paraId="60CA1C47" w14:textId="5C8FFE7C" w:rsidR="00736CDA" w:rsidRPr="00300A0A" w:rsidRDefault="00736CDA" w:rsidP="00736CDA">
            <w:pPr>
              <w:jc w:val="both"/>
            </w:pPr>
            <w:r w:rsidRPr="00300A0A">
              <w:rPr>
                <w:b/>
              </w:rPr>
              <w:t xml:space="preserve">Technologie komerční bezpečnosti </w:t>
            </w:r>
            <w:del w:id="129" w:author="Uzivatel" w:date="2018-11-19T16:07:00Z">
              <w:r w:rsidRPr="00300A0A" w:rsidDel="00751207">
                <w:rPr>
                  <w:b/>
                </w:rPr>
                <w:delText xml:space="preserve"> </w:delText>
              </w:r>
            </w:del>
            <w:r w:rsidRPr="00300A0A">
              <w:t xml:space="preserve">(Fyzická ostraha, </w:t>
            </w:r>
            <w:r>
              <w:t>Technologie detektivních činností</w:t>
            </w:r>
            <w:r w:rsidRPr="00300A0A">
              <w:t xml:space="preserve">, </w:t>
            </w:r>
            <w:r>
              <w:t>Kriminalistické technologie a systémy</w:t>
            </w:r>
            <w:r w:rsidRPr="00300A0A">
              <w:t xml:space="preserve">, </w:t>
            </w:r>
            <w:r>
              <w:t>Krizové plánování a řízení</w:t>
            </w:r>
            <w:r w:rsidRPr="00300A0A">
              <w:t xml:space="preserve">, </w:t>
            </w:r>
            <w:r>
              <w:t>Bezpečnostní inženýrství</w:t>
            </w:r>
            <w:r w:rsidRPr="00300A0A">
              <w:t xml:space="preserve">, </w:t>
            </w:r>
            <w:r>
              <w:t>Systemizace bezpečnosti</w:t>
            </w:r>
            <w:r w:rsidRPr="00300A0A">
              <w:t xml:space="preserve">, </w:t>
            </w:r>
            <w:r>
              <w:t>Administrativní bezpečnost</w:t>
            </w:r>
            <w:ins w:id="130" w:author="Uzivatel" w:date="2018-11-14T15:29:00Z">
              <w:r w:rsidR="0040125F">
                <w:t xml:space="preserve">, </w:t>
              </w:r>
            </w:ins>
            <w:ins w:id="131" w:author="Uzivatel" w:date="2018-11-14T15:50:00Z">
              <w:r w:rsidR="00393DA8">
                <w:t>P</w:t>
              </w:r>
            </w:ins>
            <w:ins w:id="132" w:author="Uzivatel" w:date="2018-11-14T15:29:00Z">
              <w:r w:rsidR="0040125F">
                <w:t xml:space="preserve">rávní řád, </w:t>
              </w:r>
            </w:ins>
            <w:ins w:id="133" w:author="Uzivatel" w:date="2018-11-14T15:50:00Z">
              <w:r w:rsidR="00393DA8">
                <w:t>P</w:t>
              </w:r>
            </w:ins>
            <w:ins w:id="134" w:author="Uzivatel" w:date="2018-11-14T15:29:00Z">
              <w:r w:rsidR="0040125F">
                <w:t>rofesní obrana</w:t>
              </w:r>
            </w:ins>
            <w:ins w:id="135" w:author="Uzivatel" w:date="2018-11-19T16:08:00Z">
              <w:r w:rsidR="00751207">
                <w:t>, Technologie datové bezpečnosti</w:t>
              </w:r>
            </w:ins>
            <w:r w:rsidRPr="00300A0A">
              <w:t>).</w:t>
            </w:r>
          </w:p>
          <w:p w14:paraId="44ABC5CE" w14:textId="77777777" w:rsidR="00736CDA" w:rsidRPr="00300A0A" w:rsidRDefault="00736CDA" w:rsidP="00736CDA">
            <w:pPr>
              <w:jc w:val="both"/>
            </w:pPr>
          </w:p>
          <w:p w14:paraId="0CD04CE6" w14:textId="32E48151" w:rsidR="00736CDA" w:rsidRPr="00300A0A" w:rsidRDefault="00736CDA" w:rsidP="00736CDA">
            <w:pPr>
              <w:jc w:val="both"/>
            </w:pPr>
            <w:r w:rsidRPr="00300A0A">
              <w:rPr>
                <w:b/>
              </w:rPr>
              <w:t xml:space="preserve">Technické prostředky komerční bezpečnosti </w:t>
            </w:r>
            <w:r w:rsidRPr="00300A0A">
              <w:t>(</w:t>
            </w:r>
            <w:r>
              <w:t>Mechanické zábranné systémy, Technické prostředky bezpečnostních systémů, Elektronické bezpečnostní systémy, Technologie datové bezpečnosti, Proje</w:t>
            </w:r>
            <w:r w:rsidR="00550FE1">
              <w:t>ktování bezpečnostních systémů</w:t>
            </w:r>
            <w:r>
              <w:t>, Dohledová centra</w:t>
            </w:r>
            <w:ins w:id="136" w:author="Uzivatel" w:date="2018-11-14T15:30:00Z">
              <w:r w:rsidR="0040125F">
                <w:t>, Bezpečnostní inženýrství</w:t>
              </w:r>
            </w:ins>
            <w:ins w:id="137" w:author="Uzivatel" w:date="2018-11-19T16:07:00Z">
              <w:r w:rsidR="00751207">
                <w:t>, Teorie přenosu informace, Databázové systémy, Počítačové sít</w:t>
              </w:r>
            </w:ins>
            <w:ins w:id="138" w:author="Uzivatel" w:date="2018-11-19T16:08:00Z">
              <w:r w:rsidR="00751207">
                <w:t>ě</w:t>
              </w:r>
            </w:ins>
            <w:r w:rsidRPr="00300A0A">
              <w:t>).</w:t>
            </w:r>
          </w:p>
          <w:p w14:paraId="45293CCE" w14:textId="77777777" w:rsidR="0040125F" w:rsidRPr="00300A0A" w:rsidRDefault="0040125F" w:rsidP="00736CDA">
            <w:pPr>
              <w:jc w:val="both"/>
            </w:pPr>
          </w:p>
          <w:p w14:paraId="5A0E7324" w14:textId="77777777" w:rsidR="00495305" w:rsidDel="00B5659B" w:rsidRDefault="00736CDA" w:rsidP="002E3F4E">
            <w:pPr>
              <w:jc w:val="both"/>
              <w:rPr>
                <w:del w:id="139" w:author="Uzivatel" w:date="2018-11-13T10:01:00Z"/>
              </w:rPr>
            </w:pPr>
            <w:r w:rsidRPr="00300A0A">
              <w:t>Studentům jsou předem oznámeny okruhy témat,</w:t>
            </w:r>
            <w:r>
              <w:t xml:space="preserve"> </w:t>
            </w:r>
            <w:r w:rsidR="002E3F4E" w:rsidRPr="00300A0A">
              <w:t>kter</w:t>
            </w:r>
            <w:r w:rsidR="002E3F4E">
              <w:t xml:space="preserve">é </w:t>
            </w:r>
            <w:r w:rsidRPr="00300A0A">
              <w:t>jsou každoročně aktualizován</w:t>
            </w:r>
            <w:r w:rsidR="002E3F4E">
              <w:t>y</w:t>
            </w:r>
            <w:r w:rsidRPr="00300A0A">
              <w:t xml:space="preserve"> schvalován</w:t>
            </w:r>
            <w:r w:rsidR="002E3F4E">
              <w:t>y</w:t>
            </w:r>
            <w:r w:rsidRPr="00300A0A">
              <w:t xml:space="preserve"> Radou studijních programů.</w:t>
            </w:r>
            <w:r w:rsidR="00E451F2" w:rsidRPr="00300A0A" w:rsidDel="00E451F2">
              <w:t xml:space="preserve"> </w:t>
            </w:r>
          </w:p>
          <w:p w14:paraId="776410C7" w14:textId="77777777" w:rsidR="005117B0" w:rsidDel="00A02260" w:rsidRDefault="005117B0" w:rsidP="002E3F4E">
            <w:pPr>
              <w:jc w:val="both"/>
              <w:rPr>
                <w:del w:id="140" w:author="Uzivatel" w:date="2018-11-13T10:01:00Z"/>
              </w:rPr>
            </w:pPr>
          </w:p>
          <w:p w14:paraId="54E4A74A" w14:textId="77777777" w:rsidR="005117B0" w:rsidRPr="00300A0A" w:rsidRDefault="005117B0" w:rsidP="002E3F4E">
            <w:pPr>
              <w:jc w:val="both"/>
            </w:pPr>
          </w:p>
        </w:tc>
      </w:tr>
      <w:tr w:rsidR="00495305" w:rsidRPr="00300A0A" w14:paraId="0F403934" w14:textId="77777777" w:rsidTr="00B41C93">
        <w:tc>
          <w:tcPr>
            <w:tcW w:w="3435" w:type="dxa"/>
            <w:shd w:val="clear" w:color="auto" w:fill="F7CAAC"/>
          </w:tcPr>
          <w:p w14:paraId="12AE3E77" w14:textId="77777777" w:rsidR="00495305" w:rsidRPr="00300A0A" w:rsidRDefault="00495305">
            <w:pPr>
              <w:jc w:val="both"/>
              <w:rPr>
                <w:b/>
              </w:rPr>
            </w:pPr>
            <w:r w:rsidRPr="00300A0A">
              <w:rPr>
                <w:b/>
              </w:rPr>
              <w:t>Další studijní povinnosti</w:t>
            </w:r>
          </w:p>
        </w:tc>
        <w:tc>
          <w:tcPr>
            <w:tcW w:w="6077" w:type="dxa"/>
            <w:tcBorders>
              <w:bottom w:val="nil"/>
            </w:tcBorders>
          </w:tcPr>
          <w:p w14:paraId="419F16F3" w14:textId="77777777" w:rsidR="00495305" w:rsidRPr="00300A0A" w:rsidRDefault="00495305">
            <w:pPr>
              <w:jc w:val="both"/>
            </w:pPr>
          </w:p>
        </w:tc>
      </w:tr>
      <w:tr w:rsidR="00495305" w:rsidRPr="00300A0A" w14:paraId="67BF6370" w14:textId="77777777" w:rsidTr="00A02260">
        <w:tblPrEx>
          <w:tblW w:w="9512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41" w:author="Uzivatel" w:date="2018-11-13T10:01:00Z">
            <w:tblPrEx>
              <w:tblW w:w="9512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30"/>
          <w:trPrChange w:id="142" w:author="Uzivatel" w:date="2018-11-13T10:01:00Z">
            <w:trPr>
              <w:gridBefore w:val="1"/>
              <w:trHeight w:val="592"/>
            </w:trPr>
          </w:trPrChange>
        </w:trPr>
        <w:tc>
          <w:tcPr>
            <w:tcW w:w="9512" w:type="dxa"/>
            <w:gridSpan w:val="2"/>
            <w:tcBorders>
              <w:top w:val="nil"/>
            </w:tcBorders>
            <w:tcPrChange w:id="143" w:author="Uzivatel" w:date="2018-11-13T10:01:00Z">
              <w:tcPr>
                <w:tcW w:w="9512" w:type="dxa"/>
                <w:gridSpan w:val="3"/>
                <w:tcBorders>
                  <w:top w:val="nil"/>
                </w:tcBorders>
              </w:tcPr>
            </w:tcPrChange>
          </w:tcPr>
          <w:p w14:paraId="2DDF39F6" w14:textId="77777777" w:rsidR="00495305" w:rsidRPr="00300A0A" w:rsidRDefault="00495305" w:rsidP="00B715DF">
            <w:pPr>
              <w:jc w:val="both"/>
            </w:pPr>
            <w:r w:rsidRPr="00300A0A">
              <w:t>Nejsou definovány</w:t>
            </w:r>
          </w:p>
        </w:tc>
      </w:tr>
      <w:tr w:rsidR="00495305" w:rsidRPr="00300A0A" w14:paraId="134218EA" w14:textId="77777777" w:rsidTr="00B41C93">
        <w:tc>
          <w:tcPr>
            <w:tcW w:w="3435" w:type="dxa"/>
            <w:shd w:val="clear" w:color="auto" w:fill="F7CAAC"/>
          </w:tcPr>
          <w:p w14:paraId="3456AE0F" w14:textId="77777777" w:rsidR="00495305" w:rsidRPr="00300A0A" w:rsidRDefault="00495305">
            <w:pPr>
              <w:rPr>
                <w:b/>
              </w:rPr>
            </w:pPr>
            <w:r w:rsidRPr="00300A0A">
              <w:rPr>
                <w:b/>
              </w:rPr>
              <w:t>Návrh témat kvalifikačních prací a témata obhájených prací</w:t>
            </w:r>
          </w:p>
        </w:tc>
        <w:tc>
          <w:tcPr>
            <w:tcW w:w="6077" w:type="dxa"/>
            <w:tcBorders>
              <w:bottom w:val="nil"/>
            </w:tcBorders>
          </w:tcPr>
          <w:p w14:paraId="7C603E47" w14:textId="77777777" w:rsidR="00495305" w:rsidRPr="00300A0A" w:rsidRDefault="00495305">
            <w:pPr>
              <w:jc w:val="both"/>
            </w:pPr>
          </w:p>
        </w:tc>
      </w:tr>
      <w:tr w:rsidR="00495305" w:rsidRPr="00300A0A" w14:paraId="5A5570FF" w14:textId="77777777" w:rsidTr="000B58ED">
        <w:trPr>
          <w:trHeight w:val="842"/>
        </w:trPr>
        <w:tc>
          <w:tcPr>
            <w:tcW w:w="9512" w:type="dxa"/>
            <w:gridSpan w:val="2"/>
            <w:tcBorders>
              <w:top w:val="nil"/>
            </w:tcBorders>
          </w:tcPr>
          <w:p w14:paraId="69C28ADE" w14:textId="77777777" w:rsidR="00C24A93" w:rsidRDefault="00C24A93" w:rsidP="00C24A93">
            <w:pPr>
              <w:jc w:val="both"/>
            </w:pPr>
            <w:r>
              <w:t>Návrhy témat kvalifikačních prací:</w:t>
            </w:r>
          </w:p>
          <w:p w14:paraId="675659E3" w14:textId="77777777" w:rsidR="00495305" w:rsidRPr="00300A0A" w:rsidRDefault="00495305" w:rsidP="00C24A93">
            <w:pPr>
              <w:ind w:left="360"/>
              <w:jc w:val="both"/>
            </w:pPr>
            <w:r w:rsidRPr="00300A0A">
              <w:t>Metody realizace bezpečnostního posouzení objektu</w:t>
            </w:r>
            <w:r w:rsidR="00B95601">
              <w:t>.</w:t>
            </w:r>
          </w:p>
          <w:p w14:paraId="76C3413D" w14:textId="77777777" w:rsidR="00495305" w:rsidRPr="00300A0A" w:rsidRDefault="00495305" w:rsidP="00C24A93">
            <w:pPr>
              <w:ind w:left="360"/>
              <w:jc w:val="both"/>
            </w:pPr>
            <w:r w:rsidRPr="00300A0A">
              <w:t>Monitorovací programy v bezpečnostních systémech</w:t>
            </w:r>
            <w:r w:rsidR="00B95601">
              <w:t>.</w:t>
            </w:r>
            <w:r w:rsidRPr="00300A0A">
              <w:t xml:space="preserve"> </w:t>
            </w:r>
          </w:p>
          <w:p w14:paraId="3BAAB0F4" w14:textId="77777777" w:rsidR="00495305" w:rsidRPr="00300A0A" w:rsidRDefault="00495305" w:rsidP="00C24A93">
            <w:pPr>
              <w:ind w:left="360"/>
              <w:jc w:val="both"/>
            </w:pPr>
            <w:r w:rsidRPr="00300A0A">
              <w:t>Požárně bezpečnostní řešení</w:t>
            </w:r>
            <w:r w:rsidR="00B95601">
              <w:t>.</w:t>
            </w:r>
            <w:r w:rsidRPr="00300A0A">
              <w:t xml:space="preserve"> </w:t>
            </w:r>
          </w:p>
          <w:p w14:paraId="1E535AC8" w14:textId="77777777" w:rsidR="00495305" w:rsidRPr="00300A0A" w:rsidRDefault="00495305" w:rsidP="00C24A93">
            <w:pPr>
              <w:ind w:left="360"/>
              <w:jc w:val="both"/>
            </w:pPr>
            <w:r w:rsidRPr="00300A0A">
              <w:t>Kabelové rozvody poplachových systémů</w:t>
            </w:r>
            <w:r w:rsidR="00B95601">
              <w:t>.</w:t>
            </w:r>
          </w:p>
          <w:p w14:paraId="7ECE71D6" w14:textId="77777777" w:rsidR="00495305" w:rsidRPr="00300A0A" w:rsidRDefault="00495305" w:rsidP="00C24A93">
            <w:pPr>
              <w:ind w:left="360"/>
              <w:jc w:val="both"/>
            </w:pPr>
            <w:r w:rsidRPr="00300A0A">
              <w:t>Zamlžovací bezpečnostní systémy</w:t>
            </w:r>
            <w:r w:rsidR="00B95601">
              <w:t>.</w:t>
            </w:r>
          </w:p>
          <w:p w14:paraId="50F20E03" w14:textId="77777777" w:rsidR="00495305" w:rsidRPr="00300A0A" w:rsidRDefault="00495305" w:rsidP="00C24A93">
            <w:pPr>
              <w:ind w:left="360"/>
              <w:jc w:val="both"/>
            </w:pPr>
            <w:r w:rsidRPr="00300A0A">
              <w:t>Technické způsoby integrace poplachových systémů</w:t>
            </w:r>
            <w:r w:rsidR="00B95601">
              <w:t>.</w:t>
            </w:r>
          </w:p>
          <w:p w14:paraId="711058E3" w14:textId="77777777" w:rsidR="00495305" w:rsidRPr="00300A0A" w:rsidRDefault="00495305" w:rsidP="00C24A93">
            <w:pPr>
              <w:ind w:left="360"/>
              <w:jc w:val="both"/>
            </w:pPr>
            <w:r w:rsidRPr="00300A0A">
              <w:t>Aplikace systémové elektroinstalace v zabezpečovacích systémech</w:t>
            </w:r>
            <w:r w:rsidR="00B95601">
              <w:t>.</w:t>
            </w:r>
          </w:p>
          <w:p w14:paraId="1B2EE777" w14:textId="77777777" w:rsidR="00495305" w:rsidRPr="00300A0A" w:rsidRDefault="00495305" w:rsidP="00C24A93">
            <w:pPr>
              <w:ind w:left="360"/>
              <w:jc w:val="both"/>
            </w:pPr>
            <w:r w:rsidRPr="00300A0A">
              <w:t>Detektory návykových látek</w:t>
            </w:r>
            <w:r w:rsidR="00B95601">
              <w:t>.</w:t>
            </w:r>
          </w:p>
          <w:p w14:paraId="71728264" w14:textId="77777777" w:rsidR="00495305" w:rsidRPr="00300A0A" w:rsidRDefault="00495305" w:rsidP="00C24A93">
            <w:pPr>
              <w:ind w:left="360"/>
              <w:jc w:val="both"/>
            </w:pPr>
            <w:r w:rsidRPr="00300A0A">
              <w:t>Návrh zabezpečení objektu bioelektrárny</w:t>
            </w:r>
            <w:r w:rsidR="00B95601">
              <w:t>.</w:t>
            </w:r>
          </w:p>
          <w:p w14:paraId="51011F14" w14:textId="77777777" w:rsidR="00495305" w:rsidRDefault="00495305" w:rsidP="00C24A93">
            <w:pPr>
              <w:ind w:left="360"/>
              <w:jc w:val="both"/>
            </w:pPr>
            <w:r w:rsidRPr="00300A0A">
              <w:t>Bezpečnostní technologie ke snížení rizika výbuchu při dopravě paliva v tepelných elektrárnách</w:t>
            </w:r>
            <w:r w:rsidR="00B95601">
              <w:t>.</w:t>
            </w:r>
          </w:p>
          <w:p w14:paraId="331219B5" w14:textId="77777777" w:rsidR="00A941D0" w:rsidRDefault="00A941D0" w:rsidP="00C24A93">
            <w:pPr>
              <w:ind w:left="360"/>
              <w:jc w:val="both"/>
            </w:pPr>
            <w:r>
              <w:t>Návrh plánu krizové připravenosti subjektu kritické infrastruktury.</w:t>
            </w:r>
          </w:p>
          <w:p w14:paraId="58710D9E" w14:textId="77777777" w:rsidR="00A941D0" w:rsidRDefault="00A941D0" w:rsidP="00C24A93">
            <w:pPr>
              <w:ind w:left="360"/>
              <w:jc w:val="both"/>
            </w:pPr>
            <w:r>
              <w:t>Analýza rizik a havarijní plánování výrobního subjektu.</w:t>
            </w:r>
          </w:p>
          <w:p w14:paraId="04245093" w14:textId="77777777" w:rsidR="00685EA0" w:rsidRDefault="00685EA0" w:rsidP="00685EA0">
            <w:pPr>
              <w:jc w:val="both"/>
            </w:pPr>
          </w:p>
          <w:p w14:paraId="0033D9A5" w14:textId="55DE611E" w:rsidR="00685EA0" w:rsidRPr="00300A0A" w:rsidRDefault="00AB774B" w:rsidP="00685EA0">
            <w:pPr>
              <w:jc w:val="both"/>
            </w:pPr>
            <w:ins w:id="144" w:author="Jiří Vojtěšek" w:date="2018-11-25T19:07:00Z">
              <w:r>
                <w:rPr>
                  <w:rFonts w:ascii="TimesNewRomanPSMT,Calibri" w:eastAsia="TimesNewRomanPSMT,Calibri" w:hAnsi="TimesNewRomanPSMT,Calibri" w:cs="TimesNewRomanPSMT,Calibri"/>
                </w:rPr>
                <w:t xml:space="preserve">Kompletní seznam dosud obhájených prací (včetně plného znění a posudků) je k nahlédnutí na adrese </w:t>
              </w:r>
            </w:ins>
            <w:ins w:id="145" w:author="Jiří Vojtěšek" w:date="2018-11-25T19:08:00Z">
              <w:r>
                <w:rPr>
                  <w:rFonts w:ascii="TimesNewRomanPSMT,Calibri" w:eastAsia="TimesNewRomanPSMT,Calibri" w:hAnsi="TimesNewRomanPSMT,Calibri" w:cs="TimesNewRomanPSMT,Calibri"/>
                </w:rPr>
                <w:fldChar w:fldCharType="begin"/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instrText xml:space="preserve"> HYPERLINK "</w:instrText>
              </w:r>
              <w:r w:rsidRPr="00AB774B">
                <w:rPr>
                  <w:rFonts w:ascii="TimesNewRomanPSMT,Calibri" w:eastAsia="TimesNewRomanPSMT,Calibri" w:hAnsi="TimesNewRomanPSMT,Calibri" w:cs="TimesNewRomanPSMT,Calibri"/>
                </w:rPr>
                <w:instrText>http://digilib.k.utb.cz/handle/10563/92</w:instrText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instrText xml:space="preserve">" </w:instrText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fldChar w:fldCharType="separate"/>
              </w:r>
              <w:r w:rsidRPr="00B637A1">
                <w:rPr>
                  <w:rStyle w:val="Hypertextovodkaz"/>
                  <w:rFonts w:ascii="TimesNewRomanPSMT,Calibri" w:eastAsia="TimesNewRomanPSMT,Calibri" w:hAnsi="TimesNewRomanPSMT,Calibri" w:cs="TimesNewRomanPSMT,Calibri"/>
                </w:rPr>
                <w:t>http://digilib.k.utb.cz/handle/10563/92</w:t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fldChar w:fldCharType="end"/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t xml:space="preserve"> </w:t>
              </w:r>
            </w:ins>
            <w:del w:id="146" w:author="Jiří Vojtěšek" w:date="2018-11-25T19:07:00Z">
              <w:r w:rsidR="00685EA0" w:rsidDel="00AB774B">
                <w:delText xml:space="preserve">Obhájené bakalářské práce jsou dostupné na </w:delText>
              </w:r>
              <w:r w:rsidR="00E52E11" w:rsidDel="00AB774B">
                <w:fldChar w:fldCharType="begin"/>
              </w:r>
              <w:r w:rsidR="00E52E11" w:rsidDel="00AB774B">
                <w:delInstrText xml:space="preserve"> HYPERLINK "https://stag.utb.cz/portal/studium/prohlizeni.html" </w:delInstrText>
              </w:r>
              <w:r w:rsidR="00E52E11" w:rsidDel="00AB774B">
                <w:fldChar w:fldCharType="separate"/>
              </w:r>
              <w:r w:rsidR="00685EA0" w:rsidDel="00AB774B">
                <w:rPr>
                  <w:rStyle w:val="Hypertextovodkaz"/>
                </w:rPr>
                <w:delText>https://stag.utb.cz/portal/studium/prohlizeni.html</w:delText>
              </w:r>
              <w:r w:rsidR="00E52E11" w:rsidDel="00AB774B">
                <w:rPr>
                  <w:rStyle w:val="Hypertextovodkaz"/>
                </w:rPr>
                <w:fldChar w:fldCharType="end"/>
              </w:r>
            </w:del>
          </w:p>
          <w:p w14:paraId="603131EE" w14:textId="77777777" w:rsidR="00495305" w:rsidRPr="00300A0A" w:rsidRDefault="00495305" w:rsidP="00DD1558">
            <w:pPr>
              <w:pStyle w:val="Odstavecseseznamem"/>
              <w:jc w:val="both"/>
            </w:pPr>
          </w:p>
        </w:tc>
      </w:tr>
      <w:tr w:rsidR="00495305" w:rsidRPr="00300A0A" w14:paraId="07BAEAE3" w14:textId="77777777" w:rsidTr="00B41C93">
        <w:tc>
          <w:tcPr>
            <w:tcW w:w="3435" w:type="dxa"/>
            <w:shd w:val="clear" w:color="auto" w:fill="F7CAAC"/>
          </w:tcPr>
          <w:p w14:paraId="1ADCC054" w14:textId="77777777" w:rsidR="00495305" w:rsidRPr="00300A0A" w:rsidRDefault="00495305">
            <w:r w:rsidRPr="00300A0A">
              <w:rPr>
                <w:b/>
              </w:rPr>
              <w:t>Návrh témat rigorózních prací a témata obhájených prací</w:t>
            </w:r>
          </w:p>
        </w:tc>
        <w:tc>
          <w:tcPr>
            <w:tcW w:w="6077" w:type="dxa"/>
            <w:tcBorders>
              <w:bottom w:val="nil"/>
            </w:tcBorders>
            <w:shd w:val="clear" w:color="auto" w:fill="FFFFFF"/>
          </w:tcPr>
          <w:p w14:paraId="21CB1A41" w14:textId="77777777" w:rsidR="00495305" w:rsidRPr="00300A0A" w:rsidRDefault="00495305">
            <w:pPr>
              <w:jc w:val="center"/>
            </w:pPr>
          </w:p>
        </w:tc>
      </w:tr>
      <w:tr w:rsidR="00495305" w:rsidRPr="00300A0A" w14:paraId="0EFCD991" w14:textId="77777777" w:rsidTr="00B5659B">
        <w:tblPrEx>
          <w:tblW w:w="9512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47" w:author="Uzivatel" w:date="2018-11-13T10:01:00Z">
            <w:tblPrEx>
              <w:tblW w:w="9512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326"/>
          <w:trPrChange w:id="148" w:author="Uzivatel" w:date="2018-11-13T10:01:00Z">
            <w:trPr>
              <w:gridBefore w:val="1"/>
              <w:trHeight w:val="680"/>
            </w:trPr>
          </w:trPrChange>
        </w:trPr>
        <w:tc>
          <w:tcPr>
            <w:tcW w:w="9512" w:type="dxa"/>
            <w:gridSpan w:val="2"/>
            <w:tcBorders>
              <w:top w:val="nil"/>
            </w:tcBorders>
            <w:tcPrChange w:id="149" w:author="Uzivatel" w:date="2018-11-13T10:01:00Z">
              <w:tcPr>
                <w:tcW w:w="9512" w:type="dxa"/>
                <w:gridSpan w:val="3"/>
                <w:tcBorders>
                  <w:top w:val="nil"/>
                </w:tcBorders>
              </w:tcPr>
            </w:tcPrChange>
          </w:tcPr>
          <w:p w14:paraId="28D1AD94" w14:textId="77777777" w:rsidR="00495305" w:rsidRPr="00300A0A" w:rsidRDefault="00A0257E">
            <w:pPr>
              <w:jc w:val="both"/>
            </w:pPr>
            <w:r w:rsidRPr="00300A0A">
              <w:t>N</w:t>
            </w:r>
            <w:r w:rsidR="00495305" w:rsidRPr="00300A0A">
              <w:t>ejsou</w:t>
            </w:r>
          </w:p>
        </w:tc>
      </w:tr>
      <w:tr w:rsidR="00495305" w:rsidRPr="00300A0A" w14:paraId="5E524391" w14:textId="77777777" w:rsidTr="00B41C93">
        <w:tc>
          <w:tcPr>
            <w:tcW w:w="3435" w:type="dxa"/>
            <w:shd w:val="clear" w:color="auto" w:fill="F7CAAC"/>
          </w:tcPr>
          <w:p w14:paraId="15333824" w14:textId="77777777" w:rsidR="00495305" w:rsidRPr="00300A0A" w:rsidRDefault="00495305">
            <w:r w:rsidRPr="00300A0A">
              <w:rPr>
                <w:b/>
              </w:rPr>
              <w:t xml:space="preserve"> Součásti SRZ a jejich obsah</w:t>
            </w:r>
          </w:p>
        </w:tc>
        <w:tc>
          <w:tcPr>
            <w:tcW w:w="6077" w:type="dxa"/>
            <w:tcBorders>
              <w:bottom w:val="nil"/>
            </w:tcBorders>
            <w:shd w:val="clear" w:color="auto" w:fill="FFFFFF"/>
          </w:tcPr>
          <w:p w14:paraId="68FD73D9" w14:textId="77777777" w:rsidR="00495305" w:rsidRPr="00300A0A" w:rsidRDefault="00495305">
            <w:pPr>
              <w:jc w:val="center"/>
            </w:pPr>
          </w:p>
        </w:tc>
      </w:tr>
      <w:tr w:rsidR="00495305" w:rsidRPr="00300A0A" w14:paraId="6137274B" w14:textId="77777777" w:rsidTr="00B5659B">
        <w:tblPrEx>
          <w:tblW w:w="9512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50" w:author="Uzivatel" w:date="2018-11-13T10:01:00Z">
            <w:tblPrEx>
              <w:tblW w:w="9512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40"/>
          <w:trPrChange w:id="151" w:author="Uzivatel" w:date="2018-11-13T10:01:00Z">
            <w:trPr>
              <w:gridBefore w:val="1"/>
              <w:trHeight w:val="594"/>
            </w:trPr>
          </w:trPrChange>
        </w:trPr>
        <w:tc>
          <w:tcPr>
            <w:tcW w:w="9512" w:type="dxa"/>
            <w:gridSpan w:val="2"/>
            <w:tcBorders>
              <w:top w:val="nil"/>
            </w:tcBorders>
            <w:tcPrChange w:id="152" w:author="Uzivatel" w:date="2018-11-13T10:01:00Z">
              <w:tcPr>
                <w:tcW w:w="9512" w:type="dxa"/>
                <w:gridSpan w:val="3"/>
                <w:tcBorders>
                  <w:top w:val="nil"/>
                </w:tcBorders>
              </w:tcPr>
            </w:tcPrChange>
          </w:tcPr>
          <w:p w14:paraId="14F6F58F" w14:textId="77777777" w:rsidR="00495305" w:rsidRPr="00300A0A" w:rsidRDefault="00A0257E">
            <w:pPr>
              <w:jc w:val="both"/>
            </w:pPr>
            <w:r w:rsidRPr="00300A0A">
              <w:t>N</w:t>
            </w:r>
            <w:r w:rsidR="00495305" w:rsidRPr="00300A0A">
              <w:t>ejsou</w:t>
            </w:r>
          </w:p>
        </w:tc>
      </w:tr>
    </w:tbl>
    <w:p w14:paraId="1BEB58DE" w14:textId="77777777" w:rsidR="00174EC9" w:rsidRPr="00300A0A" w:rsidDel="00B5659B" w:rsidRDefault="00174EC9">
      <w:pPr>
        <w:rPr>
          <w:del w:id="153" w:author="Uzivatel" w:date="2018-11-13T10:01:00Z"/>
        </w:rPr>
      </w:pPr>
    </w:p>
    <w:p w14:paraId="2EBCF05A" w14:textId="77777777" w:rsidR="00C925A5" w:rsidRPr="00300A0A" w:rsidDel="00B5659B" w:rsidRDefault="00C925A5">
      <w:pPr>
        <w:spacing w:after="160" w:line="259" w:lineRule="auto"/>
        <w:rPr>
          <w:del w:id="154" w:author="Uzivatel" w:date="2018-11-13T10:01:00Z"/>
        </w:rPr>
      </w:pPr>
    </w:p>
    <w:p w14:paraId="215D6CE9" w14:textId="77777777" w:rsidR="00C925A5" w:rsidRPr="00300A0A" w:rsidRDefault="00C925A5">
      <w:pPr>
        <w:spacing w:after="160" w:line="259" w:lineRule="auto"/>
      </w:pPr>
    </w:p>
    <w:p w14:paraId="1827F3AC" w14:textId="77777777" w:rsidR="00186773" w:rsidRDefault="00186773">
      <w:r>
        <w:br w:type="page"/>
      </w:r>
    </w:p>
    <w:tbl>
      <w:tblPr>
        <w:tblW w:w="93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01"/>
        <w:gridCol w:w="74"/>
        <w:gridCol w:w="284"/>
        <w:gridCol w:w="635"/>
        <w:gridCol w:w="72"/>
        <w:gridCol w:w="780"/>
        <w:gridCol w:w="73"/>
        <w:gridCol w:w="634"/>
        <w:gridCol w:w="77"/>
        <w:gridCol w:w="2972"/>
        <w:gridCol w:w="69"/>
        <w:gridCol w:w="493"/>
        <w:gridCol w:w="74"/>
        <w:gridCol w:w="826"/>
        <w:gridCol w:w="13"/>
        <w:gridCol w:w="12"/>
      </w:tblGrid>
      <w:tr w:rsidR="00C925A5" w:rsidRPr="00300A0A" w14:paraId="7513BEED" w14:textId="77777777" w:rsidTr="00CD10AE">
        <w:trPr>
          <w:gridAfter w:val="1"/>
          <w:wAfter w:w="12" w:type="dxa"/>
        </w:trPr>
        <w:tc>
          <w:tcPr>
            <w:tcW w:w="9377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4FBBDCD5" w14:textId="77777777" w:rsidR="00C925A5" w:rsidRPr="00300A0A" w:rsidRDefault="00C925A5" w:rsidP="008F3DEE">
            <w:pPr>
              <w:jc w:val="both"/>
              <w:rPr>
                <w:b/>
                <w:sz w:val="28"/>
              </w:rPr>
            </w:pPr>
            <w:r w:rsidRPr="00300A0A"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  <w:r w:rsidR="0010436B">
              <w:rPr>
                <w:b/>
                <w:sz w:val="28"/>
              </w:rPr>
              <w:tab/>
            </w:r>
          </w:p>
        </w:tc>
      </w:tr>
      <w:tr w:rsidR="00C925A5" w:rsidRPr="00300A0A" w14:paraId="0EBBA6AD" w14:textId="77777777" w:rsidTr="00CD10AE">
        <w:trPr>
          <w:gridAfter w:val="1"/>
          <w:wAfter w:w="12" w:type="dxa"/>
        </w:trPr>
        <w:tc>
          <w:tcPr>
            <w:tcW w:w="2659" w:type="dxa"/>
            <w:gridSpan w:val="3"/>
            <w:shd w:val="clear" w:color="auto" w:fill="F7CAAC"/>
          </w:tcPr>
          <w:p w14:paraId="11908B5A" w14:textId="77777777" w:rsidR="00C925A5" w:rsidRPr="00300A0A" w:rsidRDefault="00C925A5" w:rsidP="008F3DEE">
            <w:pPr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Označení studijního plánu</w:t>
            </w:r>
          </w:p>
        </w:tc>
        <w:tc>
          <w:tcPr>
            <w:tcW w:w="6718" w:type="dxa"/>
            <w:gridSpan w:val="12"/>
          </w:tcPr>
          <w:p w14:paraId="713EBBE8" w14:textId="77777777" w:rsidR="00C925A5" w:rsidRPr="00300A0A" w:rsidRDefault="00C925A5" w:rsidP="00C925A5">
            <w:pPr>
              <w:jc w:val="center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Bezpečnostní technologie, systémy a management – kombinovaná forma</w:t>
            </w:r>
            <w:r w:rsidR="00B41C93">
              <w:rPr>
                <w:b/>
                <w:sz w:val="22"/>
              </w:rPr>
              <w:t xml:space="preserve"> – pracoviště Zlín</w:t>
            </w:r>
          </w:p>
        </w:tc>
      </w:tr>
      <w:tr w:rsidR="00C925A5" w:rsidRPr="00300A0A" w14:paraId="273249EF" w14:textId="77777777" w:rsidTr="00CD10AE">
        <w:trPr>
          <w:gridAfter w:val="1"/>
          <w:wAfter w:w="12" w:type="dxa"/>
        </w:trPr>
        <w:tc>
          <w:tcPr>
            <w:tcW w:w="9377" w:type="dxa"/>
            <w:gridSpan w:val="15"/>
            <w:shd w:val="clear" w:color="auto" w:fill="F7CAAC"/>
          </w:tcPr>
          <w:p w14:paraId="4FF5E3D5" w14:textId="77777777" w:rsidR="00C925A5" w:rsidRPr="00300A0A" w:rsidRDefault="00C925A5" w:rsidP="008F3DEE">
            <w:pPr>
              <w:jc w:val="center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Povinné předměty</w:t>
            </w:r>
          </w:p>
        </w:tc>
      </w:tr>
      <w:tr w:rsidR="00C925A5" w:rsidRPr="00300A0A" w14:paraId="0E3412D1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  <w:shd w:val="clear" w:color="auto" w:fill="F7CAAC"/>
          </w:tcPr>
          <w:p w14:paraId="4F4B0A59" w14:textId="77777777" w:rsidR="00C925A5" w:rsidRPr="00300A0A" w:rsidRDefault="00C925A5" w:rsidP="008F3DEE">
            <w:pPr>
              <w:jc w:val="both"/>
              <w:rPr>
                <w:b/>
              </w:rPr>
            </w:pPr>
            <w:r w:rsidRPr="00300A0A">
              <w:rPr>
                <w:b/>
                <w:sz w:val="22"/>
              </w:rPr>
              <w:t>Název předmětu</w:t>
            </w:r>
          </w:p>
        </w:tc>
        <w:tc>
          <w:tcPr>
            <w:tcW w:w="919" w:type="dxa"/>
            <w:gridSpan w:val="2"/>
            <w:shd w:val="clear" w:color="auto" w:fill="F7CAAC"/>
          </w:tcPr>
          <w:p w14:paraId="0CD8DED6" w14:textId="77777777" w:rsidR="00760B57" w:rsidRPr="00300A0A" w:rsidRDefault="00C24A93" w:rsidP="00154EA3">
            <w:pPr>
              <w:jc w:val="both"/>
              <w:rPr>
                <w:b/>
              </w:rPr>
            </w:pPr>
            <w:r>
              <w:rPr>
                <w:b/>
                <w:sz w:val="22"/>
              </w:rPr>
              <w:t>rozsah konz.*</w:t>
            </w:r>
          </w:p>
        </w:tc>
        <w:tc>
          <w:tcPr>
            <w:tcW w:w="852" w:type="dxa"/>
            <w:gridSpan w:val="2"/>
            <w:shd w:val="clear" w:color="auto" w:fill="F7CAAC"/>
          </w:tcPr>
          <w:p w14:paraId="76E97DCC" w14:textId="77777777" w:rsidR="00C925A5" w:rsidRPr="00300A0A" w:rsidRDefault="00C925A5" w:rsidP="008F3DEE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způsob  ověř.</w:t>
            </w:r>
          </w:p>
        </w:tc>
        <w:tc>
          <w:tcPr>
            <w:tcW w:w="707" w:type="dxa"/>
            <w:gridSpan w:val="2"/>
            <w:shd w:val="clear" w:color="auto" w:fill="F7CAAC"/>
          </w:tcPr>
          <w:p w14:paraId="768BF4F1" w14:textId="77777777" w:rsidR="00C925A5" w:rsidRPr="00300A0A" w:rsidRDefault="00C925A5" w:rsidP="008F3DEE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 xml:space="preserve"> počet kred.</w:t>
            </w:r>
          </w:p>
        </w:tc>
        <w:tc>
          <w:tcPr>
            <w:tcW w:w="3118" w:type="dxa"/>
            <w:gridSpan w:val="3"/>
            <w:shd w:val="clear" w:color="auto" w:fill="F7CAAC"/>
          </w:tcPr>
          <w:p w14:paraId="7240A8E0" w14:textId="77777777" w:rsidR="00C925A5" w:rsidRPr="00300A0A" w:rsidRDefault="00C925A5" w:rsidP="008F3DEE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vyučující</w:t>
            </w:r>
          </w:p>
        </w:tc>
        <w:tc>
          <w:tcPr>
            <w:tcW w:w="567" w:type="dxa"/>
            <w:gridSpan w:val="2"/>
            <w:shd w:val="clear" w:color="auto" w:fill="F7CAAC"/>
          </w:tcPr>
          <w:p w14:paraId="359B85CC" w14:textId="77777777" w:rsidR="00C925A5" w:rsidRPr="00300A0A" w:rsidRDefault="00C925A5" w:rsidP="008F3DEE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dop. roč./</w:t>
            </w:r>
            <w:r w:rsidR="00154EA3">
              <w:rPr>
                <w:b/>
                <w:sz w:val="22"/>
              </w:rPr>
              <w:t xml:space="preserve"> </w:t>
            </w:r>
            <w:r w:rsidRPr="00300A0A">
              <w:rPr>
                <w:b/>
                <w:sz w:val="22"/>
              </w:rPr>
              <w:t>sem.</w:t>
            </w:r>
          </w:p>
        </w:tc>
        <w:tc>
          <w:tcPr>
            <w:tcW w:w="826" w:type="dxa"/>
            <w:shd w:val="clear" w:color="auto" w:fill="F7CAAC"/>
          </w:tcPr>
          <w:p w14:paraId="2A68B6A8" w14:textId="77777777" w:rsidR="00C925A5" w:rsidRPr="00300A0A" w:rsidRDefault="00C925A5" w:rsidP="008F3DEE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 xml:space="preserve">profil. </w:t>
            </w:r>
            <w:r w:rsidR="00A0257E" w:rsidRPr="00300A0A">
              <w:rPr>
                <w:b/>
                <w:sz w:val="22"/>
              </w:rPr>
              <w:t>Z</w:t>
            </w:r>
            <w:r w:rsidRPr="00300A0A">
              <w:rPr>
                <w:b/>
                <w:sz w:val="22"/>
              </w:rPr>
              <w:t>áklad</w:t>
            </w:r>
          </w:p>
        </w:tc>
      </w:tr>
      <w:tr w:rsidR="00B41C93" w:rsidRPr="00300A0A" w14:paraId="3F04C765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7EC28FD9" w14:textId="77777777" w:rsidR="00B41C93" w:rsidRPr="00300A0A" w:rsidRDefault="00B41C93" w:rsidP="00B41C93">
            <w:r w:rsidRPr="00300A0A">
              <w:t>Matematický seminář</w:t>
            </w:r>
          </w:p>
        </w:tc>
        <w:tc>
          <w:tcPr>
            <w:tcW w:w="919" w:type="dxa"/>
            <w:gridSpan w:val="2"/>
          </w:tcPr>
          <w:p w14:paraId="09157351" w14:textId="77777777" w:rsidR="00B41C93" w:rsidRPr="00300A0A" w:rsidRDefault="00B41C93" w:rsidP="00B41C93">
            <w:pPr>
              <w:jc w:val="both"/>
            </w:pPr>
            <w:r w:rsidRPr="00300A0A">
              <w:t>20k</w:t>
            </w:r>
          </w:p>
        </w:tc>
        <w:tc>
          <w:tcPr>
            <w:tcW w:w="852" w:type="dxa"/>
            <w:gridSpan w:val="2"/>
          </w:tcPr>
          <w:p w14:paraId="16F5AB17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69B161D4" w14:textId="77777777" w:rsidR="00B41C93" w:rsidRPr="00300A0A" w:rsidRDefault="00B41C93" w:rsidP="00B41C93">
            <w:pPr>
              <w:jc w:val="both"/>
            </w:pPr>
            <w:r w:rsidRPr="00300A0A">
              <w:t>6</w:t>
            </w:r>
          </w:p>
        </w:tc>
        <w:tc>
          <w:tcPr>
            <w:tcW w:w="3118" w:type="dxa"/>
            <w:gridSpan w:val="3"/>
          </w:tcPr>
          <w:p w14:paraId="5502DF00" w14:textId="77777777" w:rsidR="00B41C93" w:rsidRPr="00D15F04" w:rsidRDefault="00B41C93" w:rsidP="00B41C93">
            <w:r w:rsidRPr="00CD10AE">
              <w:t>Mgr. Lubomír Sedláček, Ph.D.</w:t>
            </w:r>
            <w:r w:rsidRPr="00D15F04">
              <w:t xml:space="preserve"> (100 % k)</w:t>
            </w:r>
          </w:p>
        </w:tc>
        <w:tc>
          <w:tcPr>
            <w:tcW w:w="567" w:type="dxa"/>
            <w:gridSpan w:val="2"/>
          </w:tcPr>
          <w:p w14:paraId="6A31ECCC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18563A3C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2E180254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35623EFD" w14:textId="77777777" w:rsidR="00B41C93" w:rsidRPr="00300A0A" w:rsidRDefault="00B41C93" w:rsidP="00B41C93">
            <w:r w:rsidRPr="00300A0A">
              <w:t>Základy počítačové techniky</w:t>
            </w:r>
          </w:p>
        </w:tc>
        <w:tc>
          <w:tcPr>
            <w:tcW w:w="919" w:type="dxa"/>
            <w:gridSpan w:val="2"/>
          </w:tcPr>
          <w:p w14:paraId="15174CD3" w14:textId="77777777" w:rsidR="00B41C93" w:rsidRPr="00300A0A" w:rsidRDefault="00B41C93" w:rsidP="00B41C93">
            <w:pPr>
              <w:jc w:val="both"/>
            </w:pPr>
            <w:r w:rsidRPr="00300A0A">
              <w:t>14k</w:t>
            </w:r>
          </w:p>
        </w:tc>
        <w:tc>
          <w:tcPr>
            <w:tcW w:w="852" w:type="dxa"/>
            <w:gridSpan w:val="2"/>
          </w:tcPr>
          <w:p w14:paraId="39EAF71F" w14:textId="77777777" w:rsidR="00B41C93" w:rsidRPr="00300A0A" w:rsidRDefault="00A62888" w:rsidP="00B41C93">
            <w:r w:rsidRPr="00300A0A">
              <w:t>Z</w:t>
            </w:r>
          </w:p>
        </w:tc>
        <w:tc>
          <w:tcPr>
            <w:tcW w:w="707" w:type="dxa"/>
            <w:gridSpan w:val="2"/>
          </w:tcPr>
          <w:p w14:paraId="06172A25" w14:textId="77777777" w:rsidR="00B41C93" w:rsidRPr="00300A0A" w:rsidRDefault="00B41C93" w:rsidP="00B41C93">
            <w:pPr>
              <w:jc w:val="both"/>
            </w:pPr>
            <w:r w:rsidRPr="00300A0A">
              <w:t>3</w:t>
            </w:r>
          </w:p>
        </w:tc>
        <w:tc>
          <w:tcPr>
            <w:tcW w:w="3118" w:type="dxa"/>
            <w:gridSpan w:val="3"/>
          </w:tcPr>
          <w:p w14:paraId="41B884AA" w14:textId="77777777" w:rsidR="00B41C93" w:rsidRPr="00D15F04" w:rsidRDefault="00B41C93" w:rsidP="00B41C93">
            <w:r w:rsidRPr="00CD10AE">
              <w:t>doc. Ing. Jiří Vojtěšek, Ph.D.</w:t>
            </w:r>
            <w:r w:rsidRPr="00D15F04">
              <w:t xml:space="preserve"> (100 % k)</w:t>
            </w:r>
          </w:p>
        </w:tc>
        <w:tc>
          <w:tcPr>
            <w:tcW w:w="567" w:type="dxa"/>
            <w:gridSpan w:val="2"/>
          </w:tcPr>
          <w:p w14:paraId="5EC64293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76F4F2EA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296ACAC0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6A1E2C27" w14:textId="77777777" w:rsidR="00B41C93" w:rsidRPr="00300A0A" w:rsidRDefault="00B41C93" w:rsidP="00B41C93">
            <w:r w:rsidRPr="00300A0A">
              <w:t>Systemizace bezpečnosti</w:t>
            </w:r>
          </w:p>
        </w:tc>
        <w:tc>
          <w:tcPr>
            <w:tcW w:w="919" w:type="dxa"/>
            <w:gridSpan w:val="2"/>
          </w:tcPr>
          <w:p w14:paraId="2290B3A1" w14:textId="77777777" w:rsidR="00B41C93" w:rsidRPr="00300A0A" w:rsidRDefault="00B41C93" w:rsidP="00B41C93">
            <w:pPr>
              <w:jc w:val="both"/>
            </w:pPr>
            <w:r w:rsidRPr="00300A0A">
              <w:t>18k</w:t>
            </w:r>
          </w:p>
          <w:p w14:paraId="2447EAB3" w14:textId="77777777" w:rsidR="00B41C93" w:rsidRPr="00300A0A" w:rsidRDefault="00B41C93" w:rsidP="00B41C93">
            <w:pPr>
              <w:jc w:val="both"/>
            </w:pPr>
          </w:p>
        </w:tc>
        <w:tc>
          <w:tcPr>
            <w:tcW w:w="852" w:type="dxa"/>
            <w:gridSpan w:val="2"/>
          </w:tcPr>
          <w:p w14:paraId="7603AC3E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05F3B0DA" w14:textId="77777777" w:rsidR="00B41C93" w:rsidRPr="00300A0A" w:rsidRDefault="00B41C93" w:rsidP="00B41C93">
            <w:pPr>
              <w:jc w:val="both"/>
            </w:pPr>
            <w:r w:rsidRPr="00300A0A">
              <w:t>5</w:t>
            </w:r>
          </w:p>
        </w:tc>
        <w:tc>
          <w:tcPr>
            <w:tcW w:w="3118" w:type="dxa"/>
            <w:gridSpan w:val="3"/>
          </w:tcPr>
          <w:p w14:paraId="70D44514" w14:textId="77777777" w:rsidR="00B41C93" w:rsidRPr="00BB5EEF" w:rsidRDefault="00B41C93" w:rsidP="00B41C93">
            <w:r w:rsidRPr="002346CD">
              <w:rPr>
                <w:rPrChange w:id="155" w:author="Jiří Vojtěšek" w:date="2018-11-25T19:09:00Z">
                  <w:rPr>
                    <w:b/>
                  </w:rPr>
                </w:rPrChange>
              </w:rPr>
              <w:t>doc. Ing. Luděk Lukáš, CSc.</w:t>
            </w:r>
            <w:r w:rsidRPr="00D1052E">
              <w:t xml:space="preserve"> (100 % k)</w:t>
            </w:r>
          </w:p>
        </w:tc>
        <w:tc>
          <w:tcPr>
            <w:tcW w:w="567" w:type="dxa"/>
            <w:gridSpan w:val="2"/>
          </w:tcPr>
          <w:p w14:paraId="1A6AFEB6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15BA5C12" w14:textId="77777777" w:rsidR="00B41C93" w:rsidRPr="00300A0A" w:rsidRDefault="00B41C93" w:rsidP="00B41C93">
            <w:pPr>
              <w:jc w:val="both"/>
            </w:pPr>
            <w:del w:id="156" w:author="Uzivatel" w:date="2018-11-14T15:35:00Z">
              <w:r w:rsidRPr="00300A0A" w:rsidDel="00B469B7">
                <w:delText>ZT</w:delText>
              </w:r>
            </w:del>
            <w:ins w:id="157" w:author="Uzivatel" w:date="2018-11-14T15:35:00Z">
              <w:r w:rsidR="00B469B7">
                <w:t>-</w:t>
              </w:r>
            </w:ins>
          </w:p>
        </w:tc>
      </w:tr>
      <w:tr w:rsidR="00B41C93" w:rsidRPr="00300A0A" w14:paraId="4B511999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00F0E1AC" w14:textId="77777777" w:rsidR="00B41C93" w:rsidRPr="00300A0A" w:rsidRDefault="00B41C93" w:rsidP="00B41C93">
            <w:r w:rsidRPr="00300A0A">
              <w:t>Fyzika v bezpečnostních technologiích</w:t>
            </w:r>
          </w:p>
        </w:tc>
        <w:tc>
          <w:tcPr>
            <w:tcW w:w="919" w:type="dxa"/>
            <w:gridSpan w:val="2"/>
          </w:tcPr>
          <w:p w14:paraId="340E469F" w14:textId="77777777" w:rsidR="00B41C93" w:rsidRPr="00300A0A" w:rsidRDefault="00B41C93" w:rsidP="00B41C93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  <w:gridSpan w:val="2"/>
          </w:tcPr>
          <w:p w14:paraId="22B81203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  <w:gridSpan w:val="2"/>
          </w:tcPr>
          <w:p w14:paraId="0A97D0AD" w14:textId="77777777" w:rsidR="00B41C93" w:rsidRPr="00300A0A" w:rsidRDefault="00B41C93" w:rsidP="00B41C93">
            <w:pPr>
              <w:jc w:val="both"/>
            </w:pPr>
            <w:r w:rsidRPr="00300A0A">
              <w:t>5</w:t>
            </w:r>
          </w:p>
        </w:tc>
        <w:tc>
          <w:tcPr>
            <w:tcW w:w="3118" w:type="dxa"/>
            <w:gridSpan w:val="3"/>
          </w:tcPr>
          <w:p w14:paraId="7D2D34EE" w14:textId="77777777" w:rsidR="00B41C93" w:rsidRPr="00067907" w:rsidRDefault="00B41C93" w:rsidP="00B41C93">
            <w:r w:rsidRPr="00067907">
              <w:t>Mgr. Hana Vašková, Ph.D.,</w:t>
            </w:r>
          </w:p>
          <w:p w14:paraId="4A5479DF" w14:textId="77777777" w:rsidR="00B41C93" w:rsidRPr="00067907" w:rsidRDefault="00B41C93" w:rsidP="00B41C93">
            <w:r w:rsidRPr="00067907">
              <w:t>(100 % k)</w:t>
            </w:r>
          </w:p>
        </w:tc>
        <w:tc>
          <w:tcPr>
            <w:tcW w:w="567" w:type="dxa"/>
            <w:gridSpan w:val="2"/>
          </w:tcPr>
          <w:p w14:paraId="25D4355B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590FB9A0" w14:textId="77777777" w:rsidR="00B41C93" w:rsidRPr="00300A0A" w:rsidRDefault="00634BF0" w:rsidP="00B41C93">
            <w:pPr>
              <w:jc w:val="both"/>
            </w:pPr>
            <w:r>
              <w:t>-</w:t>
            </w:r>
          </w:p>
        </w:tc>
      </w:tr>
      <w:tr w:rsidR="00B41C93" w:rsidRPr="00300A0A" w14:paraId="530DF5FC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014FE0B2" w14:textId="77777777" w:rsidR="00B41C93" w:rsidRPr="00300A0A" w:rsidRDefault="00B41C93" w:rsidP="00B41C93">
            <w:r w:rsidRPr="00300A0A">
              <w:t>Právní řád I</w:t>
            </w:r>
          </w:p>
        </w:tc>
        <w:tc>
          <w:tcPr>
            <w:tcW w:w="919" w:type="dxa"/>
            <w:gridSpan w:val="2"/>
          </w:tcPr>
          <w:p w14:paraId="706BC588" w14:textId="77777777" w:rsidR="00B41C93" w:rsidRPr="00300A0A" w:rsidRDefault="00B41C93" w:rsidP="00B41C93">
            <w:pPr>
              <w:jc w:val="both"/>
            </w:pPr>
            <w:r w:rsidRPr="00300A0A">
              <w:t xml:space="preserve">21k </w:t>
            </w:r>
          </w:p>
        </w:tc>
        <w:tc>
          <w:tcPr>
            <w:tcW w:w="852" w:type="dxa"/>
            <w:gridSpan w:val="2"/>
          </w:tcPr>
          <w:p w14:paraId="7185ED70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39F2D0CF" w14:textId="77777777" w:rsidR="00B41C93" w:rsidRPr="00300A0A" w:rsidRDefault="00B41C93" w:rsidP="00B41C93">
            <w:pPr>
              <w:jc w:val="both"/>
            </w:pPr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33415710" w14:textId="77777777" w:rsidR="00B41C93" w:rsidRPr="00300A0A" w:rsidRDefault="00B41C93" w:rsidP="00B41C93">
            <w:r w:rsidRPr="00E97CE7">
              <w:rPr>
                <w:b/>
              </w:rPr>
              <w:t>JUDr. Vladislav Štefka</w:t>
            </w:r>
            <w:r w:rsidRPr="00300A0A">
              <w:t xml:space="preserve">  (100 %</w:t>
            </w:r>
            <w:r>
              <w:t xml:space="preserve"> k</w:t>
            </w:r>
            <w:r w:rsidRPr="00300A0A">
              <w:t xml:space="preserve">) </w:t>
            </w:r>
          </w:p>
        </w:tc>
        <w:tc>
          <w:tcPr>
            <w:tcW w:w="567" w:type="dxa"/>
            <w:gridSpan w:val="2"/>
          </w:tcPr>
          <w:p w14:paraId="6CB5CDB0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15A0C0B7" w14:textId="77777777" w:rsidR="00B41C93" w:rsidRPr="00300A0A" w:rsidRDefault="00D61FCE" w:rsidP="00B41C93">
            <w:pPr>
              <w:jc w:val="both"/>
            </w:pPr>
            <w:r>
              <w:t>PZ</w:t>
            </w:r>
          </w:p>
        </w:tc>
      </w:tr>
      <w:tr w:rsidR="00B41C93" w:rsidRPr="00300A0A" w14:paraId="60983E37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59A2A5A7" w14:textId="77777777" w:rsidR="00B41C93" w:rsidRPr="00300A0A" w:rsidRDefault="00B41C93" w:rsidP="00B41C93">
            <w:r w:rsidRPr="00300A0A">
              <w:t>Psychologie a marketingové komunikace</w:t>
            </w:r>
          </w:p>
        </w:tc>
        <w:tc>
          <w:tcPr>
            <w:tcW w:w="919" w:type="dxa"/>
            <w:gridSpan w:val="2"/>
          </w:tcPr>
          <w:p w14:paraId="4FB9E117" w14:textId="77777777" w:rsidR="00B41C93" w:rsidRPr="00300A0A" w:rsidRDefault="00B41C93" w:rsidP="00B41C93">
            <w:pPr>
              <w:jc w:val="both"/>
            </w:pPr>
            <w:r w:rsidRPr="00300A0A">
              <w:t>14k</w:t>
            </w:r>
          </w:p>
        </w:tc>
        <w:tc>
          <w:tcPr>
            <w:tcW w:w="852" w:type="dxa"/>
            <w:gridSpan w:val="2"/>
          </w:tcPr>
          <w:p w14:paraId="28FD1F00" w14:textId="77777777" w:rsidR="00B41C93" w:rsidRPr="00300A0A" w:rsidRDefault="00B41C93" w:rsidP="00B41C93">
            <w:r w:rsidRPr="00300A0A">
              <w:t>klz.</w:t>
            </w:r>
          </w:p>
        </w:tc>
        <w:tc>
          <w:tcPr>
            <w:tcW w:w="707" w:type="dxa"/>
            <w:gridSpan w:val="2"/>
            <w:vAlign w:val="bottom"/>
          </w:tcPr>
          <w:p w14:paraId="119B0F35" w14:textId="77777777" w:rsidR="00B41C93" w:rsidRPr="00300A0A" w:rsidRDefault="00B41C93" w:rsidP="00B41C93">
            <w:pPr>
              <w:jc w:val="both"/>
            </w:pPr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04A30D52" w14:textId="77777777" w:rsidR="00B41C93" w:rsidRPr="00D15F04" w:rsidRDefault="00B41C93" w:rsidP="00B41C93">
            <w:r w:rsidRPr="00CD10AE">
              <w:t>PhDr. Mgr. Bc. Stanislav Zelinka,</w:t>
            </w:r>
            <w:r w:rsidRPr="00D15F04">
              <w:t xml:space="preserve"> ext. (100 % k)</w:t>
            </w:r>
          </w:p>
        </w:tc>
        <w:tc>
          <w:tcPr>
            <w:tcW w:w="567" w:type="dxa"/>
            <w:gridSpan w:val="2"/>
          </w:tcPr>
          <w:p w14:paraId="7E42A494" w14:textId="77777777" w:rsidR="00B41C93" w:rsidRPr="00300A0A" w:rsidRDefault="00B41C93" w:rsidP="00B41C93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5DB0BEE5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5AC656DF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4B97BAD1" w14:textId="77777777" w:rsidR="00B41C93" w:rsidRPr="00300A0A" w:rsidRDefault="00B41C93" w:rsidP="00B41C93">
            <w:r w:rsidRPr="00300A0A">
              <w:t>Fyzická ostraha</w:t>
            </w:r>
          </w:p>
        </w:tc>
        <w:tc>
          <w:tcPr>
            <w:tcW w:w="919" w:type="dxa"/>
            <w:gridSpan w:val="2"/>
          </w:tcPr>
          <w:p w14:paraId="16E6C0EA" w14:textId="77777777" w:rsidR="00B41C93" w:rsidRPr="00300A0A" w:rsidRDefault="00B41C93" w:rsidP="00B41C93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  <w:gridSpan w:val="2"/>
          </w:tcPr>
          <w:p w14:paraId="2D839472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  <w:gridSpan w:val="2"/>
            <w:vAlign w:val="bottom"/>
          </w:tcPr>
          <w:p w14:paraId="2BE29F2D" w14:textId="77777777" w:rsidR="00B41C93" w:rsidRPr="00300A0A" w:rsidRDefault="00B41C93" w:rsidP="00B41C93">
            <w:pPr>
              <w:jc w:val="both"/>
            </w:pPr>
            <w:r w:rsidRPr="00300A0A">
              <w:t>5</w:t>
            </w:r>
          </w:p>
        </w:tc>
        <w:tc>
          <w:tcPr>
            <w:tcW w:w="3118" w:type="dxa"/>
            <w:gridSpan w:val="3"/>
          </w:tcPr>
          <w:p w14:paraId="300138F2" w14:textId="77777777" w:rsidR="00B41C93" w:rsidRPr="00300A0A" w:rsidRDefault="00B41C93" w:rsidP="00B41C93">
            <w:r w:rsidRPr="00E97CE7">
              <w:rPr>
                <w:b/>
              </w:rPr>
              <w:t>doc. Ing. Martin Hromada, Ph.D.</w:t>
            </w:r>
            <w:r>
              <w:t xml:space="preserve"> (100 % k</w:t>
            </w:r>
            <w:r w:rsidRPr="00300A0A">
              <w:t xml:space="preserve">) </w:t>
            </w:r>
          </w:p>
        </w:tc>
        <w:tc>
          <w:tcPr>
            <w:tcW w:w="567" w:type="dxa"/>
            <w:gridSpan w:val="2"/>
          </w:tcPr>
          <w:p w14:paraId="39F26D36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24548D88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1022FB15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05FF9942" w14:textId="77777777" w:rsidR="00B41C93" w:rsidRPr="00300A0A" w:rsidRDefault="00B41C93" w:rsidP="00B41C93">
            <w:r w:rsidRPr="00300A0A">
              <w:t>Matematická analýza</w:t>
            </w:r>
          </w:p>
        </w:tc>
        <w:tc>
          <w:tcPr>
            <w:tcW w:w="919" w:type="dxa"/>
            <w:gridSpan w:val="2"/>
          </w:tcPr>
          <w:p w14:paraId="39A73033" w14:textId="77777777" w:rsidR="00B41C93" w:rsidRPr="00300A0A" w:rsidRDefault="00B41C93" w:rsidP="00B41C93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  <w:gridSpan w:val="2"/>
          </w:tcPr>
          <w:p w14:paraId="5DF0E958" w14:textId="77777777" w:rsidR="00B41C93" w:rsidRPr="00300A0A" w:rsidRDefault="00B41C93" w:rsidP="00B41C93">
            <w:r w:rsidRPr="00300A0A">
              <w:t>z,zk</w:t>
            </w:r>
          </w:p>
        </w:tc>
        <w:tc>
          <w:tcPr>
            <w:tcW w:w="707" w:type="dxa"/>
            <w:gridSpan w:val="2"/>
            <w:vAlign w:val="bottom"/>
          </w:tcPr>
          <w:p w14:paraId="7E34C67B" w14:textId="77777777" w:rsidR="00B41C93" w:rsidRPr="00300A0A" w:rsidRDefault="00B41C93" w:rsidP="00B41C93">
            <w:pPr>
              <w:jc w:val="both"/>
            </w:pPr>
            <w:r w:rsidRPr="00300A0A">
              <w:t>6</w:t>
            </w:r>
          </w:p>
        </w:tc>
        <w:tc>
          <w:tcPr>
            <w:tcW w:w="3118" w:type="dxa"/>
            <w:gridSpan w:val="3"/>
          </w:tcPr>
          <w:p w14:paraId="49AF6401" w14:textId="77777777" w:rsidR="00B41C93" w:rsidRPr="00D15F04" w:rsidRDefault="00B41C93" w:rsidP="00B41C93">
            <w:r w:rsidRPr="00CD10AE">
              <w:t>Mgr. Lubomír Sedláček, Ph.D.</w:t>
            </w:r>
            <w:r w:rsidRPr="00D15F04">
              <w:t xml:space="preserve">  (100 % k)</w:t>
            </w:r>
          </w:p>
        </w:tc>
        <w:tc>
          <w:tcPr>
            <w:tcW w:w="567" w:type="dxa"/>
            <w:gridSpan w:val="2"/>
          </w:tcPr>
          <w:p w14:paraId="689C5600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509C1D75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005F8877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2907057C" w14:textId="77777777" w:rsidR="00B41C93" w:rsidRPr="00300A0A" w:rsidRDefault="00B41C93" w:rsidP="00B41C93">
            <w:r w:rsidRPr="00300A0A">
              <w:t>Mechanika a termika</w:t>
            </w:r>
          </w:p>
        </w:tc>
        <w:tc>
          <w:tcPr>
            <w:tcW w:w="919" w:type="dxa"/>
            <w:gridSpan w:val="2"/>
          </w:tcPr>
          <w:p w14:paraId="0D6A2A03" w14:textId="77777777" w:rsidR="00B41C93" w:rsidRPr="00300A0A" w:rsidRDefault="00B41C93" w:rsidP="00B41C93">
            <w:pPr>
              <w:jc w:val="both"/>
            </w:pPr>
            <w:r w:rsidRPr="00300A0A">
              <w:t>21k</w:t>
            </w:r>
          </w:p>
        </w:tc>
        <w:tc>
          <w:tcPr>
            <w:tcW w:w="852" w:type="dxa"/>
            <w:gridSpan w:val="2"/>
          </w:tcPr>
          <w:p w14:paraId="3CDA5EE6" w14:textId="77777777" w:rsidR="00B41C93" w:rsidRPr="00300A0A" w:rsidRDefault="00B41C93" w:rsidP="00B41C93">
            <w:r w:rsidRPr="00300A0A">
              <w:t>z,zk</w:t>
            </w:r>
          </w:p>
        </w:tc>
        <w:tc>
          <w:tcPr>
            <w:tcW w:w="707" w:type="dxa"/>
            <w:gridSpan w:val="2"/>
            <w:vAlign w:val="bottom"/>
          </w:tcPr>
          <w:p w14:paraId="20778508" w14:textId="77777777" w:rsidR="00B41C93" w:rsidRPr="00300A0A" w:rsidRDefault="00B41C93" w:rsidP="00B41C93">
            <w:pPr>
              <w:jc w:val="both"/>
            </w:pPr>
            <w:r w:rsidRPr="00300A0A">
              <w:t>6</w:t>
            </w:r>
          </w:p>
        </w:tc>
        <w:tc>
          <w:tcPr>
            <w:tcW w:w="3118" w:type="dxa"/>
            <w:gridSpan w:val="3"/>
          </w:tcPr>
          <w:p w14:paraId="243757D4" w14:textId="77777777" w:rsidR="00B41C93" w:rsidRPr="00D15F04" w:rsidRDefault="00B41C93" w:rsidP="00B41C93">
            <w:r w:rsidRPr="00CD10AE">
              <w:t>doc. Mgr. Aleš Mráček, Ph.D.</w:t>
            </w:r>
            <w:r w:rsidRPr="00D15F04">
              <w:t xml:space="preserve"> (100 % k)</w:t>
            </w:r>
          </w:p>
        </w:tc>
        <w:tc>
          <w:tcPr>
            <w:tcW w:w="567" w:type="dxa"/>
            <w:gridSpan w:val="2"/>
          </w:tcPr>
          <w:p w14:paraId="7A312446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4A497D7A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47D50181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6C02FA38" w14:textId="77777777" w:rsidR="00B41C93" w:rsidRPr="00300A0A" w:rsidRDefault="00B41C93" w:rsidP="00B41C93">
            <w:r w:rsidRPr="00300A0A">
              <w:t>Právní řád II</w:t>
            </w:r>
          </w:p>
        </w:tc>
        <w:tc>
          <w:tcPr>
            <w:tcW w:w="919" w:type="dxa"/>
            <w:gridSpan w:val="2"/>
          </w:tcPr>
          <w:p w14:paraId="49463101" w14:textId="77777777" w:rsidR="00B41C93" w:rsidRPr="00300A0A" w:rsidRDefault="00B41C93" w:rsidP="00B41C93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  <w:gridSpan w:val="2"/>
          </w:tcPr>
          <w:p w14:paraId="24D2C291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  <w:vAlign w:val="bottom"/>
          </w:tcPr>
          <w:p w14:paraId="447EE7ED" w14:textId="77777777" w:rsidR="00B41C93" w:rsidRPr="00300A0A" w:rsidRDefault="00B41C93" w:rsidP="00B41C93">
            <w:pPr>
              <w:jc w:val="both"/>
            </w:pPr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5394523A" w14:textId="77777777" w:rsidR="00B41C93" w:rsidRPr="00300A0A" w:rsidRDefault="00B41C93" w:rsidP="00B41C93">
            <w:r w:rsidRPr="00E97CE7">
              <w:rPr>
                <w:b/>
              </w:rPr>
              <w:t>JUDr. Vladislav Štefka</w:t>
            </w:r>
            <w:r w:rsidRPr="00300A0A">
              <w:t xml:space="preserve"> 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  <w:gridSpan w:val="2"/>
          </w:tcPr>
          <w:p w14:paraId="7C2360D2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74464BC0" w14:textId="77777777" w:rsidR="00B41C93" w:rsidRPr="00300A0A" w:rsidRDefault="00D61FCE" w:rsidP="00B41C93">
            <w:pPr>
              <w:jc w:val="both"/>
            </w:pPr>
            <w:r>
              <w:t>PZ</w:t>
            </w:r>
          </w:p>
        </w:tc>
      </w:tr>
      <w:tr w:rsidR="00B41C93" w:rsidRPr="00300A0A" w14:paraId="0663242E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51A79C56" w14:textId="77777777" w:rsidR="00B41C93" w:rsidRPr="00300A0A" w:rsidRDefault="00B41C93" w:rsidP="00B41C93">
            <w:r w:rsidRPr="00300A0A">
              <w:t>Teorie přenosu informace</w:t>
            </w:r>
          </w:p>
        </w:tc>
        <w:tc>
          <w:tcPr>
            <w:tcW w:w="919" w:type="dxa"/>
            <w:gridSpan w:val="2"/>
          </w:tcPr>
          <w:p w14:paraId="26256D5B" w14:textId="77777777" w:rsidR="00B41C93" w:rsidRPr="00300A0A" w:rsidRDefault="00B41C93" w:rsidP="00B41C93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  <w:gridSpan w:val="2"/>
          </w:tcPr>
          <w:p w14:paraId="04E0F4EF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45212321" w14:textId="77777777" w:rsidR="00B41C93" w:rsidRPr="00300A0A" w:rsidRDefault="00B41C93" w:rsidP="00B41C93">
            <w:pPr>
              <w:jc w:val="both"/>
            </w:pPr>
            <w:r w:rsidRPr="00300A0A">
              <w:t>5</w:t>
            </w:r>
          </w:p>
        </w:tc>
        <w:tc>
          <w:tcPr>
            <w:tcW w:w="3118" w:type="dxa"/>
            <w:gridSpan w:val="3"/>
          </w:tcPr>
          <w:p w14:paraId="234D8C92" w14:textId="77777777" w:rsidR="00B41C93" w:rsidRPr="00300A0A" w:rsidRDefault="00B41C93" w:rsidP="00B41C93">
            <w:r w:rsidRPr="00E97CE7">
              <w:rPr>
                <w:b/>
              </w:rPr>
              <w:t>doc. Ing. Bronislav Chramcov, Ph.D.</w:t>
            </w:r>
            <w:r w:rsidRPr="00300A0A">
              <w:t xml:space="preserve">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  <w:gridSpan w:val="2"/>
          </w:tcPr>
          <w:p w14:paraId="71167FDF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07348F1E" w14:textId="77777777" w:rsidR="00B41C93" w:rsidRPr="00300A0A" w:rsidRDefault="00B41C93" w:rsidP="00B41C93">
            <w:pPr>
              <w:jc w:val="both"/>
            </w:pPr>
            <w:r w:rsidRPr="00300A0A">
              <w:t>ZT</w:t>
            </w:r>
          </w:p>
        </w:tc>
      </w:tr>
      <w:tr w:rsidR="00B41C93" w:rsidRPr="00300A0A" w14:paraId="327FE909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246FA79E" w14:textId="77777777" w:rsidR="00B41C93" w:rsidRPr="00300A0A" w:rsidRDefault="00B41C93" w:rsidP="00B41C93">
            <w:r w:rsidRPr="00300A0A">
              <w:t>Programování</w:t>
            </w:r>
          </w:p>
        </w:tc>
        <w:tc>
          <w:tcPr>
            <w:tcW w:w="919" w:type="dxa"/>
            <w:gridSpan w:val="2"/>
          </w:tcPr>
          <w:p w14:paraId="6A7E26FF" w14:textId="77777777" w:rsidR="00B41C93" w:rsidRPr="00300A0A" w:rsidRDefault="00B41C93" w:rsidP="00B41C93">
            <w:pPr>
              <w:jc w:val="both"/>
            </w:pPr>
            <w:r w:rsidRPr="00300A0A">
              <w:t>20</w:t>
            </w:r>
            <w:r>
              <w:t>k</w:t>
            </w:r>
          </w:p>
        </w:tc>
        <w:tc>
          <w:tcPr>
            <w:tcW w:w="852" w:type="dxa"/>
            <w:gridSpan w:val="2"/>
          </w:tcPr>
          <w:p w14:paraId="04AAF33C" w14:textId="77777777" w:rsidR="00B41C93" w:rsidRPr="00300A0A" w:rsidRDefault="00B41C93" w:rsidP="00B41C93">
            <w:pPr>
              <w:jc w:val="both"/>
            </w:pPr>
            <w:r w:rsidRPr="00300A0A">
              <w:t>klz</w:t>
            </w:r>
          </w:p>
        </w:tc>
        <w:tc>
          <w:tcPr>
            <w:tcW w:w="707" w:type="dxa"/>
            <w:gridSpan w:val="2"/>
          </w:tcPr>
          <w:p w14:paraId="2D41FC2C" w14:textId="77777777" w:rsidR="00B41C93" w:rsidRPr="00300A0A" w:rsidRDefault="00B41C93" w:rsidP="00B41C93">
            <w:pPr>
              <w:jc w:val="both"/>
            </w:pPr>
            <w:r w:rsidRPr="00300A0A">
              <w:t>5</w:t>
            </w:r>
          </w:p>
        </w:tc>
        <w:tc>
          <w:tcPr>
            <w:tcW w:w="3118" w:type="dxa"/>
            <w:gridSpan w:val="3"/>
          </w:tcPr>
          <w:p w14:paraId="5773E060" w14:textId="77777777" w:rsidR="00B41C93" w:rsidRPr="00D15F04" w:rsidRDefault="00B41C93" w:rsidP="00B41C93">
            <w:r w:rsidRPr="00CD10AE">
              <w:t xml:space="preserve">Ing. et Ing. Erik Král, Ph.D. </w:t>
            </w:r>
            <w:r w:rsidRPr="00D15F04">
              <w:t xml:space="preserve">(100 % k) </w:t>
            </w:r>
          </w:p>
        </w:tc>
        <w:tc>
          <w:tcPr>
            <w:tcW w:w="567" w:type="dxa"/>
            <w:gridSpan w:val="2"/>
          </w:tcPr>
          <w:p w14:paraId="1373AC27" w14:textId="77777777" w:rsidR="00B41C93" w:rsidRPr="00300A0A" w:rsidRDefault="00B41C93" w:rsidP="00B41C93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57A00F83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4CD1006F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701BCCF1" w14:textId="77777777" w:rsidR="00B41C93" w:rsidRPr="00300A0A" w:rsidRDefault="00B41C93" w:rsidP="00B41C93">
            <w:r w:rsidRPr="00300A0A">
              <w:t>Bezpečnostní inženýrství</w:t>
            </w:r>
          </w:p>
        </w:tc>
        <w:tc>
          <w:tcPr>
            <w:tcW w:w="919" w:type="dxa"/>
            <w:gridSpan w:val="2"/>
          </w:tcPr>
          <w:p w14:paraId="75922F1C" w14:textId="77777777" w:rsidR="00B41C93" w:rsidRPr="00300A0A" w:rsidRDefault="00B41C93" w:rsidP="00B41C93">
            <w:pPr>
              <w:jc w:val="both"/>
            </w:pPr>
            <w:r w:rsidRPr="00300A0A">
              <w:t>15k</w:t>
            </w:r>
          </w:p>
        </w:tc>
        <w:tc>
          <w:tcPr>
            <w:tcW w:w="852" w:type="dxa"/>
            <w:gridSpan w:val="2"/>
          </w:tcPr>
          <w:p w14:paraId="0426453A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4B3A85E1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1F2EF157" w14:textId="77777777" w:rsidR="00B41C93" w:rsidRPr="00300A0A" w:rsidRDefault="00B41C93" w:rsidP="00B41C93">
            <w:r w:rsidRPr="00E97CE7">
              <w:rPr>
                <w:b/>
              </w:rPr>
              <w:t>doc. Ing. Martin Hromada, Ph.D.</w:t>
            </w:r>
            <w:r>
              <w:t xml:space="preserve"> (100 % k</w:t>
            </w:r>
            <w:r w:rsidRPr="00300A0A">
              <w:t>)</w:t>
            </w:r>
          </w:p>
        </w:tc>
        <w:tc>
          <w:tcPr>
            <w:tcW w:w="567" w:type="dxa"/>
            <w:gridSpan w:val="2"/>
          </w:tcPr>
          <w:p w14:paraId="66ED5FF5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3B87338A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1493D0FC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090A9139" w14:textId="77777777" w:rsidR="00B41C93" w:rsidRPr="00300A0A" w:rsidRDefault="00B41C93" w:rsidP="00B41C93">
            <w:r w:rsidRPr="00300A0A">
              <w:t>Matematika v bezpečnostních technologiích</w:t>
            </w:r>
          </w:p>
        </w:tc>
        <w:tc>
          <w:tcPr>
            <w:tcW w:w="919" w:type="dxa"/>
            <w:gridSpan w:val="2"/>
          </w:tcPr>
          <w:p w14:paraId="7571E496" w14:textId="77777777" w:rsidR="00B41C93" w:rsidRPr="00300A0A" w:rsidRDefault="00B41C93" w:rsidP="00B41C93">
            <w:pPr>
              <w:jc w:val="both"/>
            </w:pPr>
            <w:r w:rsidRPr="00300A0A">
              <w:t>20k</w:t>
            </w:r>
          </w:p>
        </w:tc>
        <w:tc>
          <w:tcPr>
            <w:tcW w:w="852" w:type="dxa"/>
            <w:gridSpan w:val="2"/>
          </w:tcPr>
          <w:p w14:paraId="2D5B4721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21C4818D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0AAAB96B" w14:textId="77777777" w:rsidR="00B41C93" w:rsidRPr="00CD10AE" w:rsidRDefault="00B41C93" w:rsidP="00B41C93">
            <w:r w:rsidRPr="00CD10AE">
              <w:t>Ing. Dušan Hrabec, Ph.D.</w:t>
            </w:r>
            <w:r w:rsidRPr="00CD10AE" w:rsidDel="00B41C93">
              <w:t xml:space="preserve"> </w:t>
            </w:r>
            <w:r w:rsidRPr="00E44F43">
              <w:t>(100 % k)</w:t>
            </w:r>
          </w:p>
        </w:tc>
        <w:tc>
          <w:tcPr>
            <w:tcW w:w="567" w:type="dxa"/>
            <w:gridSpan w:val="2"/>
          </w:tcPr>
          <w:p w14:paraId="52980461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2CECD428" w14:textId="77777777" w:rsidR="00B41C93" w:rsidRPr="00300A0A" w:rsidRDefault="00B41C93" w:rsidP="00B41C93">
            <w:pPr>
              <w:jc w:val="both"/>
            </w:pPr>
            <w:r w:rsidRPr="00300A0A">
              <w:t>.</w:t>
            </w:r>
          </w:p>
        </w:tc>
      </w:tr>
      <w:tr w:rsidR="00B41C93" w:rsidRPr="00300A0A" w14:paraId="47D9F2D9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05C50DD8" w14:textId="77777777" w:rsidR="00B41C93" w:rsidRPr="00300A0A" w:rsidRDefault="00B41C93" w:rsidP="00B41C93">
            <w:r w:rsidRPr="00300A0A">
              <w:t>Mechanické zábranné systémy</w:t>
            </w:r>
          </w:p>
        </w:tc>
        <w:tc>
          <w:tcPr>
            <w:tcW w:w="919" w:type="dxa"/>
            <w:gridSpan w:val="2"/>
          </w:tcPr>
          <w:p w14:paraId="73B0D714" w14:textId="77777777" w:rsidR="00B41C93" w:rsidRPr="00300A0A" w:rsidRDefault="00B41C93" w:rsidP="00B41C93">
            <w:pPr>
              <w:jc w:val="both"/>
            </w:pPr>
            <w:r w:rsidRPr="00300A0A">
              <w:t>16k</w:t>
            </w:r>
          </w:p>
        </w:tc>
        <w:tc>
          <w:tcPr>
            <w:tcW w:w="852" w:type="dxa"/>
            <w:gridSpan w:val="2"/>
          </w:tcPr>
          <w:p w14:paraId="623822A2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1E95912C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6AEF032C" w14:textId="77777777" w:rsidR="00B41C93" w:rsidRPr="00300A0A" w:rsidRDefault="00B41C93" w:rsidP="00B41C93">
            <w:r w:rsidRPr="00E97CE7">
              <w:rPr>
                <w:b/>
              </w:rPr>
              <w:t>Ing. Ján Ivanka,</w:t>
            </w:r>
            <w:r w:rsidRPr="00300A0A">
              <w:t xml:space="preserve">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  <w:gridSpan w:val="2"/>
          </w:tcPr>
          <w:p w14:paraId="6E59A60B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0043E5F7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72871AB3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0F463891" w14:textId="77777777" w:rsidR="00B41C93" w:rsidRPr="00300A0A" w:rsidRDefault="00B41C93" w:rsidP="00B41C93">
            <w:r w:rsidRPr="00300A0A">
              <w:t>Hardware a operační systémy</w:t>
            </w:r>
          </w:p>
        </w:tc>
        <w:tc>
          <w:tcPr>
            <w:tcW w:w="919" w:type="dxa"/>
            <w:gridSpan w:val="2"/>
          </w:tcPr>
          <w:p w14:paraId="13F4CA5A" w14:textId="77777777" w:rsidR="00B41C93" w:rsidRPr="00300A0A" w:rsidRDefault="00B41C93" w:rsidP="00B41C93">
            <w:pPr>
              <w:jc w:val="both"/>
            </w:pPr>
            <w:r w:rsidRPr="00300A0A">
              <w:t>16k</w:t>
            </w:r>
          </w:p>
        </w:tc>
        <w:tc>
          <w:tcPr>
            <w:tcW w:w="852" w:type="dxa"/>
            <w:gridSpan w:val="2"/>
          </w:tcPr>
          <w:p w14:paraId="31039099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  <w:gridSpan w:val="2"/>
          </w:tcPr>
          <w:p w14:paraId="70CF165F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539A1DB7" w14:textId="77777777" w:rsidR="00B41C93" w:rsidRPr="00D1052E" w:rsidRDefault="00B41C93" w:rsidP="00B41C93">
            <w:r w:rsidRPr="002346CD">
              <w:rPr>
                <w:rPrChange w:id="158" w:author="Jiří Vojtěšek" w:date="2018-11-25T19:10:00Z">
                  <w:rPr>
                    <w:b/>
                  </w:rPr>
                </w:rPrChange>
              </w:rPr>
              <w:t>doc. Ing. Martin Sysel, Ph.D.</w:t>
            </w:r>
            <w:r w:rsidRPr="00D1052E">
              <w:t xml:space="preserve"> (100 % k)</w:t>
            </w:r>
          </w:p>
        </w:tc>
        <w:tc>
          <w:tcPr>
            <w:tcW w:w="567" w:type="dxa"/>
            <w:gridSpan w:val="2"/>
          </w:tcPr>
          <w:p w14:paraId="5A72E233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045CADE0" w14:textId="77777777" w:rsidR="00B41C93" w:rsidRPr="00300A0A" w:rsidRDefault="00011CE3" w:rsidP="00B41C93">
            <w:pPr>
              <w:jc w:val="both"/>
            </w:pPr>
            <w:del w:id="159" w:author="Uzivatel" w:date="2018-11-14T15:37:00Z">
              <w:r w:rsidDel="00B545EA">
                <w:delText>ZT</w:delText>
              </w:r>
            </w:del>
            <w:ins w:id="160" w:author="Uzivatel" w:date="2018-11-14T15:37:00Z">
              <w:r w:rsidR="00B545EA">
                <w:t>-</w:t>
              </w:r>
            </w:ins>
          </w:p>
        </w:tc>
      </w:tr>
      <w:tr w:rsidR="00B41C93" w:rsidRPr="00300A0A" w14:paraId="278F498A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44184B4D" w14:textId="77777777" w:rsidR="00B41C93" w:rsidRPr="00300A0A" w:rsidRDefault="00B41C93" w:rsidP="00B41C93">
            <w:r w:rsidRPr="00300A0A">
              <w:t>Instrumentace a měření</w:t>
            </w:r>
          </w:p>
        </w:tc>
        <w:tc>
          <w:tcPr>
            <w:tcW w:w="919" w:type="dxa"/>
            <w:gridSpan w:val="2"/>
          </w:tcPr>
          <w:p w14:paraId="730D8FA1" w14:textId="77777777" w:rsidR="00B41C93" w:rsidRPr="00300A0A" w:rsidRDefault="00B41C93" w:rsidP="00B41C93">
            <w:pPr>
              <w:jc w:val="both"/>
            </w:pPr>
            <w:r w:rsidRPr="00300A0A">
              <w:t>16k</w:t>
            </w:r>
          </w:p>
        </w:tc>
        <w:tc>
          <w:tcPr>
            <w:tcW w:w="852" w:type="dxa"/>
            <w:gridSpan w:val="2"/>
          </w:tcPr>
          <w:p w14:paraId="6A4BF857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7F830E53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61C9757E" w14:textId="77777777" w:rsidR="00B41C93" w:rsidRPr="00BB5EEF" w:rsidRDefault="00E2331B" w:rsidP="00B41C93">
            <w:r w:rsidRPr="002346CD">
              <w:rPr>
                <w:rPrChange w:id="161" w:author="Jiří Vojtěšek" w:date="2018-11-25T19:10:00Z">
                  <w:rPr>
                    <w:b/>
                  </w:rPr>
                </w:rPrChange>
              </w:rPr>
              <w:t>doc. RNDr. Vojtěch Křesálek, CSc.</w:t>
            </w:r>
            <w:r w:rsidRPr="00D1052E">
              <w:t xml:space="preserve"> </w:t>
            </w:r>
            <w:r w:rsidR="00B41C93" w:rsidRPr="00BB5EEF">
              <w:t>(100 % k)</w:t>
            </w:r>
          </w:p>
        </w:tc>
        <w:tc>
          <w:tcPr>
            <w:tcW w:w="567" w:type="dxa"/>
            <w:gridSpan w:val="2"/>
          </w:tcPr>
          <w:p w14:paraId="08AD5FFB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7E47E7A9" w14:textId="77777777" w:rsidR="00B41C93" w:rsidRPr="00300A0A" w:rsidRDefault="00862851" w:rsidP="00B41C93">
            <w:pPr>
              <w:jc w:val="both"/>
            </w:pPr>
            <w:del w:id="162" w:author="Uzivatel" w:date="2018-11-14T15:37:00Z">
              <w:r w:rsidDel="00B545EA">
                <w:delText>ZT</w:delText>
              </w:r>
            </w:del>
            <w:ins w:id="163" w:author="Uzivatel" w:date="2018-11-14T15:37:00Z">
              <w:r w:rsidR="00B545EA">
                <w:t>-</w:t>
              </w:r>
            </w:ins>
          </w:p>
        </w:tc>
      </w:tr>
      <w:tr w:rsidR="00B41C93" w:rsidRPr="00300A0A" w14:paraId="262DF60E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3F04F273" w14:textId="77777777" w:rsidR="00B41C93" w:rsidRPr="00300A0A" w:rsidRDefault="00B41C93" w:rsidP="00B41C93">
            <w:r w:rsidRPr="00300A0A">
              <w:t>Databázové systémy</w:t>
            </w:r>
          </w:p>
        </w:tc>
        <w:tc>
          <w:tcPr>
            <w:tcW w:w="919" w:type="dxa"/>
            <w:gridSpan w:val="2"/>
          </w:tcPr>
          <w:p w14:paraId="3BD5EBE9" w14:textId="77777777" w:rsidR="00B41C93" w:rsidRPr="00300A0A" w:rsidRDefault="00B41C93" w:rsidP="00B41C93">
            <w:pPr>
              <w:jc w:val="both"/>
            </w:pPr>
            <w:r w:rsidRPr="00300A0A">
              <w:t>16k</w:t>
            </w:r>
          </w:p>
        </w:tc>
        <w:tc>
          <w:tcPr>
            <w:tcW w:w="852" w:type="dxa"/>
            <w:gridSpan w:val="2"/>
          </w:tcPr>
          <w:p w14:paraId="18C82416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  <w:gridSpan w:val="2"/>
          </w:tcPr>
          <w:p w14:paraId="511D1CAF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64E2445B" w14:textId="77777777" w:rsidR="00B41C93" w:rsidRPr="00E44F43" w:rsidRDefault="00B41C93" w:rsidP="00B41C93">
            <w:r w:rsidRPr="00421FEC">
              <w:rPr>
                <w:b/>
              </w:rPr>
              <w:t>doc. Ing. Zdenka Prokopová, CSc.</w:t>
            </w:r>
            <w:r w:rsidRPr="00E44F43">
              <w:t xml:space="preserve"> (100 % k) </w:t>
            </w:r>
          </w:p>
        </w:tc>
        <w:tc>
          <w:tcPr>
            <w:tcW w:w="567" w:type="dxa"/>
            <w:gridSpan w:val="2"/>
          </w:tcPr>
          <w:p w14:paraId="57654EA5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6486E5E2" w14:textId="77777777" w:rsidR="00B41C93" w:rsidRPr="00300A0A" w:rsidRDefault="002173D7" w:rsidP="00B41C93">
            <w:pPr>
              <w:jc w:val="both"/>
            </w:pPr>
            <w:r>
              <w:t>ZT</w:t>
            </w:r>
          </w:p>
        </w:tc>
      </w:tr>
      <w:tr w:rsidR="00B41C93" w:rsidRPr="00300A0A" w14:paraId="74A19CC6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4C454097" w14:textId="77777777" w:rsidR="00B41C93" w:rsidRPr="00300A0A" w:rsidRDefault="00B41C93" w:rsidP="00B41C93">
            <w:r w:rsidRPr="00300A0A">
              <w:t>Elektřina a magnetizmus</w:t>
            </w:r>
          </w:p>
        </w:tc>
        <w:tc>
          <w:tcPr>
            <w:tcW w:w="919" w:type="dxa"/>
            <w:gridSpan w:val="2"/>
          </w:tcPr>
          <w:p w14:paraId="17CBC1F7" w14:textId="77777777" w:rsidR="00B41C93" w:rsidRPr="00300A0A" w:rsidRDefault="00B41C93" w:rsidP="00B41C93">
            <w:pPr>
              <w:jc w:val="both"/>
            </w:pPr>
            <w:r w:rsidRPr="00300A0A">
              <w:t>16k</w:t>
            </w:r>
          </w:p>
        </w:tc>
        <w:tc>
          <w:tcPr>
            <w:tcW w:w="852" w:type="dxa"/>
            <w:gridSpan w:val="2"/>
          </w:tcPr>
          <w:p w14:paraId="7EDCE3CA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  <w:vAlign w:val="bottom"/>
          </w:tcPr>
          <w:p w14:paraId="7B1BAC06" w14:textId="77777777" w:rsidR="00B41C93" w:rsidRPr="00300A0A" w:rsidRDefault="00B41C93" w:rsidP="00B41C93">
            <w:pPr>
              <w:jc w:val="both"/>
            </w:pPr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6FA354E4" w14:textId="77777777" w:rsidR="00B41C93" w:rsidRPr="00BB5EEF" w:rsidRDefault="00E2331B" w:rsidP="00B41C93">
            <w:r w:rsidRPr="002346CD">
              <w:rPr>
                <w:rPrChange w:id="164" w:author="Jiří Vojtěšek" w:date="2018-11-25T19:10:00Z">
                  <w:rPr>
                    <w:b/>
                  </w:rPr>
                </w:rPrChange>
              </w:rPr>
              <w:t>doc. Mgr. Aleš Mráček, Ph.D.</w:t>
            </w:r>
            <w:r w:rsidRPr="00D1052E">
              <w:t xml:space="preserve"> </w:t>
            </w:r>
            <w:r w:rsidR="00B41C93" w:rsidRPr="00D1052E">
              <w:t xml:space="preserve"> (100 % k</w:t>
            </w:r>
            <w:r w:rsidR="00B41C93" w:rsidRPr="00BB5EEF">
              <w:t xml:space="preserve">) </w:t>
            </w:r>
          </w:p>
        </w:tc>
        <w:tc>
          <w:tcPr>
            <w:tcW w:w="567" w:type="dxa"/>
            <w:gridSpan w:val="2"/>
          </w:tcPr>
          <w:p w14:paraId="67FCB2A0" w14:textId="77777777" w:rsidR="00B41C93" w:rsidRPr="00300A0A" w:rsidRDefault="00B41C93" w:rsidP="00B41C93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645D9172" w14:textId="77777777" w:rsidR="00B41C93" w:rsidRPr="00300A0A" w:rsidRDefault="00B41C93" w:rsidP="00B41C93">
            <w:pPr>
              <w:jc w:val="both"/>
            </w:pPr>
            <w:del w:id="165" w:author="Uzivatel" w:date="2018-11-14T15:37:00Z">
              <w:r w:rsidRPr="00300A0A" w:rsidDel="00B545EA">
                <w:delText>ZT</w:delText>
              </w:r>
            </w:del>
            <w:ins w:id="166" w:author="Uzivatel" w:date="2018-11-14T15:37:00Z">
              <w:r w:rsidR="00B545EA">
                <w:t>-</w:t>
              </w:r>
            </w:ins>
          </w:p>
        </w:tc>
      </w:tr>
      <w:tr w:rsidR="00B41C93" w:rsidRPr="00300A0A" w14:paraId="43232CF3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77085A60" w14:textId="77777777" w:rsidR="00B41C93" w:rsidRPr="00300A0A" w:rsidRDefault="00B41C93" w:rsidP="00B41C93">
            <w:r w:rsidRPr="00300A0A">
              <w:t>Krizové plánování a řízení</w:t>
            </w:r>
          </w:p>
        </w:tc>
        <w:tc>
          <w:tcPr>
            <w:tcW w:w="919" w:type="dxa"/>
            <w:gridSpan w:val="2"/>
          </w:tcPr>
          <w:p w14:paraId="16801E39" w14:textId="77777777" w:rsidR="00B41C93" w:rsidRPr="00300A0A" w:rsidRDefault="00B41C93" w:rsidP="00B41C93">
            <w:pPr>
              <w:jc w:val="both"/>
            </w:pPr>
            <w:r w:rsidRPr="00300A0A">
              <w:t>15k</w:t>
            </w:r>
          </w:p>
        </w:tc>
        <w:tc>
          <w:tcPr>
            <w:tcW w:w="852" w:type="dxa"/>
            <w:gridSpan w:val="2"/>
          </w:tcPr>
          <w:p w14:paraId="4C14223C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3B72341C" w14:textId="77777777" w:rsidR="00B41C93" w:rsidRPr="00300A0A" w:rsidRDefault="00B41C93" w:rsidP="00B41C93">
            <w:r w:rsidRPr="00300A0A">
              <w:t>5</w:t>
            </w:r>
          </w:p>
        </w:tc>
        <w:tc>
          <w:tcPr>
            <w:tcW w:w="3118" w:type="dxa"/>
            <w:gridSpan w:val="3"/>
          </w:tcPr>
          <w:p w14:paraId="2745E79F" w14:textId="77777777" w:rsidR="00B41C93" w:rsidRPr="00300A0A" w:rsidRDefault="00914A29" w:rsidP="00B41C93">
            <w:r w:rsidRPr="00CD430B">
              <w:rPr>
                <w:b/>
              </w:rPr>
              <w:t>Ing. Dora Lapková, Ph.D.</w:t>
            </w:r>
            <w:r w:rsidRPr="00300A0A">
              <w:t xml:space="preserve"> </w:t>
            </w:r>
            <w:r w:rsidR="00B41C93">
              <w:t xml:space="preserve"> (100 % k</w:t>
            </w:r>
            <w:r w:rsidR="00B41C93" w:rsidRPr="00300A0A">
              <w:t xml:space="preserve">) </w:t>
            </w:r>
          </w:p>
        </w:tc>
        <w:tc>
          <w:tcPr>
            <w:tcW w:w="567" w:type="dxa"/>
            <w:gridSpan w:val="2"/>
          </w:tcPr>
          <w:p w14:paraId="3FD3833F" w14:textId="77777777" w:rsidR="00B41C93" w:rsidRPr="00300A0A" w:rsidRDefault="00B41C93" w:rsidP="00B41C93">
            <w:pPr>
              <w:jc w:val="both"/>
            </w:pPr>
            <w:r w:rsidRPr="00300A0A">
              <w:t>2/LS</w:t>
            </w:r>
          </w:p>
        </w:tc>
        <w:tc>
          <w:tcPr>
            <w:tcW w:w="826" w:type="dxa"/>
          </w:tcPr>
          <w:p w14:paraId="305EE27A" w14:textId="77777777" w:rsidR="00B41C93" w:rsidRPr="00300A0A" w:rsidRDefault="00011CE3" w:rsidP="00B41C93">
            <w:pPr>
              <w:jc w:val="both"/>
            </w:pPr>
            <w:r>
              <w:t>PZ</w:t>
            </w:r>
          </w:p>
        </w:tc>
      </w:tr>
      <w:tr w:rsidR="00B41C93" w:rsidRPr="00300A0A" w14:paraId="718CF93F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37803CD2" w14:textId="77777777" w:rsidR="00B41C93" w:rsidRPr="00300A0A" w:rsidRDefault="00B41C93" w:rsidP="00B41C93">
            <w:r w:rsidRPr="00300A0A">
              <w:t>Technické prostředky bezpečnostních systémů</w:t>
            </w:r>
          </w:p>
        </w:tc>
        <w:tc>
          <w:tcPr>
            <w:tcW w:w="919" w:type="dxa"/>
            <w:gridSpan w:val="2"/>
          </w:tcPr>
          <w:p w14:paraId="4DAA1643" w14:textId="77777777" w:rsidR="00B41C93" w:rsidRPr="00300A0A" w:rsidRDefault="00B41C93" w:rsidP="00B41C93">
            <w:pPr>
              <w:jc w:val="both"/>
            </w:pPr>
            <w:r w:rsidRPr="00300A0A">
              <w:t>17k</w:t>
            </w:r>
          </w:p>
        </w:tc>
        <w:tc>
          <w:tcPr>
            <w:tcW w:w="852" w:type="dxa"/>
            <w:gridSpan w:val="2"/>
          </w:tcPr>
          <w:p w14:paraId="1124D73E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4D622344" w14:textId="77777777" w:rsidR="00B41C93" w:rsidRPr="00300A0A" w:rsidRDefault="00B41C93" w:rsidP="00B41C93">
            <w:r w:rsidRPr="00300A0A">
              <w:t>5</w:t>
            </w:r>
          </w:p>
        </w:tc>
        <w:tc>
          <w:tcPr>
            <w:tcW w:w="3118" w:type="dxa"/>
            <w:gridSpan w:val="3"/>
          </w:tcPr>
          <w:p w14:paraId="48EFB4F4" w14:textId="77777777" w:rsidR="00B41C93" w:rsidRPr="00300A0A" w:rsidRDefault="00634BF0" w:rsidP="00B41C93">
            <w:r>
              <w:rPr>
                <w:b/>
              </w:rPr>
              <w:t>doc. Mgr. Milan Adámek</w:t>
            </w:r>
            <w:r w:rsidR="00B41C93" w:rsidRPr="001C1EED">
              <w:rPr>
                <w:b/>
              </w:rPr>
              <w:t>, Ph.D.</w:t>
            </w:r>
            <w:r w:rsidR="00B41C93" w:rsidRPr="00300A0A">
              <w:t xml:space="preserve"> (100</w:t>
            </w:r>
            <w:r w:rsidR="00B41C93">
              <w:t xml:space="preserve"> </w:t>
            </w:r>
            <w:r w:rsidR="00B41C93" w:rsidRPr="00300A0A">
              <w:t>%</w:t>
            </w:r>
            <w:r w:rsidR="00B41C93">
              <w:t xml:space="preserve"> k</w:t>
            </w:r>
            <w:r w:rsidR="00B41C93" w:rsidRPr="00300A0A">
              <w:t>)</w:t>
            </w:r>
          </w:p>
        </w:tc>
        <w:tc>
          <w:tcPr>
            <w:tcW w:w="567" w:type="dxa"/>
            <w:gridSpan w:val="2"/>
          </w:tcPr>
          <w:p w14:paraId="2EFDD8E5" w14:textId="77777777" w:rsidR="00B41C93" w:rsidRPr="00300A0A" w:rsidRDefault="00B41C93" w:rsidP="00B41C93">
            <w:pPr>
              <w:jc w:val="both"/>
            </w:pPr>
            <w:r w:rsidRPr="00300A0A">
              <w:t>2/LS</w:t>
            </w:r>
          </w:p>
        </w:tc>
        <w:tc>
          <w:tcPr>
            <w:tcW w:w="826" w:type="dxa"/>
          </w:tcPr>
          <w:p w14:paraId="5B76A461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57B9D04B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4842E830" w14:textId="77777777" w:rsidR="00B41C93" w:rsidRPr="00300A0A" w:rsidRDefault="00B41C93" w:rsidP="00B41C93">
            <w:r w:rsidRPr="00300A0A">
              <w:t>Elektrické obvody</w:t>
            </w:r>
          </w:p>
        </w:tc>
        <w:tc>
          <w:tcPr>
            <w:tcW w:w="919" w:type="dxa"/>
            <w:gridSpan w:val="2"/>
          </w:tcPr>
          <w:p w14:paraId="49D24E7B" w14:textId="77777777" w:rsidR="00B41C93" w:rsidRPr="00300A0A" w:rsidRDefault="00B41C93" w:rsidP="00B41C93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  <w:gridSpan w:val="2"/>
          </w:tcPr>
          <w:p w14:paraId="2419A4BE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06D1E19F" w14:textId="77777777" w:rsidR="00B41C93" w:rsidRPr="00300A0A" w:rsidRDefault="00B41C93" w:rsidP="00B41C93">
            <w:r w:rsidRPr="00300A0A">
              <w:t>5</w:t>
            </w:r>
          </w:p>
        </w:tc>
        <w:tc>
          <w:tcPr>
            <w:tcW w:w="3118" w:type="dxa"/>
            <w:gridSpan w:val="3"/>
          </w:tcPr>
          <w:p w14:paraId="3CC94703" w14:textId="77777777" w:rsidR="00B41C93" w:rsidRPr="00BB5EEF" w:rsidRDefault="00B41C93" w:rsidP="00B41C93">
            <w:r w:rsidRPr="002346CD">
              <w:rPr>
                <w:rPrChange w:id="167" w:author="Jiří Vojtěšek" w:date="2018-11-25T19:10:00Z">
                  <w:rPr>
                    <w:b/>
                  </w:rPr>
                </w:rPrChange>
              </w:rPr>
              <w:t>doc. Mgr. Milan Adámek, Ph.D.</w:t>
            </w:r>
            <w:r w:rsidRPr="00D1052E">
              <w:t xml:space="preserve"> (100 % k)</w:t>
            </w:r>
          </w:p>
        </w:tc>
        <w:tc>
          <w:tcPr>
            <w:tcW w:w="567" w:type="dxa"/>
            <w:gridSpan w:val="2"/>
          </w:tcPr>
          <w:p w14:paraId="10B6050D" w14:textId="77777777" w:rsidR="00B41C93" w:rsidRPr="00300A0A" w:rsidRDefault="00B41C93" w:rsidP="00B41C93">
            <w:pPr>
              <w:jc w:val="both"/>
            </w:pPr>
            <w:r w:rsidRPr="00300A0A">
              <w:t>2/LS</w:t>
            </w:r>
          </w:p>
        </w:tc>
        <w:tc>
          <w:tcPr>
            <w:tcW w:w="826" w:type="dxa"/>
          </w:tcPr>
          <w:p w14:paraId="31EC77B9" w14:textId="77777777" w:rsidR="00B41C93" w:rsidRPr="00300A0A" w:rsidRDefault="00B41C93" w:rsidP="00B41C93">
            <w:pPr>
              <w:jc w:val="both"/>
            </w:pPr>
            <w:del w:id="168" w:author="Uzivatel" w:date="2018-11-14T15:37:00Z">
              <w:r w:rsidRPr="00300A0A" w:rsidDel="00B545EA">
                <w:delText>ZT</w:delText>
              </w:r>
            </w:del>
            <w:ins w:id="169" w:author="Uzivatel" w:date="2018-11-14T15:37:00Z">
              <w:r w:rsidR="00B545EA">
                <w:t>-</w:t>
              </w:r>
            </w:ins>
          </w:p>
        </w:tc>
      </w:tr>
      <w:tr w:rsidR="00B41C93" w:rsidRPr="00300A0A" w14:paraId="541AB81C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0E78B028" w14:textId="77777777" w:rsidR="00B41C93" w:rsidRPr="00300A0A" w:rsidRDefault="00B41C93" w:rsidP="00B41C93">
            <w:r w:rsidRPr="00300A0A">
              <w:t>Počítačové sítě</w:t>
            </w:r>
          </w:p>
        </w:tc>
        <w:tc>
          <w:tcPr>
            <w:tcW w:w="919" w:type="dxa"/>
            <w:gridSpan w:val="2"/>
          </w:tcPr>
          <w:p w14:paraId="470A9904" w14:textId="77777777" w:rsidR="00B41C93" w:rsidRPr="00300A0A" w:rsidRDefault="00B41C93" w:rsidP="00B41C93">
            <w:pPr>
              <w:jc w:val="both"/>
            </w:pPr>
            <w:r w:rsidRPr="00300A0A">
              <w:t>17k</w:t>
            </w:r>
          </w:p>
        </w:tc>
        <w:tc>
          <w:tcPr>
            <w:tcW w:w="852" w:type="dxa"/>
            <w:gridSpan w:val="2"/>
          </w:tcPr>
          <w:p w14:paraId="7C9D07EA" w14:textId="77777777" w:rsidR="00B41C93" w:rsidRPr="00300A0A" w:rsidRDefault="00B41C93" w:rsidP="00B41C93">
            <w:r w:rsidRPr="00300A0A">
              <w:t>zk</w:t>
            </w:r>
          </w:p>
        </w:tc>
        <w:tc>
          <w:tcPr>
            <w:tcW w:w="707" w:type="dxa"/>
            <w:gridSpan w:val="2"/>
          </w:tcPr>
          <w:p w14:paraId="2F459791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1BD45D62" w14:textId="77777777" w:rsidR="00B41C93" w:rsidRPr="00300A0A" w:rsidRDefault="00E2331B" w:rsidP="002173D7">
            <w:r w:rsidRPr="00CD430B">
              <w:rPr>
                <w:b/>
              </w:rPr>
              <w:t xml:space="preserve">doc. </w:t>
            </w:r>
            <w:r w:rsidR="002173D7">
              <w:rPr>
                <w:b/>
              </w:rPr>
              <w:t>Ing. Jiří Vojtěšek</w:t>
            </w:r>
            <w:r w:rsidRPr="00CD430B">
              <w:rPr>
                <w:b/>
              </w:rPr>
              <w:t>, Ph.D.</w:t>
            </w:r>
            <w:r w:rsidRPr="00300A0A">
              <w:t xml:space="preserve"> </w:t>
            </w:r>
            <w:r w:rsidR="00B41C93" w:rsidRPr="00300A0A">
              <w:t>(100 %</w:t>
            </w:r>
            <w:r w:rsidR="00B41C93">
              <w:t xml:space="preserve"> k</w:t>
            </w:r>
            <w:r w:rsidR="00B41C93" w:rsidRPr="00300A0A">
              <w:t>)</w:t>
            </w:r>
          </w:p>
        </w:tc>
        <w:tc>
          <w:tcPr>
            <w:tcW w:w="567" w:type="dxa"/>
            <w:gridSpan w:val="2"/>
          </w:tcPr>
          <w:p w14:paraId="3D0F4BEC" w14:textId="77777777" w:rsidR="00B41C93" w:rsidRPr="00300A0A" w:rsidRDefault="00B41C93" w:rsidP="00B41C93">
            <w:pPr>
              <w:jc w:val="both"/>
            </w:pPr>
            <w:r w:rsidRPr="00300A0A">
              <w:t>2/LS</w:t>
            </w:r>
          </w:p>
        </w:tc>
        <w:tc>
          <w:tcPr>
            <w:tcW w:w="826" w:type="dxa"/>
          </w:tcPr>
          <w:p w14:paraId="0EE075FA" w14:textId="77777777" w:rsidR="00B41C93" w:rsidRPr="00300A0A" w:rsidRDefault="00B41C93" w:rsidP="00B41C93">
            <w:pPr>
              <w:jc w:val="both"/>
            </w:pPr>
            <w:r w:rsidRPr="00300A0A">
              <w:t>ZT</w:t>
            </w:r>
          </w:p>
        </w:tc>
      </w:tr>
      <w:tr w:rsidR="00B41C93" w:rsidRPr="00300A0A" w14:paraId="4F564CE6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2015DE2B" w14:textId="77777777" w:rsidR="00B41C93" w:rsidRPr="00300A0A" w:rsidRDefault="00B41C93" w:rsidP="00B41C93">
            <w:r w:rsidRPr="00300A0A">
              <w:t>Podniková ekonomika</w:t>
            </w:r>
          </w:p>
        </w:tc>
        <w:tc>
          <w:tcPr>
            <w:tcW w:w="919" w:type="dxa"/>
            <w:gridSpan w:val="2"/>
          </w:tcPr>
          <w:p w14:paraId="01F8E2DA" w14:textId="77777777" w:rsidR="00B41C93" w:rsidRPr="00300A0A" w:rsidRDefault="00B41C93" w:rsidP="00B41C93">
            <w:pPr>
              <w:jc w:val="both"/>
            </w:pPr>
            <w:r w:rsidRPr="00300A0A">
              <w:t>15</w:t>
            </w:r>
            <w:r>
              <w:t>k</w:t>
            </w:r>
          </w:p>
        </w:tc>
        <w:tc>
          <w:tcPr>
            <w:tcW w:w="852" w:type="dxa"/>
            <w:gridSpan w:val="2"/>
          </w:tcPr>
          <w:p w14:paraId="442386C2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  <w:gridSpan w:val="2"/>
          </w:tcPr>
          <w:p w14:paraId="21F597D9" w14:textId="77777777" w:rsidR="00B41C93" w:rsidRPr="00300A0A" w:rsidRDefault="00B41C93" w:rsidP="00B41C93">
            <w:r w:rsidRPr="00300A0A">
              <w:t>3</w:t>
            </w:r>
          </w:p>
        </w:tc>
        <w:tc>
          <w:tcPr>
            <w:tcW w:w="3118" w:type="dxa"/>
            <w:gridSpan w:val="3"/>
          </w:tcPr>
          <w:p w14:paraId="65CF225E" w14:textId="77777777" w:rsidR="00B41C93" w:rsidRPr="00E44F43" w:rsidRDefault="00B41C93" w:rsidP="00B41C93">
            <w:r w:rsidRPr="00CD10AE">
              <w:t>Ing. Petr Novák, Ph.D.</w:t>
            </w:r>
            <w:r w:rsidRPr="00E44F43">
              <w:t xml:space="preserve"> (100 % k) </w:t>
            </w:r>
          </w:p>
        </w:tc>
        <w:tc>
          <w:tcPr>
            <w:tcW w:w="567" w:type="dxa"/>
            <w:gridSpan w:val="2"/>
          </w:tcPr>
          <w:p w14:paraId="56665560" w14:textId="77777777" w:rsidR="00B41C93" w:rsidRPr="00300A0A" w:rsidRDefault="00B41C93" w:rsidP="00B41C93">
            <w:r w:rsidRPr="00300A0A">
              <w:t>2/LS</w:t>
            </w:r>
          </w:p>
        </w:tc>
        <w:tc>
          <w:tcPr>
            <w:tcW w:w="826" w:type="dxa"/>
          </w:tcPr>
          <w:p w14:paraId="2EE62CED" w14:textId="77777777" w:rsidR="00B41C93" w:rsidRPr="00300A0A" w:rsidRDefault="00B41C93" w:rsidP="00B41C93">
            <w:pPr>
              <w:jc w:val="both"/>
            </w:pPr>
            <w:r w:rsidRPr="00300A0A">
              <w:t>-</w:t>
            </w:r>
          </w:p>
        </w:tc>
      </w:tr>
      <w:tr w:rsidR="00B41C93" w:rsidRPr="00300A0A" w14:paraId="77D3F3BD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3CD0F45D" w14:textId="77777777" w:rsidR="00B41C93" w:rsidRPr="00300A0A" w:rsidRDefault="00B41C93" w:rsidP="00B41C93">
            <w:r w:rsidRPr="00300A0A">
              <w:t>Kriminalistické technologie a systémy</w:t>
            </w:r>
          </w:p>
        </w:tc>
        <w:tc>
          <w:tcPr>
            <w:tcW w:w="919" w:type="dxa"/>
            <w:gridSpan w:val="2"/>
          </w:tcPr>
          <w:p w14:paraId="373B6156" w14:textId="77777777" w:rsidR="00B41C93" w:rsidRPr="00300A0A" w:rsidRDefault="00B41C93" w:rsidP="00B41C93">
            <w:pPr>
              <w:jc w:val="both"/>
            </w:pPr>
            <w:r w:rsidRPr="00300A0A">
              <w:t>15</w:t>
            </w:r>
            <w:r>
              <w:t>k</w:t>
            </w:r>
          </w:p>
        </w:tc>
        <w:tc>
          <w:tcPr>
            <w:tcW w:w="852" w:type="dxa"/>
            <w:gridSpan w:val="2"/>
          </w:tcPr>
          <w:p w14:paraId="7C11FA01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58B0E96E" w14:textId="77777777" w:rsidR="00B41C93" w:rsidRPr="00300A0A" w:rsidRDefault="00B41C93" w:rsidP="00B41C93">
            <w:r w:rsidRPr="00300A0A">
              <w:t>5</w:t>
            </w:r>
          </w:p>
        </w:tc>
        <w:tc>
          <w:tcPr>
            <w:tcW w:w="3118" w:type="dxa"/>
            <w:gridSpan w:val="3"/>
          </w:tcPr>
          <w:p w14:paraId="15F7FE8D" w14:textId="77777777" w:rsidR="00B41C93" w:rsidRPr="00300A0A" w:rsidRDefault="00B41C93" w:rsidP="00B41C93">
            <w:r w:rsidRPr="001C1EED">
              <w:rPr>
                <w:b/>
              </w:rPr>
              <w:t xml:space="preserve">PhDr. Mgr. </w:t>
            </w:r>
            <w:r>
              <w:rPr>
                <w:b/>
              </w:rPr>
              <w:t xml:space="preserve"> Bc. </w:t>
            </w:r>
            <w:r w:rsidRPr="001C1EED">
              <w:rPr>
                <w:b/>
              </w:rPr>
              <w:t>Stanislav Zelinka</w:t>
            </w:r>
            <w:r w:rsidRPr="00300A0A">
              <w:t>, ext.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  <w:gridSpan w:val="2"/>
          </w:tcPr>
          <w:p w14:paraId="65ED15AD" w14:textId="77777777" w:rsidR="00B41C93" w:rsidRPr="00300A0A" w:rsidRDefault="00B41C93" w:rsidP="00B41C93">
            <w:r w:rsidRPr="00300A0A">
              <w:t>2/LS</w:t>
            </w:r>
          </w:p>
        </w:tc>
        <w:tc>
          <w:tcPr>
            <w:tcW w:w="826" w:type="dxa"/>
          </w:tcPr>
          <w:p w14:paraId="53657F5D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482BB86A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193A9B83" w14:textId="77777777" w:rsidR="00B41C93" w:rsidRPr="00300A0A" w:rsidRDefault="00B41C93" w:rsidP="00B41C93">
            <w:r w:rsidRPr="00300A0A">
              <w:t>Analogová a číslicová technika</w:t>
            </w:r>
          </w:p>
        </w:tc>
        <w:tc>
          <w:tcPr>
            <w:tcW w:w="919" w:type="dxa"/>
            <w:gridSpan w:val="2"/>
          </w:tcPr>
          <w:p w14:paraId="786CC22F" w14:textId="77777777" w:rsidR="00B41C93" w:rsidRPr="00300A0A" w:rsidRDefault="00B41C93" w:rsidP="00B41C93">
            <w:pPr>
              <w:jc w:val="both"/>
            </w:pPr>
            <w:r w:rsidRPr="00300A0A">
              <w:t>19k</w:t>
            </w:r>
          </w:p>
        </w:tc>
        <w:tc>
          <w:tcPr>
            <w:tcW w:w="852" w:type="dxa"/>
            <w:gridSpan w:val="2"/>
          </w:tcPr>
          <w:p w14:paraId="7F627DDB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00833346" w14:textId="77777777" w:rsidR="00B41C93" w:rsidRPr="00300A0A" w:rsidRDefault="00B41C93" w:rsidP="00B41C93">
            <w:r w:rsidRPr="00300A0A">
              <w:t>5</w:t>
            </w:r>
          </w:p>
        </w:tc>
        <w:tc>
          <w:tcPr>
            <w:tcW w:w="3118" w:type="dxa"/>
            <w:gridSpan w:val="3"/>
          </w:tcPr>
          <w:p w14:paraId="4452A985" w14:textId="77777777" w:rsidR="00B41C93" w:rsidRPr="00BB5EEF" w:rsidRDefault="00B41C93" w:rsidP="00B41C93">
            <w:r w:rsidRPr="002346CD">
              <w:rPr>
                <w:rPrChange w:id="170" w:author="Jiří Vojtěšek" w:date="2018-11-25T19:10:00Z">
                  <w:rPr>
                    <w:b/>
                  </w:rPr>
                </w:rPrChange>
              </w:rPr>
              <w:t>doc. Mgr. Milan Adámek, Ph.D.</w:t>
            </w:r>
            <w:r w:rsidRPr="00D1052E">
              <w:t xml:space="preserve"> (100 % k)</w:t>
            </w:r>
          </w:p>
        </w:tc>
        <w:tc>
          <w:tcPr>
            <w:tcW w:w="567" w:type="dxa"/>
            <w:gridSpan w:val="2"/>
          </w:tcPr>
          <w:p w14:paraId="323E29C9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15D5DA7D" w14:textId="77777777" w:rsidR="00B41C93" w:rsidRPr="00300A0A" w:rsidRDefault="00011CE3" w:rsidP="00B41C93">
            <w:pPr>
              <w:jc w:val="both"/>
            </w:pPr>
            <w:del w:id="171" w:author="Uzivatel" w:date="2018-11-14T15:38:00Z">
              <w:r w:rsidDel="005A4401">
                <w:delText>ZT</w:delText>
              </w:r>
            </w:del>
            <w:ins w:id="172" w:author="Uzivatel" w:date="2018-11-14T15:38:00Z">
              <w:r w:rsidR="005A4401">
                <w:t>-</w:t>
              </w:r>
            </w:ins>
          </w:p>
        </w:tc>
      </w:tr>
      <w:tr w:rsidR="00B41C93" w:rsidRPr="00300A0A" w14:paraId="7C591D84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504E8D87" w14:textId="77777777" w:rsidR="00B41C93" w:rsidRPr="00300A0A" w:rsidRDefault="00B41C93" w:rsidP="00B41C93">
            <w:r w:rsidRPr="00300A0A">
              <w:lastRenderedPageBreak/>
              <w:t>Inženýrská grafika</w:t>
            </w:r>
          </w:p>
        </w:tc>
        <w:tc>
          <w:tcPr>
            <w:tcW w:w="919" w:type="dxa"/>
            <w:gridSpan w:val="2"/>
          </w:tcPr>
          <w:p w14:paraId="709857C5" w14:textId="77777777" w:rsidR="00B41C93" w:rsidRPr="00300A0A" w:rsidRDefault="00B41C93" w:rsidP="00B41C93">
            <w:pPr>
              <w:jc w:val="both"/>
            </w:pPr>
            <w:r w:rsidRPr="00300A0A">
              <w:t>14k</w:t>
            </w:r>
          </w:p>
        </w:tc>
        <w:tc>
          <w:tcPr>
            <w:tcW w:w="852" w:type="dxa"/>
            <w:gridSpan w:val="2"/>
          </w:tcPr>
          <w:p w14:paraId="1F6C17B4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  <w:gridSpan w:val="2"/>
          </w:tcPr>
          <w:p w14:paraId="10D6270A" w14:textId="77777777" w:rsidR="00B41C93" w:rsidRPr="00300A0A" w:rsidRDefault="00B41C93" w:rsidP="00B41C93">
            <w:r w:rsidRPr="00300A0A">
              <w:t>3</w:t>
            </w:r>
          </w:p>
        </w:tc>
        <w:tc>
          <w:tcPr>
            <w:tcW w:w="3118" w:type="dxa"/>
            <w:gridSpan w:val="3"/>
          </w:tcPr>
          <w:p w14:paraId="02A46B86" w14:textId="77777777" w:rsidR="00B41C93" w:rsidRPr="00BB5EEF" w:rsidRDefault="00E2331B" w:rsidP="00B41C93">
            <w:r w:rsidRPr="002346CD">
              <w:rPr>
                <w:rPrChange w:id="173" w:author="Jiří Vojtěšek" w:date="2018-11-25T19:10:00Z">
                  <w:rPr>
                    <w:b/>
                  </w:rPr>
                </w:rPrChange>
              </w:rPr>
              <w:t>doc. Ing. Libuše Sýkorová, Ph.D.</w:t>
            </w:r>
            <w:r w:rsidRPr="00D1052E">
              <w:t xml:space="preserve"> </w:t>
            </w:r>
            <w:r w:rsidR="00B41C93" w:rsidRPr="00BB5EEF">
              <w:t>(100 % k)</w:t>
            </w:r>
          </w:p>
        </w:tc>
        <w:tc>
          <w:tcPr>
            <w:tcW w:w="567" w:type="dxa"/>
            <w:gridSpan w:val="2"/>
          </w:tcPr>
          <w:p w14:paraId="78BDB2B1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207D274B" w14:textId="77777777" w:rsidR="00B41C93" w:rsidRPr="00300A0A" w:rsidRDefault="00B41C93" w:rsidP="00B41C93">
            <w:pPr>
              <w:jc w:val="both"/>
            </w:pPr>
            <w:del w:id="174" w:author="Uzivatel" w:date="2018-11-14T15:38:00Z">
              <w:r w:rsidRPr="00300A0A" w:rsidDel="005A4401">
                <w:delText>ZT</w:delText>
              </w:r>
            </w:del>
            <w:ins w:id="175" w:author="Uzivatel" w:date="2018-11-14T15:38:00Z">
              <w:r w:rsidR="005A4401">
                <w:t>-</w:t>
              </w:r>
            </w:ins>
          </w:p>
        </w:tc>
      </w:tr>
      <w:tr w:rsidR="00B41C93" w:rsidRPr="00300A0A" w14:paraId="0D8B9D84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01CE56C7" w14:textId="77777777" w:rsidR="00B41C93" w:rsidRPr="00300A0A" w:rsidRDefault="00B41C93" w:rsidP="00B41C93">
            <w:r w:rsidRPr="00300A0A">
              <w:t>Mikropočítače a PLC</w:t>
            </w:r>
          </w:p>
        </w:tc>
        <w:tc>
          <w:tcPr>
            <w:tcW w:w="919" w:type="dxa"/>
            <w:gridSpan w:val="2"/>
          </w:tcPr>
          <w:p w14:paraId="63E3D3A7" w14:textId="77777777" w:rsidR="00B41C93" w:rsidRPr="00300A0A" w:rsidRDefault="00B41C93" w:rsidP="00B41C93">
            <w:pPr>
              <w:jc w:val="both"/>
            </w:pPr>
            <w:r w:rsidRPr="00300A0A">
              <w:t>19k</w:t>
            </w:r>
          </w:p>
        </w:tc>
        <w:tc>
          <w:tcPr>
            <w:tcW w:w="852" w:type="dxa"/>
            <w:gridSpan w:val="2"/>
          </w:tcPr>
          <w:p w14:paraId="363B92D3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267C7B60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1095D9BC" w14:textId="77777777" w:rsidR="00B41C93" w:rsidRPr="002346CD" w:rsidRDefault="00B41C93" w:rsidP="00B41C93">
            <w:pPr>
              <w:rPr>
                <w:rPrChange w:id="176" w:author="Jiří Vojtěšek" w:date="2018-11-25T19:10:00Z">
                  <w:rPr>
                    <w:b/>
                  </w:rPr>
                </w:rPrChange>
              </w:rPr>
            </w:pPr>
            <w:r w:rsidRPr="002346CD">
              <w:rPr>
                <w:rPrChange w:id="177" w:author="Jiří Vojtěšek" w:date="2018-11-25T19:10:00Z">
                  <w:rPr>
                    <w:b/>
                  </w:rPr>
                </w:rPrChange>
              </w:rPr>
              <w:t>prof.  Ing. Vladimír Vašek, CSc.</w:t>
            </w:r>
            <w:r w:rsidRPr="00D1052E">
              <w:t xml:space="preserve"> (100 %</w:t>
            </w:r>
            <w:r w:rsidRPr="00BB5EEF">
              <w:t xml:space="preserve"> k)</w:t>
            </w:r>
          </w:p>
        </w:tc>
        <w:tc>
          <w:tcPr>
            <w:tcW w:w="567" w:type="dxa"/>
            <w:gridSpan w:val="2"/>
          </w:tcPr>
          <w:p w14:paraId="5FCEBC30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191674CD" w14:textId="77777777" w:rsidR="00B41C93" w:rsidRPr="00300A0A" w:rsidRDefault="00B41C93" w:rsidP="00B41C93">
            <w:pPr>
              <w:jc w:val="both"/>
            </w:pPr>
            <w:del w:id="178" w:author="Uzivatel" w:date="2018-11-14T15:38:00Z">
              <w:r w:rsidRPr="00300A0A" w:rsidDel="005A4401">
                <w:delText>ZT</w:delText>
              </w:r>
            </w:del>
            <w:ins w:id="179" w:author="Uzivatel" w:date="2018-11-14T15:38:00Z">
              <w:r w:rsidR="005A4401">
                <w:t>-</w:t>
              </w:r>
            </w:ins>
          </w:p>
        </w:tc>
      </w:tr>
      <w:tr w:rsidR="00B41C93" w:rsidRPr="00300A0A" w14:paraId="4E8416ED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4026778B" w14:textId="77777777" w:rsidR="00B41C93" w:rsidRPr="00300A0A" w:rsidRDefault="00B41C93" w:rsidP="00B41C93">
            <w:r w:rsidRPr="00300A0A">
              <w:t>Technologie detektivních činností</w:t>
            </w:r>
          </w:p>
        </w:tc>
        <w:tc>
          <w:tcPr>
            <w:tcW w:w="919" w:type="dxa"/>
            <w:gridSpan w:val="2"/>
          </w:tcPr>
          <w:p w14:paraId="1EC4D7E1" w14:textId="77777777" w:rsidR="00B41C93" w:rsidRPr="00300A0A" w:rsidRDefault="00B41C93" w:rsidP="00B41C93">
            <w:pPr>
              <w:jc w:val="both"/>
            </w:pPr>
            <w:r w:rsidRPr="00300A0A">
              <w:t>17k</w:t>
            </w:r>
          </w:p>
        </w:tc>
        <w:tc>
          <w:tcPr>
            <w:tcW w:w="852" w:type="dxa"/>
            <w:gridSpan w:val="2"/>
          </w:tcPr>
          <w:p w14:paraId="009A980D" w14:textId="77777777" w:rsidR="00B41C93" w:rsidRPr="00300A0A" w:rsidRDefault="00B41C93" w:rsidP="00B41C93">
            <w:r w:rsidRPr="00300A0A">
              <w:t>klz</w:t>
            </w:r>
          </w:p>
        </w:tc>
        <w:tc>
          <w:tcPr>
            <w:tcW w:w="707" w:type="dxa"/>
            <w:gridSpan w:val="2"/>
          </w:tcPr>
          <w:p w14:paraId="45C7DEDF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1FBDFB0A" w14:textId="77777777" w:rsidR="00B41C93" w:rsidRPr="00300A0A" w:rsidRDefault="00B41C93" w:rsidP="00B41C93">
            <w:r w:rsidRPr="001C1EED">
              <w:rPr>
                <w:b/>
              </w:rPr>
              <w:t>PhDr. Mgr.</w:t>
            </w:r>
            <w:r>
              <w:rPr>
                <w:b/>
              </w:rPr>
              <w:t xml:space="preserve"> Bc.</w:t>
            </w:r>
            <w:r w:rsidRPr="001C1EED">
              <w:rPr>
                <w:b/>
              </w:rPr>
              <w:t xml:space="preserve"> Stanislav Zelinka</w:t>
            </w:r>
            <w:r w:rsidRPr="00300A0A">
              <w:t>, ext.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  <w:gridSpan w:val="2"/>
          </w:tcPr>
          <w:p w14:paraId="56546E65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001C08A3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147ACB73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3C706767" w14:textId="77777777" w:rsidR="00B41C93" w:rsidRPr="00300A0A" w:rsidRDefault="00B41C93" w:rsidP="00B41C93">
            <w:r w:rsidRPr="00300A0A">
              <w:t>Elektronické bezpečnostní systémy</w:t>
            </w:r>
          </w:p>
        </w:tc>
        <w:tc>
          <w:tcPr>
            <w:tcW w:w="919" w:type="dxa"/>
            <w:gridSpan w:val="2"/>
          </w:tcPr>
          <w:p w14:paraId="3F3BB276" w14:textId="77777777" w:rsidR="00B41C93" w:rsidRPr="00300A0A" w:rsidRDefault="00B41C93" w:rsidP="00B41C93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  <w:gridSpan w:val="2"/>
          </w:tcPr>
          <w:p w14:paraId="703A1CC0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006DE153" w14:textId="77777777" w:rsidR="00B41C93" w:rsidRPr="00300A0A" w:rsidRDefault="00B41C93" w:rsidP="00B41C93">
            <w:r w:rsidRPr="00300A0A">
              <w:t>5</w:t>
            </w:r>
          </w:p>
        </w:tc>
        <w:tc>
          <w:tcPr>
            <w:tcW w:w="3118" w:type="dxa"/>
            <w:gridSpan w:val="3"/>
          </w:tcPr>
          <w:p w14:paraId="1269CC1A" w14:textId="77777777" w:rsidR="00B41C93" w:rsidRPr="00300A0A" w:rsidRDefault="00B41C93" w:rsidP="00B41C93">
            <w:r w:rsidRPr="001C1EED">
              <w:rPr>
                <w:b/>
              </w:rPr>
              <w:t>Ing. Rudolf  Drga, Ph.D.</w:t>
            </w:r>
            <w:r w:rsidRPr="00300A0A">
              <w:t xml:space="preserve"> (100</w:t>
            </w:r>
            <w:r>
              <w:t xml:space="preserve"> </w:t>
            </w:r>
            <w:r w:rsidRPr="00300A0A">
              <w:t>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  <w:gridSpan w:val="2"/>
          </w:tcPr>
          <w:p w14:paraId="7FC7B598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2B8E7DBF" w14:textId="77777777" w:rsidR="00B41C93" w:rsidRPr="00300A0A" w:rsidRDefault="00B41C93" w:rsidP="00B41C93">
            <w:pPr>
              <w:jc w:val="both"/>
            </w:pPr>
            <w:r w:rsidRPr="00300A0A">
              <w:t>PZ</w:t>
            </w:r>
          </w:p>
        </w:tc>
      </w:tr>
      <w:tr w:rsidR="00B41C93" w:rsidRPr="00300A0A" w14:paraId="242261A2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45DBC40F" w14:textId="77777777" w:rsidR="00B41C93" w:rsidRPr="00300A0A" w:rsidRDefault="00B41C93" w:rsidP="00B41C93">
            <w:r w:rsidRPr="00300A0A">
              <w:t>Technologie datové bezpečnosti</w:t>
            </w:r>
          </w:p>
        </w:tc>
        <w:tc>
          <w:tcPr>
            <w:tcW w:w="919" w:type="dxa"/>
            <w:gridSpan w:val="2"/>
          </w:tcPr>
          <w:p w14:paraId="1AFD3FA7" w14:textId="77777777" w:rsidR="00B41C93" w:rsidRPr="00300A0A" w:rsidRDefault="00B41C93" w:rsidP="00B41C93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  <w:gridSpan w:val="2"/>
          </w:tcPr>
          <w:p w14:paraId="007FB919" w14:textId="77777777" w:rsidR="00B41C93" w:rsidRPr="00300A0A" w:rsidRDefault="00B41C93" w:rsidP="00B41C9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3EEC95E0" w14:textId="77777777" w:rsidR="00B41C93" w:rsidRPr="00300A0A" w:rsidRDefault="00B41C93" w:rsidP="00B41C93">
            <w:r w:rsidRPr="00300A0A">
              <w:t>4</w:t>
            </w:r>
          </w:p>
        </w:tc>
        <w:tc>
          <w:tcPr>
            <w:tcW w:w="3118" w:type="dxa"/>
            <w:gridSpan w:val="3"/>
          </w:tcPr>
          <w:p w14:paraId="153E8925" w14:textId="77777777" w:rsidR="00B41C93" w:rsidRPr="00300A0A" w:rsidRDefault="00B41C93" w:rsidP="00B41C93">
            <w:pPr>
              <w:rPr>
                <w:b/>
              </w:rPr>
            </w:pPr>
            <w:r w:rsidRPr="001C1EED">
              <w:rPr>
                <w:b/>
              </w:rPr>
              <w:t>prof. Mgr. Roman Jašek,</w:t>
            </w:r>
            <w:r>
              <w:rPr>
                <w:b/>
              </w:rPr>
              <w:t xml:space="preserve"> Ph.</w:t>
            </w:r>
            <w:r w:rsidRPr="001C1EED">
              <w:rPr>
                <w:b/>
              </w:rPr>
              <w:t>D.</w:t>
            </w:r>
            <w:r w:rsidRPr="00300A0A">
              <w:t xml:space="preserve"> (100</w:t>
            </w:r>
            <w:r>
              <w:t xml:space="preserve"> </w:t>
            </w:r>
            <w:r w:rsidRPr="00300A0A">
              <w:t>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  <w:gridSpan w:val="2"/>
          </w:tcPr>
          <w:p w14:paraId="1B201C6C" w14:textId="77777777" w:rsidR="00B41C93" w:rsidRPr="00300A0A" w:rsidRDefault="00B41C93" w:rsidP="00B41C93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39EF15C1" w14:textId="77777777" w:rsidR="00B41C93" w:rsidRPr="00300A0A" w:rsidRDefault="00B41C93" w:rsidP="00B41C93">
            <w:pPr>
              <w:jc w:val="both"/>
            </w:pPr>
            <w:r w:rsidRPr="00300A0A">
              <w:t>ZT</w:t>
            </w:r>
          </w:p>
        </w:tc>
      </w:tr>
      <w:tr w:rsidR="00E44F43" w:rsidRPr="00300A0A" w14:paraId="43A1680C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5608597E" w14:textId="77777777" w:rsidR="00E44F43" w:rsidRPr="00300A0A" w:rsidRDefault="00E44F43" w:rsidP="00E44F43">
            <w:r w:rsidRPr="00300A0A">
              <w:t>Projektování bezpečnostních systémů</w:t>
            </w:r>
          </w:p>
        </w:tc>
        <w:tc>
          <w:tcPr>
            <w:tcW w:w="919" w:type="dxa"/>
            <w:gridSpan w:val="2"/>
          </w:tcPr>
          <w:p w14:paraId="195E2838" w14:textId="77777777" w:rsidR="00E44F43" w:rsidRPr="00300A0A" w:rsidRDefault="00E44F43" w:rsidP="00E44F43">
            <w:pPr>
              <w:jc w:val="both"/>
            </w:pPr>
            <w:r w:rsidRPr="00300A0A">
              <w:t>25k</w:t>
            </w:r>
          </w:p>
        </w:tc>
        <w:tc>
          <w:tcPr>
            <w:tcW w:w="852" w:type="dxa"/>
            <w:gridSpan w:val="2"/>
          </w:tcPr>
          <w:p w14:paraId="4C399FF8" w14:textId="77777777" w:rsidR="00E44F43" w:rsidRPr="00300A0A" w:rsidRDefault="00E44F43" w:rsidP="00E44F4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59BACCB3" w14:textId="77777777" w:rsidR="00E44F43" w:rsidRPr="00300A0A" w:rsidRDefault="00E44F43" w:rsidP="00E44F43">
            <w:r w:rsidRPr="00300A0A">
              <w:t>6</w:t>
            </w:r>
          </w:p>
        </w:tc>
        <w:tc>
          <w:tcPr>
            <w:tcW w:w="3118" w:type="dxa"/>
            <w:gridSpan w:val="3"/>
          </w:tcPr>
          <w:p w14:paraId="6E4BE689" w14:textId="77777777" w:rsidR="00E44F43" w:rsidRPr="00300A0A" w:rsidRDefault="00E44F43" w:rsidP="00E44F43">
            <w:r w:rsidRPr="001C1EED">
              <w:rPr>
                <w:b/>
              </w:rPr>
              <w:t>Ing. Jan Valouch, Ph.D</w:t>
            </w:r>
            <w:r>
              <w:rPr>
                <w:b/>
              </w:rPr>
              <w:t>.</w:t>
            </w:r>
            <w:r w:rsidRPr="00300A0A">
              <w:t>, (100</w:t>
            </w:r>
            <w:r>
              <w:t xml:space="preserve"> </w:t>
            </w:r>
            <w:r w:rsidRPr="00300A0A">
              <w:t>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  <w:gridSpan w:val="2"/>
          </w:tcPr>
          <w:p w14:paraId="70D80B1B" w14:textId="77777777" w:rsidR="00E44F43" w:rsidRPr="00300A0A" w:rsidRDefault="00E44F43" w:rsidP="00E44F43">
            <w:pPr>
              <w:jc w:val="both"/>
            </w:pPr>
            <w:r w:rsidRPr="00300A0A">
              <w:t>3/LS</w:t>
            </w:r>
          </w:p>
        </w:tc>
        <w:tc>
          <w:tcPr>
            <w:tcW w:w="826" w:type="dxa"/>
          </w:tcPr>
          <w:p w14:paraId="2B2EF608" w14:textId="77777777" w:rsidR="00E44F43" w:rsidRPr="00300A0A" w:rsidRDefault="00E44F43" w:rsidP="00E44F43">
            <w:pPr>
              <w:jc w:val="both"/>
            </w:pPr>
            <w:r w:rsidRPr="00300A0A">
              <w:t>PZ</w:t>
            </w:r>
          </w:p>
        </w:tc>
      </w:tr>
      <w:tr w:rsidR="00E44F43" w:rsidRPr="00300A0A" w14:paraId="5583919B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222177B7" w14:textId="77777777" w:rsidR="00E44F43" w:rsidRPr="00300A0A" w:rsidRDefault="00E44F43" w:rsidP="00E44F43">
            <w:r w:rsidRPr="00300A0A">
              <w:t>Administrativní bezpečnost</w:t>
            </w:r>
          </w:p>
        </w:tc>
        <w:tc>
          <w:tcPr>
            <w:tcW w:w="919" w:type="dxa"/>
            <w:gridSpan w:val="2"/>
          </w:tcPr>
          <w:p w14:paraId="78FA7BC6" w14:textId="77777777" w:rsidR="00E44F43" w:rsidRPr="00300A0A" w:rsidRDefault="00E44F43" w:rsidP="00E44F43">
            <w:pPr>
              <w:jc w:val="both"/>
            </w:pPr>
            <w:r w:rsidRPr="00300A0A">
              <w:t>22k</w:t>
            </w:r>
          </w:p>
        </w:tc>
        <w:tc>
          <w:tcPr>
            <w:tcW w:w="852" w:type="dxa"/>
            <w:gridSpan w:val="2"/>
          </w:tcPr>
          <w:p w14:paraId="3C6B4208" w14:textId="77777777" w:rsidR="00E44F43" w:rsidRPr="00300A0A" w:rsidRDefault="00E44F43" w:rsidP="00E44F4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79D10458" w14:textId="77777777" w:rsidR="00E44F43" w:rsidRPr="00300A0A" w:rsidRDefault="00E44F43" w:rsidP="00E44F43">
            <w:r w:rsidRPr="00300A0A">
              <w:t>6</w:t>
            </w:r>
          </w:p>
        </w:tc>
        <w:tc>
          <w:tcPr>
            <w:tcW w:w="3118" w:type="dxa"/>
            <w:gridSpan w:val="3"/>
          </w:tcPr>
          <w:p w14:paraId="62A0A332" w14:textId="77777777" w:rsidR="00E44F43" w:rsidRPr="00300A0A" w:rsidRDefault="00E44F43" w:rsidP="00E44F43">
            <w:r w:rsidRPr="001C1EED">
              <w:rPr>
                <w:b/>
              </w:rPr>
              <w:t>doc. Ing. Luděk Lukáš, CSc.</w:t>
            </w:r>
            <w:r w:rsidRPr="00300A0A">
              <w:t xml:space="preserve">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  <w:gridSpan w:val="2"/>
          </w:tcPr>
          <w:p w14:paraId="47A19F7D" w14:textId="77777777" w:rsidR="00E44F43" w:rsidRPr="00300A0A" w:rsidRDefault="00E44F43" w:rsidP="00E44F43">
            <w:pPr>
              <w:jc w:val="both"/>
            </w:pPr>
            <w:r w:rsidRPr="00300A0A">
              <w:t>3/LS</w:t>
            </w:r>
          </w:p>
        </w:tc>
        <w:tc>
          <w:tcPr>
            <w:tcW w:w="826" w:type="dxa"/>
          </w:tcPr>
          <w:p w14:paraId="1E704E96" w14:textId="77777777" w:rsidR="00E44F43" w:rsidRPr="00300A0A" w:rsidRDefault="00E44F43" w:rsidP="00E44F43">
            <w:pPr>
              <w:jc w:val="both"/>
            </w:pPr>
            <w:r w:rsidRPr="00300A0A">
              <w:t>ZT</w:t>
            </w:r>
          </w:p>
        </w:tc>
      </w:tr>
      <w:tr w:rsidR="00E44F43" w:rsidRPr="00300A0A" w14:paraId="6BA9B2CC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</w:tcPr>
          <w:p w14:paraId="3375BB3B" w14:textId="77777777" w:rsidR="00E44F43" w:rsidRPr="00300A0A" w:rsidRDefault="00E44F43" w:rsidP="00E44F43">
            <w:r w:rsidRPr="00300A0A">
              <w:t>Dohledová centra</w:t>
            </w:r>
          </w:p>
        </w:tc>
        <w:tc>
          <w:tcPr>
            <w:tcW w:w="919" w:type="dxa"/>
            <w:gridSpan w:val="2"/>
          </w:tcPr>
          <w:p w14:paraId="469C8AB1" w14:textId="77777777" w:rsidR="00E44F43" w:rsidRPr="00300A0A" w:rsidRDefault="00E44F43" w:rsidP="00E44F43">
            <w:pPr>
              <w:jc w:val="both"/>
            </w:pPr>
            <w:r w:rsidRPr="00300A0A">
              <w:t>22</w:t>
            </w:r>
            <w:r>
              <w:t>k</w:t>
            </w:r>
          </w:p>
        </w:tc>
        <w:tc>
          <w:tcPr>
            <w:tcW w:w="852" w:type="dxa"/>
            <w:gridSpan w:val="2"/>
          </w:tcPr>
          <w:p w14:paraId="7E819458" w14:textId="77777777" w:rsidR="00E44F43" w:rsidRPr="00300A0A" w:rsidRDefault="00E44F43" w:rsidP="00E44F43">
            <w:r w:rsidRPr="00300A0A">
              <w:t>z, zk</w:t>
            </w:r>
          </w:p>
        </w:tc>
        <w:tc>
          <w:tcPr>
            <w:tcW w:w="707" w:type="dxa"/>
            <w:gridSpan w:val="2"/>
          </w:tcPr>
          <w:p w14:paraId="4C24F153" w14:textId="77777777" w:rsidR="00E44F43" w:rsidRPr="00300A0A" w:rsidRDefault="00E44F43" w:rsidP="00E44F43">
            <w:r w:rsidRPr="00300A0A">
              <w:t>6</w:t>
            </w:r>
          </w:p>
        </w:tc>
        <w:tc>
          <w:tcPr>
            <w:tcW w:w="3118" w:type="dxa"/>
            <w:gridSpan w:val="3"/>
          </w:tcPr>
          <w:p w14:paraId="404AD2A5" w14:textId="77777777" w:rsidR="00E44F43" w:rsidRPr="00300A0A" w:rsidRDefault="00E44F43" w:rsidP="00E44F43">
            <w:r w:rsidRPr="001C1EED">
              <w:rPr>
                <w:b/>
              </w:rPr>
              <w:t>Ing. Rudolf  Drga, Ph.D.</w:t>
            </w:r>
            <w:r w:rsidRPr="00300A0A">
              <w:t xml:space="preserve"> (100</w:t>
            </w:r>
            <w:r>
              <w:t xml:space="preserve"> </w:t>
            </w:r>
            <w:r w:rsidRPr="00300A0A">
              <w:t>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  <w:gridSpan w:val="2"/>
          </w:tcPr>
          <w:p w14:paraId="117FE773" w14:textId="77777777" w:rsidR="00E44F43" w:rsidRPr="00300A0A" w:rsidRDefault="00E44F43" w:rsidP="00E44F43">
            <w:pPr>
              <w:jc w:val="both"/>
            </w:pPr>
            <w:r w:rsidRPr="00300A0A">
              <w:t>3/LS</w:t>
            </w:r>
          </w:p>
        </w:tc>
        <w:tc>
          <w:tcPr>
            <w:tcW w:w="826" w:type="dxa"/>
          </w:tcPr>
          <w:p w14:paraId="72DEE2A4" w14:textId="77777777" w:rsidR="00E44F43" w:rsidRPr="00300A0A" w:rsidRDefault="00E44F43" w:rsidP="00E44F43">
            <w:pPr>
              <w:jc w:val="both"/>
            </w:pPr>
            <w:r w:rsidRPr="00300A0A">
              <w:t>PZ</w:t>
            </w:r>
          </w:p>
        </w:tc>
      </w:tr>
      <w:tr w:rsidR="00B41C93" w:rsidRPr="00300A0A" w14:paraId="626E0DA9" w14:textId="77777777" w:rsidTr="00CD10AE">
        <w:trPr>
          <w:gridAfter w:val="2"/>
          <w:wAfter w:w="25" w:type="dxa"/>
        </w:trPr>
        <w:tc>
          <w:tcPr>
            <w:tcW w:w="2375" w:type="dxa"/>
            <w:gridSpan w:val="2"/>
            <w:tcBorders>
              <w:bottom w:val="single" w:sz="4" w:space="0" w:color="auto"/>
            </w:tcBorders>
          </w:tcPr>
          <w:p w14:paraId="683D3AD0" w14:textId="77777777" w:rsidR="00B41C93" w:rsidRPr="00300A0A" w:rsidRDefault="00B41C93" w:rsidP="00B41C93">
            <w:r w:rsidRPr="00300A0A">
              <w:t>Bakalářská práce</w:t>
            </w:r>
          </w:p>
        </w:tc>
        <w:tc>
          <w:tcPr>
            <w:tcW w:w="919" w:type="dxa"/>
            <w:gridSpan w:val="2"/>
            <w:tcBorders>
              <w:bottom w:val="single" w:sz="4" w:space="0" w:color="auto"/>
            </w:tcBorders>
          </w:tcPr>
          <w:p w14:paraId="10061D66" w14:textId="77777777" w:rsidR="00B41C93" w:rsidRPr="00300A0A" w:rsidRDefault="00B41C93" w:rsidP="00B41C93">
            <w:pPr>
              <w:jc w:val="both"/>
            </w:pPr>
            <w:r w:rsidRPr="00300A0A">
              <w:t>44k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14:paraId="55A291BE" w14:textId="77777777" w:rsidR="00B41C93" w:rsidRPr="00300A0A" w:rsidRDefault="00D240BF" w:rsidP="00B41C93">
            <w:r>
              <w:t>z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</w:tcPr>
          <w:p w14:paraId="58BE0EFF" w14:textId="77777777" w:rsidR="00B41C93" w:rsidRPr="00300A0A" w:rsidRDefault="00B41C93" w:rsidP="00B41C93">
            <w:r w:rsidRPr="00300A0A">
              <w:t>13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14:paraId="0E5238D6" w14:textId="77777777" w:rsidR="00B41C93" w:rsidRPr="002210D4" w:rsidRDefault="00B41C93" w:rsidP="00E44F43">
            <w:r w:rsidRPr="00CD10AE">
              <w:t xml:space="preserve">doc. </w:t>
            </w:r>
            <w:r w:rsidR="00E44F43" w:rsidRPr="00CD10AE">
              <w:t>Ing. Martin Hromada, Ph.D.</w:t>
            </w:r>
            <w:r w:rsidRPr="00E44F43">
              <w:t xml:space="preserve"> (100 % k)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035B2850" w14:textId="77777777" w:rsidR="00B41C93" w:rsidRPr="00300A0A" w:rsidRDefault="00B41C93" w:rsidP="00B41C93">
            <w:pPr>
              <w:jc w:val="both"/>
            </w:pPr>
            <w:r w:rsidRPr="00300A0A">
              <w:t>3/LS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5B262BE0" w14:textId="77777777" w:rsidR="00B41C93" w:rsidRPr="00300A0A" w:rsidRDefault="00B41C93" w:rsidP="00B41C93">
            <w:pPr>
              <w:jc w:val="both"/>
            </w:pPr>
          </w:p>
        </w:tc>
      </w:tr>
      <w:tr w:rsidR="003C1E85" w14:paraId="5E753407" w14:textId="77777777" w:rsidTr="0009306C">
        <w:trPr>
          <w:gridAfter w:val="1"/>
          <w:wAfter w:w="12" w:type="dxa"/>
          <w:trHeight w:val="140"/>
        </w:trPr>
        <w:tc>
          <w:tcPr>
            <w:tcW w:w="93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30EEBB4" w14:textId="77777777" w:rsidR="003C1E85" w:rsidRPr="0009306C" w:rsidRDefault="003C1E85" w:rsidP="00CD10AE">
            <w:pPr>
              <w:jc w:val="center"/>
              <w:rPr>
                <w:b/>
              </w:rPr>
            </w:pPr>
            <w:r w:rsidRPr="0009306C">
              <w:rPr>
                <w:b/>
              </w:rPr>
              <w:t>Povinně volitelné předměty - skupina 1</w:t>
            </w:r>
          </w:p>
        </w:tc>
      </w:tr>
      <w:tr w:rsidR="0009306C" w14:paraId="78E68275" w14:textId="77777777" w:rsidTr="00CD10AE">
        <w:tc>
          <w:tcPr>
            <w:tcW w:w="2301" w:type="dxa"/>
          </w:tcPr>
          <w:p w14:paraId="5159D000" w14:textId="77777777" w:rsidR="0009306C" w:rsidRDefault="0009306C" w:rsidP="0009306C">
            <w:pPr>
              <w:jc w:val="both"/>
            </w:pPr>
            <w:r>
              <w:t>Cizí jazyk (angličtina, němčina, ruština) 1</w:t>
            </w:r>
          </w:p>
        </w:tc>
        <w:tc>
          <w:tcPr>
            <w:tcW w:w="1065" w:type="dxa"/>
            <w:gridSpan w:val="4"/>
          </w:tcPr>
          <w:p w14:paraId="7D8D7992" w14:textId="77777777" w:rsidR="0009306C" w:rsidRPr="0009306C" w:rsidRDefault="0009306C" w:rsidP="0009306C">
            <w:pPr>
              <w:jc w:val="both"/>
            </w:pPr>
            <w:r w:rsidRPr="0009306C">
              <w:t>6k</w:t>
            </w:r>
          </w:p>
        </w:tc>
        <w:tc>
          <w:tcPr>
            <w:tcW w:w="853" w:type="dxa"/>
            <w:gridSpan w:val="2"/>
          </w:tcPr>
          <w:p w14:paraId="377DD39F" w14:textId="77777777" w:rsidR="0009306C" w:rsidRPr="0009306C" w:rsidRDefault="0009306C" w:rsidP="0009306C">
            <w:pPr>
              <w:jc w:val="center"/>
            </w:pPr>
            <w:r w:rsidRPr="0009306C">
              <w:t>kl</w:t>
            </w:r>
            <w:r w:rsidR="00D240BF">
              <w:t>z</w:t>
            </w:r>
          </w:p>
        </w:tc>
        <w:tc>
          <w:tcPr>
            <w:tcW w:w="711" w:type="dxa"/>
            <w:gridSpan w:val="2"/>
          </w:tcPr>
          <w:p w14:paraId="712C3EB8" w14:textId="77777777" w:rsidR="0009306C" w:rsidRPr="0009306C" w:rsidRDefault="0009306C" w:rsidP="0009306C">
            <w:pPr>
              <w:jc w:val="center"/>
            </w:pPr>
            <w:r w:rsidRPr="0009306C">
              <w:rPr>
                <w:lang w:val="en-US"/>
              </w:rPr>
              <w:t>2</w:t>
            </w:r>
          </w:p>
        </w:tc>
        <w:tc>
          <w:tcPr>
            <w:tcW w:w="2972" w:type="dxa"/>
          </w:tcPr>
          <w:p w14:paraId="496F0F61" w14:textId="77777777" w:rsidR="0009306C" w:rsidRPr="0009306C" w:rsidRDefault="0009306C" w:rsidP="0009306C">
            <w:pPr>
              <w:jc w:val="both"/>
            </w:pPr>
            <w:r w:rsidRPr="0009306C">
              <w:rPr>
                <w:i/>
                <w:iCs/>
              </w:rPr>
              <w:t xml:space="preserve">Předmět má pro zaměření SP doplňující charakter </w:t>
            </w:r>
          </w:p>
        </w:tc>
        <w:tc>
          <w:tcPr>
            <w:tcW w:w="562" w:type="dxa"/>
            <w:gridSpan w:val="2"/>
          </w:tcPr>
          <w:p w14:paraId="44ADE3DD" w14:textId="77777777" w:rsidR="0009306C" w:rsidRDefault="0009306C" w:rsidP="0009306C">
            <w:pPr>
              <w:jc w:val="center"/>
            </w:pPr>
            <w:r>
              <w:t>1/L</w:t>
            </w:r>
          </w:p>
        </w:tc>
        <w:tc>
          <w:tcPr>
            <w:tcW w:w="925" w:type="dxa"/>
            <w:gridSpan w:val="4"/>
          </w:tcPr>
          <w:p w14:paraId="5E0B7724" w14:textId="77777777" w:rsidR="0009306C" w:rsidRDefault="0009306C" w:rsidP="0009306C">
            <w:pPr>
              <w:jc w:val="center"/>
            </w:pPr>
          </w:p>
        </w:tc>
      </w:tr>
      <w:tr w:rsidR="0009306C" w14:paraId="3A99EC4E" w14:textId="77777777" w:rsidTr="00CD10AE">
        <w:tc>
          <w:tcPr>
            <w:tcW w:w="9389" w:type="dxa"/>
            <w:gridSpan w:val="16"/>
          </w:tcPr>
          <w:p w14:paraId="3E27AF4D" w14:textId="77777777" w:rsidR="0009306C" w:rsidRPr="0009306C" w:rsidRDefault="0009306C" w:rsidP="0009306C">
            <w:pPr>
              <w:jc w:val="both"/>
              <w:rPr>
                <w:b/>
                <w:bCs/>
              </w:rPr>
            </w:pPr>
            <w:r w:rsidRPr="0009306C">
              <w:rPr>
                <w:b/>
                <w:bCs/>
              </w:rPr>
              <w:t xml:space="preserve">Podmínka pro splnění této skupiny předmětů: </w:t>
            </w:r>
          </w:p>
          <w:p w14:paraId="137CECED" w14:textId="77777777" w:rsidR="0009306C" w:rsidRPr="0009306C" w:rsidRDefault="0009306C" w:rsidP="0009306C">
            <w:r w:rsidRPr="0009306C">
              <w:t>Student si volí jeden z nabízených cizích jazyků. Doporučeno pro 1/L.</w:t>
            </w:r>
          </w:p>
        </w:tc>
      </w:tr>
      <w:tr w:rsidR="003C1E85" w14:paraId="528732E6" w14:textId="77777777" w:rsidTr="00CD10AE">
        <w:tc>
          <w:tcPr>
            <w:tcW w:w="9389" w:type="dxa"/>
            <w:gridSpan w:val="16"/>
            <w:shd w:val="clear" w:color="auto" w:fill="FBD4B4" w:themeFill="accent6" w:themeFillTint="66"/>
          </w:tcPr>
          <w:p w14:paraId="3E0B4C9F" w14:textId="77777777" w:rsidR="003C1E85" w:rsidRPr="0009306C" w:rsidRDefault="003C1E85" w:rsidP="009D6D4D">
            <w:pPr>
              <w:jc w:val="center"/>
            </w:pPr>
            <w:r w:rsidRPr="0009306C">
              <w:rPr>
                <w:b/>
                <w:bCs/>
              </w:rPr>
              <w:t>Povinně volitelné předměty - skupina 2</w:t>
            </w:r>
          </w:p>
        </w:tc>
      </w:tr>
      <w:tr w:rsidR="0009306C" w14:paraId="61D0019B" w14:textId="77777777" w:rsidTr="00CD10AE">
        <w:tc>
          <w:tcPr>
            <w:tcW w:w="2301" w:type="dxa"/>
          </w:tcPr>
          <w:p w14:paraId="27B871CE" w14:textId="77777777" w:rsidR="0009306C" w:rsidRDefault="0009306C" w:rsidP="0009306C">
            <w:pPr>
              <w:jc w:val="both"/>
            </w:pPr>
            <w:r>
              <w:t>Cizí jazyk (angličtina, němčina, ruština) 2</w:t>
            </w:r>
          </w:p>
        </w:tc>
        <w:tc>
          <w:tcPr>
            <w:tcW w:w="1065" w:type="dxa"/>
            <w:gridSpan w:val="4"/>
          </w:tcPr>
          <w:p w14:paraId="69F2B3EA" w14:textId="77777777" w:rsidR="0009306C" w:rsidRPr="0009306C" w:rsidRDefault="0009306C" w:rsidP="0009306C">
            <w:pPr>
              <w:jc w:val="both"/>
            </w:pPr>
            <w:r w:rsidRPr="0009306C">
              <w:t>6k</w:t>
            </w:r>
          </w:p>
        </w:tc>
        <w:tc>
          <w:tcPr>
            <w:tcW w:w="853" w:type="dxa"/>
            <w:gridSpan w:val="2"/>
          </w:tcPr>
          <w:p w14:paraId="1EED0E2C" w14:textId="77777777" w:rsidR="0009306C" w:rsidRPr="0009306C" w:rsidRDefault="0009306C" w:rsidP="0009306C">
            <w:pPr>
              <w:jc w:val="center"/>
            </w:pPr>
            <w:r w:rsidRPr="0009306C">
              <w:t>zk</w:t>
            </w:r>
          </w:p>
        </w:tc>
        <w:tc>
          <w:tcPr>
            <w:tcW w:w="711" w:type="dxa"/>
            <w:gridSpan w:val="2"/>
          </w:tcPr>
          <w:p w14:paraId="0745729F" w14:textId="77777777" w:rsidR="0009306C" w:rsidRPr="0009306C" w:rsidRDefault="0009306C" w:rsidP="0009306C">
            <w:pPr>
              <w:jc w:val="center"/>
            </w:pPr>
            <w:r w:rsidRPr="0009306C">
              <w:rPr>
                <w:lang w:val="en-US"/>
              </w:rPr>
              <w:t>2</w:t>
            </w:r>
          </w:p>
        </w:tc>
        <w:tc>
          <w:tcPr>
            <w:tcW w:w="2972" w:type="dxa"/>
          </w:tcPr>
          <w:p w14:paraId="0E4AFFED" w14:textId="77777777" w:rsidR="0009306C" w:rsidRPr="0009306C" w:rsidRDefault="0009306C" w:rsidP="0009306C">
            <w:pPr>
              <w:jc w:val="both"/>
            </w:pPr>
            <w:r w:rsidRPr="0009306C">
              <w:rPr>
                <w:i/>
                <w:iCs/>
              </w:rPr>
              <w:t>Předmět má pro zaměření SP doplňující charakter</w:t>
            </w:r>
          </w:p>
        </w:tc>
        <w:tc>
          <w:tcPr>
            <w:tcW w:w="562" w:type="dxa"/>
            <w:gridSpan w:val="2"/>
          </w:tcPr>
          <w:p w14:paraId="6E48E97B" w14:textId="77777777" w:rsidR="0009306C" w:rsidRDefault="0009306C" w:rsidP="0009306C">
            <w:pPr>
              <w:jc w:val="center"/>
            </w:pPr>
            <w:r>
              <w:t>2/Z</w:t>
            </w:r>
          </w:p>
        </w:tc>
        <w:tc>
          <w:tcPr>
            <w:tcW w:w="925" w:type="dxa"/>
            <w:gridSpan w:val="4"/>
          </w:tcPr>
          <w:p w14:paraId="7E321156" w14:textId="77777777" w:rsidR="0009306C" w:rsidRDefault="0009306C" w:rsidP="0009306C">
            <w:pPr>
              <w:jc w:val="center"/>
            </w:pPr>
          </w:p>
        </w:tc>
      </w:tr>
      <w:tr w:rsidR="0009306C" w14:paraId="134CFF93" w14:textId="77777777" w:rsidTr="00CD10AE">
        <w:tc>
          <w:tcPr>
            <w:tcW w:w="9389" w:type="dxa"/>
            <w:gridSpan w:val="16"/>
          </w:tcPr>
          <w:p w14:paraId="03DA90C5" w14:textId="77777777" w:rsidR="0009306C" w:rsidRPr="0009306C" w:rsidRDefault="0009306C" w:rsidP="0009306C">
            <w:pPr>
              <w:jc w:val="both"/>
              <w:rPr>
                <w:b/>
                <w:bCs/>
              </w:rPr>
            </w:pPr>
            <w:r w:rsidRPr="0009306C">
              <w:rPr>
                <w:b/>
                <w:bCs/>
              </w:rPr>
              <w:t xml:space="preserve">Podmínka pro splnění této skupiny předmětů: </w:t>
            </w:r>
          </w:p>
          <w:p w14:paraId="72F099E6" w14:textId="77777777" w:rsidR="0009306C" w:rsidRPr="0009306C" w:rsidRDefault="0009306C" w:rsidP="0009306C">
            <w:r w:rsidRPr="0009306C">
              <w:t>Student si volí jeden z nabízených cizích jazyků. Doporučeno pro 2/Z.</w:t>
            </w:r>
          </w:p>
        </w:tc>
      </w:tr>
      <w:tr w:rsidR="0009306C" w14:paraId="5E16DE4E" w14:textId="77777777" w:rsidTr="0009306C">
        <w:trPr>
          <w:gridAfter w:val="1"/>
          <w:wAfter w:w="12" w:type="dxa"/>
          <w:trHeight w:val="118"/>
        </w:trPr>
        <w:tc>
          <w:tcPr>
            <w:tcW w:w="93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BF556FD" w14:textId="77777777" w:rsidR="0009306C" w:rsidRPr="0009306C" w:rsidRDefault="0009306C" w:rsidP="001E6E61">
            <w:pPr>
              <w:jc w:val="center"/>
              <w:rPr>
                <w:b/>
              </w:rPr>
            </w:pPr>
            <w:r w:rsidRPr="0009306C">
              <w:rPr>
                <w:b/>
              </w:rPr>
              <w:t>Povinn</w:t>
            </w:r>
            <w:r>
              <w:rPr>
                <w:b/>
              </w:rPr>
              <w:t>ě volitelné předměty - skupina 3</w:t>
            </w:r>
          </w:p>
        </w:tc>
      </w:tr>
      <w:tr w:rsidR="0009306C" w14:paraId="55546EBB" w14:textId="77777777" w:rsidTr="001E6E61">
        <w:tc>
          <w:tcPr>
            <w:tcW w:w="2301" w:type="dxa"/>
          </w:tcPr>
          <w:p w14:paraId="2E5B5198" w14:textId="77777777" w:rsidR="0009306C" w:rsidRDefault="0009306C" w:rsidP="0009306C">
            <w:pPr>
              <w:jc w:val="both"/>
            </w:pPr>
            <w:r>
              <w:t>Cizí jazyk (angličtina, němčina, ruština) 3</w:t>
            </w:r>
          </w:p>
        </w:tc>
        <w:tc>
          <w:tcPr>
            <w:tcW w:w="1065" w:type="dxa"/>
            <w:gridSpan w:val="4"/>
          </w:tcPr>
          <w:p w14:paraId="00560658" w14:textId="77777777" w:rsidR="0009306C" w:rsidRPr="0009306C" w:rsidRDefault="0009306C" w:rsidP="0009306C">
            <w:pPr>
              <w:jc w:val="both"/>
            </w:pPr>
            <w:r w:rsidRPr="00133BE0">
              <w:t>6k</w:t>
            </w:r>
          </w:p>
        </w:tc>
        <w:tc>
          <w:tcPr>
            <w:tcW w:w="853" w:type="dxa"/>
            <w:gridSpan w:val="2"/>
          </w:tcPr>
          <w:p w14:paraId="7F3E1470" w14:textId="77777777" w:rsidR="0009306C" w:rsidRPr="0009306C" w:rsidRDefault="0009306C" w:rsidP="0009306C">
            <w:pPr>
              <w:jc w:val="center"/>
            </w:pPr>
            <w:r>
              <w:t>kl</w:t>
            </w:r>
          </w:p>
        </w:tc>
        <w:tc>
          <w:tcPr>
            <w:tcW w:w="711" w:type="dxa"/>
            <w:gridSpan w:val="2"/>
          </w:tcPr>
          <w:p w14:paraId="0BA30EEB" w14:textId="77777777" w:rsidR="0009306C" w:rsidRPr="0009306C" w:rsidRDefault="0009306C" w:rsidP="0009306C">
            <w:pPr>
              <w:jc w:val="center"/>
            </w:pPr>
            <w:r w:rsidRPr="00133BE0">
              <w:rPr>
                <w:lang w:val="en-US"/>
              </w:rPr>
              <w:t>2</w:t>
            </w:r>
          </w:p>
        </w:tc>
        <w:tc>
          <w:tcPr>
            <w:tcW w:w="2972" w:type="dxa"/>
          </w:tcPr>
          <w:p w14:paraId="09800366" w14:textId="77777777" w:rsidR="0009306C" w:rsidRPr="0009306C" w:rsidRDefault="0009306C" w:rsidP="0009306C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  <w:tc>
          <w:tcPr>
            <w:tcW w:w="562" w:type="dxa"/>
            <w:gridSpan w:val="2"/>
          </w:tcPr>
          <w:p w14:paraId="0F0F121C" w14:textId="77777777" w:rsidR="0009306C" w:rsidRDefault="0009306C" w:rsidP="0009306C">
            <w:pPr>
              <w:jc w:val="center"/>
            </w:pPr>
            <w:r>
              <w:t>2/L</w:t>
            </w:r>
          </w:p>
        </w:tc>
        <w:tc>
          <w:tcPr>
            <w:tcW w:w="925" w:type="dxa"/>
            <w:gridSpan w:val="4"/>
          </w:tcPr>
          <w:p w14:paraId="50367C89" w14:textId="77777777" w:rsidR="0009306C" w:rsidRDefault="0009306C" w:rsidP="0009306C">
            <w:pPr>
              <w:jc w:val="center"/>
            </w:pPr>
          </w:p>
        </w:tc>
      </w:tr>
      <w:tr w:rsidR="0009306C" w14:paraId="4F81F2B0" w14:textId="77777777" w:rsidTr="001E6E61">
        <w:tc>
          <w:tcPr>
            <w:tcW w:w="9389" w:type="dxa"/>
            <w:gridSpan w:val="16"/>
          </w:tcPr>
          <w:p w14:paraId="2328E968" w14:textId="77777777" w:rsidR="0009306C" w:rsidRDefault="0009306C" w:rsidP="0009306C">
            <w:pPr>
              <w:jc w:val="both"/>
              <w:rPr>
                <w:b/>
                <w:bCs/>
              </w:rPr>
            </w:pPr>
            <w:r w:rsidRPr="07CE326A">
              <w:rPr>
                <w:b/>
                <w:bCs/>
              </w:rPr>
              <w:t xml:space="preserve">Podmínka pro splnění této skupiny předmětů: </w:t>
            </w:r>
          </w:p>
          <w:p w14:paraId="738EFCB7" w14:textId="77777777" w:rsidR="0009306C" w:rsidRPr="0009306C" w:rsidRDefault="0009306C" w:rsidP="0009306C">
            <w:r>
              <w:t>Student si volí jeden z nabízených cizích jazyků. Doporučeno pro 2/L.</w:t>
            </w:r>
          </w:p>
        </w:tc>
      </w:tr>
      <w:tr w:rsidR="0009306C" w14:paraId="370CC9E5" w14:textId="77777777" w:rsidTr="001E6E61">
        <w:tc>
          <w:tcPr>
            <w:tcW w:w="9389" w:type="dxa"/>
            <w:gridSpan w:val="16"/>
            <w:shd w:val="clear" w:color="auto" w:fill="FBD4B4" w:themeFill="accent6" w:themeFillTint="66"/>
          </w:tcPr>
          <w:p w14:paraId="47482DAB" w14:textId="77777777" w:rsidR="0009306C" w:rsidRPr="0009306C" w:rsidRDefault="0009306C" w:rsidP="001E6E61">
            <w:pPr>
              <w:jc w:val="center"/>
            </w:pPr>
            <w:r w:rsidRPr="0009306C">
              <w:rPr>
                <w:b/>
                <w:bCs/>
              </w:rPr>
              <w:t xml:space="preserve">Povinně volitelné předměty - skupina </w:t>
            </w:r>
            <w:r>
              <w:rPr>
                <w:b/>
                <w:bCs/>
              </w:rPr>
              <w:t>4</w:t>
            </w:r>
          </w:p>
        </w:tc>
      </w:tr>
      <w:tr w:rsidR="0009306C" w14:paraId="37F5D6EF" w14:textId="77777777" w:rsidTr="001E6E61">
        <w:tc>
          <w:tcPr>
            <w:tcW w:w="2301" w:type="dxa"/>
          </w:tcPr>
          <w:p w14:paraId="00AA28B1" w14:textId="77777777" w:rsidR="0009306C" w:rsidRDefault="0009306C" w:rsidP="0009306C">
            <w:pPr>
              <w:jc w:val="both"/>
            </w:pPr>
            <w:r>
              <w:t>Cizí jazyk (angličtina, němčina, ruština) 4</w:t>
            </w:r>
          </w:p>
        </w:tc>
        <w:tc>
          <w:tcPr>
            <w:tcW w:w="1065" w:type="dxa"/>
            <w:gridSpan w:val="4"/>
          </w:tcPr>
          <w:p w14:paraId="1AE7C141" w14:textId="77777777" w:rsidR="0009306C" w:rsidRPr="0009306C" w:rsidRDefault="0009306C" w:rsidP="0009306C">
            <w:pPr>
              <w:jc w:val="both"/>
            </w:pPr>
            <w:r w:rsidRPr="00133BE0">
              <w:t>6k</w:t>
            </w:r>
          </w:p>
        </w:tc>
        <w:tc>
          <w:tcPr>
            <w:tcW w:w="853" w:type="dxa"/>
            <w:gridSpan w:val="2"/>
          </w:tcPr>
          <w:p w14:paraId="47EDA1DF" w14:textId="77777777" w:rsidR="0009306C" w:rsidRPr="0009306C" w:rsidRDefault="0009306C" w:rsidP="0009306C">
            <w:pPr>
              <w:jc w:val="center"/>
            </w:pPr>
            <w:r>
              <w:t>zk</w:t>
            </w:r>
          </w:p>
        </w:tc>
        <w:tc>
          <w:tcPr>
            <w:tcW w:w="711" w:type="dxa"/>
            <w:gridSpan w:val="2"/>
          </w:tcPr>
          <w:p w14:paraId="0267C364" w14:textId="77777777" w:rsidR="0009306C" w:rsidRPr="0009306C" w:rsidRDefault="0009306C" w:rsidP="0009306C">
            <w:pPr>
              <w:jc w:val="center"/>
            </w:pPr>
            <w:r w:rsidRPr="00133BE0">
              <w:rPr>
                <w:lang w:val="en-US"/>
              </w:rPr>
              <w:t>2</w:t>
            </w:r>
          </w:p>
        </w:tc>
        <w:tc>
          <w:tcPr>
            <w:tcW w:w="2972" w:type="dxa"/>
          </w:tcPr>
          <w:p w14:paraId="61BF872D" w14:textId="77777777" w:rsidR="0009306C" w:rsidRPr="0009306C" w:rsidRDefault="0009306C" w:rsidP="0009306C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  <w:tc>
          <w:tcPr>
            <w:tcW w:w="562" w:type="dxa"/>
            <w:gridSpan w:val="2"/>
          </w:tcPr>
          <w:p w14:paraId="0BB1BDDE" w14:textId="77777777" w:rsidR="0009306C" w:rsidRDefault="0009306C" w:rsidP="0009306C">
            <w:pPr>
              <w:jc w:val="center"/>
            </w:pPr>
            <w:r>
              <w:t>3/Z</w:t>
            </w:r>
          </w:p>
        </w:tc>
        <w:tc>
          <w:tcPr>
            <w:tcW w:w="925" w:type="dxa"/>
            <w:gridSpan w:val="4"/>
          </w:tcPr>
          <w:p w14:paraId="3CCDA313" w14:textId="77777777" w:rsidR="0009306C" w:rsidRDefault="0009306C" w:rsidP="0009306C">
            <w:pPr>
              <w:jc w:val="center"/>
            </w:pPr>
          </w:p>
        </w:tc>
      </w:tr>
      <w:tr w:rsidR="0009306C" w14:paraId="605E9991" w14:textId="77777777" w:rsidTr="001E6E61">
        <w:tc>
          <w:tcPr>
            <w:tcW w:w="9389" w:type="dxa"/>
            <w:gridSpan w:val="16"/>
          </w:tcPr>
          <w:p w14:paraId="6D437027" w14:textId="77777777" w:rsidR="0009306C" w:rsidRDefault="0009306C" w:rsidP="0009306C">
            <w:pPr>
              <w:jc w:val="both"/>
              <w:rPr>
                <w:b/>
                <w:bCs/>
              </w:rPr>
            </w:pPr>
            <w:r w:rsidRPr="07CE326A">
              <w:rPr>
                <w:b/>
                <w:bCs/>
              </w:rPr>
              <w:t xml:space="preserve">Podmínka pro splnění této skupiny předmětů: </w:t>
            </w:r>
          </w:p>
          <w:p w14:paraId="4F32867F" w14:textId="77777777" w:rsidR="0009306C" w:rsidRPr="0009306C" w:rsidRDefault="0009306C" w:rsidP="0009306C">
            <w:r>
              <w:t>Student si volí jeden z nabízených cizích jazyků. Doporučeno pro 3/Z.</w:t>
            </w:r>
          </w:p>
        </w:tc>
      </w:tr>
    </w:tbl>
    <w:p w14:paraId="28362AF1" w14:textId="77777777" w:rsidR="0082703C" w:rsidRDefault="0082703C">
      <w:pPr>
        <w:rPr>
          <w:ins w:id="180" w:author="Uzivatel" w:date="2018-11-19T16:00:00Z"/>
        </w:rPr>
      </w:pPr>
      <w:ins w:id="181" w:author="Uzivatel" w:date="2018-11-19T16:00:00Z">
        <w:r>
          <w:br w:type="page"/>
        </w:r>
      </w:ins>
    </w:p>
    <w:p w14:paraId="04BFD2A4" w14:textId="77777777" w:rsidR="0082703C" w:rsidRDefault="0082703C">
      <w:pPr>
        <w:rPr>
          <w:ins w:id="182" w:author="Uzivatel" w:date="2018-11-19T16:00:00Z"/>
        </w:rPr>
      </w:pPr>
    </w:p>
    <w:tbl>
      <w:tblPr>
        <w:tblW w:w="937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  <w:tblPrChange w:id="183" w:author="Uzivatel" w:date="2018-11-19T16:00:00Z">
          <w:tblPr>
            <w:tblW w:w="9389" w:type="dxa"/>
            <w:tblInd w:w="-3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3294"/>
        <w:gridCol w:w="6083"/>
        <w:tblGridChange w:id="184">
          <w:tblGrid>
            <w:gridCol w:w="3294"/>
            <w:gridCol w:w="6083"/>
          </w:tblGrid>
        </w:tblGridChange>
      </w:tblGrid>
      <w:tr w:rsidR="000E5FA2" w:rsidRPr="00300A0A" w14:paraId="7EEEE3F8" w14:textId="77777777" w:rsidTr="0082703C">
        <w:trPr>
          <w:trPrChange w:id="185" w:author="Uzivatel" w:date="2018-11-19T16:00:00Z">
            <w:trPr>
              <w:wAfter w:w="12" w:type="dxa"/>
            </w:trPr>
          </w:trPrChange>
        </w:trPr>
        <w:tc>
          <w:tcPr>
            <w:tcW w:w="3294" w:type="dxa"/>
            <w:shd w:val="clear" w:color="auto" w:fill="F7CAAC"/>
            <w:tcPrChange w:id="186" w:author="Uzivatel" w:date="2018-11-19T16:00:00Z">
              <w:tcPr>
                <w:tcW w:w="3294" w:type="dxa"/>
                <w:shd w:val="clear" w:color="auto" w:fill="F7CAAC"/>
              </w:tcPr>
            </w:tcPrChange>
          </w:tcPr>
          <w:p w14:paraId="4E008C2F" w14:textId="77777777" w:rsidR="000E5FA2" w:rsidRPr="00300A0A" w:rsidRDefault="000E5FA2" w:rsidP="008F3DEE">
            <w:pPr>
              <w:jc w:val="both"/>
              <w:rPr>
                <w:b/>
              </w:rPr>
            </w:pPr>
            <w:r w:rsidRPr="00300A0A">
              <w:rPr>
                <w:b/>
              </w:rPr>
              <w:t xml:space="preserve"> Součásti SZZ a jejich obsah</w:t>
            </w:r>
          </w:p>
        </w:tc>
        <w:tc>
          <w:tcPr>
            <w:tcW w:w="6083" w:type="dxa"/>
            <w:tcBorders>
              <w:bottom w:val="nil"/>
            </w:tcBorders>
            <w:tcPrChange w:id="187" w:author="Uzivatel" w:date="2018-11-19T16:00:00Z">
              <w:tcPr>
                <w:tcW w:w="6083" w:type="dxa"/>
                <w:tcBorders>
                  <w:bottom w:val="nil"/>
                </w:tcBorders>
              </w:tcPr>
            </w:tcPrChange>
          </w:tcPr>
          <w:p w14:paraId="060EC02B" w14:textId="77777777" w:rsidR="000E5FA2" w:rsidRPr="00300A0A" w:rsidRDefault="000E5FA2" w:rsidP="008F3DEE">
            <w:pPr>
              <w:jc w:val="both"/>
            </w:pPr>
          </w:p>
        </w:tc>
      </w:tr>
      <w:tr w:rsidR="007457F9" w:rsidRPr="00300A0A" w14:paraId="0E9D30C9" w14:textId="77777777" w:rsidTr="0082703C">
        <w:trPr>
          <w:trHeight w:val="1370"/>
          <w:trPrChange w:id="188" w:author="Uzivatel" w:date="2018-11-19T16:00:00Z">
            <w:trPr>
              <w:wAfter w:w="12" w:type="dxa"/>
              <w:trHeight w:val="1370"/>
            </w:trPr>
          </w:trPrChange>
        </w:trPr>
        <w:tc>
          <w:tcPr>
            <w:tcW w:w="9377" w:type="dxa"/>
            <w:gridSpan w:val="2"/>
            <w:tcBorders>
              <w:top w:val="nil"/>
            </w:tcBorders>
            <w:tcPrChange w:id="189" w:author="Uzivatel" w:date="2018-11-19T16:00:00Z">
              <w:tcPr>
                <w:tcW w:w="9377" w:type="dxa"/>
                <w:gridSpan w:val="2"/>
                <w:tcBorders>
                  <w:top w:val="nil"/>
                </w:tcBorders>
              </w:tcPr>
            </w:tcPrChange>
          </w:tcPr>
          <w:p w14:paraId="10439FE4" w14:textId="77777777" w:rsidR="008271A3" w:rsidRPr="00736CDA" w:rsidRDefault="008271A3" w:rsidP="008271A3">
            <w:pPr>
              <w:jc w:val="both"/>
              <w:rPr>
                <w:ins w:id="190" w:author="Uzivatel" w:date="2018-11-19T16:09:00Z"/>
              </w:rPr>
            </w:pPr>
            <w:ins w:id="191" w:author="Uzivatel" w:date="2018-11-19T16:09:00Z">
              <w:r w:rsidRPr="00736CDA">
                <w:t xml:space="preserve">SZZ se skládá z obhajoby bakalářské práce a ze státní zkoušky ze dvou </w:t>
              </w:r>
              <w:r w:rsidRPr="00B5659B">
                <w:t>tematických okruhů</w:t>
              </w:r>
              <w:r w:rsidRPr="00736CDA">
                <w:t>.</w:t>
              </w:r>
              <w:r>
                <w:t xml:space="preserve"> V rámci těchto dvou tematických okruhů jsou ověřovány vybrané integrující části a znalosti z předmětů profilujícího základu a ze základních teoretických předmětů profilujícího základu.</w:t>
              </w:r>
            </w:ins>
          </w:p>
          <w:p w14:paraId="0D599A7D" w14:textId="77777777" w:rsidR="008271A3" w:rsidRDefault="008271A3" w:rsidP="008271A3">
            <w:pPr>
              <w:jc w:val="both"/>
              <w:rPr>
                <w:ins w:id="192" w:author="Uzivatel" w:date="2018-11-19T16:09:00Z"/>
                <w:u w:val="single"/>
              </w:rPr>
            </w:pPr>
          </w:p>
          <w:p w14:paraId="41886AC7" w14:textId="77777777" w:rsidR="008271A3" w:rsidRPr="00300A0A" w:rsidRDefault="008271A3" w:rsidP="008271A3">
            <w:pPr>
              <w:jc w:val="both"/>
              <w:rPr>
                <w:ins w:id="193" w:author="Uzivatel" w:date="2018-11-19T16:09:00Z"/>
                <w:u w:val="single"/>
              </w:rPr>
            </w:pPr>
            <w:ins w:id="194" w:author="Uzivatel" w:date="2018-11-19T16:09:00Z">
              <w:r>
                <w:rPr>
                  <w:u w:val="single"/>
                </w:rPr>
                <w:t>Tematické okruhy:</w:t>
              </w:r>
            </w:ins>
          </w:p>
          <w:p w14:paraId="29752511" w14:textId="77777777" w:rsidR="008271A3" w:rsidRPr="00300A0A" w:rsidRDefault="008271A3" w:rsidP="008271A3">
            <w:pPr>
              <w:jc w:val="both"/>
              <w:rPr>
                <w:ins w:id="195" w:author="Uzivatel" w:date="2018-11-19T16:09:00Z"/>
                <w:u w:val="single"/>
              </w:rPr>
            </w:pPr>
          </w:p>
          <w:p w14:paraId="0E1BCFAD" w14:textId="3FF6BC68" w:rsidR="008271A3" w:rsidRPr="00300A0A" w:rsidRDefault="008271A3" w:rsidP="008271A3">
            <w:pPr>
              <w:jc w:val="both"/>
              <w:rPr>
                <w:ins w:id="196" w:author="Uzivatel" w:date="2018-11-19T16:09:00Z"/>
              </w:rPr>
            </w:pPr>
            <w:ins w:id="197" w:author="Uzivatel" w:date="2018-11-19T16:09:00Z">
              <w:r w:rsidRPr="00300A0A">
                <w:rPr>
                  <w:b/>
                </w:rPr>
                <w:t xml:space="preserve">Technologie komerční bezpečnosti </w:t>
              </w:r>
              <w:r w:rsidRPr="00300A0A">
                <w:t xml:space="preserve">(Fyzická ostraha, </w:t>
              </w:r>
              <w:r>
                <w:t>Technologie detektivních činností</w:t>
              </w:r>
              <w:r w:rsidRPr="00300A0A">
                <w:t xml:space="preserve">, </w:t>
              </w:r>
              <w:r>
                <w:t>Kriminalistické technologie a systémy</w:t>
              </w:r>
              <w:r w:rsidRPr="00300A0A">
                <w:t xml:space="preserve">, </w:t>
              </w:r>
              <w:r>
                <w:t>Krizové plánování a řízení</w:t>
              </w:r>
              <w:r w:rsidRPr="00300A0A">
                <w:t xml:space="preserve">, </w:t>
              </w:r>
              <w:r>
                <w:t>Bezpečnostní inženýrství</w:t>
              </w:r>
              <w:r w:rsidRPr="00300A0A">
                <w:t xml:space="preserve">, </w:t>
              </w:r>
              <w:r>
                <w:t>Systemizace bezpečnosti</w:t>
              </w:r>
              <w:r w:rsidRPr="00300A0A">
                <w:t xml:space="preserve">, </w:t>
              </w:r>
              <w:r>
                <w:t>Administrativní bezpečnost, Právní řád, Profesní obrana, Technologie datové bezpečnosti</w:t>
              </w:r>
              <w:r w:rsidRPr="00300A0A">
                <w:t>).</w:t>
              </w:r>
            </w:ins>
          </w:p>
          <w:p w14:paraId="5BFAD2CC" w14:textId="77777777" w:rsidR="008271A3" w:rsidRPr="00300A0A" w:rsidRDefault="008271A3" w:rsidP="008271A3">
            <w:pPr>
              <w:jc w:val="both"/>
              <w:rPr>
                <w:ins w:id="198" w:author="Uzivatel" w:date="2018-11-19T16:09:00Z"/>
              </w:rPr>
            </w:pPr>
          </w:p>
          <w:p w14:paraId="4075C9BB" w14:textId="77777777" w:rsidR="008271A3" w:rsidRPr="00300A0A" w:rsidRDefault="008271A3" w:rsidP="008271A3">
            <w:pPr>
              <w:jc w:val="both"/>
              <w:rPr>
                <w:ins w:id="199" w:author="Uzivatel" w:date="2018-11-19T16:09:00Z"/>
              </w:rPr>
            </w:pPr>
            <w:ins w:id="200" w:author="Uzivatel" w:date="2018-11-19T16:09:00Z">
              <w:r w:rsidRPr="00300A0A">
                <w:rPr>
                  <w:b/>
                </w:rPr>
                <w:t xml:space="preserve">Technické prostředky komerční bezpečnosti </w:t>
              </w:r>
              <w:r w:rsidRPr="00300A0A">
                <w:t>(</w:t>
              </w:r>
              <w:r>
                <w:t>Mechanické zábranné systémy, Technické prostředky bezpečnostních systémů, Elektronické bezpečnostní systémy, Technologie datové bezpečnosti, Projektování bezpečnostních systémů, Dohledová centra, Bezpečnostní inženýrství, Teorie přenosu informace, Databázové systémy, Počítačové sítě</w:t>
              </w:r>
              <w:r w:rsidRPr="00300A0A">
                <w:t>).</w:t>
              </w:r>
            </w:ins>
          </w:p>
          <w:p w14:paraId="01C8DAD0" w14:textId="77777777" w:rsidR="008271A3" w:rsidRPr="00300A0A" w:rsidRDefault="008271A3" w:rsidP="008271A3">
            <w:pPr>
              <w:jc w:val="both"/>
              <w:rPr>
                <w:ins w:id="201" w:author="Uzivatel" w:date="2018-11-19T16:09:00Z"/>
              </w:rPr>
            </w:pPr>
          </w:p>
          <w:p w14:paraId="61A3492D" w14:textId="117F02CE" w:rsidR="007457F9" w:rsidRPr="00B95601" w:rsidDel="00E148F3" w:rsidRDefault="008271A3" w:rsidP="008271A3">
            <w:pPr>
              <w:jc w:val="both"/>
              <w:rPr>
                <w:del w:id="202" w:author="Uzivatel" w:date="2018-11-13T10:02:00Z"/>
              </w:rPr>
            </w:pPr>
            <w:ins w:id="203" w:author="Uzivatel" w:date="2018-11-19T16:09:00Z">
              <w:r w:rsidRPr="00300A0A">
                <w:t>Studentům jsou předem oznámeny okruhy témat,</w:t>
              </w:r>
              <w:r>
                <w:t xml:space="preserve"> </w:t>
              </w:r>
              <w:r w:rsidRPr="00300A0A">
                <w:t>kter</w:t>
              </w:r>
              <w:r>
                <w:t xml:space="preserve">é </w:t>
              </w:r>
              <w:r w:rsidRPr="00300A0A">
                <w:t>jsou každoročně aktualizován</w:t>
              </w:r>
              <w:r>
                <w:t>y</w:t>
              </w:r>
              <w:r w:rsidRPr="00300A0A">
                <w:t xml:space="preserve"> schvalován</w:t>
              </w:r>
              <w:r>
                <w:t>y</w:t>
              </w:r>
              <w:r w:rsidRPr="00300A0A">
                <w:t xml:space="preserve"> Radou studijních programů.</w:t>
              </w:r>
            </w:ins>
            <w:del w:id="204" w:author="Uzivatel" w:date="2018-11-13T10:02:00Z">
              <w:r w:rsidR="007457F9" w:rsidRPr="00B95601" w:rsidDel="00E148F3">
                <w:delText>SZZ se skládá z obhajoby bakalářské práce a ze státní zkoušky ze dvou povinných předmětů.</w:delText>
              </w:r>
            </w:del>
          </w:p>
          <w:p w14:paraId="503B1E3C" w14:textId="77777777" w:rsidR="007457F9" w:rsidRPr="00300A0A" w:rsidDel="00E148F3" w:rsidRDefault="007457F9" w:rsidP="007457F9">
            <w:pPr>
              <w:jc w:val="both"/>
              <w:rPr>
                <w:del w:id="205" w:author="Uzivatel" w:date="2018-11-13T10:02:00Z"/>
                <w:u w:val="single"/>
              </w:rPr>
            </w:pPr>
          </w:p>
          <w:p w14:paraId="0703CA4D" w14:textId="77777777" w:rsidR="007457F9" w:rsidRPr="00300A0A" w:rsidDel="00E148F3" w:rsidRDefault="007457F9" w:rsidP="007457F9">
            <w:pPr>
              <w:jc w:val="both"/>
              <w:rPr>
                <w:del w:id="206" w:author="Uzivatel" w:date="2018-11-13T10:02:00Z"/>
                <w:u w:val="single"/>
              </w:rPr>
            </w:pPr>
            <w:del w:id="207" w:author="Uzivatel" w:date="2018-11-13T10:02:00Z">
              <w:r w:rsidRPr="00300A0A" w:rsidDel="00E148F3">
                <w:rPr>
                  <w:u w:val="single"/>
                </w:rPr>
                <w:delText>Povinné předměty</w:delText>
              </w:r>
            </w:del>
          </w:p>
          <w:p w14:paraId="3774B208" w14:textId="77777777" w:rsidR="007457F9" w:rsidRPr="00300A0A" w:rsidDel="00E148F3" w:rsidRDefault="007457F9" w:rsidP="007457F9">
            <w:pPr>
              <w:jc w:val="both"/>
              <w:rPr>
                <w:del w:id="208" w:author="Uzivatel" w:date="2018-11-13T10:02:00Z"/>
                <w:u w:val="single"/>
              </w:rPr>
            </w:pPr>
          </w:p>
          <w:p w14:paraId="12DEB061" w14:textId="77777777" w:rsidR="007457F9" w:rsidRPr="00300A0A" w:rsidDel="00E148F3" w:rsidRDefault="007457F9" w:rsidP="007457F9">
            <w:pPr>
              <w:jc w:val="both"/>
              <w:rPr>
                <w:del w:id="209" w:author="Uzivatel" w:date="2018-11-13T10:02:00Z"/>
              </w:rPr>
            </w:pPr>
            <w:del w:id="210" w:author="Uzivatel" w:date="2018-11-13T10:02:00Z">
              <w:r w:rsidRPr="00300A0A" w:rsidDel="00E148F3">
                <w:rPr>
                  <w:b/>
                </w:rPr>
                <w:delText xml:space="preserve">Technologie komerční bezpečnosti  </w:delText>
              </w:r>
              <w:r w:rsidRPr="00300A0A" w:rsidDel="00E148F3">
                <w:delText xml:space="preserve">(Fyzická ostraha, </w:delText>
              </w:r>
              <w:r w:rsidDel="00E148F3">
                <w:delText>Technologie detektivních činností</w:delText>
              </w:r>
              <w:r w:rsidRPr="00300A0A" w:rsidDel="00E148F3">
                <w:delText xml:space="preserve">, </w:delText>
              </w:r>
              <w:r w:rsidDel="00E148F3">
                <w:delText>Kriminalistické technologie a systémy</w:delText>
              </w:r>
              <w:r w:rsidRPr="00300A0A" w:rsidDel="00E148F3">
                <w:delText xml:space="preserve">, </w:delText>
              </w:r>
            </w:del>
            <w:del w:id="211" w:author="Uzivatel" w:date="2018-11-01T16:25:00Z">
              <w:r>
                <w:delText>Krizové plánování a řízení</w:delText>
              </w:r>
              <w:r w:rsidRPr="00300A0A">
                <w:delText xml:space="preserve">, </w:delText>
              </w:r>
            </w:del>
            <w:del w:id="212" w:author="Uzivatel" w:date="2018-11-13T10:02:00Z">
              <w:r w:rsidDel="00E148F3">
                <w:delText>Bezpečnostní inženýrství</w:delText>
              </w:r>
            </w:del>
            <w:del w:id="213" w:author="Uzivatel" w:date="2018-11-01T16:25:00Z">
              <w:r w:rsidRPr="00300A0A">
                <w:delText xml:space="preserve">, </w:delText>
              </w:r>
              <w:r>
                <w:delText>Systemizace bezpečnosti</w:delText>
              </w:r>
            </w:del>
            <w:del w:id="214" w:author="Uzivatel" w:date="2018-11-13T10:02:00Z">
              <w:r w:rsidRPr="00300A0A" w:rsidDel="00E148F3">
                <w:delText xml:space="preserve">, </w:delText>
              </w:r>
              <w:r w:rsidDel="00E148F3">
                <w:delText>Administrativní bezpečnost</w:delText>
              </w:r>
              <w:r w:rsidRPr="00300A0A" w:rsidDel="00E148F3">
                <w:delText>).</w:delText>
              </w:r>
            </w:del>
          </w:p>
          <w:p w14:paraId="04213A0E" w14:textId="77777777" w:rsidR="007457F9" w:rsidRPr="00300A0A" w:rsidDel="00E148F3" w:rsidRDefault="007457F9" w:rsidP="007457F9">
            <w:pPr>
              <w:jc w:val="both"/>
              <w:rPr>
                <w:del w:id="215" w:author="Uzivatel" w:date="2018-11-13T10:02:00Z"/>
              </w:rPr>
            </w:pPr>
          </w:p>
          <w:p w14:paraId="09BCE323" w14:textId="77777777" w:rsidR="007457F9" w:rsidRPr="00300A0A" w:rsidDel="00E148F3" w:rsidRDefault="007457F9" w:rsidP="007457F9">
            <w:pPr>
              <w:jc w:val="both"/>
              <w:rPr>
                <w:del w:id="216" w:author="Uzivatel" w:date="2018-11-13T10:02:00Z"/>
              </w:rPr>
            </w:pPr>
            <w:del w:id="217" w:author="Uzivatel" w:date="2018-11-13T10:02:00Z">
              <w:r w:rsidRPr="00300A0A" w:rsidDel="00E148F3">
                <w:rPr>
                  <w:b/>
                </w:rPr>
                <w:delText xml:space="preserve">Technické prostředky komerční bezpečnosti </w:delText>
              </w:r>
              <w:r w:rsidRPr="00300A0A" w:rsidDel="00E148F3">
                <w:delText>(</w:delText>
              </w:r>
              <w:r w:rsidDel="00E148F3">
                <w:delText xml:space="preserve">Mechanické zábranné systémy, Technické prostředky bezpečnostních systémů, Elektronické bezpečnostní systémy, </w:delText>
              </w:r>
            </w:del>
            <w:del w:id="218" w:author="Uzivatel" w:date="2018-11-01T16:25:00Z">
              <w:r>
                <w:delText xml:space="preserve">Technologie datové bezpečnosti, </w:delText>
              </w:r>
            </w:del>
            <w:del w:id="219" w:author="Uzivatel" w:date="2018-11-13T10:02:00Z">
              <w:r w:rsidDel="00E148F3">
                <w:delText>Projektování bezpečnostních systémů</w:delText>
              </w:r>
            </w:del>
            <w:del w:id="220" w:author="Uzivatel" w:date="2018-11-01T16:25:00Z">
              <w:r>
                <w:delText>, Dohledová centra</w:delText>
              </w:r>
            </w:del>
            <w:del w:id="221" w:author="Uzivatel" w:date="2018-11-13T10:02:00Z">
              <w:r w:rsidRPr="00300A0A" w:rsidDel="00E148F3">
                <w:delText>).</w:delText>
              </w:r>
            </w:del>
          </w:p>
          <w:p w14:paraId="2E626419" w14:textId="77777777" w:rsidR="007457F9" w:rsidRPr="00300A0A" w:rsidDel="00E148F3" w:rsidRDefault="007457F9" w:rsidP="007457F9">
            <w:pPr>
              <w:jc w:val="both"/>
              <w:rPr>
                <w:del w:id="222" w:author="Uzivatel" w:date="2018-11-13T10:02:00Z"/>
              </w:rPr>
            </w:pPr>
          </w:p>
          <w:p w14:paraId="0FA6D745" w14:textId="77777777" w:rsidR="007457F9" w:rsidRPr="00300A0A" w:rsidRDefault="007457F9" w:rsidP="007457F9">
            <w:pPr>
              <w:jc w:val="both"/>
            </w:pPr>
            <w:del w:id="223" w:author="Uzivatel" w:date="2018-11-13T10:02:00Z">
              <w:r w:rsidRPr="00300A0A" w:rsidDel="00E148F3">
                <w:delText>Studentům jsou předem oznámeny okruhy témat, kter</w:delText>
              </w:r>
              <w:r w:rsidDel="00E148F3">
                <w:delText>y</w:delText>
              </w:r>
              <w:r w:rsidRPr="00300A0A" w:rsidDel="00E148F3">
                <w:delText xml:space="preserve"> jsou každoročně aktualizován</w:delText>
              </w:r>
              <w:r w:rsidDel="00E148F3">
                <w:delText>y</w:delText>
              </w:r>
              <w:r w:rsidRPr="00300A0A" w:rsidDel="00E148F3">
                <w:delText xml:space="preserve"> a schvalován</w:delText>
              </w:r>
              <w:r w:rsidDel="00E148F3">
                <w:delText>y</w:delText>
              </w:r>
              <w:r w:rsidRPr="00300A0A" w:rsidDel="00E148F3">
                <w:delText xml:space="preserve"> Radou studijních programů.</w:delText>
              </w:r>
            </w:del>
          </w:p>
        </w:tc>
      </w:tr>
      <w:tr w:rsidR="00A02260" w:rsidRPr="00300A0A" w14:paraId="48DB8DBB" w14:textId="77777777" w:rsidTr="0082703C">
        <w:trPr>
          <w:trPrChange w:id="224" w:author="Uzivatel" w:date="2018-11-19T16:00:00Z">
            <w:trPr>
              <w:wAfter w:w="12" w:type="dxa"/>
            </w:trPr>
          </w:trPrChange>
        </w:trPr>
        <w:tc>
          <w:tcPr>
            <w:tcW w:w="3294" w:type="dxa"/>
            <w:shd w:val="clear" w:color="auto" w:fill="F7CAAC"/>
            <w:tcPrChange w:id="225" w:author="Uzivatel" w:date="2018-11-19T16:00:00Z">
              <w:tcPr>
                <w:tcW w:w="3294" w:type="dxa"/>
                <w:shd w:val="clear" w:color="auto" w:fill="F7CAAC"/>
              </w:tcPr>
            </w:tcPrChange>
          </w:tcPr>
          <w:p w14:paraId="3F6543C5" w14:textId="77777777" w:rsidR="00A02260" w:rsidRPr="00300A0A" w:rsidRDefault="00A02260" w:rsidP="00A02260">
            <w:pPr>
              <w:jc w:val="both"/>
              <w:rPr>
                <w:b/>
              </w:rPr>
            </w:pPr>
            <w:r w:rsidRPr="00300A0A">
              <w:rPr>
                <w:b/>
              </w:rPr>
              <w:t>Další studijní povinnosti</w:t>
            </w:r>
          </w:p>
        </w:tc>
        <w:tc>
          <w:tcPr>
            <w:tcW w:w="6083" w:type="dxa"/>
            <w:tcBorders>
              <w:bottom w:val="nil"/>
            </w:tcBorders>
            <w:tcPrChange w:id="226" w:author="Uzivatel" w:date="2018-11-19T16:00:00Z">
              <w:tcPr>
                <w:tcW w:w="6083" w:type="dxa"/>
                <w:tcBorders>
                  <w:bottom w:val="nil"/>
                </w:tcBorders>
              </w:tcPr>
            </w:tcPrChange>
          </w:tcPr>
          <w:p w14:paraId="2AE5B19D" w14:textId="77777777" w:rsidR="00A02260" w:rsidRPr="00300A0A" w:rsidRDefault="00A02260" w:rsidP="00A02260">
            <w:pPr>
              <w:jc w:val="both"/>
            </w:pPr>
          </w:p>
        </w:tc>
      </w:tr>
      <w:tr w:rsidR="00A02260" w:rsidRPr="00300A0A" w14:paraId="5A1B0708" w14:textId="77777777" w:rsidTr="0082703C">
        <w:trPr>
          <w:trHeight w:val="592"/>
          <w:trPrChange w:id="227" w:author="Uzivatel" w:date="2018-11-19T16:00:00Z">
            <w:trPr>
              <w:wAfter w:w="12" w:type="dxa"/>
              <w:trHeight w:val="592"/>
            </w:trPr>
          </w:trPrChange>
        </w:trPr>
        <w:tc>
          <w:tcPr>
            <w:tcW w:w="9377" w:type="dxa"/>
            <w:gridSpan w:val="2"/>
            <w:tcBorders>
              <w:top w:val="nil"/>
            </w:tcBorders>
            <w:tcPrChange w:id="228" w:author="Uzivatel" w:date="2018-11-19T16:00:00Z">
              <w:tcPr>
                <w:tcW w:w="9377" w:type="dxa"/>
                <w:gridSpan w:val="2"/>
                <w:tcBorders>
                  <w:top w:val="nil"/>
                </w:tcBorders>
              </w:tcPr>
            </w:tcPrChange>
          </w:tcPr>
          <w:p w14:paraId="29D91388" w14:textId="77777777" w:rsidR="00A02260" w:rsidRDefault="00A02260" w:rsidP="00A02260">
            <w:pPr>
              <w:jc w:val="both"/>
            </w:pPr>
            <w:r w:rsidRPr="00300A0A">
              <w:t>Nejsou definovány</w:t>
            </w:r>
          </w:p>
          <w:p w14:paraId="07CEFEA8" w14:textId="77777777" w:rsidR="00A02260" w:rsidRDefault="00A02260" w:rsidP="00A02260">
            <w:pPr>
              <w:jc w:val="both"/>
            </w:pPr>
          </w:p>
          <w:p w14:paraId="2B0C39FD" w14:textId="77777777" w:rsidR="00A02260" w:rsidRDefault="00A02260" w:rsidP="00A02260">
            <w:pPr>
              <w:jc w:val="both"/>
            </w:pPr>
          </w:p>
          <w:p w14:paraId="0F197947" w14:textId="77777777" w:rsidR="00A02260" w:rsidRDefault="00A02260" w:rsidP="00A02260">
            <w:pPr>
              <w:jc w:val="both"/>
            </w:pPr>
          </w:p>
          <w:p w14:paraId="5F4E4E84" w14:textId="77777777" w:rsidR="00A02260" w:rsidRDefault="00A02260" w:rsidP="00A02260">
            <w:pPr>
              <w:jc w:val="both"/>
              <w:rPr>
                <w:ins w:id="229" w:author="Uzivatel" w:date="2018-11-01T16:25:00Z"/>
              </w:rPr>
            </w:pPr>
          </w:p>
          <w:p w14:paraId="5A2700DB" w14:textId="77777777" w:rsidR="00A02260" w:rsidRDefault="00A02260" w:rsidP="00A02260">
            <w:pPr>
              <w:jc w:val="both"/>
              <w:rPr>
                <w:ins w:id="230" w:author="Uzivatel" w:date="2018-11-01T16:25:00Z"/>
              </w:rPr>
            </w:pPr>
          </w:p>
          <w:p w14:paraId="2558C8C5" w14:textId="77777777" w:rsidR="00A02260" w:rsidRPr="00300A0A" w:rsidRDefault="00A02260" w:rsidP="00A02260">
            <w:pPr>
              <w:jc w:val="both"/>
            </w:pPr>
          </w:p>
        </w:tc>
      </w:tr>
      <w:tr w:rsidR="00A02260" w:rsidRPr="00300A0A" w14:paraId="20B80F9F" w14:textId="77777777" w:rsidTr="0082703C">
        <w:trPr>
          <w:trPrChange w:id="231" w:author="Uzivatel" w:date="2018-11-19T16:00:00Z">
            <w:trPr>
              <w:wAfter w:w="12" w:type="dxa"/>
            </w:trPr>
          </w:trPrChange>
        </w:trPr>
        <w:tc>
          <w:tcPr>
            <w:tcW w:w="3294" w:type="dxa"/>
            <w:shd w:val="clear" w:color="auto" w:fill="F7CAAC"/>
            <w:tcPrChange w:id="232" w:author="Uzivatel" w:date="2018-11-19T16:00:00Z">
              <w:tcPr>
                <w:tcW w:w="3294" w:type="dxa"/>
                <w:shd w:val="clear" w:color="auto" w:fill="F7CAAC"/>
              </w:tcPr>
            </w:tcPrChange>
          </w:tcPr>
          <w:p w14:paraId="59E99319" w14:textId="77777777" w:rsidR="00A02260" w:rsidRPr="00300A0A" w:rsidRDefault="00A02260" w:rsidP="00A02260">
            <w:pPr>
              <w:rPr>
                <w:b/>
              </w:rPr>
            </w:pPr>
            <w:r w:rsidRPr="00300A0A">
              <w:rPr>
                <w:b/>
              </w:rPr>
              <w:t>Návrh témat kvalifikačních prací a témata obhájených prací</w:t>
            </w:r>
          </w:p>
        </w:tc>
        <w:tc>
          <w:tcPr>
            <w:tcW w:w="6083" w:type="dxa"/>
            <w:tcBorders>
              <w:bottom w:val="nil"/>
            </w:tcBorders>
            <w:tcPrChange w:id="233" w:author="Uzivatel" w:date="2018-11-19T16:00:00Z">
              <w:tcPr>
                <w:tcW w:w="6083" w:type="dxa"/>
                <w:tcBorders>
                  <w:bottom w:val="nil"/>
                </w:tcBorders>
              </w:tcPr>
            </w:tcPrChange>
          </w:tcPr>
          <w:p w14:paraId="70BD1413" w14:textId="77777777" w:rsidR="00A02260" w:rsidRPr="00300A0A" w:rsidRDefault="00A02260" w:rsidP="00A02260">
            <w:pPr>
              <w:jc w:val="both"/>
            </w:pPr>
          </w:p>
        </w:tc>
      </w:tr>
      <w:tr w:rsidR="00A02260" w:rsidRPr="00300A0A" w14:paraId="02F31D8D" w14:textId="77777777" w:rsidTr="0082703C">
        <w:trPr>
          <w:trHeight w:val="842"/>
          <w:trPrChange w:id="234" w:author="Uzivatel" w:date="2018-11-19T16:00:00Z">
            <w:trPr>
              <w:wAfter w:w="12" w:type="dxa"/>
              <w:trHeight w:val="842"/>
            </w:trPr>
          </w:trPrChange>
        </w:trPr>
        <w:tc>
          <w:tcPr>
            <w:tcW w:w="9377" w:type="dxa"/>
            <w:gridSpan w:val="2"/>
            <w:tcBorders>
              <w:top w:val="nil"/>
            </w:tcBorders>
            <w:tcPrChange w:id="235" w:author="Uzivatel" w:date="2018-11-19T16:00:00Z">
              <w:tcPr>
                <w:tcW w:w="9377" w:type="dxa"/>
                <w:gridSpan w:val="2"/>
                <w:tcBorders>
                  <w:top w:val="nil"/>
                </w:tcBorders>
              </w:tcPr>
            </w:tcPrChange>
          </w:tcPr>
          <w:p w14:paraId="503BFDD5" w14:textId="77777777" w:rsidR="00A02260" w:rsidRDefault="00A02260" w:rsidP="00A02260">
            <w:pPr>
              <w:jc w:val="both"/>
            </w:pPr>
            <w:r>
              <w:t>Návrhy témat kvalifikačních prací:</w:t>
            </w:r>
          </w:p>
          <w:p w14:paraId="2885C1A0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Metody realizace bezpečnostního posouzení objektu</w:t>
            </w:r>
            <w:r>
              <w:t>.</w:t>
            </w:r>
          </w:p>
          <w:p w14:paraId="2E61EA86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Monitorovací prog</w:t>
            </w:r>
            <w:r>
              <w:t>ramy v bezpečnostních systémech.</w:t>
            </w:r>
          </w:p>
          <w:p w14:paraId="7D6ED085" w14:textId="77777777" w:rsidR="00A02260" w:rsidRPr="00300A0A" w:rsidRDefault="00A02260" w:rsidP="00A02260">
            <w:pPr>
              <w:ind w:left="360"/>
              <w:jc w:val="both"/>
            </w:pPr>
            <w:r>
              <w:t>Požárně bezpečnostní řešení.</w:t>
            </w:r>
          </w:p>
          <w:p w14:paraId="1F428736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Kabelové rozvody poplachových systémů</w:t>
            </w:r>
            <w:r>
              <w:t>.</w:t>
            </w:r>
          </w:p>
          <w:p w14:paraId="5649F70F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Zamlžovací bezpečnostní systémy</w:t>
            </w:r>
            <w:r>
              <w:t>.</w:t>
            </w:r>
          </w:p>
          <w:p w14:paraId="6E97EF7C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Technické způsoby integrace poplachových systémů</w:t>
            </w:r>
            <w:r>
              <w:t>.</w:t>
            </w:r>
          </w:p>
          <w:p w14:paraId="55CB5D9C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Aplikace systémové elektroinstalace v zabezpečovacích systémech</w:t>
            </w:r>
            <w:r>
              <w:t>.</w:t>
            </w:r>
          </w:p>
          <w:p w14:paraId="75D3035C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Detektory návykových látek</w:t>
            </w:r>
            <w:r>
              <w:t>.</w:t>
            </w:r>
          </w:p>
          <w:p w14:paraId="3B34CA85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Návrh zabezpečení objektu bioelektrárny</w:t>
            </w:r>
            <w:r>
              <w:t>.</w:t>
            </w:r>
          </w:p>
          <w:p w14:paraId="734A31F2" w14:textId="77777777" w:rsidR="00A02260" w:rsidRDefault="00A02260" w:rsidP="00A02260">
            <w:pPr>
              <w:ind w:left="360"/>
              <w:jc w:val="both"/>
            </w:pPr>
            <w:r w:rsidRPr="00300A0A">
              <w:t>Bezpečnostní technologie ke snížení rizika výbuchu při dopravě paliva v tepelných elektrárnách.</w:t>
            </w:r>
          </w:p>
          <w:p w14:paraId="006B04C2" w14:textId="77777777" w:rsidR="00A02260" w:rsidRDefault="00A02260" w:rsidP="00A02260">
            <w:pPr>
              <w:ind w:left="360"/>
              <w:jc w:val="both"/>
            </w:pPr>
            <w:r>
              <w:t>Návrh plánu krizové připravenosti subjektu kritické infrastruktury.</w:t>
            </w:r>
          </w:p>
          <w:p w14:paraId="24A23310" w14:textId="77777777" w:rsidR="00A02260" w:rsidRDefault="00A02260" w:rsidP="00A02260">
            <w:pPr>
              <w:ind w:left="360"/>
              <w:jc w:val="both"/>
            </w:pPr>
            <w:r>
              <w:t>Analýza rizik a havarijní plánování výrobního subjektu.</w:t>
            </w:r>
          </w:p>
          <w:p w14:paraId="7D8DA335" w14:textId="77777777" w:rsidR="00A02260" w:rsidRDefault="00A02260" w:rsidP="00A02260">
            <w:pPr>
              <w:ind w:left="360"/>
              <w:jc w:val="both"/>
            </w:pPr>
          </w:p>
          <w:p w14:paraId="3DBB2F03" w14:textId="77777777" w:rsidR="00A02260" w:rsidRDefault="00A02260" w:rsidP="00A02260">
            <w:pPr>
              <w:jc w:val="both"/>
            </w:pPr>
          </w:p>
          <w:p w14:paraId="510766F9" w14:textId="12171FAB" w:rsidR="00A02260" w:rsidRPr="00300A0A" w:rsidRDefault="00AB774B" w:rsidP="00A02260">
            <w:pPr>
              <w:jc w:val="both"/>
            </w:pPr>
            <w:ins w:id="236" w:author="Jiří Vojtěšek" w:date="2018-11-25T19:08:00Z">
              <w:r>
                <w:rPr>
                  <w:rFonts w:ascii="TimesNewRomanPSMT,Calibri" w:eastAsia="TimesNewRomanPSMT,Calibri" w:hAnsi="TimesNewRomanPSMT,Calibri" w:cs="TimesNewRomanPSMT,Calibri"/>
                </w:rPr>
                <w:t xml:space="preserve">Kompletní seznam dosud obhájených prací (včetně plného znění a posudků) je k nahlédnutí na adrese </w:t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fldChar w:fldCharType="begin"/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instrText xml:space="preserve"> HYPERLINK "</w:instrText>
              </w:r>
              <w:r w:rsidRPr="00AB774B">
                <w:rPr>
                  <w:rFonts w:ascii="TimesNewRomanPSMT,Calibri" w:eastAsia="TimesNewRomanPSMT,Calibri" w:hAnsi="TimesNewRomanPSMT,Calibri" w:cs="TimesNewRomanPSMT,Calibri"/>
                </w:rPr>
                <w:instrText>http://digilib.k.utb.cz/handle/10563/92</w:instrText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instrText xml:space="preserve">" </w:instrText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fldChar w:fldCharType="separate"/>
              </w:r>
              <w:r w:rsidRPr="00B637A1">
                <w:rPr>
                  <w:rStyle w:val="Hypertextovodkaz"/>
                  <w:rFonts w:ascii="TimesNewRomanPSMT,Calibri" w:eastAsia="TimesNewRomanPSMT,Calibri" w:hAnsi="TimesNewRomanPSMT,Calibri" w:cs="TimesNewRomanPSMT,Calibri"/>
                </w:rPr>
                <w:t>http://digilib.k.utb.cz/handle/10563/92</w:t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fldChar w:fldCharType="end"/>
              </w:r>
            </w:ins>
            <w:del w:id="237" w:author="Jiří Vojtěšek" w:date="2018-11-25T19:08:00Z">
              <w:r w:rsidR="00A02260" w:rsidDel="00AB774B">
                <w:delText xml:space="preserve">Obhájené bakalářské práce jsou dostupné na </w:delText>
              </w:r>
              <w:r w:rsidR="004E400B" w:rsidDel="00AB774B">
                <w:rPr>
                  <w:rStyle w:val="Hypertextovodkaz"/>
                </w:rPr>
                <w:fldChar w:fldCharType="begin"/>
              </w:r>
              <w:r w:rsidR="004E400B" w:rsidDel="00AB774B">
                <w:rPr>
                  <w:rStyle w:val="Hypertextovodkaz"/>
                </w:rPr>
                <w:delInstrText xml:space="preserve"> HYPERLINK "https://stag.utb.cz/portal/studium/prohlizeni.html" </w:delInstrText>
              </w:r>
              <w:r w:rsidR="004E400B" w:rsidDel="00AB774B">
                <w:rPr>
                  <w:rStyle w:val="Hypertextovodkaz"/>
                </w:rPr>
                <w:fldChar w:fldCharType="separate"/>
              </w:r>
              <w:r w:rsidR="00A02260" w:rsidDel="00AB774B">
                <w:rPr>
                  <w:rStyle w:val="Hypertextovodkaz"/>
                </w:rPr>
                <w:delText>https://stag.utb.cz/portal/studium/prohlizeni.html</w:delText>
              </w:r>
              <w:r w:rsidR="004E400B" w:rsidDel="00AB774B">
                <w:rPr>
                  <w:rStyle w:val="Hypertextovodkaz"/>
                </w:rPr>
                <w:fldChar w:fldCharType="end"/>
              </w:r>
            </w:del>
          </w:p>
          <w:p w14:paraId="240632FA" w14:textId="77777777" w:rsidR="00A02260" w:rsidRPr="00300A0A" w:rsidRDefault="00A02260" w:rsidP="00A02260">
            <w:pPr>
              <w:jc w:val="both"/>
            </w:pPr>
          </w:p>
          <w:p w14:paraId="1CDE7677" w14:textId="77777777" w:rsidR="00A02260" w:rsidRDefault="00A02260" w:rsidP="00A02260">
            <w:pPr>
              <w:pStyle w:val="Odstavecseseznamem"/>
              <w:jc w:val="both"/>
            </w:pPr>
          </w:p>
          <w:p w14:paraId="1D737E50" w14:textId="77777777" w:rsidR="00A02260" w:rsidRDefault="00A02260" w:rsidP="00A02260">
            <w:pPr>
              <w:pStyle w:val="Odstavecseseznamem"/>
              <w:jc w:val="both"/>
            </w:pPr>
          </w:p>
          <w:p w14:paraId="72C176AF" w14:textId="77777777" w:rsidR="00A02260" w:rsidRPr="00300A0A" w:rsidRDefault="00A02260" w:rsidP="00A02260">
            <w:pPr>
              <w:pStyle w:val="Odstavecseseznamem"/>
              <w:jc w:val="both"/>
            </w:pPr>
          </w:p>
        </w:tc>
      </w:tr>
      <w:tr w:rsidR="00A02260" w:rsidRPr="00300A0A" w14:paraId="3A79611B" w14:textId="77777777" w:rsidTr="0082703C">
        <w:trPr>
          <w:trPrChange w:id="238" w:author="Uzivatel" w:date="2018-11-19T16:00:00Z">
            <w:trPr>
              <w:wAfter w:w="12" w:type="dxa"/>
            </w:trPr>
          </w:trPrChange>
        </w:trPr>
        <w:tc>
          <w:tcPr>
            <w:tcW w:w="3294" w:type="dxa"/>
            <w:shd w:val="clear" w:color="auto" w:fill="F7CAAC"/>
            <w:tcPrChange w:id="239" w:author="Uzivatel" w:date="2018-11-19T16:00:00Z">
              <w:tcPr>
                <w:tcW w:w="3294" w:type="dxa"/>
                <w:shd w:val="clear" w:color="auto" w:fill="F7CAAC"/>
              </w:tcPr>
            </w:tcPrChange>
          </w:tcPr>
          <w:p w14:paraId="43C15502" w14:textId="77777777" w:rsidR="00A02260" w:rsidRPr="00300A0A" w:rsidRDefault="00A02260" w:rsidP="00A02260">
            <w:r w:rsidRPr="00300A0A">
              <w:rPr>
                <w:b/>
              </w:rPr>
              <w:lastRenderedPageBreak/>
              <w:t>Návrh témat rigorózních prací a témata obhájených prací</w:t>
            </w:r>
          </w:p>
        </w:tc>
        <w:tc>
          <w:tcPr>
            <w:tcW w:w="6083" w:type="dxa"/>
            <w:tcBorders>
              <w:bottom w:val="nil"/>
            </w:tcBorders>
            <w:shd w:val="clear" w:color="auto" w:fill="FFFFFF"/>
            <w:tcPrChange w:id="240" w:author="Uzivatel" w:date="2018-11-19T16:00:00Z">
              <w:tcPr>
                <w:tcW w:w="6083" w:type="dxa"/>
                <w:tcBorders>
                  <w:bottom w:val="nil"/>
                </w:tcBorders>
                <w:shd w:val="clear" w:color="auto" w:fill="FFFFFF"/>
              </w:tcPr>
            </w:tcPrChange>
          </w:tcPr>
          <w:p w14:paraId="6AE6FCB3" w14:textId="77777777" w:rsidR="00A02260" w:rsidRPr="00300A0A" w:rsidRDefault="00A02260" w:rsidP="00A02260">
            <w:pPr>
              <w:jc w:val="center"/>
            </w:pPr>
          </w:p>
        </w:tc>
      </w:tr>
      <w:tr w:rsidR="00A02260" w:rsidRPr="00300A0A" w14:paraId="53543877" w14:textId="77777777" w:rsidTr="0082703C">
        <w:trPr>
          <w:trHeight w:val="680"/>
          <w:trPrChange w:id="241" w:author="Uzivatel" w:date="2018-11-19T16:00:00Z">
            <w:trPr>
              <w:wAfter w:w="12" w:type="dxa"/>
              <w:trHeight w:val="680"/>
            </w:trPr>
          </w:trPrChange>
        </w:trPr>
        <w:tc>
          <w:tcPr>
            <w:tcW w:w="9377" w:type="dxa"/>
            <w:gridSpan w:val="2"/>
            <w:tcBorders>
              <w:top w:val="nil"/>
            </w:tcBorders>
            <w:tcPrChange w:id="242" w:author="Uzivatel" w:date="2018-11-19T16:00:00Z">
              <w:tcPr>
                <w:tcW w:w="9377" w:type="dxa"/>
                <w:gridSpan w:val="2"/>
                <w:tcBorders>
                  <w:top w:val="nil"/>
                </w:tcBorders>
              </w:tcPr>
            </w:tcPrChange>
          </w:tcPr>
          <w:p w14:paraId="5D8F08DF" w14:textId="77777777" w:rsidR="00A02260" w:rsidRPr="00300A0A" w:rsidRDefault="00A02260" w:rsidP="00A02260">
            <w:pPr>
              <w:jc w:val="both"/>
            </w:pPr>
            <w:r w:rsidRPr="00300A0A">
              <w:t>Nejsou</w:t>
            </w:r>
          </w:p>
        </w:tc>
      </w:tr>
      <w:tr w:rsidR="00A02260" w:rsidRPr="00300A0A" w14:paraId="68BEFB49" w14:textId="77777777" w:rsidTr="0082703C">
        <w:trPr>
          <w:trPrChange w:id="243" w:author="Uzivatel" w:date="2018-11-19T16:00:00Z">
            <w:trPr>
              <w:wAfter w:w="12" w:type="dxa"/>
            </w:trPr>
          </w:trPrChange>
        </w:trPr>
        <w:tc>
          <w:tcPr>
            <w:tcW w:w="3294" w:type="dxa"/>
            <w:shd w:val="clear" w:color="auto" w:fill="F7CAAC"/>
            <w:tcPrChange w:id="244" w:author="Uzivatel" w:date="2018-11-19T16:00:00Z">
              <w:tcPr>
                <w:tcW w:w="3294" w:type="dxa"/>
                <w:shd w:val="clear" w:color="auto" w:fill="F7CAAC"/>
              </w:tcPr>
            </w:tcPrChange>
          </w:tcPr>
          <w:p w14:paraId="610704D2" w14:textId="77777777" w:rsidR="00A02260" w:rsidRPr="00300A0A" w:rsidRDefault="00A02260" w:rsidP="00A02260">
            <w:r w:rsidRPr="00300A0A">
              <w:rPr>
                <w:b/>
              </w:rPr>
              <w:t xml:space="preserve"> Součásti SRZ a jejich obsah</w:t>
            </w:r>
          </w:p>
        </w:tc>
        <w:tc>
          <w:tcPr>
            <w:tcW w:w="6083" w:type="dxa"/>
            <w:tcBorders>
              <w:bottom w:val="nil"/>
            </w:tcBorders>
            <w:shd w:val="clear" w:color="auto" w:fill="FFFFFF"/>
            <w:tcPrChange w:id="245" w:author="Uzivatel" w:date="2018-11-19T16:00:00Z">
              <w:tcPr>
                <w:tcW w:w="6083" w:type="dxa"/>
                <w:tcBorders>
                  <w:bottom w:val="nil"/>
                </w:tcBorders>
                <w:shd w:val="clear" w:color="auto" w:fill="FFFFFF"/>
              </w:tcPr>
            </w:tcPrChange>
          </w:tcPr>
          <w:p w14:paraId="6550D317" w14:textId="77777777" w:rsidR="00A02260" w:rsidRPr="00300A0A" w:rsidRDefault="00A02260" w:rsidP="00A02260">
            <w:pPr>
              <w:jc w:val="center"/>
            </w:pPr>
          </w:p>
        </w:tc>
      </w:tr>
      <w:tr w:rsidR="00A02260" w:rsidRPr="00300A0A" w14:paraId="7F501552" w14:textId="77777777" w:rsidTr="0082703C">
        <w:trPr>
          <w:trHeight w:val="594"/>
          <w:trPrChange w:id="246" w:author="Uzivatel" w:date="2018-11-19T16:00:00Z">
            <w:trPr>
              <w:wAfter w:w="12" w:type="dxa"/>
              <w:trHeight w:val="594"/>
            </w:trPr>
          </w:trPrChange>
        </w:trPr>
        <w:tc>
          <w:tcPr>
            <w:tcW w:w="9377" w:type="dxa"/>
            <w:gridSpan w:val="2"/>
            <w:tcBorders>
              <w:top w:val="nil"/>
            </w:tcBorders>
            <w:tcPrChange w:id="247" w:author="Uzivatel" w:date="2018-11-19T16:00:00Z">
              <w:tcPr>
                <w:tcW w:w="9377" w:type="dxa"/>
                <w:gridSpan w:val="2"/>
                <w:tcBorders>
                  <w:top w:val="nil"/>
                </w:tcBorders>
              </w:tcPr>
            </w:tcPrChange>
          </w:tcPr>
          <w:p w14:paraId="01BB08DF" w14:textId="77777777" w:rsidR="00A02260" w:rsidRPr="00300A0A" w:rsidRDefault="00A02260" w:rsidP="00A02260">
            <w:pPr>
              <w:jc w:val="both"/>
            </w:pPr>
            <w:r w:rsidRPr="00300A0A">
              <w:t>Nejsou</w:t>
            </w:r>
          </w:p>
        </w:tc>
      </w:tr>
    </w:tbl>
    <w:p w14:paraId="3E4EE17A" w14:textId="77777777" w:rsidR="00C925A5" w:rsidRPr="00300A0A" w:rsidRDefault="00C925A5">
      <w:pPr>
        <w:spacing w:after="160" w:line="259" w:lineRule="auto"/>
      </w:pPr>
    </w:p>
    <w:p w14:paraId="732CEB72" w14:textId="77777777" w:rsidR="00B41C93" w:rsidRDefault="002B2C5A" w:rsidP="002B2C5A">
      <w:r w:rsidRPr="00300A0A">
        <w:t>*) Rozsah udává počet prezenčních konzultací za přítomnosti studenta.</w:t>
      </w:r>
    </w:p>
    <w:p w14:paraId="1D51645C" w14:textId="77777777" w:rsidR="00B41C93" w:rsidRDefault="00B41C93">
      <w:r>
        <w:br w:type="page"/>
      </w:r>
    </w:p>
    <w:tbl>
      <w:tblPr>
        <w:tblW w:w="937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5"/>
        <w:gridCol w:w="284"/>
        <w:gridCol w:w="635"/>
        <w:gridCol w:w="852"/>
        <w:gridCol w:w="707"/>
        <w:gridCol w:w="3118"/>
        <w:gridCol w:w="567"/>
        <w:gridCol w:w="826"/>
        <w:gridCol w:w="13"/>
      </w:tblGrid>
      <w:tr w:rsidR="000D676D" w:rsidRPr="00300A0A" w14:paraId="1C19C066" w14:textId="77777777" w:rsidTr="009A0EB4">
        <w:tc>
          <w:tcPr>
            <w:tcW w:w="9377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14:paraId="5683DF48" w14:textId="77777777" w:rsidR="000D676D" w:rsidRPr="00300A0A" w:rsidRDefault="000D676D" w:rsidP="009D6D4D">
            <w:pPr>
              <w:jc w:val="both"/>
              <w:rPr>
                <w:b/>
                <w:sz w:val="28"/>
              </w:rPr>
            </w:pPr>
            <w:r w:rsidRPr="00300A0A"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0D676D" w:rsidRPr="00300A0A" w14:paraId="635FEB51" w14:textId="77777777" w:rsidTr="009A0EB4">
        <w:tc>
          <w:tcPr>
            <w:tcW w:w="2659" w:type="dxa"/>
            <w:gridSpan w:val="2"/>
            <w:shd w:val="clear" w:color="auto" w:fill="F7CAAC"/>
          </w:tcPr>
          <w:p w14:paraId="22F6CA78" w14:textId="77777777" w:rsidR="000D676D" w:rsidRPr="00300A0A" w:rsidRDefault="000D676D" w:rsidP="009D6D4D">
            <w:pPr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Označení studijního plánu</w:t>
            </w:r>
          </w:p>
        </w:tc>
        <w:tc>
          <w:tcPr>
            <w:tcW w:w="6718" w:type="dxa"/>
            <w:gridSpan w:val="7"/>
          </w:tcPr>
          <w:p w14:paraId="70C22705" w14:textId="77777777" w:rsidR="000D676D" w:rsidRPr="00300A0A" w:rsidRDefault="000D676D" w:rsidP="0067656B">
            <w:pPr>
              <w:jc w:val="center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Bezpečnostní technologie, systémy a management – kombinovaná forma</w:t>
            </w:r>
            <w:r>
              <w:rPr>
                <w:b/>
                <w:sz w:val="22"/>
              </w:rPr>
              <w:t xml:space="preserve"> – pracoviště </w:t>
            </w:r>
            <w:r w:rsidR="0067656B">
              <w:rPr>
                <w:b/>
                <w:sz w:val="22"/>
              </w:rPr>
              <w:t>Praha</w:t>
            </w:r>
          </w:p>
        </w:tc>
      </w:tr>
      <w:tr w:rsidR="000D676D" w:rsidRPr="00300A0A" w14:paraId="577E4C3B" w14:textId="77777777" w:rsidTr="009A0EB4">
        <w:tc>
          <w:tcPr>
            <w:tcW w:w="9377" w:type="dxa"/>
            <w:gridSpan w:val="9"/>
            <w:shd w:val="clear" w:color="auto" w:fill="F7CAAC"/>
          </w:tcPr>
          <w:p w14:paraId="71D3700B" w14:textId="77777777" w:rsidR="000D676D" w:rsidRPr="00300A0A" w:rsidRDefault="000D676D" w:rsidP="009D6D4D">
            <w:pPr>
              <w:jc w:val="center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Povinné předměty</w:t>
            </w:r>
          </w:p>
        </w:tc>
      </w:tr>
      <w:tr w:rsidR="000D676D" w:rsidRPr="00300A0A" w14:paraId="1FD0F93C" w14:textId="77777777" w:rsidTr="009A0EB4">
        <w:trPr>
          <w:gridAfter w:val="1"/>
          <w:wAfter w:w="13" w:type="dxa"/>
        </w:trPr>
        <w:tc>
          <w:tcPr>
            <w:tcW w:w="2375" w:type="dxa"/>
            <w:shd w:val="clear" w:color="auto" w:fill="F7CAAC"/>
          </w:tcPr>
          <w:p w14:paraId="233F658D" w14:textId="77777777" w:rsidR="000D676D" w:rsidRPr="00300A0A" w:rsidRDefault="000D676D" w:rsidP="009D6D4D">
            <w:pPr>
              <w:jc w:val="both"/>
              <w:rPr>
                <w:b/>
              </w:rPr>
            </w:pPr>
            <w:r w:rsidRPr="00300A0A">
              <w:rPr>
                <w:b/>
                <w:sz w:val="22"/>
              </w:rPr>
              <w:t>Název předmětu</w:t>
            </w:r>
          </w:p>
        </w:tc>
        <w:tc>
          <w:tcPr>
            <w:tcW w:w="919" w:type="dxa"/>
            <w:gridSpan w:val="2"/>
            <w:shd w:val="clear" w:color="auto" w:fill="F7CAAC"/>
          </w:tcPr>
          <w:p w14:paraId="52279E33" w14:textId="77777777" w:rsidR="000D676D" w:rsidRPr="00300A0A" w:rsidRDefault="000D676D" w:rsidP="009D6D4D">
            <w:pPr>
              <w:jc w:val="both"/>
              <w:rPr>
                <w:b/>
              </w:rPr>
            </w:pPr>
            <w:r>
              <w:rPr>
                <w:b/>
                <w:sz w:val="22"/>
              </w:rPr>
              <w:t>rozsah konz.*</w:t>
            </w:r>
          </w:p>
        </w:tc>
        <w:tc>
          <w:tcPr>
            <w:tcW w:w="852" w:type="dxa"/>
            <w:shd w:val="clear" w:color="auto" w:fill="F7CAAC"/>
          </w:tcPr>
          <w:p w14:paraId="54ECEB69" w14:textId="77777777" w:rsidR="000D676D" w:rsidRPr="00300A0A" w:rsidRDefault="000D676D" w:rsidP="009D6D4D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způsob  ověř.</w:t>
            </w:r>
          </w:p>
        </w:tc>
        <w:tc>
          <w:tcPr>
            <w:tcW w:w="707" w:type="dxa"/>
            <w:shd w:val="clear" w:color="auto" w:fill="F7CAAC"/>
          </w:tcPr>
          <w:p w14:paraId="200FEFAA" w14:textId="77777777" w:rsidR="000D676D" w:rsidRPr="00300A0A" w:rsidRDefault="000D676D" w:rsidP="009D6D4D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 xml:space="preserve"> počet kred.</w:t>
            </w:r>
          </w:p>
        </w:tc>
        <w:tc>
          <w:tcPr>
            <w:tcW w:w="3118" w:type="dxa"/>
            <w:shd w:val="clear" w:color="auto" w:fill="F7CAAC"/>
          </w:tcPr>
          <w:p w14:paraId="1E6A2267" w14:textId="77777777" w:rsidR="000D676D" w:rsidRPr="00300A0A" w:rsidRDefault="000D676D" w:rsidP="009D6D4D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vyučující</w:t>
            </w:r>
          </w:p>
        </w:tc>
        <w:tc>
          <w:tcPr>
            <w:tcW w:w="567" w:type="dxa"/>
            <w:shd w:val="clear" w:color="auto" w:fill="F7CAAC"/>
          </w:tcPr>
          <w:p w14:paraId="68B6947E" w14:textId="77777777" w:rsidR="000D676D" w:rsidRPr="00300A0A" w:rsidRDefault="000D676D" w:rsidP="009D6D4D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>dop. roč./</w:t>
            </w:r>
            <w:r>
              <w:rPr>
                <w:b/>
                <w:sz w:val="22"/>
              </w:rPr>
              <w:t xml:space="preserve"> </w:t>
            </w:r>
            <w:r w:rsidRPr="00300A0A">
              <w:rPr>
                <w:b/>
                <w:sz w:val="22"/>
              </w:rPr>
              <w:t>sem.</w:t>
            </w:r>
          </w:p>
        </w:tc>
        <w:tc>
          <w:tcPr>
            <w:tcW w:w="826" w:type="dxa"/>
            <w:shd w:val="clear" w:color="auto" w:fill="F7CAAC"/>
          </w:tcPr>
          <w:p w14:paraId="3F6BA620" w14:textId="77777777" w:rsidR="000D676D" w:rsidRPr="00300A0A" w:rsidRDefault="000D676D" w:rsidP="009D6D4D">
            <w:pPr>
              <w:jc w:val="both"/>
              <w:rPr>
                <w:b/>
                <w:sz w:val="22"/>
              </w:rPr>
            </w:pPr>
            <w:r w:rsidRPr="00300A0A">
              <w:rPr>
                <w:b/>
                <w:sz w:val="22"/>
              </w:rPr>
              <w:t xml:space="preserve">profil. </w:t>
            </w:r>
            <w:r w:rsidR="00A0257E" w:rsidRPr="00300A0A">
              <w:rPr>
                <w:b/>
                <w:sz w:val="22"/>
              </w:rPr>
              <w:t>Z</w:t>
            </w:r>
            <w:r w:rsidRPr="00300A0A">
              <w:rPr>
                <w:b/>
                <w:sz w:val="22"/>
              </w:rPr>
              <w:t>áklad</w:t>
            </w:r>
          </w:p>
        </w:tc>
      </w:tr>
      <w:tr w:rsidR="000D676D" w:rsidRPr="00300A0A" w14:paraId="0D76D297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2EF643F2" w14:textId="77777777" w:rsidR="000D676D" w:rsidRPr="00300A0A" w:rsidRDefault="000D676D" w:rsidP="009D6D4D">
            <w:r w:rsidRPr="00300A0A">
              <w:t>Matematický seminář</w:t>
            </w:r>
          </w:p>
        </w:tc>
        <w:tc>
          <w:tcPr>
            <w:tcW w:w="919" w:type="dxa"/>
            <w:gridSpan w:val="2"/>
          </w:tcPr>
          <w:p w14:paraId="389969E4" w14:textId="77777777" w:rsidR="000D676D" w:rsidRPr="00300A0A" w:rsidRDefault="000D676D" w:rsidP="009D6D4D">
            <w:pPr>
              <w:jc w:val="both"/>
            </w:pPr>
            <w:r w:rsidRPr="00300A0A">
              <w:t>20k</w:t>
            </w:r>
          </w:p>
        </w:tc>
        <w:tc>
          <w:tcPr>
            <w:tcW w:w="852" w:type="dxa"/>
          </w:tcPr>
          <w:p w14:paraId="70801489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7CA0BB42" w14:textId="77777777" w:rsidR="000D676D" w:rsidRPr="00300A0A" w:rsidRDefault="000D676D" w:rsidP="009D6D4D">
            <w:pPr>
              <w:jc w:val="both"/>
            </w:pPr>
            <w:r w:rsidRPr="00300A0A">
              <w:t>6</w:t>
            </w:r>
          </w:p>
        </w:tc>
        <w:tc>
          <w:tcPr>
            <w:tcW w:w="3118" w:type="dxa"/>
          </w:tcPr>
          <w:p w14:paraId="3D3CDDF8" w14:textId="77777777" w:rsidR="000D676D" w:rsidRPr="002210D4" w:rsidRDefault="000D676D" w:rsidP="009D6D4D">
            <w:r w:rsidRPr="00CD10AE">
              <w:t>Mgr. Lubomír Sedláček, Ph.D.</w:t>
            </w:r>
            <w:r w:rsidRPr="002210D4">
              <w:t xml:space="preserve"> (100 % k)</w:t>
            </w:r>
          </w:p>
        </w:tc>
        <w:tc>
          <w:tcPr>
            <w:tcW w:w="567" w:type="dxa"/>
          </w:tcPr>
          <w:p w14:paraId="631C4AD5" w14:textId="77777777" w:rsidR="000D676D" w:rsidRPr="00300A0A" w:rsidRDefault="000D676D" w:rsidP="009D6D4D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4F6FC21E" w14:textId="77777777" w:rsidR="000D676D" w:rsidRPr="00300A0A" w:rsidRDefault="000D676D" w:rsidP="009D6D4D">
            <w:pPr>
              <w:jc w:val="both"/>
            </w:pPr>
            <w:r w:rsidRPr="00300A0A">
              <w:t>-</w:t>
            </w:r>
          </w:p>
        </w:tc>
      </w:tr>
      <w:tr w:rsidR="000D676D" w:rsidRPr="00300A0A" w14:paraId="20DC49E6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2279AE98" w14:textId="77777777" w:rsidR="000D676D" w:rsidRPr="00300A0A" w:rsidRDefault="000D676D" w:rsidP="009D6D4D">
            <w:r w:rsidRPr="00300A0A">
              <w:t>Základy počítačové techniky</w:t>
            </w:r>
          </w:p>
        </w:tc>
        <w:tc>
          <w:tcPr>
            <w:tcW w:w="919" w:type="dxa"/>
            <w:gridSpan w:val="2"/>
          </w:tcPr>
          <w:p w14:paraId="312BB87D" w14:textId="77777777" w:rsidR="000D676D" w:rsidRPr="00300A0A" w:rsidRDefault="000D676D" w:rsidP="009D6D4D">
            <w:pPr>
              <w:jc w:val="both"/>
            </w:pPr>
            <w:r w:rsidRPr="00300A0A">
              <w:t>14k</w:t>
            </w:r>
          </w:p>
        </w:tc>
        <w:tc>
          <w:tcPr>
            <w:tcW w:w="852" w:type="dxa"/>
          </w:tcPr>
          <w:p w14:paraId="755160E2" w14:textId="77777777" w:rsidR="000D676D" w:rsidRPr="00300A0A" w:rsidRDefault="000D676D" w:rsidP="009D6D4D">
            <w:r w:rsidRPr="00300A0A">
              <w:t>z</w:t>
            </w:r>
          </w:p>
        </w:tc>
        <w:tc>
          <w:tcPr>
            <w:tcW w:w="707" w:type="dxa"/>
          </w:tcPr>
          <w:p w14:paraId="4DFEB743" w14:textId="77777777" w:rsidR="000D676D" w:rsidRPr="00300A0A" w:rsidRDefault="000D676D" w:rsidP="009D6D4D">
            <w:pPr>
              <w:jc w:val="both"/>
            </w:pPr>
            <w:r w:rsidRPr="00300A0A">
              <w:t>3</w:t>
            </w:r>
          </w:p>
        </w:tc>
        <w:tc>
          <w:tcPr>
            <w:tcW w:w="3118" w:type="dxa"/>
          </w:tcPr>
          <w:p w14:paraId="3FC9543D" w14:textId="77777777" w:rsidR="000D676D" w:rsidRPr="002210D4" w:rsidRDefault="000D676D" w:rsidP="009D6D4D">
            <w:r w:rsidRPr="00CD10AE">
              <w:t>doc. Ing. Jiří Vojtěšek, Ph.D.</w:t>
            </w:r>
            <w:r w:rsidRPr="002210D4">
              <w:t xml:space="preserve"> (100 % k)</w:t>
            </w:r>
          </w:p>
        </w:tc>
        <w:tc>
          <w:tcPr>
            <w:tcW w:w="567" w:type="dxa"/>
          </w:tcPr>
          <w:p w14:paraId="29B18C44" w14:textId="77777777" w:rsidR="000D676D" w:rsidRPr="00300A0A" w:rsidRDefault="000D676D" w:rsidP="009D6D4D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1B5ED9F5" w14:textId="77777777" w:rsidR="000D676D" w:rsidRPr="00300A0A" w:rsidRDefault="000D676D" w:rsidP="009D6D4D">
            <w:pPr>
              <w:jc w:val="both"/>
            </w:pPr>
            <w:r w:rsidRPr="00300A0A">
              <w:t>-</w:t>
            </w:r>
          </w:p>
        </w:tc>
      </w:tr>
      <w:tr w:rsidR="000D676D" w:rsidRPr="00300A0A" w14:paraId="3E7D108E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3E0BB161" w14:textId="77777777" w:rsidR="000D676D" w:rsidRPr="00300A0A" w:rsidRDefault="000D676D" w:rsidP="009D6D4D">
            <w:r w:rsidRPr="00300A0A">
              <w:t>Systemizace bezpečnosti</w:t>
            </w:r>
          </w:p>
        </w:tc>
        <w:tc>
          <w:tcPr>
            <w:tcW w:w="919" w:type="dxa"/>
            <w:gridSpan w:val="2"/>
          </w:tcPr>
          <w:p w14:paraId="61A0B240" w14:textId="77777777" w:rsidR="000D676D" w:rsidRPr="00300A0A" w:rsidRDefault="000D676D" w:rsidP="009D6D4D">
            <w:pPr>
              <w:jc w:val="both"/>
            </w:pPr>
            <w:r w:rsidRPr="00300A0A">
              <w:t>18k</w:t>
            </w:r>
          </w:p>
          <w:p w14:paraId="6CE31D2F" w14:textId="77777777" w:rsidR="000D676D" w:rsidRPr="00300A0A" w:rsidRDefault="000D676D" w:rsidP="009D6D4D">
            <w:pPr>
              <w:jc w:val="both"/>
            </w:pPr>
          </w:p>
        </w:tc>
        <w:tc>
          <w:tcPr>
            <w:tcW w:w="852" w:type="dxa"/>
          </w:tcPr>
          <w:p w14:paraId="5FE38F68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38016206" w14:textId="77777777" w:rsidR="000D676D" w:rsidRPr="00300A0A" w:rsidRDefault="000D676D" w:rsidP="009D6D4D">
            <w:pPr>
              <w:jc w:val="both"/>
            </w:pPr>
            <w:r w:rsidRPr="00300A0A">
              <w:t>5</w:t>
            </w:r>
          </w:p>
        </w:tc>
        <w:tc>
          <w:tcPr>
            <w:tcW w:w="3118" w:type="dxa"/>
          </w:tcPr>
          <w:p w14:paraId="281A4078" w14:textId="77777777" w:rsidR="000D676D" w:rsidRPr="00BB5EEF" w:rsidRDefault="000D676D" w:rsidP="009D6D4D">
            <w:r w:rsidRPr="002346CD">
              <w:rPr>
                <w:rPrChange w:id="248" w:author="Jiří Vojtěšek" w:date="2018-11-25T19:10:00Z">
                  <w:rPr>
                    <w:b/>
                  </w:rPr>
                </w:rPrChange>
              </w:rPr>
              <w:t>doc. Ing. Luděk Lukáš, CSc.</w:t>
            </w:r>
            <w:r w:rsidRPr="00D1052E">
              <w:t xml:space="preserve"> (100 % k)</w:t>
            </w:r>
          </w:p>
        </w:tc>
        <w:tc>
          <w:tcPr>
            <w:tcW w:w="567" w:type="dxa"/>
          </w:tcPr>
          <w:p w14:paraId="12280F97" w14:textId="77777777" w:rsidR="000D676D" w:rsidRPr="00300A0A" w:rsidRDefault="000D676D" w:rsidP="009D6D4D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25EADF16" w14:textId="77777777" w:rsidR="000D676D" w:rsidRPr="00300A0A" w:rsidRDefault="000D676D" w:rsidP="009D6D4D">
            <w:pPr>
              <w:jc w:val="both"/>
            </w:pPr>
            <w:del w:id="249" w:author="Uzivatel" w:date="2018-11-14T15:38:00Z">
              <w:r w:rsidRPr="00300A0A" w:rsidDel="005A4401">
                <w:delText>ZT</w:delText>
              </w:r>
            </w:del>
            <w:ins w:id="250" w:author="Uzivatel" w:date="2018-11-14T15:38:00Z">
              <w:r w:rsidR="005A4401">
                <w:t>-</w:t>
              </w:r>
            </w:ins>
          </w:p>
        </w:tc>
      </w:tr>
      <w:tr w:rsidR="000D676D" w:rsidRPr="00300A0A" w14:paraId="6D31F2A5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5EF0EEF3" w14:textId="77777777" w:rsidR="000D676D" w:rsidRPr="00300A0A" w:rsidRDefault="000D676D" w:rsidP="009D6D4D">
            <w:r w:rsidRPr="00300A0A">
              <w:t>Fyzika v bezpečnostních technologiích</w:t>
            </w:r>
          </w:p>
        </w:tc>
        <w:tc>
          <w:tcPr>
            <w:tcW w:w="919" w:type="dxa"/>
            <w:gridSpan w:val="2"/>
          </w:tcPr>
          <w:p w14:paraId="5C0BD889" w14:textId="77777777" w:rsidR="000D676D" w:rsidRPr="00300A0A" w:rsidRDefault="000D676D" w:rsidP="009D6D4D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</w:tcPr>
          <w:p w14:paraId="4D7EEE10" w14:textId="77777777" w:rsidR="000D676D" w:rsidRPr="00300A0A" w:rsidRDefault="000D676D" w:rsidP="009D6D4D">
            <w:r w:rsidRPr="00300A0A">
              <w:t>klz</w:t>
            </w:r>
          </w:p>
        </w:tc>
        <w:tc>
          <w:tcPr>
            <w:tcW w:w="707" w:type="dxa"/>
          </w:tcPr>
          <w:p w14:paraId="197FC40A" w14:textId="77777777" w:rsidR="000D676D" w:rsidRPr="00300A0A" w:rsidRDefault="000D676D" w:rsidP="009D6D4D">
            <w:pPr>
              <w:jc w:val="both"/>
            </w:pPr>
            <w:r w:rsidRPr="00300A0A">
              <w:t>5</w:t>
            </w:r>
          </w:p>
        </w:tc>
        <w:tc>
          <w:tcPr>
            <w:tcW w:w="3118" w:type="dxa"/>
          </w:tcPr>
          <w:p w14:paraId="55908082" w14:textId="77777777" w:rsidR="000D676D" w:rsidRPr="002173D7" w:rsidRDefault="000D676D" w:rsidP="009D6D4D">
            <w:r w:rsidRPr="00067907">
              <w:t>Mgr. Hana Vašková, Ph.D.</w:t>
            </w:r>
            <w:r w:rsidRPr="002173D7">
              <w:t>,</w:t>
            </w:r>
          </w:p>
          <w:p w14:paraId="239EE301" w14:textId="77777777" w:rsidR="000D676D" w:rsidRPr="00300A0A" w:rsidRDefault="000D676D" w:rsidP="009D6D4D">
            <w:r w:rsidRPr="00300A0A">
              <w:t>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217766CC" w14:textId="77777777" w:rsidR="000D676D" w:rsidRPr="00300A0A" w:rsidRDefault="000D676D" w:rsidP="009D6D4D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7CAF53E2" w14:textId="77777777" w:rsidR="000D676D" w:rsidRPr="00300A0A" w:rsidRDefault="00634BF0" w:rsidP="009D6D4D">
            <w:pPr>
              <w:jc w:val="both"/>
            </w:pPr>
            <w:r>
              <w:t>-</w:t>
            </w:r>
          </w:p>
        </w:tc>
      </w:tr>
      <w:tr w:rsidR="000D676D" w:rsidRPr="00300A0A" w14:paraId="77F080D1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3036935C" w14:textId="77777777" w:rsidR="000D676D" w:rsidRPr="00300A0A" w:rsidRDefault="000D676D" w:rsidP="009D6D4D">
            <w:r w:rsidRPr="00300A0A">
              <w:t>Právní řád I</w:t>
            </w:r>
          </w:p>
        </w:tc>
        <w:tc>
          <w:tcPr>
            <w:tcW w:w="919" w:type="dxa"/>
            <w:gridSpan w:val="2"/>
          </w:tcPr>
          <w:p w14:paraId="38C00E28" w14:textId="77777777" w:rsidR="000D676D" w:rsidRPr="00300A0A" w:rsidRDefault="000D676D" w:rsidP="009D6D4D">
            <w:pPr>
              <w:jc w:val="both"/>
            </w:pPr>
            <w:r w:rsidRPr="00300A0A">
              <w:t xml:space="preserve">21k </w:t>
            </w:r>
          </w:p>
        </w:tc>
        <w:tc>
          <w:tcPr>
            <w:tcW w:w="852" w:type="dxa"/>
          </w:tcPr>
          <w:p w14:paraId="3AEBF74A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097A94CC" w14:textId="77777777" w:rsidR="000D676D" w:rsidRPr="00300A0A" w:rsidRDefault="000D676D" w:rsidP="009D6D4D">
            <w:pPr>
              <w:jc w:val="both"/>
            </w:pPr>
            <w:r w:rsidRPr="00300A0A">
              <w:t>4</w:t>
            </w:r>
          </w:p>
        </w:tc>
        <w:tc>
          <w:tcPr>
            <w:tcW w:w="3118" w:type="dxa"/>
          </w:tcPr>
          <w:p w14:paraId="3EAB1174" w14:textId="77777777" w:rsidR="000D676D" w:rsidRPr="00300A0A" w:rsidRDefault="000D676D" w:rsidP="009D6D4D">
            <w:r w:rsidRPr="00E97CE7">
              <w:rPr>
                <w:b/>
              </w:rPr>
              <w:t>JUDr. Vladislav Štefka</w:t>
            </w:r>
            <w:r w:rsidRPr="00300A0A">
              <w:t xml:space="preserve">  (100 %</w:t>
            </w:r>
            <w:r>
              <w:t xml:space="preserve"> k</w:t>
            </w:r>
            <w:r w:rsidRPr="00300A0A">
              <w:t xml:space="preserve">) </w:t>
            </w:r>
          </w:p>
        </w:tc>
        <w:tc>
          <w:tcPr>
            <w:tcW w:w="567" w:type="dxa"/>
          </w:tcPr>
          <w:p w14:paraId="43C96396" w14:textId="77777777" w:rsidR="000D676D" w:rsidRPr="00300A0A" w:rsidRDefault="000D676D" w:rsidP="009D6D4D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1FFE402B" w14:textId="77777777" w:rsidR="000D676D" w:rsidRPr="00300A0A" w:rsidRDefault="00D61FCE" w:rsidP="009D6D4D">
            <w:pPr>
              <w:jc w:val="both"/>
            </w:pPr>
            <w:r>
              <w:t>PZ</w:t>
            </w:r>
          </w:p>
        </w:tc>
      </w:tr>
      <w:tr w:rsidR="000D676D" w:rsidRPr="00300A0A" w14:paraId="147C9259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608AD1E7" w14:textId="77777777" w:rsidR="000D676D" w:rsidRPr="00300A0A" w:rsidRDefault="000D676D" w:rsidP="009D6D4D">
            <w:r w:rsidRPr="00300A0A">
              <w:t>Psychologie a marketingové komunikace</w:t>
            </w:r>
          </w:p>
        </w:tc>
        <w:tc>
          <w:tcPr>
            <w:tcW w:w="919" w:type="dxa"/>
            <w:gridSpan w:val="2"/>
          </w:tcPr>
          <w:p w14:paraId="48A36E0C" w14:textId="77777777" w:rsidR="000D676D" w:rsidRPr="00300A0A" w:rsidRDefault="000D676D" w:rsidP="009D6D4D">
            <w:pPr>
              <w:jc w:val="both"/>
            </w:pPr>
            <w:r w:rsidRPr="00300A0A">
              <w:t>14k</w:t>
            </w:r>
          </w:p>
        </w:tc>
        <w:tc>
          <w:tcPr>
            <w:tcW w:w="852" w:type="dxa"/>
          </w:tcPr>
          <w:p w14:paraId="40C1A81D" w14:textId="77777777" w:rsidR="000D676D" w:rsidRPr="00300A0A" w:rsidRDefault="000D676D" w:rsidP="009D6D4D">
            <w:r w:rsidRPr="00300A0A">
              <w:t>klz.</w:t>
            </w:r>
          </w:p>
        </w:tc>
        <w:tc>
          <w:tcPr>
            <w:tcW w:w="707" w:type="dxa"/>
            <w:vAlign w:val="bottom"/>
          </w:tcPr>
          <w:p w14:paraId="605B2DA2" w14:textId="77777777" w:rsidR="000D676D" w:rsidRPr="00300A0A" w:rsidRDefault="000D676D" w:rsidP="009D6D4D">
            <w:pPr>
              <w:jc w:val="both"/>
            </w:pPr>
            <w:r w:rsidRPr="00300A0A">
              <w:t>4</w:t>
            </w:r>
          </w:p>
        </w:tc>
        <w:tc>
          <w:tcPr>
            <w:tcW w:w="3118" w:type="dxa"/>
          </w:tcPr>
          <w:p w14:paraId="24F29C89" w14:textId="77777777" w:rsidR="000D676D" w:rsidRPr="002210D4" w:rsidRDefault="000D676D" w:rsidP="009D6D4D">
            <w:r w:rsidRPr="00CD10AE">
              <w:t>PhDr. Mgr. Bc. Stanislav Zelinka,</w:t>
            </w:r>
            <w:r w:rsidRPr="002210D4">
              <w:t xml:space="preserve"> ext. (100 % k)</w:t>
            </w:r>
          </w:p>
        </w:tc>
        <w:tc>
          <w:tcPr>
            <w:tcW w:w="567" w:type="dxa"/>
          </w:tcPr>
          <w:p w14:paraId="0A6BF0D7" w14:textId="77777777" w:rsidR="000D676D" w:rsidRPr="00300A0A" w:rsidRDefault="000D676D" w:rsidP="009D6D4D">
            <w:pPr>
              <w:jc w:val="both"/>
            </w:pPr>
            <w:r w:rsidRPr="00300A0A">
              <w:t>1/ZS</w:t>
            </w:r>
          </w:p>
        </w:tc>
        <w:tc>
          <w:tcPr>
            <w:tcW w:w="826" w:type="dxa"/>
          </w:tcPr>
          <w:p w14:paraId="6A031D01" w14:textId="77777777" w:rsidR="000D676D" w:rsidRPr="00300A0A" w:rsidRDefault="000D676D" w:rsidP="009D6D4D">
            <w:pPr>
              <w:jc w:val="both"/>
            </w:pPr>
            <w:r w:rsidRPr="00300A0A">
              <w:t>-</w:t>
            </w:r>
          </w:p>
        </w:tc>
      </w:tr>
      <w:tr w:rsidR="000D676D" w:rsidRPr="00300A0A" w14:paraId="7F7A7175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0A0711CA" w14:textId="77777777" w:rsidR="000D676D" w:rsidRPr="00300A0A" w:rsidRDefault="000D676D" w:rsidP="009D6D4D">
            <w:r w:rsidRPr="00300A0A">
              <w:t>Fyzická ostraha</w:t>
            </w:r>
          </w:p>
        </w:tc>
        <w:tc>
          <w:tcPr>
            <w:tcW w:w="919" w:type="dxa"/>
            <w:gridSpan w:val="2"/>
          </w:tcPr>
          <w:p w14:paraId="4C42215D" w14:textId="77777777" w:rsidR="000D676D" w:rsidRPr="00300A0A" w:rsidRDefault="000D676D" w:rsidP="009D6D4D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</w:tcPr>
          <w:p w14:paraId="2006C25B" w14:textId="77777777" w:rsidR="000D676D" w:rsidRPr="00300A0A" w:rsidRDefault="000D676D" w:rsidP="009D6D4D">
            <w:r w:rsidRPr="00300A0A">
              <w:t>klz</w:t>
            </w:r>
          </w:p>
        </w:tc>
        <w:tc>
          <w:tcPr>
            <w:tcW w:w="707" w:type="dxa"/>
            <w:vAlign w:val="bottom"/>
          </w:tcPr>
          <w:p w14:paraId="3E5AE12B" w14:textId="77777777" w:rsidR="000D676D" w:rsidRPr="00300A0A" w:rsidRDefault="000D676D" w:rsidP="009D6D4D">
            <w:pPr>
              <w:jc w:val="both"/>
            </w:pPr>
            <w:r w:rsidRPr="00300A0A">
              <w:t>5</w:t>
            </w:r>
          </w:p>
        </w:tc>
        <w:tc>
          <w:tcPr>
            <w:tcW w:w="3118" w:type="dxa"/>
          </w:tcPr>
          <w:p w14:paraId="3F7D0CBB" w14:textId="77777777" w:rsidR="000D676D" w:rsidRPr="00300A0A" w:rsidRDefault="000D676D" w:rsidP="009D6D4D">
            <w:r w:rsidRPr="00E97CE7">
              <w:rPr>
                <w:b/>
              </w:rPr>
              <w:t>doc. Ing. Martin Hromada, Ph.D.</w:t>
            </w:r>
            <w:r>
              <w:t xml:space="preserve"> (100 % k</w:t>
            </w:r>
            <w:r w:rsidRPr="00300A0A">
              <w:t xml:space="preserve">) </w:t>
            </w:r>
          </w:p>
        </w:tc>
        <w:tc>
          <w:tcPr>
            <w:tcW w:w="567" w:type="dxa"/>
          </w:tcPr>
          <w:p w14:paraId="3B5E412B" w14:textId="77777777" w:rsidR="000D676D" w:rsidRPr="00300A0A" w:rsidRDefault="000D676D" w:rsidP="009D6D4D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29F6E34B" w14:textId="77777777" w:rsidR="000D676D" w:rsidRPr="00300A0A" w:rsidRDefault="000D676D" w:rsidP="009D6D4D">
            <w:pPr>
              <w:jc w:val="both"/>
            </w:pPr>
            <w:r w:rsidRPr="00300A0A">
              <w:t>PZ</w:t>
            </w:r>
          </w:p>
        </w:tc>
      </w:tr>
      <w:tr w:rsidR="000D676D" w:rsidRPr="00300A0A" w14:paraId="3707E07E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175FA512" w14:textId="77777777" w:rsidR="000D676D" w:rsidRPr="00300A0A" w:rsidRDefault="000D676D" w:rsidP="009D6D4D">
            <w:r w:rsidRPr="00300A0A">
              <w:t>Matematická analýza</w:t>
            </w:r>
          </w:p>
        </w:tc>
        <w:tc>
          <w:tcPr>
            <w:tcW w:w="919" w:type="dxa"/>
            <w:gridSpan w:val="2"/>
          </w:tcPr>
          <w:p w14:paraId="4B4C57EA" w14:textId="77777777" w:rsidR="000D676D" w:rsidRPr="00300A0A" w:rsidRDefault="000D676D" w:rsidP="009D6D4D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</w:tcPr>
          <w:p w14:paraId="4AD58493" w14:textId="77777777" w:rsidR="000D676D" w:rsidRPr="00300A0A" w:rsidRDefault="000D676D" w:rsidP="009D6D4D">
            <w:r w:rsidRPr="00300A0A">
              <w:t>z,zk</w:t>
            </w:r>
          </w:p>
        </w:tc>
        <w:tc>
          <w:tcPr>
            <w:tcW w:w="707" w:type="dxa"/>
            <w:vAlign w:val="bottom"/>
          </w:tcPr>
          <w:p w14:paraId="7C4BC9B3" w14:textId="77777777" w:rsidR="000D676D" w:rsidRPr="00300A0A" w:rsidRDefault="000D676D" w:rsidP="009D6D4D">
            <w:pPr>
              <w:jc w:val="both"/>
            </w:pPr>
            <w:r w:rsidRPr="00300A0A">
              <w:t>6</w:t>
            </w:r>
          </w:p>
        </w:tc>
        <w:tc>
          <w:tcPr>
            <w:tcW w:w="3118" w:type="dxa"/>
          </w:tcPr>
          <w:p w14:paraId="0285D11E" w14:textId="77777777" w:rsidR="000D676D" w:rsidRPr="002210D4" w:rsidRDefault="000D676D" w:rsidP="009D6D4D">
            <w:r w:rsidRPr="00CD10AE">
              <w:t>Mgr. Lubomír Sedláček, Ph.D.</w:t>
            </w:r>
            <w:r w:rsidRPr="002210D4">
              <w:t xml:space="preserve">  (100 % k)</w:t>
            </w:r>
          </w:p>
        </w:tc>
        <w:tc>
          <w:tcPr>
            <w:tcW w:w="567" w:type="dxa"/>
          </w:tcPr>
          <w:p w14:paraId="62B40D64" w14:textId="77777777" w:rsidR="000D676D" w:rsidRPr="00300A0A" w:rsidRDefault="000D676D" w:rsidP="009D6D4D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30729697" w14:textId="77777777" w:rsidR="000D676D" w:rsidRPr="00300A0A" w:rsidRDefault="000D676D" w:rsidP="009D6D4D">
            <w:pPr>
              <w:jc w:val="both"/>
            </w:pPr>
            <w:r w:rsidRPr="00300A0A">
              <w:t>-</w:t>
            </w:r>
          </w:p>
        </w:tc>
      </w:tr>
      <w:tr w:rsidR="000D676D" w:rsidRPr="00300A0A" w14:paraId="0A906BAD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443C201C" w14:textId="77777777" w:rsidR="000D676D" w:rsidRPr="00300A0A" w:rsidRDefault="000D676D" w:rsidP="009D6D4D">
            <w:r w:rsidRPr="00300A0A">
              <w:t>Mechanika a termika</w:t>
            </w:r>
          </w:p>
        </w:tc>
        <w:tc>
          <w:tcPr>
            <w:tcW w:w="919" w:type="dxa"/>
            <w:gridSpan w:val="2"/>
          </w:tcPr>
          <w:p w14:paraId="51A89FF2" w14:textId="77777777" w:rsidR="000D676D" w:rsidRPr="00300A0A" w:rsidRDefault="000D676D" w:rsidP="009D6D4D">
            <w:pPr>
              <w:jc w:val="both"/>
            </w:pPr>
            <w:r w:rsidRPr="00300A0A">
              <w:t>21k</w:t>
            </w:r>
          </w:p>
        </w:tc>
        <w:tc>
          <w:tcPr>
            <w:tcW w:w="852" w:type="dxa"/>
          </w:tcPr>
          <w:p w14:paraId="4D0CF595" w14:textId="77777777" w:rsidR="000D676D" w:rsidRPr="00300A0A" w:rsidRDefault="000D676D" w:rsidP="009D6D4D">
            <w:r w:rsidRPr="00300A0A">
              <w:t>z,zk</w:t>
            </w:r>
          </w:p>
        </w:tc>
        <w:tc>
          <w:tcPr>
            <w:tcW w:w="707" w:type="dxa"/>
            <w:vAlign w:val="bottom"/>
          </w:tcPr>
          <w:p w14:paraId="053639D6" w14:textId="77777777" w:rsidR="000D676D" w:rsidRPr="00300A0A" w:rsidRDefault="000D676D" w:rsidP="009D6D4D">
            <w:pPr>
              <w:jc w:val="both"/>
            </w:pPr>
            <w:r w:rsidRPr="00300A0A">
              <w:t>6</w:t>
            </w:r>
          </w:p>
        </w:tc>
        <w:tc>
          <w:tcPr>
            <w:tcW w:w="3118" w:type="dxa"/>
          </w:tcPr>
          <w:p w14:paraId="0C557F04" w14:textId="77777777" w:rsidR="000D676D" w:rsidRPr="002210D4" w:rsidRDefault="000D676D" w:rsidP="009D6D4D">
            <w:r w:rsidRPr="00CD10AE">
              <w:t>doc. Mgr. Aleš Mráček, Ph.D.</w:t>
            </w:r>
            <w:r w:rsidRPr="002210D4">
              <w:t xml:space="preserve"> (100 % k)</w:t>
            </w:r>
          </w:p>
        </w:tc>
        <w:tc>
          <w:tcPr>
            <w:tcW w:w="567" w:type="dxa"/>
          </w:tcPr>
          <w:p w14:paraId="46F67FBD" w14:textId="77777777" w:rsidR="000D676D" w:rsidRPr="00300A0A" w:rsidRDefault="000D676D" w:rsidP="009D6D4D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798F53D8" w14:textId="77777777" w:rsidR="000D676D" w:rsidRPr="00300A0A" w:rsidRDefault="000D676D" w:rsidP="009D6D4D">
            <w:pPr>
              <w:jc w:val="both"/>
            </w:pPr>
            <w:r w:rsidRPr="00300A0A">
              <w:t>-</w:t>
            </w:r>
          </w:p>
        </w:tc>
      </w:tr>
      <w:tr w:rsidR="000D676D" w:rsidRPr="00300A0A" w14:paraId="5139511E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617F7608" w14:textId="77777777" w:rsidR="000D676D" w:rsidRPr="00300A0A" w:rsidRDefault="000D676D" w:rsidP="009D6D4D">
            <w:r w:rsidRPr="00300A0A">
              <w:t>Právní řád II</w:t>
            </w:r>
          </w:p>
        </w:tc>
        <w:tc>
          <w:tcPr>
            <w:tcW w:w="919" w:type="dxa"/>
            <w:gridSpan w:val="2"/>
          </w:tcPr>
          <w:p w14:paraId="71DFF4DC" w14:textId="77777777" w:rsidR="000D676D" w:rsidRPr="00300A0A" w:rsidRDefault="000D676D" w:rsidP="009D6D4D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</w:tcPr>
          <w:p w14:paraId="37C1819A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  <w:vAlign w:val="bottom"/>
          </w:tcPr>
          <w:p w14:paraId="1595B728" w14:textId="77777777" w:rsidR="000D676D" w:rsidRPr="00300A0A" w:rsidRDefault="000D676D" w:rsidP="009D6D4D">
            <w:pPr>
              <w:jc w:val="both"/>
            </w:pPr>
            <w:r w:rsidRPr="00300A0A">
              <w:t>4</w:t>
            </w:r>
          </w:p>
        </w:tc>
        <w:tc>
          <w:tcPr>
            <w:tcW w:w="3118" w:type="dxa"/>
          </w:tcPr>
          <w:p w14:paraId="2BA03494" w14:textId="77777777" w:rsidR="000D676D" w:rsidRPr="00300A0A" w:rsidRDefault="000D676D" w:rsidP="009D6D4D">
            <w:r w:rsidRPr="00E97CE7">
              <w:rPr>
                <w:b/>
              </w:rPr>
              <w:t>JUDr. Vladislav Štefka</w:t>
            </w:r>
            <w:r w:rsidRPr="00300A0A">
              <w:t xml:space="preserve"> 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3C0DCA56" w14:textId="77777777" w:rsidR="000D676D" w:rsidRPr="00300A0A" w:rsidRDefault="000D676D" w:rsidP="009D6D4D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78182466" w14:textId="77777777" w:rsidR="000D676D" w:rsidRPr="00300A0A" w:rsidRDefault="00D61FCE" w:rsidP="009D6D4D">
            <w:pPr>
              <w:jc w:val="both"/>
            </w:pPr>
            <w:r>
              <w:t>PZ</w:t>
            </w:r>
          </w:p>
        </w:tc>
      </w:tr>
      <w:tr w:rsidR="000D676D" w:rsidRPr="00300A0A" w14:paraId="34065C9C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1EE9D3AD" w14:textId="77777777" w:rsidR="000D676D" w:rsidRPr="00300A0A" w:rsidRDefault="000D676D" w:rsidP="009D6D4D">
            <w:r w:rsidRPr="00300A0A">
              <w:t>Teorie přenosu informace</w:t>
            </w:r>
          </w:p>
        </w:tc>
        <w:tc>
          <w:tcPr>
            <w:tcW w:w="919" w:type="dxa"/>
            <w:gridSpan w:val="2"/>
          </w:tcPr>
          <w:p w14:paraId="0B6A5D48" w14:textId="77777777" w:rsidR="000D676D" w:rsidRPr="00300A0A" w:rsidRDefault="000D676D" w:rsidP="009D6D4D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</w:tcPr>
          <w:p w14:paraId="0A8946EF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4F730601" w14:textId="77777777" w:rsidR="000D676D" w:rsidRPr="00300A0A" w:rsidRDefault="000D676D" w:rsidP="009D6D4D">
            <w:pPr>
              <w:jc w:val="both"/>
            </w:pPr>
            <w:r w:rsidRPr="00300A0A">
              <w:t>5</w:t>
            </w:r>
          </w:p>
        </w:tc>
        <w:tc>
          <w:tcPr>
            <w:tcW w:w="3118" w:type="dxa"/>
          </w:tcPr>
          <w:p w14:paraId="0ABA43A3" w14:textId="77777777" w:rsidR="000D676D" w:rsidRPr="00300A0A" w:rsidRDefault="000D676D" w:rsidP="009D6D4D">
            <w:r w:rsidRPr="00E97CE7">
              <w:rPr>
                <w:b/>
              </w:rPr>
              <w:t>doc. Ing. Bronislav Chramcov, Ph.D.</w:t>
            </w:r>
            <w:r w:rsidRPr="00300A0A">
              <w:t xml:space="preserve">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26C16D94" w14:textId="77777777" w:rsidR="000D676D" w:rsidRPr="00300A0A" w:rsidRDefault="000D676D" w:rsidP="009D6D4D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6595846E" w14:textId="77777777" w:rsidR="000D676D" w:rsidRPr="00300A0A" w:rsidRDefault="000D676D" w:rsidP="009D6D4D">
            <w:pPr>
              <w:jc w:val="both"/>
            </w:pPr>
            <w:r w:rsidRPr="00300A0A">
              <w:t>ZT</w:t>
            </w:r>
          </w:p>
        </w:tc>
      </w:tr>
      <w:tr w:rsidR="000D676D" w:rsidRPr="00300A0A" w14:paraId="38B55DF3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731B8EAE" w14:textId="77777777" w:rsidR="000D676D" w:rsidRPr="00300A0A" w:rsidRDefault="000D676D" w:rsidP="009D6D4D">
            <w:r w:rsidRPr="00300A0A">
              <w:t>Programování</w:t>
            </w:r>
          </w:p>
        </w:tc>
        <w:tc>
          <w:tcPr>
            <w:tcW w:w="919" w:type="dxa"/>
            <w:gridSpan w:val="2"/>
          </w:tcPr>
          <w:p w14:paraId="033DAA64" w14:textId="77777777" w:rsidR="000D676D" w:rsidRPr="00300A0A" w:rsidRDefault="000D676D" w:rsidP="009D6D4D">
            <w:pPr>
              <w:jc w:val="both"/>
            </w:pPr>
            <w:r w:rsidRPr="00300A0A">
              <w:t>20</w:t>
            </w:r>
            <w:r>
              <w:t>k</w:t>
            </w:r>
          </w:p>
        </w:tc>
        <w:tc>
          <w:tcPr>
            <w:tcW w:w="852" w:type="dxa"/>
          </w:tcPr>
          <w:p w14:paraId="6FBE777F" w14:textId="77777777" w:rsidR="000D676D" w:rsidRPr="00300A0A" w:rsidRDefault="000D676D" w:rsidP="009D6D4D">
            <w:pPr>
              <w:jc w:val="both"/>
            </w:pPr>
            <w:r w:rsidRPr="00300A0A">
              <w:t>klz</w:t>
            </w:r>
          </w:p>
        </w:tc>
        <w:tc>
          <w:tcPr>
            <w:tcW w:w="707" w:type="dxa"/>
          </w:tcPr>
          <w:p w14:paraId="78FB33AE" w14:textId="77777777" w:rsidR="000D676D" w:rsidRPr="00300A0A" w:rsidRDefault="000D676D" w:rsidP="009D6D4D">
            <w:pPr>
              <w:jc w:val="both"/>
            </w:pPr>
            <w:r w:rsidRPr="00300A0A">
              <w:t>5</w:t>
            </w:r>
          </w:p>
        </w:tc>
        <w:tc>
          <w:tcPr>
            <w:tcW w:w="3118" w:type="dxa"/>
          </w:tcPr>
          <w:p w14:paraId="57FA8462" w14:textId="77777777" w:rsidR="000D676D" w:rsidRPr="002210D4" w:rsidRDefault="000D676D" w:rsidP="009D6D4D">
            <w:r w:rsidRPr="00CD10AE">
              <w:t xml:space="preserve">Ing. et Ing. Erik Král, Ph.D. </w:t>
            </w:r>
            <w:r w:rsidRPr="002210D4">
              <w:t xml:space="preserve">(100 % k) </w:t>
            </w:r>
          </w:p>
        </w:tc>
        <w:tc>
          <w:tcPr>
            <w:tcW w:w="567" w:type="dxa"/>
          </w:tcPr>
          <w:p w14:paraId="40B58C47" w14:textId="77777777" w:rsidR="000D676D" w:rsidRPr="00300A0A" w:rsidRDefault="000D676D" w:rsidP="009D6D4D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0FD3501F" w14:textId="77777777" w:rsidR="000D676D" w:rsidRPr="00300A0A" w:rsidRDefault="000D676D" w:rsidP="009D6D4D">
            <w:pPr>
              <w:jc w:val="both"/>
            </w:pPr>
            <w:r w:rsidRPr="00300A0A">
              <w:t>-</w:t>
            </w:r>
          </w:p>
        </w:tc>
      </w:tr>
      <w:tr w:rsidR="000D676D" w:rsidRPr="00300A0A" w14:paraId="75C44368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20E1FEF5" w14:textId="77777777" w:rsidR="000D676D" w:rsidRPr="00300A0A" w:rsidRDefault="000D676D" w:rsidP="009D6D4D">
            <w:r w:rsidRPr="00300A0A">
              <w:t>Angličtina 1</w:t>
            </w:r>
          </w:p>
        </w:tc>
        <w:tc>
          <w:tcPr>
            <w:tcW w:w="919" w:type="dxa"/>
            <w:gridSpan w:val="2"/>
          </w:tcPr>
          <w:p w14:paraId="18FEC204" w14:textId="77777777" w:rsidR="000D676D" w:rsidRPr="00300A0A" w:rsidRDefault="000D676D" w:rsidP="009D6D4D">
            <w:pPr>
              <w:jc w:val="both"/>
            </w:pPr>
            <w:r w:rsidRPr="00300A0A">
              <w:t>6k</w:t>
            </w:r>
          </w:p>
        </w:tc>
        <w:tc>
          <w:tcPr>
            <w:tcW w:w="852" w:type="dxa"/>
          </w:tcPr>
          <w:p w14:paraId="0065D219" w14:textId="77777777" w:rsidR="000D676D" w:rsidRPr="00300A0A" w:rsidRDefault="000D676D" w:rsidP="009D6D4D">
            <w:pPr>
              <w:jc w:val="both"/>
            </w:pPr>
            <w:r w:rsidRPr="00300A0A">
              <w:t>z</w:t>
            </w:r>
          </w:p>
        </w:tc>
        <w:tc>
          <w:tcPr>
            <w:tcW w:w="707" w:type="dxa"/>
          </w:tcPr>
          <w:p w14:paraId="5D39B6DD" w14:textId="77777777" w:rsidR="000D676D" w:rsidRPr="00300A0A" w:rsidRDefault="000D676D" w:rsidP="009D6D4D">
            <w:pPr>
              <w:jc w:val="both"/>
            </w:pPr>
            <w:r w:rsidRPr="00300A0A">
              <w:t>2</w:t>
            </w:r>
          </w:p>
        </w:tc>
        <w:tc>
          <w:tcPr>
            <w:tcW w:w="3118" w:type="dxa"/>
          </w:tcPr>
          <w:p w14:paraId="0A291574" w14:textId="77777777" w:rsidR="000D676D" w:rsidRPr="00CD10AE" w:rsidRDefault="00067907" w:rsidP="009D6D4D">
            <w:r>
              <w:rPr>
                <w:i/>
                <w:iCs/>
              </w:rPr>
              <w:t>Předmět má pro zaměření SP doplňující charakter</w:t>
            </w:r>
          </w:p>
        </w:tc>
        <w:tc>
          <w:tcPr>
            <w:tcW w:w="567" w:type="dxa"/>
          </w:tcPr>
          <w:p w14:paraId="6528CAD8" w14:textId="77777777" w:rsidR="000D676D" w:rsidRPr="00300A0A" w:rsidRDefault="000D676D" w:rsidP="009D6D4D">
            <w:pPr>
              <w:jc w:val="both"/>
            </w:pPr>
            <w:r w:rsidRPr="00300A0A">
              <w:t>1/LS</w:t>
            </w:r>
          </w:p>
        </w:tc>
        <w:tc>
          <w:tcPr>
            <w:tcW w:w="826" w:type="dxa"/>
          </w:tcPr>
          <w:p w14:paraId="68FABA26" w14:textId="77777777" w:rsidR="000D676D" w:rsidRPr="00300A0A" w:rsidRDefault="000D676D" w:rsidP="009D6D4D">
            <w:pPr>
              <w:jc w:val="both"/>
            </w:pPr>
            <w:r w:rsidRPr="00300A0A">
              <w:t>-</w:t>
            </w:r>
          </w:p>
        </w:tc>
      </w:tr>
      <w:tr w:rsidR="000D676D" w:rsidRPr="00300A0A" w14:paraId="2DCF8B9C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055AD370" w14:textId="77777777" w:rsidR="000D676D" w:rsidRPr="00300A0A" w:rsidRDefault="000D676D" w:rsidP="009D6D4D">
            <w:r w:rsidRPr="00300A0A">
              <w:t>Bezpečnostní inženýrství</w:t>
            </w:r>
          </w:p>
        </w:tc>
        <w:tc>
          <w:tcPr>
            <w:tcW w:w="919" w:type="dxa"/>
            <w:gridSpan w:val="2"/>
          </w:tcPr>
          <w:p w14:paraId="086E1D79" w14:textId="77777777" w:rsidR="000D676D" w:rsidRPr="00300A0A" w:rsidRDefault="000D676D" w:rsidP="009D6D4D">
            <w:pPr>
              <w:jc w:val="both"/>
            </w:pPr>
            <w:r w:rsidRPr="00300A0A">
              <w:t>15k</w:t>
            </w:r>
          </w:p>
        </w:tc>
        <w:tc>
          <w:tcPr>
            <w:tcW w:w="852" w:type="dxa"/>
          </w:tcPr>
          <w:p w14:paraId="036D5DC3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15B2BB2A" w14:textId="77777777" w:rsidR="000D676D" w:rsidRPr="00300A0A" w:rsidRDefault="000D676D" w:rsidP="009D6D4D">
            <w:r w:rsidRPr="00300A0A">
              <w:t>4</w:t>
            </w:r>
          </w:p>
        </w:tc>
        <w:tc>
          <w:tcPr>
            <w:tcW w:w="3118" w:type="dxa"/>
          </w:tcPr>
          <w:p w14:paraId="04C2EC04" w14:textId="77777777" w:rsidR="000D676D" w:rsidRPr="00300A0A" w:rsidRDefault="000D676D" w:rsidP="009D6D4D">
            <w:r w:rsidRPr="00E97CE7">
              <w:rPr>
                <w:b/>
              </w:rPr>
              <w:t>doc. Ing. Martin Hromada, Ph.D.</w:t>
            </w:r>
            <w:r>
              <w:t xml:space="preserve"> (100 % k</w:t>
            </w:r>
            <w:r w:rsidRPr="00300A0A">
              <w:t>)</w:t>
            </w:r>
          </w:p>
        </w:tc>
        <w:tc>
          <w:tcPr>
            <w:tcW w:w="567" w:type="dxa"/>
          </w:tcPr>
          <w:p w14:paraId="44E4F9F1" w14:textId="77777777" w:rsidR="000D676D" w:rsidRPr="00300A0A" w:rsidRDefault="000D676D" w:rsidP="009D6D4D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1F557E00" w14:textId="77777777" w:rsidR="000D676D" w:rsidRPr="00300A0A" w:rsidRDefault="000D676D" w:rsidP="009D6D4D">
            <w:pPr>
              <w:jc w:val="both"/>
            </w:pPr>
            <w:r w:rsidRPr="00300A0A">
              <w:t>PZ</w:t>
            </w:r>
          </w:p>
        </w:tc>
      </w:tr>
      <w:tr w:rsidR="000D676D" w:rsidRPr="00300A0A" w14:paraId="55405539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0E2BAFB3" w14:textId="77777777" w:rsidR="000D676D" w:rsidRPr="00300A0A" w:rsidRDefault="000D676D" w:rsidP="009D6D4D">
            <w:r w:rsidRPr="00300A0A">
              <w:t>Matematika v bezpečnostních technologiích</w:t>
            </w:r>
          </w:p>
        </w:tc>
        <w:tc>
          <w:tcPr>
            <w:tcW w:w="919" w:type="dxa"/>
            <w:gridSpan w:val="2"/>
          </w:tcPr>
          <w:p w14:paraId="3D001934" w14:textId="77777777" w:rsidR="000D676D" w:rsidRPr="00300A0A" w:rsidRDefault="000D676D" w:rsidP="009D6D4D">
            <w:pPr>
              <w:jc w:val="both"/>
            </w:pPr>
            <w:r w:rsidRPr="00300A0A">
              <w:t>20k</w:t>
            </w:r>
          </w:p>
        </w:tc>
        <w:tc>
          <w:tcPr>
            <w:tcW w:w="852" w:type="dxa"/>
          </w:tcPr>
          <w:p w14:paraId="47D3BC0D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20E22899" w14:textId="77777777" w:rsidR="000D676D" w:rsidRPr="00300A0A" w:rsidRDefault="000D676D" w:rsidP="009D6D4D">
            <w:r w:rsidRPr="00300A0A">
              <w:t>4</w:t>
            </w:r>
          </w:p>
        </w:tc>
        <w:tc>
          <w:tcPr>
            <w:tcW w:w="3118" w:type="dxa"/>
          </w:tcPr>
          <w:p w14:paraId="1F3C4250" w14:textId="77777777" w:rsidR="000D676D" w:rsidRPr="00CD10AE" w:rsidRDefault="000D676D" w:rsidP="009D6D4D">
            <w:r w:rsidRPr="00CD10AE">
              <w:t>Ing. Dušan Hrabec, Ph.D.</w:t>
            </w:r>
            <w:r w:rsidRPr="00CD10AE" w:rsidDel="00B41C93">
              <w:t xml:space="preserve"> </w:t>
            </w:r>
            <w:r w:rsidRPr="002210D4">
              <w:t>(100 % k)</w:t>
            </w:r>
          </w:p>
        </w:tc>
        <w:tc>
          <w:tcPr>
            <w:tcW w:w="567" w:type="dxa"/>
          </w:tcPr>
          <w:p w14:paraId="65C8AA89" w14:textId="77777777" w:rsidR="000D676D" w:rsidRPr="00300A0A" w:rsidRDefault="000D676D" w:rsidP="009D6D4D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5E4341CE" w14:textId="77777777" w:rsidR="000D676D" w:rsidRPr="00300A0A" w:rsidRDefault="000D676D" w:rsidP="009D6D4D">
            <w:pPr>
              <w:jc w:val="both"/>
            </w:pPr>
            <w:r w:rsidRPr="00300A0A">
              <w:t>.</w:t>
            </w:r>
          </w:p>
        </w:tc>
      </w:tr>
      <w:tr w:rsidR="000D676D" w:rsidRPr="00300A0A" w14:paraId="0B06CA0D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2012604C" w14:textId="77777777" w:rsidR="000D676D" w:rsidRPr="00300A0A" w:rsidRDefault="000D676D" w:rsidP="009D6D4D">
            <w:r w:rsidRPr="00300A0A">
              <w:t>Mechanické zábranné systémy</w:t>
            </w:r>
          </w:p>
        </w:tc>
        <w:tc>
          <w:tcPr>
            <w:tcW w:w="919" w:type="dxa"/>
            <w:gridSpan w:val="2"/>
          </w:tcPr>
          <w:p w14:paraId="7C050F5C" w14:textId="77777777" w:rsidR="000D676D" w:rsidRPr="00300A0A" w:rsidRDefault="000D676D" w:rsidP="009D6D4D">
            <w:pPr>
              <w:jc w:val="both"/>
            </w:pPr>
            <w:r w:rsidRPr="00300A0A">
              <w:t>16k</w:t>
            </w:r>
          </w:p>
        </w:tc>
        <w:tc>
          <w:tcPr>
            <w:tcW w:w="852" w:type="dxa"/>
          </w:tcPr>
          <w:p w14:paraId="692B2EC3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38ADCFDF" w14:textId="77777777" w:rsidR="000D676D" w:rsidRPr="00300A0A" w:rsidRDefault="000D676D" w:rsidP="009D6D4D">
            <w:r w:rsidRPr="00300A0A">
              <w:t>4</w:t>
            </w:r>
          </w:p>
        </w:tc>
        <w:tc>
          <w:tcPr>
            <w:tcW w:w="3118" w:type="dxa"/>
          </w:tcPr>
          <w:p w14:paraId="7F0C8077" w14:textId="77777777" w:rsidR="000D676D" w:rsidRPr="00300A0A" w:rsidRDefault="000D676D" w:rsidP="009D6D4D">
            <w:r w:rsidRPr="00E97CE7">
              <w:rPr>
                <w:b/>
              </w:rPr>
              <w:t>Ing. Ján Ivanka,</w:t>
            </w:r>
            <w:r w:rsidRPr="00300A0A">
              <w:t xml:space="preserve">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1DA948FF" w14:textId="77777777" w:rsidR="000D676D" w:rsidRPr="00300A0A" w:rsidRDefault="000D676D" w:rsidP="009D6D4D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02622A8B" w14:textId="77777777" w:rsidR="000D676D" w:rsidRPr="00300A0A" w:rsidRDefault="000D676D" w:rsidP="009D6D4D">
            <w:pPr>
              <w:jc w:val="both"/>
            </w:pPr>
            <w:r w:rsidRPr="00300A0A">
              <w:t>PZ</w:t>
            </w:r>
          </w:p>
        </w:tc>
      </w:tr>
      <w:tr w:rsidR="000D676D" w:rsidRPr="00300A0A" w14:paraId="0C25AAA4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1E820701" w14:textId="77777777" w:rsidR="000D676D" w:rsidRPr="00300A0A" w:rsidRDefault="000D676D" w:rsidP="009D6D4D">
            <w:r w:rsidRPr="00300A0A">
              <w:t>Hardware a operační systémy</w:t>
            </w:r>
          </w:p>
        </w:tc>
        <w:tc>
          <w:tcPr>
            <w:tcW w:w="919" w:type="dxa"/>
            <w:gridSpan w:val="2"/>
          </w:tcPr>
          <w:p w14:paraId="7D537742" w14:textId="77777777" w:rsidR="000D676D" w:rsidRPr="00300A0A" w:rsidRDefault="000D676D" w:rsidP="009D6D4D">
            <w:pPr>
              <w:jc w:val="both"/>
            </w:pPr>
            <w:r w:rsidRPr="00300A0A">
              <w:t>16k</w:t>
            </w:r>
          </w:p>
        </w:tc>
        <w:tc>
          <w:tcPr>
            <w:tcW w:w="852" w:type="dxa"/>
          </w:tcPr>
          <w:p w14:paraId="061321FE" w14:textId="77777777" w:rsidR="000D676D" w:rsidRPr="00300A0A" w:rsidRDefault="000D676D" w:rsidP="009D6D4D">
            <w:r w:rsidRPr="00300A0A">
              <w:t>klz</w:t>
            </w:r>
          </w:p>
        </w:tc>
        <w:tc>
          <w:tcPr>
            <w:tcW w:w="707" w:type="dxa"/>
          </w:tcPr>
          <w:p w14:paraId="270BC4A6" w14:textId="77777777" w:rsidR="000D676D" w:rsidRPr="00300A0A" w:rsidRDefault="000D676D" w:rsidP="009D6D4D">
            <w:r w:rsidRPr="00300A0A">
              <w:t>4</w:t>
            </w:r>
          </w:p>
        </w:tc>
        <w:tc>
          <w:tcPr>
            <w:tcW w:w="3118" w:type="dxa"/>
          </w:tcPr>
          <w:p w14:paraId="0983D0B3" w14:textId="77777777" w:rsidR="000D676D" w:rsidRPr="00D1052E" w:rsidRDefault="000D676D" w:rsidP="009D6D4D">
            <w:r w:rsidRPr="002346CD">
              <w:rPr>
                <w:rPrChange w:id="251" w:author="Jiří Vojtěšek" w:date="2018-11-25T19:10:00Z">
                  <w:rPr>
                    <w:b/>
                  </w:rPr>
                </w:rPrChange>
              </w:rPr>
              <w:t>doc. Ing. Martin Sysel, Ph.D.</w:t>
            </w:r>
            <w:r w:rsidRPr="00D1052E">
              <w:t xml:space="preserve"> (100 % k)</w:t>
            </w:r>
          </w:p>
        </w:tc>
        <w:tc>
          <w:tcPr>
            <w:tcW w:w="567" w:type="dxa"/>
          </w:tcPr>
          <w:p w14:paraId="20EA25F1" w14:textId="77777777" w:rsidR="000D676D" w:rsidRPr="00300A0A" w:rsidRDefault="000D676D" w:rsidP="009D6D4D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51BE49E5" w14:textId="77777777" w:rsidR="000D676D" w:rsidRPr="00300A0A" w:rsidRDefault="00011CE3" w:rsidP="009D6D4D">
            <w:pPr>
              <w:jc w:val="both"/>
            </w:pPr>
            <w:del w:id="252" w:author="Uzivatel" w:date="2018-11-14T15:38:00Z">
              <w:r w:rsidDel="005A4401">
                <w:delText>ZT</w:delText>
              </w:r>
            </w:del>
            <w:ins w:id="253" w:author="Uzivatel" w:date="2018-11-14T15:38:00Z">
              <w:r w:rsidR="005A4401">
                <w:t>-</w:t>
              </w:r>
            </w:ins>
          </w:p>
        </w:tc>
      </w:tr>
      <w:tr w:rsidR="000D676D" w:rsidRPr="00300A0A" w14:paraId="2EEC9803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1C0FFDE4" w14:textId="77777777" w:rsidR="000D676D" w:rsidRPr="00300A0A" w:rsidRDefault="000D676D" w:rsidP="009D6D4D">
            <w:r w:rsidRPr="00300A0A">
              <w:t>Instrumentace a měření</w:t>
            </w:r>
          </w:p>
        </w:tc>
        <w:tc>
          <w:tcPr>
            <w:tcW w:w="919" w:type="dxa"/>
            <w:gridSpan w:val="2"/>
          </w:tcPr>
          <w:p w14:paraId="2C8BE307" w14:textId="77777777" w:rsidR="000D676D" w:rsidRPr="00300A0A" w:rsidRDefault="000D676D" w:rsidP="009D6D4D">
            <w:pPr>
              <w:jc w:val="both"/>
            </w:pPr>
            <w:r w:rsidRPr="00300A0A">
              <w:t>16k</w:t>
            </w:r>
          </w:p>
        </w:tc>
        <w:tc>
          <w:tcPr>
            <w:tcW w:w="852" w:type="dxa"/>
          </w:tcPr>
          <w:p w14:paraId="0D915D29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1CAFAAAA" w14:textId="77777777" w:rsidR="000D676D" w:rsidRPr="00300A0A" w:rsidRDefault="000D676D" w:rsidP="009D6D4D">
            <w:r w:rsidRPr="00300A0A">
              <w:t>4</w:t>
            </w:r>
          </w:p>
        </w:tc>
        <w:tc>
          <w:tcPr>
            <w:tcW w:w="3118" w:type="dxa"/>
          </w:tcPr>
          <w:p w14:paraId="1A32FB26" w14:textId="77777777" w:rsidR="000D676D" w:rsidRPr="00BB5EEF" w:rsidRDefault="000D676D" w:rsidP="009D6D4D">
            <w:r w:rsidRPr="002346CD">
              <w:rPr>
                <w:rPrChange w:id="254" w:author="Jiří Vojtěšek" w:date="2018-11-25T19:10:00Z">
                  <w:rPr>
                    <w:b/>
                  </w:rPr>
                </w:rPrChange>
              </w:rPr>
              <w:t>doc. RNDr. Vojtěch Křesálek, CSc.</w:t>
            </w:r>
            <w:r w:rsidRPr="00D1052E">
              <w:t xml:space="preserve"> </w:t>
            </w:r>
            <w:r w:rsidRPr="00BB5EEF">
              <w:t>(100 % k)</w:t>
            </w:r>
          </w:p>
        </w:tc>
        <w:tc>
          <w:tcPr>
            <w:tcW w:w="567" w:type="dxa"/>
          </w:tcPr>
          <w:p w14:paraId="30D9ADE8" w14:textId="77777777" w:rsidR="000D676D" w:rsidRPr="00300A0A" w:rsidRDefault="000D676D" w:rsidP="009D6D4D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29F1739A" w14:textId="77777777" w:rsidR="000D676D" w:rsidRPr="00300A0A" w:rsidRDefault="00862851" w:rsidP="009D6D4D">
            <w:pPr>
              <w:jc w:val="both"/>
            </w:pPr>
            <w:del w:id="255" w:author="Uzivatel" w:date="2018-11-14T15:38:00Z">
              <w:r w:rsidDel="005A4401">
                <w:delText>ZT</w:delText>
              </w:r>
            </w:del>
            <w:ins w:id="256" w:author="Uzivatel" w:date="2018-11-14T15:38:00Z">
              <w:r w:rsidR="005A4401">
                <w:t>-</w:t>
              </w:r>
            </w:ins>
          </w:p>
        </w:tc>
      </w:tr>
      <w:tr w:rsidR="000D676D" w:rsidRPr="00300A0A" w14:paraId="4EFD3C57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4590865A" w14:textId="77777777" w:rsidR="000D676D" w:rsidRPr="00300A0A" w:rsidRDefault="000D676D" w:rsidP="009D6D4D">
            <w:r w:rsidRPr="00300A0A">
              <w:t>Databázové systémy</w:t>
            </w:r>
          </w:p>
        </w:tc>
        <w:tc>
          <w:tcPr>
            <w:tcW w:w="919" w:type="dxa"/>
            <w:gridSpan w:val="2"/>
          </w:tcPr>
          <w:p w14:paraId="547F0DAD" w14:textId="77777777" w:rsidR="000D676D" w:rsidRPr="00300A0A" w:rsidRDefault="000D676D" w:rsidP="009D6D4D">
            <w:pPr>
              <w:jc w:val="both"/>
            </w:pPr>
            <w:r w:rsidRPr="00300A0A">
              <w:t>16k</w:t>
            </w:r>
          </w:p>
        </w:tc>
        <w:tc>
          <w:tcPr>
            <w:tcW w:w="852" w:type="dxa"/>
          </w:tcPr>
          <w:p w14:paraId="293C7DAA" w14:textId="77777777" w:rsidR="000D676D" w:rsidRPr="00300A0A" w:rsidRDefault="000D676D" w:rsidP="009D6D4D">
            <w:r w:rsidRPr="00300A0A">
              <w:t>klz</w:t>
            </w:r>
          </w:p>
        </w:tc>
        <w:tc>
          <w:tcPr>
            <w:tcW w:w="707" w:type="dxa"/>
          </w:tcPr>
          <w:p w14:paraId="10ADB81B" w14:textId="77777777" w:rsidR="000D676D" w:rsidRPr="00300A0A" w:rsidRDefault="000D676D" w:rsidP="009D6D4D">
            <w:r w:rsidRPr="00300A0A">
              <w:t>4</w:t>
            </w:r>
          </w:p>
        </w:tc>
        <w:tc>
          <w:tcPr>
            <w:tcW w:w="3118" w:type="dxa"/>
          </w:tcPr>
          <w:p w14:paraId="737C9303" w14:textId="77777777" w:rsidR="000D676D" w:rsidRPr="002210D4" w:rsidRDefault="000D676D" w:rsidP="009D6D4D">
            <w:r w:rsidRPr="00067907">
              <w:rPr>
                <w:b/>
              </w:rPr>
              <w:t>doc. Ing. Zdenka Prokopová, CSc.</w:t>
            </w:r>
            <w:r w:rsidRPr="002210D4">
              <w:t xml:space="preserve"> (100 % k) </w:t>
            </w:r>
          </w:p>
        </w:tc>
        <w:tc>
          <w:tcPr>
            <w:tcW w:w="567" w:type="dxa"/>
          </w:tcPr>
          <w:p w14:paraId="0D20C491" w14:textId="77777777" w:rsidR="000D676D" w:rsidRPr="00300A0A" w:rsidRDefault="000D676D" w:rsidP="009D6D4D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3D21A67F" w14:textId="77777777" w:rsidR="000D676D" w:rsidRPr="00300A0A" w:rsidRDefault="002173D7" w:rsidP="009D6D4D">
            <w:pPr>
              <w:jc w:val="both"/>
            </w:pPr>
            <w:r>
              <w:t>ZT</w:t>
            </w:r>
          </w:p>
        </w:tc>
      </w:tr>
      <w:tr w:rsidR="000D676D" w:rsidRPr="00300A0A" w14:paraId="638AFD4A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6400A627" w14:textId="77777777" w:rsidR="000D676D" w:rsidRPr="00300A0A" w:rsidRDefault="000D676D" w:rsidP="009D6D4D">
            <w:r w:rsidRPr="00300A0A">
              <w:t>Elektřina a magnetizmus</w:t>
            </w:r>
          </w:p>
        </w:tc>
        <w:tc>
          <w:tcPr>
            <w:tcW w:w="919" w:type="dxa"/>
            <w:gridSpan w:val="2"/>
          </w:tcPr>
          <w:p w14:paraId="07F30A20" w14:textId="77777777" w:rsidR="000D676D" w:rsidRPr="00300A0A" w:rsidRDefault="000D676D" w:rsidP="009D6D4D">
            <w:pPr>
              <w:jc w:val="both"/>
            </w:pPr>
            <w:r w:rsidRPr="00300A0A">
              <w:t>16k</w:t>
            </w:r>
          </w:p>
        </w:tc>
        <w:tc>
          <w:tcPr>
            <w:tcW w:w="852" w:type="dxa"/>
          </w:tcPr>
          <w:p w14:paraId="11D82CF1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  <w:vAlign w:val="bottom"/>
          </w:tcPr>
          <w:p w14:paraId="2D40DFAF" w14:textId="77777777" w:rsidR="000D676D" w:rsidRPr="00300A0A" w:rsidRDefault="000D676D" w:rsidP="009D6D4D">
            <w:pPr>
              <w:jc w:val="both"/>
            </w:pPr>
            <w:r w:rsidRPr="00300A0A">
              <w:t>4</w:t>
            </w:r>
          </w:p>
        </w:tc>
        <w:tc>
          <w:tcPr>
            <w:tcW w:w="3118" w:type="dxa"/>
          </w:tcPr>
          <w:p w14:paraId="2CD21704" w14:textId="77777777" w:rsidR="000D676D" w:rsidRPr="00BB5EEF" w:rsidRDefault="000D676D" w:rsidP="009D6D4D">
            <w:r w:rsidRPr="002346CD">
              <w:rPr>
                <w:rPrChange w:id="257" w:author="Jiří Vojtěšek" w:date="2018-11-25T19:10:00Z">
                  <w:rPr>
                    <w:b/>
                  </w:rPr>
                </w:rPrChange>
              </w:rPr>
              <w:t>doc. Mgr. Aleš Mráček, Ph.D.</w:t>
            </w:r>
            <w:r w:rsidRPr="00D1052E">
              <w:t xml:space="preserve">  (100 % k) </w:t>
            </w:r>
          </w:p>
        </w:tc>
        <w:tc>
          <w:tcPr>
            <w:tcW w:w="567" w:type="dxa"/>
          </w:tcPr>
          <w:p w14:paraId="12C9B126" w14:textId="77777777" w:rsidR="000D676D" w:rsidRPr="00300A0A" w:rsidRDefault="000D676D" w:rsidP="009D6D4D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5E9DB739" w14:textId="77777777" w:rsidR="000D676D" w:rsidRPr="00300A0A" w:rsidRDefault="000D676D" w:rsidP="009D6D4D">
            <w:pPr>
              <w:jc w:val="both"/>
            </w:pPr>
            <w:del w:id="258" w:author="Uzivatel" w:date="2018-11-14T15:38:00Z">
              <w:r w:rsidRPr="00300A0A" w:rsidDel="005A4401">
                <w:delText>ZT</w:delText>
              </w:r>
            </w:del>
            <w:ins w:id="259" w:author="Uzivatel" w:date="2018-11-14T15:38:00Z">
              <w:r w:rsidR="005A4401">
                <w:t>-</w:t>
              </w:r>
            </w:ins>
          </w:p>
        </w:tc>
      </w:tr>
      <w:tr w:rsidR="000D676D" w:rsidRPr="00300A0A" w14:paraId="28BBD936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6623FC30" w14:textId="77777777" w:rsidR="000D676D" w:rsidRPr="00300A0A" w:rsidRDefault="000D676D" w:rsidP="009D6D4D">
            <w:r w:rsidRPr="00300A0A">
              <w:t>Angličtina 2</w:t>
            </w:r>
          </w:p>
        </w:tc>
        <w:tc>
          <w:tcPr>
            <w:tcW w:w="919" w:type="dxa"/>
            <w:gridSpan w:val="2"/>
          </w:tcPr>
          <w:p w14:paraId="0D8EA464" w14:textId="77777777" w:rsidR="000D676D" w:rsidRPr="00300A0A" w:rsidRDefault="000D676D" w:rsidP="009D6D4D">
            <w:pPr>
              <w:jc w:val="both"/>
            </w:pPr>
            <w:r w:rsidRPr="00300A0A">
              <w:t>6k</w:t>
            </w:r>
          </w:p>
        </w:tc>
        <w:tc>
          <w:tcPr>
            <w:tcW w:w="852" w:type="dxa"/>
          </w:tcPr>
          <w:p w14:paraId="344559D5" w14:textId="77777777" w:rsidR="000D676D" w:rsidRPr="00300A0A" w:rsidRDefault="000D676D" w:rsidP="009D6D4D">
            <w:pPr>
              <w:jc w:val="both"/>
            </w:pPr>
            <w:r w:rsidRPr="00300A0A">
              <w:t>z</w:t>
            </w:r>
          </w:p>
        </w:tc>
        <w:tc>
          <w:tcPr>
            <w:tcW w:w="707" w:type="dxa"/>
          </w:tcPr>
          <w:p w14:paraId="6394217C" w14:textId="77777777" w:rsidR="000D676D" w:rsidRPr="00300A0A" w:rsidRDefault="000D676D" w:rsidP="009D6D4D">
            <w:pPr>
              <w:jc w:val="both"/>
            </w:pPr>
            <w:r w:rsidRPr="00300A0A">
              <w:t>2</w:t>
            </w:r>
          </w:p>
        </w:tc>
        <w:tc>
          <w:tcPr>
            <w:tcW w:w="3118" w:type="dxa"/>
          </w:tcPr>
          <w:p w14:paraId="44D57B79" w14:textId="77777777" w:rsidR="000D676D" w:rsidRPr="00CD10AE" w:rsidRDefault="00067907" w:rsidP="009D6D4D">
            <w:r>
              <w:rPr>
                <w:i/>
                <w:iCs/>
              </w:rPr>
              <w:t>Předmět má pro zaměření SP doplňující charakter</w:t>
            </w:r>
          </w:p>
        </w:tc>
        <w:tc>
          <w:tcPr>
            <w:tcW w:w="567" w:type="dxa"/>
          </w:tcPr>
          <w:p w14:paraId="4CEE9A3D" w14:textId="77777777" w:rsidR="000D676D" w:rsidRPr="00300A0A" w:rsidRDefault="000D676D" w:rsidP="009D6D4D">
            <w:pPr>
              <w:jc w:val="both"/>
            </w:pPr>
            <w:r w:rsidRPr="00300A0A">
              <w:t>2/ZS</w:t>
            </w:r>
          </w:p>
        </w:tc>
        <w:tc>
          <w:tcPr>
            <w:tcW w:w="826" w:type="dxa"/>
          </w:tcPr>
          <w:p w14:paraId="789FE25C" w14:textId="77777777" w:rsidR="000D676D" w:rsidRPr="00300A0A" w:rsidRDefault="000D676D" w:rsidP="009D6D4D">
            <w:pPr>
              <w:jc w:val="both"/>
            </w:pPr>
            <w:r w:rsidRPr="00300A0A">
              <w:t>-</w:t>
            </w:r>
          </w:p>
        </w:tc>
      </w:tr>
      <w:tr w:rsidR="000D676D" w:rsidRPr="00300A0A" w14:paraId="5C732626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4988B4C6" w14:textId="77777777" w:rsidR="000D676D" w:rsidRPr="00300A0A" w:rsidRDefault="000D676D" w:rsidP="009D6D4D">
            <w:r w:rsidRPr="00300A0A">
              <w:t>Krizové plánování a řízení</w:t>
            </w:r>
          </w:p>
        </w:tc>
        <w:tc>
          <w:tcPr>
            <w:tcW w:w="919" w:type="dxa"/>
            <w:gridSpan w:val="2"/>
          </w:tcPr>
          <w:p w14:paraId="1C8BE6B3" w14:textId="77777777" w:rsidR="000D676D" w:rsidRPr="00300A0A" w:rsidRDefault="000D676D" w:rsidP="009D6D4D">
            <w:pPr>
              <w:jc w:val="both"/>
            </w:pPr>
            <w:r w:rsidRPr="00300A0A">
              <w:t>15k</w:t>
            </w:r>
          </w:p>
        </w:tc>
        <w:tc>
          <w:tcPr>
            <w:tcW w:w="852" w:type="dxa"/>
          </w:tcPr>
          <w:p w14:paraId="3E1E218B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24F99409" w14:textId="77777777" w:rsidR="000D676D" w:rsidRPr="00300A0A" w:rsidRDefault="000D676D" w:rsidP="009D6D4D">
            <w:r w:rsidRPr="00300A0A">
              <w:t>5</w:t>
            </w:r>
          </w:p>
        </w:tc>
        <w:tc>
          <w:tcPr>
            <w:tcW w:w="3118" w:type="dxa"/>
          </w:tcPr>
          <w:p w14:paraId="15B0DC23" w14:textId="77777777" w:rsidR="000D676D" w:rsidRPr="00300A0A" w:rsidRDefault="000D676D" w:rsidP="009D6D4D">
            <w:r w:rsidRPr="00CD430B">
              <w:rPr>
                <w:b/>
              </w:rPr>
              <w:t>Ing. Dora Lapková, Ph.D.</w:t>
            </w:r>
            <w:r w:rsidRPr="00300A0A">
              <w:t xml:space="preserve"> </w:t>
            </w:r>
            <w:r>
              <w:t xml:space="preserve"> (100 % k</w:t>
            </w:r>
            <w:r w:rsidRPr="00300A0A">
              <w:t xml:space="preserve">) </w:t>
            </w:r>
          </w:p>
        </w:tc>
        <w:tc>
          <w:tcPr>
            <w:tcW w:w="567" w:type="dxa"/>
          </w:tcPr>
          <w:p w14:paraId="3CF9ED67" w14:textId="77777777" w:rsidR="000D676D" w:rsidRPr="00300A0A" w:rsidRDefault="000D676D" w:rsidP="009D6D4D">
            <w:pPr>
              <w:jc w:val="both"/>
            </w:pPr>
            <w:r w:rsidRPr="00300A0A">
              <w:t>2/LS</w:t>
            </w:r>
          </w:p>
        </w:tc>
        <w:tc>
          <w:tcPr>
            <w:tcW w:w="826" w:type="dxa"/>
          </w:tcPr>
          <w:p w14:paraId="5B155538" w14:textId="77777777" w:rsidR="000D676D" w:rsidRPr="00300A0A" w:rsidRDefault="002173D7" w:rsidP="009D6D4D">
            <w:pPr>
              <w:jc w:val="both"/>
            </w:pPr>
            <w:r>
              <w:t>PZ</w:t>
            </w:r>
          </w:p>
        </w:tc>
      </w:tr>
      <w:tr w:rsidR="000D676D" w:rsidRPr="00300A0A" w14:paraId="16DD43ED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488B73B8" w14:textId="77777777" w:rsidR="000D676D" w:rsidRPr="00300A0A" w:rsidRDefault="000D676D" w:rsidP="009D6D4D">
            <w:r w:rsidRPr="00300A0A">
              <w:t>Technické prostředky bezpečnostních systémů</w:t>
            </w:r>
          </w:p>
        </w:tc>
        <w:tc>
          <w:tcPr>
            <w:tcW w:w="919" w:type="dxa"/>
            <w:gridSpan w:val="2"/>
          </w:tcPr>
          <w:p w14:paraId="28E3339C" w14:textId="77777777" w:rsidR="000D676D" w:rsidRPr="00300A0A" w:rsidRDefault="000D676D" w:rsidP="009D6D4D">
            <w:pPr>
              <w:jc w:val="both"/>
            </w:pPr>
            <w:r w:rsidRPr="00300A0A">
              <w:t>17k</w:t>
            </w:r>
          </w:p>
        </w:tc>
        <w:tc>
          <w:tcPr>
            <w:tcW w:w="852" w:type="dxa"/>
          </w:tcPr>
          <w:p w14:paraId="2F3FB260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39AAEA63" w14:textId="77777777" w:rsidR="000D676D" w:rsidRPr="00300A0A" w:rsidRDefault="000D676D" w:rsidP="009D6D4D">
            <w:r w:rsidRPr="00300A0A">
              <w:t>5</w:t>
            </w:r>
          </w:p>
        </w:tc>
        <w:tc>
          <w:tcPr>
            <w:tcW w:w="3118" w:type="dxa"/>
          </w:tcPr>
          <w:p w14:paraId="6CEEA5D0" w14:textId="77777777" w:rsidR="000D676D" w:rsidRPr="00300A0A" w:rsidRDefault="00634BF0" w:rsidP="009D6D4D">
            <w:r>
              <w:rPr>
                <w:b/>
              </w:rPr>
              <w:t>doc. Mgr. Milan Adámek</w:t>
            </w:r>
            <w:r w:rsidR="000D676D" w:rsidRPr="001C1EED">
              <w:rPr>
                <w:b/>
              </w:rPr>
              <w:t>, Ph.D.</w:t>
            </w:r>
            <w:r w:rsidR="000D676D" w:rsidRPr="00300A0A">
              <w:t xml:space="preserve"> (100</w:t>
            </w:r>
            <w:r w:rsidR="000D676D">
              <w:t xml:space="preserve"> </w:t>
            </w:r>
            <w:r w:rsidR="000D676D" w:rsidRPr="00300A0A">
              <w:t>%</w:t>
            </w:r>
            <w:r w:rsidR="000D676D">
              <w:t xml:space="preserve"> k</w:t>
            </w:r>
            <w:r w:rsidR="000D676D" w:rsidRPr="00300A0A">
              <w:t>)</w:t>
            </w:r>
          </w:p>
        </w:tc>
        <w:tc>
          <w:tcPr>
            <w:tcW w:w="567" w:type="dxa"/>
          </w:tcPr>
          <w:p w14:paraId="1A5C1234" w14:textId="77777777" w:rsidR="000D676D" w:rsidRPr="00300A0A" w:rsidRDefault="000D676D" w:rsidP="009D6D4D">
            <w:pPr>
              <w:jc w:val="both"/>
            </w:pPr>
            <w:r w:rsidRPr="00300A0A">
              <w:t>2/LS</w:t>
            </w:r>
          </w:p>
        </w:tc>
        <w:tc>
          <w:tcPr>
            <w:tcW w:w="826" w:type="dxa"/>
          </w:tcPr>
          <w:p w14:paraId="59330F42" w14:textId="77777777" w:rsidR="000D676D" w:rsidRPr="00300A0A" w:rsidRDefault="000D676D" w:rsidP="009D6D4D">
            <w:pPr>
              <w:jc w:val="both"/>
            </w:pPr>
            <w:r w:rsidRPr="00300A0A">
              <w:t>PZ</w:t>
            </w:r>
          </w:p>
        </w:tc>
      </w:tr>
      <w:tr w:rsidR="000D676D" w:rsidRPr="00300A0A" w14:paraId="5FB66176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4183929F" w14:textId="77777777" w:rsidR="000D676D" w:rsidRPr="00300A0A" w:rsidRDefault="000D676D" w:rsidP="009D6D4D">
            <w:r w:rsidRPr="00300A0A">
              <w:t>Elektrické obvody</w:t>
            </w:r>
          </w:p>
        </w:tc>
        <w:tc>
          <w:tcPr>
            <w:tcW w:w="919" w:type="dxa"/>
            <w:gridSpan w:val="2"/>
          </w:tcPr>
          <w:p w14:paraId="6F9CA817" w14:textId="77777777" w:rsidR="000D676D" w:rsidRPr="00300A0A" w:rsidRDefault="000D676D" w:rsidP="009D6D4D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</w:tcPr>
          <w:p w14:paraId="67E95B63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7E63C77E" w14:textId="77777777" w:rsidR="000D676D" w:rsidRPr="00300A0A" w:rsidRDefault="000D676D" w:rsidP="009D6D4D">
            <w:r w:rsidRPr="00300A0A">
              <w:t>5</w:t>
            </w:r>
          </w:p>
        </w:tc>
        <w:tc>
          <w:tcPr>
            <w:tcW w:w="3118" w:type="dxa"/>
          </w:tcPr>
          <w:p w14:paraId="54E92781" w14:textId="77777777" w:rsidR="000D676D" w:rsidRPr="00BB5EEF" w:rsidRDefault="000D676D" w:rsidP="009D6D4D">
            <w:r w:rsidRPr="002346CD">
              <w:rPr>
                <w:rPrChange w:id="260" w:author="Jiří Vojtěšek" w:date="2018-11-25T19:10:00Z">
                  <w:rPr>
                    <w:b/>
                  </w:rPr>
                </w:rPrChange>
              </w:rPr>
              <w:t>doc. Mgr. Milan Adámek, Ph.D.</w:t>
            </w:r>
            <w:r w:rsidRPr="00D1052E">
              <w:t xml:space="preserve"> (100 % k)</w:t>
            </w:r>
          </w:p>
        </w:tc>
        <w:tc>
          <w:tcPr>
            <w:tcW w:w="567" w:type="dxa"/>
          </w:tcPr>
          <w:p w14:paraId="0F9D6E16" w14:textId="77777777" w:rsidR="000D676D" w:rsidRPr="00300A0A" w:rsidRDefault="000D676D" w:rsidP="009D6D4D">
            <w:pPr>
              <w:jc w:val="both"/>
            </w:pPr>
            <w:r w:rsidRPr="00300A0A">
              <w:t>2/LS</w:t>
            </w:r>
          </w:p>
        </w:tc>
        <w:tc>
          <w:tcPr>
            <w:tcW w:w="826" w:type="dxa"/>
          </w:tcPr>
          <w:p w14:paraId="2594FCE3" w14:textId="77777777" w:rsidR="000D676D" w:rsidRPr="00300A0A" w:rsidRDefault="000D676D" w:rsidP="009D6D4D">
            <w:pPr>
              <w:jc w:val="both"/>
            </w:pPr>
            <w:del w:id="261" w:author="Uzivatel" w:date="2018-11-14T15:39:00Z">
              <w:r w:rsidRPr="00300A0A" w:rsidDel="005A4401">
                <w:delText>ZT</w:delText>
              </w:r>
            </w:del>
            <w:ins w:id="262" w:author="Uzivatel" w:date="2018-11-14T15:39:00Z">
              <w:r w:rsidR="005A4401">
                <w:t>-</w:t>
              </w:r>
            </w:ins>
          </w:p>
        </w:tc>
      </w:tr>
      <w:tr w:rsidR="000D676D" w:rsidRPr="00300A0A" w14:paraId="04C066A7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72C5D344" w14:textId="77777777" w:rsidR="000D676D" w:rsidRPr="00300A0A" w:rsidRDefault="000D676D" w:rsidP="009D6D4D">
            <w:r w:rsidRPr="00300A0A">
              <w:t>Počítačové sítě</w:t>
            </w:r>
          </w:p>
        </w:tc>
        <w:tc>
          <w:tcPr>
            <w:tcW w:w="919" w:type="dxa"/>
            <w:gridSpan w:val="2"/>
          </w:tcPr>
          <w:p w14:paraId="2A46CB05" w14:textId="77777777" w:rsidR="000D676D" w:rsidRPr="00300A0A" w:rsidRDefault="000D676D" w:rsidP="009D6D4D">
            <w:pPr>
              <w:jc w:val="both"/>
            </w:pPr>
            <w:r w:rsidRPr="00300A0A">
              <w:t>17k</w:t>
            </w:r>
          </w:p>
        </w:tc>
        <w:tc>
          <w:tcPr>
            <w:tcW w:w="852" w:type="dxa"/>
          </w:tcPr>
          <w:p w14:paraId="78E74745" w14:textId="77777777" w:rsidR="000D676D" w:rsidRPr="00300A0A" w:rsidRDefault="000D676D" w:rsidP="009D6D4D">
            <w:r w:rsidRPr="00300A0A">
              <w:t>zk</w:t>
            </w:r>
          </w:p>
        </w:tc>
        <w:tc>
          <w:tcPr>
            <w:tcW w:w="707" w:type="dxa"/>
          </w:tcPr>
          <w:p w14:paraId="5BA614B5" w14:textId="77777777" w:rsidR="000D676D" w:rsidRPr="00300A0A" w:rsidRDefault="000D676D" w:rsidP="009D6D4D">
            <w:r w:rsidRPr="00300A0A">
              <w:t>4</w:t>
            </w:r>
          </w:p>
        </w:tc>
        <w:tc>
          <w:tcPr>
            <w:tcW w:w="3118" w:type="dxa"/>
          </w:tcPr>
          <w:p w14:paraId="0D753A4D" w14:textId="77777777" w:rsidR="000D676D" w:rsidRPr="00300A0A" w:rsidRDefault="000D676D" w:rsidP="002173D7">
            <w:r w:rsidRPr="00CD430B">
              <w:rPr>
                <w:b/>
              </w:rPr>
              <w:t xml:space="preserve">doc. </w:t>
            </w:r>
            <w:r w:rsidR="002173D7">
              <w:rPr>
                <w:b/>
              </w:rPr>
              <w:t>Ing</w:t>
            </w:r>
            <w:r w:rsidRPr="00CD430B">
              <w:rPr>
                <w:b/>
              </w:rPr>
              <w:t>,</w:t>
            </w:r>
            <w:r w:rsidR="002173D7">
              <w:rPr>
                <w:b/>
              </w:rPr>
              <w:t xml:space="preserve"> Jiří Vojtěšek,</w:t>
            </w:r>
            <w:r w:rsidRPr="00CD430B">
              <w:rPr>
                <w:b/>
              </w:rPr>
              <w:t xml:space="preserve"> Ph.D.</w:t>
            </w:r>
            <w:r w:rsidRPr="00300A0A">
              <w:t xml:space="preserve">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654A4794" w14:textId="77777777" w:rsidR="000D676D" w:rsidRPr="00300A0A" w:rsidRDefault="000D676D" w:rsidP="009D6D4D">
            <w:pPr>
              <w:jc w:val="both"/>
            </w:pPr>
            <w:r w:rsidRPr="00300A0A">
              <w:t>2/LS</w:t>
            </w:r>
          </w:p>
        </w:tc>
        <w:tc>
          <w:tcPr>
            <w:tcW w:w="826" w:type="dxa"/>
          </w:tcPr>
          <w:p w14:paraId="6DA8EE07" w14:textId="77777777" w:rsidR="000D676D" w:rsidRPr="00300A0A" w:rsidRDefault="000D676D" w:rsidP="009D6D4D">
            <w:pPr>
              <w:jc w:val="both"/>
            </w:pPr>
            <w:r w:rsidRPr="00300A0A">
              <w:t>ZT</w:t>
            </w:r>
          </w:p>
        </w:tc>
      </w:tr>
      <w:tr w:rsidR="000D676D" w:rsidRPr="00300A0A" w14:paraId="45643F99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642EBB8E" w14:textId="77777777" w:rsidR="000D676D" w:rsidRPr="00300A0A" w:rsidRDefault="000D676D" w:rsidP="009D6D4D">
            <w:r w:rsidRPr="00300A0A">
              <w:t>Podniková ekonomika</w:t>
            </w:r>
          </w:p>
        </w:tc>
        <w:tc>
          <w:tcPr>
            <w:tcW w:w="919" w:type="dxa"/>
            <w:gridSpan w:val="2"/>
          </w:tcPr>
          <w:p w14:paraId="6FDE1AD6" w14:textId="77777777" w:rsidR="000D676D" w:rsidRPr="00300A0A" w:rsidRDefault="000D676D" w:rsidP="009D6D4D">
            <w:pPr>
              <w:jc w:val="both"/>
            </w:pPr>
            <w:r w:rsidRPr="00300A0A">
              <w:t>15</w:t>
            </w:r>
            <w:r>
              <w:t>k</w:t>
            </w:r>
          </w:p>
        </w:tc>
        <w:tc>
          <w:tcPr>
            <w:tcW w:w="852" w:type="dxa"/>
          </w:tcPr>
          <w:p w14:paraId="36B8854B" w14:textId="77777777" w:rsidR="000D676D" w:rsidRPr="00300A0A" w:rsidRDefault="000D676D" w:rsidP="009D6D4D">
            <w:r w:rsidRPr="00300A0A">
              <w:t>klz</w:t>
            </w:r>
          </w:p>
        </w:tc>
        <w:tc>
          <w:tcPr>
            <w:tcW w:w="707" w:type="dxa"/>
          </w:tcPr>
          <w:p w14:paraId="5FDE6A55" w14:textId="77777777" w:rsidR="000D676D" w:rsidRPr="00300A0A" w:rsidRDefault="000D676D" w:rsidP="009D6D4D">
            <w:r w:rsidRPr="00300A0A">
              <w:t>3</w:t>
            </w:r>
          </w:p>
        </w:tc>
        <w:tc>
          <w:tcPr>
            <w:tcW w:w="3118" w:type="dxa"/>
          </w:tcPr>
          <w:p w14:paraId="72A221C8" w14:textId="77777777" w:rsidR="000D676D" w:rsidRPr="002210D4" w:rsidRDefault="000D676D" w:rsidP="009D6D4D">
            <w:r w:rsidRPr="00CD10AE">
              <w:t>Ing. Petr Novák, Ph.D.</w:t>
            </w:r>
            <w:r w:rsidRPr="002210D4">
              <w:t xml:space="preserve"> (100 % k) </w:t>
            </w:r>
          </w:p>
        </w:tc>
        <w:tc>
          <w:tcPr>
            <w:tcW w:w="567" w:type="dxa"/>
          </w:tcPr>
          <w:p w14:paraId="50F6ECDE" w14:textId="77777777" w:rsidR="000D676D" w:rsidRPr="00300A0A" w:rsidRDefault="000D676D" w:rsidP="009D6D4D">
            <w:r w:rsidRPr="00300A0A">
              <w:t>2/LS</w:t>
            </w:r>
          </w:p>
        </w:tc>
        <w:tc>
          <w:tcPr>
            <w:tcW w:w="826" w:type="dxa"/>
          </w:tcPr>
          <w:p w14:paraId="2BE9DA30" w14:textId="77777777" w:rsidR="000D676D" w:rsidRPr="00300A0A" w:rsidRDefault="000D676D" w:rsidP="009D6D4D">
            <w:pPr>
              <w:jc w:val="both"/>
            </w:pPr>
            <w:r w:rsidRPr="00300A0A">
              <w:t>-</w:t>
            </w:r>
          </w:p>
        </w:tc>
      </w:tr>
      <w:tr w:rsidR="000D676D" w:rsidRPr="00300A0A" w14:paraId="7FB809CE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31E8BA75" w14:textId="77777777" w:rsidR="000D676D" w:rsidRPr="00300A0A" w:rsidRDefault="000D676D" w:rsidP="009D6D4D">
            <w:r w:rsidRPr="00300A0A">
              <w:lastRenderedPageBreak/>
              <w:t>Kriminalistické technologie a systémy</w:t>
            </w:r>
          </w:p>
        </w:tc>
        <w:tc>
          <w:tcPr>
            <w:tcW w:w="919" w:type="dxa"/>
            <w:gridSpan w:val="2"/>
          </w:tcPr>
          <w:p w14:paraId="4845E73B" w14:textId="77777777" w:rsidR="000D676D" w:rsidRPr="00300A0A" w:rsidRDefault="000D676D" w:rsidP="009D6D4D">
            <w:pPr>
              <w:jc w:val="both"/>
            </w:pPr>
            <w:r w:rsidRPr="00300A0A">
              <w:t>15</w:t>
            </w:r>
            <w:r>
              <w:t>k</w:t>
            </w:r>
          </w:p>
        </w:tc>
        <w:tc>
          <w:tcPr>
            <w:tcW w:w="852" w:type="dxa"/>
          </w:tcPr>
          <w:p w14:paraId="3CC49C46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5DABFB1A" w14:textId="77777777" w:rsidR="000D676D" w:rsidRPr="00300A0A" w:rsidRDefault="000D676D" w:rsidP="009D6D4D">
            <w:r w:rsidRPr="00300A0A">
              <w:t>5</w:t>
            </w:r>
          </w:p>
        </w:tc>
        <w:tc>
          <w:tcPr>
            <w:tcW w:w="3118" w:type="dxa"/>
          </w:tcPr>
          <w:p w14:paraId="29CCEDD6" w14:textId="77777777" w:rsidR="000D676D" w:rsidRPr="00300A0A" w:rsidRDefault="000D676D" w:rsidP="009D6D4D">
            <w:r w:rsidRPr="001C1EED">
              <w:rPr>
                <w:b/>
              </w:rPr>
              <w:t xml:space="preserve">PhDr. Mgr. </w:t>
            </w:r>
            <w:r>
              <w:rPr>
                <w:b/>
              </w:rPr>
              <w:t xml:space="preserve"> Bc. </w:t>
            </w:r>
            <w:r w:rsidRPr="001C1EED">
              <w:rPr>
                <w:b/>
              </w:rPr>
              <w:t>Stanislav Zelinka</w:t>
            </w:r>
            <w:r w:rsidRPr="00300A0A">
              <w:t>, ext.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35CCF8F8" w14:textId="77777777" w:rsidR="000D676D" w:rsidRPr="00300A0A" w:rsidRDefault="000D676D" w:rsidP="009D6D4D">
            <w:r w:rsidRPr="00300A0A">
              <w:t>2/LS</w:t>
            </w:r>
          </w:p>
        </w:tc>
        <w:tc>
          <w:tcPr>
            <w:tcW w:w="826" w:type="dxa"/>
          </w:tcPr>
          <w:p w14:paraId="13780DD9" w14:textId="77777777" w:rsidR="000D676D" w:rsidRPr="00300A0A" w:rsidRDefault="000D676D" w:rsidP="009D6D4D">
            <w:pPr>
              <w:jc w:val="both"/>
            </w:pPr>
            <w:r w:rsidRPr="00300A0A">
              <w:t>PZ</w:t>
            </w:r>
          </w:p>
        </w:tc>
      </w:tr>
      <w:tr w:rsidR="000D676D" w:rsidRPr="00300A0A" w14:paraId="03897728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525D2B15" w14:textId="77777777" w:rsidR="000D676D" w:rsidRPr="00300A0A" w:rsidRDefault="000D676D" w:rsidP="009D6D4D">
            <w:r w:rsidRPr="00300A0A">
              <w:t>Angličtina 3</w:t>
            </w:r>
          </w:p>
        </w:tc>
        <w:tc>
          <w:tcPr>
            <w:tcW w:w="919" w:type="dxa"/>
            <w:gridSpan w:val="2"/>
          </w:tcPr>
          <w:p w14:paraId="5B4A9939" w14:textId="77777777" w:rsidR="000D676D" w:rsidRPr="00300A0A" w:rsidRDefault="000D676D" w:rsidP="009D6D4D">
            <w:pPr>
              <w:jc w:val="both"/>
            </w:pPr>
            <w:r w:rsidRPr="00300A0A">
              <w:t>6k</w:t>
            </w:r>
          </w:p>
        </w:tc>
        <w:tc>
          <w:tcPr>
            <w:tcW w:w="852" w:type="dxa"/>
          </w:tcPr>
          <w:p w14:paraId="57E4FC51" w14:textId="77777777" w:rsidR="000D676D" w:rsidRPr="00300A0A" w:rsidRDefault="000D676D" w:rsidP="009D6D4D">
            <w:pPr>
              <w:jc w:val="both"/>
            </w:pPr>
            <w:r w:rsidRPr="00300A0A">
              <w:t>klz</w:t>
            </w:r>
          </w:p>
        </w:tc>
        <w:tc>
          <w:tcPr>
            <w:tcW w:w="707" w:type="dxa"/>
          </w:tcPr>
          <w:p w14:paraId="06B09CC0" w14:textId="77777777" w:rsidR="000D676D" w:rsidRPr="00300A0A" w:rsidRDefault="000D676D" w:rsidP="009D6D4D">
            <w:pPr>
              <w:jc w:val="both"/>
            </w:pPr>
            <w:r>
              <w:t>3</w:t>
            </w:r>
          </w:p>
        </w:tc>
        <w:tc>
          <w:tcPr>
            <w:tcW w:w="3118" w:type="dxa"/>
          </w:tcPr>
          <w:p w14:paraId="407A25C0" w14:textId="77777777" w:rsidR="000D676D" w:rsidRPr="00CD10AE" w:rsidRDefault="00067907" w:rsidP="009D6D4D">
            <w:r>
              <w:rPr>
                <w:i/>
                <w:iCs/>
              </w:rPr>
              <w:t>Předmět má pro zaměření SP doplňující charakter</w:t>
            </w:r>
          </w:p>
        </w:tc>
        <w:tc>
          <w:tcPr>
            <w:tcW w:w="567" w:type="dxa"/>
          </w:tcPr>
          <w:p w14:paraId="290712D7" w14:textId="77777777" w:rsidR="000D676D" w:rsidRPr="00300A0A" w:rsidRDefault="000D676D" w:rsidP="009D6D4D">
            <w:r w:rsidRPr="00300A0A">
              <w:t>2/LS</w:t>
            </w:r>
          </w:p>
        </w:tc>
        <w:tc>
          <w:tcPr>
            <w:tcW w:w="826" w:type="dxa"/>
          </w:tcPr>
          <w:p w14:paraId="0F6A7EA7" w14:textId="77777777" w:rsidR="000D676D" w:rsidRPr="00300A0A" w:rsidRDefault="000D676D" w:rsidP="009D6D4D">
            <w:pPr>
              <w:jc w:val="both"/>
            </w:pPr>
            <w:r w:rsidRPr="00300A0A">
              <w:t>-</w:t>
            </w:r>
          </w:p>
        </w:tc>
      </w:tr>
      <w:tr w:rsidR="000D676D" w:rsidRPr="00300A0A" w14:paraId="47F4DBF4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4BACECA2" w14:textId="77777777" w:rsidR="000D676D" w:rsidRPr="00300A0A" w:rsidRDefault="000D676D" w:rsidP="009D6D4D">
            <w:r w:rsidRPr="00300A0A">
              <w:t>Analogová a číslicová technika</w:t>
            </w:r>
          </w:p>
        </w:tc>
        <w:tc>
          <w:tcPr>
            <w:tcW w:w="919" w:type="dxa"/>
            <w:gridSpan w:val="2"/>
          </w:tcPr>
          <w:p w14:paraId="43FED80C" w14:textId="77777777" w:rsidR="000D676D" w:rsidRPr="00300A0A" w:rsidRDefault="000D676D" w:rsidP="009D6D4D">
            <w:pPr>
              <w:jc w:val="both"/>
            </w:pPr>
            <w:r w:rsidRPr="00300A0A">
              <w:t>19k</w:t>
            </w:r>
          </w:p>
        </w:tc>
        <w:tc>
          <w:tcPr>
            <w:tcW w:w="852" w:type="dxa"/>
          </w:tcPr>
          <w:p w14:paraId="22B30BFE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49DFDBA0" w14:textId="77777777" w:rsidR="000D676D" w:rsidRPr="00300A0A" w:rsidRDefault="000D676D" w:rsidP="009D6D4D">
            <w:r w:rsidRPr="00300A0A">
              <w:t>5</w:t>
            </w:r>
          </w:p>
        </w:tc>
        <w:tc>
          <w:tcPr>
            <w:tcW w:w="3118" w:type="dxa"/>
          </w:tcPr>
          <w:p w14:paraId="2BF9667D" w14:textId="77777777" w:rsidR="000D676D" w:rsidRPr="00BB5EEF" w:rsidRDefault="000D676D" w:rsidP="009D6D4D">
            <w:r w:rsidRPr="002346CD">
              <w:rPr>
                <w:rPrChange w:id="263" w:author="Jiří Vojtěšek" w:date="2018-11-25T19:10:00Z">
                  <w:rPr>
                    <w:b/>
                  </w:rPr>
                </w:rPrChange>
              </w:rPr>
              <w:t>doc. Mgr. Milan Adámek, Ph.D.</w:t>
            </w:r>
            <w:r w:rsidRPr="00D1052E">
              <w:t xml:space="preserve"> (100 % k)</w:t>
            </w:r>
          </w:p>
        </w:tc>
        <w:tc>
          <w:tcPr>
            <w:tcW w:w="567" w:type="dxa"/>
          </w:tcPr>
          <w:p w14:paraId="19DD8954" w14:textId="77777777" w:rsidR="000D676D" w:rsidRPr="00300A0A" w:rsidRDefault="000D676D" w:rsidP="009D6D4D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62EA0CAB" w14:textId="77777777" w:rsidR="000D676D" w:rsidRPr="00300A0A" w:rsidRDefault="00011CE3" w:rsidP="009D6D4D">
            <w:pPr>
              <w:jc w:val="both"/>
            </w:pPr>
            <w:del w:id="264" w:author="Uzivatel" w:date="2018-11-14T15:39:00Z">
              <w:r w:rsidDel="005A4401">
                <w:delText>ZT</w:delText>
              </w:r>
            </w:del>
            <w:ins w:id="265" w:author="Uzivatel" w:date="2018-11-14T15:39:00Z">
              <w:r w:rsidR="005A4401">
                <w:t>-</w:t>
              </w:r>
            </w:ins>
          </w:p>
        </w:tc>
      </w:tr>
      <w:tr w:rsidR="000D676D" w:rsidRPr="00300A0A" w14:paraId="1067042B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17A705B2" w14:textId="77777777" w:rsidR="000D676D" w:rsidRPr="00300A0A" w:rsidRDefault="000D676D" w:rsidP="009D6D4D">
            <w:r w:rsidRPr="00300A0A">
              <w:t>Inženýrská grafika</w:t>
            </w:r>
          </w:p>
        </w:tc>
        <w:tc>
          <w:tcPr>
            <w:tcW w:w="919" w:type="dxa"/>
            <w:gridSpan w:val="2"/>
          </w:tcPr>
          <w:p w14:paraId="7D924046" w14:textId="77777777" w:rsidR="000D676D" w:rsidRPr="00300A0A" w:rsidRDefault="000D676D" w:rsidP="009D6D4D">
            <w:pPr>
              <w:jc w:val="both"/>
            </w:pPr>
            <w:r w:rsidRPr="00300A0A">
              <w:t>14k</w:t>
            </w:r>
          </w:p>
        </w:tc>
        <w:tc>
          <w:tcPr>
            <w:tcW w:w="852" w:type="dxa"/>
          </w:tcPr>
          <w:p w14:paraId="6EB8A9A0" w14:textId="77777777" w:rsidR="000D676D" w:rsidRPr="00300A0A" w:rsidRDefault="000D676D" w:rsidP="009D6D4D">
            <w:r w:rsidRPr="00300A0A">
              <w:t>klz</w:t>
            </w:r>
          </w:p>
        </w:tc>
        <w:tc>
          <w:tcPr>
            <w:tcW w:w="707" w:type="dxa"/>
          </w:tcPr>
          <w:p w14:paraId="3D50440E" w14:textId="77777777" w:rsidR="000D676D" w:rsidRPr="00300A0A" w:rsidRDefault="000D676D" w:rsidP="009D6D4D">
            <w:r w:rsidRPr="00300A0A">
              <w:t>3</w:t>
            </w:r>
          </w:p>
        </w:tc>
        <w:tc>
          <w:tcPr>
            <w:tcW w:w="3118" w:type="dxa"/>
          </w:tcPr>
          <w:p w14:paraId="4B4F9A56" w14:textId="77777777" w:rsidR="000D676D" w:rsidRPr="00BB5EEF" w:rsidRDefault="000D676D" w:rsidP="009D6D4D">
            <w:r w:rsidRPr="002346CD">
              <w:rPr>
                <w:rPrChange w:id="266" w:author="Jiří Vojtěšek" w:date="2018-11-25T19:10:00Z">
                  <w:rPr>
                    <w:b/>
                  </w:rPr>
                </w:rPrChange>
              </w:rPr>
              <w:t>doc. Ing. Libuše Sýkorová, Ph.D.</w:t>
            </w:r>
            <w:r w:rsidRPr="00D1052E">
              <w:t xml:space="preserve"> (100 %</w:t>
            </w:r>
            <w:r w:rsidRPr="00BB5EEF">
              <w:t xml:space="preserve"> k)</w:t>
            </w:r>
          </w:p>
        </w:tc>
        <w:tc>
          <w:tcPr>
            <w:tcW w:w="567" w:type="dxa"/>
          </w:tcPr>
          <w:p w14:paraId="47E0B97F" w14:textId="77777777" w:rsidR="000D676D" w:rsidRPr="00300A0A" w:rsidRDefault="000D676D" w:rsidP="009D6D4D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13391854" w14:textId="77777777" w:rsidR="000D676D" w:rsidRPr="00300A0A" w:rsidRDefault="000D676D" w:rsidP="009D6D4D">
            <w:pPr>
              <w:jc w:val="both"/>
            </w:pPr>
            <w:del w:id="267" w:author="Uzivatel" w:date="2018-11-14T15:39:00Z">
              <w:r w:rsidRPr="00300A0A" w:rsidDel="005A4401">
                <w:delText>ZT</w:delText>
              </w:r>
            </w:del>
            <w:ins w:id="268" w:author="Uzivatel" w:date="2018-11-14T15:39:00Z">
              <w:r w:rsidR="005A4401">
                <w:t>-</w:t>
              </w:r>
            </w:ins>
          </w:p>
        </w:tc>
      </w:tr>
      <w:tr w:rsidR="000D676D" w:rsidRPr="00300A0A" w14:paraId="5E555D4D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5B179B32" w14:textId="77777777" w:rsidR="000D676D" w:rsidRPr="00300A0A" w:rsidRDefault="000D676D" w:rsidP="009D6D4D">
            <w:r w:rsidRPr="00300A0A">
              <w:t>Mikropočítače a PLC</w:t>
            </w:r>
          </w:p>
        </w:tc>
        <w:tc>
          <w:tcPr>
            <w:tcW w:w="919" w:type="dxa"/>
            <w:gridSpan w:val="2"/>
          </w:tcPr>
          <w:p w14:paraId="33A9A222" w14:textId="77777777" w:rsidR="000D676D" w:rsidRPr="00300A0A" w:rsidRDefault="000D676D" w:rsidP="009D6D4D">
            <w:pPr>
              <w:jc w:val="both"/>
            </w:pPr>
            <w:r w:rsidRPr="00300A0A">
              <w:t>19k</w:t>
            </w:r>
          </w:p>
        </w:tc>
        <w:tc>
          <w:tcPr>
            <w:tcW w:w="852" w:type="dxa"/>
          </w:tcPr>
          <w:p w14:paraId="0DBDCB72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453286C4" w14:textId="77777777" w:rsidR="000D676D" w:rsidRPr="00300A0A" w:rsidRDefault="000D676D" w:rsidP="009D6D4D">
            <w:r w:rsidRPr="00300A0A">
              <w:t>4</w:t>
            </w:r>
          </w:p>
        </w:tc>
        <w:tc>
          <w:tcPr>
            <w:tcW w:w="3118" w:type="dxa"/>
          </w:tcPr>
          <w:p w14:paraId="3E68E971" w14:textId="77777777" w:rsidR="000D676D" w:rsidRPr="002346CD" w:rsidRDefault="000D676D" w:rsidP="009D6D4D">
            <w:pPr>
              <w:rPr>
                <w:rPrChange w:id="269" w:author="Jiří Vojtěšek" w:date="2018-11-25T19:10:00Z">
                  <w:rPr>
                    <w:b/>
                  </w:rPr>
                </w:rPrChange>
              </w:rPr>
            </w:pPr>
            <w:r w:rsidRPr="002346CD">
              <w:rPr>
                <w:rPrChange w:id="270" w:author="Jiří Vojtěšek" w:date="2018-11-25T19:10:00Z">
                  <w:rPr>
                    <w:b/>
                  </w:rPr>
                </w:rPrChange>
              </w:rPr>
              <w:t>prof.  Ing. Vladimír Vašek, CSc.</w:t>
            </w:r>
            <w:r w:rsidRPr="00D1052E">
              <w:t xml:space="preserve"> (100 %</w:t>
            </w:r>
            <w:r w:rsidRPr="00BB5EEF">
              <w:t xml:space="preserve"> k)</w:t>
            </w:r>
          </w:p>
        </w:tc>
        <w:tc>
          <w:tcPr>
            <w:tcW w:w="567" w:type="dxa"/>
          </w:tcPr>
          <w:p w14:paraId="59D05E87" w14:textId="77777777" w:rsidR="000D676D" w:rsidRPr="00300A0A" w:rsidRDefault="000D676D" w:rsidP="009D6D4D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29C75003" w14:textId="77777777" w:rsidR="000D676D" w:rsidRPr="00300A0A" w:rsidRDefault="000D676D" w:rsidP="009D6D4D">
            <w:pPr>
              <w:jc w:val="both"/>
            </w:pPr>
            <w:del w:id="271" w:author="Uzivatel" w:date="2018-11-14T15:39:00Z">
              <w:r w:rsidRPr="00300A0A" w:rsidDel="005A4401">
                <w:delText>ZT</w:delText>
              </w:r>
            </w:del>
            <w:ins w:id="272" w:author="Uzivatel" w:date="2018-11-14T15:39:00Z">
              <w:r w:rsidR="005A4401">
                <w:t>-</w:t>
              </w:r>
            </w:ins>
          </w:p>
        </w:tc>
      </w:tr>
      <w:tr w:rsidR="000D676D" w:rsidRPr="00300A0A" w14:paraId="6623FB63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0BE9477D" w14:textId="77777777" w:rsidR="000D676D" w:rsidRPr="00300A0A" w:rsidRDefault="000D676D" w:rsidP="009D6D4D">
            <w:r w:rsidRPr="00300A0A">
              <w:t>Technologie detektivních činností</w:t>
            </w:r>
          </w:p>
        </w:tc>
        <w:tc>
          <w:tcPr>
            <w:tcW w:w="919" w:type="dxa"/>
            <w:gridSpan w:val="2"/>
          </w:tcPr>
          <w:p w14:paraId="0F684B33" w14:textId="77777777" w:rsidR="000D676D" w:rsidRPr="00300A0A" w:rsidRDefault="000D676D" w:rsidP="009D6D4D">
            <w:pPr>
              <w:jc w:val="both"/>
            </w:pPr>
            <w:r w:rsidRPr="00300A0A">
              <w:t>17k</w:t>
            </w:r>
          </w:p>
        </w:tc>
        <w:tc>
          <w:tcPr>
            <w:tcW w:w="852" w:type="dxa"/>
          </w:tcPr>
          <w:p w14:paraId="2F198D44" w14:textId="77777777" w:rsidR="000D676D" w:rsidRPr="00300A0A" w:rsidRDefault="000D676D" w:rsidP="009D6D4D">
            <w:r w:rsidRPr="00300A0A">
              <w:t>klz</w:t>
            </w:r>
          </w:p>
        </w:tc>
        <w:tc>
          <w:tcPr>
            <w:tcW w:w="707" w:type="dxa"/>
          </w:tcPr>
          <w:p w14:paraId="024D23DA" w14:textId="77777777" w:rsidR="000D676D" w:rsidRPr="00300A0A" w:rsidRDefault="000D676D" w:rsidP="009D6D4D">
            <w:r w:rsidRPr="00300A0A">
              <w:t>4</w:t>
            </w:r>
          </w:p>
        </w:tc>
        <w:tc>
          <w:tcPr>
            <w:tcW w:w="3118" w:type="dxa"/>
          </w:tcPr>
          <w:p w14:paraId="646513DF" w14:textId="77777777" w:rsidR="000D676D" w:rsidRPr="00300A0A" w:rsidRDefault="000D676D" w:rsidP="009D6D4D">
            <w:r w:rsidRPr="001C1EED">
              <w:rPr>
                <w:b/>
              </w:rPr>
              <w:t>PhDr. Mgr.</w:t>
            </w:r>
            <w:r>
              <w:rPr>
                <w:b/>
              </w:rPr>
              <w:t xml:space="preserve"> Bc.</w:t>
            </w:r>
            <w:r w:rsidRPr="001C1EED">
              <w:rPr>
                <w:b/>
              </w:rPr>
              <w:t xml:space="preserve"> Stanislav Zelinka</w:t>
            </w:r>
            <w:r w:rsidRPr="00300A0A">
              <w:t>, ext.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14B83C44" w14:textId="77777777" w:rsidR="000D676D" w:rsidRPr="00300A0A" w:rsidRDefault="000D676D" w:rsidP="009D6D4D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7AECB68B" w14:textId="77777777" w:rsidR="000D676D" w:rsidRPr="00300A0A" w:rsidRDefault="000D676D" w:rsidP="009D6D4D">
            <w:pPr>
              <w:jc w:val="both"/>
            </w:pPr>
            <w:r w:rsidRPr="00300A0A">
              <w:t>PZ</w:t>
            </w:r>
          </w:p>
        </w:tc>
      </w:tr>
      <w:tr w:rsidR="000D676D" w:rsidRPr="00300A0A" w14:paraId="5016A65C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0D6FFFC7" w14:textId="77777777" w:rsidR="000D676D" w:rsidRPr="00300A0A" w:rsidRDefault="000D676D" w:rsidP="009D6D4D">
            <w:r w:rsidRPr="00300A0A">
              <w:t>Elektronické bezpečnostní systémy</w:t>
            </w:r>
          </w:p>
        </w:tc>
        <w:tc>
          <w:tcPr>
            <w:tcW w:w="919" w:type="dxa"/>
            <w:gridSpan w:val="2"/>
          </w:tcPr>
          <w:p w14:paraId="1CB41D9B" w14:textId="77777777" w:rsidR="000D676D" w:rsidRPr="00300A0A" w:rsidRDefault="000D676D" w:rsidP="009D6D4D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</w:tcPr>
          <w:p w14:paraId="44E09282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76615ED6" w14:textId="77777777" w:rsidR="000D676D" w:rsidRPr="00300A0A" w:rsidRDefault="000D676D" w:rsidP="009D6D4D">
            <w:r w:rsidRPr="00300A0A">
              <w:t>5</w:t>
            </w:r>
          </w:p>
        </w:tc>
        <w:tc>
          <w:tcPr>
            <w:tcW w:w="3118" w:type="dxa"/>
          </w:tcPr>
          <w:p w14:paraId="1080413D" w14:textId="77777777" w:rsidR="000D676D" w:rsidRPr="00300A0A" w:rsidRDefault="000D676D" w:rsidP="009D6D4D">
            <w:r w:rsidRPr="001C1EED">
              <w:rPr>
                <w:b/>
              </w:rPr>
              <w:t>Ing. Rudolf  Drga, Ph.D.</w:t>
            </w:r>
            <w:r w:rsidRPr="00300A0A">
              <w:t xml:space="preserve"> (100</w:t>
            </w:r>
            <w:r>
              <w:t xml:space="preserve"> </w:t>
            </w:r>
            <w:r w:rsidRPr="00300A0A">
              <w:t>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235380A0" w14:textId="77777777" w:rsidR="000D676D" w:rsidRPr="00300A0A" w:rsidRDefault="000D676D" w:rsidP="009D6D4D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557A4E32" w14:textId="77777777" w:rsidR="000D676D" w:rsidRPr="00300A0A" w:rsidRDefault="000D676D" w:rsidP="009D6D4D">
            <w:pPr>
              <w:jc w:val="both"/>
            </w:pPr>
            <w:r w:rsidRPr="00300A0A">
              <w:t>PZ</w:t>
            </w:r>
          </w:p>
        </w:tc>
      </w:tr>
      <w:tr w:rsidR="000D676D" w:rsidRPr="00300A0A" w14:paraId="57747BAC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0FF8FB3B" w14:textId="77777777" w:rsidR="000D676D" w:rsidRPr="00300A0A" w:rsidRDefault="000D676D" w:rsidP="009D6D4D">
            <w:r w:rsidRPr="00300A0A">
              <w:t>Technologie datové bezpečnosti</w:t>
            </w:r>
          </w:p>
        </w:tc>
        <w:tc>
          <w:tcPr>
            <w:tcW w:w="919" w:type="dxa"/>
            <w:gridSpan w:val="2"/>
          </w:tcPr>
          <w:p w14:paraId="5DCAB7CF" w14:textId="77777777" w:rsidR="000D676D" w:rsidRPr="00300A0A" w:rsidRDefault="000D676D" w:rsidP="009D6D4D">
            <w:pPr>
              <w:jc w:val="both"/>
            </w:pPr>
            <w:r w:rsidRPr="00300A0A">
              <w:t>18k</w:t>
            </w:r>
          </w:p>
        </w:tc>
        <w:tc>
          <w:tcPr>
            <w:tcW w:w="852" w:type="dxa"/>
          </w:tcPr>
          <w:p w14:paraId="44FA74F0" w14:textId="77777777" w:rsidR="000D676D" w:rsidRPr="00300A0A" w:rsidRDefault="000D676D" w:rsidP="009D6D4D">
            <w:r w:rsidRPr="00300A0A">
              <w:t>z, zk</w:t>
            </w:r>
          </w:p>
        </w:tc>
        <w:tc>
          <w:tcPr>
            <w:tcW w:w="707" w:type="dxa"/>
          </w:tcPr>
          <w:p w14:paraId="5764F4E0" w14:textId="77777777" w:rsidR="000D676D" w:rsidRPr="00300A0A" w:rsidRDefault="000D676D" w:rsidP="009D6D4D">
            <w:r w:rsidRPr="00300A0A">
              <w:t>4</w:t>
            </w:r>
          </w:p>
        </w:tc>
        <w:tc>
          <w:tcPr>
            <w:tcW w:w="3118" w:type="dxa"/>
          </w:tcPr>
          <w:p w14:paraId="57131F79" w14:textId="77777777" w:rsidR="000D676D" w:rsidRPr="00300A0A" w:rsidRDefault="000D676D" w:rsidP="009D6D4D">
            <w:pPr>
              <w:rPr>
                <w:b/>
              </w:rPr>
            </w:pPr>
            <w:r w:rsidRPr="001C1EED">
              <w:rPr>
                <w:b/>
              </w:rPr>
              <w:t>prof. Mgr. Roman Jašek,</w:t>
            </w:r>
            <w:r>
              <w:rPr>
                <w:b/>
              </w:rPr>
              <w:t xml:space="preserve"> Ph.</w:t>
            </w:r>
            <w:r w:rsidRPr="001C1EED">
              <w:rPr>
                <w:b/>
              </w:rPr>
              <w:t>D.</w:t>
            </w:r>
            <w:r w:rsidRPr="00300A0A">
              <w:t xml:space="preserve"> (100</w:t>
            </w:r>
            <w:r>
              <w:t xml:space="preserve"> </w:t>
            </w:r>
            <w:r w:rsidRPr="00300A0A">
              <w:t>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13AB4697" w14:textId="77777777" w:rsidR="000D676D" w:rsidRPr="00300A0A" w:rsidRDefault="000D676D" w:rsidP="009D6D4D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2CBFDC55" w14:textId="77777777" w:rsidR="000D676D" w:rsidRPr="00300A0A" w:rsidRDefault="000D676D" w:rsidP="009D6D4D">
            <w:pPr>
              <w:jc w:val="both"/>
            </w:pPr>
            <w:r w:rsidRPr="00300A0A">
              <w:t>ZT</w:t>
            </w:r>
          </w:p>
        </w:tc>
      </w:tr>
      <w:tr w:rsidR="000D676D" w:rsidRPr="00300A0A" w14:paraId="0477D927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2AB96AAD" w14:textId="77777777" w:rsidR="000D676D" w:rsidRPr="00300A0A" w:rsidRDefault="000D676D" w:rsidP="009D6D4D">
            <w:r w:rsidRPr="00300A0A">
              <w:t>Angličtina 4</w:t>
            </w:r>
          </w:p>
        </w:tc>
        <w:tc>
          <w:tcPr>
            <w:tcW w:w="919" w:type="dxa"/>
            <w:gridSpan w:val="2"/>
          </w:tcPr>
          <w:p w14:paraId="263E259F" w14:textId="77777777" w:rsidR="000D676D" w:rsidRPr="00300A0A" w:rsidRDefault="000D676D" w:rsidP="009D6D4D">
            <w:pPr>
              <w:jc w:val="both"/>
            </w:pPr>
            <w:r w:rsidRPr="00300A0A">
              <w:t>6k</w:t>
            </w:r>
          </w:p>
        </w:tc>
        <w:tc>
          <w:tcPr>
            <w:tcW w:w="852" w:type="dxa"/>
          </w:tcPr>
          <w:p w14:paraId="39361622" w14:textId="77777777" w:rsidR="000D676D" w:rsidRPr="00300A0A" w:rsidRDefault="000D676D" w:rsidP="009D6D4D">
            <w:pPr>
              <w:jc w:val="both"/>
            </w:pPr>
            <w:r w:rsidRPr="00300A0A">
              <w:t>z,zk</w:t>
            </w:r>
          </w:p>
        </w:tc>
        <w:tc>
          <w:tcPr>
            <w:tcW w:w="707" w:type="dxa"/>
          </w:tcPr>
          <w:p w14:paraId="6AFBFA3B" w14:textId="77777777" w:rsidR="000D676D" w:rsidRPr="00300A0A" w:rsidRDefault="000D676D" w:rsidP="009D6D4D">
            <w:pPr>
              <w:jc w:val="both"/>
            </w:pPr>
            <w:r w:rsidRPr="00300A0A">
              <w:t>4</w:t>
            </w:r>
          </w:p>
        </w:tc>
        <w:tc>
          <w:tcPr>
            <w:tcW w:w="3118" w:type="dxa"/>
          </w:tcPr>
          <w:p w14:paraId="5FBB8824" w14:textId="77777777" w:rsidR="000D676D" w:rsidRPr="00CD10AE" w:rsidRDefault="00067907" w:rsidP="009D6D4D">
            <w:r>
              <w:rPr>
                <w:i/>
                <w:iCs/>
              </w:rPr>
              <w:t>Předmět má pro zaměření SP doplňující charakter</w:t>
            </w:r>
          </w:p>
        </w:tc>
        <w:tc>
          <w:tcPr>
            <w:tcW w:w="567" w:type="dxa"/>
          </w:tcPr>
          <w:p w14:paraId="3862BDB2" w14:textId="77777777" w:rsidR="000D676D" w:rsidRPr="00300A0A" w:rsidRDefault="000D676D" w:rsidP="009D6D4D">
            <w:pPr>
              <w:jc w:val="both"/>
            </w:pPr>
            <w:r w:rsidRPr="00300A0A">
              <w:t>3/ZS</w:t>
            </w:r>
          </w:p>
        </w:tc>
        <w:tc>
          <w:tcPr>
            <w:tcW w:w="826" w:type="dxa"/>
          </w:tcPr>
          <w:p w14:paraId="3F142FBA" w14:textId="77777777" w:rsidR="000D676D" w:rsidRPr="00300A0A" w:rsidRDefault="000D676D" w:rsidP="009D6D4D">
            <w:pPr>
              <w:jc w:val="both"/>
            </w:pPr>
            <w:r w:rsidRPr="00300A0A">
              <w:t>-</w:t>
            </w:r>
          </w:p>
        </w:tc>
      </w:tr>
      <w:tr w:rsidR="002210D4" w:rsidRPr="00300A0A" w14:paraId="470C8417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04D253D6" w14:textId="77777777" w:rsidR="002210D4" w:rsidRPr="00300A0A" w:rsidRDefault="002210D4" w:rsidP="002210D4">
            <w:r w:rsidRPr="00300A0A">
              <w:t>Projektování bezpečnostních systémů</w:t>
            </w:r>
          </w:p>
        </w:tc>
        <w:tc>
          <w:tcPr>
            <w:tcW w:w="919" w:type="dxa"/>
            <w:gridSpan w:val="2"/>
          </w:tcPr>
          <w:p w14:paraId="13E6E1BB" w14:textId="77777777" w:rsidR="002210D4" w:rsidRPr="00300A0A" w:rsidRDefault="002210D4" w:rsidP="002210D4">
            <w:pPr>
              <w:jc w:val="both"/>
            </w:pPr>
            <w:r w:rsidRPr="00300A0A">
              <w:t>25k</w:t>
            </w:r>
          </w:p>
        </w:tc>
        <w:tc>
          <w:tcPr>
            <w:tcW w:w="852" w:type="dxa"/>
          </w:tcPr>
          <w:p w14:paraId="1B6E8420" w14:textId="77777777" w:rsidR="002210D4" w:rsidRPr="00300A0A" w:rsidRDefault="002210D4" w:rsidP="002210D4">
            <w:r w:rsidRPr="00300A0A">
              <w:t>z, zk</w:t>
            </w:r>
          </w:p>
        </w:tc>
        <w:tc>
          <w:tcPr>
            <w:tcW w:w="707" w:type="dxa"/>
          </w:tcPr>
          <w:p w14:paraId="79CF7426" w14:textId="77777777" w:rsidR="002210D4" w:rsidRPr="00300A0A" w:rsidRDefault="002210D4" w:rsidP="002210D4">
            <w:r w:rsidRPr="00300A0A">
              <w:t>6</w:t>
            </w:r>
          </w:p>
        </w:tc>
        <w:tc>
          <w:tcPr>
            <w:tcW w:w="3118" w:type="dxa"/>
          </w:tcPr>
          <w:p w14:paraId="26A7BC4F" w14:textId="77777777" w:rsidR="002210D4" w:rsidRPr="00300A0A" w:rsidRDefault="002210D4" w:rsidP="002210D4">
            <w:r w:rsidRPr="001C1EED">
              <w:rPr>
                <w:b/>
              </w:rPr>
              <w:t>Ing. Jan Valouch, Ph.D</w:t>
            </w:r>
            <w:r>
              <w:rPr>
                <w:b/>
              </w:rPr>
              <w:t>.</w:t>
            </w:r>
            <w:r w:rsidRPr="00300A0A">
              <w:t>, (100</w:t>
            </w:r>
            <w:r>
              <w:t xml:space="preserve"> </w:t>
            </w:r>
            <w:r w:rsidRPr="00300A0A">
              <w:t>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0BEFE8C3" w14:textId="77777777" w:rsidR="002210D4" w:rsidRPr="00300A0A" w:rsidRDefault="002210D4" w:rsidP="002210D4">
            <w:pPr>
              <w:jc w:val="both"/>
            </w:pPr>
            <w:r w:rsidRPr="00300A0A">
              <w:t>3/LS</w:t>
            </w:r>
          </w:p>
        </w:tc>
        <w:tc>
          <w:tcPr>
            <w:tcW w:w="826" w:type="dxa"/>
          </w:tcPr>
          <w:p w14:paraId="0DC12DF3" w14:textId="77777777" w:rsidR="002210D4" w:rsidRPr="00300A0A" w:rsidRDefault="002210D4" w:rsidP="002210D4">
            <w:pPr>
              <w:jc w:val="both"/>
            </w:pPr>
            <w:r w:rsidRPr="00300A0A">
              <w:t>PZ</w:t>
            </w:r>
          </w:p>
        </w:tc>
      </w:tr>
      <w:tr w:rsidR="002210D4" w:rsidRPr="00300A0A" w14:paraId="39C513D1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463444C4" w14:textId="77777777" w:rsidR="002210D4" w:rsidRPr="00300A0A" w:rsidRDefault="002210D4" w:rsidP="002210D4">
            <w:r w:rsidRPr="00300A0A">
              <w:t>Administrativní bezpečnost</w:t>
            </w:r>
          </w:p>
        </w:tc>
        <w:tc>
          <w:tcPr>
            <w:tcW w:w="919" w:type="dxa"/>
            <w:gridSpan w:val="2"/>
          </w:tcPr>
          <w:p w14:paraId="5E3EE7F2" w14:textId="77777777" w:rsidR="002210D4" w:rsidRPr="00300A0A" w:rsidRDefault="002210D4" w:rsidP="002210D4">
            <w:pPr>
              <w:jc w:val="both"/>
            </w:pPr>
            <w:r w:rsidRPr="00300A0A">
              <w:t>22k</w:t>
            </w:r>
          </w:p>
        </w:tc>
        <w:tc>
          <w:tcPr>
            <w:tcW w:w="852" w:type="dxa"/>
          </w:tcPr>
          <w:p w14:paraId="2E551977" w14:textId="77777777" w:rsidR="002210D4" w:rsidRPr="00300A0A" w:rsidRDefault="002210D4" w:rsidP="002210D4">
            <w:r w:rsidRPr="00300A0A">
              <w:t>z, zk</w:t>
            </w:r>
          </w:p>
        </w:tc>
        <w:tc>
          <w:tcPr>
            <w:tcW w:w="707" w:type="dxa"/>
          </w:tcPr>
          <w:p w14:paraId="11BEA8F3" w14:textId="77777777" w:rsidR="002210D4" w:rsidRPr="00300A0A" w:rsidRDefault="002210D4" w:rsidP="002210D4">
            <w:r w:rsidRPr="00300A0A">
              <w:t>6</w:t>
            </w:r>
          </w:p>
        </w:tc>
        <w:tc>
          <w:tcPr>
            <w:tcW w:w="3118" w:type="dxa"/>
          </w:tcPr>
          <w:p w14:paraId="5A642707" w14:textId="77777777" w:rsidR="002210D4" w:rsidRPr="00300A0A" w:rsidRDefault="002210D4" w:rsidP="002210D4">
            <w:r w:rsidRPr="001C1EED">
              <w:rPr>
                <w:b/>
              </w:rPr>
              <w:t>doc. Ing. Luděk Lukáš, CSc.</w:t>
            </w:r>
            <w:r w:rsidRPr="00300A0A">
              <w:t xml:space="preserve">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4F3A0C96" w14:textId="77777777" w:rsidR="002210D4" w:rsidRPr="00300A0A" w:rsidRDefault="002210D4" w:rsidP="002210D4">
            <w:pPr>
              <w:jc w:val="both"/>
            </w:pPr>
            <w:r w:rsidRPr="00300A0A">
              <w:t>3/LS</w:t>
            </w:r>
          </w:p>
        </w:tc>
        <w:tc>
          <w:tcPr>
            <w:tcW w:w="826" w:type="dxa"/>
          </w:tcPr>
          <w:p w14:paraId="0101B68E" w14:textId="77777777" w:rsidR="002210D4" w:rsidRPr="00300A0A" w:rsidRDefault="002210D4" w:rsidP="002210D4">
            <w:pPr>
              <w:jc w:val="both"/>
            </w:pPr>
            <w:r w:rsidRPr="00300A0A">
              <w:t>ZT</w:t>
            </w:r>
          </w:p>
        </w:tc>
      </w:tr>
      <w:tr w:rsidR="002210D4" w:rsidRPr="00300A0A" w14:paraId="234DA9AE" w14:textId="77777777" w:rsidTr="009A0EB4">
        <w:trPr>
          <w:gridAfter w:val="1"/>
          <w:wAfter w:w="13" w:type="dxa"/>
        </w:trPr>
        <w:tc>
          <w:tcPr>
            <w:tcW w:w="2375" w:type="dxa"/>
          </w:tcPr>
          <w:p w14:paraId="5896158A" w14:textId="77777777" w:rsidR="002210D4" w:rsidRPr="00300A0A" w:rsidRDefault="002210D4" w:rsidP="002210D4">
            <w:r w:rsidRPr="00300A0A">
              <w:t>Dohledová centra</w:t>
            </w:r>
          </w:p>
        </w:tc>
        <w:tc>
          <w:tcPr>
            <w:tcW w:w="919" w:type="dxa"/>
            <w:gridSpan w:val="2"/>
          </w:tcPr>
          <w:p w14:paraId="10C5218F" w14:textId="77777777" w:rsidR="002210D4" w:rsidRPr="00300A0A" w:rsidRDefault="002210D4" w:rsidP="002210D4">
            <w:pPr>
              <w:jc w:val="both"/>
            </w:pPr>
            <w:r w:rsidRPr="00300A0A">
              <w:t>22</w:t>
            </w:r>
            <w:r>
              <w:t>k</w:t>
            </w:r>
          </w:p>
        </w:tc>
        <w:tc>
          <w:tcPr>
            <w:tcW w:w="852" w:type="dxa"/>
          </w:tcPr>
          <w:p w14:paraId="75A516EE" w14:textId="77777777" w:rsidR="002210D4" w:rsidRPr="00300A0A" w:rsidRDefault="002210D4" w:rsidP="002210D4">
            <w:r w:rsidRPr="00300A0A">
              <w:t>z, zk</w:t>
            </w:r>
          </w:p>
        </w:tc>
        <w:tc>
          <w:tcPr>
            <w:tcW w:w="707" w:type="dxa"/>
          </w:tcPr>
          <w:p w14:paraId="596D9A33" w14:textId="77777777" w:rsidR="002210D4" w:rsidRPr="00300A0A" w:rsidRDefault="002210D4" w:rsidP="002210D4">
            <w:r w:rsidRPr="00300A0A">
              <w:t>6</w:t>
            </w:r>
          </w:p>
        </w:tc>
        <w:tc>
          <w:tcPr>
            <w:tcW w:w="3118" w:type="dxa"/>
          </w:tcPr>
          <w:p w14:paraId="5CC18C8A" w14:textId="77777777" w:rsidR="002210D4" w:rsidRPr="00300A0A" w:rsidRDefault="002210D4" w:rsidP="002210D4">
            <w:r w:rsidRPr="001C1EED">
              <w:rPr>
                <w:b/>
              </w:rPr>
              <w:t>Ing. Rudolf  Drga, Ph.D.</w:t>
            </w:r>
            <w:r w:rsidRPr="00300A0A">
              <w:t xml:space="preserve"> (100</w:t>
            </w:r>
            <w:r>
              <w:t xml:space="preserve"> </w:t>
            </w:r>
            <w:r w:rsidRPr="00300A0A">
              <w:t>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</w:tcPr>
          <w:p w14:paraId="08396733" w14:textId="77777777" w:rsidR="002210D4" w:rsidRPr="00300A0A" w:rsidRDefault="002210D4" w:rsidP="002210D4">
            <w:pPr>
              <w:jc w:val="both"/>
            </w:pPr>
            <w:r w:rsidRPr="00300A0A">
              <w:t>3/LS</w:t>
            </w:r>
          </w:p>
        </w:tc>
        <w:tc>
          <w:tcPr>
            <w:tcW w:w="826" w:type="dxa"/>
          </w:tcPr>
          <w:p w14:paraId="1D38B392" w14:textId="77777777" w:rsidR="002210D4" w:rsidRPr="00300A0A" w:rsidRDefault="002210D4" w:rsidP="002210D4">
            <w:pPr>
              <w:jc w:val="both"/>
            </w:pPr>
            <w:r w:rsidRPr="00300A0A">
              <w:t>PZ</w:t>
            </w:r>
          </w:p>
        </w:tc>
      </w:tr>
      <w:tr w:rsidR="000D676D" w:rsidRPr="00300A0A" w14:paraId="3DEFC073" w14:textId="77777777" w:rsidTr="009A0EB4">
        <w:trPr>
          <w:gridAfter w:val="1"/>
          <w:wAfter w:w="13" w:type="dxa"/>
        </w:trPr>
        <w:tc>
          <w:tcPr>
            <w:tcW w:w="2375" w:type="dxa"/>
            <w:tcBorders>
              <w:bottom w:val="single" w:sz="4" w:space="0" w:color="auto"/>
            </w:tcBorders>
          </w:tcPr>
          <w:p w14:paraId="7573302E" w14:textId="77777777" w:rsidR="000D676D" w:rsidRPr="00300A0A" w:rsidRDefault="000D676D" w:rsidP="009D6D4D">
            <w:r w:rsidRPr="00300A0A">
              <w:t>Bakalářská práce</w:t>
            </w:r>
          </w:p>
        </w:tc>
        <w:tc>
          <w:tcPr>
            <w:tcW w:w="919" w:type="dxa"/>
            <w:gridSpan w:val="2"/>
            <w:tcBorders>
              <w:bottom w:val="single" w:sz="4" w:space="0" w:color="auto"/>
            </w:tcBorders>
          </w:tcPr>
          <w:p w14:paraId="5F0C48D9" w14:textId="77777777" w:rsidR="000D676D" w:rsidRPr="00300A0A" w:rsidRDefault="000D676D" w:rsidP="009D6D4D">
            <w:pPr>
              <w:jc w:val="both"/>
            </w:pPr>
            <w:r w:rsidRPr="00300A0A">
              <w:t>44k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75539BA6" w14:textId="77777777" w:rsidR="000D676D" w:rsidRPr="00300A0A" w:rsidRDefault="000D676D" w:rsidP="009D6D4D">
            <w:r w:rsidRPr="00300A0A">
              <w:t>z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238721F2" w14:textId="77777777" w:rsidR="000D676D" w:rsidRPr="00300A0A" w:rsidRDefault="000D676D" w:rsidP="009D6D4D">
            <w:r w:rsidRPr="00300A0A">
              <w:t>13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22E1776" w14:textId="77777777" w:rsidR="000D676D" w:rsidRPr="00300A0A" w:rsidRDefault="000D676D" w:rsidP="002210D4">
            <w:r w:rsidRPr="00CD10AE">
              <w:t xml:space="preserve">doc. </w:t>
            </w:r>
            <w:r w:rsidR="002210D4" w:rsidRPr="00CD10AE">
              <w:t>Ing. Martin Hromada, Ph.D.</w:t>
            </w:r>
            <w:r w:rsidRPr="00300A0A">
              <w:t xml:space="preserve"> (100 %</w:t>
            </w:r>
            <w:r>
              <w:t xml:space="preserve"> k</w:t>
            </w:r>
            <w:r w:rsidRPr="00300A0A"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D46B57B" w14:textId="77777777" w:rsidR="000D676D" w:rsidRPr="00300A0A" w:rsidRDefault="000D676D" w:rsidP="009D6D4D">
            <w:pPr>
              <w:jc w:val="both"/>
            </w:pPr>
            <w:r w:rsidRPr="00300A0A">
              <w:t>3/LS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6CACD838" w14:textId="77777777" w:rsidR="000D676D" w:rsidRPr="00300A0A" w:rsidRDefault="002210D4" w:rsidP="009D6D4D">
            <w:pPr>
              <w:jc w:val="both"/>
            </w:pPr>
            <w:r>
              <w:t>-</w:t>
            </w:r>
          </w:p>
        </w:tc>
      </w:tr>
      <w:tr w:rsidR="000D676D" w:rsidRPr="00300A0A" w14:paraId="72C46E4B" w14:textId="77777777" w:rsidTr="009A0EB4">
        <w:tc>
          <w:tcPr>
            <w:tcW w:w="3294" w:type="dxa"/>
            <w:gridSpan w:val="3"/>
            <w:shd w:val="clear" w:color="auto" w:fill="F7CAAC"/>
          </w:tcPr>
          <w:p w14:paraId="31B6C908" w14:textId="77777777" w:rsidR="000D676D" w:rsidRPr="00300A0A" w:rsidRDefault="000D676D" w:rsidP="009D6D4D">
            <w:pPr>
              <w:jc w:val="both"/>
              <w:rPr>
                <w:b/>
              </w:rPr>
            </w:pPr>
            <w:r w:rsidRPr="00300A0A">
              <w:rPr>
                <w:b/>
              </w:rPr>
              <w:t xml:space="preserve"> Součásti SZZ a jejich obsah</w:t>
            </w:r>
          </w:p>
        </w:tc>
        <w:tc>
          <w:tcPr>
            <w:tcW w:w="6083" w:type="dxa"/>
            <w:gridSpan w:val="6"/>
            <w:tcBorders>
              <w:bottom w:val="nil"/>
            </w:tcBorders>
          </w:tcPr>
          <w:p w14:paraId="4C4AF5CC" w14:textId="77777777" w:rsidR="000D676D" w:rsidRPr="00300A0A" w:rsidRDefault="000D676D" w:rsidP="009D6D4D">
            <w:pPr>
              <w:jc w:val="both"/>
            </w:pPr>
          </w:p>
        </w:tc>
      </w:tr>
      <w:tr w:rsidR="007457F9" w:rsidRPr="00300A0A" w14:paraId="76ADDC4A" w14:textId="77777777" w:rsidTr="009A0EB4">
        <w:trPr>
          <w:trHeight w:val="1370"/>
        </w:trPr>
        <w:tc>
          <w:tcPr>
            <w:tcW w:w="9377" w:type="dxa"/>
            <w:gridSpan w:val="9"/>
            <w:tcBorders>
              <w:top w:val="nil"/>
            </w:tcBorders>
          </w:tcPr>
          <w:p w14:paraId="189BD7BA" w14:textId="77777777" w:rsidR="008271A3" w:rsidRPr="00736CDA" w:rsidRDefault="008271A3" w:rsidP="008271A3">
            <w:pPr>
              <w:jc w:val="both"/>
              <w:rPr>
                <w:ins w:id="273" w:author="Uzivatel" w:date="2018-11-19T16:09:00Z"/>
              </w:rPr>
            </w:pPr>
            <w:ins w:id="274" w:author="Uzivatel" w:date="2018-11-19T16:09:00Z">
              <w:r w:rsidRPr="00736CDA">
                <w:t xml:space="preserve">SZZ se skládá z obhajoby bakalářské práce a ze státní zkoušky ze dvou </w:t>
              </w:r>
              <w:r w:rsidRPr="00B5659B">
                <w:t>tematických okruhů</w:t>
              </w:r>
              <w:r w:rsidRPr="00736CDA">
                <w:t>.</w:t>
              </w:r>
              <w:r>
                <w:t xml:space="preserve"> V rámci těchto dvou tematických okruhů jsou ověřovány vybrané integrující části a znalosti z předmětů profilujícího základu a ze základních teoretických předmětů profilujícího základu.</w:t>
              </w:r>
            </w:ins>
          </w:p>
          <w:p w14:paraId="2DAFA8F4" w14:textId="77777777" w:rsidR="008271A3" w:rsidRDefault="008271A3" w:rsidP="008271A3">
            <w:pPr>
              <w:jc w:val="both"/>
              <w:rPr>
                <w:ins w:id="275" w:author="Uzivatel" w:date="2018-11-19T16:09:00Z"/>
                <w:u w:val="single"/>
              </w:rPr>
            </w:pPr>
          </w:p>
          <w:p w14:paraId="46F15CD3" w14:textId="77777777" w:rsidR="008271A3" w:rsidRPr="00300A0A" w:rsidRDefault="008271A3" w:rsidP="008271A3">
            <w:pPr>
              <w:jc w:val="both"/>
              <w:rPr>
                <w:ins w:id="276" w:author="Uzivatel" w:date="2018-11-19T16:09:00Z"/>
                <w:u w:val="single"/>
              </w:rPr>
            </w:pPr>
            <w:ins w:id="277" w:author="Uzivatel" w:date="2018-11-19T16:09:00Z">
              <w:r>
                <w:rPr>
                  <w:u w:val="single"/>
                </w:rPr>
                <w:t>Tematické okruhy:</w:t>
              </w:r>
            </w:ins>
          </w:p>
          <w:p w14:paraId="3482EFBB" w14:textId="77777777" w:rsidR="008271A3" w:rsidRPr="00300A0A" w:rsidRDefault="008271A3" w:rsidP="008271A3">
            <w:pPr>
              <w:jc w:val="both"/>
              <w:rPr>
                <w:ins w:id="278" w:author="Uzivatel" w:date="2018-11-19T16:09:00Z"/>
                <w:u w:val="single"/>
              </w:rPr>
            </w:pPr>
          </w:p>
          <w:p w14:paraId="1E33B40C" w14:textId="74A4FA90" w:rsidR="008271A3" w:rsidRPr="00300A0A" w:rsidRDefault="008271A3" w:rsidP="008271A3">
            <w:pPr>
              <w:jc w:val="both"/>
              <w:rPr>
                <w:ins w:id="279" w:author="Uzivatel" w:date="2018-11-19T16:09:00Z"/>
              </w:rPr>
            </w:pPr>
            <w:ins w:id="280" w:author="Uzivatel" w:date="2018-11-19T16:09:00Z">
              <w:r w:rsidRPr="00300A0A">
                <w:rPr>
                  <w:b/>
                </w:rPr>
                <w:t xml:space="preserve">Technologie komerční bezpečnosti </w:t>
              </w:r>
              <w:r w:rsidRPr="00300A0A">
                <w:t xml:space="preserve">(Fyzická ostraha, </w:t>
              </w:r>
              <w:r>
                <w:t>Technologie detektivních činností</w:t>
              </w:r>
              <w:r w:rsidRPr="00300A0A">
                <w:t xml:space="preserve">, </w:t>
              </w:r>
              <w:r>
                <w:t>Kriminalistické technologie a systémy</w:t>
              </w:r>
              <w:r w:rsidRPr="00300A0A">
                <w:t xml:space="preserve">, </w:t>
              </w:r>
              <w:r>
                <w:t>Krizové plánování a řízení</w:t>
              </w:r>
              <w:r w:rsidRPr="00300A0A">
                <w:t xml:space="preserve">, </w:t>
              </w:r>
              <w:r>
                <w:t>Bezpečnostní inženýrství</w:t>
              </w:r>
              <w:r w:rsidRPr="00300A0A">
                <w:t xml:space="preserve">, </w:t>
              </w:r>
              <w:r>
                <w:t>Systemizace bezpečnosti</w:t>
              </w:r>
              <w:r w:rsidRPr="00300A0A">
                <w:t xml:space="preserve">, </w:t>
              </w:r>
              <w:r>
                <w:t>Administrativní bezpečnost, Právní řád, Profesní obrana, Technologie datové bezpečnosti</w:t>
              </w:r>
              <w:r w:rsidRPr="00300A0A">
                <w:t>).</w:t>
              </w:r>
            </w:ins>
          </w:p>
          <w:p w14:paraId="408F0567" w14:textId="77777777" w:rsidR="008271A3" w:rsidRPr="00300A0A" w:rsidRDefault="008271A3" w:rsidP="008271A3">
            <w:pPr>
              <w:jc w:val="both"/>
              <w:rPr>
                <w:ins w:id="281" w:author="Uzivatel" w:date="2018-11-19T16:09:00Z"/>
              </w:rPr>
            </w:pPr>
          </w:p>
          <w:p w14:paraId="49CF207A" w14:textId="77777777" w:rsidR="008271A3" w:rsidRPr="00300A0A" w:rsidRDefault="008271A3" w:rsidP="008271A3">
            <w:pPr>
              <w:jc w:val="both"/>
              <w:rPr>
                <w:ins w:id="282" w:author="Uzivatel" w:date="2018-11-19T16:09:00Z"/>
              </w:rPr>
            </w:pPr>
            <w:ins w:id="283" w:author="Uzivatel" w:date="2018-11-19T16:09:00Z">
              <w:r w:rsidRPr="00300A0A">
                <w:rPr>
                  <w:b/>
                </w:rPr>
                <w:t xml:space="preserve">Technické prostředky komerční bezpečnosti </w:t>
              </w:r>
              <w:r w:rsidRPr="00300A0A">
                <w:t>(</w:t>
              </w:r>
              <w:r>
                <w:t>Mechanické zábranné systémy, Technické prostředky bezpečnostních systémů, Elektronické bezpečnostní systémy, Technologie datové bezpečnosti, Projektování bezpečnostních systémů, Dohledová centra, Bezpečnostní inženýrství, Teorie přenosu informace, Databázové systémy, Počítačové sítě</w:t>
              </w:r>
              <w:r w:rsidRPr="00300A0A">
                <w:t>).</w:t>
              </w:r>
            </w:ins>
          </w:p>
          <w:p w14:paraId="2A1DBCEB" w14:textId="77777777" w:rsidR="008271A3" w:rsidRPr="00300A0A" w:rsidRDefault="008271A3" w:rsidP="008271A3">
            <w:pPr>
              <w:jc w:val="both"/>
              <w:rPr>
                <w:ins w:id="284" w:author="Uzivatel" w:date="2018-11-19T16:09:00Z"/>
              </w:rPr>
            </w:pPr>
          </w:p>
          <w:p w14:paraId="100F387F" w14:textId="51E5399E" w:rsidR="007457F9" w:rsidRPr="005117B0" w:rsidDel="00113D79" w:rsidRDefault="008271A3" w:rsidP="008271A3">
            <w:pPr>
              <w:jc w:val="both"/>
              <w:rPr>
                <w:del w:id="285" w:author="Uzivatel" w:date="2018-11-13T10:02:00Z"/>
              </w:rPr>
            </w:pPr>
            <w:ins w:id="286" w:author="Uzivatel" w:date="2018-11-19T16:09:00Z">
              <w:r w:rsidRPr="00300A0A">
                <w:t>Studentům jsou předem oznámeny okruhy témat,</w:t>
              </w:r>
              <w:r>
                <w:t xml:space="preserve"> </w:t>
              </w:r>
              <w:r w:rsidRPr="00300A0A">
                <w:t>kter</w:t>
              </w:r>
              <w:r>
                <w:t xml:space="preserve">é </w:t>
              </w:r>
              <w:r w:rsidRPr="00300A0A">
                <w:t>jsou každoročně aktualizován</w:t>
              </w:r>
              <w:r>
                <w:t>y</w:t>
              </w:r>
              <w:r w:rsidRPr="00300A0A">
                <w:t xml:space="preserve"> schvalován</w:t>
              </w:r>
              <w:r>
                <w:t>y</w:t>
              </w:r>
              <w:r w:rsidRPr="00300A0A">
                <w:t xml:space="preserve"> Radou studijních programů.</w:t>
              </w:r>
            </w:ins>
            <w:del w:id="287" w:author="Uzivatel" w:date="2018-11-13T10:02:00Z">
              <w:r w:rsidR="007457F9" w:rsidRPr="00B95601" w:rsidDel="00113D79">
                <w:delText>SZZ se skládá z obhajoby bakalářské práce a ze státní zkoušky ze dvou povinných předmětů.</w:delText>
              </w:r>
            </w:del>
          </w:p>
          <w:p w14:paraId="32F72718" w14:textId="77777777" w:rsidR="007457F9" w:rsidRPr="00300A0A" w:rsidDel="00113D79" w:rsidRDefault="007457F9" w:rsidP="007457F9">
            <w:pPr>
              <w:jc w:val="both"/>
              <w:rPr>
                <w:del w:id="288" w:author="Uzivatel" w:date="2018-11-13T10:02:00Z"/>
                <w:u w:val="single"/>
              </w:rPr>
            </w:pPr>
            <w:del w:id="289" w:author="Uzivatel" w:date="2018-11-13T10:02:00Z">
              <w:r w:rsidRPr="00300A0A" w:rsidDel="00113D79">
                <w:rPr>
                  <w:u w:val="single"/>
                </w:rPr>
                <w:delText>Povinné předměty</w:delText>
              </w:r>
            </w:del>
          </w:p>
          <w:p w14:paraId="4EA39E15" w14:textId="77777777" w:rsidR="007457F9" w:rsidRPr="00300A0A" w:rsidDel="00113D79" w:rsidRDefault="007457F9" w:rsidP="007457F9">
            <w:pPr>
              <w:jc w:val="both"/>
              <w:rPr>
                <w:del w:id="290" w:author="Uzivatel" w:date="2018-11-13T10:02:00Z"/>
                <w:u w:val="single"/>
              </w:rPr>
            </w:pPr>
          </w:p>
          <w:p w14:paraId="75F467B6" w14:textId="77777777" w:rsidR="007457F9" w:rsidRPr="00300A0A" w:rsidDel="00113D79" w:rsidRDefault="007457F9" w:rsidP="007457F9">
            <w:pPr>
              <w:jc w:val="both"/>
              <w:rPr>
                <w:del w:id="291" w:author="Uzivatel" w:date="2018-11-13T10:02:00Z"/>
              </w:rPr>
            </w:pPr>
            <w:del w:id="292" w:author="Uzivatel" w:date="2018-11-13T10:02:00Z">
              <w:r w:rsidRPr="00300A0A" w:rsidDel="00113D79">
                <w:rPr>
                  <w:b/>
                </w:rPr>
                <w:delText xml:space="preserve">Technologie komerční bezpečnosti  </w:delText>
              </w:r>
              <w:r w:rsidRPr="00300A0A" w:rsidDel="00113D79">
                <w:delText xml:space="preserve">(Fyzická ostraha, </w:delText>
              </w:r>
              <w:r w:rsidDel="00113D79">
                <w:delText>Technologie detektivních činností</w:delText>
              </w:r>
              <w:r w:rsidRPr="00300A0A" w:rsidDel="00113D79">
                <w:delText xml:space="preserve">, </w:delText>
              </w:r>
              <w:r w:rsidDel="00113D79">
                <w:delText>Kriminalistické technologie a systémy</w:delText>
              </w:r>
              <w:r w:rsidRPr="00300A0A" w:rsidDel="00113D79">
                <w:delText xml:space="preserve">, </w:delText>
              </w:r>
            </w:del>
            <w:del w:id="293" w:author="Uzivatel" w:date="2018-11-01T16:25:00Z">
              <w:r>
                <w:delText>Krizové plánování a řízení</w:delText>
              </w:r>
              <w:r w:rsidRPr="00300A0A">
                <w:delText xml:space="preserve">, </w:delText>
              </w:r>
            </w:del>
            <w:del w:id="294" w:author="Uzivatel" w:date="2018-11-13T10:02:00Z">
              <w:r w:rsidDel="00113D79">
                <w:delText>Bezpečnostní inženýrství</w:delText>
              </w:r>
            </w:del>
            <w:del w:id="295" w:author="Uzivatel" w:date="2018-11-01T16:25:00Z">
              <w:r w:rsidRPr="00300A0A">
                <w:delText xml:space="preserve">, </w:delText>
              </w:r>
              <w:r>
                <w:delText>Systemizace bezpečnosti</w:delText>
              </w:r>
            </w:del>
            <w:del w:id="296" w:author="Uzivatel" w:date="2018-11-13T10:02:00Z">
              <w:r w:rsidRPr="00300A0A" w:rsidDel="00113D79">
                <w:delText xml:space="preserve">, </w:delText>
              </w:r>
              <w:r w:rsidDel="00113D79">
                <w:delText>Administrativní bezpečnost</w:delText>
              </w:r>
              <w:r w:rsidRPr="00300A0A" w:rsidDel="00113D79">
                <w:delText>).</w:delText>
              </w:r>
            </w:del>
          </w:p>
          <w:p w14:paraId="3C3BBA63" w14:textId="77777777" w:rsidR="007457F9" w:rsidRPr="00300A0A" w:rsidDel="00113D79" w:rsidRDefault="007457F9" w:rsidP="007457F9">
            <w:pPr>
              <w:jc w:val="both"/>
              <w:rPr>
                <w:del w:id="297" w:author="Uzivatel" w:date="2018-11-13T10:02:00Z"/>
              </w:rPr>
            </w:pPr>
          </w:p>
          <w:p w14:paraId="5A6A38D0" w14:textId="77777777" w:rsidR="007457F9" w:rsidRPr="00300A0A" w:rsidDel="00113D79" w:rsidRDefault="007457F9" w:rsidP="007457F9">
            <w:pPr>
              <w:jc w:val="both"/>
              <w:rPr>
                <w:del w:id="298" w:author="Uzivatel" w:date="2018-11-13T10:02:00Z"/>
              </w:rPr>
            </w:pPr>
            <w:del w:id="299" w:author="Uzivatel" w:date="2018-11-13T10:02:00Z">
              <w:r w:rsidRPr="00300A0A" w:rsidDel="00113D79">
                <w:rPr>
                  <w:b/>
                </w:rPr>
                <w:delText xml:space="preserve">Technické prostředky komerční bezpečnosti </w:delText>
              </w:r>
              <w:r w:rsidRPr="00300A0A" w:rsidDel="00113D79">
                <w:delText>(</w:delText>
              </w:r>
              <w:r w:rsidDel="00113D79">
                <w:delText xml:space="preserve">Mechanické zábranné systémy, Technické prostředky bezpečnostních systémů, Elektronické bezpečnostní systémy, </w:delText>
              </w:r>
            </w:del>
            <w:del w:id="300" w:author="Uzivatel" w:date="2018-11-01T16:25:00Z">
              <w:r>
                <w:delText xml:space="preserve">Technologie datové bezpečnosti, </w:delText>
              </w:r>
            </w:del>
            <w:del w:id="301" w:author="Uzivatel" w:date="2018-11-13T10:02:00Z">
              <w:r w:rsidDel="00113D79">
                <w:delText>Projektování bezpečnostních systémů</w:delText>
              </w:r>
            </w:del>
            <w:del w:id="302" w:author="Uzivatel" w:date="2018-11-01T16:25:00Z">
              <w:r>
                <w:delText>, Dohledová centra</w:delText>
              </w:r>
            </w:del>
            <w:del w:id="303" w:author="Uzivatel" w:date="2018-11-13T10:02:00Z">
              <w:r w:rsidRPr="00300A0A" w:rsidDel="00113D79">
                <w:delText>).</w:delText>
              </w:r>
            </w:del>
          </w:p>
          <w:p w14:paraId="38125D07" w14:textId="77777777" w:rsidR="007457F9" w:rsidRPr="00300A0A" w:rsidDel="00113D79" w:rsidRDefault="007457F9" w:rsidP="007457F9">
            <w:pPr>
              <w:jc w:val="both"/>
              <w:rPr>
                <w:del w:id="304" w:author="Uzivatel" w:date="2018-11-13T10:02:00Z"/>
              </w:rPr>
            </w:pPr>
          </w:p>
          <w:p w14:paraId="3387AABD" w14:textId="77777777" w:rsidR="007457F9" w:rsidRPr="00300A0A" w:rsidRDefault="007457F9" w:rsidP="007457F9">
            <w:pPr>
              <w:jc w:val="both"/>
            </w:pPr>
            <w:del w:id="305" w:author="Uzivatel" w:date="2018-11-13T10:02:00Z">
              <w:r w:rsidRPr="00300A0A" w:rsidDel="00113D79">
                <w:delText>Studentům jsou předem oznámeny okruhy témat, která jsou každoročně aktualizována a schvalována Radou studijních programů.</w:delText>
              </w:r>
            </w:del>
          </w:p>
        </w:tc>
      </w:tr>
      <w:tr w:rsidR="00A02260" w:rsidRPr="00300A0A" w14:paraId="7BF9A2B2" w14:textId="77777777" w:rsidTr="009A0EB4">
        <w:tc>
          <w:tcPr>
            <w:tcW w:w="3294" w:type="dxa"/>
            <w:gridSpan w:val="3"/>
            <w:shd w:val="clear" w:color="auto" w:fill="F7CAAC"/>
          </w:tcPr>
          <w:p w14:paraId="06E8F59A" w14:textId="77777777" w:rsidR="00A02260" w:rsidRPr="00300A0A" w:rsidRDefault="00A02260" w:rsidP="00A02260">
            <w:pPr>
              <w:jc w:val="both"/>
              <w:rPr>
                <w:b/>
              </w:rPr>
            </w:pPr>
            <w:r w:rsidRPr="00300A0A">
              <w:rPr>
                <w:b/>
              </w:rPr>
              <w:t>Další studijní povinnosti</w:t>
            </w:r>
          </w:p>
        </w:tc>
        <w:tc>
          <w:tcPr>
            <w:tcW w:w="6083" w:type="dxa"/>
            <w:gridSpan w:val="6"/>
            <w:tcBorders>
              <w:bottom w:val="nil"/>
            </w:tcBorders>
          </w:tcPr>
          <w:p w14:paraId="3222CC05" w14:textId="77777777" w:rsidR="00A02260" w:rsidRPr="00300A0A" w:rsidRDefault="00A02260" w:rsidP="00A02260">
            <w:pPr>
              <w:jc w:val="both"/>
            </w:pPr>
          </w:p>
        </w:tc>
      </w:tr>
      <w:tr w:rsidR="00A02260" w:rsidRPr="00300A0A" w14:paraId="5CC28F84" w14:textId="77777777" w:rsidTr="005117B0">
        <w:trPr>
          <w:trHeight w:val="380"/>
        </w:trPr>
        <w:tc>
          <w:tcPr>
            <w:tcW w:w="9377" w:type="dxa"/>
            <w:gridSpan w:val="9"/>
            <w:tcBorders>
              <w:top w:val="nil"/>
            </w:tcBorders>
          </w:tcPr>
          <w:p w14:paraId="32E3806C" w14:textId="77777777" w:rsidR="00A02260" w:rsidRPr="00300A0A" w:rsidRDefault="00A02260" w:rsidP="00A02260">
            <w:pPr>
              <w:jc w:val="both"/>
            </w:pPr>
          </w:p>
        </w:tc>
      </w:tr>
      <w:tr w:rsidR="00A02260" w:rsidRPr="00300A0A" w14:paraId="1B5CB269" w14:textId="77777777" w:rsidTr="009A0EB4">
        <w:tc>
          <w:tcPr>
            <w:tcW w:w="3294" w:type="dxa"/>
            <w:gridSpan w:val="3"/>
            <w:shd w:val="clear" w:color="auto" w:fill="F7CAAC"/>
          </w:tcPr>
          <w:p w14:paraId="2F08A474" w14:textId="77777777" w:rsidR="00A02260" w:rsidRPr="00300A0A" w:rsidRDefault="00A02260" w:rsidP="00A02260">
            <w:pPr>
              <w:rPr>
                <w:b/>
              </w:rPr>
            </w:pPr>
            <w:r w:rsidRPr="00300A0A">
              <w:rPr>
                <w:b/>
              </w:rPr>
              <w:t>Návrh témat kvalifikačních prací a témata obhájených prací</w:t>
            </w:r>
          </w:p>
        </w:tc>
        <w:tc>
          <w:tcPr>
            <w:tcW w:w="6083" w:type="dxa"/>
            <w:gridSpan w:val="6"/>
            <w:tcBorders>
              <w:bottom w:val="nil"/>
            </w:tcBorders>
          </w:tcPr>
          <w:p w14:paraId="7999C663" w14:textId="77777777" w:rsidR="00A02260" w:rsidRPr="00300A0A" w:rsidRDefault="00A02260" w:rsidP="00A02260">
            <w:pPr>
              <w:jc w:val="both"/>
            </w:pPr>
          </w:p>
        </w:tc>
      </w:tr>
      <w:tr w:rsidR="00A02260" w:rsidRPr="00300A0A" w14:paraId="127C648A" w14:textId="77777777" w:rsidTr="009A0EB4">
        <w:trPr>
          <w:trHeight w:val="842"/>
        </w:trPr>
        <w:tc>
          <w:tcPr>
            <w:tcW w:w="9377" w:type="dxa"/>
            <w:gridSpan w:val="9"/>
            <w:tcBorders>
              <w:top w:val="nil"/>
            </w:tcBorders>
          </w:tcPr>
          <w:p w14:paraId="4E353618" w14:textId="77777777" w:rsidR="00A02260" w:rsidRDefault="00A02260" w:rsidP="00A02260">
            <w:pPr>
              <w:jc w:val="both"/>
            </w:pPr>
            <w:r>
              <w:lastRenderedPageBreak/>
              <w:t>Návrhy témat kvalifikačních prací:</w:t>
            </w:r>
          </w:p>
          <w:p w14:paraId="6A69094A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Metody realizace bezpečnostního posouzení objektu</w:t>
            </w:r>
            <w:r>
              <w:t>.</w:t>
            </w:r>
          </w:p>
          <w:p w14:paraId="5A963C2A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Monitorovací prog</w:t>
            </w:r>
            <w:r>
              <w:t>ramy v bezpečnostních systémech.</w:t>
            </w:r>
          </w:p>
          <w:p w14:paraId="508F00C2" w14:textId="77777777" w:rsidR="00A02260" w:rsidRPr="00300A0A" w:rsidRDefault="00A02260" w:rsidP="00A02260">
            <w:pPr>
              <w:ind w:left="360"/>
              <w:jc w:val="both"/>
            </w:pPr>
            <w:r>
              <w:t>Požárně bezpečnostní řešení.</w:t>
            </w:r>
          </w:p>
          <w:p w14:paraId="191CE2BA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Kabelové rozvody poplachových systémů</w:t>
            </w:r>
            <w:r>
              <w:t>.</w:t>
            </w:r>
          </w:p>
          <w:p w14:paraId="0432C1A8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Zamlžovací bezpečnostní systémy</w:t>
            </w:r>
            <w:r>
              <w:t>.</w:t>
            </w:r>
          </w:p>
          <w:p w14:paraId="2A3BF378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Technické způsoby integrace poplachových systémů</w:t>
            </w:r>
            <w:r>
              <w:t>.</w:t>
            </w:r>
          </w:p>
          <w:p w14:paraId="58F8073A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Aplikace systémové elektroinstalace v zabezpečovacích systémech</w:t>
            </w:r>
            <w:r>
              <w:t>.</w:t>
            </w:r>
          </w:p>
          <w:p w14:paraId="3E3A2499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Detektory návykových látek</w:t>
            </w:r>
            <w:r>
              <w:t>.</w:t>
            </w:r>
          </w:p>
          <w:p w14:paraId="579AC3F8" w14:textId="77777777" w:rsidR="00A02260" w:rsidRPr="00300A0A" w:rsidRDefault="00A02260" w:rsidP="00A02260">
            <w:pPr>
              <w:ind w:left="360"/>
              <w:jc w:val="both"/>
            </w:pPr>
            <w:r w:rsidRPr="00300A0A">
              <w:t>Návrh zabezpečení objektu bioelektrárny</w:t>
            </w:r>
            <w:r>
              <w:t>.</w:t>
            </w:r>
          </w:p>
          <w:p w14:paraId="675CD862" w14:textId="77777777" w:rsidR="00A02260" w:rsidRDefault="00A02260" w:rsidP="00A02260">
            <w:pPr>
              <w:ind w:left="360"/>
              <w:jc w:val="both"/>
            </w:pPr>
            <w:r w:rsidRPr="00300A0A">
              <w:t>Bezpečnostní technologie ke snížení rizika výbuchu při dopravě paliva v tepelných elektrárnách.</w:t>
            </w:r>
          </w:p>
          <w:p w14:paraId="6FE618E4" w14:textId="77777777" w:rsidR="00A02260" w:rsidRDefault="00A02260" w:rsidP="00A02260">
            <w:pPr>
              <w:ind w:left="360"/>
              <w:jc w:val="both"/>
            </w:pPr>
            <w:r>
              <w:t>Návrh plánu krizové připravenosti subjektu kritické infrastruktury.</w:t>
            </w:r>
          </w:p>
          <w:p w14:paraId="6955D53E" w14:textId="77777777" w:rsidR="00A02260" w:rsidRDefault="00A02260" w:rsidP="00A02260">
            <w:pPr>
              <w:ind w:left="360"/>
              <w:jc w:val="both"/>
            </w:pPr>
            <w:r>
              <w:t>Analýza rizik a havarijní plánování výrobního subjektu.</w:t>
            </w:r>
          </w:p>
          <w:p w14:paraId="1CE29374" w14:textId="77777777" w:rsidR="00A02260" w:rsidRDefault="00A02260" w:rsidP="00A02260">
            <w:pPr>
              <w:ind w:left="360"/>
              <w:jc w:val="both"/>
            </w:pPr>
          </w:p>
          <w:p w14:paraId="3B3F7A25" w14:textId="77777777" w:rsidR="00A02260" w:rsidRDefault="00A02260" w:rsidP="00A02260">
            <w:pPr>
              <w:jc w:val="both"/>
            </w:pPr>
          </w:p>
          <w:p w14:paraId="0D3DAF57" w14:textId="3D2656CF" w:rsidR="00A02260" w:rsidRPr="00300A0A" w:rsidRDefault="00AB774B" w:rsidP="00A02260">
            <w:pPr>
              <w:jc w:val="both"/>
            </w:pPr>
            <w:ins w:id="306" w:author="Jiří Vojtěšek" w:date="2018-11-25T19:08:00Z">
              <w:r>
                <w:rPr>
                  <w:rFonts w:ascii="TimesNewRomanPSMT,Calibri" w:eastAsia="TimesNewRomanPSMT,Calibri" w:hAnsi="TimesNewRomanPSMT,Calibri" w:cs="TimesNewRomanPSMT,Calibri"/>
                </w:rPr>
                <w:t xml:space="preserve">Kompletní seznam dosud obhájených prací (včetně plného znění a posudků) je k nahlédnutí na adrese </w:t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fldChar w:fldCharType="begin"/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instrText xml:space="preserve"> HYPERLINK "</w:instrText>
              </w:r>
              <w:r w:rsidRPr="00AB774B">
                <w:rPr>
                  <w:rFonts w:ascii="TimesNewRomanPSMT,Calibri" w:eastAsia="TimesNewRomanPSMT,Calibri" w:hAnsi="TimesNewRomanPSMT,Calibri" w:cs="TimesNewRomanPSMT,Calibri"/>
                </w:rPr>
                <w:instrText>http://digilib.k.utb.cz/handle/10563/92</w:instrText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instrText xml:space="preserve">" </w:instrText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fldChar w:fldCharType="separate"/>
              </w:r>
              <w:r w:rsidRPr="00B637A1">
                <w:rPr>
                  <w:rStyle w:val="Hypertextovodkaz"/>
                  <w:rFonts w:ascii="TimesNewRomanPSMT,Calibri" w:eastAsia="TimesNewRomanPSMT,Calibri" w:hAnsi="TimesNewRomanPSMT,Calibri" w:cs="TimesNewRomanPSMT,Calibri"/>
                </w:rPr>
                <w:t>http://digilib.k.utb.cz/handle/10563/92</w:t>
              </w:r>
              <w:r>
                <w:rPr>
                  <w:rFonts w:ascii="TimesNewRomanPSMT,Calibri" w:eastAsia="TimesNewRomanPSMT,Calibri" w:hAnsi="TimesNewRomanPSMT,Calibri" w:cs="TimesNewRomanPSMT,Calibri"/>
                </w:rPr>
                <w:fldChar w:fldCharType="end"/>
              </w:r>
            </w:ins>
            <w:del w:id="307" w:author="Jiří Vojtěšek" w:date="2018-11-25T19:08:00Z">
              <w:r w:rsidR="00A02260" w:rsidDel="00AB774B">
                <w:delText xml:space="preserve">Obhájené bakalářské práce jsou dostupné na </w:delText>
              </w:r>
              <w:r w:rsidR="00E52E11" w:rsidDel="00AB774B">
                <w:fldChar w:fldCharType="begin"/>
              </w:r>
              <w:r w:rsidR="00E52E11" w:rsidDel="00AB774B">
                <w:delInstrText xml:space="preserve"> HYPERLINK "https://stag.utb.cz/portal/studium/prohlizeni.html" </w:delInstrText>
              </w:r>
              <w:r w:rsidR="00E52E11" w:rsidDel="00AB774B">
                <w:fldChar w:fldCharType="separate"/>
              </w:r>
              <w:r w:rsidR="00A02260" w:rsidDel="00AB774B">
                <w:rPr>
                  <w:rStyle w:val="Hypertextovodkaz"/>
                </w:rPr>
                <w:delText>https://stag.utb.cz/portal/studium/prohlizeni.html</w:delText>
              </w:r>
              <w:r w:rsidR="00E52E11" w:rsidDel="00AB774B">
                <w:rPr>
                  <w:rStyle w:val="Hypertextovodkaz"/>
                </w:rPr>
                <w:fldChar w:fldCharType="end"/>
              </w:r>
            </w:del>
          </w:p>
        </w:tc>
      </w:tr>
      <w:tr w:rsidR="00A02260" w:rsidRPr="00300A0A" w14:paraId="52DBBB5D" w14:textId="77777777" w:rsidTr="009A0EB4">
        <w:tc>
          <w:tcPr>
            <w:tcW w:w="3294" w:type="dxa"/>
            <w:gridSpan w:val="3"/>
            <w:shd w:val="clear" w:color="auto" w:fill="F7CAAC"/>
          </w:tcPr>
          <w:p w14:paraId="4929C3FF" w14:textId="77777777" w:rsidR="00A02260" w:rsidRPr="00300A0A" w:rsidRDefault="00A02260" w:rsidP="00A02260">
            <w:r w:rsidRPr="00300A0A">
              <w:rPr>
                <w:b/>
              </w:rPr>
              <w:t>Návrh témat rigorózních prací a témata obhájených prací</w:t>
            </w:r>
          </w:p>
        </w:tc>
        <w:tc>
          <w:tcPr>
            <w:tcW w:w="6083" w:type="dxa"/>
            <w:gridSpan w:val="6"/>
            <w:tcBorders>
              <w:bottom w:val="nil"/>
            </w:tcBorders>
            <w:shd w:val="clear" w:color="auto" w:fill="FFFFFF"/>
          </w:tcPr>
          <w:p w14:paraId="6250DA83" w14:textId="77777777" w:rsidR="00A02260" w:rsidRPr="00300A0A" w:rsidRDefault="00A02260" w:rsidP="00A02260">
            <w:pPr>
              <w:jc w:val="center"/>
            </w:pPr>
          </w:p>
        </w:tc>
      </w:tr>
      <w:tr w:rsidR="00A02260" w:rsidRPr="00300A0A" w14:paraId="3D94DDE8" w14:textId="77777777" w:rsidTr="009A0EB4">
        <w:trPr>
          <w:trHeight w:val="680"/>
        </w:trPr>
        <w:tc>
          <w:tcPr>
            <w:tcW w:w="9377" w:type="dxa"/>
            <w:gridSpan w:val="9"/>
            <w:tcBorders>
              <w:top w:val="nil"/>
            </w:tcBorders>
          </w:tcPr>
          <w:p w14:paraId="52AFCE94" w14:textId="77777777" w:rsidR="00A02260" w:rsidRPr="00300A0A" w:rsidRDefault="00A02260" w:rsidP="00A02260">
            <w:pPr>
              <w:jc w:val="both"/>
            </w:pPr>
            <w:r w:rsidRPr="00300A0A">
              <w:t>Nejsou</w:t>
            </w:r>
          </w:p>
        </w:tc>
      </w:tr>
      <w:tr w:rsidR="00A02260" w:rsidRPr="00300A0A" w14:paraId="4F28E870" w14:textId="77777777" w:rsidTr="009A0EB4">
        <w:tc>
          <w:tcPr>
            <w:tcW w:w="3294" w:type="dxa"/>
            <w:gridSpan w:val="3"/>
            <w:shd w:val="clear" w:color="auto" w:fill="F7CAAC"/>
          </w:tcPr>
          <w:p w14:paraId="1311D477" w14:textId="77777777" w:rsidR="00A02260" w:rsidRPr="00300A0A" w:rsidRDefault="00A02260" w:rsidP="00A02260">
            <w:r w:rsidRPr="00300A0A">
              <w:rPr>
                <w:b/>
              </w:rPr>
              <w:t xml:space="preserve"> Součásti SRZ a jejich obsah</w:t>
            </w:r>
          </w:p>
        </w:tc>
        <w:tc>
          <w:tcPr>
            <w:tcW w:w="6083" w:type="dxa"/>
            <w:gridSpan w:val="6"/>
            <w:tcBorders>
              <w:bottom w:val="nil"/>
            </w:tcBorders>
            <w:shd w:val="clear" w:color="auto" w:fill="FFFFFF"/>
          </w:tcPr>
          <w:p w14:paraId="2E10A223" w14:textId="77777777" w:rsidR="00A02260" w:rsidRPr="00300A0A" w:rsidRDefault="00A02260" w:rsidP="00A02260">
            <w:pPr>
              <w:jc w:val="center"/>
            </w:pPr>
          </w:p>
        </w:tc>
      </w:tr>
      <w:tr w:rsidR="00A02260" w:rsidRPr="00300A0A" w14:paraId="4EDDFD20" w14:textId="77777777" w:rsidTr="009A0EB4">
        <w:trPr>
          <w:trHeight w:val="594"/>
        </w:trPr>
        <w:tc>
          <w:tcPr>
            <w:tcW w:w="9377" w:type="dxa"/>
            <w:gridSpan w:val="9"/>
            <w:tcBorders>
              <w:top w:val="nil"/>
            </w:tcBorders>
          </w:tcPr>
          <w:p w14:paraId="6F69F4B7" w14:textId="77777777" w:rsidR="00A02260" w:rsidRPr="00300A0A" w:rsidRDefault="00A02260" w:rsidP="00A02260">
            <w:pPr>
              <w:jc w:val="both"/>
            </w:pPr>
            <w:r w:rsidRPr="00300A0A">
              <w:t>Nejsou</w:t>
            </w:r>
          </w:p>
        </w:tc>
      </w:tr>
    </w:tbl>
    <w:p w14:paraId="35449D27" w14:textId="77777777" w:rsidR="000D676D" w:rsidRPr="00300A0A" w:rsidRDefault="000D676D" w:rsidP="000D676D">
      <w:pPr>
        <w:spacing w:after="160" w:line="259" w:lineRule="auto"/>
      </w:pPr>
    </w:p>
    <w:p w14:paraId="244DA38E" w14:textId="77777777" w:rsidR="00B70720" w:rsidRDefault="000D676D" w:rsidP="000D676D">
      <w:r w:rsidRPr="00300A0A">
        <w:t>*) Rozsah udává počet prezenčních konzultací za přítomnosti studenta.</w:t>
      </w:r>
    </w:p>
    <w:p w14:paraId="518855E0" w14:textId="77777777" w:rsidR="00B70720" w:rsidRDefault="00B70720">
      <w:r>
        <w:br w:type="page"/>
      </w:r>
    </w:p>
    <w:tbl>
      <w:tblPr>
        <w:tblW w:w="981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3184"/>
        <w:gridCol w:w="3544"/>
      </w:tblGrid>
      <w:tr w:rsidR="006B3E9D" w14:paraId="7823632C" w14:textId="77777777" w:rsidTr="00926B15">
        <w:tc>
          <w:tcPr>
            <w:tcW w:w="9814" w:type="dxa"/>
            <w:gridSpan w:val="3"/>
            <w:tcBorders>
              <w:bottom w:val="double" w:sz="4" w:space="0" w:color="auto"/>
            </w:tcBorders>
            <w:shd w:val="clear" w:color="auto" w:fill="BDD6EE"/>
          </w:tcPr>
          <w:p w14:paraId="765363AA" w14:textId="77777777" w:rsidR="006B3E9D" w:rsidRDefault="006B3E9D" w:rsidP="00711BFB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bookmarkStart w:id="308" w:name="BIII"/>
            <w:r>
              <w:rPr>
                <w:b/>
                <w:sz w:val="28"/>
              </w:rPr>
              <w:t>Charakteristika studijního předmětu</w:t>
            </w:r>
            <w:bookmarkEnd w:id="308"/>
            <w:r>
              <w:rPr>
                <w:b/>
                <w:sz w:val="28"/>
              </w:rPr>
              <w:t xml:space="preserve"> </w:t>
            </w:r>
            <w:r w:rsidR="00A0257E">
              <w:rPr>
                <w:b/>
                <w:sz w:val="28"/>
              </w:rPr>
              <w:t>–</w:t>
            </w:r>
            <w:r>
              <w:rPr>
                <w:b/>
                <w:sz w:val="28"/>
              </w:rPr>
              <w:t xml:space="preserve"> přehled</w:t>
            </w:r>
            <w:r w:rsidR="00711BFB"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aobsah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Obsah žádosti</w:t>
            </w:r>
            <w:r w:rsidR="00B33C93">
              <w:fldChar w:fldCharType="end"/>
            </w:r>
          </w:p>
        </w:tc>
      </w:tr>
      <w:tr w:rsidR="006B3E9D" w14:paraId="115044DD" w14:textId="77777777" w:rsidTr="00926B1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0A076EA" w14:textId="77777777" w:rsidR="006B3E9D" w:rsidRDefault="006B3E9D" w:rsidP="00E4067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728" w:type="dxa"/>
            <w:gridSpan w:val="2"/>
            <w:tcBorders>
              <w:top w:val="double" w:sz="4" w:space="0" w:color="auto"/>
            </w:tcBorders>
          </w:tcPr>
          <w:p w14:paraId="26FEA016" w14:textId="77777777" w:rsidR="006B3E9D" w:rsidRDefault="006B3E9D" w:rsidP="00E40670">
            <w:pPr>
              <w:jc w:val="both"/>
            </w:pPr>
            <w:r>
              <w:t>Univerzita Tomáše Bati ve Zlíně</w:t>
            </w:r>
          </w:p>
        </w:tc>
      </w:tr>
      <w:tr w:rsidR="006B3E9D" w14:paraId="62346C4D" w14:textId="77777777" w:rsidTr="00926B15">
        <w:tc>
          <w:tcPr>
            <w:tcW w:w="3086" w:type="dxa"/>
            <w:shd w:val="clear" w:color="auto" w:fill="F7CAAC"/>
          </w:tcPr>
          <w:p w14:paraId="4F6E7B3C" w14:textId="77777777" w:rsidR="006B3E9D" w:rsidRDefault="006B3E9D" w:rsidP="00E40670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728" w:type="dxa"/>
            <w:gridSpan w:val="2"/>
          </w:tcPr>
          <w:p w14:paraId="5C7A7DAE" w14:textId="77777777" w:rsidR="006B3E9D" w:rsidRDefault="006B3E9D" w:rsidP="00E40670">
            <w:pPr>
              <w:jc w:val="both"/>
            </w:pPr>
            <w:r>
              <w:t>Fakulta aplikované informatiky</w:t>
            </w:r>
          </w:p>
        </w:tc>
      </w:tr>
      <w:tr w:rsidR="006B3E9D" w14:paraId="00AD1E14" w14:textId="77777777" w:rsidTr="00926B15">
        <w:tc>
          <w:tcPr>
            <w:tcW w:w="3086" w:type="dxa"/>
            <w:shd w:val="clear" w:color="auto" w:fill="F7CAAC"/>
          </w:tcPr>
          <w:p w14:paraId="102BBBFD" w14:textId="77777777" w:rsidR="006B3E9D" w:rsidRDefault="006B3E9D" w:rsidP="00E4067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728" w:type="dxa"/>
            <w:gridSpan w:val="2"/>
          </w:tcPr>
          <w:p w14:paraId="78D78F9B" w14:textId="77777777" w:rsidR="006B3E9D" w:rsidRDefault="006B3E9D" w:rsidP="00E40670">
            <w:pPr>
              <w:jc w:val="both"/>
            </w:pPr>
            <w:r>
              <w:t>Bezpečnostní technologie, systémy a management</w:t>
            </w:r>
          </w:p>
        </w:tc>
      </w:tr>
      <w:tr w:rsidR="006B3E9D" w14:paraId="7F7DAA1F" w14:textId="77777777" w:rsidTr="00926B15">
        <w:tc>
          <w:tcPr>
            <w:tcW w:w="9814" w:type="dxa"/>
            <w:gridSpan w:val="3"/>
            <w:shd w:val="clear" w:color="auto" w:fill="F7CAAC"/>
            <w:vAlign w:val="center"/>
          </w:tcPr>
          <w:p w14:paraId="0C67A6FB" w14:textId="77777777" w:rsidR="006B3E9D" w:rsidRPr="003F3B71" w:rsidRDefault="006B3E9D" w:rsidP="00E40670">
            <w:pPr>
              <w:jc w:val="center"/>
              <w:rPr>
                <w:b/>
              </w:rPr>
            </w:pPr>
            <w:bookmarkStart w:id="309" w:name="aaSeznamB"/>
            <w:r w:rsidRPr="003F3B71">
              <w:rPr>
                <w:b/>
              </w:rPr>
              <w:t>Abecední seznam</w:t>
            </w:r>
            <w:bookmarkEnd w:id="309"/>
          </w:p>
        </w:tc>
      </w:tr>
      <w:tr w:rsidR="006B3E9D" w14:paraId="40B919F3" w14:textId="77777777" w:rsidTr="00926B15">
        <w:tc>
          <w:tcPr>
            <w:tcW w:w="6270" w:type="dxa"/>
            <w:gridSpan w:val="2"/>
            <w:shd w:val="clear" w:color="auto" w:fill="F7CAAC"/>
          </w:tcPr>
          <w:p w14:paraId="12F462C9" w14:textId="77777777" w:rsidR="006B3E9D" w:rsidRPr="0013349A" w:rsidRDefault="006B3E9D" w:rsidP="00E40670">
            <w:pPr>
              <w:jc w:val="center"/>
              <w:rPr>
                <w:b/>
              </w:rPr>
            </w:pPr>
            <w:r w:rsidRPr="0013349A">
              <w:rPr>
                <w:b/>
              </w:rPr>
              <w:t>Název předmětu</w:t>
            </w:r>
          </w:p>
        </w:tc>
        <w:tc>
          <w:tcPr>
            <w:tcW w:w="3544" w:type="dxa"/>
            <w:shd w:val="clear" w:color="auto" w:fill="F7CAAC"/>
          </w:tcPr>
          <w:p w14:paraId="447E6A19" w14:textId="77777777" w:rsidR="006B3E9D" w:rsidRPr="0013349A" w:rsidRDefault="006B3E9D" w:rsidP="00E40670">
            <w:pPr>
              <w:jc w:val="center"/>
              <w:rPr>
                <w:b/>
              </w:rPr>
            </w:pPr>
            <w:r w:rsidRPr="0013349A">
              <w:rPr>
                <w:b/>
              </w:rPr>
              <w:t>Ročník/Semestr</w:t>
            </w:r>
          </w:p>
        </w:tc>
      </w:tr>
      <w:tr w:rsidR="006B3E9D" w14:paraId="4C770F93" w14:textId="77777777" w:rsidTr="00926B15">
        <w:tc>
          <w:tcPr>
            <w:tcW w:w="6270" w:type="dxa"/>
            <w:gridSpan w:val="2"/>
            <w:shd w:val="clear" w:color="auto" w:fill="auto"/>
          </w:tcPr>
          <w:p w14:paraId="18254317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administrativniBezpecnost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Administrativní bezpečnost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688B8B97" w14:textId="77777777" w:rsidR="006B3E9D" w:rsidRPr="00987527" w:rsidRDefault="006B3E9D" w:rsidP="00E40670">
            <w:r w:rsidRPr="00C71EA3">
              <w:t>3/L</w:t>
            </w:r>
            <w:r w:rsidR="0067656B">
              <w:t>S</w:t>
            </w:r>
          </w:p>
        </w:tc>
      </w:tr>
      <w:tr w:rsidR="006B3E9D" w14:paraId="3054A749" w14:textId="77777777" w:rsidTr="00926B15">
        <w:tc>
          <w:tcPr>
            <w:tcW w:w="6270" w:type="dxa"/>
            <w:gridSpan w:val="2"/>
            <w:shd w:val="clear" w:color="auto" w:fill="auto"/>
          </w:tcPr>
          <w:p w14:paraId="0E9D4D93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analogovaAcislicovaTechnika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Analogová a číslicová technika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43B5CBB5" w14:textId="77777777" w:rsidR="006B3E9D" w:rsidRPr="00D72D63" w:rsidRDefault="006B3E9D" w:rsidP="00E40670">
            <w:pPr>
              <w:rPr>
                <w:i/>
              </w:rPr>
            </w:pPr>
            <w:r w:rsidRPr="00C71EA3">
              <w:t>3/Z</w:t>
            </w:r>
            <w:r w:rsidR="0067656B">
              <w:t>S</w:t>
            </w:r>
          </w:p>
        </w:tc>
      </w:tr>
      <w:tr w:rsidR="006B3E9D" w14:paraId="437737BB" w14:textId="77777777" w:rsidTr="00926B15">
        <w:tc>
          <w:tcPr>
            <w:tcW w:w="6270" w:type="dxa"/>
            <w:gridSpan w:val="2"/>
            <w:shd w:val="clear" w:color="auto" w:fill="auto"/>
          </w:tcPr>
          <w:p w14:paraId="3AA26EC4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angl1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Angličtina 1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0480277A" w14:textId="77777777" w:rsidR="006B3E9D" w:rsidRPr="00D72D63" w:rsidRDefault="006B3E9D" w:rsidP="00E40670">
            <w:pPr>
              <w:rPr>
                <w:i/>
              </w:rPr>
            </w:pPr>
            <w:r w:rsidRPr="00C71EA3">
              <w:t>1/L</w:t>
            </w:r>
            <w:r w:rsidR="0067656B">
              <w:t>S</w:t>
            </w:r>
          </w:p>
        </w:tc>
      </w:tr>
      <w:tr w:rsidR="006B3E9D" w14:paraId="31532B69" w14:textId="77777777" w:rsidTr="00926B15">
        <w:tc>
          <w:tcPr>
            <w:tcW w:w="6270" w:type="dxa"/>
            <w:gridSpan w:val="2"/>
            <w:shd w:val="clear" w:color="auto" w:fill="auto"/>
          </w:tcPr>
          <w:p w14:paraId="4FA1D48E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angl2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Angličtina 2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0E641A57" w14:textId="77777777" w:rsidR="006B3E9D" w:rsidRPr="00D72D63" w:rsidRDefault="006B3E9D" w:rsidP="00E40670">
            <w:pPr>
              <w:rPr>
                <w:i/>
              </w:rPr>
            </w:pPr>
            <w:r w:rsidRPr="00C71EA3">
              <w:t>2/Z</w:t>
            </w:r>
            <w:r w:rsidR="0067656B">
              <w:t>S</w:t>
            </w:r>
          </w:p>
        </w:tc>
      </w:tr>
      <w:tr w:rsidR="006B3E9D" w14:paraId="72493512" w14:textId="77777777" w:rsidTr="00926B15">
        <w:tc>
          <w:tcPr>
            <w:tcW w:w="6270" w:type="dxa"/>
            <w:gridSpan w:val="2"/>
            <w:shd w:val="clear" w:color="auto" w:fill="auto"/>
          </w:tcPr>
          <w:p w14:paraId="5EB530A3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angl3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Angličtina 3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6817C0B8" w14:textId="77777777" w:rsidR="006B3E9D" w:rsidRPr="00D72D63" w:rsidRDefault="006B3E9D" w:rsidP="00E40670">
            <w:pPr>
              <w:rPr>
                <w:i/>
              </w:rPr>
            </w:pPr>
            <w:r w:rsidRPr="00C71EA3">
              <w:t>2/L</w:t>
            </w:r>
            <w:r w:rsidR="0067656B">
              <w:t>S</w:t>
            </w:r>
          </w:p>
        </w:tc>
      </w:tr>
      <w:tr w:rsidR="006B3E9D" w14:paraId="3629A98C" w14:textId="77777777" w:rsidTr="00926B15">
        <w:tc>
          <w:tcPr>
            <w:tcW w:w="6270" w:type="dxa"/>
            <w:gridSpan w:val="2"/>
            <w:shd w:val="clear" w:color="auto" w:fill="auto"/>
          </w:tcPr>
          <w:p w14:paraId="7D85F8C2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angl4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Angličtina 4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17A5292F" w14:textId="77777777" w:rsidR="006B3E9D" w:rsidRPr="00D72D63" w:rsidRDefault="006B3E9D" w:rsidP="00E40670">
            <w:pPr>
              <w:rPr>
                <w:i/>
              </w:rPr>
            </w:pPr>
            <w:r w:rsidRPr="00C71EA3">
              <w:t>3/Z</w:t>
            </w:r>
            <w:r w:rsidR="0067656B">
              <w:t>S</w:t>
            </w:r>
          </w:p>
        </w:tc>
      </w:tr>
      <w:tr w:rsidR="006B3E9D" w14:paraId="5DD3A5A6" w14:textId="77777777" w:rsidTr="00926B15">
        <w:tc>
          <w:tcPr>
            <w:tcW w:w="6270" w:type="dxa"/>
            <w:gridSpan w:val="2"/>
            <w:shd w:val="clear" w:color="auto" w:fill="auto"/>
          </w:tcPr>
          <w:p w14:paraId="775A1F8C" w14:textId="77777777" w:rsidR="006B3E9D" w:rsidRPr="00F91471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bakalarka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Bakalářská práce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577926D5" w14:textId="77777777" w:rsidR="006B3E9D" w:rsidRPr="00D72D63" w:rsidRDefault="006B3E9D" w:rsidP="00E40670">
            <w:pPr>
              <w:rPr>
                <w:i/>
              </w:rPr>
            </w:pPr>
            <w:r w:rsidRPr="00E80F00">
              <w:t>3/L</w:t>
            </w:r>
            <w:r w:rsidR="0067656B">
              <w:t>S</w:t>
            </w:r>
          </w:p>
        </w:tc>
      </w:tr>
      <w:tr w:rsidR="006B3E9D" w14:paraId="18CFED94" w14:textId="77777777" w:rsidTr="00926B15">
        <w:tc>
          <w:tcPr>
            <w:tcW w:w="6270" w:type="dxa"/>
            <w:gridSpan w:val="2"/>
            <w:shd w:val="clear" w:color="auto" w:fill="auto"/>
          </w:tcPr>
          <w:p w14:paraId="1B86BD34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bezpecnostniInzenyrstvi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Bezpečnostní inženýrství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1B153CF3" w14:textId="77777777" w:rsidR="006B3E9D" w:rsidRPr="00D72D63" w:rsidRDefault="006B3E9D" w:rsidP="00E40670">
            <w:pPr>
              <w:rPr>
                <w:i/>
              </w:rPr>
            </w:pPr>
            <w:r w:rsidRPr="00C71EA3">
              <w:t>2/Z</w:t>
            </w:r>
            <w:r w:rsidR="0067656B">
              <w:t>S</w:t>
            </w:r>
          </w:p>
        </w:tc>
      </w:tr>
      <w:tr w:rsidR="006B3E9D" w14:paraId="1F228EB7" w14:textId="77777777" w:rsidTr="00926B15">
        <w:tc>
          <w:tcPr>
            <w:tcW w:w="6270" w:type="dxa"/>
            <w:gridSpan w:val="2"/>
            <w:shd w:val="clear" w:color="auto" w:fill="auto"/>
          </w:tcPr>
          <w:p w14:paraId="7BD9FC30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databazoveSystemy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Databázové systémy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74ACAAD4" w14:textId="77777777" w:rsidR="006B3E9D" w:rsidRPr="00D72D63" w:rsidRDefault="006B3E9D" w:rsidP="00E40670">
            <w:pPr>
              <w:rPr>
                <w:i/>
              </w:rPr>
            </w:pPr>
            <w:r w:rsidRPr="00C71EA3">
              <w:t>2/L</w:t>
            </w:r>
            <w:r w:rsidR="0067656B">
              <w:t>S</w:t>
            </w:r>
          </w:p>
        </w:tc>
      </w:tr>
      <w:tr w:rsidR="006B3E9D" w14:paraId="36BB5DDD" w14:textId="77777777" w:rsidTr="00926B15">
        <w:tc>
          <w:tcPr>
            <w:tcW w:w="6270" w:type="dxa"/>
            <w:gridSpan w:val="2"/>
            <w:shd w:val="clear" w:color="auto" w:fill="auto"/>
          </w:tcPr>
          <w:p w14:paraId="0BC9B429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datoveCentra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Dohledová centra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54114CC7" w14:textId="77777777" w:rsidR="006B3E9D" w:rsidRPr="00D72D63" w:rsidRDefault="006B3E9D" w:rsidP="00E40670">
            <w:pPr>
              <w:rPr>
                <w:i/>
              </w:rPr>
            </w:pPr>
            <w:r w:rsidRPr="00C71EA3">
              <w:t>3/L</w:t>
            </w:r>
            <w:r w:rsidR="0067656B">
              <w:t>S</w:t>
            </w:r>
          </w:p>
        </w:tc>
      </w:tr>
      <w:tr w:rsidR="006B3E9D" w14:paraId="00A90F12" w14:textId="77777777" w:rsidTr="00926B15">
        <w:tc>
          <w:tcPr>
            <w:tcW w:w="6270" w:type="dxa"/>
            <w:gridSpan w:val="2"/>
            <w:shd w:val="clear" w:color="auto" w:fill="auto"/>
          </w:tcPr>
          <w:p w14:paraId="4D0CAC85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elektrickeObvody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Elektrické obvody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7A433DDC" w14:textId="77777777" w:rsidR="006B3E9D" w:rsidRPr="00D72D63" w:rsidRDefault="006B3E9D" w:rsidP="00E40670">
            <w:pPr>
              <w:rPr>
                <w:i/>
              </w:rPr>
            </w:pPr>
            <w:r w:rsidRPr="00C71EA3">
              <w:t>2/L</w:t>
            </w:r>
            <w:r w:rsidR="0067656B">
              <w:t>S</w:t>
            </w:r>
          </w:p>
        </w:tc>
      </w:tr>
      <w:tr w:rsidR="006B3E9D" w14:paraId="0A713FAF" w14:textId="77777777" w:rsidTr="00926B15">
        <w:tc>
          <w:tcPr>
            <w:tcW w:w="6270" w:type="dxa"/>
            <w:gridSpan w:val="2"/>
            <w:shd w:val="clear" w:color="auto" w:fill="auto"/>
          </w:tcPr>
          <w:p w14:paraId="70B3D99D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elektronickeBezpecnostniSystemy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Elektronické bezpečnostní systémy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3EB03F18" w14:textId="77777777" w:rsidR="006B3E9D" w:rsidRPr="00D72D63" w:rsidRDefault="006B3E9D" w:rsidP="00E40670">
            <w:pPr>
              <w:rPr>
                <w:i/>
              </w:rPr>
            </w:pPr>
            <w:r w:rsidRPr="00C71EA3">
              <w:t>3/Z</w:t>
            </w:r>
            <w:r w:rsidR="0067656B">
              <w:t>S</w:t>
            </w:r>
          </w:p>
        </w:tc>
      </w:tr>
      <w:tr w:rsidR="006B3E9D" w14:paraId="0B0D2430" w14:textId="77777777" w:rsidTr="00926B15">
        <w:tc>
          <w:tcPr>
            <w:tcW w:w="6270" w:type="dxa"/>
            <w:gridSpan w:val="2"/>
            <w:shd w:val="clear" w:color="auto" w:fill="auto"/>
          </w:tcPr>
          <w:p w14:paraId="35A4C663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ElektrinaAmagnetismus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Elektřina a magnetismus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0D5B8515" w14:textId="77777777" w:rsidR="006B3E9D" w:rsidRPr="00D72D63" w:rsidRDefault="006B3E9D" w:rsidP="00E40670">
            <w:pPr>
              <w:rPr>
                <w:i/>
              </w:rPr>
            </w:pPr>
            <w:r w:rsidRPr="00C71EA3">
              <w:t>2/Z</w:t>
            </w:r>
            <w:r w:rsidR="0067656B">
              <w:t>S</w:t>
            </w:r>
          </w:p>
        </w:tc>
      </w:tr>
      <w:tr w:rsidR="0050007C" w14:paraId="1318051D" w14:textId="77777777" w:rsidTr="00926B15">
        <w:trPr>
          <w:ins w:id="310" w:author="Uzivatel" w:date="2018-11-19T16:03:00Z"/>
        </w:trPr>
        <w:tc>
          <w:tcPr>
            <w:tcW w:w="6270" w:type="dxa"/>
            <w:gridSpan w:val="2"/>
            <w:shd w:val="clear" w:color="auto" w:fill="auto"/>
          </w:tcPr>
          <w:p w14:paraId="3F612376" w14:textId="4FF4F4CC" w:rsidR="0050007C" w:rsidRDefault="0050007C" w:rsidP="00E40670">
            <w:pPr>
              <w:rPr>
                <w:ins w:id="311" w:author="Uzivatel" w:date="2018-11-19T16:03:00Z"/>
              </w:rPr>
            </w:pPr>
            <w:ins w:id="312" w:author="Uzivatel" w:date="2018-11-19T16:03:00Z">
              <w:r>
                <w:t>Embedded Systems with Microcomputers</w:t>
              </w:r>
            </w:ins>
          </w:p>
        </w:tc>
        <w:tc>
          <w:tcPr>
            <w:tcW w:w="3544" w:type="dxa"/>
            <w:shd w:val="clear" w:color="auto" w:fill="auto"/>
          </w:tcPr>
          <w:p w14:paraId="0C9A360B" w14:textId="5F030510" w:rsidR="0050007C" w:rsidRPr="00C71EA3" w:rsidRDefault="0050007C" w:rsidP="00E40670">
            <w:pPr>
              <w:rPr>
                <w:ins w:id="313" w:author="Uzivatel" w:date="2018-11-19T16:03:00Z"/>
              </w:rPr>
            </w:pPr>
            <w:ins w:id="314" w:author="Uzivatel" w:date="2018-11-19T16:03:00Z">
              <w:r>
                <w:t>3/ZS</w:t>
              </w:r>
            </w:ins>
          </w:p>
        </w:tc>
      </w:tr>
      <w:tr w:rsidR="006B3E9D" w14:paraId="4A08661C" w14:textId="77777777" w:rsidTr="00926B15">
        <w:tc>
          <w:tcPr>
            <w:tcW w:w="6270" w:type="dxa"/>
            <w:gridSpan w:val="2"/>
            <w:shd w:val="clear" w:color="auto" w:fill="auto"/>
          </w:tcPr>
          <w:p w14:paraId="123209B3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fyzickaOstraha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Fyzická ostraha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24AADDB6" w14:textId="77777777" w:rsidR="006B3E9D" w:rsidRPr="00D72D63" w:rsidRDefault="006B3E9D" w:rsidP="00E40670">
            <w:pPr>
              <w:rPr>
                <w:i/>
              </w:rPr>
            </w:pPr>
            <w:r w:rsidRPr="00C71EA3">
              <w:t>1/L</w:t>
            </w:r>
            <w:r w:rsidR="0067656B">
              <w:t>S</w:t>
            </w:r>
          </w:p>
        </w:tc>
      </w:tr>
      <w:tr w:rsidR="006B3E9D" w14:paraId="5AF1C8AE" w14:textId="77777777" w:rsidTr="00926B15">
        <w:tc>
          <w:tcPr>
            <w:tcW w:w="6270" w:type="dxa"/>
            <w:gridSpan w:val="2"/>
            <w:shd w:val="clear" w:color="auto" w:fill="auto"/>
          </w:tcPr>
          <w:p w14:paraId="3F421597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FyzikavBT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Fyzika v bezpečnostních technologiích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65431E64" w14:textId="77777777" w:rsidR="006B3E9D" w:rsidRPr="00D72D63" w:rsidRDefault="006B3E9D" w:rsidP="00E40670">
            <w:pPr>
              <w:rPr>
                <w:i/>
              </w:rPr>
            </w:pPr>
            <w:r w:rsidRPr="00C71EA3">
              <w:t>1/Z</w:t>
            </w:r>
            <w:r w:rsidR="0067656B">
              <w:t>S</w:t>
            </w:r>
          </w:p>
        </w:tc>
      </w:tr>
      <w:tr w:rsidR="006B3E9D" w14:paraId="3A20D24D" w14:textId="77777777" w:rsidTr="00926B15">
        <w:tc>
          <w:tcPr>
            <w:tcW w:w="6270" w:type="dxa"/>
            <w:gridSpan w:val="2"/>
            <w:shd w:val="clear" w:color="auto" w:fill="auto"/>
          </w:tcPr>
          <w:p w14:paraId="08AC99B3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hardwareaOS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Hardware a operační systémy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60911D60" w14:textId="77777777" w:rsidR="006B3E9D" w:rsidRPr="00D72D63" w:rsidRDefault="006B3E9D" w:rsidP="00E40670">
            <w:pPr>
              <w:rPr>
                <w:i/>
              </w:rPr>
            </w:pPr>
            <w:r w:rsidRPr="00C71EA3">
              <w:t>2/Z</w:t>
            </w:r>
            <w:r w:rsidR="0067656B">
              <w:t>S</w:t>
            </w:r>
          </w:p>
        </w:tc>
      </w:tr>
      <w:tr w:rsidR="006B3E9D" w14:paraId="4731B23D" w14:textId="77777777" w:rsidTr="00926B15">
        <w:tc>
          <w:tcPr>
            <w:tcW w:w="6270" w:type="dxa"/>
            <w:gridSpan w:val="2"/>
            <w:shd w:val="clear" w:color="auto" w:fill="auto"/>
          </w:tcPr>
          <w:p w14:paraId="1830B96E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instrumentaceAmereni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Instrumentace a měření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20466231" w14:textId="77777777" w:rsidR="006B3E9D" w:rsidRPr="00D72D63" w:rsidRDefault="006B3E9D" w:rsidP="00E40670">
            <w:pPr>
              <w:rPr>
                <w:i/>
              </w:rPr>
            </w:pPr>
            <w:r w:rsidRPr="00C71EA3">
              <w:t>2/Z</w:t>
            </w:r>
            <w:r w:rsidR="0067656B">
              <w:t>S</w:t>
            </w:r>
          </w:p>
        </w:tc>
      </w:tr>
      <w:tr w:rsidR="006B3E9D" w14:paraId="4B5C2111" w14:textId="77777777" w:rsidTr="00926B15">
        <w:tc>
          <w:tcPr>
            <w:tcW w:w="6270" w:type="dxa"/>
            <w:gridSpan w:val="2"/>
            <w:shd w:val="clear" w:color="auto" w:fill="auto"/>
          </w:tcPr>
          <w:p w14:paraId="588FB017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inzenyrskaGrafika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Inženýrská grafika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1B634BB5" w14:textId="77777777" w:rsidR="006B3E9D" w:rsidRPr="00D72D63" w:rsidRDefault="006B3E9D" w:rsidP="00E40670">
            <w:pPr>
              <w:rPr>
                <w:i/>
              </w:rPr>
            </w:pPr>
            <w:r w:rsidRPr="00C71EA3">
              <w:t>3/Z</w:t>
            </w:r>
            <w:r w:rsidR="0067656B">
              <w:t>S</w:t>
            </w:r>
          </w:p>
        </w:tc>
      </w:tr>
      <w:tr w:rsidR="006B3E9D" w14:paraId="14DEB6E7" w14:textId="77777777" w:rsidTr="00926B15">
        <w:tc>
          <w:tcPr>
            <w:tcW w:w="6270" w:type="dxa"/>
            <w:gridSpan w:val="2"/>
            <w:shd w:val="clear" w:color="auto" w:fill="auto"/>
          </w:tcPr>
          <w:p w14:paraId="286D5980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kriminalistickeTechnologie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Kriminalistické technologie a systémy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060F528E" w14:textId="77777777" w:rsidR="006B3E9D" w:rsidRPr="00D72D63" w:rsidRDefault="006B3E9D" w:rsidP="00E40670">
            <w:pPr>
              <w:rPr>
                <w:i/>
              </w:rPr>
            </w:pPr>
            <w:r w:rsidRPr="00C71EA3">
              <w:t>2/L</w:t>
            </w:r>
            <w:r w:rsidR="0067656B">
              <w:t>S</w:t>
            </w:r>
          </w:p>
        </w:tc>
      </w:tr>
      <w:tr w:rsidR="006B3E9D" w14:paraId="05545E98" w14:textId="77777777" w:rsidTr="00926B15">
        <w:tc>
          <w:tcPr>
            <w:tcW w:w="6270" w:type="dxa"/>
            <w:gridSpan w:val="2"/>
            <w:shd w:val="clear" w:color="auto" w:fill="auto"/>
          </w:tcPr>
          <w:p w14:paraId="3F1B80ED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krizovePlanovani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Krizové plánování a řízení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1D2DE91A" w14:textId="77777777" w:rsidR="006B3E9D" w:rsidRPr="00D72D63" w:rsidRDefault="006B3E9D" w:rsidP="00E40670">
            <w:pPr>
              <w:rPr>
                <w:i/>
              </w:rPr>
            </w:pPr>
            <w:r w:rsidRPr="00C71EA3">
              <w:t>2/L</w:t>
            </w:r>
            <w:r w:rsidR="0067656B">
              <w:t>S</w:t>
            </w:r>
          </w:p>
        </w:tc>
      </w:tr>
      <w:tr w:rsidR="006B3E9D" w14:paraId="78AF699D" w14:textId="77777777" w:rsidTr="00926B15">
        <w:tc>
          <w:tcPr>
            <w:tcW w:w="6270" w:type="dxa"/>
            <w:gridSpan w:val="2"/>
            <w:shd w:val="clear" w:color="auto" w:fill="auto"/>
          </w:tcPr>
          <w:p w14:paraId="10BDA006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matematickaAnalyza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Matematická analýza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55B0BF80" w14:textId="77777777" w:rsidR="006B3E9D" w:rsidRPr="00D72D63" w:rsidRDefault="006B3E9D" w:rsidP="00E40670">
            <w:pPr>
              <w:rPr>
                <w:i/>
              </w:rPr>
            </w:pPr>
            <w:r w:rsidRPr="00C71EA3">
              <w:t>1/L</w:t>
            </w:r>
            <w:r w:rsidR="0067656B">
              <w:t>S</w:t>
            </w:r>
          </w:p>
        </w:tc>
      </w:tr>
      <w:tr w:rsidR="006B3E9D" w14:paraId="7E52F794" w14:textId="77777777" w:rsidTr="00926B15">
        <w:tc>
          <w:tcPr>
            <w:tcW w:w="6270" w:type="dxa"/>
            <w:gridSpan w:val="2"/>
            <w:shd w:val="clear" w:color="auto" w:fill="auto"/>
          </w:tcPr>
          <w:p w14:paraId="7C739D40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matematickySeminar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Matematický seminář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7A648BC5" w14:textId="77777777" w:rsidR="006B3E9D" w:rsidRPr="00D72D63" w:rsidRDefault="006B3E9D" w:rsidP="00E40670">
            <w:pPr>
              <w:rPr>
                <w:i/>
              </w:rPr>
            </w:pPr>
            <w:r w:rsidRPr="00C71EA3">
              <w:t>1/Z</w:t>
            </w:r>
            <w:r w:rsidR="0067656B">
              <w:t>S</w:t>
            </w:r>
          </w:p>
        </w:tc>
      </w:tr>
      <w:tr w:rsidR="006B3E9D" w14:paraId="7DB76185" w14:textId="77777777" w:rsidTr="00926B15">
        <w:tc>
          <w:tcPr>
            <w:tcW w:w="6270" w:type="dxa"/>
            <w:gridSpan w:val="2"/>
            <w:shd w:val="clear" w:color="auto" w:fill="auto"/>
          </w:tcPr>
          <w:p w14:paraId="4FF0E213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matematikavBT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Matematika v bezpečnostních technologiích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671DCFBD" w14:textId="77777777" w:rsidR="006B3E9D" w:rsidRPr="00D72D63" w:rsidRDefault="006B3E9D" w:rsidP="00E40670">
            <w:pPr>
              <w:rPr>
                <w:i/>
              </w:rPr>
            </w:pPr>
            <w:r w:rsidRPr="00C71EA3">
              <w:t>2/Z</w:t>
            </w:r>
            <w:r w:rsidR="0067656B">
              <w:t>S</w:t>
            </w:r>
          </w:p>
        </w:tc>
      </w:tr>
      <w:tr w:rsidR="006B3E9D" w14:paraId="1CED6E86" w14:textId="77777777" w:rsidTr="00926B15">
        <w:tc>
          <w:tcPr>
            <w:tcW w:w="6270" w:type="dxa"/>
            <w:gridSpan w:val="2"/>
            <w:shd w:val="clear" w:color="auto" w:fill="auto"/>
          </w:tcPr>
          <w:p w14:paraId="7F251FAD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mechanickeZabranneSystemy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Mechanické zábranné systémy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4E3D337F" w14:textId="77777777" w:rsidR="006B3E9D" w:rsidRPr="00D72D63" w:rsidRDefault="006B3E9D" w:rsidP="00E40670">
            <w:pPr>
              <w:rPr>
                <w:i/>
              </w:rPr>
            </w:pPr>
            <w:r w:rsidRPr="00C71EA3">
              <w:t>2/Z</w:t>
            </w:r>
            <w:r w:rsidR="0067656B">
              <w:t>S</w:t>
            </w:r>
          </w:p>
        </w:tc>
      </w:tr>
      <w:tr w:rsidR="006B3E9D" w14:paraId="12F0C77E" w14:textId="77777777" w:rsidTr="00926B15">
        <w:tc>
          <w:tcPr>
            <w:tcW w:w="6270" w:type="dxa"/>
            <w:gridSpan w:val="2"/>
            <w:shd w:val="clear" w:color="auto" w:fill="auto"/>
          </w:tcPr>
          <w:p w14:paraId="5BB5C6EC" w14:textId="77777777" w:rsidR="006B3E9D" w:rsidRPr="00334DFC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mechanikaAtermika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Mechanika a termika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679D2712" w14:textId="77777777" w:rsidR="006B3E9D" w:rsidRPr="00D72D63" w:rsidRDefault="006B3E9D" w:rsidP="00E40670">
            <w:pPr>
              <w:rPr>
                <w:i/>
              </w:rPr>
            </w:pPr>
            <w:r w:rsidRPr="00C71EA3">
              <w:t>1/L</w:t>
            </w:r>
            <w:r w:rsidR="0067656B">
              <w:t>S</w:t>
            </w:r>
          </w:p>
        </w:tc>
      </w:tr>
      <w:tr w:rsidR="006B3E9D" w14:paraId="3A2EF417" w14:textId="77777777" w:rsidTr="00926B15">
        <w:tc>
          <w:tcPr>
            <w:tcW w:w="6270" w:type="dxa"/>
            <w:gridSpan w:val="2"/>
            <w:shd w:val="clear" w:color="auto" w:fill="auto"/>
          </w:tcPr>
          <w:p w14:paraId="3A21DA1B" w14:textId="77777777" w:rsidR="006B3E9D" w:rsidRPr="00334DFC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MikropocitaceaPLC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Mikropočítače a PLC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3FB91387" w14:textId="77777777" w:rsidR="006B3E9D" w:rsidRPr="00D72D63" w:rsidRDefault="006B3E9D" w:rsidP="00E40670">
            <w:pPr>
              <w:rPr>
                <w:i/>
              </w:rPr>
            </w:pPr>
            <w:r w:rsidRPr="00781334">
              <w:t>3/Z</w:t>
            </w:r>
            <w:r w:rsidR="0067656B">
              <w:t>S</w:t>
            </w:r>
          </w:p>
        </w:tc>
      </w:tr>
      <w:tr w:rsidR="00847D9C" w14:paraId="0A2621EE" w14:textId="77777777" w:rsidTr="00926B15">
        <w:tc>
          <w:tcPr>
            <w:tcW w:w="6270" w:type="dxa"/>
            <w:gridSpan w:val="2"/>
            <w:shd w:val="clear" w:color="auto" w:fill="auto"/>
          </w:tcPr>
          <w:p w14:paraId="3656EC39" w14:textId="77777777" w:rsidR="00847D9C" w:rsidRPr="00334DFC" w:rsidRDefault="00B33C93" w:rsidP="00847D9C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nemcina1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Němčina 1</w:t>
            </w:r>
            <w:r>
              <w:fldChar w:fldCharType="end"/>
            </w:r>
            <w:r w:rsidR="00334DFC">
              <w:rPr>
                <w:rStyle w:val="Odkazintenzivn"/>
              </w:rPr>
              <w:t xml:space="preserve"> (KS)</w:t>
            </w:r>
          </w:p>
        </w:tc>
        <w:tc>
          <w:tcPr>
            <w:tcW w:w="3544" w:type="dxa"/>
            <w:shd w:val="clear" w:color="auto" w:fill="auto"/>
          </w:tcPr>
          <w:p w14:paraId="3FB126B1" w14:textId="77777777" w:rsidR="00847D9C" w:rsidRPr="00781334" w:rsidRDefault="00847D9C" w:rsidP="00847D9C">
            <w:r w:rsidRPr="00C71EA3">
              <w:t>1/L</w:t>
            </w:r>
            <w:r>
              <w:t>S</w:t>
            </w:r>
          </w:p>
        </w:tc>
      </w:tr>
      <w:tr w:rsidR="00847D9C" w14:paraId="7B0D3166" w14:textId="77777777" w:rsidTr="00926B15">
        <w:tc>
          <w:tcPr>
            <w:tcW w:w="6270" w:type="dxa"/>
            <w:gridSpan w:val="2"/>
            <w:shd w:val="clear" w:color="auto" w:fill="auto"/>
          </w:tcPr>
          <w:p w14:paraId="73F061D4" w14:textId="77777777" w:rsidR="00847D9C" w:rsidRPr="00334DFC" w:rsidRDefault="00B33C93" w:rsidP="00847D9C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nemcina2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Němčina 2</w:t>
            </w:r>
            <w:r>
              <w:fldChar w:fldCharType="end"/>
            </w:r>
            <w:r w:rsidR="00334DFC">
              <w:rPr>
                <w:rStyle w:val="Odkazintenzivn"/>
              </w:rPr>
              <w:t xml:space="preserve"> (KS)</w:t>
            </w:r>
          </w:p>
        </w:tc>
        <w:tc>
          <w:tcPr>
            <w:tcW w:w="3544" w:type="dxa"/>
            <w:shd w:val="clear" w:color="auto" w:fill="auto"/>
          </w:tcPr>
          <w:p w14:paraId="67E5EEF6" w14:textId="77777777" w:rsidR="00847D9C" w:rsidRPr="00781334" w:rsidRDefault="00847D9C" w:rsidP="00847D9C">
            <w:r w:rsidRPr="00C71EA3">
              <w:t>2/Z</w:t>
            </w:r>
            <w:r>
              <w:t>S</w:t>
            </w:r>
          </w:p>
        </w:tc>
      </w:tr>
      <w:tr w:rsidR="00847D9C" w14:paraId="0026D0BC" w14:textId="77777777" w:rsidTr="00926B15">
        <w:tc>
          <w:tcPr>
            <w:tcW w:w="6270" w:type="dxa"/>
            <w:gridSpan w:val="2"/>
            <w:shd w:val="clear" w:color="auto" w:fill="auto"/>
          </w:tcPr>
          <w:p w14:paraId="442D14AF" w14:textId="77777777" w:rsidR="00847D9C" w:rsidRPr="00334DFC" w:rsidRDefault="00B33C93" w:rsidP="00847D9C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nemcina3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Němčina 3</w:t>
            </w:r>
            <w:r>
              <w:fldChar w:fldCharType="end"/>
            </w:r>
            <w:r w:rsidR="00334DFC">
              <w:rPr>
                <w:rStyle w:val="Odkazintenzivn"/>
              </w:rPr>
              <w:t xml:space="preserve"> (KS)</w:t>
            </w:r>
          </w:p>
        </w:tc>
        <w:tc>
          <w:tcPr>
            <w:tcW w:w="3544" w:type="dxa"/>
            <w:shd w:val="clear" w:color="auto" w:fill="auto"/>
          </w:tcPr>
          <w:p w14:paraId="107F5684" w14:textId="77777777" w:rsidR="00847D9C" w:rsidRDefault="00847D9C" w:rsidP="00847D9C">
            <w:r w:rsidRPr="00C71EA3">
              <w:t>2/L</w:t>
            </w:r>
            <w:r>
              <w:t>S</w:t>
            </w:r>
          </w:p>
        </w:tc>
      </w:tr>
      <w:tr w:rsidR="00847D9C" w14:paraId="172C4833" w14:textId="77777777" w:rsidTr="00926B15">
        <w:tc>
          <w:tcPr>
            <w:tcW w:w="6270" w:type="dxa"/>
            <w:gridSpan w:val="2"/>
            <w:shd w:val="clear" w:color="auto" w:fill="auto"/>
          </w:tcPr>
          <w:p w14:paraId="6C227A69" w14:textId="77777777" w:rsidR="00847D9C" w:rsidRPr="00334DFC" w:rsidRDefault="00B33C93" w:rsidP="00847D9C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nemcina4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Němčina 4</w:t>
            </w:r>
            <w:r>
              <w:fldChar w:fldCharType="end"/>
            </w:r>
            <w:r w:rsidR="00334DFC">
              <w:rPr>
                <w:rStyle w:val="Odkazintenzivn"/>
              </w:rPr>
              <w:t xml:space="preserve"> (KS)</w:t>
            </w:r>
          </w:p>
        </w:tc>
        <w:tc>
          <w:tcPr>
            <w:tcW w:w="3544" w:type="dxa"/>
            <w:shd w:val="clear" w:color="auto" w:fill="auto"/>
          </w:tcPr>
          <w:p w14:paraId="01BEFE3E" w14:textId="77777777" w:rsidR="00847D9C" w:rsidRDefault="00847D9C" w:rsidP="00847D9C">
            <w:r w:rsidRPr="00C71EA3">
              <w:t>3/Z</w:t>
            </w:r>
            <w:r>
              <w:t>S</w:t>
            </w:r>
          </w:p>
        </w:tc>
      </w:tr>
      <w:tr w:rsidR="006B3E9D" w14:paraId="274E9341" w14:textId="77777777" w:rsidTr="00926B15">
        <w:tc>
          <w:tcPr>
            <w:tcW w:w="6270" w:type="dxa"/>
            <w:gridSpan w:val="2"/>
            <w:shd w:val="clear" w:color="auto" w:fill="auto"/>
          </w:tcPr>
          <w:p w14:paraId="18DA7E6F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pocitacoveSite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Počítačové sítě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113131C2" w14:textId="77777777" w:rsidR="006B3E9D" w:rsidRPr="00D72D63" w:rsidRDefault="006B3E9D" w:rsidP="00E40670">
            <w:pPr>
              <w:rPr>
                <w:i/>
              </w:rPr>
            </w:pPr>
            <w:r w:rsidRPr="00C71EA3">
              <w:t>2/L</w:t>
            </w:r>
            <w:r w:rsidR="0067656B">
              <w:t>S</w:t>
            </w:r>
          </w:p>
        </w:tc>
      </w:tr>
      <w:tr w:rsidR="006B3E9D" w14:paraId="19D1FB2E" w14:textId="77777777" w:rsidTr="00926B15">
        <w:tc>
          <w:tcPr>
            <w:tcW w:w="6270" w:type="dxa"/>
            <w:gridSpan w:val="2"/>
            <w:shd w:val="clear" w:color="auto" w:fill="auto"/>
          </w:tcPr>
          <w:p w14:paraId="0C73EBCC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podnikovaEkonomika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Podniková ekonomika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5629BA03" w14:textId="77777777" w:rsidR="006B3E9D" w:rsidRPr="00D72D63" w:rsidRDefault="006B3E9D" w:rsidP="00E40670">
            <w:pPr>
              <w:rPr>
                <w:i/>
              </w:rPr>
            </w:pPr>
            <w:r w:rsidRPr="00C71EA3">
              <w:t>2/L</w:t>
            </w:r>
            <w:r w:rsidR="0067656B">
              <w:t>S</w:t>
            </w:r>
          </w:p>
        </w:tc>
      </w:tr>
      <w:tr w:rsidR="006B3E9D" w14:paraId="0EFCA2B2" w14:textId="77777777" w:rsidTr="00926B15">
        <w:tc>
          <w:tcPr>
            <w:tcW w:w="6270" w:type="dxa"/>
            <w:gridSpan w:val="2"/>
            <w:shd w:val="clear" w:color="auto" w:fill="auto"/>
          </w:tcPr>
          <w:p w14:paraId="279DD161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pravniRad1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Právní řád I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6C763C85" w14:textId="77777777" w:rsidR="006B3E9D" w:rsidRPr="00D72D63" w:rsidRDefault="006B3E9D" w:rsidP="00E40670">
            <w:pPr>
              <w:rPr>
                <w:i/>
              </w:rPr>
            </w:pPr>
            <w:r w:rsidRPr="00C71EA3">
              <w:t>1/Z</w:t>
            </w:r>
            <w:r w:rsidR="0067656B">
              <w:t>S</w:t>
            </w:r>
          </w:p>
        </w:tc>
      </w:tr>
      <w:tr w:rsidR="006B3E9D" w14:paraId="5FEE919B" w14:textId="77777777" w:rsidTr="00926B15">
        <w:tc>
          <w:tcPr>
            <w:tcW w:w="6270" w:type="dxa"/>
            <w:gridSpan w:val="2"/>
            <w:shd w:val="clear" w:color="auto" w:fill="auto"/>
          </w:tcPr>
          <w:p w14:paraId="0CFA3B31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pravniRad2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Právní řád II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76BD86F0" w14:textId="77777777" w:rsidR="006B3E9D" w:rsidRPr="00D72D63" w:rsidRDefault="006B3E9D" w:rsidP="00E40670">
            <w:pPr>
              <w:rPr>
                <w:i/>
              </w:rPr>
            </w:pPr>
            <w:r w:rsidRPr="00C71EA3">
              <w:t>1/L</w:t>
            </w:r>
            <w:r w:rsidR="0067656B">
              <w:t>S</w:t>
            </w:r>
          </w:p>
        </w:tc>
      </w:tr>
      <w:tr w:rsidR="006B3E9D" w14:paraId="300C4AEA" w14:textId="77777777" w:rsidTr="00926B15">
        <w:tc>
          <w:tcPr>
            <w:tcW w:w="6270" w:type="dxa"/>
            <w:gridSpan w:val="2"/>
            <w:shd w:val="clear" w:color="auto" w:fill="auto"/>
          </w:tcPr>
          <w:p w14:paraId="5E54E137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profesniOchrana1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Profesní obrana 1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7950E91F" w14:textId="77777777" w:rsidR="006B3E9D" w:rsidRPr="00D72D63" w:rsidRDefault="006B3E9D" w:rsidP="00E40670">
            <w:pPr>
              <w:rPr>
                <w:i/>
              </w:rPr>
            </w:pPr>
            <w:r w:rsidRPr="00C71EA3">
              <w:t>1/Z</w:t>
            </w:r>
            <w:r w:rsidR="0067656B">
              <w:t>S</w:t>
            </w:r>
          </w:p>
        </w:tc>
      </w:tr>
      <w:tr w:rsidR="006B3E9D" w14:paraId="56BCF308" w14:textId="77777777" w:rsidTr="00926B15">
        <w:tc>
          <w:tcPr>
            <w:tcW w:w="6270" w:type="dxa"/>
            <w:gridSpan w:val="2"/>
            <w:shd w:val="clear" w:color="auto" w:fill="auto"/>
          </w:tcPr>
          <w:p w14:paraId="62A2C833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profesniOchrana2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Profesní obrana 2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19E73A86" w14:textId="77777777" w:rsidR="006B3E9D" w:rsidRPr="00D72D63" w:rsidRDefault="006B3E9D" w:rsidP="00E40670">
            <w:pPr>
              <w:rPr>
                <w:i/>
              </w:rPr>
            </w:pPr>
            <w:r w:rsidRPr="00C71EA3">
              <w:t>1/L</w:t>
            </w:r>
            <w:r w:rsidR="0067656B">
              <w:t>S</w:t>
            </w:r>
          </w:p>
        </w:tc>
      </w:tr>
      <w:tr w:rsidR="006B3E9D" w14:paraId="083CC1B4" w14:textId="77777777" w:rsidTr="00926B15">
        <w:tc>
          <w:tcPr>
            <w:tcW w:w="6270" w:type="dxa"/>
            <w:gridSpan w:val="2"/>
            <w:shd w:val="clear" w:color="auto" w:fill="auto"/>
          </w:tcPr>
          <w:p w14:paraId="29C45745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profesniOchrana3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Profesní obrana 3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6C54B1FA" w14:textId="77777777" w:rsidR="006B3E9D" w:rsidRPr="00D72D63" w:rsidRDefault="006B3E9D" w:rsidP="00E40670">
            <w:pPr>
              <w:rPr>
                <w:i/>
              </w:rPr>
            </w:pPr>
            <w:r w:rsidRPr="00C71EA3">
              <w:t>2/Z</w:t>
            </w:r>
            <w:r w:rsidR="0067656B">
              <w:t>S</w:t>
            </w:r>
          </w:p>
        </w:tc>
      </w:tr>
      <w:tr w:rsidR="006B3E9D" w14:paraId="6B36096E" w14:textId="77777777" w:rsidTr="00926B15">
        <w:tc>
          <w:tcPr>
            <w:tcW w:w="6270" w:type="dxa"/>
            <w:gridSpan w:val="2"/>
            <w:shd w:val="clear" w:color="auto" w:fill="auto"/>
          </w:tcPr>
          <w:p w14:paraId="1DDFCFDD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programovani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Programování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2E3610FA" w14:textId="77777777" w:rsidR="006B3E9D" w:rsidRPr="00D72D63" w:rsidRDefault="006B3E9D" w:rsidP="00E40670">
            <w:pPr>
              <w:rPr>
                <w:i/>
              </w:rPr>
            </w:pPr>
            <w:r w:rsidRPr="00C71EA3">
              <w:t>1/L</w:t>
            </w:r>
            <w:r w:rsidR="0067656B">
              <w:t>S</w:t>
            </w:r>
          </w:p>
        </w:tc>
      </w:tr>
      <w:tr w:rsidR="006B3E9D" w14:paraId="10A1C80C" w14:textId="77777777" w:rsidTr="00926B15">
        <w:tc>
          <w:tcPr>
            <w:tcW w:w="6270" w:type="dxa"/>
            <w:gridSpan w:val="2"/>
            <w:shd w:val="clear" w:color="auto" w:fill="auto"/>
          </w:tcPr>
          <w:p w14:paraId="1314AD29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projektovaniBezpecnostnichSystemu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Projektování bezpečnostních systémů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1B43BC76" w14:textId="77777777" w:rsidR="006B3E9D" w:rsidRPr="00D72D63" w:rsidRDefault="006B3E9D" w:rsidP="00E40670">
            <w:pPr>
              <w:rPr>
                <w:i/>
              </w:rPr>
            </w:pPr>
            <w:r w:rsidRPr="00C71EA3">
              <w:t>3/L</w:t>
            </w:r>
            <w:r w:rsidR="0067656B">
              <w:t>S</w:t>
            </w:r>
          </w:p>
        </w:tc>
      </w:tr>
      <w:tr w:rsidR="006B3E9D" w14:paraId="3751D8DE" w14:textId="77777777" w:rsidTr="00926B15">
        <w:tc>
          <w:tcPr>
            <w:tcW w:w="6270" w:type="dxa"/>
            <w:gridSpan w:val="2"/>
            <w:shd w:val="clear" w:color="auto" w:fill="auto"/>
          </w:tcPr>
          <w:p w14:paraId="29842B49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psychologieAmarketingoveKomunikace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Psychologie a marketingové komunikace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4E7D4877" w14:textId="77777777" w:rsidR="006B3E9D" w:rsidRPr="00D72D63" w:rsidRDefault="006B3E9D" w:rsidP="00E40670">
            <w:pPr>
              <w:rPr>
                <w:i/>
              </w:rPr>
            </w:pPr>
            <w:r w:rsidRPr="00C71EA3">
              <w:t>1/Z</w:t>
            </w:r>
            <w:r w:rsidR="0067656B">
              <w:t>S</w:t>
            </w:r>
          </w:p>
        </w:tc>
      </w:tr>
      <w:tr w:rsidR="006B3E9D" w14:paraId="45CA03D1" w14:textId="77777777" w:rsidTr="00926B15">
        <w:tc>
          <w:tcPr>
            <w:tcW w:w="6270" w:type="dxa"/>
            <w:gridSpan w:val="2"/>
            <w:shd w:val="clear" w:color="auto" w:fill="auto"/>
          </w:tcPr>
          <w:p w14:paraId="59F99C1B" w14:textId="77777777" w:rsidR="006B3E9D" w:rsidRPr="00334DFC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rocnikovyProjekt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Ročníkový projekt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57E6A162" w14:textId="77777777" w:rsidR="006B3E9D" w:rsidRPr="00D72D63" w:rsidRDefault="006B3E9D" w:rsidP="00E40670">
            <w:pPr>
              <w:rPr>
                <w:i/>
              </w:rPr>
            </w:pPr>
            <w:r w:rsidRPr="00C71EA3">
              <w:t>3/Z</w:t>
            </w:r>
            <w:r w:rsidR="0067656B">
              <w:t>S</w:t>
            </w:r>
          </w:p>
        </w:tc>
      </w:tr>
      <w:tr w:rsidR="00847D9C" w14:paraId="2FDBACDD" w14:textId="77777777" w:rsidTr="00926B15">
        <w:tc>
          <w:tcPr>
            <w:tcW w:w="6270" w:type="dxa"/>
            <w:gridSpan w:val="2"/>
            <w:shd w:val="clear" w:color="auto" w:fill="auto"/>
          </w:tcPr>
          <w:p w14:paraId="7201533F" w14:textId="77777777" w:rsidR="00847D9C" w:rsidRPr="00334DFC" w:rsidRDefault="00B33C93" w:rsidP="00847D9C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rustina1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Ruština 1</w:t>
            </w:r>
            <w:r>
              <w:fldChar w:fldCharType="end"/>
            </w:r>
            <w:r w:rsidR="00334DFC">
              <w:rPr>
                <w:rStyle w:val="Odkazintenzivn"/>
              </w:rPr>
              <w:t xml:space="preserve"> (KS)</w:t>
            </w:r>
          </w:p>
        </w:tc>
        <w:tc>
          <w:tcPr>
            <w:tcW w:w="3544" w:type="dxa"/>
            <w:shd w:val="clear" w:color="auto" w:fill="auto"/>
          </w:tcPr>
          <w:p w14:paraId="37E38E6D" w14:textId="77777777" w:rsidR="00847D9C" w:rsidRPr="00C71EA3" w:rsidRDefault="00847D9C" w:rsidP="00847D9C">
            <w:r w:rsidRPr="00C71EA3">
              <w:t>1/L</w:t>
            </w:r>
            <w:r>
              <w:t>S</w:t>
            </w:r>
          </w:p>
        </w:tc>
      </w:tr>
      <w:tr w:rsidR="00847D9C" w14:paraId="3940D448" w14:textId="77777777" w:rsidTr="00926B15">
        <w:tc>
          <w:tcPr>
            <w:tcW w:w="6270" w:type="dxa"/>
            <w:gridSpan w:val="2"/>
            <w:shd w:val="clear" w:color="auto" w:fill="auto"/>
          </w:tcPr>
          <w:p w14:paraId="198355C8" w14:textId="77777777" w:rsidR="00847D9C" w:rsidRPr="00334DFC" w:rsidRDefault="00B33C93" w:rsidP="00847D9C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rustina2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Ruština 2</w:t>
            </w:r>
            <w:r>
              <w:fldChar w:fldCharType="end"/>
            </w:r>
            <w:r w:rsidR="00334DFC">
              <w:rPr>
                <w:rStyle w:val="Odkazintenzivn"/>
              </w:rPr>
              <w:t xml:space="preserve"> (KS)</w:t>
            </w:r>
          </w:p>
        </w:tc>
        <w:tc>
          <w:tcPr>
            <w:tcW w:w="3544" w:type="dxa"/>
            <w:shd w:val="clear" w:color="auto" w:fill="auto"/>
          </w:tcPr>
          <w:p w14:paraId="5E7E95AC" w14:textId="77777777" w:rsidR="00847D9C" w:rsidRPr="00C71EA3" w:rsidRDefault="00847D9C" w:rsidP="00847D9C">
            <w:r w:rsidRPr="00C71EA3">
              <w:t>2/Z</w:t>
            </w:r>
            <w:r>
              <w:t>S</w:t>
            </w:r>
          </w:p>
        </w:tc>
      </w:tr>
      <w:tr w:rsidR="00847D9C" w14:paraId="094E1D86" w14:textId="77777777" w:rsidTr="00926B15">
        <w:tc>
          <w:tcPr>
            <w:tcW w:w="6270" w:type="dxa"/>
            <w:gridSpan w:val="2"/>
            <w:shd w:val="clear" w:color="auto" w:fill="auto"/>
          </w:tcPr>
          <w:p w14:paraId="071C9E1C" w14:textId="77777777" w:rsidR="00847D9C" w:rsidRPr="00334DFC" w:rsidRDefault="00B33C93" w:rsidP="00847D9C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rustina3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Ruština 3</w:t>
            </w:r>
            <w:r>
              <w:fldChar w:fldCharType="end"/>
            </w:r>
            <w:r w:rsidR="00334DFC">
              <w:rPr>
                <w:rStyle w:val="Odkazintenzivn"/>
              </w:rPr>
              <w:t xml:space="preserve"> (KS)</w:t>
            </w:r>
          </w:p>
        </w:tc>
        <w:tc>
          <w:tcPr>
            <w:tcW w:w="3544" w:type="dxa"/>
            <w:shd w:val="clear" w:color="auto" w:fill="auto"/>
          </w:tcPr>
          <w:p w14:paraId="6FEA4461" w14:textId="77777777" w:rsidR="00847D9C" w:rsidRDefault="00847D9C" w:rsidP="00847D9C">
            <w:r w:rsidRPr="00C71EA3">
              <w:t>2/L</w:t>
            </w:r>
            <w:r>
              <w:t>S</w:t>
            </w:r>
          </w:p>
        </w:tc>
      </w:tr>
      <w:tr w:rsidR="00847D9C" w14:paraId="0620AA53" w14:textId="77777777" w:rsidTr="00926B15">
        <w:tc>
          <w:tcPr>
            <w:tcW w:w="6270" w:type="dxa"/>
            <w:gridSpan w:val="2"/>
            <w:shd w:val="clear" w:color="auto" w:fill="auto"/>
          </w:tcPr>
          <w:p w14:paraId="14CF60E5" w14:textId="77777777" w:rsidR="00847D9C" w:rsidRPr="00334DFC" w:rsidRDefault="00B33C93" w:rsidP="00847D9C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rustina4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Ruština 4</w:t>
            </w:r>
            <w:r>
              <w:fldChar w:fldCharType="end"/>
            </w:r>
            <w:r w:rsidR="00334DFC">
              <w:rPr>
                <w:rStyle w:val="Odkazintenzivn"/>
              </w:rPr>
              <w:t xml:space="preserve"> (KS)</w:t>
            </w:r>
          </w:p>
        </w:tc>
        <w:tc>
          <w:tcPr>
            <w:tcW w:w="3544" w:type="dxa"/>
            <w:shd w:val="clear" w:color="auto" w:fill="auto"/>
          </w:tcPr>
          <w:p w14:paraId="72C4E20B" w14:textId="77777777" w:rsidR="00847D9C" w:rsidRDefault="00847D9C" w:rsidP="00847D9C">
            <w:r w:rsidRPr="00C71EA3">
              <w:t>3/Z</w:t>
            </w:r>
            <w:r>
              <w:t>S</w:t>
            </w:r>
          </w:p>
        </w:tc>
      </w:tr>
      <w:tr w:rsidR="006B3E9D" w14:paraId="043CC348" w14:textId="77777777" w:rsidTr="00926B15">
        <w:tc>
          <w:tcPr>
            <w:tcW w:w="6270" w:type="dxa"/>
            <w:gridSpan w:val="2"/>
            <w:shd w:val="clear" w:color="auto" w:fill="auto"/>
          </w:tcPr>
          <w:p w14:paraId="2E32DC0A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systematizaceBezpecnosti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Systemizace bezpečnosti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703033B6" w14:textId="77777777" w:rsidR="006B3E9D" w:rsidRPr="00D72D63" w:rsidRDefault="006B3E9D" w:rsidP="00E40670">
            <w:pPr>
              <w:rPr>
                <w:i/>
              </w:rPr>
            </w:pPr>
            <w:r w:rsidRPr="00C71EA3">
              <w:t>1/Z</w:t>
            </w:r>
            <w:r w:rsidR="0067656B">
              <w:t>S</w:t>
            </w:r>
          </w:p>
        </w:tc>
      </w:tr>
      <w:tr w:rsidR="006B3E9D" w14:paraId="32AFBCEC" w14:textId="77777777" w:rsidTr="00926B15">
        <w:tc>
          <w:tcPr>
            <w:tcW w:w="6270" w:type="dxa"/>
            <w:gridSpan w:val="2"/>
            <w:shd w:val="clear" w:color="auto" w:fill="auto"/>
          </w:tcPr>
          <w:p w14:paraId="2A1C65DE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technickeProstredkyBS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Technické prostředky bezpečnostních systémů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1E7CBEC8" w14:textId="77777777" w:rsidR="006B3E9D" w:rsidRPr="00D72D63" w:rsidRDefault="006B3E9D" w:rsidP="00E40670">
            <w:pPr>
              <w:rPr>
                <w:i/>
              </w:rPr>
            </w:pPr>
            <w:r w:rsidRPr="00C71EA3">
              <w:t>2/L</w:t>
            </w:r>
            <w:r w:rsidR="0067656B">
              <w:t>S</w:t>
            </w:r>
          </w:p>
        </w:tc>
      </w:tr>
      <w:tr w:rsidR="006B3E9D" w14:paraId="5BB96376" w14:textId="77777777" w:rsidTr="00926B15">
        <w:tc>
          <w:tcPr>
            <w:tcW w:w="6270" w:type="dxa"/>
            <w:gridSpan w:val="2"/>
            <w:shd w:val="clear" w:color="auto" w:fill="auto"/>
          </w:tcPr>
          <w:p w14:paraId="1AEF8167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technologieDatoveBezpecnosti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Technologie datové bezpečnosti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714413D2" w14:textId="77777777" w:rsidR="006B3E9D" w:rsidRPr="00D72D63" w:rsidRDefault="006B3E9D" w:rsidP="00E40670">
            <w:pPr>
              <w:rPr>
                <w:i/>
              </w:rPr>
            </w:pPr>
            <w:r w:rsidRPr="00C71EA3">
              <w:t>3/Z</w:t>
            </w:r>
            <w:r w:rsidR="0067656B">
              <w:t>S</w:t>
            </w:r>
          </w:p>
        </w:tc>
      </w:tr>
      <w:tr w:rsidR="006B3E9D" w14:paraId="3F0D23F5" w14:textId="77777777" w:rsidTr="00926B15">
        <w:tc>
          <w:tcPr>
            <w:tcW w:w="6270" w:type="dxa"/>
            <w:gridSpan w:val="2"/>
            <w:shd w:val="clear" w:color="auto" w:fill="auto"/>
          </w:tcPr>
          <w:p w14:paraId="72298F97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technologieDetektivnichCinnosti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Technologie detektivních činností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3F767902" w14:textId="77777777" w:rsidR="006B3E9D" w:rsidRPr="00D72D63" w:rsidRDefault="006B3E9D" w:rsidP="00E40670">
            <w:pPr>
              <w:rPr>
                <w:i/>
              </w:rPr>
            </w:pPr>
            <w:r w:rsidRPr="00C71EA3">
              <w:t>3/Z</w:t>
            </w:r>
            <w:r w:rsidR="0067656B">
              <w:t>S</w:t>
            </w:r>
          </w:p>
        </w:tc>
      </w:tr>
      <w:tr w:rsidR="006B3E9D" w14:paraId="44DE2438" w14:textId="77777777" w:rsidTr="00926B15">
        <w:tc>
          <w:tcPr>
            <w:tcW w:w="6270" w:type="dxa"/>
            <w:gridSpan w:val="2"/>
            <w:shd w:val="clear" w:color="auto" w:fill="auto"/>
          </w:tcPr>
          <w:p w14:paraId="76294CDC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fldChar w:fldCharType="begin"/>
            </w:r>
            <w:r>
              <w:instrText xml:space="preserve"> REF teoriePrenosuInformace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Teorie přenosu informace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2976927A" w14:textId="77777777" w:rsidR="006B3E9D" w:rsidRPr="00D72D63" w:rsidRDefault="006B3E9D" w:rsidP="00E40670">
            <w:pPr>
              <w:rPr>
                <w:i/>
              </w:rPr>
            </w:pPr>
            <w:r w:rsidRPr="00C71EA3">
              <w:t>1/L</w:t>
            </w:r>
            <w:r w:rsidR="0067656B">
              <w:t>S</w:t>
            </w:r>
          </w:p>
        </w:tc>
      </w:tr>
      <w:tr w:rsidR="006B3E9D" w14:paraId="3535EAE9" w14:textId="77777777" w:rsidTr="00926B15">
        <w:tc>
          <w:tcPr>
            <w:tcW w:w="6270" w:type="dxa"/>
            <w:gridSpan w:val="2"/>
            <w:shd w:val="clear" w:color="auto" w:fill="auto"/>
          </w:tcPr>
          <w:p w14:paraId="19204047" w14:textId="77777777" w:rsidR="006B3E9D" w:rsidRPr="00A162B4" w:rsidRDefault="00B33C93" w:rsidP="00E40670">
            <w:pPr>
              <w:rPr>
                <w:rStyle w:val="Odkazintenzivn"/>
              </w:rPr>
            </w:pPr>
            <w:r>
              <w:lastRenderedPageBreak/>
              <w:fldChar w:fldCharType="begin"/>
            </w:r>
            <w:r>
              <w:instrText xml:space="preserve"> REF zakladyPocitacoveTechniky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Základy počítačové techniky</w:t>
            </w:r>
            <w:r>
              <w:fldChar w:fldCharType="end"/>
            </w:r>
          </w:p>
        </w:tc>
        <w:tc>
          <w:tcPr>
            <w:tcW w:w="3544" w:type="dxa"/>
            <w:shd w:val="clear" w:color="auto" w:fill="auto"/>
          </w:tcPr>
          <w:p w14:paraId="054EA5A9" w14:textId="77777777" w:rsidR="006B3E9D" w:rsidRPr="00D72D63" w:rsidRDefault="006B3E9D" w:rsidP="00E40670">
            <w:pPr>
              <w:rPr>
                <w:i/>
              </w:rPr>
            </w:pPr>
            <w:r w:rsidRPr="00C71EA3">
              <w:t>1/Z</w:t>
            </w:r>
            <w:r w:rsidR="0067656B">
              <w:t>S</w:t>
            </w:r>
          </w:p>
        </w:tc>
      </w:tr>
    </w:tbl>
    <w:p w14:paraId="7081AE0E" w14:textId="77777777" w:rsidR="00926B15" w:rsidRDefault="00926B15" w:rsidP="00383EAA">
      <w:pPr>
        <w:tabs>
          <w:tab w:val="right" w:pos="9490"/>
        </w:tabs>
        <w:jc w:val="both"/>
        <w:sectPr w:rsidR="00926B15" w:rsidSect="00A952B2">
          <w:headerReference w:type="default" r:id="rId11"/>
          <w:footerReference w:type="even" r:id="rId12"/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383EAA" w14:paraId="101C17E1" w14:textId="77777777" w:rsidTr="00847D9C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9FF3EE1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0552924E" w14:textId="77777777" w:rsidTr="00847D9C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0CCD9E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DD0FBA3" w14:textId="77777777" w:rsidR="00383EAA" w:rsidRDefault="00383EAA" w:rsidP="00383EAA">
            <w:pPr>
              <w:jc w:val="both"/>
            </w:pPr>
            <w:bookmarkStart w:id="315" w:name="administrativniBezpecnost"/>
            <w:r>
              <w:t>Administrativní bezpečnost</w:t>
            </w:r>
            <w:bookmarkEnd w:id="315"/>
          </w:p>
        </w:tc>
      </w:tr>
      <w:tr w:rsidR="00383EAA" w14:paraId="43820FB2" w14:textId="77777777" w:rsidTr="00847D9C">
        <w:tc>
          <w:tcPr>
            <w:tcW w:w="3086" w:type="dxa"/>
            <w:shd w:val="clear" w:color="auto" w:fill="F7CAAC"/>
          </w:tcPr>
          <w:p w14:paraId="4BC3780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4DF84A6" w14:textId="77777777" w:rsidR="00383EAA" w:rsidRDefault="00383EAA" w:rsidP="00383EAA">
            <w:pPr>
              <w:jc w:val="both"/>
            </w:pPr>
            <w:r>
              <w:t>Povinný „ZT“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2DF09651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01C37C3E" w14:textId="77777777" w:rsidR="00383EAA" w:rsidRDefault="00383EAA" w:rsidP="00383EAA">
            <w:pPr>
              <w:jc w:val="both"/>
            </w:pPr>
            <w:r>
              <w:t>3/LS</w:t>
            </w:r>
          </w:p>
        </w:tc>
      </w:tr>
      <w:tr w:rsidR="00383EAA" w14:paraId="7C87659E" w14:textId="77777777" w:rsidTr="00847D9C">
        <w:tc>
          <w:tcPr>
            <w:tcW w:w="3086" w:type="dxa"/>
            <w:shd w:val="clear" w:color="auto" w:fill="F7CAAC"/>
          </w:tcPr>
          <w:p w14:paraId="6FA0E9D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B37ED92" w14:textId="77777777" w:rsidR="00383EAA" w:rsidRDefault="00383EAA" w:rsidP="00383EAA">
            <w:pPr>
              <w:jc w:val="both"/>
            </w:pPr>
            <w:r>
              <w:t>24p + 24c</w:t>
            </w:r>
          </w:p>
        </w:tc>
        <w:tc>
          <w:tcPr>
            <w:tcW w:w="889" w:type="dxa"/>
            <w:shd w:val="clear" w:color="auto" w:fill="F7CAAC"/>
          </w:tcPr>
          <w:p w14:paraId="7BA1B54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5B5652E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1AF7424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AB71403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57E9EB20" w14:textId="77777777" w:rsidTr="00847D9C">
        <w:tc>
          <w:tcPr>
            <w:tcW w:w="3086" w:type="dxa"/>
            <w:shd w:val="clear" w:color="auto" w:fill="F7CAAC"/>
          </w:tcPr>
          <w:p w14:paraId="715256E1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EDBF8EF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239BFD3D" w14:textId="77777777" w:rsidTr="00847D9C">
        <w:tc>
          <w:tcPr>
            <w:tcW w:w="3086" w:type="dxa"/>
            <w:shd w:val="clear" w:color="auto" w:fill="F7CAAC"/>
          </w:tcPr>
          <w:p w14:paraId="43EDFFA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1C76232F" w14:textId="77777777" w:rsidR="00383EAA" w:rsidRDefault="00383EAA" w:rsidP="00383EAA">
            <w:pPr>
              <w:jc w:val="both"/>
            </w:pPr>
            <w:r>
              <w:t>zápočet/zkouška</w:t>
            </w:r>
          </w:p>
        </w:tc>
        <w:tc>
          <w:tcPr>
            <w:tcW w:w="2156" w:type="dxa"/>
            <w:shd w:val="clear" w:color="auto" w:fill="F7CAAC"/>
          </w:tcPr>
          <w:p w14:paraId="7B30704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C513CF3" w14:textId="77777777" w:rsidR="00383EAA" w:rsidRDefault="00383EAA" w:rsidP="00383EAA">
            <w:pPr>
              <w:jc w:val="both"/>
            </w:pPr>
            <w:r>
              <w:t>přednáška cvičení</w:t>
            </w:r>
          </w:p>
        </w:tc>
      </w:tr>
      <w:tr w:rsidR="00383EAA" w14:paraId="0836C399" w14:textId="77777777" w:rsidTr="00847D9C">
        <w:trPr>
          <w:trHeight w:val="1530"/>
        </w:trPr>
        <w:tc>
          <w:tcPr>
            <w:tcW w:w="3086" w:type="dxa"/>
            <w:shd w:val="clear" w:color="auto" w:fill="F7CAAC"/>
          </w:tcPr>
          <w:p w14:paraId="324EC12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2551DFC" w14:textId="77777777" w:rsidR="00383EAA" w:rsidRDefault="00383EAA" w:rsidP="00383EAA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666C0916" w14:textId="77777777" w:rsidR="00383EAA" w:rsidRDefault="00383EAA" w:rsidP="00383EAA">
            <w:pPr>
              <w:pStyle w:val="Odstavecseseznamem"/>
              <w:numPr>
                <w:ilvl w:val="0"/>
                <w:numId w:val="5"/>
              </w:numPr>
            </w:pPr>
            <w:r>
              <w:t>a</w:t>
            </w:r>
            <w:r w:rsidRPr="006F72C0">
              <w:t>ktivní účast ve výuce</w:t>
            </w:r>
            <w:r>
              <w:t xml:space="preserve"> (přednášky/cvičení)</w:t>
            </w:r>
            <w:r w:rsidRPr="006F72C0">
              <w:t xml:space="preserve"> v rozsahu min. 80%</w:t>
            </w:r>
          </w:p>
          <w:p w14:paraId="59A58834" w14:textId="77777777" w:rsidR="00383EAA" w:rsidRDefault="00383EAA" w:rsidP="00383EAA">
            <w:pPr>
              <w:pStyle w:val="Odstavecseseznamem"/>
              <w:numPr>
                <w:ilvl w:val="0"/>
                <w:numId w:val="5"/>
              </w:numPr>
            </w:pPr>
            <w:r>
              <w:t>zpracování prezentace na zvolené téma</w:t>
            </w:r>
          </w:p>
          <w:p w14:paraId="3E670C5B" w14:textId="77777777" w:rsidR="00383EAA" w:rsidRDefault="00383EAA" w:rsidP="00383EAA">
            <w:pPr>
              <w:pStyle w:val="Odstavecseseznamem"/>
              <w:numPr>
                <w:ilvl w:val="0"/>
                <w:numId w:val="5"/>
              </w:numPr>
            </w:pPr>
            <w:r>
              <w:t>v</w:t>
            </w:r>
            <w:r w:rsidRPr="006F72C0">
              <w:t>ypracování semestrální práce a její úspěšné obhájení formou kolokvia</w:t>
            </w:r>
          </w:p>
          <w:p w14:paraId="1251D441" w14:textId="77777777" w:rsidR="00383EAA" w:rsidRDefault="00383EAA" w:rsidP="00383EAA">
            <w:pPr>
              <w:ind w:left="60"/>
            </w:pPr>
            <w:r>
              <w:t>Pro úspěšné absolvování zkoušky je požadováno:</w:t>
            </w:r>
          </w:p>
          <w:p w14:paraId="6848893E" w14:textId="77777777" w:rsidR="00383EAA" w:rsidRDefault="00383EAA" w:rsidP="00383EAA">
            <w:pPr>
              <w:pStyle w:val="Odstavecseseznamem"/>
              <w:numPr>
                <w:ilvl w:val="0"/>
                <w:numId w:val="6"/>
              </w:numPr>
            </w:pPr>
            <w:r>
              <w:t>splnění požadavků zápočtu</w:t>
            </w:r>
          </w:p>
          <w:p w14:paraId="41C6023D" w14:textId="77777777" w:rsidR="00383EAA" w:rsidRDefault="00383EAA" w:rsidP="00383EAA">
            <w:pPr>
              <w:pStyle w:val="Odstavecseseznamem"/>
              <w:numPr>
                <w:ilvl w:val="0"/>
                <w:numId w:val="6"/>
              </w:numPr>
            </w:pPr>
            <w:r>
              <w:t>prokázání praktických odborných znalostí před ústní zkouškou</w:t>
            </w:r>
          </w:p>
          <w:p w14:paraId="6450BB85" w14:textId="77777777" w:rsidR="00383EAA" w:rsidRDefault="00383EAA" w:rsidP="00383EAA">
            <w:pPr>
              <w:pStyle w:val="Odstavecseseznamem"/>
              <w:numPr>
                <w:ilvl w:val="0"/>
                <w:numId w:val="6"/>
              </w:numPr>
            </w:pPr>
            <w:r>
              <w:t>o</w:t>
            </w:r>
            <w:r w:rsidRPr="006F72C0">
              <w:t>bhájení znalostí formou ústní</w:t>
            </w:r>
            <w:r>
              <w:t xml:space="preserve"> zkoušky</w:t>
            </w:r>
          </w:p>
        </w:tc>
      </w:tr>
      <w:tr w:rsidR="00383EAA" w14:paraId="1E838D22" w14:textId="77777777" w:rsidTr="00847D9C">
        <w:trPr>
          <w:trHeight w:val="111"/>
        </w:trPr>
        <w:tc>
          <w:tcPr>
            <w:tcW w:w="9855" w:type="dxa"/>
            <w:gridSpan w:val="8"/>
            <w:tcBorders>
              <w:top w:val="nil"/>
            </w:tcBorders>
          </w:tcPr>
          <w:p w14:paraId="37FA75BC" w14:textId="77777777" w:rsidR="00383EAA" w:rsidRDefault="00383EAA" w:rsidP="00383EAA">
            <w:pPr>
              <w:jc w:val="both"/>
            </w:pPr>
          </w:p>
        </w:tc>
      </w:tr>
      <w:tr w:rsidR="00383EAA" w14:paraId="3E044781" w14:textId="77777777" w:rsidTr="00847D9C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7CA110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DFC959B" w14:textId="77777777" w:rsidR="00383EAA" w:rsidRDefault="00383EAA" w:rsidP="00383EAA">
            <w:pPr>
              <w:jc w:val="both"/>
            </w:pPr>
            <w:r>
              <w:t>doc. Ing. Luděk Lukáš, CSc.</w:t>
            </w:r>
          </w:p>
        </w:tc>
      </w:tr>
      <w:tr w:rsidR="00383EAA" w14:paraId="1422B706" w14:textId="77777777" w:rsidTr="00847D9C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53804C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11CACED" w14:textId="77777777" w:rsidR="00383EAA" w:rsidRDefault="0033185C" w:rsidP="0033185C">
            <w:pPr>
              <w:jc w:val="both"/>
            </w:pPr>
            <w:r>
              <w:t>Metodicky, vede přednášky.</w:t>
            </w:r>
          </w:p>
        </w:tc>
      </w:tr>
      <w:tr w:rsidR="00383EAA" w14:paraId="3BAFC1D5" w14:textId="77777777" w:rsidTr="00847D9C">
        <w:tc>
          <w:tcPr>
            <w:tcW w:w="3086" w:type="dxa"/>
            <w:shd w:val="clear" w:color="auto" w:fill="F7CAAC"/>
          </w:tcPr>
          <w:p w14:paraId="12D41A2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DFB1943" w14:textId="77777777" w:rsidR="00383EAA" w:rsidRDefault="00383EAA" w:rsidP="00383EAA">
            <w:pPr>
              <w:jc w:val="both"/>
            </w:pPr>
            <w:r>
              <w:t>doc. Ing</w:t>
            </w:r>
            <w:r w:rsidR="00D240BF">
              <w:t xml:space="preserve">. Luděk Lukáš, CSc., přednášky </w:t>
            </w:r>
            <w:r>
              <w:t>(100 %)</w:t>
            </w:r>
          </w:p>
          <w:p w14:paraId="5504FECC" w14:textId="77777777" w:rsidR="00383EAA" w:rsidRDefault="0033185C" w:rsidP="00383EAA">
            <w:pPr>
              <w:jc w:val="both"/>
            </w:pPr>
            <w:r>
              <w:t>Ing. David Šaur, Ph.D., cvičení (100%)</w:t>
            </w:r>
          </w:p>
        </w:tc>
      </w:tr>
      <w:tr w:rsidR="00383EAA" w14:paraId="3EC45C7D" w14:textId="77777777" w:rsidTr="0033185C">
        <w:trPr>
          <w:trHeight w:val="50"/>
        </w:trPr>
        <w:tc>
          <w:tcPr>
            <w:tcW w:w="9855" w:type="dxa"/>
            <w:gridSpan w:val="8"/>
            <w:tcBorders>
              <w:top w:val="nil"/>
            </w:tcBorders>
          </w:tcPr>
          <w:p w14:paraId="60ABED88" w14:textId="77777777" w:rsidR="00383EAA" w:rsidRDefault="00383EAA" w:rsidP="00383EAA">
            <w:pPr>
              <w:jc w:val="both"/>
            </w:pPr>
          </w:p>
        </w:tc>
      </w:tr>
      <w:tr w:rsidR="00383EAA" w14:paraId="408B8F23" w14:textId="77777777" w:rsidTr="00847D9C">
        <w:tc>
          <w:tcPr>
            <w:tcW w:w="3086" w:type="dxa"/>
            <w:shd w:val="clear" w:color="auto" w:fill="F7CAAC"/>
          </w:tcPr>
          <w:p w14:paraId="0E1CF85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86FB551" w14:textId="77777777" w:rsidR="00383EAA" w:rsidRDefault="00383EAA" w:rsidP="00383EAA">
            <w:pPr>
              <w:jc w:val="both"/>
            </w:pPr>
          </w:p>
        </w:tc>
      </w:tr>
      <w:tr w:rsidR="00383EAA" w14:paraId="1FFBA7B5" w14:textId="77777777" w:rsidTr="00847D9C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4FEF9B9" w14:textId="77777777" w:rsidR="00383EAA" w:rsidRDefault="00383EAA" w:rsidP="00383EAA">
            <w:r w:rsidRPr="00714963">
              <w:t xml:space="preserve">Cílem předmětu je </w:t>
            </w:r>
            <w:r>
              <w:t>seznámit studenty s podstatou administrativní bezpečnosti a způsoby jejího zajištění. V úvodu studijního předmětu budou vyloženy požadavky na zajištění administrativní bezpečnosti z pohledu ochrany utajovaných informací, osobních údajů, zvláštních skutečností a zachování mlčenlivosti. Hlavní důraz bude položen na spisovou službu jako základní nástroj spisové služby.</w:t>
            </w:r>
          </w:p>
          <w:p w14:paraId="04BEF70B" w14:textId="77777777" w:rsidR="00383EAA" w:rsidRPr="009D07DE" w:rsidRDefault="00383EAA" w:rsidP="00383EAA">
            <w:pPr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2D180364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>Úvod do administrativní bezpečnosti</w:t>
            </w:r>
          </w:p>
          <w:p w14:paraId="0D46D51E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>Hrozby, rizika a opatření administrativní bezpečnosti</w:t>
            </w:r>
          </w:p>
          <w:p w14:paraId="716AA5CE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>Ochrana utajovaných informací a zvláštních skutečností (zákon č. 412/2005 Sb., č. 240/2000 Sb.)</w:t>
            </w:r>
          </w:p>
          <w:p w14:paraId="2367BBBC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>Ochrana osobních údajů (zákon č. 101/2000 Sb., GDPR)</w:t>
            </w:r>
          </w:p>
          <w:p w14:paraId="5D99E45A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 xml:space="preserve">ISMS (ISO </w:t>
            </w:r>
            <w:smartTag w:uri="urn:schemas-microsoft-com:office:smarttags" w:element="metricconverter">
              <w:smartTagPr>
                <w:attr w:name="ProductID" w:val="27001 a"/>
              </w:smartTagPr>
              <w:r>
                <w:t>27001 a</w:t>
              </w:r>
            </w:smartTag>
            <w:r>
              <w:t xml:space="preserve"> související)</w:t>
            </w:r>
          </w:p>
          <w:p w14:paraId="73DA2E5A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>Archivnictví a spisová služba (zákon č. 499/2006 Sb.)</w:t>
            </w:r>
          </w:p>
          <w:p w14:paraId="143134D9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>Funkce spisové služby</w:t>
            </w:r>
          </w:p>
          <w:p w14:paraId="3EC52FF0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>Elektronický systém spisové služby</w:t>
            </w:r>
          </w:p>
          <w:p w14:paraId="2DCCF27D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>Zavádění a provoz ESSS</w:t>
            </w:r>
          </w:p>
          <w:p w14:paraId="2A7F7942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>Datové schránky</w:t>
            </w:r>
          </w:p>
          <w:p w14:paraId="775B9644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>Digitální archivnictví</w:t>
            </w:r>
          </w:p>
          <w:p w14:paraId="0FA09EE0" w14:textId="77777777" w:rsidR="00383EAA" w:rsidRDefault="00383EAA" w:rsidP="00383EAA">
            <w:pPr>
              <w:pStyle w:val="Odstavecseseznamem"/>
              <w:numPr>
                <w:ilvl w:val="0"/>
                <w:numId w:val="7"/>
              </w:numPr>
            </w:pPr>
            <w:r>
              <w:t xml:space="preserve">Ukázka provozu ESSS </w:t>
            </w:r>
          </w:p>
        </w:tc>
      </w:tr>
      <w:tr w:rsidR="00383EAA" w14:paraId="12BAB958" w14:textId="77777777" w:rsidTr="00847D9C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45D844D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2A944A1" w14:textId="77777777" w:rsidR="00383EAA" w:rsidRDefault="00383EAA" w:rsidP="00383EAA">
            <w:pPr>
              <w:jc w:val="both"/>
            </w:pPr>
          </w:p>
        </w:tc>
      </w:tr>
      <w:tr w:rsidR="00383EAA" w14:paraId="674B0508" w14:textId="77777777" w:rsidTr="00847D9C">
        <w:trPr>
          <w:trHeight w:val="2831"/>
        </w:trPr>
        <w:tc>
          <w:tcPr>
            <w:tcW w:w="9855" w:type="dxa"/>
            <w:gridSpan w:val="8"/>
            <w:tcBorders>
              <w:top w:val="nil"/>
            </w:tcBorders>
          </w:tcPr>
          <w:p w14:paraId="20652B2E" w14:textId="77777777" w:rsidR="00383EAA" w:rsidRDefault="00383EAA" w:rsidP="00383EAA">
            <w:pPr>
              <w:jc w:val="both"/>
              <w:rPr>
                <w:b/>
              </w:rPr>
            </w:pPr>
            <w:r w:rsidRPr="00A726D4">
              <w:rPr>
                <w:b/>
              </w:rPr>
              <w:t>Povinná literatura</w:t>
            </w:r>
            <w:r>
              <w:rPr>
                <w:b/>
              </w:rPr>
              <w:t>:</w:t>
            </w:r>
          </w:p>
          <w:p w14:paraId="64363EC1" w14:textId="77777777" w:rsidR="00383EAA" w:rsidRPr="00A90A74" w:rsidRDefault="00383EAA" w:rsidP="00383EAA">
            <w:pPr>
              <w:rPr>
                <w:lang w:val="en-US" w:eastAsia="en-US"/>
              </w:rPr>
            </w:pPr>
            <w:r w:rsidRPr="00A90A74">
              <w:rPr>
                <w:lang w:val="en-US" w:eastAsia="en-US"/>
              </w:rPr>
              <w:t xml:space="preserve">LUKÁŠ, L. </w:t>
            </w:r>
            <w:r w:rsidRPr="00A90A74">
              <w:rPr>
                <w:i/>
                <w:lang w:val="en-US" w:eastAsia="en-US"/>
              </w:rPr>
              <w:t xml:space="preserve">Administrativní bezpečnost </w:t>
            </w:r>
            <w:r w:rsidRPr="00A90A74">
              <w:rPr>
                <w:lang w:val="en-US" w:eastAsia="en-US"/>
              </w:rPr>
              <w:t>. In Lukáš, Luděk. Teorie bezpečnosti I.. Zlín : Radim Bačuvčík - VeRBuM, 2017, s. 134 -144. ISBN 978-80-87500-89-7.</w:t>
            </w:r>
          </w:p>
          <w:p w14:paraId="1012510D" w14:textId="77777777" w:rsidR="00383EAA" w:rsidRPr="00A90A74" w:rsidRDefault="00383EAA" w:rsidP="00383EAA">
            <w:pPr>
              <w:rPr>
                <w:lang w:val="en-US" w:eastAsia="en-US"/>
              </w:rPr>
            </w:pPr>
            <w:r w:rsidRPr="00A90A74">
              <w:rPr>
                <w:lang w:val="en-US" w:eastAsia="en-US"/>
              </w:rPr>
              <w:t>KUNT, M</w:t>
            </w:r>
            <w:r>
              <w:rPr>
                <w:lang w:val="en-US" w:eastAsia="en-US"/>
              </w:rPr>
              <w:t>.</w:t>
            </w:r>
            <w:r w:rsidRPr="00A90A74">
              <w:rPr>
                <w:lang w:val="en-US" w:eastAsia="en-US"/>
              </w:rPr>
              <w:t xml:space="preserve"> a T</w:t>
            </w:r>
            <w:r>
              <w:rPr>
                <w:lang w:val="en-US" w:eastAsia="en-US"/>
              </w:rPr>
              <w:t>.</w:t>
            </w:r>
            <w:r w:rsidRPr="00A90A74">
              <w:rPr>
                <w:lang w:val="en-US" w:eastAsia="en-US"/>
              </w:rPr>
              <w:t xml:space="preserve"> LECHNER. </w:t>
            </w:r>
            <w:r w:rsidRPr="00A90A74">
              <w:rPr>
                <w:i/>
                <w:lang w:val="en-US" w:eastAsia="en-US"/>
              </w:rPr>
              <w:t>Spisová služba</w:t>
            </w:r>
            <w:r w:rsidRPr="00A90A74">
              <w:rPr>
                <w:lang w:val="en-US" w:eastAsia="en-US"/>
              </w:rPr>
              <w:t>. 2., aktualizované vydání. Praha: Leges, 2017. Praktik. ISBN 978-80-7502-233-2.</w:t>
            </w:r>
          </w:p>
          <w:p w14:paraId="29BC1885" w14:textId="77777777" w:rsidR="00383EAA" w:rsidRPr="00A90A74" w:rsidRDefault="00383EAA" w:rsidP="00383EAA">
            <w:pPr>
              <w:rPr>
                <w:lang w:val="en-US" w:eastAsia="en-US"/>
              </w:rPr>
            </w:pPr>
            <w:r w:rsidRPr="00A90A74">
              <w:rPr>
                <w:lang w:val="en-US" w:eastAsia="en-US"/>
              </w:rPr>
              <w:t>ČR, Zákon č. 412/2005 Sb., o ochraně utajovaných informací a o bezpečnostní způsobilosti.</w:t>
            </w:r>
          </w:p>
          <w:p w14:paraId="30057405" w14:textId="77777777" w:rsidR="00383EAA" w:rsidRPr="00A90A74" w:rsidRDefault="00383EAA" w:rsidP="00383EAA">
            <w:pPr>
              <w:rPr>
                <w:lang w:val="en-US" w:eastAsia="en-US"/>
              </w:rPr>
            </w:pPr>
            <w:r w:rsidRPr="00A90A74">
              <w:rPr>
                <w:lang w:val="en-US" w:eastAsia="en-US"/>
              </w:rPr>
              <w:t xml:space="preserve">ČR, Zákon č. 101/200 Sb.,  o ochraně osnovních údajů. </w:t>
            </w:r>
          </w:p>
          <w:p w14:paraId="5C40A527" w14:textId="77777777" w:rsidR="00383EAA" w:rsidRPr="00A90A74" w:rsidRDefault="00383EAA" w:rsidP="00383EAA">
            <w:pPr>
              <w:rPr>
                <w:lang w:val="en-US" w:eastAsia="en-US"/>
              </w:rPr>
            </w:pPr>
            <w:r w:rsidRPr="00A90A74">
              <w:rPr>
                <w:lang w:val="en-US" w:eastAsia="en-US"/>
              </w:rPr>
              <w:t>ČR, Obecné nařízení o ochraně osobních údajů (angl. General Data Protection Regulation - GDPR)</w:t>
            </w:r>
          </w:p>
          <w:p w14:paraId="370CB1FE" w14:textId="77777777" w:rsidR="00383EAA" w:rsidRPr="00A90A74" w:rsidDel="00A57BBE" w:rsidRDefault="00383EAA" w:rsidP="00383EAA">
            <w:pPr>
              <w:rPr>
                <w:del w:id="316" w:author="Uzivatel" w:date="2018-11-13T10:03:00Z"/>
                <w:lang w:val="en-US" w:eastAsia="en-US"/>
              </w:rPr>
            </w:pPr>
            <w:del w:id="317" w:author="Uzivatel" w:date="2018-11-13T10:03:00Z">
              <w:r w:rsidRPr="00A90A74" w:rsidDel="00A57BBE">
                <w:rPr>
                  <w:lang w:val="en-US" w:eastAsia="en-US"/>
                </w:rPr>
                <w:delText>ČR, Zákon č. 240/2000 Sb., o krizovém řízení. ČR, Zákon č. 499/2000 Sb., o archivnictví a spisové službě.</w:delText>
              </w:r>
            </w:del>
          </w:p>
          <w:p w14:paraId="7D153B88" w14:textId="77777777" w:rsidR="00383EAA" w:rsidRPr="00A726D4" w:rsidRDefault="00383EAA" w:rsidP="00383EAA">
            <w:pPr>
              <w:rPr>
                <w:b/>
                <w:lang w:val="en-US" w:eastAsia="en-US"/>
              </w:rPr>
            </w:pPr>
            <w:r w:rsidRPr="00A726D4">
              <w:rPr>
                <w:b/>
                <w:lang w:val="en-US" w:eastAsia="en-US"/>
              </w:rPr>
              <w:t xml:space="preserve">Doporučená </w:t>
            </w:r>
            <w:r>
              <w:rPr>
                <w:b/>
                <w:lang w:val="en-US" w:eastAsia="en-US"/>
              </w:rPr>
              <w:t>literatura</w:t>
            </w:r>
            <w:r w:rsidRPr="00A726D4">
              <w:rPr>
                <w:b/>
                <w:lang w:val="en-US" w:eastAsia="en-US"/>
              </w:rPr>
              <w:t>:</w:t>
            </w:r>
          </w:p>
          <w:p w14:paraId="3299BD94" w14:textId="77777777" w:rsidR="00383EAA" w:rsidRDefault="00383EAA" w:rsidP="00383EAA">
            <w:pPr>
              <w:rPr>
                <w:ins w:id="318" w:author="Uzivatel" w:date="2018-11-13T10:04:00Z"/>
                <w:lang w:val="en-US" w:eastAsia="en-US"/>
              </w:rPr>
            </w:pPr>
            <w:r w:rsidRPr="002D703A">
              <w:rPr>
                <w:lang w:val="en-US" w:eastAsia="en-US"/>
              </w:rPr>
              <w:t>DOUCEK, P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>, L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NOVÁK, L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NEDOMOVÁ a V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SVATÁ. </w:t>
            </w:r>
            <w:r w:rsidRPr="002D703A">
              <w:rPr>
                <w:i/>
                <w:iCs/>
                <w:lang w:val="en-US" w:eastAsia="en-US"/>
              </w:rPr>
              <w:t>Řízení bezpečnosti informací: 2. rozšířené vydání o BCM</w:t>
            </w:r>
            <w:r w:rsidRPr="002D703A">
              <w:rPr>
                <w:lang w:val="en-US" w:eastAsia="en-US"/>
              </w:rPr>
              <w:t xml:space="preserve">. 2., přeprac. vyd. Praha: Professional Publishing, 2011, 286 s. ISBN </w:t>
            </w:r>
            <w:r>
              <w:rPr>
                <w:lang w:val="en-US" w:eastAsia="en-US"/>
              </w:rPr>
              <w:t>978-80-7431-050-8.</w:t>
            </w:r>
          </w:p>
          <w:p w14:paraId="4F0AA344" w14:textId="77777777" w:rsidR="00A57BBE" w:rsidRPr="00A90A74" w:rsidRDefault="00A57BBE" w:rsidP="00A57BBE">
            <w:pPr>
              <w:rPr>
                <w:ins w:id="319" w:author="Uzivatel" w:date="2018-11-13T10:04:00Z"/>
                <w:lang w:val="en-US" w:eastAsia="en-US"/>
              </w:rPr>
            </w:pPr>
            <w:ins w:id="320" w:author="Uzivatel" w:date="2018-11-13T10:04:00Z">
              <w:r w:rsidRPr="00A90A74">
                <w:rPr>
                  <w:lang w:val="en-US" w:eastAsia="en-US"/>
                </w:rPr>
                <w:t>ČR, Zákon č. 240/2000 Sb., o krizovém řízení. ČR, Zákon č. 499/2000 Sb., o archivnictví a spisové službě.</w:t>
              </w:r>
            </w:ins>
          </w:p>
          <w:p w14:paraId="66265300" w14:textId="77777777" w:rsidR="00A57BBE" w:rsidRPr="00D920A2" w:rsidRDefault="00A57BBE" w:rsidP="00383EAA">
            <w:pPr>
              <w:rPr>
                <w:lang w:val="en-US" w:eastAsia="en-US"/>
              </w:rPr>
            </w:pPr>
          </w:p>
        </w:tc>
      </w:tr>
      <w:tr w:rsidR="00383EAA" w14:paraId="42271A8F" w14:textId="77777777" w:rsidTr="00847D9C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40D0289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6314B5C3" w14:textId="77777777" w:rsidTr="00847D9C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132C327" w14:textId="77777777" w:rsidR="00383EAA" w:rsidRDefault="00383EAA" w:rsidP="00383EAA">
            <w:pPr>
              <w:jc w:val="both"/>
            </w:pPr>
            <w:r>
              <w:rPr>
                <w:b/>
              </w:rPr>
              <w:lastRenderedPageBreak/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3759BE4" w14:textId="77777777" w:rsidR="00383EAA" w:rsidRDefault="00383EAA" w:rsidP="00383EAA">
            <w:pPr>
              <w:jc w:val="center"/>
            </w:pPr>
            <w:r>
              <w:t>22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1EA42E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58494885" w14:textId="77777777" w:rsidTr="00847D9C">
        <w:tc>
          <w:tcPr>
            <w:tcW w:w="9855" w:type="dxa"/>
            <w:gridSpan w:val="8"/>
            <w:shd w:val="clear" w:color="auto" w:fill="F7CAAC"/>
          </w:tcPr>
          <w:p w14:paraId="2C8DD5A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787C7344" w14:textId="77777777" w:rsidTr="00847D9C">
        <w:trPr>
          <w:trHeight w:val="534"/>
        </w:trPr>
        <w:tc>
          <w:tcPr>
            <w:tcW w:w="9855" w:type="dxa"/>
            <w:gridSpan w:val="8"/>
          </w:tcPr>
          <w:p w14:paraId="0E6FF7A7" w14:textId="77777777" w:rsidR="00383EAA" w:rsidRPr="00BD1E11" w:rsidRDefault="00383EAA" w:rsidP="00383EAA">
            <w:pPr>
              <w:jc w:val="both"/>
            </w:pPr>
            <w:r w:rsidRPr="00BD1E11"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595F0158" w14:textId="77777777" w:rsidR="00F81945" w:rsidRDefault="00F8194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632E781F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CC380BC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68FB9C5D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8C3369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4115BCD" w14:textId="77777777" w:rsidR="00383EAA" w:rsidRDefault="00383EAA" w:rsidP="00383EAA">
            <w:pPr>
              <w:jc w:val="both"/>
            </w:pPr>
            <w:bookmarkStart w:id="321" w:name="analogovaAcislicovaTechnika"/>
            <w:r>
              <w:t>Analogová a číslicová technika</w:t>
            </w:r>
            <w:bookmarkEnd w:id="321"/>
          </w:p>
        </w:tc>
      </w:tr>
      <w:tr w:rsidR="00383EAA" w14:paraId="22C9CC3F" w14:textId="77777777" w:rsidTr="00383EAA">
        <w:tc>
          <w:tcPr>
            <w:tcW w:w="3086" w:type="dxa"/>
            <w:shd w:val="clear" w:color="auto" w:fill="F7CAAC"/>
          </w:tcPr>
          <w:p w14:paraId="17AA944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606F7E8" w14:textId="77777777" w:rsidR="00383EAA" w:rsidRDefault="00383EAA" w:rsidP="00C1126D">
            <w:pPr>
              <w:jc w:val="both"/>
            </w:pPr>
            <w:r>
              <w:t xml:space="preserve">Povinný </w:t>
            </w:r>
            <w:del w:id="322" w:author="Uzivatel" w:date="2018-11-14T15:40:00Z">
              <w:r w:rsidDel="00C1126D">
                <w:delText>„</w:delText>
              </w:r>
              <w:r w:rsidR="00011CE3" w:rsidDel="00C1126D">
                <w:delText>ZT</w:delText>
              </w:r>
              <w:r w:rsidDel="00C1126D">
                <w:delText>“</w:delText>
              </w:r>
            </w:del>
          </w:p>
        </w:tc>
        <w:tc>
          <w:tcPr>
            <w:tcW w:w="2695" w:type="dxa"/>
            <w:gridSpan w:val="2"/>
            <w:shd w:val="clear" w:color="auto" w:fill="F7CAAC"/>
          </w:tcPr>
          <w:p w14:paraId="546134C7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032AAA8" w14:textId="77777777" w:rsidR="00383EAA" w:rsidRDefault="00383EAA" w:rsidP="00383EAA">
            <w:pPr>
              <w:jc w:val="both"/>
            </w:pPr>
            <w:r>
              <w:t>3/ZS</w:t>
            </w:r>
          </w:p>
        </w:tc>
      </w:tr>
      <w:tr w:rsidR="00383EAA" w14:paraId="51BBDE3D" w14:textId="77777777" w:rsidTr="00383EAA">
        <w:tc>
          <w:tcPr>
            <w:tcW w:w="3086" w:type="dxa"/>
            <w:shd w:val="clear" w:color="auto" w:fill="F7CAAC"/>
          </w:tcPr>
          <w:p w14:paraId="32AD3ED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B51840B" w14:textId="77777777" w:rsidR="00383EAA" w:rsidRDefault="00383EAA" w:rsidP="00383EAA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4143791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488E15C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223A723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73D9CF9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3C810094" w14:textId="77777777" w:rsidTr="00383EAA">
        <w:tc>
          <w:tcPr>
            <w:tcW w:w="3086" w:type="dxa"/>
            <w:shd w:val="clear" w:color="auto" w:fill="F7CAAC"/>
          </w:tcPr>
          <w:p w14:paraId="2F49A593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761C2F5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5159C241" w14:textId="77777777" w:rsidTr="00383EAA">
        <w:tc>
          <w:tcPr>
            <w:tcW w:w="3086" w:type="dxa"/>
            <w:shd w:val="clear" w:color="auto" w:fill="F7CAAC"/>
          </w:tcPr>
          <w:p w14:paraId="3C0003D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7A0DD72" w14:textId="77777777" w:rsidR="00383EAA" w:rsidRDefault="00383EAA" w:rsidP="00383EAA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215C460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BF7CF7D" w14:textId="77777777" w:rsidR="00383EAA" w:rsidRDefault="00383EAA" w:rsidP="00383EAA">
            <w:pPr>
              <w:jc w:val="both"/>
            </w:pPr>
            <w:r>
              <w:t xml:space="preserve">přednáška, </w:t>
            </w:r>
          </w:p>
          <w:p w14:paraId="1CDFD0CB" w14:textId="77777777" w:rsidR="00383EAA" w:rsidRDefault="00383EAA" w:rsidP="00383EAA">
            <w:pPr>
              <w:jc w:val="both"/>
            </w:pPr>
            <w:r>
              <w:t>cvičení</w:t>
            </w:r>
          </w:p>
        </w:tc>
      </w:tr>
      <w:tr w:rsidR="00383EAA" w14:paraId="710C8DEB" w14:textId="77777777" w:rsidTr="00383EAA">
        <w:tc>
          <w:tcPr>
            <w:tcW w:w="3086" w:type="dxa"/>
            <w:shd w:val="clear" w:color="auto" w:fill="F7CAAC"/>
          </w:tcPr>
          <w:p w14:paraId="7B7E0E8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E0045DC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5B84C34A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cvičeních). </w:t>
            </w:r>
          </w:p>
          <w:p w14:paraId="0F44DAD5" w14:textId="77777777" w:rsidR="00383EAA" w:rsidRDefault="00383EAA" w:rsidP="00383EAA">
            <w:pPr>
              <w:jc w:val="both"/>
            </w:pPr>
            <w:r>
              <w:t xml:space="preserve">2. Teoretické a praktické zvládnutí probíraných témat. </w:t>
            </w:r>
          </w:p>
          <w:p w14:paraId="5F8BD4E6" w14:textId="77777777" w:rsidR="00383EAA" w:rsidRDefault="00383EAA" w:rsidP="00383EAA">
            <w:pPr>
              <w:jc w:val="both"/>
            </w:pPr>
            <w:r>
              <w:t xml:space="preserve">3. Samostatné vypracování všech laboratorních protokolů v průběhu semestru. </w:t>
            </w:r>
          </w:p>
          <w:p w14:paraId="12736C40" w14:textId="77777777" w:rsidR="00383EAA" w:rsidRDefault="00383EAA" w:rsidP="00383EAA">
            <w:pPr>
              <w:jc w:val="both"/>
            </w:pPr>
            <w:r>
              <w:t>4. Prokázání úspěšného zvládnutí probírané tématiky při písemné i ústní části zkoušky.</w:t>
            </w:r>
          </w:p>
        </w:tc>
      </w:tr>
      <w:tr w:rsidR="00383EAA" w14:paraId="594F5C91" w14:textId="77777777" w:rsidTr="00383EAA">
        <w:trPr>
          <w:trHeight w:val="47"/>
        </w:trPr>
        <w:tc>
          <w:tcPr>
            <w:tcW w:w="9855" w:type="dxa"/>
            <w:gridSpan w:val="8"/>
            <w:tcBorders>
              <w:top w:val="nil"/>
            </w:tcBorders>
          </w:tcPr>
          <w:p w14:paraId="09AD52D5" w14:textId="77777777" w:rsidR="00383EAA" w:rsidRDefault="00383EAA" w:rsidP="00383EAA">
            <w:pPr>
              <w:jc w:val="both"/>
            </w:pPr>
          </w:p>
        </w:tc>
      </w:tr>
      <w:tr w:rsidR="00383EAA" w14:paraId="3242FEA0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49F007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2E0B9C0" w14:textId="77777777" w:rsidR="00383EAA" w:rsidRDefault="00383EAA" w:rsidP="00383EAA">
            <w:pPr>
              <w:jc w:val="both"/>
            </w:pPr>
            <w:r>
              <w:t>doc. Mgr. Milan Adámek, Ph.D.</w:t>
            </w:r>
          </w:p>
        </w:tc>
      </w:tr>
      <w:tr w:rsidR="00383EAA" w14:paraId="0E421C4E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F2F0DF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B37FF18" w14:textId="77777777" w:rsidR="00383EAA" w:rsidRDefault="00FE722F" w:rsidP="00383EAA">
            <w:pPr>
              <w:jc w:val="both"/>
            </w:pPr>
            <w:r>
              <w:t xml:space="preserve">Metodicky, vede přednášky. </w:t>
            </w:r>
          </w:p>
        </w:tc>
      </w:tr>
      <w:tr w:rsidR="00383EAA" w14:paraId="028A33B7" w14:textId="77777777" w:rsidTr="00383EAA">
        <w:tc>
          <w:tcPr>
            <w:tcW w:w="3086" w:type="dxa"/>
            <w:shd w:val="clear" w:color="auto" w:fill="F7CAAC"/>
          </w:tcPr>
          <w:p w14:paraId="194494F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714474F" w14:textId="77777777" w:rsidR="00383EAA" w:rsidRDefault="00383EAA" w:rsidP="00383EAA">
            <w:pPr>
              <w:jc w:val="both"/>
            </w:pPr>
            <w:r>
              <w:t>doc. Mgr. Milan Adámek, Ph.D., přednášky (100 %)</w:t>
            </w:r>
          </w:p>
          <w:p w14:paraId="600091A4" w14:textId="77777777" w:rsidR="00383EAA" w:rsidRDefault="00383EAA" w:rsidP="00383EAA">
            <w:pPr>
              <w:jc w:val="both"/>
            </w:pPr>
            <w:r>
              <w:t xml:space="preserve">Ing. Lubomír Macků, Ph.D., cvičení (50 %), </w:t>
            </w:r>
          </w:p>
          <w:p w14:paraId="10E028CE" w14:textId="77777777" w:rsidR="00383EAA" w:rsidRDefault="00383EAA" w:rsidP="00383EAA">
            <w:pPr>
              <w:jc w:val="both"/>
            </w:pPr>
            <w:r>
              <w:t>Ing. Petr Dostálek, Ph.D, cvičení (50 %)</w:t>
            </w:r>
          </w:p>
        </w:tc>
      </w:tr>
      <w:tr w:rsidR="00383EAA" w14:paraId="029E7EA1" w14:textId="77777777" w:rsidTr="00383EAA">
        <w:trPr>
          <w:trHeight w:val="47"/>
        </w:trPr>
        <w:tc>
          <w:tcPr>
            <w:tcW w:w="9855" w:type="dxa"/>
            <w:gridSpan w:val="8"/>
            <w:tcBorders>
              <w:top w:val="nil"/>
            </w:tcBorders>
          </w:tcPr>
          <w:p w14:paraId="0AEEB4E5" w14:textId="77777777" w:rsidR="00383EAA" w:rsidRDefault="00383EAA" w:rsidP="00383EAA">
            <w:pPr>
              <w:jc w:val="both"/>
            </w:pPr>
          </w:p>
        </w:tc>
      </w:tr>
      <w:tr w:rsidR="00383EAA" w14:paraId="64FBF08A" w14:textId="77777777" w:rsidTr="00383EAA">
        <w:tc>
          <w:tcPr>
            <w:tcW w:w="3086" w:type="dxa"/>
            <w:shd w:val="clear" w:color="auto" w:fill="F7CAAC"/>
          </w:tcPr>
          <w:p w14:paraId="156C8AE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019486B" w14:textId="77777777" w:rsidR="00383EAA" w:rsidRDefault="00383EAA" w:rsidP="00383EAA">
            <w:pPr>
              <w:jc w:val="both"/>
            </w:pPr>
          </w:p>
        </w:tc>
      </w:tr>
      <w:tr w:rsidR="00383EAA" w14:paraId="49E61BBD" w14:textId="77777777" w:rsidTr="00A14EC5">
        <w:trPr>
          <w:trHeight w:val="6083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047CEF5" w14:textId="77777777" w:rsidR="00383EAA" w:rsidRPr="00A14EC5" w:rsidRDefault="00383EAA" w:rsidP="00383EAA">
            <w:pPr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Po absolvování předmětu je student seznámen s problematikou analogových a číslicových obvodů. Je schopen využívat získané znalosti při návrhu elektronických systémů. Na předmět navazuje předmět Mikropočítače a PLC.</w:t>
            </w:r>
          </w:p>
          <w:p w14:paraId="4DDB6B1D" w14:textId="77777777" w:rsidR="00383EAA" w:rsidRPr="00A14EC5" w:rsidRDefault="00383EAA" w:rsidP="00383EAA">
            <w:pPr>
              <w:jc w:val="both"/>
              <w:rPr>
                <w:b/>
                <w:sz w:val="19"/>
                <w:szCs w:val="19"/>
              </w:rPr>
            </w:pPr>
            <w:r w:rsidRPr="00A14EC5">
              <w:rPr>
                <w:b/>
                <w:sz w:val="19"/>
                <w:szCs w:val="19"/>
              </w:rPr>
              <w:t>Témata:</w:t>
            </w:r>
          </w:p>
          <w:p w14:paraId="75A916C4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Vodivé materiály, izolanty a polovodiče, vlastnosti polovodičových prvků, VA charakteristika diody, stabilizátory a usměrňovače.</w:t>
            </w:r>
          </w:p>
          <w:p w14:paraId="72DB583C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Tranzistorový jev, bipolární tranzistory, VA charakteristiky tranzistorů, základní zesilovací stupně s bipolárním tranzistorem (SE, SB, SC), princip funkce, analýza základních vlastností (zesílení, vstupní a výstupní odpor), frekvenční vlastnosti, Millerův efekt.</w:t>
            </w:r>
          </w:p>
          <w:p w14:paraId="63D4D986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Unipolární tranzistory, IGFET a JEFT tranzistory, VA charakteristiky unipolárních charakteristik a jejich měření, základní zesilovací stupně s unipolárním tranzistorem (SS, SG, SD), porovnání vlastností, využití.</w:t>
            </w:r>
          </w:p>
          <w:p w14:paraId="77A9E0E3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Vícevrstvé spínací součástky, režim závěrně blokující a obousměrně vodivý, diak, triak, tyristor, konstrukce, VA charakteristiky, příklady použití.</w:t>
            </w:r>
          </w:p>
          <w:p w14:paraId="4B25644B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Konstrukce operačních zesilovačů, základní zapojení pro idealizovaný operační zesilovač, invertující a neinvertující zesilovač, rozdílový zesilovač, sumátor, integrační a derivační člen, napěťový sledovač, reálné vlastnosti operačních zesilovačů.</w:t>
            </w:r>
          </w:p>
          <w:p w14:paraId="74856696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Optoelektronické prvky, optoelektronické vysílače a přijímače, optočleny, princip oscilátoru, podmínky vzniku oscilací, typy oscilátorů a jejich obvodová řešení. Generátory funkcí, napěťově řízený oscilátor.</w:t>
            </w:r>
          </w:p>
          <w:p w14:paraId="3CBD846D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Číselné soustavy jako základ kódu, algebraické operace v číselných soustavách, váhové a neváhové kódy, detekční kódy.</w:t>
            </w:r>
          </w:p>
          <w:p w14:paraId="4D8E0DDB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Logické členy s bipolárními tranzistory, hazardy v kombinačních logických obvodech, TTL technologie</w:t>
            </w:r>
          </w:p>
          <w:p w14:paraId="5DB6769B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Logické členy s unipolárními tranzistory. CMOS technologie. Kompatibilita TTL a CMOS technologií.</w:t>
            </w:r>
          </w:p>
          <w:p w14:paraId="3BF0EF4D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Vybrané logické bloky: sčítačka, odčítačka, multiplexor, demultiplexor, dekodér, kodér, rekodér, detektor chyb kódu, generátor parity, komparátor, aritmetická a logická jednotka.</w:t>
            </w:r>
          </w:p>
          <w:p w14:paraId="25193265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Sekvenční logické obvody a sítě, astabilni, bistabilní a monostabilní klopné obvody, registr, asynchronní a synchronní čítač, paměti, typy pamětí a jejich konstrukce.</w:t>
            </w:r>
          </w:p>
          <w:p w14:paraId="52AF02DD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suppressAutoHyphens/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Posuvný registr, děliče frekvence, příklady použití.</w:t>
            </w:r>
          </w:p>
          <w:p w14:paraId="1F0DBEA4" w14:textId="77777777" w:rsidR="00383EAA" w:rsidRPr="00A14EC5" w:rsidRDefault="00383EAA" w:rsidP="00383EAA">
            <w:pPr>
              <w:pStyle w:val="Odstavecseseznamem"/>
              <w:numPr>
                <w:ilvl w:val="0"/>
                <w:numId w:val="8"/>
              </w:numPr>
              <w:jc w:val="both"/>
              <w:rPr>
                <w:sz w:val="19"/>
                <w:szCs w:val="19"/>
              </w:rPr>
            </w:pPr>
            <w:r w:rsidRPr="00A14EC5">
              <w:rPr>
                <w:sz w:val="19"/>
                <w:szCs w:val="19"/>
              </w:rPr>
              <w:t>AD převodníky, konstrukce, vlastnosti, použití jednotlivých typů.</w:t>
            </w:r>
          </w:p>
          <w:p w14:paraId="6D5751B2" w14:textId="77777777" w:rsidR="00383EAA" w:rsidRDefault="00383EAA" w:rsidP="00383EAA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A14EC5">
              <w:rPr>
                <w:sz w:val="19"/>
                <w:szCs w:val="19"/>
              </w:rPr>
              <w:t>DA převodníky, konstrukce, vlastnosti, použití jednotlivých typů.</w:t>
            </w:r>
          </w:p>
        </w:tc>
      </w:tr>
      <w:tr w:rsidR="00383EAA" w14:paraId="184F0202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BC30817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41A1972" w14:textId="77777777" w:rsidR="00383EAA" w:rsidRDefault="00383EAA" w:rsidP="00383EAA">
            <w:pPr>
              <w:jc w:val="both"/>
            </w:pPr>
          </w:p>
        </w:tc>
      </w:tr>
      <w:tr w:rsidR="00383EAA" w14:paraId="1C030A3B" w14:textId="77777777" w:rsidTr="00383EAA">
        <w:trPr>
          <w:trHeight w:val="283"/>
        </w:trPr>
        <w:tc>
          <w:tcPr>
            <w:tcW w:w="9855" w:type="dxa"/>
            <w:gridSpan w:val="8"/>
            <w:tcBorders>
              <w:top w:val="nil"/>
            </w:tcBorders>
          </w:tcPr>
          <w:p w14:paraId="2A0CC72B" w14:textId="77777777" w:rsidR="00383EAA" w:rsidRPr="00033E4F" w:rsidRDefault="00383EAA" w:rsidP="00383EAA">
            <w:pPr>
              <w:jc w:val="both"/>
              <w:rPr>
                <w:b/>
                <w:bCs/>
                <w:sz w:val="18"/>
                <w:szCs w:val="18"/>
              </w:rPr>
            </w:pPr>
            <w:r w:rsidRPr="00033E4F">
              <w:rPr>
                <w:b/>
                <w:bCs/>
                <w:sz w:val="18"/>
                <w:szCs w:val="18"/>
              </w:rPr>
              <w:t>Povinná literatura:</w:t>
            </w:r>
          </w:p>
          <w:p w14:paraId="47417830" w14:textId="77777777" w:rsidR="00383EAA" w:rsidRPr="00033E4F" w:rsidRDefault="00383EAA" w:rsidP="00383EAA">
            <w:pPr>
              <w:jc w:val="both"/>
              <w:rPr>
                <w:color w:val="000000"/>
                <w:sz w:val="18"/>
                <w:szCs w:val="18"/>
              </w:rPr>
            </w:pPr>
            <w:r w:rsidRPr="00033E4F">
              <w:rPr>
                <w:sz w:val="18"/>
                <w:szCs w:val="18"/>
              </w:rPr>
              <w:t xml:space="preserve">VOBECKÝ, J. a V. ZÁHLAVA. </w:t>
            </w:r>
            <w:r w:rsidRPr="00033E4F">
              <w:rPr>
                <w:i/>
                <w:sz w:val="18"/>
                <w:szCs w:val="18"/>
              </w:rPr>
              <w:t>Elektronika: součástky a obvody, principy a příklady</w:t>
            </w:r>
            <w:r w:rsidRPr="00033E4F">
              <w:rPr>
                <w:sz w:val="18"/>
                <w:szCs w:val="18"/>
              </w:rPr>
              <w:t xml:space="preserve">. Grada, 2015. </w:t>
            </w:r>
            <w:r w:rsidRPr="00033E4F">
              <w:rPr>
                <w:rStyle w:val="sx-text-light1"/>
                <w:sz w:val="18"/>
                <w:szCs w:val="18"/>
              </w:rPr>
              <w:t xml:space="preserve">ISBN: </w:t>
            </w:r>
            <w:r w:rsidRPr="00033E4F">
              <w:rPr>
                <w:color w:val="000000"/>
                <w:sz w:val="18"/>
                <w:szCs w:val="18"/>
              </w:rPr>
              <w:t>978-80-247-1241-3.</w:t>
            </w:r>
          </w:p>
          <w:p w14:paraId="35ACB2CA" w14:textId="77777777" w:rsidR="00383EAA" w:rsidRPr="00033E4F" w:rsidRDefault="00383EAA" w:rsidP="00383EAA">
            <w:pPr>
              <w:jc w:val="both"/>
              <w:rPr>
                <w:color w:val="000000"/>
                <w:sz w:val="18"/>
                <w:szCs w:val="18"/>
              </w:rPr>
            </w:pPr>
            <w:r w:rsidRPr="00033E4F">
              <w:rPr>
                <w:sz w:val="18"/>
                <w:szCs w:val="18"/>
              </w:rPr>
              <w:t xml:space="preserve">DOLEČEK, J. </w:t>
            </w:r>
            <w:r w:rsidRPr="00033E4F">
              <w:rPr>
                <w:i/>
                <w:sz w:val="18"/>
                <w:szCs w:val="18"/>
              </w:rPr>
              <w:t>Moderní učebnice elektroniky komplet</w:t>
            </w:r>
            <w:r w:rsidRPr="00033E4F">
              <w:rPr>
                <w:sz w:val="18"/>
                <w:szCs w:val="18"/>
              </w:rPr>
              <w:t xml:space="preserve">. BEN. 2009. </w:t>
            </w:r>
            <w:r w:rsidRPr="00033E4F">
              <w:rPr>
                <w:iCs/>
                <w:sz w:val="18"/>
                <w:szCs w:val="18"/>
              </w:rPr>
              <w:t>ISBN 80-7300-185-3.</w:t>
            </w:r>
          </w:p>
          <w:p w14:paraId="3D53B1B2" w14:textId="77777777" w:rsidR="00383EAA" w:rsidRPr="00033E4F" w:rsidRDefault="00383EAA" w:rsidP="00383EAA">
            <w:pPr>
              <w:jc w:val="both"/>
              <w:rPr>
                <w:b/>
                <w:sz w:val="18"/>
                <w:szCs w:val="18"/>
              </w:rPr>
            </w:pPr>
            <w:r w:rsidRPr="00033E4F">
              <w:rPr>
                <w:b/>
                <w:sz w:val="18"/>
                <w:szCs w:val="18"/>
              </w:rPr>
              <w:t>Doporučená literatura:</w:t>
            </w:r>
          </w:p>
          <w:p w14:paraId="4ED4C9FD" w14:textId="77777777" w:rsidR="00383EAA" w:rsidRPr="00033E4F" w:rsidRDefault="00383EAA" w:rsidP="00383EAA">
            <w:pPr>
              <w:jc w:val="both"/>
              <w:rPr>
                <w:b/>
                <w:bCs/>
                <w:sz w:val="18"/>
                <w:szCs w:val="18"/>
              </w:rPr>
            </w:pPr>
            <w:r w:rsidRPr="00033E4F">
              <w:rPr>
                <w:sz w:val="18"/>
                <w:szCs w:val="18"/>
              </w:rPr>
              <w:t xml:space="preserve">PUNČOCHÁŘ, J. </w:t>
            </w:r>
            <w:r w:rsidRPr="00033E4F">
              <w:rPr>
                <w:i/>
                <w:iCs/>
                <w:sz w:val="18"/>
                <w:szCs w:val="18"/>
              </w:rPr>
              <w:t>Operační zesilovače</w:t>
            </w:r>
            <w:r w:rsidRPr="00033E4F">
              <w:rPr>
                <w:sz w:val="18"/>
                <w:szCs w:val="18"/>
              </w:rPr>
              <w:t>. BEN. Praha, 2003.</w:t>
            </w:r>
          </w:p>
          <w:p w14:paraId="5455BDF5" w14:textId="77777777" w:rsidR="00383EAA" w:rsidRPr="00033E4F" w:rsidRDefault="00383EAA" w:rsidP="00383EAA">
            <w:pPr>
              <w:jc w:val="both"/>
              <w:rPr>
                <w:b/>
                <w:sz w:val="18"/>
                <w:szCs w:val="18"/>
              </w:rPr>
            </w:pPr>
            <w:r w:rsidRPr="00033E4F">
              <w:rPr>
                <w:sz w:val="18"/>
                <w:szCs w:val="18"/>
              </w:rPr>
              <w:t>CETL, PAPEŽ:</w:t>
            </w:r>
            <w:r w:rsidRPr="00033E4F">
              <w:rPr>
                <w:iCs/>
                <w:sz w:val="18"/>
                <w:szCs w:val="18"/>
              </w:rPr>
              <w:t xml:space="preserve"> </w:t>
            </w:r>
            <w:r w:rsidRPr="00033E4F">
              <w:rPr>
                <w:i/>
                <w:iCs/>
                <w:sz w:val="18"/>
                <w:szCs w:val="18"/>
              </w:rPr>
              <w:t>Konstrukce a realizace elektronických obvodů</w:t>
            </w:r>
            <w:r w:rsidRPr="00033E4F">
              <w:rPr>
                <w:iCs/>
                <w:sz w:val="18"/>
                <w:szCs w:val="18"/>
              </w:rPr>
              <w:t>. ČVUT. ISBN 80-01-02463-6.</w:t>
            </w:r>
          </w:p>
          <w:p w14:paraId="7865520B" w14:textId="77777777" w:rsidR="00383EAA" w:rsidRPr="00033E4F" w:rsidRDefault="00383EAA" w:rsidP="00383EAA">
            <w:pPr>
              <w:jc w:val="both"/>
              <w:rPr>
                <w:sz w:val="18"/>
                <w:szCs w:val="18"/>
              </w:rPr>
            </w:pPr>
            <w:r w:rsidRPr="00033E4F">
              <w:rPr>
                <w:sz w:val="18"/>
                <w:szCs w:val="18"/>
              </w:rPr>
              <w:t xml:space="preserve">BANZHAF, W. </w:t>
            </w:r>
            <w:r w:rsidRPr="00033E4F">
              <w:rPr>
                <w:rStyle w:val="a-size-extra-large"/>
                <w:i/>
                <w:sz w:val="18"/>
                <w:szCs w:val="18"/>
              </w:rPr>
              <w:t>Understanding Basic Electronics</w:t>
            </w:r>
            <w:r w:rsidRPr="00033E4F">
              <w:rPr>
                <w:sz w:val="18"/>
                <w:szCs w:val="18"/>
              </w:rPr>
              <w:t xml:space="preserve">. ARRL, 2015. </w:t>
            </w:r>
          </w:p>
          <w:p w14:paraId="62095B5E" w14:textId="77777777" w:rsidR="00383EAA" w:rsidRDefault="00383EAA" w:rsidP="00383EAA">
            <w:pPr>
              <w:jc w:val="both"/>
            </w:pPr>
            <w:r w:rsidRPr="00033E4F">
              <w:rPr>
                <w:rStyle w:val="a-size-medium"/>
                <w:sz w:val="18"/>
                <w:szCs w:val="18"/>
              </w:rPr>
              <w:t>SHAMIEH, C.</w:t>
            </w:r>
            <w:r w:rsidRPr="00033E4F">
              <w:rPr>
                <w:rStyle w:val="a-size-extra-large"/>
                <w:sz w:val="18"/>
                <w:szCs w:val="18"/>
              </w:rPr>
              <w:t xml:space="preserve">: </w:t>
            </w:r>
            <w:r w:rsidRPr="00033E4F">
              <w:rPr>
                <w:rStyle w:val="a-size-extra-large"/>
                <w:i/>
                <w:sz w:val="18"/>
                <w:szCs w:val="18"/>
              </w:rPr>
              <w:t>Electronics For Dummies</w:t>
            </w:r>
            <w:r w:rsidRPr="00033E4F">
              <w:rPr>
                <w:rStyle w:val="a-size-extra-large"/>
                <w:sz w:val="18"/>
                <w:szCs w:val="18"/>
              </w:rPr>
              <w:t xml:space="preserve">. </w:t>
            </w:r>
            <w:r w:rsidRPr="00033E4F">
              <w:rPr>
                <w:sz w:val="18"/>
                <w:szCs w:val="18"/>
              </w:rPr>
              <w:t>A Wiley Brand</w:t>
            </w:r>
            <w:r w:rsidRPr="00033E4F">
              <w:rPr>
                <w:rStyle w:val="a-size-extra-large"/>
                <w:sz w:val="18"/>
                <w:szCs w:val="18"/>
              </w:rPr>
              <w:t xml:space="preserve">. </w:t>
            </w:r>
            <w:r w:rsidRPr="00033E4F">
              <w:rPr>
                <w:rStyle w:val="a-size-base"/>
                <w:sz w:val="18"/>
                <w:szCs w:val="18"/>
              </w:rPr>
              <w:t>ISBN-13</w:t>
            </w:r>
            <w:r w:rsidRPr="00033E4F">
              <w:rPr>
                <w:sz w:val="18"/>
                <w:szCs w:val="18"/>
              </w:rPr>
              <w:t xml:space="preserve"> </w:t>
            </w:r>
            <w:r w:rsidRPr="00033E4F">
              <w:rPr>
                <w:rStyle w:val="a-size-base"/>
                <w:sz w:val="18"/>
                <w:szCs w:val="18"/>
              </w:rPr>
              <w:t>978-1119117971.</w:t>
            </w:r>
          </w:p>
        </w:tc>
      </w:tr>
      <w:tr w:rsidR="00383EAA" w14:paraId="5774961E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BAC2E2F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0AE51620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EAFDCF5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BBC7799" w14:textId="77777777" w:rsidR="00383EAA" w:rsidRDefault="00383EAA" w:rsidP="00383EAA">
            <w:pPr>
              <w:jc w:val="both"/>
            </w:pPr>
            <w:r>
              <w:t>19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845053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22791F16" w14:textId="77777777" w:rsidTr="00383EAA">
        <w:tc>
          <w:tcPr>
            <w:tcW w:w="9855" w:type="dxa"/>
            <w:gridSpan w:val="8"/>
            <w:shd w:val="clear" w:color="auto" w:fill="F7CAAC"/>
          </w:tcPr>
          <w:p w14:paraId="118E7DB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6E827EBA" w14:textId="77777777" w:rsidTr="00383EAA">
        <w:trPr>
          <w:trHeight w:val="500"/>
        </w:trPr>
        <w:tc>
          <w:tcPr>
            <w:tcW w:w="9855" w:type="dxa"/>
            <w:gridSpan w:val="8"/>
          </w:tcPr>
          <w:p w14:paraId="1BAA476A" w14:textId="77777777" w:rsidR="00383EAA" w:rsidRPr="001C305A" w:rsidRDefault="00383EAA" w:rsidP="00383EAA">
            <w:pPr>
              <w:jc w:val="both"/>
            </w:pPr>
            <w:r w:rsidRPr="001C305A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1F44A1E1" w14:textId="77777777" w:rsidR="00383EAA" w:rsidRDefault="00383EAA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378D40E4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702F567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7E16158A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0FF47D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C72E05D" w14:textId="77777777" w:rsidR="00383EAA" w:rsidRDefault="00383EAA" w:rsidP="00383EAA">
            <w:pPr>
              <w:jc w:val="both"/>
            </w:pPr>
            <w:bookmarkStart w:id="323" w:name="angl1"/>
            <w:r>
              <w:t>Angličtina 1</w:t>
            </w:r>
            <w:bookmarkEnd w:id="323"/>
          </w:p>
        </w:tc>
      </w:tr>
      <w:tr w:rsidR="00383EAA" w14:paraId="04C2536E" w14:textId="77777777" w:rsidTr="00383EAA">
        <w:tc>
          <w:tcPr>
            <w:tcW w:w="3086" w:type="dxa"/>
            <w:shd w:val="clear" w:color="auto" w:fill="F7CAAC"/>
          </w:tcPr>
          <w:p w14:paraId="3045537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E9F80F3" w14:textId="77777777" w:rsidR="00383EAA" w:rsidRDefault="00383EAA" w:rsidP="00383EA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822D51F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B57075C" w14:textId="77777777" w:rsidR="00383EAA" w:rsidRDefault="00383EAA" w:rsidP="00383EAA">
            <w:pPr>
              <w:jc w:val="both"/>
            </w:pPr>
            <w:r>
              <w:t>1/LS</w:t>
            </w:r>
          </w:p>
        </w:tc>
      </w:tr>
      <w:tr w:rsidR="00383EAA" w14:paraId="70186FEA" w14:textId="77777777" w:rsidTr="00383EAA">
        <w:tc>
          <w:tcPr>
            <w:tcW w:w="3086" w:type="dxa"/>
            <w:shd w:val="clear" w:color="auto" w:fill="F7CAAC"/>
          </w:tcPr>
          <w:p w14:paraId="2E0751F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9DF601E" w14:textId="77777777" w:rsidR="00383EAA" w:rsidRDefault="00383EAA" w:rsidP="00383EAA">
            <w:pPr>
              <w:jc w:val="both"/>
            </w:pPr>
            <w:r>
              <w:t>28s</w:t>
            </w:r>
          </w:p>
        </w:tc>
        <w:tc>
          <w:tcPr>
            <w:tcW w:w="889" w:type="dxa"/>
            <w:shd w:val="clear" w:color="auto" w:fill="F7CAAC"/>
          </w:tcPr>
          <w:p w14:paraId="3977495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0469F9F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206675F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5C98C4F" w14:textId="77777777" w:rsidR="00383EAA" w:rsidRDefault="00383EAA" w:rsidP="00383EAA">
            <w:pPr>
              <w:jc w:val="both"/>
            </w:pPr>
            <w:r>
              <w:t>2</w:t>
            </w:r>
          </w:p>
        </w:tc>
      </w:tr>
      <w:tr w:rsidR="00383EAA" w14:paraId="16521CEB" w14:textId="77777777" w:rsidTr="00383EAA">
        <w:tc>
          <w:tcPr>
            <w:tcW w:w="3086" w:type="dxa"/>
            <w:shd w:val="clear" w:color="auto" w:fill="F7CAAC"/>
          </w:tcPr>
          <w:p w14:paraId="748A4D34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8C0C4FD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2A71CAB8" w14:textId="77777777" w:rsidTr="00383EAA">
        <w:tc>
          <w:tcPr>
            <w:tcW w:w="3086" w:type="dxa"/>
            <w:shd w:val="clear" w:color="auto" w:fill="F7CAAC"/>
          </w:tcPr>
          <w:p w14:paraId="672C125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0C8DC44" w14:textId="77777777" w:rsidR="00383EAA" w:rsidRDefault="00861F4E" w:rsidP="00383EAA">
            <w:pPr>
              <w:jc w:val="both"/>
            </w:pPr>
            <w:r>
              <w:t>k</w:t>
            </w:r>
            <w:r w:rsidR="00383EAA">
              <w:t>lasifikovaný zápočet</w:t>
            </w:r>
          </w:p>
        </w:tc>
        <w:tc>
          <w:tcPr>
            <w:tcW w:w="2156" w:type="dxa"/>
            <w:shd w:val="clear" w:color="auto" w:fill="F7CAAC"/>
          </w:tcPr>
          <w:p w14:paraId="54B6E0D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6DB69AD" w14:textId="77777777" w:rsidR="00383EAA" w:rsidRDefault="00383EAA" w:rsidP="00383EAA">
            <w:pPr>
              <w:jc w:val="both"/>
            </w:pPr>
            <w:r>
              <w:t>seminář</w:t>
            </w:r>
          </w:p>
        </w:tc>
      </w:tr>
      <w:tr w:rsidR="00383EAA" w14:paraId="03CBD8DE" w14:textId="77777777" w:rsidTr="00383EAA">
        <w:tc>
          <w:tcPr>
            <w:tcW w:w="3086" w:type="dxa"/>
            <w:shd w:val="clear" w:color="auto" w:fill="F7CAAC"/>
          </w:tcPr>
          <w:p w14:paraId="6A7AC98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3918A2C" w14:textId="77777777" w:rsidR="00383EAA" w:rsidRDefault="00383EAA" w:rsidP="00383EAA">
            <w:pPr>
              <w:jc w:val="both"/>
            </w:pPr>
            <w:r>
              <w:t>Písemná forma</w:t>
            </w:r>
          </w:p>
          <w:p w14:paraId="016E7CD3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06B75F08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43C5681C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0737D3FA" w14:textId="77777777" w:rsidR="00383EAA" w:rsidRDefault="00383EAA" w:rsidP="00383EAA">
            <w:pPr>
              <w:jc w:val="both"/>
            </w:pPr>
            <w:r>
              <w:t>4. Prokázání úspěšného zvládnutí probírané tématiky při průběžném a závěrečném testu.</w:t>
            </w:r>
          </w:p>
        </w:tc>
      </w:tr>
      <w:tr w:rsidR="00383EAA" w14:paraId="6FDCC480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3E4B7538" w14:textId="77777777" w:rsidR="00383EAA" w:rsidRDefault="00383EAA" w:rsidP="00383EAA">
            <w:pPr>
              <w:jc w:val="both"/>
            </w:pPr>
          </w:p>
        </w:tc>
      </w:tr>
      <w:tr w:rsidR="00383EAA" w14:paraId="2CC3CDC9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36B569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7E4BA17" w14:textId="77777777" w:rsidR="00383EAA" w:rsidRDefault="00383EAA" w:rsidP="00383EAA">
            <w:pPr>
              <w:jc w:val="both"/>
            </w:pPr>
          </w:p>
        </w:tc>
      </w:tr>
      <w:tr w:rsidR="00383EAA" w14:paraId="64850652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EBA722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1BA5615" w14:textId="77777777" w:rsidR="00383EAA" w:rsidRDefault="00383EAA" w:rsidP="00383EAA">
            <w:pPr>
              <w:jc w:val="both"/>
            </w:pPr>
          </w:p>
        </w:tc>
      </w:tr>
      <w:tr w:rsidR="00383EAA" w14:paraId="36C11201" w14:textId="77777777" w:rsidTr="00383EAA">
        <w:tc>
          <w:tcPr>
            <w:tcW w:w="3086" w:type="dxa"/>
            <w:shd w:val="clear" w:color="auto" w:fill="F7CAAC"/>
          </w:tcPr>
          <w:p w14:paraId="5E50557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AEB0F91" w14:textId="77777777" w:rsidR="00383EAA" w:rsidRDefault="00334DFC" w:rsidP="0006509C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83EAA" w14:paraId="53EDD035" w14:textId="77777777" w:rsidTr="00383EAA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27DC9285" w14:textId="77777777" w:rsidR="00383EAA" w:rsidRDefault="00383EAA" w:rsidP="00383EAA">
            <w:pPr>
              <w:jc w:val="both"/>
            </w:pPr>
          </w:p>
        </w:tc>
      </w:tr>
      <w:tr w:rsidR="00383EAA" w14:paraId="0739711D" w14:textId="77777777" w:rsidTr="00383EAA">
        <w:tc>
          <w:tcPr>
            <w:tcW w:w="3086" w:type="dxa"/>
            <w:shd w:val="clear" w:color="auto" w:fill="F7CAAC"/>
          </w:tcPr>
          <w:p w14:paraId="65595D9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0675520" w14:textId="77777777" w:rsidR="00383EAA" w:rsidRDefault="00383EAA" w:rsidP="00383EAA">
            <w:pPr>
              <w:jc w:val="both"/>
            </w:pPr>
          </w:p>
        </w:tc>
      </w:tr>
      <w:tr w:rsidR="00383EAA" w14:paraId="2E3193FC" w14:textId="77777777" w:rsidTr="00383EAA">
        <w:trPr>
          <w:trHeight w:val="85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1B519C3" w14:textId="77777777" w:rsidR="00383EAA" w:rsidRDefault="00383EAA" w:rsidP="00383EAA">
            <w:pPr>
              <w:jc w:val="both"/>
              <w:rPr>
                <w:color w:val="000000"/>
                <w:shd w:val="clear" w:color="auto" w:fill="FFFFFF"/>
              </w:rPr>
            </w:pPr>
            <w:r w:rsidRPr="00A804ED">
              <w:rPr>
                <w:color w:val="000000"/>
                <w:shd w:val="clear" w:color="auto" w:fill="FFFFFF"/>
              </w:rPr>
              <w:t>Cílem kurzu je prohloubi</w:t>
            </w:r>
            <w:r>
              <w:rPr>
                <w:color w:val="000000"/>
                <w:shd w:val="clear" w:color="auto" w:fill="FFFFFF"/>
              </w:rPr>
              <w:t>t jazykové znalosti na úrovni B1</w:t>
            </w:r>
            <w:r w:rsidRPr="00A804ED">
              <w:rPr>
                <w:color w:val="000000"/>
                <w:shd w:val="clear" w:color="auto" w:fill="FFFFFF"/>
              </w:rPr>
              <w:t xml:space="preserve"> především v oblasti správného formálního užívání jazyka a slovní zásoby. Důraz je kladen také na procvičování komunikačních dovedností v cizím jazyce s ohledem na budoucí profesní uplatnění studentů.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D920A2">
              <w:rPr>
                <w:color w:val="000000"/>
                <w:shd w:val="clear" w:color="auto" w:fill="FFFFFF"/>
              </w:rPr>
              <w:t xml:space="preserve">Obsah předmětu pokrývá lekce 7-12 učebnice English </w:t>
            </w:r>
            <w:r>
              <w:rPr>
                <w:color w:val="000000"/>
                <w:shd w:val="clear" w:color="auto" w:fill="FFFFFF"/>
              </w:rPr>
              <w:t>File Pre-Intermediate.</w:t>
            </w:r>
          </w:p>
          <w:p w14:paraId="5BAA1878" w14:textId="77777777" w:rsidR="00383EAA" w:rsidRPr="009D07DE" w:rsidRDefault="00383EAA" w:rsidP="00383EAA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9D07DE">
              <w:rPr>
                <w:b/>
                <w:color w:val="000000"/>
                <w:shd w:val="clear" w:color="auto" w:fill="FFFFFF"/>
              </w:rPr>
              <w:t>Témata:</w:t>
            </w:r>
          </w:p>
          <w:p w14:paraId="27798A23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Infinitiv s to</w:t>
            </w:r>
          </w:p>
          <w:p w14:paraId="7CB532AF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Infinitiv s gerundiem</w:t>
            </w:r>
          </w:p>
          <w:p w14:paraId="4E6658D6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Modální slovesa vyjadřující povinnost</w:t>
            </w:r>
          </w:p>
          <w:p w14:paraId="476AEDEC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Modální slovesa: should, might</w:t>
            </w:r>
          </w:p>
          <w:p w14:paraId="6C364AF4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První podmínková věta </w:t>
            </w:r>
          </w:p>
          <w:p w14:paraId="79E652C5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Přivlastňovací zájmena </w:t>
            </w:r>
          </w:p>
          <w:p w14:paraId="14025192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Druhá podmínková věta, průběžný test</w:t>
            </w:r>
          </w:p>
          <w:p w14:paraId="38000736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Předpřítomný čas </w:t>
            </w:r>
          </w:p>
          <w:p w14:paraId="74216CCB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Trpný rod </w:t>
            </w:r>
          </w:p>
          <w:p w14:paraId="4157A135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Vazba s used to </w:t>
            </w:r>
          </w:p>
          <w:p w14:paraId="59D032AA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Frázová slovesa </w:t>
            </w:r>
          </w:p>
          <w:p w14:paraId="23347761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Předminulý čas </w:t>
            </w:r>
          </w:p>
          <w:p w14:paraId="2ED492FD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Nepřímá řeč </w:t>
            </w:r>
          </w:p>
          <w:p w14:paraId="2C17CA14" w14:textId="77777777" w:rsidR="00383EAA" w:rsidRPr="009D07DE" w:rsidRDefault="00383EAA" w:rsidP="00383EAA">
            <w:pPr>
              <w:pStyle w:val="Odstavecseseznamem"/>
              <w:numPr>
                <w:ilvl w:val="0"/>
                <w:numId w:val="9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Závěrečný test </w:t>
            </w:r>
          </w:p>
          <w:p w14:paraId="27B036C3" w14:textId="77777777" w:rsidR="00383EAA" w:rsidRDefault="00383EAA" w:rsidP="00383EAA">
            <w:pPr>
              <w:jc w:val="both"/>
            </w:pPr>
            <w:r w:rsidRPr="00A804ED">
              <w:rPr>
                <w:color w:val="000000"/>
                <w:shd w:val="clear" w:color="auto" w:fill="FFFFFF"/>
              </w:rPr>
              <w:t>Předmět je zaměřen na slovní zásobu a funkční jazyk související s probíranými tématy: vazby s get, problematická slovesa, příslovce, zvířata, biografie, škola, sport, frázová slovesa, slovesné fráze</w:t>
            </w:r>
          </w:p>
        </w:tc>
      </w:tr>
      <w:tr w:rsidR="00383EAA" w14:paraId="676BA156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F06E66A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6C24F5F" w14:textId="77777777" w:rsidR="00383EAA" w:rsidRDefault="00383EAA" w:rsidP="00383EAA">
            <w:pPr>
              <w:jc w:val="both"/>
            </w:pPr>
          </w:p>
        </w:tc>
      </w:tr>
      <w:tr w:rsidR="00383EAA" w14:paraId="6F6BFF8D" w14:textId="77777777" w:rsidTr="00383EAA">
        <w:trPr>
          <w:trHeight w:val="1263"/>
        </w:trPr>
        <w:tc>
          <w:tcPr>
            <w:tcW w:w="9855" w:type="dxa"/>
            <w:gridSpan w:val="8"/>
            <w:tcBorders>
              <w:top w:val="nil"/>
            </w:tcBorders>
          </w:tcPr>
          <w:p w14:paraId="2719586E" w14:textId="77777777" w:rsidR="00383EAA" w:rsidRPr="00A804ED" w:rsidRDefault="00383EAA" w:rsidP="00383EAA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126234ED" w14:textId="77777777" w:rsidR="00383EAA" w:rsidRPr="00A804ED" w:rsidRDefault="00383EAA" w:rsidP="00383EAA">
            <w:pPr>
              <w:jc w:val="both"/>
              <w:rPr>
                <w:b/>
                <w:bCs/>
              </w:rPr>
            </w:pPr>
            <w:r w:rsidRPr="00E162F0">
              <w:rPr>
                <w:caps/>
                <w:color w:val="000000"/>
                <w:shd w:val="clear" w:color="auto" w:fill="FFFFFF"/>
              </w:rPr>
              <w:t>Oxeden, C</w:t>
            </w:r>
            <w:r>
              <w:rPr>
                <w:caps/>
                <w:color w:val="000000"/>
                <w:shd w:val="clear" w:color="auto" w:fill="FFFFFF"/>
              </w:rPr>
              <w:t>.</w:t>
            </w:r>
            <w:r w:rsidRPr="00E162F0">
              <w:rPr>
                <w:caps/>
                <w:color w:val="000000"/>
                <w:shd w:val="clear" w:color="auto" w:fill="FFFFFF"/>
              </w:rPr>
              <w:t>,</w:t>
            </w:r>
            <w:r>
              <w:rPr>
                <w:caps/>
                <w:color w:val="000000"/>
                <w:shd w:val="clear" w:color="auto" w:fill="FFFFFF"/>
              </w:rPr>
              <w:t xml:space="preserve"> Ch.</w:t>
            </w:r>
            <w:r w:rsidRPr="00E162F0">
              <w:rPr>
                <w:caps/>
                <w:color w:val="000000"/>
                <w:shd w:val="clear" w:color="auto" w:fill="FFFFFF"/>
              </w:rPr>
              <w:t xml:space="preserve"> Latham-Koenig</w:t>
            </w:r>
            <w:r>
              <w:rPr>
                <w:caps/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a</w:t>
            </w:r>
            <w:r>
              <w:rPr>
                <w:caps/>
                <w:color w:val="000000"/>
                <w:shd w:val="clear" w:color="auto" w:fill="FFFFFF"/>
              </w:rPr>
              <w:t xml:space="preserve"> P.</w:t>
            </w:r>
            <w:r w:rsidRPr="00E162F0">
              <w:rPr>
                <w:caps/>
                <w:color w:val="000000"/>
                <w:shd w:val="clear" w:color="auto" w:fill="FFFFFF"/>
              </w:rPr>
              <w:t xml:space="preserve"> Seligson. 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File Pre-Intermediate</w:t>
            </w:r>
            <w:r w:rsidRPr="00A804ED">
              <w:rPr>
                <w:iCs/>
                <w:color w:val="000000"/>
                <w:shd w:val="clear" w:color="auto" w:fill="FFFFFF"/>
              </w:rPr>
              <w:t>, third edition</w:t>
            </w:r>
            <w:r w:rsidRPr="00A804ED">
              <w:rPr>
                <w:color w:val="000000"/>
                <w:shd w:val="clear" w:color="auto" w:fill="FFFFFF"/>
              </w:rPr>
              <w:t>. Oxford, 2012. </w:t>
            </w:r>
          </w:p>
          <w:p w14:paraId="5C952E14" w14:textId="77777777" w:rsidR="00383EAA" w:rsidRPr="00A804ED" w:rsidRDefault="00383EAA" w:rsidP="00383EAA">
            <w:pPr>
              <w:jc w:val="both"/>
              <w:rPr>
                <w:b/>
              </w:rPr>
            </w:pPr>
            <w:r w:rsidRPr="00A804ED">
              <w:rPr>
                <w:b/>
              </w:rPr>
              <w:t>Doporučená literatura:</w:t>
            </w:r>
          </w:p>
          <w:p w14:paraId="6215A821" w14:textId="77777777" w:rsidR="00383EAA" w:rsidRPr="00A804ED" w:rsidRDefault="00383EAA" w:rsidP="00383EAA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aps/>
                <w:color w:val="000000"/>
                <w:shd w:val="clear" w:color="auto" w:fill="FFFFFF"/>
              </w:rPr>
              <w:t>Raymond M</w:t>
            </w:r>
            <w:r w:rsidRPr="00E162F0">
              <w:rPr>
                <w:caps/>
                <w:color w:val="000000"/>
                <w:shd w:val="clear" w:color="auto" w:fill="FFFFFF"/>
              </w:rPr>
              <w:t>.</w:t>
            </w:r>
            <w:r>
              <w:rPr>
                <w:caps/>
                <w:color w:val="000000"/>
                <w:shd w:val="clear" w:color="auto" w:fill="FFFFFF"/>
              </w:rPr>
              <w:t xml:space="preserve"> 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Grammar in Use</w:t>
            </w:r>
            <w:r w:rsidRPr="00A804ED">
              <w:rPr>
                <w:iCs/>
                <w:color w:val="000000"/>
                <w:shd w:val="clear" w:color="auto" w:fill="FFFFFF"/>
              </w:rPr>
              <w:t xml:space="preserve"> (4th edition)</w:t>
            </w:r>
            <w:r w:rsidRPr="00A804ED">
              <w:rPr>
                <w:color w:val="000000"/>
                <w:shd w:val="clear" w:color="auto" w:fill="FFFFFF"/>
              </w:rPr>
              <w:t>.</w:t>
            </w:r>
          </w:p>
          <w:p w14:paraId="73DFE548" w14:textId="77777777" w:rsidR="00383EAA" w:rsidRDefault="00383EAA" w:rsidP="00383EAA">
            <w:pPr>
              <w:jc w:val="both"/>
            </w:pPr>
            <w:r w:rsidRPr="00E162F0">
              <w:rPr>
                <w:caps/>
                <w:color w:val="000000"/>
                <w:shd w:val="clear" w:color="auto" w:fill="FFFFFF"/>
              </w:rPr>
              <w:t>Redman, S</w:t>
            </w:r>
            <w:r w:rsidRPr="00A804ED">
              <w:rPr>
                <w:color w:val="000000"/>
                <w:shd w:val="clear" w:color="auto" w:fill="FFFFFF"/>
              </w:rPr>
              <w:t>. 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Vocabulary in Use</w:t>
            </w:r>
            <w:r w:rsidRPr="00A804ED">
              <w:rPr>
                <w:iCs/>
                <w:color w:val="000000"/>
                <w:shd w:val="clear" w:color="auto" w:fill="FFFFFF"/>
              </w:rPr>
              <w:t>, Pre-intermediate and Intermediate</w:t>
            </w:r>
            <w:r w:rsidRPr="00A804ED">
              <w:rPr>
                <w:color w:val="000000"/>
                <w:shd w:val="clear" w:color="auto" w:fill="FFFFFF"/>
              </w:rPr>
              <w:t>. CUP.</w:t>
            </w:r>
          </w:p>
        </w:tc>
      </w:tr>
      <w:tr w:rsidR="00383EAA" w14:paraId="7F3DDDED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D37C2EE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48834AF0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377D984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7E05FB7" w14:textId="77777777" w:rsidR="00383EAA" w:rsidRDefault="00383EAA" w:rsidP="00383EAA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5C4C34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4BBDD9C7" w14:textId="77777777" w:rsidTr="00383EAA">
        <w:tc>
          <w:tcPr>
            <w:tcW w:w="9855" w:type="dxa"/>
            <w:gridSpan w:val="8"/>
            <w:shd w:val="clear" w:color="auto" w:fill="F7CAAC"/>
          </w:tcPr>
          <w:p w14:paraId="6FDEA71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57C6425E" w14:textId="77777777" w:rsidTr="00383EAA">
        <w:trPr>
          <w:trHeight w:val="425"/>
        </w:trPr>
        <w:tc>
          <w:tcPr>
            <w:tcW w:w="9855" w:type="dxa"/>
            <w:gridSpan w:val="8"/>
          </w:tcPr>
          <w:p w14:paraId="4D5883D4" w14:textId="77777777" w:rsidR="00383EAA" w:rsidRPr="0032011A" w:rsidRDefault="00383EAA" w:rsidP="00383EAA">
            <w:pPr>
              <w:jc w:val="both"/>
            </w:pPr>
            <w:r w:rsidRPr="0032011A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6BECEEA1" w14:textId="77777777" w:rsidR="00383EAA" w:rsidRDefault="00383EAA" w:rsidP="00383EAA"/>
    <w:p w14:paraId="7B8B988F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0C9DE231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568B2BE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32D74BBC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FFB2A0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186FE52" w14:textId="77777777" w:rsidR="00383EAA" w:rsidRDefault="00383EAA" w:rsidP="00383EAA">
            <w:pPr>
              <w:jc w:val="both"/>
            </w:pPr>
            <w:bookmarkStart w:id="324" w:name="angl2"/>
            <w:r>
              <w:t>Angličtina 2</w:t>
            </w:r>
            <w:bookmarkEnd w:id="324"/>
          </w:p>
        </w:tc>
      </w:tr>
      <w:tr w:rsidR="00383EAA" w14:paraId="2FAA3A72" w14:textId="77777777" w:rsidTr="00383EAA">
        <w:tc>
          <w:tcPr>
            <w:tcW w:w="3086" w:type="dxa"/>
            <w:shd w:val="clear" w:color="auto" w:fill="F7CAAC"/>
          </w:tcPr>
          <w:p w14:paraId="08812AC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E525A69" w14:textId="77777777" w:rsidR="00383EAA" w:rsidRDefault="00383EAA" w:rsidP="00383EA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8634EFE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4DA242A" w14:textId="77777777" w:rsidR="00383EAA" w:rsidRDefault="00383EAA" w:rsidP="00383EAA">
            <w:pPr>
              <w:jc w:val="both"/>
            </w:pPr>
            <w:r>
              <w:t>2/ZS</w:t>
            </w:r>
          </w:p>
        </w:tc>
      </w:tr>
      <w:tr w:rsidR="00383EAA" w14:paraId="1F1FBC13" w14:textId="77777777" w:rsidTr="00383EAA">
        <w:tc>
          <w:tcPr>
            <w:tcW w:w="3086" w:type="dxa"/>
            <w:shd w:val="clear" w:color="auto" w:fill="F7CAAC"/>
          </w:tcPr>
          <w:p w14:paraId="3091036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63D4889" w14:textId="77777777" w:rsidR="00383EAA" w:rsidRDefault="00383EAA" w:rsidP="00383EAA">
            <w:pPr>
              <w:jc w:val="both"/>
            </w:pPr>
            <w:r>
              <w:t>28s</w:t>
            </w:r>
          </w:p>
        </w:tc>
        <w:tc>
          <w:tcPr>
            <w:tcW w:w="889" w:type="dxa"/>
            <w:shd w:val="clear" w:color="auto" w:fill="F7CAAC"/>
          </w:tcPr>
          <w:p w14:paraId="381484B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6351FC1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3F0FE17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F496E77" w14:textId="77777777" w:rsidR="00383EAA" w:rsidRDefault="00383EAA" w:rsidP="00383EAA">
            <w:pPr>
              <w:jc w:val="both"/>
            </w:pPr>
            <w:r>
              <w:t>2</w:t>
            </w:r>
          </w:p>
        </w:tc>
      </w:tr>
      <w:tr w:rsidR="00383EAA" w14:paraId="051BB334" w14:textId="77777777" w:rsidTr="00383EAA">
        <w:tc>
          <w:tcPr>
            <w:tcW w:w="3086" w:type="dxa"/>
            <w:shd w:val="clear" w:color="auto" w:fill="F7CAAC"/>
          </w:tcPr>
          <w:p w14:paraId="1F7EED83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36A6E70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7CE26FAD" w14:textId="77777777" w:rsidTr="00383EAA">
        <w:tc>
          <w:tcPr>
            <w:tcW w:w="3086" w:type="dxa"/>
            <w:shd w:val="clear" w:color="auto" w:fill="F7CAAC"/>
          </w:tcPr>
          <w:p w14:paraId="12B696A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1BF3AF3" w14:textId="77777777" w:rsidR="00383EAA" w:rsidRDefault="00861F4E" w:rsidP="00383EAA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2045366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A45A548" w14:textId="77777777" w:rsidR="00383EAA" w:rsidRDefault="00383EAA" w:rsidP="00383EAA">
            <w:pPr>
              <w:jc w:val="both"/>
            </w:pPr>
            <w:r>
              <w:t>seminář</w:t>
            </w:r>
          </w:p>
        </w:tc>
      </w:tr>
      <w:tr w:rsidR="00383EAA" w14:paraId="5682B39E" w14:textId="77777777" w:rsidTr="00383EAA">
        <w:tc>
          <w:tcPr>
            <w:tcW w:w="3086" w:type="dxa"/>
            <w:shd w:val="clear" w:color="auto" w:fill="F7CAAC"/>
          </w:tcPr>
          <w:p w14:paraId="15E34CB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02CE8A" w14:textId="77777777" w:rsidR="00383EAA" w:rsidRDefault="00383EAA" w:rsidP="00383EAA">
            <w:pPr>
              <w:jc w:val="both"/>
            </w:pPr>
            <w:r>
              <w:t>Písemná a ústní forma</w:t>
            </w:r>
          </w:p>
          <w:p w14:paraId="22BA579B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61BF961F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0DEF01AD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251FF83B" w14:textId="77777777" w:rsidR="00383EAA" w:rsidRDefault="00383EAA" w:rsidP="00383EAA">
            <w:pPr>
              <w:jc w:val="both"/>
            </w:pPr>
            <w:r>
              <w:t>4. Prokázání úspěšného zvládnutí probírané tématiky při průběžném a závěrečném testu včetně ústní části.</w:t>
            </w:r>
          </w:p>
        </w:tc>
      </w:tr>
      <w:tr w:rsidR="00383EAA" w14:paraId="5CD9B86F" w14:textId="77777777" w:rsidTr="00383EAA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6F319979" w14:textId="77777777" w:rsidR="00383EAA" w:rsidRDefault="00383EAA" w:rsidP="00383EAA">
            <w:pPr>
              <w:jc w:val="both"/>
            </w:pPr>
          </w:p>
        </w:tc>
      </w:tr>
      <w:tr w:rsidR="00383EAA" w14:paraId="58622AD9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7854F5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042A935" w14:textId="77777777" w:rsidR="00383EAA" w:rsidRDefault="00383EAA" w:rsidP="00383EAA">
            <w:pPr>
              <w:jc w:val="both"/>
            </w:pPr>
          </w:p>
        </w:tc>
      </w:tr>
      <w:tr w:rsidR="00383EAA" w14:paraId="2294FDE1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912A37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B15135E" w14:textId="77777777" w:rsidR="00383EAA" w:rsidRDefault="00383EAA" w:rsidP="00383EAA">
            <w:pPr>
              <w:jc w:val="both"/>
            </w:pPr>
          </w:p>
        </w:tc>
      </w:tr>
      <w:tr w:rsidR="00383EAA" w14:paraId="65D5838F" w14:textId="77777777" w:rsidTr="00383EAA">
        <w:tc>
          <w:tcPr>
            <w:tcW w:w="3086" w:type="dxa"/>
            <w:shd w:val="clear" w:color="auto" w:fill="F7CAAC"/>
          </w:tcPr>
          <w:p w14:paraId="48DC569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7F38F84" w14:textId="77777777" w:rsidR="00383EAA" w:rsidRDefault="00334DFC" w:rsidP="00383EAA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83EAA" w14:paraId="60921C68" w14:textId="77777777" w:rsidTr="00CD10AE">
        <w:trPr>
          <w:trHeight w:val="166"/>
        </w:trPr>
        <w:tc>
          <w:tcPr>
            <w:tcW w:w="9855" w:type="dxa"/>
            <w:gridSpan w:val="8"/>
            <w:tcBorders>
              <w:top w:val="nil"/>
            </w:tcBorders>
          </w:tcPr>
          <w:p w14:paraId="4B24DF2A" w14:textId="77777777" w:rsidR="00383EAA" w:rsidRDefault="00383EAA" w:rsidP="00383EAA">
            <w:pPr>
              <w:jc w:val="both"/>
            </w:pPr>
          </w:p>
        </w:tc>
      </w:tr>
      <w:tr w:rsidR="00383EAA" w14:paraId="1E75AC76" w14:textId="77777777" w:rsidTr="00383EAA">
        <w:tc>
          <w:tcPr>
            <w:tcW w:w="3086" w:type="dxa"/>
            <w:shd w:val="clear" w:color="auto" w:fill="F7CAAC"/>
          </w:tcPr>
          <w:p w14:paraId="6058ACE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4EEF68F" w14:textId="77777777" w:rsidR="00383EAA" w:rsidRDefault="00383EAA" w:rsidP="00383EAA">
            <w:pPr>
              <w:jc w:val="both"/>
            </w:pPr>
          </w:p>
        </w:tc>
      </w:tr>
      <w:tr w:rsidR="00383EAA" w14:paraId="3EF829A8" w14:textId="77777777" w:rsidTr="00383EAA">
        <w:trPr>
          <w:trHeight w:val="70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365DC8C" w14:textId="77777777" w:rsidR="00383EAA" w:rsidRDefault="00383EAA" w:rsidP="00383EAA">
            <w:pPr>
              <w:jc w:val="both"/>
              <w:rPr>
                <w:color w:val="000000"/>
                <w:shd w:val="clear" w:color="auto" w:fill="FFFFFF"/>
              </w:rPr>
            </w:pPr>
            <w:r w:rsidRPr="007F4755">
              <w:rPr>
                <w:color w:val="000000"/>
                <w:shd w:val="clear" w:color="auto" w:fill="FFFFFF"/>
              </w:rPr>
              <w:t>Cílem kurzu je prohloubit jazykové znalosti na úrovni B1</w:t>
            </w:r>
            <w:r>
              <w:rPr>
                <w:color w:val="000000"/>
                <w:shd w:val="clear" w:color="auto" w:fill="FFFFFF"/>
              </w:rPr>
              <w:t>+</w:t>
            </w:r>
            <w:r w:rsidRPr="007F4755">
              <w:rPr>
                <w:color w:val="000000"/>
                <w:shd w:val="clear" w:color="auto" w:fill="FFFFFF"/>
              </w:rPr>
              <w:t xml:space="preserve"> mírně pokročilý především v oblasti správného formálního užívání jazyka a slovní zásoby. Důraz je kladen také na procvičování komunikačních dovedností v cizím jazyce s ohledem na budoucí profesní uplatnění studentů.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1228F9">
              <w:rPr>
                <w:color w:val="000000"/>
                <w:shd w:val="clear" w:color="auto" w:fill="FFFFFF"/>
              </w:rPr>
              <w:t xml:space="preserve">Obsah předmětu pokrývá lekce 1-3 učebnice English </w:t>
            </w:r>
            <w:r>
              <w:rPr>
                <w:color w:val="000000"/>
                <w:shd w:val="clear" w:color="auto" w:fill="FFFFFF"/>
              </w:rPr>
              <w:t xml:space="preserve">File Intermediate Third edition. </w:t>
            </w:r>
          </w:p>
          <w:p w14:paraId="15CAAABF" w14:textId="77777777" w:rsidR="00383EAA" w:rsidRPr="009D07DE" w:rsidRDefault="00383EAA" w:rsidP="00383EAA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9D07DE">
              <w:rPr>
                <w:b/>
                <w:color w:val="000000"/>
                <w:shd w:val="clear" w:color="auto" w:fill="FFFFFF"/>
              </w:rPr>
              <w:t>Témata:</w:t>
            </w:r>
          </w:p>
          <w:p w14:paraId="1B052A98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Přítomný čas prostý a průběhový </w:t>
            </w:r>
          </w:p>
          <w:p w14:paraId="303FCE74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Stavová a dynamická slovesa </w:t>
            </w:r>
          </w:p>
          <w:p w14:paraId="1AE00BB0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Přítomný čas průběhový pro budoucnost </w:t>
            </w:r>
          </w:p>
          <w:p w14:paraId="202D26B9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Budoucnost: going to, will/won't </w:t>
            </w:r>
          </w:p>
          <w:p w14:paraId="7F333B21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Reciproční zájmena </w:t>
            </w:r>
          </w:p>
          <w:p w14:paraId="6B705C78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Praktická angličtina </w:t>
            </w:r>
          </w:p>
          <w:p w14:paraId="50984E9F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Předpřítomný čas a minulý prostý čas, průběžný test</w:t>
            </w:r>
          </w:p>
          <w:p w14:paraId="7E0CFA4E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Předpřítomný čas + for/since </w:t>
            </w:r>
          </w:p>
          <w:p w14:paraId="52EB8CA7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Předpřítomný čas průběhový </w:t>
            </w:r>
          </w:p>
          <w:p w14:paraId="317FC87F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Extrémní přídavná jména </w:t>
            </w:r>
          </w:p>
          <w:p w14:paraId="0E3B8436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Stupňování přídavných jmen </w:t>
            </w:r>
          </w:p>
          <w:p w14:paraId="1C4BB774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Členy </w:t>
            </w:r>
          </w:p>
          <w:p w14:paraId="1FC99A96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Kolokace </w:t>
            </w:r>
          </w:p>
          <w:p w14:paraId="143C1DDF" w14:textId="77777777" w:rsidR="00383EAA" w:rsidRPr="009D07DE" w:rsidRDefault="00383EAA" w:rsidP="00383EAA">
            <w:pPr>
              <w:pStyle w:val="Odstavecseseznamem"/>
              <w:numPr>
                <w:ilvl w:val="0"/>
                <w:numId w:val="10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Test</w:t>
            </w:r>
          </w:p>
          <w:p w14:paraId="6152C263" w14:textId="77777777" w:rsidR="00383EAA" w:rsidRDefault="00383EAA" w:rsidP="00383EAA">
            <w:pPr>
              <w:jc w:val="both"/>
            </w:pPr>
            <w:r w:rsidRPr="007F4755">
              <w:rPr>
                <w:color w:val="000000"/>
                <w:shd w:val="clear" w:color="auto" w:fill="FFFFFF"/>
              </w:rPr>
              <w:t>Předmět je zaměřen na slovní zásobu a funkční jazyk související s probíranými tématy: Rodina a přátelé, popis osoby, zjišťování informací, peníze, udání směru, pozvání, návrh, plánování výletu, plánování zlepšení ve tvém městě pro turisty, jídlo, restaurace, rezervování.</w:t>
            </w:r>
          </w:p>
        </w:tc>
      </w:tr>
      <w:tr w:rsidR="00383EAA" w14:paraId="07E05C39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162D5C4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7AFA1D5" w14:textId="77777777" w:rsidR="00383EAA" w:rsidRDefault="00383EAA" w:rsidP="00383EAA">
            <w:pPr>
              <w:jc w:val="both"/>
            </w:pPr>
          </w:p>
        </w:tc>
      </w:tr>
      <w:tr w:rsidR="00383EAA" w14:paraId="02BF7551" w14:textId="77777777" w:rsidTr="00383EAA">
        <w:trPr>
          <w:trHeight w:val="1251"/>
        </w:trPr>
        <w:tc>
          <w:tcPr>
            <w:tcW w:w="9855" w:type="dxa"/>
            <w:gridSpan w:val="8"/>
            <w:tcBorders>
              <w:top w:val="nil"/>
            </w:tcBorders>
          </w:tcPr>
          <w:p w14:paraId="453EA324" w14:textId="77777777" w:rsidR="00383EAA" w:rsidRPr="00A804ED" w:rsidRDefault="00383EAA" w:rsidP="00383EAA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0F056AE8" w14:textId="77777777" w:rsidR="00383EAA" w:rsidRPr="00A804ED" w:rsidRDefault="00383EAA" w:rsidP="00383EAA">
            <w:pPr>
              <w:jc w:val="both"/>
              <w:rPr>
                <w:b/>
                <w:bCs/>
              </w:rPr>
            </w:pPr>
            <w:r w:rsidRPr="00E162F0">
              <w:rPr>
                <w:caps/>
                <w:color w:val="000000"/>
                <w:shd w:val="clear" w:color="auto" w:fill="FFFFFF"/>
              </w:rPr>
              <w:t>Oxeden, C</w:t>
            </w:r>
            <w:r>
              <w:rPr>
                <w:caps/>
                <w:color w:val="000000"/>
                <w:shd w:val="clear" w:color="auto" w:fill="FFFFFF"/>
              </w:rPr>
              <w:t>.</w:t>
            </w:r>
            <w:r w:rsidRPr="00E162F0">
              <w:rPr>
                <w:caps/>
                <w:color w:val="000000"/>
                <w:shd w:val="clear" w:color="auto" w:fill="FFFFFF"/>
              </w:rPr>
              <w:t>,</w:t>
            </w:r>
            <w:r>
              <w:rPr>
                <w:caps/>
                <w:color w:val="000000"/>
                <w:shd w:val="clear" w:color="auto" w:fill="FFFFFF"/>
              </w:rPr>
              <w:t xml:space="preserve"> Ch.</w:t>
            </w:r>
            <w:r w:rsidRPr="00E162F0">
              <w:rPr>
                <w:caps/>
                <w:color w:val="000000"/>
                <w:shd w:val="clear" w:color="auto" w:fill="FFFFFF"/>
              </w:rPr>
              <w:t xml:space="preserve"> Latham-Koenig</w:t>
            </w:r>
            <w:r>
              <w:rPr>
                <w:caps/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a</w:t>
            </w:r>
            <w:r>
              <w:rPr>
                <w:caps/>
                <w:color w:val="000000"/>
                <w:shd w:val="clear" w:color="auto" w:fill="FFFFFF"/>
              </w:rPr>
              <w:t xml:space="preserve"> P.</w:t>
            </w:r>
            <w:r w:rsidRPr="00E162F0">
              <w:rPr>
                <w:caps/>
                <w:color w:val="000000"/>
                <w:shd w:val="clear" w:color="auto" w:fill="FFFFFF"/>
              </w:rPr>
              <w:t xml:space="preserve"> Seligson. 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File Pre-Intermediate</w:t>
            </w:r>
            <w:r w:rsidRPr="00A804ED">
              <w:rPr>
                <w:iCs/>
                <w:color w:val="000000"/>
                <w:shd w:val="clear" w:color="auto" w:fill="FFFFFF"/>
              </w:rPr>
              <w:t>, third edition</w:t>
            </w:r>
            <w:r w:rsidRPr="00A804ED">
              <w:rPr>
                <w:color w:val="000000"/>
                <w:shd w:val="clear" w:color="auto" w:fill="FFFFFF"/>
              </w:rPr>
              <w:t>. Oxford, 2012. </w:t>
            </w:r>
          </w:p>
          <w:p w14:paraId="5DE2FD0D" w14:textId="77777777" w:rsidR="00383EAA" w:rsidRPr="00A804ED" w:rsidRDefault="00383EAA" w:rsidP="00383EAA">
            <w:pPr>
              <w:jc w:val="both"/>
              <w:rPr>
                <w:b/>
              </w:rPr>
            </w:pPr>
            <w:r w:rsidRPr="00A804ED">
              <w:rPr>
                <w:b/>
              </w:rPr>
              <w:t>Doporučená literatura:</w:t>
            </w:r>
          </w:p>
          <w:p w14:paraId="6812D375" w14:textId="77777777" w:rsidR="00383EAA" w:rsidRPr="00A804ED" w:rsidRDefault="00383EAA" w:rsidP="00383EAA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aps/>
                <w:color w:val="000000"/>
                <w:shd w:val="clear" w:color="auto" w:fill="FFFFFF"/>
              </w:rPr>
              <w:t>Raymond M</w:t>
            </w:r>
            <w:r w:rsidRPr="00E162F0">
              <w:rPr>
                <w:caps/>
                <w:color w:val="000000"/>
                <w:shd w:val="clear" w:color="auto" w:fill="FFFFFF"/>
              </w:rPr>
              <w:t>.</w:t>
            </w:r>
            <w:r>
              <w:rPr>
                <w:caps/>
                <w:color w:val="000000"/>
                <w:shd w:val="clear" w:color="auto" w:fill="FFFFFF"/>
              </w:rPr>
              <w:t xml:space="preserve"> 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Grammar in Use</w:t>
            </w:r>
            <w:r w:rsidRPr="00A804ED">
              <w:rPr>
                <w:iCs/>
                <w:color w:val="000000"/>
                <w:shd w:val="clear" w:color="auto" w:fill="FFFFFF"/>
              </w:rPr>
              <w:t xml:space="preserve"> (4th edition)</w:t>
            </w:r>
            <w:r w:rsidRPr="00A804ED">
              <w:rPr>
                <w:color w:val="000000"/>
                <w:shd w:val="clear" w:color="auto" w:fill="FFFFFF"/>
              </w:rPr>
              <w:t>.</w:t>
            </w:r>
          </w:p>
          <w:p w14:paraId="35471362" w14:textId="77777777" w:rsidR="00383EAA" w:rsidRPr="007F4755" w:rsidRDefault="00383EAA" w:rsidP="00383EAA">
            <w:pPr>
              <w:jc w:val="both"/>
            </w:pPr>
            <w:r w:rsidRPr="00E162F0">
              <w:rPr>
                <w:caps/>
                <w:color w:val="000000"/>
                <w:shd w:val="clear" w:color="auto" w:fill="FFFFFF"/>
              </w:rPr>
              <w:t>Redman, S</w:t>
            </w:r>
            <w:r w:rsidRPr="00A804ED">
              <w:rPr>
                <w:color w:val="000000"/>
                <w:shd w:val="clear" w:color="auto" w:fill="FFFFFF"/>
              </w:rPr>
              <w:t>. 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Vocabulary in Use</w:t>
            </w:r>
            <w:r w:rsidRPr="00A804ED">
              <w:rPr>
                <w:iCs/>
                <w:color w:val="000000"/>
                <w:shd w:val="clear" w:color="auto" w:fill="FFFFFF"/>
              </w:rPr>
              <w:t>, Pre-intermediate and Intermediate</w:t>
            </w:r>
            <w:r w:rsidRPr="00A804ED">
              <w:rPr>
                <w:color w:val="000000"/>
                <w:shd w:val="clear" w:color="auto" w:fill="FFFFFF"/>
              </w:rPr>
              <w:t>. CUP.</w:t>
            </w:r>
          </w:p>
        </w:tc>
      </w:tr>
      <w:tr w:rsidR="00383EAA" w14:paraId="6D57257D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6044852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0A27AD9F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34629FB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5C55D5E" w14:textId="77777777" w:rsidR="00383EAA" w:rsidRDefault="00383EAA" w:rsidP="00383EAA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F9BE18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3989FE3D" w14:textId="77777777" w:rsidTr="00383EAA">
        <w:tc>
          <w:tcPr>
            <w:tcW w:w="9855" w:type="dxa"/>
            <w:gridSpan w:val="8"/>
            <w:shd w:val="clear" w:color="auto" w:fill="F7CAAC"/>
          </w:tcPr>
          <w:p w14:paraId="2F3C5B5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4571679D" w14:textId="77777777" w:rsidTr="00383EAA">
        <w:trPr>
          <w:trHeight w:val="528"/>
        </w:trPr>
        <w:tc>
          <w:tcPr>
            <w:tcW w:w="9855" w:type="dxa"/>
            <w:gridSpan w:val="8"/>
          </w:tcPr>
          <w:p w14:paraId="7DEB42DF" w14:textId="77777777" w:rsidR="00383EAA" w:rsidRPr="00230FFA" w:rsidRDefault="00383EAA" w:rsidP="00383EAA">
            <w:pPr>
              <w:jc w:val="both"/>
            </w:pPr>
            <w:r w:rsidRPr="00230FFA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2AA0BC97" w14:textId="77777777" w:rsidR="00383EAA" w:rsidRDefault="00383EAA" w:rsidP="00383EAA"/>
    <w:p w14:paraId="736FBC6D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33684DB0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09C9E0E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555021D0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379212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8FA4C5C" w14:textId="77777777" w:rsidR="00383EAA" w:rsidRDefault="00383EAA" w:rsidP="00383EAA">
            <w:pPr>
              <w:jc w:val="both"/>
            </w:pPr>
            <w:bookmarkStart w:id="325" w:name="angl3"/>
            <w:r>
              <w:t>Angličtina 3</w:t>
            </w:r>
            <w:bookmarkEnd w:id="325"/>
          </w:p>
        </w:tc>
      </w:tr>
      <w:tr w:rsidR="00383EAA" w14:paraId="24A903CE" w14:textId="77777777" w:rsidTr="00383EAA">
        <w:tc>
          <w:tcPr>
            <w:tcW w:w="3086" w:type="dxa"/>
            <w:shd w:val="clear" w:color="auto" w:fill="F7CAAC"/>
          </w:tcPr>
          <w:p w14:paraId="7E2E11D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86F2073" w14:textId="77777777" w:rsidR="00383EAA" w:rsidRDefault="00383EAA" w:rsidP="00383EA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A3CB038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5414962" w14:textId="77777777" w:rsidR="00383EAA" w:rsidRDefault="00383EAA" w:rsidP="00383EAA">
            <w:pPr>
              <w:jc w:val="both"/>
            </w:pPr>
            <w:r>
              <w:t>2/LS</w:t>
            </w:r>
          </w:p>
        </w:tc>
      </w:tr>
      <w:tr w:rsidR="00383EAA" w14:paraId="2A957ED8" w14:textId="77777777" w:rsidTr="00383EAA">
        <w:tc>
          <w:tcPr>
            <w:tcW w:w="3086" w:type="dxa"/>
            <w:shd w:val="clear" w:color="auto" w:fill="F7CAAC"/>
          </w:tcPr>
          <w:p w14:paraId="0303A91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E7A941F" w14:textId="77777777" w:rsidR="00383EAA" w:rsidRDefault="00383EAA" w:rsidP="00383EAA">
            <w:pPr>
              <w:jc w:val="both"/>
            </w:pPr>
            <w:r>
              <w:t>28s</w:t>
            </w:r>
          </w:p>
        </w:tc>
        <w:tc>
          <w:tcPr>
            <w:tcW w:w="889" w:type="dxa"/>
            <w:shd w:val="clear" w:color="auto" w:fill="F7CAAC"/>
          </w:tcPr>
          <w:p w14:paraId="7F914F0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4913090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100AB3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1B4A7C9" w14:textId="77777777" w:rsidR="00383EAA" w:rsidRDefault="00383EAA" w:rsidP="00383EAA">
            <w:pPr>
              <w:jc w:val="both"/>
            </w:pPr>
            <w:r>
              <w:t>3</w:t>
            </w:r>
          </w:p>
        </w:tc>
      </w:tr>
      <w:tr w:rsidR="00383EAA" w14:paraId="142E8ABC" w14:textId="77777777" w:rsidTr="00383EAA">
        <w:tc>
          <w:tcPr>
            <w:tcW w:w="3086" w:type="dxa"/>
            <w:shd w:val="clear" w:color="auto" w:fill="F7CAAC"/>
          </w:tcPr>
          <w:p w14:paraId="4430007B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08F4AA0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13BFE3D7" w14:textId="77777777" w:rsidTr="00383EAA">
        <w:tc>
          <w:tcPr>
            <w:tcW w:w="3086" w:type="dxa"/>
            <w:shd w:val="clear" w:color="auto" w:fill="F7CAAC"/>
          </w:tcPr>
          <w:p w14:paraId="588D010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46D2766" w14:textId="77777777" w:rsidR="00383EAA" w:rsidRDefault="00861F4E" w:rsidP="00383EAA">
            <w:pPr>
              <w:jc w:val="both"/>
            </w:pPr>
            <w:r>
              <w:t>k</w:t>
            </w:r>
            <w:r w:rsidR="00383EAA">
              <w:t>lasifikovaný zápočet</w:t>
            </w:r>
          </w:p>
        </w:tc>
        <w:tc>
          <w:tcPr>
            <w:tcW w:w="2156" w:type="dxa"/>
            <w:shd w:val="clear" w:color="auto" w:fill="F7CAAC"/>
          </w:tcPr>
          <w:p w14:paraId="5A8D388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6BEE0B8" w14:textId="77777777" w:rsidR="00383EAA" w:rsidRDefault="00383EAA" w:rsidP="00383EAA">
            <w:pPr>
              <w:jc w:val="both"/>
            </w:pPr>
            <w:r>
              <w:t>seminář</w:t>
            </w:r>
          </w:p>
        </w:tc>
      </w:tr>
      <w:tr w:rsidR="00383EAA" w14:paraId="2141B227" w14:textId="77777777" w:rsidTr="00383EAA">
        <w:tc>
          <w:tcPr>
            <w:tcW w:w="3086" w:type="dxa"/>
            <w:shd w:val="clear" w:color="auto" w:fill="F7CAAC"/>
          </w:tcPr>
          <w:p w14:paraId="43945F4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E18457E" w14:textId="77777777" w:rsidR="00383EAA" w:rsidRDefault="00383EAA" w:rsidP="00383EAA">
            <w:pPr>
              <w:jc w:val="both"/>
            </w:pPr>
            <w:r>
              <w:t>Písemná forma</w:t>
            </w:r>
          </w:p>
          <w:p w14:paraId="742EC1AC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40C8C797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719DB91B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4AD32510" w14:textId="77777777" w:rsidR="00383EAA" w:rsidRDefault="00383EAA" w:rsidP="00383EAA">
            <w:pPr>
              <w:jc w:val="both"/>
            </w:pPr>
            <w:r>
              <w:t>4. Prokázání úspěšného zvládnutí probírané tématiky při průběžném a závěrečném testu.</w:t>
            </w:r>
          </w:p>
        </w:tc>
      </w:tr>
      <w:tr w:rsidR="00383EAA" w14:paraId="1EECD0CF" w14:textId="77777777" w:rsidTr="00383EAA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705C45C0" w14:textId="77777777" w:rsidR="00383EAA" w:rsidRDefault="00383EAA" w:rsidP="00383EAA">
            <w:pPr>
              <w:jc w:val="both"/>
            </w:pPr>
          </w:p>
        </w:tc>
      </w:tr>
      <w:tr w:rsidR="00383EAA" w14:paraId="73ACC7A0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E136AF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9FC6B4A" w14:textId="77777777" w:rsidR="00383EAA" w:rsidRDefault="00383EAA" w:rsidP="00383EAA">
            <w:pPr>
              <w:jc w:val="both"/>
            </w:pPr>
          </w:p>
        </w:tc>
      </w:tr>
      <w:tr w:rsidR="00383EAA" w14:paraId="1824BC0F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6734BD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0318E16" w14:textId="77777777" w:rsidR="00383EAA" w:rsidRDefault="00383EAA" w:rsidP="00383EAA">
            <w:pPr>
              <w:jc w:val="both"/>
            </w:pPr>
          </w:p>
        </w:tc>
      </w:tr>
      <w:tr w:rsidR="00383EAA" w14:paraId="58173F5E" w14:textId="77777777" w:rsidTr="00383EAA">
        <w:tc>
          <w:tcPr>
            <w:tcW w:w="3086" w:type="dxa"/>
            <w:shd w:val="clear" w:color="auto" w:fill="F7CAAC"/>
          </w:tcPr>
          <w:p w14:paraId="544F4BA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11685CA" w14:textId="77777777" w:rsidR="00383EAA" w:rsidRDefault="00334DFC" w:rsidP="00383EAA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83EAA" w14:paraId="4A471961" w14:textId="77777777" w:rsidTr="00383EAA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0EE6E0B4" w14:textId="77777777" w:rsidR="00383EAA" w:rsidRDefault="00383EAA" w:rsidP="00383EAA">
            <w:pPr>
              <w:jc w:val="both"/>
            </w:pPr>
          </w:p>
        </w:tc>
      </w:tr>
      <w:tr w:rsidR="00383EAA" w14:paraId="75603DCC" w14:textId="77777777" w:rsidTr="00383EAA">
        <w:tc>
          <w:tcPr>
            <w:tcW w:w="3086" w:type="dxa"/>
            <w:shd w:val="clear" w:color="auto" w:fill="F7CAAC"/>
          </w:tcPr>
          <w:p w14:paraId="24A57CB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BAEA0EA" w14:textId="77777777" w:rsidR="00383EAA" w:rsidRDefault="00383EAA" w:rsidP="00383EAA">
            <w:pPr>
              <w:jc w:val="both"/>
            </w:pPr>
          </w:p>
        </w:tc>
      </w:tr>
      <w:tr w:rsidR="00383EAA" w14:paraId="46ABFA14" w14:textId="77777777" w:rsidTr="00383EAA">
        <w:trPr>
          <w:trHeight w:val="56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82FA0A4" w14:textId="77777777" w:rsidR="00383EAA" w:rsidRPr="00E73BC3" w:rsidRDefault="00383EAA" w:rsidP="00383EAA">
            <w:pPr>
              <w:jc w:val="both"/>
              <w:rPr>
                <w:color w:val="000000"/>
                <w:shd w:val="clear" w:color="auto" w:fill="FFFFFF"/>
              </w:rPr>
            </w:pPr>
            <w:r w:rsidRPr="003A7990">
              <w:rPr>
                <w:color w:val="000000"/>
                <w:shd w:val="clear" w:color="auto" w:fill="FFFFFF"/>
              </w:rPr>
              <w:t>Cílem kurzu je prohloubit jazykové znalosti na úrovni B2 středně pokročilý především v oblasti správného formálního užívání jazyka a slovní zásoby. Důraz je kladen také na procvičování komunikačních dovedností v cizím jazyce s ohledem na budoucí profesní uplatnění studentů.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73BC3">
              <w:rPr>
                <w:color w:val="000000"/>
                <w:shd w:val="clear" w:color="auto" w:fill="FFFFFF"/>
              </w:rPr>
              <w:t>Obsah předmětu pokrývá lekce 4-6 učebnice English F</w:t>
            </w:r>
            <w:r>
              <w:rPr>
                <w:color w:val="000000"/>
                <w:shd w:val="clear" w:color="auto" w:fill="FFFFFF"/>
              </w:rPr>
              <w:t>ile Intermediate Third edition.</w:t>
            </w:r>
          </w:p>
          <w:p w14:paraId="26326BDA" w14:textId="77777777" w:rsidR="00383EAA" w:rsidRPr="009D07DE" w:rsidRDefault="00383EAA" w:rsidP="00383EAA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9D07DE">
              <w:rPr>
                <w:b/>
                <w:color w:val="000000"/>
                <w:shd w:val="clear" w:color="auto" w:fill="FFFFFF"/>
              </w:rPr>
              <w:t>Témata:</w:t>
            </w:r>
          </w:p>
          <w:p w14:paraId="77604D7A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Modální slovesa vyjadřující schopnost </w:t>
            </w:r>
          </w:p>
          <w:p w14:paraId="448945DE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Zvratná zájmena </w:t>
            </w:r>
          </w:p>
          <w:p w14:paraId="614A3BED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Přídavná zájmena zakončená na -ed/-ing </w:t>
            </w:r>
          </w:p>
          <w:p w14:paraId="77E9CA9C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Modální slovesa vyjadřující povinnost </w:t>
            </w:r>
          </w:p>
          <w:p w14:paraId="5F0EC8DE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Modální slovesa vyjadřující povinnost v minulosti </w:t>
            </w:r>
          </w:p>
          <w:p w14:paraId="553CD2C6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Minulé časy (prostý, průběhový) </w:t>
            </w:r>
          </w:p>
          <w:p w14:paraId="196EE5E0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Předminulý čas, průběžný test</w:t>
            </w:r>
          </w:p>
          <w:p w14:paraId="4E758416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Telefonování </w:t>
            </w:r>
          </w:p>
          <w:p w14:paraId="0D59254C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Spojení s usually/used to </w:t>
            </w:r>
          </w:p>
          <w:p w14:paraId="2FF89E44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Žádost a dovolení </w:t>
            </w:r>
          </w:p>
          <w:p w14:paraId="6FDC5F62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Praktická angličtina </w:t>
            </w:r>
          </w:p>
          <w:p w14:paraId="744413C8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Trpný rod </w:t>
            </w:r>
          </w:p>
          <w:p w14:paraId="72B7D01F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Modální slovesa a vyjádření dedukce </w:t>
            </w:r>
          </w:p>
          <w:p w14:paraId="10B827D5" w14:textId="77777777" w:rsidR="00383EAA" w:rsidRPr="009D07DE" w:rsidRDefault="00383EAA" w:rsidP="00383EAA">
            <w:pPr>
              <w:pStyle w:val="Odstavecseseznamem"/>
              <w:numPr>
                <w:ilvl w:val="0"/>
                <w:numId w:val="11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Test </w:t>
            </w:r>
          </w:p>
          <w:p w14:paraId="03DCBF85" w14:textId="77777777" w:rsidR="00383EAA" w:rsidRPr="003A7990" w:rsidRDefault="00383EAA" w:rsidP="00383EAA">
            <w:pPr>
              <w:jc w:val="both"/>
            </w:pPr>
            <w:r w:rsidRPr="003A7990">
              <w:rPr>
                <w:color w:val="000000"/>
                <w:shd w:val="clear" w:color="auto" w:fill="FFFFFF"/>
              </w:rPr>
              <w:t>Předmět je zaměřen na slovní zásobu a funkční jazyk související s probíranými tématy: Rodina a přátelé, popis osoby, zjišťování informací, peníze, udání směru, pozvání, návrh, plánování výletu, plánování zlepšení ve tvém městě pro turisty, jídlo, restaurace, rezervování. </w:t>
            </w:r>
          </w:p>
        </w:tc>
      </w:tr>
      <w:tr w:rsidR="00383EAA" w14:paraId="3AF81E92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EA5A3E9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38E08E5" w14:textId="77777777" w:rsidR="00383EAA" w:rsidRDefault="00383EAA" w:rsidP="00383EAA">
            <w:pPr>
              <w:jc w:val="both"/>
            </w:pPr>
          </w:p>
        </w:tc>
      </w:tr>
      <w:tr w:rsidR="00383EAA" w14:paraId="27B3CF99" w14:textId="77777777" w:rsidTr="00383EAA">
        <w:trPr>
          <w:trHeight w:val="1288"/>
        </w:trPr>
        <w:tc>
          <w:tcPr>
            <w:tcW w:w="9855" w:type="dxa"/>
            <w:gridSpan w:val="8"/>
            <w:tcBorders>
              <w:top w:val="nil"/>
            </w:tcBorders>
          </w:tcPr>
          <w:p w14:paraId="5BB997A9" w14:textId="77777777" w:rsidR="00383EAA" w:rsidRPr="00A804ED" w:rsidRDefault="00383EAA" w:rsidP="00383EAA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79FC1950" w14:textId="77777777" w:rsidR="00383EAA" w:rsidRPr="00A804ED" w:rsidRDefault="00383EAA" w:rsidP="00383EAA">
            <w:pPr>
              <w:jc w:val="both"/>
              <w:rPr>
                <w:b/>
                <w:bCs/>
              </w:rPr>
            </w:pPr>
            <w:r w:rsidRPr="00E162F0">
              <w:rPr>
                <w:caps/>
                <w:color w:val="000000"/>
                <w:shd w:val="clear" w:color="auto" w:fill="FFFFFF"/>
              </w:rPr>
              <w:t>Oxeden, C</w:t>
            </w:r>
            <w:r>
              <w:rPr>
                <w:caps/>
                <w:color w:val="000000"/>
                <w:shd w:val="clear" w:color="auto" w:fill="FFFFFF"/>
              </w:rPr>
              <w:t>.</w:t>
            </w:r>
            <w:r w:rsidRPr="00E162F0">
              <w:rPr>
                <w:caps/>
                <w:color w:val="000000"/>
                <w:shd w:val="clear" w:color="auto" w:fill="FFFFFF"/>
              </w:rPr>
              <w:t>,</w:t>
            </w:r>
            <w:r>
              <w:rPr>
                <w:caps/>
                <w:color w:val="000000"/>
                <w:shd w:val="clear" w:color="auto" w:fill="FFFFFF"/>
              </w:rPr>
              <w:t xml:space="preserve"> Ch.</w:t>
            </w:r>
            <w:r w:rsidRPr="00E162F0">
              <w:rPr>
                <w:caps/>
                <w:color w:val="000000"/>
                <w:shd w:val="clear" w:color="auto" w:fill="FFFFFF"/>
              </w:rPr>
              <w:t xml:space="preserve"> Latham-Koenig</w:t>
            </w:r>
            <w:r>
              <w:rPr>
                <w:caps/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a</w:t>
            </w:r>
            <w:r>
              <w:rPr>
                <w:caps/>
                <w:color w:val="000000"/>
                <w:shd w:val="clear" w:color="auto" w:fill="FFFFFF"/>
              </w:rPr>
              <w:t xml:space="preserve"> P.</w:t>
            </w:r>
            <w:r w:rsidRPr="00E162F0">
              <w:rPr>
                <w:caps/>
                <w:color w:val="000000"/>
                <w:shd w:val="clear" w:color="auto" w:fill="FFFFFF"/>
              </w:rPr>
              <w:t xml:space="preserve"> Seligson. 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File Pre-Intermediate</w:t>
            </w:r>
            <w:r w:rsidRPr="00A804ED">
              <w:rPr>
                <w:iCs/>
                <w:color w:val="000000"/>
                <w:shd w:val="clear" w:color="auto" w:fill="FFFFFF"/>
              </w:rPr>
              <w:t>, third edition</w:t>
            </w:r>
            <w:r w:rsidRPr="00A804ED">
              <w:rPr>
                <w:color w:val="000000"/>
                <w:shd w:val="clear" w:color="auto" w:fill="FFFFFF"/>
              </w:rPr>
              <w:t>. Oxford, 2012. </w:t>
            </w:r>
          </w:p>
          <w:p w14:paraId="576419FB" w14:textId="77777777" w:rsidR="00383EAA" w:rsidRPr="00A804ED" w:rsidRDefault="00383EAA" w:rsidP="00383EAA">
            <w:pPr>
              <w:jc w:val="both"/>
              <w:rPr>
                <w:b/>
              </w:rPr>
            </w:pPr>
            <w:r w:rsidRPr="00A804ED">
              <w:rPr>
                <w:b/>
              </w:rPr>
              <w:t>Doporučená literatura:</w:t>
            </w:r>
          </w:p>
          <w:p w14:paraId="36459F35" w14:textId="77777777" w:rsidR="00383EAA" w:rsidRPr="00A804ED" w:rsidRDefault="00383EAA" w:rsidP="00383EAA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aps/>
                <w:color w:val="000000"/>
                <w:shd w:val="clear" w:color="auto" w:fill="FFFFFF"/>
              </w:rPr>
              <w:t>Raymond M</w:t>
            </w:r>
            <w:r w:rsidRPr="00E162F0">
              <w:rPr>
                <w:caps/>
                <w:color w:val="000000"/>
                <w:shd w:val="clear" w:color="auto" w:fill="FFFFFF"/>
              </w:rPr>
              <w:t>.</w:t>
            </w:r>
            <w:r>
              <w:rPr>
                <w:caps/>
                <w:color w:val="000000"/>
                <w:shd w:val="clear" w:color="auto" w:fill="FFFFFF"/>
              </w:rPr>
              <w:t xml:space="preserve"> 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Grammar in Use</w:t>
            </w:r>
            <w:r w:rsidRPr="00A804ED">
              <w:rPr>
                <w:iCs/>
                <w:color w:val="000000"/>
                <w:shd w:val="clear" w:color="auto" w:fill="FFFFFF"/>
              </w:rPr>
              <w:t xml:space="preserve"> (4th edition)</w:t>
            </w:r>
            <w:r w:rsidRPr="00A804ED">
              <w:rPr>
                <w:color w:val="000000"/>
                <w:shd w:val="clear" w:color="auto" w:fill="FFFFFF"/>
              </w:rPr>
              <w:t>.</w:t>
            </w:r>
          </w:p>
          <w:p w14:paraId="27F972BF" w14:textId="77777777" w:rsidR="00383EAA" w:rsidRPr="007F4755" w:rsidRDefault="00383EAA" w:rsidP="00383EAA">
            <w:pPr>
              <w:jc w:val="both"/>
            </w:pPr>
            <w:r w:rsidRPr="00E162F0">
              <w:rPr>
                <w:caps/>
                <w:color w:val="000000"/>
                <w:shd w:val="clear" w:color="auto" w:fill="FFFFFF"/>
              </w:rPr>
              <w:t>Redman, S</w:t>
            </w:r>
            <w:r w:rsidRPr="00A804ED">
              <w:rPr>
                <w:color w:val="000000"/>
                <w:shd w:val="clear" w:color="auto" w:fill="FFFFFF"/>
              </w:rPr>
              <w:t>. 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Vocabulary in Use</w:t>
            </w:r>
            <w:r w:rsidRPr="00A804ED">
              <w:rPr>
                <w:iCs/>
                <w:color w:val="000000"/>
                <w:shd w:val="clear" w:color="auto" w:fill="FFFFFF"/>
              </w:rPr>
              <w:t>, Pre-intermediate and Intermediate</w:t>
            </w:r>
            <w:r w:rsidRPr="00A804ED">
              <w:rPr>
                <w:color w:val="000000"/>
                <w:shd w:val="clear" w:color="auto" w:fill="FFFFFF"/>
              </w:rPr>
              <w:t>. CUP.</w:t>
            </w:r>
          </w:p>
        </w:tc>
      </w:tr>
      <w:tr w:rsidR="00383EAA" w14:paraId="1F096810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82FDBA0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02E8B072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6E9E69C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640BC60" w14:textId="77777777" w:rsidR="00383EAA" w:rsidRDefault="00383EAA" w:rsidP="00383EAA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C87703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43FC6CDF" w14:textId="77777777" w:rsidTr="00383EAA">
        <w:tc>
          <w:tcPr>
            <w:tcW w:w="9855" w:type="dxa"/>
            <w:gridSpan w:val="8"/>
            <w:shd w:val="clear" w:color="auto" w:fill="F7CAAC"/>
          </w:tcPr>
          <w:p w14:paraId="33C5BD5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2B70EC51" w14:textId="77777777" w:rsidTr="00383EAA">
        <w:trPr>
          <w:trHeight w:val="425"/>
        </w:trPr>
        <w:tc>
          <w:tcPr>
            <w:tcW w:w="9855" w:type="dxa"/>
            <w:gridSpan w:val="8"/>
          </w:tcPr>
          <w:p w14:paraId="45E98A71" w14:textId="77777777" w:rsidR="00383EAA" w:rsidRPr="00542871" w:rsidRDefault="00383EAA" w:rsidP="00383EAA">
            <w:pPr>
              <w:jc w:val="both"/>
            </w:pPr>
            <w:r w:rsidRPr="00542871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26269C0B" w14:textId="77777777" w:rsidR="00383EAA" w:rsidRDefault="00383EAA" w:rsidP="00383EAA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6F79E5E7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23D29D0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03B73B31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275CAD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BF3D174" w14:textId="77777777" w:rsidR="00383EAA" w:rsidRDefault="00383EAA" w:rsidP="00383EAA">
            <w:pPr>
              <w:jc w:val="both"/>
            </w:pPr>
            <w:bookmarkStart w:id="326" w:name="angl4"/>
            <w:r>
              <w:t>Angličtina 4</w:t>
            </w:r>
            <w:bookmarkEnd w:id="326"/>
          </w:p>
        </w:tc>
      </w:tr>
      <w:tr w:rsidR="00383EAA" w14:paraId="2BF26A61" w14:textId="77777777" w:rsidTr="00383EAA">
        <w:tc>
          <w:tcPr>
            <w:tcW w:w="3086" w:type="dxa"/>
            <w:shd w:val="clear" w:color="auto" w:fill="F7CAAC"/>
          </w:tcPr>
          <w:p w14:paraId="2766779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1064C1F" w14:textId="77777777" w:rsidR="00383EAA" w:rsidRDefault="00383EAA" w:rsidP="00383EA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9A3158F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07ECFB0" w14:textId="77777777" w:rsidR="00383EAA" w:rsidRDefault="00383EAA" w:rsidP="00383EAA">
            <w:pPr>
              <w:jc w:val="both"/>
            </w:pPr>
            <w:r>
              <w:t>3/ZS</w:t>
            </w:r>
          </w:p>
        </w:tc>
      </w:tr>
      <w:tr w:rsidR="00383EAA" w14:paraId="24EEE545" w14:textId="77777777" w:rsidTr="00383EAA">
        <w:tc>
          <w:tcPr>
            <w:tcW w:w="3086" w:type="dxa"/>
            <w:shd w:val="clear" w:color="auto" w:fill="F7CAAC"/>
          </w:tcPr>
          <w:p w14:paraId="0DE7E41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426A39F" w14:textId="77777777" w:rsidR="00383EAA" w:rsidRDefault="00383EAA" w:rsidP="00383EAA">
            <w:pPr>
              <w:jc w:val="both"/>
            </w:pPr>
            <w:r>
              <w:t>28s</w:t>
            </w:r>
          </w:p>
        </w:tc>
        <w:tc>
          <w:tcPr>
            <w:tcW w:w="889" w:type="dxa"/>
            <w:shd w:val="clear" w:color="auto" w:fill="F7CAAC"/>
          </w:tcPr>
          <w:p w14:paraId="295FCD0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B48425A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7E26703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3AC52BD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745BFD89" w14:textId="77777777" w:rsidTr="00383EAA">
        <w:tc>
          <w:tcPr>
            <w:tcW w:w="3086" w:type="dxa"/>
            <w:shd w:val="clear" w:color="auto" w:fill="F7CAAC"/>
          </w:tcPr>
          <w:p w14:paraId="7BDE3BEA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7AD7486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665DF88D" w14:textId="77777777" w:rsidTr="00383EAA">
        <w:tc>
          <w:tcPr>
            <w:tcW w:w="3086" w:type="dxa"/>
            <w:shd w:val="clear" w:color="auto" w:fill="F7CAAC"/>
          </w:tcPr>
          <w:p w14:paraId="081A6E3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9027710" w14:textId="77777777" w:rsidR="00383EAA" w:rsidRDefault="00861F4E" w:rsidP="00383EAA">
            <w:pPr>
              <w:jc w:val="both"/>
            </w:pPr>
            <w:r>
              <w:t>z</w:t>
            </w:r>
            <w:r w:rsidR="00383EAA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6E9E872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2B434E4" w14:textId="77777777" w:rsidR="00383EAA" w:rsidRDefault="00383EAA" w:rsidP="00383EAA">
            <w:pPr>
              <w:jc w:val="both"/>
            </w:pPr>
            <w:r>
              <w:t>seminář</w:t>
            </w:r>
          </w:p>
        </w:tc>
      </w:tr>
      <w:tr w:rsidR="00383EAA" w14:paraId="1BF1FBE0" w14:textId="77777777" w:rsidTr="00383EAA">
        <w:tc>
          <w:tcPr>
            <w:tcW w:w="3086" w:type="dxa"/>
            <w:shd w:val="clear" w:color="auto" w:fill="F7CAAC"/>
          </w:tcPr>
          <w:p w14:paraId="3E151E6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B3B2AF5" w14:textId="77777777" w:rsidR="00383EAA" w:rsidRDefault="00383EAA" w:rsidP="00383EAA">
            <w:pPr>
              <w:jc w:val="both"/>
            </w:pPr>
            <w:r>
              <w:t>Písemná a ústní forma</w:t>
            </w:r>
          </w:p>
          <w:p w14:paraId="37EBC9ED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6BAE6987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1D13577B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0A0FD1D8" w14:textId="77777777" w:rsidR="00383EAA" w:rsidRDefault="00383EAA" w:rsidP="00383EAA">
            <w:pPr>
              <w:jc w:val="both"/>
            </w:pPr>
            <w:r>
              <w:t>4. Prokázání úspěšného zvládnutí probírané tématiky při průběžném a závěrečném testu, ústní zkouška.</w:t>
            </w:r>
          </w:p>
        </w:tc>
      </w:tr>
      <w:tr w:rsidR="00383EAA" w14:paraId="37556D5E" w14:textId="77777777" w:rsidTr="00383EAA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2D5880E4" w14:textId="77777777" w:rsidR="00383EAA" w:rsidRDefault="00383EAA" w:rsidP="00383EAA">
            <w:pPr>
              <w:jc w:val="both"/>
            </w:pPr>
          </w:p>
        </w:tc>
      </w:tr>
      <w:tr w:rsidR="00334DFC" w14:paraId="15B9FBE2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3516E03" w14:textId="77777777" w:rsidR="00334DFC" w:rsidRDefault="00334DFC" w:rsidP="00334DFC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5F65224" w14:textId="77777777" w:rsidR="00334DFC" w:rsidRDefault="00334DFC" w:rsidP="00334DFC">
            <w:pPr>
              <w:jc w:val="both"/>
            </w:pPr>
          </w:p>
        </w:tc>
      </w:tr>
      <w:tr w:rsidR="00334DFC" w14:paraId="39997CE9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B00C78C" w14:textId="77777777" w:rsidR="00334DFC" w:rsidRDefault="00334DFC" w:rsidP="00334DFC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7F4136A" w14:textId="77777777" w:rsidR="00334DFC" w:rsidRDefault="00334DFC" w:rsidP="00334DFC">
            <w:pPr>
              <w:jc w:val="both"/>
            </w:pPr>
          </w:p>
        </w:tc>
      </w:tr>
      <w:tr w:rsidR="00334DFC" w14:paraId="30393C52" w14:textId="77777777" w:rsidTr="00383EAA">
        <w:tc>
          <w:tcPr>
            <w:tcW w:w="3086" w:type="dxa"/>
            <w:shd w:val="clear" w:color="auto" w:fill="F7CAAC"/>
          </w:tcPr>
          <w:p w14:paraId="5059C159" w14:textId="77777777" w:rsidR="00334DFC" w:rsidRDefault="00334DFC" w:rsidP="00334DFC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E5B50D8" w14:textId="77777777" w:rsidR="00334DFC" w:rsidRDefault="00334DFC" w:rsidP="00334DFC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83EAA" w14:paraId="0F1F7766" w14:textId="77777777" w:rsidTr="00383EAA">
        <w:trPr>
          <w:trHeight w:val="125"/>
        </w:trPr>
        <w:tc>
          <w:tcPr>
            <w:tcW w:w="9855" w:type="dxa"/>
            <w:gridSpan w:val="8"/>
            <w:tcBorders>
              <w:top w:val="nil"/>
            </w:tcBorders>
          </w:tcPr>
          <w:p w14:paraId="1ECBE511" w14:textId="77777777" w:rsidR="00383EAA" w:rsidRDefault="00383EAA" w:rsidP="00383EAA">
            <w:pPr>
              <w:jc w:val="both"/>
            </w:pPr>
          </w:p>
        </w:tc>
      </w:tr>
      <w:tr w:rsidR="00383EAA" w14:paraId="0846191D" w14:textId="77777777" w:rsidTr="00383EAA">
        <w:tc>
          <w:tcPr>
            <w:tcW w:w="3086" w:type="dxa"/>
            <w:shd w:val="clear" w:color="auto" w:fill="F7CAAC"/>
          </w:tcPr>
          <w:p w14:paraId="45343CB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0098529" w14:textId="77777777" w:rsidR="00383EAA" w:rsidRDefault="00383EAA" w:rsidP="00383EAA">
            <w:pPr>
              <w:jc w:val="both"/>
            </w:pPr>
          </w:p>
        </w:tc>
      </w:tr>
      <w:tr w:rsidR="00383EAA" w14:paraId="2E3F345B" w14:textId="77777777" w:rsidTr="00383EAA">
        <w:trPr>
          <w:trHeight w:val="70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43E2F41" w14:textId="77777777" w:rsidR="00383EAA" w:rsidRPr="009A7C26" w:rsidRDefault="00383EAA" w:rsidP="00383EAA">
            <w:pPr>
              <w:jc w:val="both"/>
              <w:rPr>
                <w:color w:val="000000"/>
                <w:shd w:val="clear" w:color="auto" w:fill="FFFFFF"/>
              </w:rPr>
            </w:pPr>
            <w:r w:rsidRPr="00E053E4">
              <w:rPr>
                <w:color w:val="000000"/>
                <w:shd w:val="clear" w:color="auto" w:fill="FFFFFF"/>
              </w:rPr>
              <w:t>Cílem kurzu je prohloubit jazykové znalosti na úrovn</w:t>
            </w:r>
            <w:r>
              <w:rPr>
                <w:color w:val="000000"/>
                <w:shd w:val="clear" w:color="auto" w:fill="FFFFFF"/>
              </w:rPr>
              <w:t>i</w:t>
            </w:r>
            <w:r w:rsidRPr="00E053E4">
              <w:rPr>
                <w:color w:val="000000"/>
                <w:shd w:val="clear" w:color="auto" w:fill="FFFFFF"/>
              </w:rPr>
              <w:t xml:space="preserve"> B2 středně pokročilý především v oblasti správného formálního užívání jazyka a slovní zásoby. Důraz je kladen také na procvičování komunikačních dovedností v cizím jazyce s ohledem na budou</w:t>
            </w:r>
            <w:r>
              <w:rPr>
                <w:color w:val="000000"/>
                <w:shd w:val="clear" w:color="auto" w:fill="FFFFFF"/>
              </w:rPr>
              <w:t xml:space="preserve">cí profesní uplatnění studentů. </w:t>
            </w:r>
            <w:r w:rsidRPr="009A7C26">
              <w:rPr>
                <w:color w:val="000000"/>
                <w:shd w:val="clear" w:color="auto" w:fill="FFFFFF"/>
              </w:rPr>
              <w:t>Obsah předmětu pokrývá lekce 7-10 učebnice English F</w:t>
            </w:r>
            <w:r>
              <w:rPr>
                <w:color w:val="000000"/>
                <w:shd w:val="clear" w:color="auto" w:fill="FFFFFF"/>
              </w:rPr>
              <w:t>ile Intermediate Third edition.</w:t>
            </w:r>
          </w:p>
          <w:p w14:paraId="60A776D8" w14:textId="77777777" w:rsidR="00383EAA" w:rsidRPr="009D07DE" w:rsidRDefault="00383EAA" w:rsidP="00383EAA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9D07DE">
              <w:rPr>
                <w:b/>
                <w:color w:val="000000"/>
                <w:shd w:val="clear" w:color="auto" w:fill="FFFFFF"/>
              </w:rPr>
              <w:t>Témata:</w:t>
            </w:r>
          </w:p>
          <w:p w14:paraId="138726E4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První podmínková věta </w:t>
            </w:r>
          </w:p>
          <w:p w14:paraId="42EBA1BD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Časové věty </w:t>
            </w:r>
          </w:p>
          <w:p w14:paraId="64A8B03E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'Make' and 'let' </w:t>
            </w:r>
          </w:p>
          <w:p w14:paraId="367E1989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Druhá podmínková věta </w:t>
            </w:r>
          </w:p>
          <w:p w14:paraId="1EA65C89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Praktická angličtina </w:t>
            </w:r>
          </w:p>
          <w:p w14:paraId="6F38BD59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Nepřímá řeč </w:t>
            </w:r>
          </w:p>
          <w:p w14:paraId="6EC4E768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Infinitiv a gerundium, průběžný test</w:t>
            </w:r>
          </w:p>
          <w:p w14:paraId="12EE662A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Třetí podmínková věta </w:t>
            </w:r>
          </w:p>
          <w:p w14:paraId="5ED20397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Tvoření přídavných jmen a příslovcí </w:t>
            </w:r>
          </w:p>
          <w:p w14:paraId="39E0A9BF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Kvantifikátory </w:t>
            </w:r>
          </w:p>
          <w:p w14:paraId="7ADCE1D2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Frázová slovesa </w:t>
            </w:r>
          </w:p>
          <w:p w14:paraId="06D0228A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Vztažné věty </w:t>
            </w:r>
          </w:p>
          <w:p w14:paraId="79C9B550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Složená podstatná jména </w:t>
            </w:r>
          </w:p>
          <w:p w14:paraId="4A3DAC35" w14:textId="77777777" w:rsidR="00383EAA" w:rsidRPr="009D07DE" w:rsidRDefault="00383EAA" w:rsidP="00383EAA">
            <w:pPr>
              <w:pStyle w:val="Odstavecseseznamem"/>
              <w:numPr>
                <w:ilvl w:val="0"/>
                <w:numId w:val="12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Dovětky, Test </w:t>
            </w:r>
          </w:p>
          <w:p w14:paraId="3B0447B1" w14:textId="77777777" w:rsidR="00383EAA" w:rsidRDefault="00383EAA" w:rsidP="00383EAA">
            <w:pPr>
              <w:jc w:val="both"/>
            </w:pPr>
            <w:r w:rsidRPr="00E053E4">
              <w:rPr>
                <w:color w:val="000000"/>
                <w:shd w:val="clear" w:color="auto" w:fill="FFFFFF"/>
              </w:rPr>
              <w:t>Předmět je zaměřen na slovní zásobu a funkční jazyk související s probíranými tématy: Probírání důležitých životních událostí, dávání rad, noviny, nabídky, právo a pořádek, nakupování, stížnosti, výhody a nevýhody, sport, peníze, společenské výrazy. </w:t>
            </w:r>
          </w:p>
        </w:tc>
      </w:tr>
      <w:tr w:rsidR="00383EAA" w14:paraId="6B73BC3E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9C865D8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7F7E0B1" w14:textId="77777777" w:rsidR="00383EAA" w:rsidRDefault="00383EAA" w:rsidP="00383EAA">
            <w:pPr>
              <w:jc w:val="both"/>
            </w:pPr>
          </w:p>
        </w:tc>
      </w:tr>
      <w:tr w:rsidR="00383EAA" w14:paraId="45FCB278" w14:textId="77777777" w:rsidTr="00383EAA">
        <w:trPr>
          <w:trHeight w:val="1296"/>
        </w:trPr>
        <w:tc>
          <w:tcPr>
            <w:tcW w:w="9855" w:type="dxa"/>
            <w:gridSpan w:val="8"/>
            <w:tcBorders>
              <w:top w:val="nil"/>
            </w:tcBorders>
          </w:tcPr>
          <w:p w14:paraId="52097D79" w14:textId="77777777" w:rsidR="00383EAA" w:rsidRPr="00A804ED" w:rsidRDefault="00383EAA" w:rsidP="00383EAA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511F7AF9" w14:textId="77777777" w:rsidR="00383EAA" w:rsidRPr="00A804ED" w:rsidRDefault="00383EAA" w:rsidP="00383EAA">
            <w:pPr>
              <w:jc w:val="both"/>
              <w:rPr>
                <w:b/>
                <w:bCs/>
              </w:rPr>
            </w:pPr>
            <w:r w:rsidRPr="00E162F0">
              <w:rPr>
                <w:caps/>
                <w:color w:val="000000"/>
                <w:shd w:val="clear" w:color="auto" w:fill="FFFFFF"/>
              </w:rPr>
              <w:t>Oxeden, C</w:t>
            </w:r>
            <w:r>
              <w:rPr>
                <w:caps/>
                <w:color w:val="000000"/>
                <w:shd w:val="clear" w:color="auto" w:fill="FFFFFF"/>
              </w:rPr>
              <w:t>.</w:t>
            </w:r>
            <w:r w:rsidRPr="00E162F0">
              <w:rPr>
                <w:caps/>
                <w:color w:val="000000"/>
                <w:shd w:val="clear" w:color="auto" w:fill="FFFFFF"/>
              </w:rPr>
              <w:t>,</w:t>
            </w:r>
            <w:r>
              <w:rPr>
                <w:caps/>
                <w:color w:val="000000"/>
                <w:shd w:val="clear" w:color="auto" w:fill="FFFFFF"/>
              </w:rPr>
              <w:t xml:space="preserve"> Ch.</w:t>
            </w:r>
            <w:r w:rsidRPr="00E162F0">
              <w:rPr>
                <w:caps/>
                <w:color w:val="000000"/>
                <w:shd w:val="clear" w:color="auto" w:fill="FFFFFF"/>
              </w:rPr>
              <w:t xml:space="preserve"> Latham-Koenig</w:t>
            </w:r>
            <w:r>
              <w:rPr>
                <w:caps/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a</w:t>
            </w:r>
            <w:r>
              <w:rPr>
                <w:caps/>
                <w:color w:val="000000"/>
                <w:shd w:val="clear" w:color="auto" w:fill="FFFFFF"/>
              </w:rPr>
              <w:t xml:space="preserve"> P.</w:t>
            </w:r>
            <w:r w:rsidRPr="00E162F0">
              <w:rPr>
                <w:caps/>
                <w:color w:val="000000"/>
                <w:shd w:val="clear" w:color="auto" w:fill="FFFFFF"/>
              </w:rPr>
              <w:t xml:space="preserve"> Seligson. 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File Pre-Intermediate</w:t>
            </w:r>
            <w:r w:rsidRPr="00A804ED">
              <w:rPr>
                <w:iCs/>
                <w:color w:val="000000"/>
                <w:shd w:val="clear" w:color="auto" w:fill="FFFFFF"/>
              </w:rPr>
              <w:t>, third edition</w:t>
            </w:r>
            <w:r w:rsidRPr="00A804ED">
              <w:rPr>
                <w:color w:val="000000"/>
                <w:shd w:val="clear" w:color="auto" w:fill="FFFFFF"/>
              </w:rPr>
              <w:t>. Oxford, 2012. </w:t>
            </w:r>
          </w:p>
          <w:p w14:paraId="3FBD9180" w14:textId="77777777" w:rsidR="00383EAA" w:rsidRPr="00A804ED" w:rsidRDefault="00383EAA" w:rsidP="00383EAA">
            <w:pPr>
              <w:jc w:val="both"/>
              <w:rPr>
                <w:b/>
              </w:rPr>
            </w:pPr>
            <w:r w:rsidRPr="00A804ED">
              <w:rPr>
                <w:b/>
              </w:rPr>
              <w:t>Doporučená literatura:</w:t>
            </w:r>
          </w:p>
          <w:p w14:paraId="6683BCAE" w14:textId="77777777" w:rsidR="00383EAA" w:rsidRPr="00A804ED" w:rsidRDefault="00383EAA" w:rsidP="00383EAA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aps/>
                <w:color w:val="000000"/>
                <w:shd w:val="clear" w:color="auto" w:fill="FFFFFF"/>
              </w:rPr>
              <w:t>Raymond M</w:t>
            </w:r>
            <w:r w:rsidRPr="00E162F0">
              <w:rPr>
                <w:caps/>
                <w:color w:val="000000"/>
                <w:shd w:val="clear" w:color="auto" w:fill="FFFFFF"/>
              </w:rPr>
              <w:t>.</w:t>
            </w:r>
            <w:r>
              <w:rPr>
                <w:caps/>
                <w:color w:val="000000"/>
                <w:shd w:val="clear" w:color="auto" w:fill="FFFFFF"/>
              </w:rPr>
              <w:t xml:space="preserve"> 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Grammar in Use</w:t>
            </w:r>
            <w:r w:rsidRPr="00A804ED">
              <w:rPr>
                <w:iCs/>
                <w:color w:val="000000"/>
                <w:shd w:val="clear" w:color="auto" w:fill="FFFFFF"/>
              </w:rPr>
              <w:t xml:space="preserve"> (4th edition)</w:t>
            </w:r>
            <w:r w:rsidRPr="00A804ED">
              <w:rPr>
                <w:color w:val="000000"/>
                <w:shd w:val="clear" w:color="auto" w:fill="FFFFFF"/>
              </w:rPr>
              <w:t>.</w:t>
            </w:r>
          </w:p>
          <w:p w14:paraId="66EA4F9A" w14:textId="77777777" w:rsidR="00383EAA" w:rsidRPr="007F4755" w:rsidRDefault="00383EAA" w:rsidP="00383EAA">
            <w:pPr>
              <w:jc w:val="both"/>
            </w:pPr>
            <w:r w:rsidRPr="00E162F0">
              <w:rPr>
                <w:caps/>
                <w:color w:val="000000"/>
                <w:shd w:val="clear" w:color="auto" w:fill="FFFFFF"/>
              </w:rPr>
              <w:t>Redman, S</w:t>
            </w:r>
            <w:r w:rsidRPr="00A804ED">
              <w:rPr>
                <w:color w:val="000000"/>
                <w:shd w:val="clear" w:color="auto" w:fill="FFFFFF"/>
              </w:rPr>
              <w:t>. </w:t>
            </w:r>
            <w:r w:rsidRPr="00D26107">
              <w:rPr>
                <w:i/>
                <w:iCs/>
                <w:color w:val="000000"/>
                <w:shd w:val="clear" w:color="auto" w:fill="FFFFFF"/>
              </w:rPr>
              <w:t>English Vocabulary in Use</w:t>
            </w:r>
            <w:r w:rsidRPr="00A804ED">
              <w:rPr>
                <w:iCs/>
                <w:color w:val="000000"/>
                <w:shd w:val="clear" w:color="auto" w:fill="FFFFFF"/>
              </w:rPr>
              <w:t>, Pre-intermediate and Intermediate</w:t>
            </w:r>
            <w:r w:rsidRPr="00A804ED">
              <w:rPr>
                <w:color w:val="000000"/>
                <w:shd w:val="clear" w:color="auto" w:fill="FFFFFF"/>
              </w:rPr>
              <w:t>. CUP.</w:t>
            </w:r>
          </w:p>
        </w:tc>
      </w:tr>
      <w:tr w:rsidR="00383EAA" w14:paraId="57C3CDE3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A57722D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6FB03053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DBE5762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A2AFCE1" w14:textId="77777777" w:rsidR="00383EAA" w:rsidRDefault="00383EAA" w:rsidP="00383EAA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E34190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4C1A531F" w14:textId="77777777" w:rsidTr="00383EAA">
        <w:tc>
          <w:tcPr>
            <w:tcW w:w="9855" w:type="dxa"/>
            <w:gridSpan w:val="8"/>
            <w:shd w:val="clear" w:color="auto" w:fill="F7CAAC"/>
          </w:tcPr>
          <w:p w14:paraId="553ACEB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278E15BB" w14:textId="77777777" w:rsidTr="00383EAA">
        <w:trPr>
          <w:trHeight w:val="495"/>
        </w:trPr>
        <w:tc>
          <w:tcPr>
            <w:tcW w:w="9855" w:type="dxa"/>
            <w:gridSpan w:val="8"/>
          </w:tcPr>
          <w:p w14:paraId="28F3AF05" w14:textId="77777777" w:rsidR="00383EAA" w:rsidRPr="0061728F" w:rsidRDefault="00383EAA" w:rsidP="00383EAA">
            <w:pPr>
              <w:jc w:val="both"/>
            </w:pPr>
            <w:r w:rsidRPr="0061728F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10E46248" w14:textId="77777777" w:rsidR="00383EAA" w:rsidRDefault="00383EAA" w:rsidP="00383EAA">
      <w:pPr>
        <w:spacing w:after="160" w:line="259" w:lineRule="auto"/>
      </w:pPr>
    </w:p>
    <w:p w14:paraId="249B123D" w14:textId="77777777" w:rsidR="00383EAA" w:rsidRDefault="00383EAA" w:rsidP="00383EAA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5C1CECF1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C177CD5" w14:textId="77777777" w:rsidR="00383EAA" w:rsidRDefault="00383EAA" w:rsidP="00383EAA">
            <w:pPr>
              <w:tabs>
                <w:tab w:val="right" w:pos="945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  <w:rFonts w:eastAsiaTheme="majorEastAsia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69EB669B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CBAB33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17B1543" w14:textId="77777777" w:rsidR="00383EAA" w:rsidRDefault="00383EAA" w:rsidP="00383EAA">
            <w:pPr>
              <w:jc w:val="both"/>
            </w:pPr>
            <w:bookmarkStart w:id="327" w:name="bakalarka"/>
            <w:r>
              <w:t>Bakalářská práce</w:t>
            </w:r>
            <w:bookmarkEnd w:id="327"/>
          </w:p>
        </w:tc>
      </w:tr>
      <w:tr w:rsidR="00383EAA" w14:paraId="05FCE22E" w14:textId="77777777" w:rsidTr="00383EAA">
        <w:tc>
          <w:tcPr>
            <w:tcW w:w="3086" w:type="dxa"/>
            <w:shd w:val="clear" w:color="auto" w:fill="F7CAAC"/>
          </w:tcPr>
          <w:p w14:paraId="06CC3C2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42C5C10" w14:textId="77777777" w:rsidR="00383EAA" w:rsidRDefault="00383EAA" w:rsidP="00383EAA">
            <w:pPr>
              <w:jc w:val="both"/>
            </w:pPr>
            <w:r>
              <w:t>Povinný</w:t>
            </w:r>
          </w:p>
          <w:p w14:paraId="14D4BEFC" w14:textId="77777777" w:rsidR="00383EAA" w:rsidRDefault="00383EAA" w:rsidP="00383EAA">
            <w:pPr>
              <w:jc w:val="both"/>
            </w:pPr>
          </w:p>
        </w:tc>
        <w:tc>
          <w:tcPr>
            <w:tcW w:w="2695" w:type="dxa"/>
            <w:gridSpan w:val="2"/>
            <w:shd w:val="clear" w:color="auto" w:fill="F7CAAC"/>
          </w:tcPr>
          <w:p w14:paraId="40AF95F9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B1955CA" w14:textId="77777777" w:rsidR="00383EAA" w:rsidRDefault="00383EAA" w:rsidP="00383EAA">
            <w:pPr>
              <w:jc w:val="both"/>
            </w:pPr>
            <w:r>
              <w:t>3/L</w:t>
            </w:r>
            <w:r w:rsidR="00861F4E">
              <w:t>S</w:t>
            </w:r>
          </w:p>
        </w:tc>
      </w:tr>
      <w:tr w:rsidR="00383EAA" w14:paraId="14B4EAEC" w14:textId="77777777" w:rsidTr="00383EAA">
        <w:tc>
          <w:tcPr>
            <w:tcW w:w="3086" w:type="dxa"/>
            <w:shd w:val="clear" w:color="auto" w:fill="F7CAAC"/>
          </w:tcPr>
          <w:p w14:paraId="517DB03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DDEF078" w14:textId="77777777" w:rsidR="00383EAA" w:rsidRDefault="00383EAA" w:rsidP="00383EAA">
            <w:pPr>
              <w:jc w:val="both"/>
            </w:pPr>
            <w:r>
              <w:t>168c</w:t>
            </w:r>
          </w:p>
        </w:tc>
        <w:tc>
          <w:tcPr>
            <w:tcW w:w="889" w:type="dxa"/>
            <w:shd w:val="clear" w:color="auto" w:fill="F7CAAC"/>
          </w:tcPr>
          <w:p w14:paraId="4CBC236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8A71143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6C4E384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FD25FE1" w14:textId="77777777" w:rsidR="00383EAA" w:rsidRDefault="00383EAA" w:rsidP="00383EAA">
            <w:pPr>
              <w:jc w:val="both"/>
            </w:pPr>
            <w:r>
              <w:t>18</w:t>
            </w:r>
          </w:p>
        </w:tc>
      </w:tr>
      <w:tr w:rsidR="00383EAA" w14:paraId="720811D3" w14:textId="77777777" w:rsidTr="00383EAA">
        <w:tc>
          <w:tcPr>
            <w:tcW w:w="3086" w:type="dxa"/>
            <w:shd w:val="clear" w:color="auto" w:fill="F7CAAC"/>
          </w:tcPr>
          <w:p w14:paraId="7BA50B57" w14:textId="77777777" w:rsidR="00383EAA" w:rsidRDefault="00383EAA" w:rsidP="00383EAA">
            <w:pPr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5B0FDDF" w14:textId="77777777" w:rsidR="00383EAA" w:rsidRDefault="00383EAA" w:rsidP="00383EAA">
            <w:pPr>
              <w:snapToGrid w:val="0"/>
              <w:jc w:val="both"/>
            </w:pPr>
            <w:r>
              <w:t>Převzetí oficiálního zadání Bakalářské práce.</w:t>
            </w:r>
          </w:p>
        </w:tc>
      </w:tr>
      <w:tr w:rsidR="00383EAA" w14:paraId="2F60C0D1" w14:textId="77777777" w:rsidTr="00383EAA">
        <w:tc>
          <w:tcPr>
            <w:tcW w:w="3086" w:type="dxa"/>
            <w:shd w:val="clear" w:color="auto" w:fill="F7CAAC"/>
          </w:tcPr>
          <w:p w14:paraId="3AA0C63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4E1CBEE" w14:textId="77777777" w:rsidR="00383EAA" w:rsidRDefault="00383EAA" w:rsidP="00383EAA">
            <w:pPr>
              <w:jc w:val="both"/>
            </w:pPr>
            <w:r>
              <w:t>Zápočet</w:t>
            </w:r>
          </w:p>
        </w:tc>
        <w:tc>
          <w:tcPr>
            <w:tcW w:w="2156" w:type="dxa"/>
            <w:shd w:val="clear" w:color="auto" w:fill="F7CAAC"/>
          </w:tcPr>
          <w:p w14:paraId="2559450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CB9CFAB" w14:textId="77777777" w:rsidR="00383EAA" w:rsidRDefault="00383EAA" w:rsidP="00383EAA">
            <w:pPr>
              <w:jc w:val="both"/>
            </w:pPr>
            <w:r>
              <w:t>Cvičení</w:t>
            </w:r>
          </w:p>
        </w:tc>
      </w:tr>
      <w:tr w:rsidR="00383EAA" w14:paraId="2FEFFEF4" w14:textId="77777777" w:rsidTr="00383EAA">
        <w:tc>
          <w:tcPr>
            <w:tcW w:w="3086" w:type="dxa"/>
            <w:shd w:val="clear" w:color="auto" w:fill="F7CAAC"/>
          </w:tcPr>
          <w:p w14:paraId="2DD1E8C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8DB950C" w14:textId="77777777" w:rsidR="00383EAA" w:rsidRDefault="00383EAA" w:rsidP="00383EAA">
            <w:pPr>
              <w:snapToGrid w:val="0"/>
              <w:jc w:val="both"/>
            </w:pPr>
            <w:r>
              <w:t xml:space="preserve">1. Povinná a aktivní účast na všech níže uvedených blocích výuky. </w:t>
            </w:r>
          </w:p>
          <w:p w14:paraId="4AF1D223" w14:textId="77777777" w:rsidR="00383EAA" w:rsidRDefault="00383EAA" w:rsidP="00383EAA">
            <w:pPr>
              <w:snapToGrid w:val="0"/>
              <w:jc w:val="both"/>
            </w:pPr>
            <w:r>
              <w:t>2. Individuální práce studenta pod vedením vedoucího Bakalářské práce..</w:t>
            </w:r>
          </w:p>
          <w:p w14:paraId="3A176E51" w14:textId="77777777" w:rsidR="00383EAA" w:rsidRDefault="00383EAA" w:rsidP="00383EAA">
            <w:pPr>
              <w:jc w:val="both"/>
            </w:pPr>
            <w:r>
              <w:t>3. Odevzdání zpracované Bakalářské práce.</w:t>
            </w:r>
          </w:p>
        </w:tc>
      </w:tr>
      <w:tr w:rsidR="00383EAA" w14:paraId="26784836" w14:textId="77777777" w:rsidTr="00383EAA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514B534" w14:textId="77777777" w:rsidR="00383EAA" w:rsidRDefault="00383EAA" w:rsidP="00383EAA">
            <w:pPr>
              <w:jc w:val="both"/>
            </w:pPr>
          </w:p>
        </w:tc>
      </w:tr>
      <w:tr w:rsidR="00383EAA" w14:paraId="2FAEE070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F76FB8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29D82C7" w14:textId="77777777" w:rsidR="00383EAA" w:rsidRPr="00AF5BBC" w:rsidRDefault="00383EAA" w:rsidP="00D240BF">
            <w:pPr>
              <w:jc w:val="both"/>
              <w:rPr>
                <w:highlight w:val="yellow"/>
              </w:rPr>
            </w:pPr>
            <w:r w:rsidRPr="00300A0A">
              <w:t xml:space="preserve">doc. </w:t>
            </w:r>
            <w:r w:rsidR="00B42FA3">
              <w:t>Ing. Martin Hromada, Ph.D.</w:t>
            </w:r>
            <w:r w:rsidRPr="00300A0A">
              <w:t xml:space="preserve"> </w:t>
            </w:r>
          </w:p>
        </w:tc>
      </w:tr>
      <w:tr w:rsidR="00383EAA" w14:paraId="33C07ADB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2E501D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684E7E2" w14:textId="77777777" w:rsidR="00383EAA" w:rsidRPr="00AF5BBC" w:rsidRDefault="00383EAA" w:rsidP="00383EAA">
            <w:pPr>
              <w:jc w:val="both"/>
              <w:rPr>
                <w:highlight w:val="yellow"/>
              </w:rPr>
            </w:pPr>
            <w:r>
              <w:t xml:space="preserve">Metodicky, vede cvičení. </w:t>
            </w:r>
          </w:p>
        </w:tc>
      </w:tr>
      <w:tr w:rsidR="00383EAA" w14:paraId="0C6415FB" w14:textId="77777777" w:rsidTr="00383EAA">
        <w:tc>
          <w:tcPr>
            <w:tcW w:w="3086" w:type="dxa"/>
            <w:shd w:val="clear" w:color="auto" w:fill="F7CAAC"/>
          </w:tcPr>
          <w:p w14:paraId="7A35EE6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2081D99" w14:textId="77777777" w:rsidR="00383EAA" w:rsidRPr="00A508F5" w:rsidRDefault="00B42FA3" w:rsidP="00383EAA">
            <w:pPr>
              <w:jc w:val="both"/>
            </w:pPr>
            <w:r w:rsidRPr="00300A0A">
              <w:t xml:space="preserve">doc. </w:t>
            </w:r>
            <w:r>
              <w:t>Ing. Martin Hromada, Ph.D.</w:t>
            </w:r>
            <w:r w:rsidR="00D240BF">
              <w:t>, cvičení</w:t>
            </w:r>
            <w:r w:rsidRPr="00300A0A">
              <w:t xml:space="preserve"> (100 %)</w:t>
            </w:r>
          </w:p>
        </w:tc>
      </w:tr>
      <w:tr w:rsidR="00383EAA" w14:paraId="3E00E1F3" w14:textId="77777777" w:rsidTr="00383EAA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6ABF5C8" w14:textId="77777777" w:rsidR="00383EAA" w:rsidRDefault="00383EAA" w:rsidP="00383EAA">
            <w:pPr>
              <w:jc w:val="both"/>
            </w:pPr>
          </w:p>
        </w:tc>
      </w:tr>
      <w:tr w:rsidR="00383EAA" w14:paraId="566AEE43" w14:textId="77777777" w:rsidTr="00383EAA">
        <w:tc>
          <w:tcPr>
            <w:tcW w:w="3086" w:type="dxa"/>
            <w:shd w:val="clear" w:color="auto" w:fill="F7CAAC"/>
          </w:tcPr>
          <w:p w14:paraId="42E8EBF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CB21209" w14:textId="77777777" w:rsidR="00383EAA" w:rsidRDefault="00383EAA" w:rsidP="00383EAA">
            <w:pPr>
              <w:jc w:val="both"/>
            </w:pPr>
          </w:p>
        </w:tc>
      </w:tr>
      <w:tr w:rsidR="00383EAA" w14:paraId="3E50125C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F435814" w14:textId="77777777" w:rsidR="00383EAA" w:rsidRDefault="00383EAA" w:rsidP="00383EAA">
            <w:pPr>
              <w:suppressAutoHyphens/>
              <w:jc w:val="both"/>
            </w:pPr>
            <w:r>
              <w:t>V rámci Bakalářské práce je řešeno samostatné zadání konkrétní problematiky z okruhu oblasti bezpečnostních technologii, systému a managementu.</w:t>
            </w:r>
          </w:p>
          <w:p w14:paraId="3596EC01" w14:textId="77777777" w:rsidR="00383EAA" w:rsidRDefault="00383EAA" w:rsidP="00383EAA">
            <w:pPr>
              <w:suppressAutoHyphens/>
              <w:jc w:val="both"/>
            </w:pPr>
            <w:r>
              <w:t>Výstupem práce studenta je závěrečná Bakalářská práce obhajovaná před komisí pro Státní závěrečné zkoušky.</w:t>
            </w:r>
          </w:p>
          <w:p w14:paraId="79E8BC0D" w14:textId="77777777" w:rsidR="00383EAA" w:rsidRDefault="00383EAA" w:rsidP="00383EAA">
            <w:pPr>
              <w:suppressAutoHyphens/>
              <w:jc w:val="both"/>
            </w:pPr>
            <w:r>
              <w:t>Součástí předmětu je vedle individuální práce studentů i organizovaná výuka v rozsahu celkem 14 hod/semestr v následujícím členění na 3 výukové bloky:</w:t>
            </w:r>
          </w:p>
          <w:p w14:paraId="708328D2" w14:textId="77777777" w:rsidR="00383EAA" w:rsidRDefault="00383EAA" w:rsidP="007642A7">
            <w:pPr>
              <w:numPr>
                <w:ilvl w:val="0"/>
                <w:numId w:val="52"/>
              </w:numPr>
              <w:suppressAutoHyphens/>
              <w:jc w:val="both"/>
            </w:pPr>
            <w:r>
              <w:t>blok: 6 hodin – 7. týden semestru – prezentace studentů, představující stav řešení BP za účasti vedoucích BP</w:t>
            </w:r>
          </w:p>
          <w:p w14:paraId="72C1E1EB" w14:textId="77777777" w:rsidR="00383EAA" w:rsidRDefault="00383EAA" w:rsidP="007642A7">
            <w:pPr>
              <w:numPr>
                <w:ilvl w:val="0"/>
                <w:numId w:val="52"/>
              </w:numPr>
              <w:suppressAutoHyphens/>
              <w:jc w:val="both"/>
            </w:pPr>
            <w:r>
              <w:t>blok: 2 hodiny – 9. týden semestru – schválení osnovy BP, odborné i formální náležitosti písemné BP, informace o možnostech pomoci fakulty při hledání zaměstnání</w:t>
            </w:r>
          </w:p>
          <w:p w14:paraId="1304E84A" w14:textId="77777777" w:rsidR="00383EAA" w:rsidRDefault="00383EAA" w:rsidP="007642A7">
            <w:pPr>
              <w:numPr>
                <w:ilvl w:val="0"/>
                <w:numId w:val="52"/>
              </w:numPr>
              <w:suppressAutoHyphens/>
              <w:jc w:val="both"/>
            </w:pPr>
            <w:r>
              <w:t>blok: 6 hodin – 11. až 12. týden semestru – prezentace studentů za účasti vedoucích BP, představující téměř hotovou Bakalářskou práci.</w:t>
            </w:r>
          </w:p>
        </w:tc>
      </w:tr>
      <w:tr w:rsidR="00383EAA" w14:paraId="0DE97767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0DD2519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EE4E31B" w14:textId="77777777" w:rsidR="00383EAA" w:rsidRDefault="00383EAA" w:rsidP="00383EAA">
            <w:pPr>
              <w:jc w:val="both"/>
            </w:pPr>
          </w:p>
        </w:tc>
      </w:tr>
      <w:tr w:rsidR="00383EAA" w14:paraId="3180842D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0964FCE" w14:textId="77777777" w:rsidR="00383EAA" w:rsidRPr="00F60E98" w:rsidRDefault="00383EAA" w:rsidP="00383EAA">
            <w:pPr>
              <w:pStyle w:val="Bezmez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F60E98">
              <w:rPr>
                <w:rFonts w:ascii="Times New Roman" w:hAnsi="Times New Roman" w:cs="Times New Roman"/>
              </w:rPr>
              <w:t>Literatura bude určena podle náplně Bakalářské práce jejím vedoucím.</w:t>
            </w:r>
          </w:p>
        </w:tc>
      </w:tr>
      <w:tr w:rsidR="00383EAA" w14:paraId="162C12F5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A5B933B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5D3C8EA5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3DFF049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111EB99" w14:textId="77777777" w:rsidR="00383EAA" w:rsidRDefault="00383EAA" w:rsidP="00383EAA">
            <w:pPr>
              <w:jc w:val="center"/>
            </w:pPr>
            <w:r>
              <w:t>44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788269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6B76FC1D" w14:textId="77777777" w:rsidTr="00383EAA">
        <w:tc>
          <w:tcPr>
            <w:tcW w:w="9855" w:type="dxa"/>
            <w:gridSpan w:val="8"/>
            <w:shd w:val="clear" w:color="auto" w:fill="F7CAAC"/>
          </w:tcPr>
          <w:p w14:paraId="7739477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3CD91C9E" w14:textId="77777777" w:rsidTr="00383EAA">
        <w:trPr>
          <w:trHeight w:val="1373"/>
        </w:trPr>
        <w:tc>
          <w:tcPr>
            <w:tcW w:w="9855" w:type="dxa"/>
            <w:gridSpan w:val="8"/>
          </w:tcPr>
          <w:p w14:paraId="4EB2CFC2" w14:textId="77777777" w:rsidR="00383EAA" w:rsidRDefault="00383EAA" w:rsidP="00383EAA">
            <w:pPr>
              <w:jc w:val="both"/>
            </w:pPr>
            <w:r>
              <w:rPr>
                <w:sz w:val="22"/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>
              <w:t xml:space="preserve"> </w:t>
            </w:r>
          </w:p>
        </w:tc>
      </w:tr>
    </w:tbl>
    <w:p w14:paraId="702BBCC0" w14:textId="77777777" w:rsidR="00383EAA" w:rsidRDefault="00383EAA" w:rsidP="00383EAA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4BE9D8F5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8F50C68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0BEF31CD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5350D6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F507041" w14:textId="77777777" w:rsidR="00383EAA" w:rsidRDefault="00383EAA" w:rsidP="00383EAA">
            <w:pPr>
              <w:jc w:val="both"/>
            </w:pPr>
            <w:bookmarkStart w:id="328" w:name="bezpecnostniInzenyrstvi"/>
            <w:r>
              <w:t>Bezpečnostní inženýrství</w:t>
            </w:r>
            <w:bookmarkEnd w:id="328"/>
          </w:p>
        </w:tc>
      </w:tr>
      <w:tr w:rsidR="00383EAA" w14:paraId="6BC3A34D" w14:textId="77777777" w:rsidTr="00383EAA">
        <w:tc>
          <w:tcPr>
            <w:tcW w:w="3086" w:type="dxa"/>
            <w:shd w:val="clear" w:color="auto" w:fill="F7CAAC"/>
          </w:tcPr>
          <w:p w14:paraId="7256442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282C08C" w14:textId="77777777" w:rsidR="00383EAA" w:rsidRDefault="00383EAA" w:rsidP="00383EAA">
            <w:pPr>
              <w:jc w:val="both"/>
            </w:pPr>
            <w:r>
              <w:t>Povinný „PZ“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D21B645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15A2ED6" w14:textId="77777777" w:rsidR="00383EAA" w:rsidRDefault="00383EAA" w:rsidP="00383EAA">
            <w:pPr>
              <w:jc w:val="both"/>
            </w:pPr>
            <w:r>
              <w:t>2/Z</w:t>
            </w:r>
            <w:r w:rsidRPr="00300A0A">
              <w:t>S</w:t>
            </w:r>
          </w:p>
        </w:tc>
      </w:tr>
      <w:tr w:rsidR="00383EAA" w14:paraId="3E2835D7" w14:textId="77777777" w:rsidTr="00383EAA">
        <w:tc>
          <w:tcPr>
            <w:tcW w:w="3086" w:type="dxa"/>
            <w:shd w:val="clear" w:color="auto" w:fill="F7CAAC"/>
          </w:tcPr>
          <w:p w14:paraId="4B5CBFD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037EF6C" w14:textId="77777777" w:rsidR="00383EAA" w:rsidRDefault="00383EAA" w:rsidP="00383EAA">
            <w:pPr>
              <w:jc w:val="both"/>
            </w:pPr>
            <w:r w:rsidRPr="00300A0A">
              <w:t>28p + 14s</w:t>
            </w:r>
          </w:p>
        </w:tc>
        <w:tc>
          <w:tcPr>
            <w:tcW w:w="889" w:type="dxa"/>
            <w:shd w:val="clear" w:color="auto" w:fill="F7CAAC"/>
          </w:tcPr>
          <w:p w14:paraId="3CE8E00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CE7EFB8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78E44AF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91DFAB7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56FF3517" w14:textId="77777777" w:rsidTr="00383EAA">
        <w:tc>
          <w:tcPr>
            <w:tcW w:w="3086" w:type="dxa"/>
            <w:shd w:val="clear" w:color="auto" w:fill="F7CAAC"/>
          </w:tcPr>
          <w:p w14:paraId="27A66082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4D1282E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3B42EC57" w14:textId="77777777" w:rsidTr="00383EAA">
        <w:tc>
          <w:tcPr>
            <w:tcW w:w="3086" w:type="dxa"/>
            <w:shd w:val="clear" w:color="auto" w:fill="F7CAAC"/>
          </w:tcPr>
          <w:p w14:paraId="17A49F0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175AA0F" w14:textId="77777777" w:rsidR="00383EAA" w:rsidRDefault="00861F4E" w:rsidP="00383EAA">
            <w:pPr>
              <w:jc w:val="both"/>
            </w:pPr>
            <w:r>
              <w:t>z</w:t>
            </w:r>
            <w:r w:rsidR="00383EAA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3A09C51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3DB9DD6" w14:textId="77777777" w:rsidR="00383EAA" w:rsidRDefault="00383EAA" w:rsidP="00383EAA">
            <w:pPr>
              <w:jc w:val="both"/>
            </w:pPr>
            <w:r>
              <w:t>Přednáška, seminář</w:t>
            </w:r>
          </w:p>
        </w:tc>
      </w:tr>
      <w:tr w:rsidR="00383EAA" w14:paraId="34F534D9" w14:textId="77777777" w:rsidTr="00383EAA">
        <w:tc>
          <w:tcPr>
            <w:tcW w:w="3086" w:type="dxa"/>
            <w:shd w:val="clear" w:color="auto" w:fill="F7CAAC"/>
          </w:tcPr>
          <w:p w14:paraId="1171980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DE216E3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7594F434" w14:textId="77777777" w:rsidR="00383EAA" w:rsidRDefault="00383EAA" w:rsidP="00383EAA">
            <w:pPr>
              <w:jc w:val="both"/>
            </w:pPr>
            <w:r>
              <w:t xml:space="preserve">1. Povinná a aktivní účast na jednotlivých seminářích (80% účast na seminářích). </w:t>
            </w:r>
          </w:p>
          <w:p w14:paraId="6E6964C0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5C4B0F50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469749C0" w14:textId="77777777" w:rsidR="00383EAA" w:rsidRDefault="00383EAA" w:rsidP="00383EAA">
            <w:pPr>
              <w:jc w:val="both"/>
            </w:pPr>
            <w:r>
              <w:t>4. Prokázání úspěšného zvládnutí probírané tématiky pomocí písemného testu a ústní zkoušky.</w:t>
            </w:r>
          </w:p>
        </w:tc>
      </w:tr>
      <w:tr w:rsidR="00383EAA" w14:paraId="1FAA84B5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3DF94A77" w14:textId="77777777" w:rsidR="00383EAA" w:rsidRDefault="00383EAA" w:rsidP="00383EAA">
            <w:pPr>
              <w:jc w:val="both"/>
            </w:pPr>
          </w:p>
        </w:tc>
      </w:tr>
      <w:tr w:rsidR="00383EAA" w14:paraId="7F7E6F7E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BB1E68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2E67E0D" w14:textId="77777777" w:rsidR="00383EAA" w:rsidRDefault="00383EAA" w:rsidP="00383EAA">
            <w:pPr>
              <w:jc w:val="both"/>
            </w:pPr>
            <w:r>
              <w:t>doc. Ing. Martin Hromada, Ph.D.</w:t>
            </w:r>
          </w:p>
        </w:tc>
      </w:tr>
      <w:tr w:rsidR="00383EAA" w14:paraId="3B59B943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0882C8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3205B41" w14:textId="77777777" w:rsidR="00383EAA" w:rsidRDefault="00383EAA" w:rsidP="00383EAA">
            <w:pPr>
              <w:jc w:val="both"/>
            </w:pPr>
            <w:r>
              <w:t>Metodicky, vede přednášky</w:t>
            </w:r>
          </w:p>
        </w:tc>
      </w:tr>
      <w:tr w:rsidR="00383EAA" w14:paraId="154F692B" w14:textId="77777777" w:rsidTr="00383EAA">
        <w:tc>
          <w:tcPr>
            <w:tcW w:w="3086" w:type="dxa"/>
            <w:shd w:val="clear" w:color="auto" w:fill="F7CAAC"/>
          </w:tcPr>
          <w:p w14:paraId="7C25018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2B77440" w14:textId="77777777" w:rsidR="00383EAA" w:rsidRDefault="00383EAA" w:rsidP="00383EAA">
            <w:pPr>
              <w:jc w:val="both"/>
            </w:pPr>
            <w:r>
              <w:t>doc. Ing. Martin Hromada, Ph.D.</w:t>
            </w:r>
            <w:r w:rsidR="00BF217E">
              <w:t xml:space="preserve">, přednášky </w:t>
            </w:r>
            <w:r>
              <w:t>(100</w:t>
            </w:r>
            <w:r w:rsidR="00BF217E">
              <w:t xml:space="preserve"> </w:t>
            </w:r>
            <w:r>
              <w:t>%);</w:t>
            </w:r>
          </w:p>
          <w:p w14:paraId="42F392B1" w14:textId="77777777" w:rsidR="00383EAA" w:rsidRDefault="00383EAA" w:rsidP="00BF217E">
            <w:pPr>
              <w:jc w:val="both"/>
            </w:pPr>
            <w:r>
              <w:t>Ing. Dora Lapková, Ph.D.</w:t>
            </w:r>
            <w:r w:rsidR="00BF217E">
              <w:t xml:space="preserve">, semináře </w:t>
            </w:r>
            <w:r>
              <w:t>(100</w:t>
            </w:r>
            <w:r w:rsidR="00BF217E">
              <w:t xml:space="preserve"> </w:t>
            </w:r>
            <w:r>
              <w:t>%)</w:t>
            </w:r>
          </w:p>
        </w:tc>
      </w:tr>
      <w:tr w:rsidR="00383EAA" w14:paraId="7DD4168F" w14:textId="77777777" w:rsidTr="00383EAA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22825A6F" w14:textId="77777777" w:rsidR="00383EAA" w:rsidRDefault="00383EAA" w:rsidP="00383EAA">
            <w:pPr>
              <w:jc w:val="both"/>
            </w:pPr>
          </w:p>
        </w:tc>
      </w:tr>
      <w:tr w:rsidR="00383EAA" w14:paraId="051D226C" w14:textId="77777777" w:rsidTr="00383EAA">
        <w:tc>
          <w:tcPr>
            <w:tcW w:w="3086" w:type="dxa"/>
            <w:shd w:val="clear" w:color="auto" w:fill="F7CAAC"/>
          </w:tcPr>
          <w:p w14:paraId="4C725BA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A33825D" w14:textId="77777777" w:rsidR="00383EAA" w:rsidRDefault="00383EAA" w:rsidP="00383EAA">
            <w:pPr>
              <w:jc w:val="both"/>
            </w:pPr>
          </w:p>
        </w:tc>
      </w:tr>
      <w:tr w:rsidR="00383EAA" w14:paraId="0DA388FF" w14:textId="77777777" w:rsidTr="00383EAA">
        <w:trPr>
          <w:trHeight w:val="439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9BE4DA5" w14:textId="77777777" w:rsidR="00383EAA" w:rsidRPr="00390FAA" w:rsidRDefault="00383EAA" w:rsidP="00383EAA">
            <w:pPr>
              <w:jc w:val="both"/>
            </w:pPr>
            <w:r w:rsidRPr="00390FAA">
              <w:t xml:space="preserve">Cílem předmětu je studentům objasnit problematiku měkkých cílů spolu s možnostmi jejich ochrany, do kterých spadá i oblast detekce podezřelého chování. Dále budou studenti seznámeni s nestátním zpravodajstvím a technickými prostředky, které jsou využívány. Navazující část je věnována managementu a jeho obecným pravidlům, bezpečnostnímu a facility managementu. Předmět navazuje na Fyzickou ostrahu, Profesní obranu I a II, Právní řád I a II a Systemizaci bezpečnosti.  </w:t>
            </w:r>
          </w:p>
          <w:p w14:paraId="24B58690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62F8110F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 xml:space="preserve">Úvod do studia předmětu </w:t>
            </w:r>
          </w:p>
          <w:p w14:paraId="61B368FA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Terorismus – pojem, dělení</w:t>
            </w:r>
          </w:p>
          <w:p w14:paraId="3ACF3AAD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Terorismus – vývoj</w:t>
            </w:r>
          </w:p>
          <w:p w14:paraId="3B0AE25A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Měkké cíle – pojem, dělení</w:t>
            </w:r>
          </w:p>
          <w:p w14:paraId="2B9A78EE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Měkké cíle – možnosti zabezpečení</w:t>
            </w:r>
          </w:p>
          <w:p w14:paraId="601DFAF5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Moderní trendy v ochraně měkkých cílů</w:t>
            </w:r>
          </w:p>
          <w:p w14:paraId="79316131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Detekce podezřelého chování</w:t>
            </w:r>
          </w:p>
          <w:p w14:paraId="766A8CFC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Využití detekce podezřelého chování v průmyslu komerční bezpečnosti</w:t>
            </w:r>
          </w:p>
          <w:p w14:paraId="70AF86DF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Management – pojem, vývoj</w:t>
            </w:r>
          </w:p>
          <w:p w14:paraId="18D60570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Manager v organizaci</w:t>
            </w:r>
          </w:p>
          <w:p w14:paraId="659B46DE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Management – organizační struktury</w:t>
            </w:r>
          </w:p>
          <w:p w14:paraId="10FAA0CC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Management – managerské funkce</w:t>
            </w:r>
          </w:p>
          <w:p w14:paraId="79F76608" w14:textId="77777777" w:rsidR="00383EAA" w:rsidRPr="00390F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Bezpečnostní management</w:t>
            </w:r>
          </w:p>
          <w:p w14:paraId="23123C64" w14:textId="77777777" w:rsidR="00383EAA" w:rsidRDefault="00383EAA" w:rsidP="00383EAA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390FAA">
              <w:t>Facility management</w:t>
            </w:r>
          </w:p>
        </w:tc>
      </w:tr>
      <w:tr w:rsidR="00383EAA" w14:paraId="4A58BA4F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5CB48BF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2B2A45F" w14:textId="77777777" w:rsidR="00383EAA" w:rsidRDefault="00383EAA" w:rsidP="00383EAA">
            <w:pPr>
              <w:jc w:val="both"/>
            </w:pPr>
          </w:p>
        </w:tc>
      </w:tr>
      <w:tr w:rsidR="00383EAA" w14:paraId="526573DA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8F054D2" w14:textId="77777777" w:rsidR="00383EAA" w:rsidRPr="001C0137" w:rsidRDefault="00383EAA" w:rsidP="00383EAA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46F2DA40" w14:textId="77777777" w:rsidR="00383EAA" w:rsidRPr="00390FAA" w:rsidRDefault="00383EAA" w:rsidP="00383EAA">
            <w:pPr>
              <w:jc w:val="both"/>
            </w:pPr>
            <w:r w:rsidRPr="00E162F0">
              <w:rPr>
                <w:caps/>
              </w:rPr>
              <w:t>Lukáš, L</w:t>
            </w:r>
            <w:r>
              <w:rPr>
                <w:caps/>
              </w:rPr>
              <w:t>.</w:t>
            </w:r>
            <w:r w:rsidRPr="00390FAA">
              <w:t xml:space="preserve"> a kol. </w:t>
            </w:r>
            <w:r w:rsidRPr="00390FAA">
              <w:rPr>
                <w:i/>
              </w:rPr>
              <w:t>Bezpečnostní technologie, systémy a management.</w:t>
            </w:r>
            <w:r w:rsidRPr="00390FAA">
              <w:t xml:space="preserve"> 1. – 5. díl. Zlín: VeRBuM, 2011 – 2015.</w:t>
            </w:r>
          </w:p>
          <w:p w14:paraId="6DAB9A8B" w14:textId="77777777" w:rsidR="00383EAA" w:rsidRPr="00390FAA" w:rsidRDefault="00383EAA" w:rsidP="00383EAA">
            <w:pPr>
              <w:jc w:val="both"/>
            </w:pPr>
            <w:r w:rsidRPr="00390FAA">
              <w:t>Koncepce ochrany měkkých cílů pro roky 2017-2020. </w:t>
            </w:r>
            <w:r w:rsidRPr="00390FAA">
              <w:rPr>
                <w:i/>
              </w:rPr>
              <w:t>Ministerstvo vnitra České republiky</w:t>
            </w:r>
            <w:r w:rsidRPr="00390FAA">
              <w:t xml:space="preserve"> [online]. Praha, 2017 [cit. 2018-07-04]. Dostupné z: www.mvcr.cz/soubor/koncepce-ochrany-mekkych-cilu-pro-2017-2020-pdf.aspx </w:t>
            </w:r>
          </w:p>
          <w:p w14:paraId="6B54C9C5" w14:textId="77777777" w:rsidR="00383EAA" w:rsidRPr="00390FAA" w:rsidRDefault="00383EAA" w:rsidP="00383EAA">
            <w:pPr>
              <w:jc w:val="both"/>
              <w:rPr>
                <w:b/>
              </w:rPr>
            </w:pPr>
            <w:r w:rsidRPr="00390FAA">
              <w:rPr>
                <w:b/>
              </w:rPr>
              <w:t>Doporučená literatura:</w:t>
            </w:r>
          </w:p>
          <w:p w14:paraId="2ECD6D66" w14:textId="77777777" w:rsidR="00383EAA" w:rsidRPr="00390FAA" w:rsidRDefault="00383EAA" w:rsidP="00383EAA">
            <w:pPr>
              <w:jc w:val="both"/>
            </w:pPr>
            <w:r>
              <w:t>LAUCKÝ, V</w:t>
            </w:r>
            <w:r w:rsidRPr="00390FAA">
              <w:t>.</w:t>
            </w:r>
            <w:r w:rsidRPr="00390FAA">
              <w:rPr>
                <w:i/>
              </w:rPr>
              <w:t xml:space="preserve"> Technologie komerční bezpečnosti II</w:t>
            </w:r>
            <w:r w:rsidRPr="00390FAA">
              <w:t xml:space="preserve">, Zlín: Univerzita Tomáše Bati ve Zlíně, 2007. 123 s. ISBN 978-80-7318-631-9 </w:t>
            </w:r>
          </w:p>
          <w:p w14:paraId="19EAAC03" w14:textId="77777777" w:rsidR="00383EAA" w:rsidRPr="00390FAA" w:rsidRDefault="00383EAA" w:rsidP="00383EAA">
            <w:pPr>
              <w:jc w:val="both"/>
            </w:pPr>
            <w:r w:rsidRPr="00390FAA">
              <w:t>LAUCKÝ, V.</w:t>
            </w:r>
            <w:r w:rsidRPr="00390FAA">
              <w:rPr>
                <w:i/>
              </w:rPr>
              <w:t xml:space="preserve"> </w:t>
            </w:r>
            <w:r w:rsidRPr="00390FAA">
              <w:rPr>
                <w:bCs/>
                <w:i/>
              </w:rPr>
              <w:t>Řízení technologických procesů v průmyslu komerční bezpečnosti</w:t>
            </w:r>
            <w:r w:rsidRPr="00390FAA">
              <w:t>, Zlín: Univerzita Tomáše Bati ve Zlíně, 2005. 101 s. ISBN 80-7318-329-3</w:t>
            </w:r>
          </w:p>
          <w:p w14:paraId="5AD5AD47" w14:textId="77777777" w:rsidR="00383EAA" w:rsidRPr="00FF3E97" w:rsidRDefault="00383EAA" w:rsidP="00383EAA">
            <w:pPr>
              <w:jc w:val="both"/>
              <w:rPr>
                <w:sz w:val="22"/>
                <w:szCs w:val="22"/>
              </w:rPr>
            </w:pPr>
            <w:r w:rsidRPr="00390FAA">
              <w:t>KAMENÍK, J</w:t>
            </w:r>
            <w:r>
              <w:t>.</w:t>
            </w:r>
            <w:r w:rsidRPr="00390FAA">
              <w:t xml:space="preserve"> a F</w:t>
            </w:r>
            <w:r>
              <w:t>.</w:t>
            </w:r>
            <w:r w:rsidRPr="00390FAA">
              <w:t xml:space="preserve"> BRABEC. </w:t>
            </w:r>
            <w:r w:rsidRPr="00390FAA">
              <w:rPr>
                <w:i/>
              </w:rPr>
              <w:t>Komerční bezpečnost: soukromá bezpečnostní činnost detektivních kanceláří a bezpečnostních agentur. Pr</w:t>
            </w:r>
            <w:r w:rsidRPr="00390FAA">
              <w:t>aha: ASPI, 2007. ISBN 978-80-7357-309-6.</w:t>
            </w:r>
          </w:p>
        </w:tc>
      </w:tr>
      <w:tr w:rsidR="00383EAA" w14:paraId="247E7D6E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91A6417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29E2DA4E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39EABD8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93350DE" w14:textId="77777777" w:rsidR="00383EAA" w:rsidRDefault="00383EAA" w:rsidP="00383EAA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0B20E7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1AB70577" w14:textId="77777777" w:rsidTr="00383EAA">
        <w:tc>
          <w:tcPr>
            <w:tcW w:w="9855" w:type="dxa"/>
            <w:gridSpan w:val="8"/>
            <w:shd w:val="clear" w:color="auto" w:fill="F7CAAC"/>
          </w:tcPr>
          <w:p w14:paraId="7EDDB6B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4FDC118C" w14:textId="77777777" w:rsidTr="00383EAA">
        <w:trPr>
          <w:trHeight w:val="566"/>
        </w:trPr>
        <w:tc>
          <w:tcPr>
            <w:tcW w:w="9855" w:type="dxa"/>
            <w:gridSpan w:val="8"/>
          </w:tcPr>
          <w:p w14:paraId="7A595342" w14:textId="77777777" w:rsidR="00383EAA" w:rsidRPr="00390FAA" w:rsidRDefault="00383EAA" w:rsidP="00383EAA">
            <w:pPr>
              <w:jc w:val="both"/>
            </w:pPr>
            <w:r w:rsidRPr="00390FAA">
              <w:t xml:space="preserve">Vyučující na FAI mají trvale vypsány a zveřejněny konzultace minimálně 2h/týden, v rámci kterých mají studenti možnost konzultovat podrobněji probíranou látku. Dále mohou studenti komunikovat s vyučujícím pomocí e-mailu a LMS Moodle. </w:t>
            </w:r>
          </w:p>
        </w:tc>
      </w:tr>
    </w:tbl>
    <w:p w14:paraId="489A0A64" w14:textId="77777777" w:rsidR="00383EAA" w:rsidRDefault="00383EAA" w:rsidP="00383EAA"/>
    <w:p w14:paraId="588D72B2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5BA0739E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57604BC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2FA4B4A5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5804DA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62F4CDF" w14:textId="77777777" w:rsidR="00383EAA" w:rsidRDefault="00383EAA" w:rsidP="00383EAA">
            <w:pPr>
              <w:jc w:val="both"/>
            </w:pPr>
            <w:bookmarkStart w:id="329" w:name="databazoveSystemy"/>
            <w:r>
              <w:t>Databázové systémy</w:t>
            </w:r>
            <w:bookmarkEnd w:id="329"/>
          </w:p>
        </w:tc>
      </w:tr>
      <w:tr w:rsidR="00383EAA" w14:paraId="609E0406" w14:textId="77777777" w:rsidTr="00383EAA">
        <w:tc>
          <w:tcPr>
            <w:tcW w:w="3086" w:type="dxa"/>
            <w:shd w:val="clear" w:color="auto" w:fill="F7CAAC"/>
          </w:tcPr>
          <w:p w14:paraId="5CB2E92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6A7FE8C" w14:textId="77777777" w:rsidR="00383EAA" w:rsidRDefault="00383EAA" w:rsidP="00383EAA">
            <w:pPr>
              <w:jc w:val="both"/>
            </w:pPr>
            <w:r>
              <w:t xml:space="preserve">Povinný </w:t>
            </w:r>
            <w:r w:rsidR="00EA39BF">
              <w:t>„ZT“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5DD183B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DF73AF8" w14:textId="77777777" w:rsidR="00383EAA" w:rsidRDefault="00383EAA" w:rsidP="00383EAA">
            <w:pPr>
              <w:jc w:val="both"/>
            </w:pPr>
            <w:r>
              <w:t>2/LS</w:t>
            </w:r>
          </w:p>
        </w:tc>
      </w:tr>
      <w:tr w:rsidR="00383EAA" w14:paraId="2C1D047C" w14:textId="77777777" w:rsidTr="00383EAA">
        <w:tc>
          <w:tcPr>
            <w:tcW w:w="3086" w:type="dxa"/>
            <w:shd w:val="clear" w:color="auto" w:fill="F7CAAC"/>
          </w:tcPr>
          <w:p w14:paraId="290D426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CB95CA8" w14:textId="77777777" w:rsidR="00383EAA" w:rsidRDefault="00383EAA" w:rsidP="00383EAA">
            <w:pPr>
              <w:jc w:val="both"/>
            </w:pPr>
            <w:r>
              <w:t>14p + 28c</w:t>
            </w:r>
          </w:p>
        </w:tc>
        <w:tc>
          <w:tcPr>
            <w:tcW w:w="889" w:type="dxa"/>
            <w:shd w:val="clear" w:color="auto" w:fill="F7CAAC"/>
          </w:tcPr>
          <w:p w14:paraId="6E2480C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96E4EB5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67CE309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C2A416E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04057B80" w14:textId="77777777" w:rsidTr="00383EAA">
        <w:tc>
          <w:tcPr>
            <w:tcW w:w="3086" w:type="dxa"/>
            <w:shd w:val="clear" w:color="auto" w:fill="F7CAAC"/>
          </w:tcPr>
          <w:p w14:paraId="7041D5B2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8B006E6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26E17A60" w14:textId="77777777" w:rsidTr="00383EAA">
        <w:tc>
          <w:tcPr>
            <w:tcW w:w="3086" w:type="dxa"/>
            <w:shd w:val="clear" w:color="auto" w:fill="F7CAAC"/>
          </w:tcPr>
          <w:p w14:paraId="615F9E1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C40A1DD" w14:textId="77777777" w:rsidR="00383EAA" w:rsidRDefault="00861F4E" w:rsidP="00383EAA">
            <w:pPr>
              <w:jc w:val="both"/>
            </w:pPr>
            <w:r>
              <w:t>k</w:t>
            </w:r>
            <w:r w:rsidR="00383EAA">
              <w:t>lasifikovaný zápočet</w:t>
            </w:r>
          </w:p>
        </w:tc>
        <w:tc>
          <w:tcPr>
            <w:tcW w:w="2156" w:type="dxa"/>
            <w:shd w:val="clear" w:color="auto" w:fill="F7CAAC"/>
          </w:tcPr>
          <w:p w14:paraId="468E560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D8733F7" w14:textId="77777777" w:rsidR="00383EAA" w:rsidRDefault="00383EAA" w:rsidP="00383EAA">
            <w:pPr>
              <w:jc w:val="both"/>
            </w:pPr>
            <w:r>
              <w:t>Přednáška, cvičení</w:t>
            </w:r>
          </w:p>
        </w:tc>
      </w:tr>
      <w:tr w:rsidR="00383EAA" w14:paraId="1F43828A" w14:textId="77777777" w:rsidTr="00383EAA">
        <w:tc>
          <w:tcPr>
            <w:tcW w:w="3086" w:type="dxa"/>
            <w:shd w:val="clear" w:color="auto" w:fill="F7CAAC"/>
          </w:tcPr>
          <w:p w14:paraId="3320811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104ABB2" w14:textId="77777777" w:rsidR="00383EAA" w:rsidRDefault="00383EAA" w:rsidP="00383EAA">
            <w:pPr>
              <w:jc w:val="both"/>
            </w:pPr>
            <w:r>
              <w:t xml:space="preserve"> </w:t>
            </w:r>
            <w:r w:rsidRPr="00AF16C5">
              <w:t>Písemná i ústní forma</w:t>
            </w:r>
          </w:p>
          <w:p w14:paraId="2B3B6D75" w14:textId="77777777" w:rsidR="00383EAA" w:rsidRDefault="00383EAA" w:rsidP="00383EAA">
            <w:pPr>
              <w:pStyle w:val="Odstavecseseznamem"/>
              <w:numPr>
                <w:ilvl w:val="0"/>
                <w:numId w:val="1"/>
              </w:numPr>
              <w:ind w:left="419"/>
              <w:jc w:val="both"/>
            </w:pPr>
            <w:r>
              <w:t xml:space="preserve">Docházka: povinná na cvičeních (80%). </w:t>
            </w:r>
          </w:p>
          <w:p w14:paraId="21E2F846" w14:textId="77777777" w:rsidR="00383EAA" w:rsidRDefault="00383EAA" w:rsidP="00383EAA">
            <w:pPr>
              <w:pStyle w:val="Odstavecseseznamem"/>
              <w:numPr>
                <w:ilvl w:val="0"/>
                <w:numId w:val="1"/>
              </w:numPr>
              <w:ind w:left="419"/>
              <w:jc w:val="both"/>
            </w:pPr>
            <w:r>
              <w:t xml:space="preserve">Krátké testy: 4 testy (podmínkou pro možnost psaní zápočtového testu je získat celkem alespoň 50% bodů). </w:t>
            </w:r>
          </w:p>
          <w:p w14:paraId="1B5B6172" w14:textId="77777777" w:rsidR="00383EAA" w:rsidRDefault="00383EAA" w:rsidP="00383EAA">
            <w:pPr>
              <w:pStyle w:val="Odstavecseseznamem"/>
              <w:numPr>
                <w:ilvl w:val="0"/>
                <w:numId w:val="1"/>
              </w:numPr>
              <w:ind w:left="419"/>
              <w:jc w:val="both"/>
            </w:pPr>
            <w:r>
              <w:t xml:space="preserve">Zápočtový test: minimum je získat víc než 50% bodů. </w:t>
            </w:r>
          </w:p>
          <w:p w14:paraId="1BB6239A" w14:textId="77777777" w:rsidR="00383EAA" w:rsidRDefault="00383EAA" w:rsidP="00383EAA">
            <w:pPr>
              <w:pStyle w:val="Odstavecseseznamem"/>
              <w:numPr>
                <w:ilvl w:val="0"/>
                <w:numId w:val="1"/>
              </w:numPr>
              <w:ind w:left="419"/>
              <w:jc w:val="both"/>
            </w:pPr>
            <w:r>
              <w:t>Zpracování a obhajoba samostatného projektu na zadané téma.</w:t>
            </w:r>
          </w:p>
          <w:p w14:paraId="35808A39" w14:textId="77777777" w:rsidR="00383EAA" w:rsidRPr="00AF16C5" w:rsidRDefault="00383EAA" w:rsidP="00383EAA">
            <w:pPr>
              <w:jc w:val="both"/>
            </w:pPr>
          </w:p>
        </w:tc>
      </w:tr>
      <w:tr w:rsidR="00383EAA" w14:paraId="4EE9FBB6" w14:textId="77777777" w:rsidTr="00383EAA">
        <w:trPr>
          <w:trHeight w:val="192"/>
        </w:trPr>
        <w:tc>
          <w:tcPr>
            <w:tcW w:w="9855" w:type="dxa"/>
            <w:gridSpan w:val="8"/>
            <w:tcBorders>
              <w:top w:val="nil"/>
            </w:tcBorders>
          </w:tcPr>
          <w:p w14:paraId="7BF3B169" w14:textId="77777777" w:rsidR="00383EAA" w:rsidRDefault="00383EAA" w:rsidP="00383EAA">
            <w:pPr>
              <w:jc w:val="both"/>
            </w:pPr>
          </w:p>
        </w:tc>
      </w:tr>
      <w:tr w:rsidR="00383EAA" w14:paraId="2E6D5754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16A449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4D73085" w14:textId="77777777" w:rsidR="00383EAA" w:rsidRDefault="00383EAA" w:rsidP="00383EAA">
            <w:pPr>
              <w:jc w:val="both"/>
            </w:pPr>
            <w:r>
              <w:t>doc. Ing. Zdenka Prokopová, CSc.</w:t>
            </w:r>
          </w:p>
        </w:tc>
      </w:tr>
      <w:tr w:rsidR="00383EAA" w14:paraId="7F3E3200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3BBFDD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E070B02" w14:textId="77777777" w:rsidR="00383EAA" w:rsidRDefault="00383EAA" w:rsidP="00FE722F">
            <w:pPr>
              <w:jc w:val="both"/>
            </w:pPr>
            <w:r>
              <w:t xml:space="preserve">Metodicky, vede přednášky </w:t>
            </w:r>
          </w:p>
        </w:tc>
      </w:tr>
      <w:tr w:rsidR="00383EAA" w14:paraId="6219F87A" w14:textId="77777777" w:rsidTr="00383EAA">
        <w:tc>
          <w:tcPr>
            <w:tcW w:w="3086" w:type="dxa"/>
            <w:shd w:val="clear" w:color="auto" w:fill="F7CAAC"/>
          </w:tcPr>
          <w:p w14:paraId="101127E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D33C291" w14:textId="77777777" w:rsidR="00BF217E" w:rsidRDefault="00BF217E" w:rsidP="00BF217E">
            <w:pPr>
              <w:jc w:val="both"/>
            </w:pPr>
            <w:r>
              <w:t>doc. Ing. Zdenka Prokopová, CSc., přednášky (100 %),</w:t>
            </w:r>
          </w:p>
          <w:p w14:paraId="45BC4117" w14:textId="77777777" w:rsidR="00383EAA" w:rsidRDefault="00BF217E" w:rsidP="00BF217E">
            <w:pPr>
              <w:jc w:val="both"/>
            </w:pPr>
            <w:r>
              <w:t>Ing. Petr Šilhavý, Ph.D., cvičení (100 %)</w:t>
            </w:r>
          </w:p>
        </w:tc>
      </w:tr>
      <w:tr w:rsidR="00383EAA" w14:paraId="53C0F0D3" w14:textId="77777777" w:rsidTr="00383EAA">
        <w:trPr>
          <w:trHeight w:val="421"/>
        </w:trPr>
        <w:tc>
          <w:tcPr>
            <w:tcW w:w="9855" w:type="dxa"/>
            <w:gridSpan w:val="8"/>
            <w:tcBorders>
              <w:top w:val="nil"/>
            </w:tcBorders>
          </w:tcPr>
          <w:p w14:paraId="195E5A75" w14:textId="77777777" w:rsidR="00383EAA" w:rsidRDefault="00383EAA" w:rsidP="00383EAA">
            <w:pPr>
              <w:jc w:val="both"/>
            </w:pPr>
          </w:p>
        </w:tc>
      </w:tr>
      <w:tr w:rsidR="00383EAA" w14:paraId="1A12E136" w14:textId="77777777" w:rsidTr="00383EAA">
        <w:tc>
          <w:tcPr>
            <w:tcW w:w="3086" w:type="dxa"/>
            <w:shd w:val="clear" w:color="auto" w:fill="F7CAAC"/>
          </w:tcPr>
          <w:p w14:paraId="2BE3C2F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BBA6DCB" w14:textId="77777777" w:rsidR="00383EAA" w:rsidRDefault="00383EAA" w:rsidP="00383EAA">
            <w:pPr>
              <w:jc w:val="both"/>
            </w:pPr>
          </w:p>
        </w:tc>
      </w:tr>
      <w:tr w:rsidR="00383EAA" w14:paraId="7C513461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1568DA3" w14:textId="77777777" w:rsidR="00383EAA" w:rsidRPr="0084325B" w:rsidRDefault="00383EAA" w:rsidP="00383EAA">
            <w:pPr>
              <w:jc w:val="both"/>
              <w:rPr>
                <w:noProof/>
              </w:rPr>
            </w:pPr>
            <w:r w:rsidRPr="0084325B">
              <w:rPr>
                <w:noProof/>
              </w:rPr>
              <w:t>Cílem předmětu je zvládnutí základů teorie relačních databázových systémů a získání praktických dovedností s použitím databázových technologií na úrovni potřebné pro návrh databáze a tvorbu databázových aplikací. Součásti předmětu je seznámení studentů s dotazovacím jazykem SQL a jeho praktickým využitím při tvorbě databází a hlavně vyhledávání potřebných informací v uložených datech.</w:t>
            </w:r>
          </w:p>
          <w:p w14:paraId="508488D2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0781BBA1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Úvod a základní pojmy</w:t>
            </w:r>
          </w:p>
          <w:p w14:paraId="1707D314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Základní seznámení s jazykem SQL a tvorba tabulek</w:t>
            </w:r>
          </w:p>
          <w:p w14:paraId="22395399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Práce s daty – modifikace a výběr</w:t>
            </w:r>
          </w:p>
          <w:p w14:paraId="0C48EA4E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Dotazování více tabulek</w:t>
            </w:r>
          </w:p>
          <w:p w14:paraId="64515E04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Agregace a systémové funkce</w:t>
            </w:r>
          </w:p>
          <w:p w14:paraId="2090BBB0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Vnořené dotazy</w:t>
            </w:r>
          </w:p>
          <w:p w14:paraId="6B7D088E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Pokročilé funkce Selectu</w:t>
            </w:r>
          </w:p>
          <w:p w14:paraId="36BE2393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 xml:space="preserve">Programování objektů pomocí T-SQL  </w:t>
            </w:r>
          </w:p>
          <w:p w14:paraId="37679F23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Modelování databáze</w:t>
            </w:r>
          </w:p>
          <w:p w14:paraId="1D50C84D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Relační datový model</w:t>
            </w:r>
          </w:p>
          <w:p w14:paraId="3F20E97F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Normalizace a postupy návrh DB</w:t>
            </w:r>
          </w:p>
          <w:p w14:paraId="6CAA7777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Triggery a transakční zpracování</w:t>
            </w:r>
          </w:p>
          <w:p w14:paraId="62B5F143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Bezpečnost databází</w:t>
            </w:r>
          </w:p>
          <w:p w14:paraId="78F579DE" w14:textId="77777777" w:rsidR="00383EAA" w:rsidRDefault="00383EAA" w:rsidP="00383EAA">
            <w:pPr>
              <w:pStyle w:val="Odstavecseseznamem"/>
              <w:numPr>
                <w:ilvl w:val="0"/>
                <w:numId w:val="14"/>
              </w:numPr>
              <w:jc w:val="both"/>
            </w:pPr>
            <w:r>
              <w:t>Indexace a ukládání dat</w:t>
            </w:r>
            <w:r>
              <w:tab/>
            </w:r>
          </w:p>
        </w:tc>
      </w:tr>
      <w:tr w:rsidR="00383EAA" w14:paraId="0B7081B6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2535B75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2E878D5" w14:textId="77777777" w:rsidR="00383EAA" w:rsidRDefault="00383EAA" w:rsidP="00383EAA">
            <w:pPr>
              <w:jc w:val="both"/>
            </w:pPr>
          </w:p>
        </w:tc>
      </w:tr>
      <w:tr w:rsidR="00383EAA" w14:paraId="15DF148C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762CE008" w14:textId="77777777" w:rsidR="00383EAA" w:rsidRPr="001C0137" w:rsidRDefault="00383EAA" w:rsidP="00383EAA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329B8699" w14:textId="77777777" w:rsidR="00383EAA" w:rsidRPr="00400095" w:rsidRDefault="00383EAA" w:rsidP="00383EAA">
            <w:pPr>
              <w:jc w:val="both"/>
              <w:rPr>
                <w:bCs/>
              </w:rPr>
            </w:pPr>
            <w:r w:rsidRPr="00400095">
              <w:rPr>
                <w:bCs/>
              </w:rPr>
              <w:t>LACKO, Ľ</w:t>
            </w:r>
            <w:r>
              <w:rPr>
                <w:bCs/>
              </w:rPr>
              <w:t>.</w:t>
            </w:r>
            <w:r w:rsidRPr="00400095">
              <w:rPr>
                <w:bCs/>
              </w:rPr>
              <w:t xml:space="preserve">. </w:t>
            </w:r>
            <w:r w:rsidRPr="00033E4F">
              <w:rPr>
                <w:bCs/>
                <w:i/>
              </w:rPr>
              <w:t>Mistrovství v SQL Server 2012: [kompletní průvodce databázového experta].</w:t>
            </w:r>
            <w:r w:rsidRPr="00400095">
              <w:rPr>
                <w:bCs/>
              </w:rPr>
              <w:t xml:space="preserve"> Brno: Computer Press, 2013. ISBN 978-80-251-3773-4.</w:t>
            </w:r>
          </w:p>
          <w:p w14:paraId="13876072" w14:textId="77777777" w:rsidR="00383EAA" w:rsidRPr="00400095" w:rsidRDefault="00383EAA" w:rsidP="00383EAA">
            <w:pPr>
              <w:jc w:val="both"/>
            </w:pPr>
            <w:r w:rsidRPr="00400095">
              <w:t xml:space="preserve">BEN-GAN, I. </w:t>
            </w:r>
            <w:r w:rsidRPr="00033E4F">
              <w:rPr>
                <w:i/>
              </w:rPr>
              <w:t>T-SQL fundamentals</w:t>
            </w:r>
            <w:r w:rsidRPr="00400095">
              <w:t>. Redmond, WA: Microsoft Press, 2016. ISBN 978-1509302000.</w:t>
            </w:r>
          </w:p>
          <w:p w14:paraId="4B8BA61E" w14:textId="77777777" w:rsidR="00383EAA" w:rsidRPr="00400095" w:rsidRDefault="00383EAA" w:rsidP="00383EAA">
            <w:pPr>
              <w:jc w:val="both"/>
              <w:rPr>
                <w:b/>
              </w:rPr>
            </w:pPr>
            <w:r w:rsidRPr="00400095">
              <w:rPr>
                <w:b/>
              </w:rPr>
              <w:t>Doporučená literatura:</w:t>
            </w:r>
          </w:p>
          <w:p w14:paraId="4770A949" w14:textId="77777777" w:rsidR="00383EAA" w:rsidRPr="00033E4F" w:rsidRDefault="00383EAA" w:rsidP="00383EAA">
            <w:r w:rsidRPr="00033E4F">
              <w:t>KROENKE, D</w:t>
            </w:r>
            <w:r>
              <w:t>. a D.</w:t>
            </w:r>
            <w:r w:rsidRPr="00033E4F">
              <w:t xml:space="preserve"> J. AUER. </w:t>
            </w:r>
            <w:r w:rsidRPr="00033E4F">
              <w:rPr>
                <w:i/>
              </w:rPr>
              <w:t>Databáze</w:t>
            </w:r>
            <w:r w:rsidRPr="00033E4F">
              <w:t>. Brno: Computer Press, 2015. ISBN 9788025143520.</w:t>
            </w:r>
          </w:p>
          <w:p w14:paraId="481B2DEF" w14:textId="77777777" w:rsidR="00383EAA" w:rsidRPr="00033E4F" w:rsidRDefault="00383EAA" w:rsidP="00383EAA">
            <w:r w:rsidRPr="00033E4F">
              <w:t>POKORNÝ, J</w:t>
            </w:r>
            <w:r>
              <w:t>.</w:t>
            </w:r>
            <w:r w:rsidRPr="00033E4F">
              <w:t xml:space="preserve"> a M</w:t>
            </w:r>
            <w:r>
              <w:t>.</w:t>
            </w:r>
            <w:r w:rsidRPr="00033E4F">
              <w:t xml:space="preserve"> VALENTA. </w:t>
            </w:r>
            <w:r w:rsidRPr="00033E4F">
              <w:rPr>
                <w:i/>
              </w:rPr>
              <w:t>Databázové systémy</w:t>
            </w:r>
            <w:r w:rsidRPr="00033E4F">
              <w:t>. Praha: České vysoké učení technické v Praze, 2013. ISBN 978-80-0105-212-9.</w:t>
            </w:r>
          </w:p>
          <w:p w14:paraId="55BE108D" w14:textId="77777777" w:rsidR="00383EAA" w:rsidRPr="00033E4F" w:rsidRDefault="00383EAA" w:rsidP="00383EAA">
            <w:r>
              <w:t>PETKOVIĆ, D</w:t>
            </w:r>
            <w:r w:rsidRPr="00033E4F">
              <w:t xml:space="preserve">. </w:t>
            </w:r>
            <w:r w:rsidRPr="00033E4F">
              <w:rPr>
                <w:i/>
              </w:rPr>
              <w:t>Microsoft SQL Server 2016: a beginner's guide</w:t>
            </w:r>
            <w:r w:rsidRPr="00033E4F">
              <w:t>. Sixth Edition. New York: McGraw-Hill Education, 2016. ISBN 978-1259641794.</w:t>
            </w:r>
          </w:p>
          <w:p w14:paraId="778DCC2F" w14:textId="77777777" w:rsidR="00383EAA" w:rsidRDefault="00383EAA" w:rsidP="00383EAA">
            <w:r w:rsidRPr="00033E4F">
              <w:t>DAVIDSON, L</w:t>
            </w:r>
            <w:r>
              <w:t>.</w:t>
            </w:r>
            <w:r w:rsidRPr="00033E4F">
              <w:t xml:space="preserve"> </w:t>
            </w:r>
            <w:r>
              <w:t>aj.</w:t>
            </w:r>
            <w:r w:rsidRPr="00033E4F">
              <w:t xml:space="preserve"> M. MOSS. </w:t>
            </w:r>
            <w:r w:rsidRPr="00033E4F">
              <w:rPr>
                <w:i/>
              </w:rPr>
              <w:t>Pro SQL server relational database design and implementation</w:t>
            </w:r>
            <w:r w:rsidRPr="00033E4F">
              <w:t>. Fifth Edition. New York, NY: Apress, [2016]. ISBN 9781484219720.</w:t>
            </w:r>
          </w:p>
        </w:tc>
      </w:tr>
      <w:tr w:rsidR="00383EAA" w14:paraId="424245D3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A2400DF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308D2A7A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37D8F31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2EAEE9F" w14:textId="77777777" w:rsidR="00383EAA" w:rsidRDefault="00383EAA" w:rsidP="00383EAA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9D0F67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3CFEBFDE" w14:textId="77777777" w:rsidTr="00383EAA">
        <w:tc>
          <w:tcPr>
            <w:tcW w:w="9855" w:type="dxa"/>
            <w:gridSpan w:val="8"/>
            <w:shd w:val="clear" w:color="auto" w:fill="F7CAAC"/>
          </w:tcPr>
          <w:p w14:paraId="32A3479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48351E65" w14:textId="77777777" w:rsidTr="00383EAA">
        <w:trPr>
          <w:trHeight w:val="456"/>
        </w:trPr>
        <w:tc>
          <w:tcPr>
            <w:tcW w:w="9855" w:type="dxa"/>
            <w:gridSpan w:val="8"/>
          </w:tcPr>
          <w:p w14:paraId="14136C79" w14:textId="77777777" w:rsidR="00383EAA" w:rsidRPr="008620AC" w:rsidRDefault="00383EAA" w:rsidP="00383EAA">
            <w:pPr>
              <w:jc w:val="both"/>
            </w:pPr>
            <w:r w:rsidRPr="008620AC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38DBEAA0" w14:textId="77777777" w:rsidR="00383EAA" w:rsidRDefault="00383EAA" w:rsidP="00383EAA"/>
    <w:p w14:paraId="67C4BF1C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35BCBE28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1E47DDA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:rsidRPr="00541BD1" w14:paraId="62363081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4D7D396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6DCDDD0" w14:textId="77777777" w:rsidR="00383EAA" w:rsidRPr="00541BD1" w:rsidRDefault="00383EAA" w:rsidP="00383EAA">
            <w:pPr>
              <w:jc w:val="both"/>
            </w:pPr>
            <w:bookmarkStart w:id="330" w:name="datoveCentra"/>
            <w:r>
              <w:t>Dohledová centra</w:t>
            </w:r>
            <w:bookmarkEnd w:id="330"/>
          </w:p>
        </w:tc>
      </w:tr>
      <w:tr w:rsidR="00383EAA" w:rsidRPr="00541BD1" w14:paraId="44D5E6B1" w14:textId="77777777" w:rsidTr="00383EAA">
        <w:tc>
          <w:tcPr>
            <w:tcW w:w="3086" w:type="dxa"/>
            <w:shd w:val="clear" w:color="auto" w:fill="F7CAAC"/>
          </w:tcPr>
          <w:p w14:paraId="53EFAAB1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C741C5F" w14:textId="77777777" w:rsidR="00383EAA" w:rsidRPr="00541BD1" w:rsidRDefault="00383EAA" w:rsidP="00383EAA">
            <w:pPr>
              <w:jc w:val="both"/>
            </w:pPr>
            <w:r w:rsidRPr="00541BD1">
              <w:t>Povinný</w:t>
            </w:r>
            <w:r>
              <w:t xml:space="preserve"> „PZ“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D713AB4" w14:textId="77777777" w:rsidR="00383EAA" w:rsidRPr="00541BD1" w:rsidRDefault="00383EAA" w:rsidP="00383EAA">
            <w:pPr>
              <w:jc w:val="both"/>
            </w:pPr>
            <w:r w:rsidRPr="00541BD1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BE6158E" w14:textId="77777777" w:rsidR="00383EAA" w:rsidRPr="00541BD1" w:rsidRDefault="00383EAA" w:rsidP="00383EAA">
            <w:pPr>
              <w:jc w:val="both"/>
            </w:pPr>
            <w:r>
              <w:t>3</w:t>
            </w:r>
            <w:r w:rsidRPr="00541BD1">
              <w:t>/</w:t>
            </w:r>
            <w:r>
              <w:t>LS</w:t>
            </w:r>
          </w:p>
        </w:tc>
      </w:tr>
      <w:tr w:rsidR="00383EAA" w:rsidRPr="00541BD1" w14:paraId="06B0724A" w14:textId="77777777" w:rsidTr="00383EAA">
        <w:tc>
          <w:tcPr>
            <w:tcW w:w="3086" w:type="dxa"/>
            <w:shd w:val="clear" w:color="auto" w:fill="F7CAAC"/>
          </w:tcPr>
          <w:p w14:paraId="5CFFE2C0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FAAC068" w14:textId="77777777" w:rsidR="00383EAA" w:rsidRPr="00EE758A" w:rsidRDefault="00383EAA" w:rsidP="00383EAA">
            <w:pPr>
              <w:jc w:val="both"/>
            </w:pPr>
            <w:r>
              <w:t>24</w:t>
            </w:r>
            <w:r w:rsidRPr="00EE758A">
              <w:t xml:space="preserve">p </w:t>
            </w:r>
            <w:r>
              <w:t>+ 24c</w:t>
            </w:r>
          </w:p>
        </w:tc>
        <w:tc>
          <w:tcPr>
            <w:tcW w:w="889" w:type="dxa"/>
            <w:shd w:val="clear" w:color="auto" w:fill="F7CAAC"/>
          </w:tcPr>
          <w:p w14:paraId="34A43BC2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B95637C" w14:textId="77777777" w:rsidR="00383EAA" w:rsidRPr="00541BD1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4D165600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CEE228D" w14:textId="77777777" w:rsidR="00383EAA" w:rsidRPr="00541BD1" w:rsidRDefault="00383EAA" w:rsidP="00383EAA">
            <w:pPr>
              <w:jc w:val="both"/>
            </w:pPr>
            <w:r>
              <w:t>4</w:t>
            </w:r>
          </w:p>
        </w:tc>
      </w:tr>
      <w:tr w:rsidR="00383EAA" w:rsidRPr="00541BD1" w14:paraId="0ACBFDE3" w14:textId="77777777" w:rsidTr="00383EAA">
        <w:tc>
          <w:tcPr>
            <w:tcW w:w="3086" w:type="dxa"/>
            <w:shd w:val="clear" w:color="auto" w:fill="F7CAAC"/>
          </w:tcPr>
          <w:p w14:paraId="3A1D261F" w14:textId="77777777" w:rsidR="00383EAA" w:rsidRPr="00541BD1" w:rsidRDefault="00383EAA" w:rsidP="00383EAA">
            <w:pPr>
              <w:jc w:val="both"/>
              <w:rPr>
                <w:b/>
                <w:sz w:val="22"/>
              </w:rPr>
            </w:pPr>
            <w:r w:rsidRPr="00541BD1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B4C57AB" w14:textId="77777777" w:rsidR="00383EAA" w:rsidRPr="00541BD1" w:rsidRDefault="00A0257E" w:rsidP="00383EAA">
            <w:pPr>
              <w:jc w:val="both"/>
            </w:pPr>
            <w:r w:rsidRPr="00541BD1">
              <w:t>N</w:t>
            </w:r>
            <w:r w:rsidR="00383EAA" w:rsidRPr="00541BD1">
              <w:t>ejsou</w:t>
            </w:r>
          </w:p>
        </w:tc>
      </w:tr>
      <w:tr w:rsidR="00383EAA" w:rsidRPr="00541BD1" w14:paraId="619FC4B2" w14:textId="77777777" w:rsidTr="00383EAA">
        <w:tc>
          <w:tcPr>
            <w:tcW w:w="3086" w:type="dxa"/>
            <w:shd w:val="clear" w:color="auto" w:fill="F7CAAC"/>
          </w:tcPr>
          <w:p w14:paraId="4ED79ADF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05D39B3" w14:textId="77777777" w:rsidR="00383EAA" w:rsidRPr="00541BD1" w:rsidRDefault="00861F4E" w:rsidP="00383EAA">
            <w:pPr>
              <w:jc w:val="both"/>
            </w:pPr>
            <w:r>
              <w:t>z</w:t>
            </w:r>
            <w:r w:rsidR="00383EAA" w:rsidRPr="00541BD1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537B55F4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D9D47E2" w14:textId="77777777" w:rsidR="00383EAA" w:rsidRDefault="00383EAA" w:rsidP="00383EAA">
            <w:pPr>
              <w:jc w:val="both"/>
            </w:pPr>
            <w:r>
              <w:t>Přednáška</w:t>
            </w:r>
          </w:p>
          <w:p w14:paraId="55DB8590" w14:textId="77777777" w:rsidR="00383EAA" w:rsidRPr="00541BD1" w:rsidRDefault="00A0257E" w:rsidP="00383EAA">
            <w:pPr>
              <w:jc w:val="both"/>
            </w:pPr>
            <w:r>
              <w:t>C</w:t>
            </w:r>
            <w:r w:rsidR="00383EAA">
              <w:t>vičení</w:t>
            </w:r>
          </w:p>
        </w:tc>
      </w:tr>
      <w:tr w:rsidR="00383EAA" w:rsidRPr="00541BD1" w14:paraId="4FB1E730" w14:textId="77777777" w:rsidTr="00383EAA">
        <w:tc>
          <w:tcPr>
            <w:tcW w:w="3086" w:type="dxa"/>
            <w:shd w:val="clear" w:color="auto" w:fill="F7CAAC"/>
          </w:tcPr>
          <w:p w14:paraId="4949C345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DD50968" w14:textId="77777777" w:rsidR="00383EAA" w:rsidRPr="00EE758A" w:rsidRDefault="00383EAA" w:rsidP="00383EAA">
            <w:pPr>
              <w:jc w:val="both"/>
            </w:pPr>
            <w:r w:rsidRPr="00EE758A">
              <w:t xml:space="preserve">1. Teoretické zvládnutí základní problematiky a jednotlivých témat. </w:t>
            </w:r>
          </w:p>
          <w:p w14:paraId="60D69E5D" w14:textId="77777777" w:rsidR="00383EAA" w:rsidRPr="00EE758A" w:rsidRDefault="00383EAA" w:rsidP="00383EAA">
            <w:pPr>
              <w:jc w:val="both"/>
            </w:pPr>
            <w:r>
              <w:t>2</w:t>
            </w:r>
            <w:r w:rsidRPr="00EE758A">
              <w:t>. Zápočet – závěrečná písemná práce.</w:t>
            </w:r>
          </w:p>
          <w:p w14:paraId="24864FD8" w14:textId="77777777" w:rsidR="00383EAA" w:rsidRPr="00541BD1" w:rsidRDefault="00383EAA" w:rsidP="00383EAA">
            <w:pPr>
              <w:jc w:val="both"/>
            </w:pPr>
            <w:r>
              <w:t>3</w:t>
            </w:r>
            <w:r w:rsidRPr="00EE758A">
              <w:t>. Zkouška - ústní forma, prokázání znalostí látky z probíraných tematických okruhů.</w:t>
            </w:r>
          </w:p>
        </w:tc>
      </w:tr>
      <w:tr w:rsidR="00383EAA" w:rsidRPr="00541BD1" w14:paraId="2D0FE0EB" w14:textId="77777777" w:rsidTr="00383EAA">
        <w:trPr>
          <w:trHeight w:val="168"/>
        </w:trPr>
        <w:tc>
          <w:tcPr>
            <w:tcW w:w="9855" w:type="dxa"/>
            <w:gridSpan w:val="8"/>
            <w:tcBorders>
              <w:top w:val="nil"/>
            </w:tcBorders>
          </w:tcPr>
          <w:p w14:paraId="76FEEE7B" w14:textId="77777777" w:rsidR="00383EAA" w:rsidRPr="00541BD1" w:rsidRDefault="00383EAA" w:rsidP="00383EAA">
            <w:pPr>
              <w:jc w:val="both"/>
            </w:pPr>
          </w:p>
        </w:tc>
      </w:tr>
      <w:tr w:rsidR="00383EAA" w:rsidRPr="00541BD1" w14:paraId="1B274512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5345124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319ADA4" w14:textId="77777777" w:rsidR="00383EAA" w:rsidRPr="00541BD1" w:rsidRDefault="00383EAA" w:rsidP="00383EAA">
            <w:pPr>
              <w:jc w:val="both"/>
            </w:pPr>
            <w:r w:rsidRPr="00541BD1">
              <w:t>Ing. Rudolf Drga, Ph.D.</w:t>
            </w:r>
          </w:p>
        </w:tc>
      </w:tr>
      <w:tr w:rsidR="00383EAA" w:rsidRPr="00541BD1" w14:paraId="5FC8900A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C918ADF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68963DC" w14:textId="77777777" w:rsidR="00383EAA" w:rsidRPr="00541BD1" w:rsidRDefault="00383EAA" w:rsidP="00383EAA">
            <w:pPr>
              <w:jc w:val="both"/>
            </w:pPr>
            <w:r>
              <w:t>Metodicky, vede přednášky, cvičení</w:t>
            </w:r>
          </w:p>
        </w:tc>
      </w:tr>
      <w:tr w:rsidR="00383EAA" w:rsidRPr="00541BD1" w14:paraId="6E0155E9" w14:textId="77777777" w:rsidTr="00383EAA">
        <w:tc>
          <w:tcPr>
            <w:tcW w:w="3086" w:type="dxa"/>
            <w:shd w:val="clear" w:color="auto" w:fill="F7CAAC"/>
          </w:tcPr>
          <w:p w14:paraId="2C4AB46A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8F805BF" w14:textId="77777777" w:rsidR="00383EAA" w:rsidRPr="00541BD1" w:rsidRDefault="00383EAA" w:rsidP="00383EAA">
            <w:pPr>
              <w:jc w:val="both"/>
            </w:pPr>
            <w:r w:rsidRPr="00541BD1">
              <w:t>Ing. Rudolf Drga, Ph.D.</w:t>
            </w:r>
            <w:r>
              <w:t>, přednášky (100 %)</w:t>
            </w:r>
            <w:r w:rsidR="00FE722F">
              <w:t>, cvičení (100%)</w:t>
            </w:r>
          </w:p>
        </w:tc>
      </w:tr>
      <w:tr w:rsidR="00383EAA" w:rsidRPr="00541BD1" w14:paraId="5ED32D81" w14:textId="77777777" w:rsidTr="00383EAA">
        <w:trPr>
          <w:trHeight w:val="50"/>
        </w:trPr>
        <w:tc>
          <w:tcPr>
            <w:tcW w:w="9855" w:type="dxa"/>
            <w:gridSpan w:val="8"/>
            <w:tcBorders>
              <w:top w:val="nil"/>
            </w:tcBorders>
          </w:tcPr>
          <w:p w14:paraId="4449D091" w14:textId="77777777" w:rsidR="00383EAA" w:rsidRPr="00541BD1" w:rsidRDefault="00383EAA" w:rsidP="00383EAA">
            <w:pPr>
              <w:jc w:val="both"/>
            </w:pPr>
          </w:p>
        </w:tc>
      </w:tr>
      <w:tr w:rsidR="00383EAA" w:rsidRPr="00541BD1" w14:paraId="7965AA82" w14:textId="77777777" w:rsidTr="00383EAA">
        <w:tc>
          <w:tcPr>
            <w:tcW w:w="3086" w:type="dxa"/>
            <w:shd w:val="clear" w:color="auto" w:fill="F7CAAC"/>
          </w:tcPr>
          <w:p w14:paraId="66859E1B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F0F4F65" w14:textId="77777777" w:rsidR="00383EAA" w:rsidRPr="00541BD1" w:rsidRDefault="00383EAA" w:rsidP="00383EAA">
            <w:pPr>
              <w:jc w:val="both"/>
            </w:pPr>
          </w:p>
        </w:tc>
      </w:tr>
      <w:tr w:rsidR="00383EAA" w:rsidRPr="00541BD1" w14:paraId="652B8ABF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C4B2EBE" w14:textId="77777777" w:rsidR="00383EAA" w:rsidRPr="00DE0D42" w:rsidRDefault="00383EAA" w:rsidP="00383EAA">
            <w:pPr>
              <w:jc w:val="both"/>
            </w:pPr>
            <w:r w:rsidRPr="00DE0D42">
              <w:t xml:space="preserve">Cílem předmětu je získání poznatků o dohledových systémech, jejich užití, funkci a způsobu komunikace na podřízené systémy. Student získá obecné znalosti o HW a SW konfiguraci dohledových center a jejich použití v  bezpečnostních aplikacích. </w:t>
            </w:r>
          </w:p>
          <w:p w14:paraId="7B4D100D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566DCB8A" w14:textId="77777777" w:rsidR="00383EAA" w:rsidRPr="00DE0D42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</w:pPr>
            <w:r w:rsidRPr="00DE0D42">
              <w:t>Úvod do studia předmětu Dohledová centra</w:t>
            </w:r>
            <w:r>
              <w:t xml:space="preserve">, </w:t>
            </w:r>
            <w:r w:rsidRPr="00DE0D42">
              <w:t>Historie dohledových center, Pulty centrální ochrany (PCO)</w:t>
            </w:r>
          </w:p>
          <w:p w14:paraId="4D26610C" w14:textId="77777777" w:rsidR="00383EAA" w:rsidRPr="00DE0D42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</w:pPr>
            <w:r w:rsidRPr="00DE0D42">
              <w:t>Počátky komunikace mezi PZTS a PCO</w:t>
            </w:r>
            <w:r>
              <w:t xml:space="preserve">, </w:t>
            </w:r>
            <w:r w:rsidRPr="00DE0D42">
              <w:t>Současné komunikační kanály PZTS a DPPC</w:t>
            </w:r>
          </w:p>
          <w:p w14:paraId="5465E31F" w14:textId="77777777" w:rsidR="00383EAA" w:rsidRPr="00DE0D42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</w:pPr>
            <w:r w:rsidRPr="00DE0D42">
              <w:t>Dohledové a poplachové přijímací centrum, jeho základní funkce a principy</w:t>
            </w:r>
            <w:r>
              <w:t xml:space="preserve">, </w:t>
            </w:r>
            <w:r w:rsidRPr="00DE0D42">
              <w:t>Formáty přenosových zpráv na DPPC</w:t>
            </w:r>
          </w:p>
          <w:p w14:paraId="63C70D54" w14:textId="77777777" w:rsidR="00383EAA" w:rsidRPr="00DE0D42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</w:pPr>
            <w:r w:rsidRPr="00DE0D42">
              <w:t>SW DPPC, obsah databáze, převodní tabulky</w:t>
            </w:r>
            <w:r>
              <w:t xml:space="preserve">, </w:t>
            </w:r>
            <w:r w:rsidRPr="00DE0D42">
              <w:t>Využití internetu při komunikaci na DPPC</w:t>
            </w:r>
          </w:p>
          <w:p w14:paraId="66572D06" w14:textId="77777777" w:rsidR="00383EAA" w:rsidRPr="00DE0D42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</w:pPr>
            <w:r w:rsidRPr="00DE0D42">
              <w:t>Dohledová centra hasičů pro komunikaci s EPS</w:t>
            </w:r>
          </w:p>
          <w:p w14:paraId="39673365" w14:textId="77777777" w:rsidR="00383EAA" w:rsidRPr="00DE0D42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</w:pPr>
            <w:r w:rsidRPr="00DE0D42">
              <w:t xml:space="preserve">Historická dohledová centra CCTV, analogové systémy. </w:t>
            </w:r>
          </w:p>
          <w:p w14:paraId="472B78F7" w14:textId="77777777" w:rsidR="00383EAA" w:rsidRPr="00DE0D42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</w:pPr>
            <w:r w:rsidRPr="00DE0D42">
              <w:t xml:space="preserve">Současná dohledová centra CCTV, IP CCTV </w:t>
            </w:r>
          </w:p>
          <w:p w14:paraId="69CC7C50" w14:textId="77777777" w:rsidR="00383EAA" w:rsidRPr="00DE0D42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</w:pPr>
            <w:r w:rsidRPr="00DE0D42">
              <w:t>Městské kamerové a dohledové systémy (MKDS), použití CCTV, přenosové trasy, záznam a vyhodnocení událostí</w:t>
            </w:r>
          </w:p>
          <w:p w14:paraId="64C9E812" w14:textId="77777777" w:rsidR="00383EAA" w:rsidRPr="00DE0D42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</w:pPr>
            <w:r w:rsidRPr="00DE0D42">
              <w:t>Systémy ECC a jejich podsystémy</w:t>
            </w:r>
          </w:p>
          <w:p w14:paraId="30D8E0AB" w14:textId="77777777" w:rsidR="00383EAA" w:rsidRPr="00DE0D42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</w:pPr>
            <w:r w:rsidRPr="00DE0D42">
              <w:t>Dohledová centra a perimetrické systémy</w:t>
            </w:r>
          </w:p>
          <w:p w14:paraId="0B2FC9B4" w14:textId="77777777" w:rsidR="00383EAA" w:rsidRPr="00DE0D42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</w:pPr>
            <w:r w:rsidRPr="00DE0D42">
              <w:t>Standardy a normy upravující činnost dohledových center</w:t>
            </w:r>
          </w:p>
          <w:p w14:paraId="4359C01A" w14:textId="77777777" w:rsidR="00383EAA" w:rsidRPr="009D07DE" w:rsidRDefault="00383EAA" w:rsidP="00383EAA">
            <w:pPr>
              <w:pStyle w:val="Odstavecseseznamem"/>
              <w:numPr>
                <w:ilvl w:val="0"/>
                <w:numId w:val="15"/>
              </w:numPr>
              <w:tabs>
                <w:tab w:val="left" w:pos="38"/>
              </w:tabs>
              <w:jc w:val="both"/>
              <w:rPr>
                <w:sz w:val="22"/>
                <w:szCs w:val="22"/>
              </w:rPr>
            </w:pPr>
            <w:r w:rsidRPr="00DE0D42">
              <w:t>Dohledové centra - nejnovější trendy</w:t>
            </w:r>
            <w:r w:rsidRPr="009D07DE">
              <w:rPr>
                <w:sz w:val="22"/>
                <w:szCs w:val="22"/>
              </w:rPr>
              <w:t xml:space="preserve"> </w:t>
            </w:r>
          </w:p>
        </w:tc>
      </w:tr>
      <w:tr w:rsidR="00383EAA" w:rsidRPr="00541BD1" w14:paraId="193EAF0D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276B167" w14:textId="77777777" w:rsidR="00383EAA" w:rsidRPr="00541BD1" w:rsidRDefault="00383EAA" w:rsidP="00383EAA">
            <w:pPr>
              <w:jc w:val="both"/>
            </w:pPr>
            <w:r w:rsidRPr="00541BD1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E80AB77" w14:textId="77777777" w:rsidR="00383EAA" w:rsidRPr="00541BD1" w:rsidRDefault="00383EAA" w:rsidP="00383EAA">
            <w:pPr>
              <w:jc w:val="both"/>
            </w:pPr>
          </w:p>
        </w:tc>
      </w:tr>
      <w:tr w:rsidR="00383EAA" w:rsidRPr="00541BD1" w14:paraId="386FED72" w14:textId="77777777" w:rsidTr="00383EAA">
        <w:trPr>
          <w:trHeight w:val="1358"/>
        </w:trPr>
        <w:tc>
          <w:tcPr>
            <w:tcW w:w="9855" w:type="dxa"/>
            <w:gridSpan w:val="8"/>
            <w:tcBorders>
              <w:top w:val="nil"/>
            </w:tcBorders>
          </w:tcPr>
          <w:p w14:paraId="14CE4FC1" w14:textId="77777777" w:rsidR="00383EAA" w:rsidRPr="00033E4F" w:rsidRDefault="00383EAA" w:rsidP="00383EAA">
            <w:pPr>
              <w:rPr>
                <w:b/>
              </w:rPr>
            </w:pPr>
            <w:r w:rsidRPr="00033E4F">
              <w:rPr>
                <w:b/>
              </w:rPr>
              <w:t>Povinná literatura:</w:t>
            </w:r>
          </w:p>
          <w:p w14:paraId="49D66446" w14:textId="77777777" w:rsidR="00383EAA" w:rsidRDefault="00383EAA" w:rsidP="00383EAA">
            <w:r>
              <w:t>LUKÁŠ, L.</w:t>
            </w:r>
            <w:r w:rsidRPr="00033E4F">
              <w:t xml:space="preserve"> a kol., </w:t>
            </w:r>
            <w:r w:rsidRPr="00033E4F">
              <w:rPr>
                <w:i/>
              </w:rPr>
              <w:t>Bezpečnostní technologie, systémy a management</w:t>
            </w:r>
            <w:r w:rsidRPr="00033E4F">
              <w:t>. 1. vyd. Zlín: VeRBuM, 2014. 390 s. ISBN 978-80-87500-57-6.</w:t>
            </w:r>
          </w:p>
          <w:p w14:paraId="40D19E02" w14:textId="77777777" w:rsidR="00DE1EC9" w:rsidRDefault="00DE1EC9" w:rsidP="00DE1EC9">
            <w:pPr>
              <w:rPr>
                <w:ins w:id="331" w:author="Uzivatel" w:date="2018-11-01T16:25:00Z"/>
              </w:rPr>
            </w:pPr>
            <w:ins w:id="332" w:author="Uzivatel" w:date="2018-11-01T16:25:00Z">
              <w:r>
                <w:t xml:space="preserve">JABLOTRON. Bezpečnostní centrum [online], 2018,. Dostupné z: </w:t>
              </w:r>
              <w:r w:rsidR="00811B05">
                <w:fldChar w:fldCharType="begin"/>
              </w:r>
              <w:r w:rsidR="00811B05">
                <w:instrText xml:space="preserve"> HYPERLINK "http://www.bezpecnostnicentrum.cz/cs/virtualni-prohlidka" </w:instrText>
              </w:r>
              <w:r w:rsidR="00811B05">
                <w:fldChar w:fldCharType="separate"/>
              </w:r>
              <w:r w:rsidRPr="004D0CBD">
                <w:rPr>
                  <w:rStyle w:val="Hypertextovodkaz"/>
                </w:rPr>
                <w:t>http://www.bezpecnostnicentrum.cz/cs/virtualni-prohlidka</w:t>
              </w:r>
              <w:r w:rsidR="00811B05">
                <w:rPr>
                  <w:rStyle w:val="Hypertextovodkaz"/>
                </w:rPr>
                <w:fldChar w:fldCharType="end"/>
              </w:r>
            </w:ins>
          </w:p>
          <w:p w14:paraId="44A77EA1" w14:textId="77777777" w:rsidR="00DE1EC9" w:rsidRDefault="00DE1EC9" w:rsidP="00DE1EC9">
            <w:pPr>
              <w:rPr>
                <w:ins w:id="333" w:author="Uzivatel" w:date="2018-11-01T16:25:00Z"/>
              </w:rPr>
            </w:pPr>
            <w:ins w:id="334" w:author="Uzivatel" w:date="2018-11-01T16:25:00Z">
              <w:r>
                <w:t>RADOM. Telefonní karta GS51 [online], 2018,. Dostupné z: http://www.radom.eu/produkty-a-sluzby/ochrana-majetku/pulty-centralizovaneochrany-pco-/dispecerske-monitorovaci-pracoviste/zarizeni-pro-prijem-informaciz-hlidanych-objektu/telefonni-karta-gs51.htm</w:t>
              </w:r>
            </w:ins>
          </w:p>
          <w:p w14:paraId="68B1C066" w14:textId="77777777" w:rsidR="00383EAA" w:rsidRPr="00033E4F" w:rsidRDefault="00383EAA" w:rsidP="00383EAA">
            <w:pPr>
              <w:rPr>
                <w:b/>
              </w:rPr>
            </w:pPr>
            <w:r w:rsidRPr="00033E4F">
              <w:rPr>
                <w:b/>
              </w:rPr>
              <w:t>Doporučená literatura:</w:t>
            </w:r>
          </w:p>
          <w:p w14:paraId="062F0810" w14:textId="77777777" w:rsidR="00383EAA" w:rsidRDefault="00383EAA" w:rsidP="00383EAA">
            <w:pPr>
              <w:rPr>
                <w:ins w:id="335" w:author="Uzivatel" w:date="2018-11-01T16:25:00Z"/>
              </w:rPr>
            </w:pPr>
            <w:r>
              <w:t>VALOUCH, J</w:t>
            </w:r>
            <w:r w:rsidRPr="00033E4F">
              <w:t xml:space="preserve">. </w:t>
            </w:r>
            <w:r w:rsidRPr="00033E4F">
              <w:rPr>
                <w:i/>
              </w:rPr>
              <w:t>Projektování integrovaných systémů</w:t>
            </w:r>
            <w:r w:rsidRPr="00033E4F">
              <w:t>. [skriptum]. Zlín: UTB, 2015.  ISBN 978-80-7454-557-3 169 s.</w:t>
            </w:r>
          </w:p>
          <w:p w14:paraId="5554FCB7" w14:textId="77777777" w:rsidR="00DE1EC9" w:rsidRPr="00541BD1" w:rsidRDefault="00DE1EC9" w:rsidP="00DE1EC9">
            <w:ins w:id="336" w:author="Uzivatel" w:date="2018-11-01T16:25:00Z">
              <w:r>
                <w:t>EUROALARM. GPRS – T4 [online], 2017,. Dostupné z: https://www.euroalarm.cz/eshop-zabezpecovaci-technika/zabezpeceni/komunikace/gsm-gprs/gprs-t4</w:t>
              </w:r>
            </w:ins>
          </w:p>
        </w:tc>
      </w:tr>
      <w:tr w:rsidR="00383EAA" w:rsidRPr="00541BD1" w14:paraId="28A6F5AE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8F4F6A5" w14:textId="77777777" w:rsidR="00383EAA" w:rsidRPr="00541BD1" w:rsidRDefault="00383EAA" w:rsidP="00383EAA">
            <w:pPr>
              <w:jc w:val="center"/>
              <w:rPr>
                <w:b/>
              </w:rPr>
            </w:pPr>
            <w:r w:rsidRPr="00541BD1">
              <w:rPr>
                <w:b/>
              </w:rPr>
              <w:t>Informace ke kombinované nebo distanční formě</w:t>
            </w:r>
          </w:p>
        </w:tc>
      </w:tr>
      <w:tr w:rsidR="00383EAA" w:rsidRPr="00541BD1" w14:paraId="3192EA2B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82BD09B" w14:textId="77777777" w:rsidR="00383EAA" w:rsidRPr="00541BD1" w:rsidRDefault="00383EAA" w:rsidP="00383EAA">
            <w:pPr>
              <w:jc w:val="both"/>
            </w:pPr>
            <w:r w:rsidRPr="00541BD1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3EE8D38" w14:textId="77777777" w:rsidR="00383EAA" w:rsidRPr="00541BD1" w:rsidRDefault="00383EAA" w:rsidP="00383EAA">
            <w:pPr>
              <w:jc w:val="both"/>
            </w:pPr>
            <w:r>
              <w:t>22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1AC7F0C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 xml:space="preserve">hodin </w:t>
            </w:r>
          </w:p>
        </w:tc>
      </w:tr>
      <w:tr w:rsidR="00383EAA" w:rsidRPr="00541BD1" w14:paraId="45B22CCF" w14:textId="77777777" w:rsidTr="00383EAA">
        <w:tc>
          <w:tcPr>
            <w:tcW w:w="9855" w:type="dxa"/>
            <w:gridSpan w:val="8"/>
            <w:shd w:val="clear" w:color="auto" w:fill="F7CAAC"/>
          </w:tcPr>
          <w:p w14:paraId="6C2E424B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 w:rsidRPr="00541BD1">
              <w:rPr>
                <w:b/>
              </w:rPr>
              <w:t>vyučujícím</w:t>
            </w:r>
          </w:p>
        </w:tc>
      </w:tr>
      <w:tr w:rsidR="00383EAA" w:rsidRPr="00541BD1" w14:paraId="14732091" w14:textId="77777777" w:rsidTr="00383EAA">
        <w:trPr>
          <w:trHeight w:val="526"/>
        </w:trPr>
        <w:tc>
          <w:tcPr>
            <w:tcW w:w="9855" w:type="dxa"/>
            <w:gridSpan w:val="8"/>
          </w:tcPr>
          <w:p w14:paraId="5F6DDAE3" w14:textId="77777777" w:rsidR="00383EAA" w:rsidRPr="00DE0D42" w:rsidRDefault="00383EAA" w:rsidP="00383EAA">
            <w:pPr>
              <w:jc w:val="both"/>
            </w:pPr>
            <w:r w:rsidRPr="00DE0D42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1FB515F2" w14:textId="77777777" w:rsidR="00383EAA" w:rsidRDefault="00383EAA" w:rsidP="00383EAA">
      <w:pPr>
        <w:spacing w:after="160" w:line="259" w:lineRule="auto"/>
      </w:pPr>
    </w:p>
    <w:p w14:paraId="0117B265" w14:textId="77777777" w:rsidR="00383EAA" w:rsidRDefault="00383EAA" w:rsidP="00383EAA">
      <w:pPr>
        <w:spacing w:after="160" w:line="259" w:lineRule="auto"/>
      </w:pPr>
    </w:p>
    <w:p w14:paraId="05237921" w14:textId="77777777" w:rsidR="00383EAA" w:rsidRDefault="00383EAA" w:rsidP="00383EAA">
      <w:pPr>
        <w:spacing w:after="160" w:line="259" w:lineRule="auto"/>
      </w:pPr>
    </w:p>
    <w:p w14:paraId="3CEA8F74" w14:textId="77777777" w:rsidR="00383EAA" w:rsidRDefault="00383EAA" w:rsidP="00383EAA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337">
          <w:tblGrid>
            <w:gridCol w:w="228"/>
            <w:gridCol w:w="2858"/>
            <w:gridCol w:w="567"/>
            <w:gridCol w:w="1134"/>
            <w:gridCol w:w="889"/>
            <w:gridCol w:w="816"/>
            <w:gridCol w:w="2156"/>
            <w:gridCol w:w="539"/>
            <w:gridCol w:w="668"/>
            <w:gridCol w:w="228"/>
          </w:tblGrid>
        </w:tblGridChange>
      </w:tblGrid>
      <w:tr w:rsidR="00383EAA" w14:paraId="1F24EF90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D8E176A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7F34DCAA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70727A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889F2D0" w14:textId="77777777" w:rsidR="00383EAA" w:rsidRDefault="00383EAA" w:rsidP="00383EAA">
            <w:pPr>
              <w:jc w:val="both"/>
            </w:pPr>
            <w:bookmarkStart w:id="338" w:name="elektrickeObvody"/>
            <w:r>
              <w:t>Elektrické obvody</w:t>
            </w:r>
            <w:bookmarkEnd w:id="338"/>
          </w:p>
        </w:tc>
      </w:tr>
      <w:tr w:rsidR="00383EAA" w14:paraId="2C51E4C0" w14:textId="77777777" w:rsidTr="00383EAA">
        <w:tc>
          <w:tcPr>
            <w:tcW w:w="3086" w:type="dxa"/>
            <w:shd w:val="clear" w:color="auto" w:fill="F7CAAC"/>
          </w:tcPr>
          <w:p w14:paraId="2A02746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B392714" w14:textId="77777777" w:rsidR="00383EAA" w:rsidRDefault="00383EAA" w:rsidP="00C1126D">
            <w:pPr>
              <w:jc w:val="both"/>
            </w:pPr>
            <w:r>
              <w:t xml:space="preserve">Povinný </w:t>
            </w:r>
            <w:del w:id="339" w:author="Uzivatel" w:date="2018-11-14T15:41:00Z">
              <w:r w:rsidDel="00C1126D">
                <w:delText>„ZT“</w:delText>
              </w:r>
            </w:del>
          </w:p>
        </w:tc>
        <w:tc>
          <w:tcPr>
            <w:tcW w:w="2695" w:type="dxa"/>
            <w:gridSpan w:val="2"/>
            <w:shd w:val="clear" w:color="auto" w:fill="F7CAAC"/>
          </w:tcPr>
          <w:p w14:paraId="1A9D0DEC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62BE08B" w14:textId="77777777" w:rsidR="00383EAA" w:rsidRDefault="00383EAA" w:rsidP="00383EAA">
            <w:pPr>
              <w:jc w:val="both"/>
            </w:pPr>
            <w:r>
              <w:t>2/LS</w:t>
            </w:r>
          </w:p>
        </w:tc>
      </w:tr>
      <w:tr w:rsidR="00383EAA" w14:paraId="06D98C19" w14:textId="77777777" w:rsidTr="00383EAA">
        <w:tc>
          <w:tcPr>
            <w:tcW w:w="3086" w:type="dxa"/>
            <w:shd w:val="clear" w:color="auto" w:fill="F7CAAC"/>
          </w:tcPr>
          <w:p w14:paraId="5CC172B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459BB15" w14:textId="77777777" w:rsidR="00383EAA" w:rsidRDefault="00383EAA" w:rsidP="00383EAA">
            <w:pPr>
              <w:jc w:val="both"/>
            </w:pPr>
            <w:r>
              <w:t>28p + 14s + 28c</w:t>
            </w:r>
          </w:p>
        </w:tc>
        <w:tc>
          <w:tcPr>
            <w:tcW w:w="889" w:type="dxa"/>
            <w:shd w:val="clear" w:color="auto" w:fill="F7CAAC"/>
          </w:tcPr>
          <w:p w14:paraId="016AD2C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A23B31D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469B558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02DC489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72073DE5" w14:textId="77777777" w:rsidTr="00A14EC5">
        <w:trPr>
          <w:trHeight w:val="335"/>
        </w:trPr>
        <w:tc>
          <w:tcPr>
            <w:tcW w:w="3086" w:type="dxa"/>
            <w:shd w:val="clear" w:color="auto" w:fill="F7CAAC"/>
          </w:tcPr>
          <w:p w14:paraId="62E043C4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094A83E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4BDA9178" w14:textId="77777777" w:rsidTr="00383EAA">
        <w:tc>
          <w:tcPr>
            <w:tcW w:w="3086" w:type="dxa"/>
            <w:shd w:val="clear" w:color="auto" w:fill="F7CAAC"/>
          </w:tcPr>
          <w:p w14:paraId="1ADE5F3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FF6D54F" w14:textId="77777777" w:rsidR="00383EAA" w:rsidRDefault="00383EAA" w:rsidP="00383EAA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1B6210D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C2DCDF9" w14:textId="77777777" w:rsidR="00383EAA" w:rsidRDefault="00383EAA" w:rsidP="00383EAA">
            <w:pPr>
              <w:jc w:val="both"/>
            </w:pPr>
            <w:r>
              <w:t>přednáška, seminář,</w:t>
            </w:r>
          </w:p>
          <w:p w14:paraId="24437B36" w14:textId="77777777" w:rsidR="00383EAA" w:rsidRDefault="00383EAA" w:rsidP="00383EAA">
            <w:pPr>
              <w:jc w:val="both"/>
            </w:pPr>
            <w:r>
              <w:t>cvičení</w:t>
            </w:r>
          </w:p>
        </w:tc>
      </w:tr>
      <w:tr w:rsidR="00383EAA" w14:paraId="5DA45962" w14:textId="77777777" w:rsidTr="00383EAA">
        <w:tc>
          <w:tcPr>
            <w:tcW w:w="3086" w:type="dxa"/>
            <w:shd w:val="clear" w:color="auto" w:fill="F7CAAC"/>
          </w:tcPr>
          <w:p w14:paraId="1B0B940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63B2F9B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479E1D55" w14:textId="77777777" w:rsidR="00383EAA" w:rsidRDefault="00383EAA" w:rsidP="00383EAA">
            <w:pPr>
              <w:jc w:val="both"/>
            </w:pPr>
            <w:r>
              <w:t xml:space="preserve">1. Povinná a aktivní účast na jednotlivých seminářích a cvičeních (80% účast na seminářích a cvičeních). </w:t>
            </w:r>
          </w:p>
          <w:p w14:paraId="17D81F6C" w14:textId="77777777" w:rsidR="00383EAA" w:rsidRDefault="00383EAA" w:rsidP="00383EAA">
            <w:pPr>
              <w:jc w:val="both"/>
            </w:pPr>
            <w:r>
              <w:t xml:space="preserve">2. Teoretické a praktické zvládnutí probíraných témat. </w:t>
            </w:r>
          </w:p>
          <w:p w14:paraId="593A2808" w14:textId="77777777" w:rsidR="00383EAA" w:rsidRDefault="00383EAA" w:rsidP="00383EAA">
            <w:pPr>
              <w:jc w:val="both"/>
            </w:pPr>
            <w:r>
              <w:t xml:space="preserve">3. Samostatné vypracování všech laboratorních protokolů v průběhu semestru. </w:t>
            </w:r>
          </w:p>
          <w:p w14:paraId="271EA4C8" w14:textId="77777777" w:rsidR="00383EAA" w:rsidRDefault="00383EAA" w:rsidP="00383EAA">
            <w:pPr>
              <w:jc w:val="both"/>
            </w:pPr>
            <w:r>
              <w:t>4. Prokázání úspěšného zvládnutí probírané tématiky při písemné i ústní části zkoušky.</w:t>
            </w:r>
          </w:p>
        </w:tc>
      </w:tr>
      <w:tr w:rsidR="00383EAA" w14:paraId="4D3366B9" w14:textId="77777777" w:rsidTr="00A14EC5">
        <w:trPr>
          <w:trHeight w:val="54"/>
        </w:trPr>
        <w:tc>
          <w:tcPr>
            <w:tcW w:w="9855" w:type="dxa"/>
            <w:gridSpan w:val="8"/>
            <w:tcBorders>
              <w:top w:val="nil"/>
            </w:tcBorders>
          </w:tcPr>
          <w:p w14:paraId="0505DE72" w14:textId="77777777" w:rsidR="00383EAA" w:rsidRDefault="00383EAA" w:rsidP="00383EAA">
            <w:pPr>
              <w:jc w:val="both"/>
            </w:pPr>
          </w:p>
        </w:tc>
      </w:tr>
      <w:tr w:rsidR="00383EAA" w14:paraId="353E5FF4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7F8A09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835DBCF" w14:textId="77777777" w:rsidR="00383EAA" w:rsidRDefault="00383EAA" w:rsidP="00383EAA">
            <w:pPr>
              <w:jc w:val="both"/>
            </w:pPr>
            <w:r>
              <w:t>doc. Mgr. Milan Adámek, Ph.D.</w:t>
            </w:r>
          </w:p>
        </w:tc>
      </w:tr>
      <w:tr w:rsidR="00383EAA" w14:paraId="64904BAC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4F3DF9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AD69149" w14:textId="77777777" w:rsidR="00383EAA" w:rsidRDefault="00FE722F" w:rsidP="00383EAA">
            <w:pPr>
              <w:jc w:val="both"/>
            </w:pPr>
            <w:r>
              <w:t>Metodicky, vede přednášky</w:t>
            </w:r>
          </w:p>
        </w:tc>
      </w:tr>
      <w:tr w:rsidR="00383EAA" w14:paraId="2A67A6B9" w14:textId="77777777" w:rsidTr="00383EAA">
        <w:tc>
          <w:tcPr>
            <w:tcW w:w="3086" w:type="dxa"/>
            <w:shd w:val="clear" w:color="auto" w:fill="F7CAAC"/>
          </w:tcPr>
          <w:p w14:paraId="0EB4017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AAA09DA" w14:textId="77777777" w:rsidR="00383EAA" w:rsidRDefault="00383EAA" w:rsidP="00383EAA">
            <w:pPr>
              <w:jc w:val="both"/>
            </w:pPr>
            <w:r>
              <w:t>doc. Mgr. Milan Adámek, Ph.D., přednášky (100 %)</w:t>
            </w:r>
          </w:p>
          <w:p w14:paraId="5848CA2F" w14:textId="77777777" w:rsidR="00383EAA" w:rsidRDefault="00383EAA" w:rsidP="00383EAA">
            <w:pPr>
              <w:jc w:val="both"/>
            </w:pPr>
            <w:r>
              <w:t xml:space="preserve">Ing. Lubomír Macků, Ph.D., semináře a cvičení (50 %) </w:t>
            </w:r>
          </w:p>
          <w:p w14:paraId="7B814CAE" w14:textId="77777777" w:rsidR="00383EAA" w:rsidRDefault="00383EAA" w:rsidP="00383EAA">
            <w:pPr>
              <w:jc w:val="both"/>
            </w:pPr>
            <w:r>
              <w:t>Ing. Petr Dostálek, Ph.D, semináře a cvičení (50 %)</w:t>
            </w:r>
          </w:p>
        </w:tc>
      </w:tr>
      <w:tr w:rsidR="00383EAA" w14:paraId="27EF6DA8" w14:textId="77777777" w:rsidTr="005E6519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340" w:author="Uzivatel" w:date="2018-11-19T16:03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60"/>
          <w:trPrChange w:id="341" w:author="Uzivatel" w:date="2018-11-19T16:03:00Z">
            <w:trPr>
              <w:gridBefore w:val="1"/>
              <w:trHeight w:val="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342" w:author="Uzivatel" w:date="2018-11-19T16:03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6573D641" w14:textId="77777777" w:rsidR="00383EAA" w:rsidRDefault="00383EAA" w:rsidP="00383EAA">
            <w:pPr>
              <w:jc w:val="both"/>
            </w:pPr>
          </w:p>
        </w:tc>
      </w:tr>
      <w:tr w:rsidR="00383EAA" w14:paraId="2081B85D" w14:textId="77777777" w:rsidTr="00383EAA">
        <w:tc>
          <w:tcPr>
            <w:tcW w:w="3086" w:type="dxa"/>
            <w:shd w:val="clear" w:color="auto" w:fill="F7CAAC"/>
          </w:tcPr>
          <w:p w14:paraId="274E8B0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B38E3A4" w14:textId="77777777" w:rsidR="00383EAA" w:rsidRDefault="00383EAA" w:rsidP="00383EAA">
            <w:pPr>
              <w:jc w:val="both"/>
            </w:pPr>
          </w:p>
        </w:tc>
      </w:tr>
      <w:tr w:rsidR="00383EAA" w14:paraId="3CC50EF9" w14:textId="77777777" w:rsidTr="00383EAA">
        <w:trPr>
          <w:trHeight w:val="69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B8A7A97" w14:textId="77777777" w:rsidR="00383EAA" w:rsidRPr="003F1144" w:rsidRDefault="00383EAA" w:rsidP="00383EAA">
            <w:pPr>
              <w:suppressAutoHyphens/>
              <w:jc w:val="both"/>
              <w:rPr>
                <w:sz w:val="18"/>
              </w:rPr>
            </w:pPr>
            <w:r w:rsidRPr="003F1144">
              <w:rPr>
                <w:sz w:val="18"/>
              </w:rPr>
              <w:t>Po absolvování předmětu je student seznámen s klasickými prvky elektrických obvodů, s teorií obvodů a se způsoby řešení stejnosměrných i střídavých obvodů. V závěru kurzu jsou probrány bezpečnostní opatření při práci s elektrickými obvody. Na předmět navazuje předmět Analogová a číslicová technika.</w:t>
            </w:r>
          </w:p>
          <w:p w14:paraId="7A8DAC2C" w14:textId="77777777" w:rsidR="00383EAA" w:rsidRPr="003F1144" w:rsidRDefault="00383EAA" w:rsidP="00383EAA">
            <w:pPr>
              <w:jc w:val="both"/>
              <w:rPr>
                <w:b/>
                <w:sz w:val="18"/>
              </w:rPr>
            </w:pPr>
            <w:r w:rsidRPr="003F1144">
              <w:rPr>
                <w:b/>
                <w:sz w:val="18"/>
              </w:rPr>
              <w:t>Témata:</w:t>
            </w:r>
          </w:p>
          <w:p w14:paraId="28131277" w14:textId="77777777" w:rsidR="00383EAA" w:rsidRPr="003F1144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8"/>
              </w:rPr>
            </w:pPr>
            <w:r w:rsidRPr="003F1144">
              <w:rPr>
                <w:sz w:val="18"/>
              </w:rPr>
              <w:t>Klasifikace prvků elektrických obvodů, pasivní a aktivní prvky, VA charakteristiky prvků, konstrukční provedení prvků.</w:t>
            </w:r>
          </w:p>
          <w:p w14:paraId="7EB82A15" w14:textId="77777777" w:rsidR="00383EAA" w:rsidRPr="003F1144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8"/>
              </w:rPr>
            </w:pPr>
            <w:r w:rsidRPr="003F1144">
              <w:rPr>
                <w:sz w:val="18"/>
              </w:rPr>
              <w:t>Řešení stejnosměrných obvodů v ustáleném stavu, odporový dělič napětí a proudu, věty o náhradních zdrojích napětí a proudu, Kirchhoffovy zákony, metoda smyčkových proudů, metoda uzlových napětí, princip superpozice.</w:t>
            </w:r>
          </w:p>
          <w:p w14:paraId="7A335313" w14:textId="77777777" w:rsidR="00383EAA" w:rsidRPr="003F1144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8"/>
              </w:rPr>
            </w:pPr>
            <w:r w:rsidRPr="003F1144">
              <w:rPr>
                <w:sz w:val="18"/>
              </w:rPr>
              <w:t xml:space="preserve">Přechodové děje v lineárních obvodech, popis soustavy pomocí diferenciálních rovnic, časová konstanta, přechodové děje v RC, RL a RLS obvodech. </w:t>
            </w:r>
          </w:p>
          <w:p w14:paraId="1E06EC07" w14:textId="77777777" w:rsidR="00383EAA" w:rsidRPr="003F1144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8"/>
              </w:rPr>
            </w:pPr>
            <w:r w:rsidRPr="003F1144">
              <w:rPr>
                <w:sz w:val="18"/>
              </w:rPr>
              <w:t xml:space="preserve">Vznik střídavého proudu, veličiny popisující střídavý proud. </w:t>
            </w:r>
          </w:p>
          <w:p w14:paraId="0A998038" w14:textId="77777777" w:rsidR="00383EAA" w:rsidRPr="003F1144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8"/>
              </w:rPr>
            </w:pPr>
            <w:r w:rsidRPr="003F1144">
              <w:rPr>
                <w:sz w:val="18"/>
              </w:rPr>
              <w:t>Symbolicko - komplexní metoda ve střídavých obvodech, Kirchhoffovy zákony a Ohmův zákon v komplexním tvaru, impedance a admitance ideálních a reálných obvodových prvků.</w:t>
            </w:r>
          </w:p>
          <w:p w14:paraId="3DD8963F" w14:textId="77777777" w:rsidR="00383EAA" w:rsidRPr="003F1144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8"/>
              </w:rPr>
            </w:pPr>
            <w:r w:rsidRPr="003F1144">
              <w:rPr>
                <w:sz w:val="18"/>
              </w:rPr>
              <w:t>Sériová a paralelní rezonance ve střídavých obvodech, využití napěťové a proudové rezonance v praxi,</w:t>
            </w:r>
          </w:p>
          <w:p w14:paraId="3908C7AD" w14:textId="77777777" w:rsidR="00383EAA" w:rsidRPr="003F1144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8"/>
              </w:rPr>
            </w:pPr>
            <w:r w:rsidRPr="003F1144">
              <w:rPr>
                <w:sz w:val="18"/>
              </w:rPr>
              <w:t>Výkon jednofázového střídavého obvodu; činný, zdánlivý a jalový výkon, účiník; způsoby měření výkonu jednofázového obvodu.</w:t>
            </w:r>
          </w:p>
          <w:p w14:paraId="20E11B0E" w14:textId="77777777" w:rsidR="00383EAA" w:rsidRPr="003F1144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8"/>
              </w:rPr>
            </w:pPr>
            <w:r w:rsidRPr="003F1144">
              <w:rPr>
                <w:sz w:val="18"/>
              </w:rPr>
              <w:t>Třífázový střídavý proud, fázové a sdružené napětí, zapojení spotřebičů do hvězdy a do trojúhelníku, symetrické a nesymetrické zatížení třífázového obvodu.</w:t>
            </w:r>
          </w:p>
          <w:p w14:paraId="76D7AE71" w14:textId="77777777" w:rsidR="00383EAA" w:rsidRPr="003F1144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8"/>
              </w:rPr>
            </w:pPr>
            <w:r w:rsidRPr="003F1144">
              <w:rPr>
                <w:sz w:val="18"/>
              </w:rPr>
              <w:t>Výkon třífázového proudu, způsoby měření třífázového výkonu; kompenzace a druhy kompenzací.</w:t>
            </w:r>
          </w:p>
          <w:p w14:paraId="4B4C1465" w14:textId="77777777" w:rsidR="00383EAA" w:rsidRPr="003F1144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8"/>
              </w:rPr>
            </w:pPr>
            <w:r w:rsidRPr="003F1144">
              <w:rPr>
                <w:sz w:val="18"/>
              </w:rPr>
              <w:t>Lineární dvojbrany; admitanční, impedanční, hybridní sériově paralelní, hybridní paralelně sériové, kaskádní a zpětně kaskádní rovnice; přenosové funkce dvojbranu, přenosové charakteristiky dvojbranu; charakteristiky dvojbranů realizovaných prvky RLC.</w:t>
            </w:r>
          </w:p>
          <w:p w14:paraId="40B73D89" w14:textId="77777777" w:rsidR="00383EAA" w:rsidRPr="00A14EC5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7"/>
                <w:szCs w:val="17"/>
              </w:rPr>
            </w:pPr>
            <w:r w:rsidRPr="00A14EC5">
              <w:rPr>
                <w:sz w:val="17"/>
                <w:szCs w:val="17"/>
              </w:rPr>
              <w:t xml:space="preserve">Princip analogového a digitálního měřicího přístroje určeného pro měření elektrických veličin, měřič spotřeby elektrické energie, struktura osciloskopu, měřicí sondy, měření na osciloskopu. </w:t>
            </w:r>
          </w:p>
          <w:p w14:paraId="50C07840" w14:textId="77777777" w:rsidR="00383EAA" w:rsidRPr="00A14EC5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7"/>
                <w:szCs w:val="17"/>
              </w:rPr>
            </w:pPr>
            <w:r w:rsidRPr="00A14EC5">
              <w:rPr>
                <w:sz w:val="17"/>
                <w:szCs w:val="17"/>
              </w:rPr>
              <w:t xml:space="preserve">Transformátory, vlastnosti ideálního transformátoru, reálný transformátor naprázdno a při zátěži, účinnost transformátoru, konstrukční provedení transformátorů. </w:t>
            </w:r>
          </w:p>
          <w:p w14:paraId="02D21408" w14:textId="77777777" w:rsidR="00383EAA" w:rsidRPr="00A14EC5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  <w:rPr>
                <w:sz w:val="17"/>
                <w:szCs w:val="17"/>
              </w:rPr>
            </w:pPr>
            <w:r w:rsidRPr="00A14EC5">
              <w:rPr>
                <w:sz w:val="17"/>
                <w:szCs w:val="17"/>
              </w:rPr>
              <w:t>Relé, jističe a stykače, bleskojistky; ochranné třídy, krytí elektrických spotřebičů, závady na elektrických spotřebičích.</w:t>
            </w:r>
          </w:p>
          <w:p w14:paraId="50573625" w14:textId="77777777" w:rsidR="00383EAA" w:rsidRDefault="00383EAA" w:rsidP="00383EAA">
            <w:pPr>
              <w:pStyle w:val="Odstavecseseznamem"/>
              <w:numPr>
                <w:ilvl w:val="0"/>
                <w:numId w:val="16"/>
              </w:numPr>
              <w:suppressAutoHyphens/>
              <w:jc w:val="both"/>
            </w:pPr>
            <w:r w:rsidRPr="00A14EC5">
              <w:rPr>
                <w:sz w:val="17"/>
                <w:szCs w:val="17"/>
              </w:rPr>
              <w:t>Ochrana proti zasažení elektrickým proudem, obvody SELV a PELV; druhy rozvodných sítí, sítě TT, IT, TN; opatření při práci na elektrických zařízeních.</w:t>
            </w:r>
          </w:p>
        </w:tc>
      </w:tr>
      <w:tr w:rsidR="00383EAA" w14:paraId="45E06812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EDC35A7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10347A6" w14:textId="77777777" w:rsidR="00383EAA" w:rsidRDefault="00383EAA" w:rsidP="00383EAA">
            <w:pPr>
              <w:jc w:val="both"/>
            </w:pPr>
          </w:p>
        </w:tc>
      </w:tr>
      <w:tr w:rsidR="00383EAA" w14:paraId="3B411FA1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D05604B" w14:textId="77777777" w:rsidR="00383EAA" w:rsidRPr="003F1144" w:rsidRDefault="00383EAA" w:rsidP="00383EAA">
            <w:pPr>
              <w:jc w:val="both"/>
              <w:rPr>
                <w:b/>
                <w:bCs/>
                <w:sz w:val="18"/>
                <w:szCs w:val="18"/>
              </w:rPr>
            </w:pPr>
            <w:r w:rsidRPr="003F1144">
              <w:rPr>
                <w:b/>
                <w:bCs/>
                <w:sz w:val="18"/>
                <w:szCs w:val="18"/>
              </w:rPr>
              <w:t>Povinná literatura:</w:t>
            </w:r>
          </w:p>
          <w:p w14:paraId="624BEA58" w14:textId="77777777" w:rsidR="00383EAA" w:rsidRPr="003F1144" w:rsidRDefault="00383EAA" w:rsidP="00383EAA">
            <w:pPr>
              <w:jc w:val="both"/>
              <w:rPr>
                <w:bCs/>
                <w:sz w:val="18"/>
                <w:szCs w:val="18"/>
              </w:rPr>
            </w:pPr>
            <w:r w:rsidRPr="003F1144">
              <w:rPr>
                <w:sz w:val="18"/>
                <w:szCs w:val="18"/>
              </w:rPr>
              <w:t>TKOTZ, K.</w:t>
            </w:r>
            <w:r w:rsidRPr="003F1144">
              <w:rPr>
                <w:bCs/>
                <w:sz w:val="18"/>
                <w:szCs w:val="18"/>
              </w:rPr>
              <w:t xml:space="preserve"> </w:t>
            </w:r>
            <w:r w:rsidRPr="003F1144">
              <w:rPr>
                <w:bCs/>
                <w:i/>
                <w:sz w:val="18"/>
                <w:szCs w:val="18"/>
              </w:rPr>
              <w:t>Příručka pro elektrotechnika</w:t>
            </w:r>
            <w:r w:rsidRPr="003F1144">
              <w:rPr>
                <w:bCs/>
                <w:sz w:val="18"/>
                <w:szCs w:val="18"/>
              </w:rPr>
              <w:t xml:space="preserve">. Praha: Sobotáles, 2014, 648 s. ISBN </w:t>
            </w:r>
            <w:r w:rsidRPr="003F1144">
              <w:rPr>
                <w:sz w:val="18"/>
                <w:szCs w:val="18"/>
              </w:rPr>
              <w:t>978-38-0853-034-4</w:t>
            </w:r>
            <w:r w:rsidRPr="003F1144">
              <w:rPr>
                <w:bCs/>
                <w:sz w:val="18"/>
                <w:szCs w:val="18"/>
              </w:rPr>
              <w:t>.</w:t>
            </w:r>
          </w:p>
          <w:p w14:paraId="156A2EA7" w14:textId="77777777" w:rsidR="00383EAA" w:rsidRPr="003F1144" w:rsidRDefault="00383EAA" w:rsidP="00383EAA">
            <w:pPr>
              <w:jc w:val="both"/>
              <w:rPr>
                <w:sz w:val="18"/>
                <w:szCs w:val="18"/>
              </w:rPr>
            </w:pPr>
            <w:r w:rsidRPr="003F1144">
              <w:rPr>
                <w:sz w:val="18"/>
                <w:szCs w:val="18"/>
              </w:rPr>
              <w:t xml:space="preserve">ŠTĚPÁN, B. </w:t>
            </w:r>
            <w:r w:rsidRPr="003F1144">
              <w:rPr>
                <w:bCs/>
                <w:i/>
                <w:sz w:val="18"/>
                <w:szCs w:val="18"/>
              </w:rPr>
              <w:t>Elektrotechnická schémata a zapojení</w:t>
            </w:r>
            <w:r w:rsidRPr="003F1144">
              <w:rPr>
                <w:bCs/>
                <w:sz w:val="18"/>
                <w:szCs w:val="18"/>
              </w:rPr>
              <w:t>.</w:t>
            </w:r>
            <w:r w:rsidRPr="003F1144">
              <w:rPr>
                <w:sz w:val="18"/>
                <w:szCs w:val="18"/>
              </w:rPr>
              <w:t xml:space="preserve"> BEN. Praha, 2008. ISBN 9788073002534.</w:t>
            </w:r>
          </w:p>
          <w:p w14:paraId="258C79BD" w14:textId="77777777" w:rsidR="00383EAA" w:rsidRPr="003F1144" w:rsidRDefault="00383EAA" w:rsidP="00383EAA">
            <w:pPr>
              <w:jc w:val="both"/>
              <w:rPr>
                <w:b/>
                <w:sz w:val="18"/>
                <w:szCs w:val="18"/>
              </w:rPr>
            </w:pPr>
            <w:r w:rsidRPr="003F1144">
              <w:rPr>
                <w:b/>
                <w:sz w:val="18"/>
                <w:szCs w:val="18"/>
              </w:rPr>
              <w:t>Doporučená literatura:</w:t>
            </w:r>
          </w:p>
          <w:p w14:paraId="1926FC90" w14:textId="77777777" w:rsidR="00383EAA" w:rsidRPr="003F1144" w:rsidRDefault="00383EAA" w:rsidP="00383EAA">
            <w:pPr>
              <w:jc w:val="both"/>
              <w:rPr>
                <w:sz w:val="18"/>
                <w:szCs w:val="18"/>
              </w:rPr>
            </w:pPr>
            <w:r w:rsidRPr="003F1144">
              <w:rPr>
                <w:sz w:val="18"/>
                <w:szCs w:val="18"/>
              </w:rPr>
              <w:t xml:space="preserve">ADÁMEK, M., MATÝSEK, M. </w:t>
            </w:r>
            <w:r w:rsidRPr="003F1144">
              <w:rPr>
                <w:bCs/>
                <w:i/>
                <w:sz w:val="18"/>
                <w:szCs w:val="18"/>
              </w:rPr>
              <w:t>Úvod do elektrotechniky</w:t>
            </w:r>
            <w:r w:rsidRPr="003F1144">
              <w:rPr>
                <w:sz w:val="18"/>
                <w:szCs w:val="18"/>
              </w:rPr>
              <w:t>. UTB ve Zlíně, 2006.</w:t>
            </w:r>
          </w:p>
          <w:p w14:paraId="07B3DCEF" w14:textId="77777777" w:rsidR="00383EAA" w:rsidRPr="003F1144" w:rsidRDefault="00383EAA" w:rsidP="00383EAA">
            <w:pPr>
              <w:jc w:val="both"/>
              <w:rPr>
                <w:sz w:val="18"/>
                <w:szCs w:val="18"/>
              </w:rPr>
            </w:pPr>
            <w:r w:rsidRPr="003F1144">
              <w:rPr>
                <w:sz w:val="18"/>
                <w:szCs w:val="18"/>
              </w:rPr>
              <w:t xml:space="preserve">ADÁMEK, M.: </w:t>
            </w:r>
            <w:r w:rsidRPr="003F1144">
              <w:rPr>
                <w:bCs/>
                <w:i/>
                <w:sz w:val="18"/>
                <w:szCs w:val="18"/>
              </w:rPr>
              <w:t>Měření v elektrotechnice</w:t>
            </w:r>
            <w:r w:rsidRPr="003F1144">
              <w:rPr>
                <w:bCs/>
                <w:sz w:val="18"/>
                <w:szCs w:val="18"/>
              </w:rPr>
              <w:t>.</w:t>
            </w:r>
            <w:r w:rsidRPr="003F1144">
              <w:rPr>
                <w:sz w:val="18"/>
                <w:szCs w:val="18"/>
              </w:rPr>
              <w:t xml:space="preserve"> UTB ve Zlíně, 2005. </w:t>
            </w:r>
          </w:p>
          <w:p w14:paraId="1A2F6E48" w14:textId="77777777" w:rsidR="00383EAA" w:rsidRPr="003F1144" w:rsidRDefault="00383EAA" w:rsidP="00383EAA">
            <w:pPr>
              <w:jc w:val="both"/>
              <w:rPr>
                <w:sz w:val="18"/>
                <w:szCs w:val="18"/>
              </w:rPr>
            </w:pPr>
            <w:r w:rsidRPr="003F1144">
              <w:rPr>
                <w:sz w:val="18"/>
                <w:szCs w:val="18"/>
              </w:rPr>
              <w:t xml:space="preserve">BASTIAN, P. </w:t>
            </w:r>
            <w:r w:rsidRPr="003F1144">
              <w:rPr>
                <w:bCs/>
                <w:i/>
                <w:sz w:val="18"/>
                <w:szCs w:val="18"/>
              </w:rPr>
              <w:t>Praktická elektrotechnika</w:t>
            </w:r>
            <w:r w:rsidRPr="003F1144">
              <w:rPr>
                <w:bCs/>
                <w:sz w:val="18"/>
                <w:szCs w:val="18"/>
              </w:rPr>
              <w:t>,</w:t>
            </w:r>
            <w:r w:rsidRPr="003F1144">
              <w:rPr>
                <w:sz w:val="18"/>
                <w:szCs w:val="18"/>
              </w:rPr>
              <w:t xml:space="preserve"> Europa - Sobotáles. Praha, 2006. ISBN 808670615X.</w:t>
            </w:r>
          </w:p>
          <w:p w14:paraId="28A66F23" w14:textId="77777777" w:rsidR="00383EAA" w:rsidRPr="003F1144" w:rsidRDefault="00383EAA" w:rsidP="00383EAA">
            <w:pPr>
              <w:jc w:val="both"/>
              <w:rPr>
                <w:sz w:val="18"/>
                <w:szCs w:val="18"/>
              </w:rPr>
            </w:pPr>
            <w:r w:rsidRPr="003F1144">
              <w:rPr>
                <w:sz w:val="18"/>
                <w:szCs w:val="18"/>
              </w:rPr>
              <w:t xml:space="preserve">GIBILISCO, S. </w:t>
            </w:r>
            <w:r w:rsidRPr="003F1144">
              <w:rPr>
                <w:i/>
                <w:sz w:val="18"/>
                <w:szCs w:val="18"/>
              </w:rPr>
              <w:t>Teach Yourself Electricity and Electronics</w:t>
            </w:r>
            <w:r w:rsidRPr="003F1144">
              <w:rPr>
                <w:sz w:val="18"/>
                <w:szCs w:val="18"/>
              </w:rPr>
              <w:t>. McGraw-Hill, 2006. ISBN-13 978-0071741354.</w:t>
            </w:r>
          </w:p>
          <w:p w14:paraId="14026749" w14:textId="77777777" w:rsidR="00383EAA" w:rsidRDefault="00383EAA" w:rsidP="00383EAA">
            <w:pPr>
              <w:jc w:val="both"/>
            </w:pPr>
            <w:r w:rsidRPr="003F1144">
              <w:rPr>
                <w:rStyle w:val="a-size-extra-large"/>
                <w:sz w:val="18"/>
                <w:szCs w:val="18"/>
              </w:rPr>
              <w:t xml:space="preserve">SANTIAGO, J.: </w:t>
            </w:r>
            <w:r w:rsidRPr="003F1144">
              <w:rPr>
                <w:rStyle w:val="a-size-extra-large"/>
                <w:i/>
                <w:sz w:val="18"/>
                <w:szCs w:val="18"/>
              </w:rPr>
              <w:t>Circuit Analysis For Dummies</w:t>
            </w:r>
            <w:r w:rsidRPr="003F1144">
              <w:rPr>
                <w:rStyle w:val="a-size-extra-large"/>
                <w:sz w:val="18"/>
                <w:szCs w:val="18"/>
              </w:rPr>
              <w:t xml:space="preserve">. </w:t>
            </w:r>
            <w:r w:rsidRPr="003F1144">
              <w:rPr>
                <w:sz w:val="18"/>
                <w:szCs w:val="18"/>
              </w:rPr>
              <w:t>John Wiley &amp; Sons, Inc.</w:t>
            </w:r>
            <w:r w:rsidRPr="003F1144">
              <w:rPr>
                <w:bCs/>
                <w:sz w:val="18"/>
                <w:szCs w:val="18"/>
              </w:rPr>
              <w:t>2013</w:t>
            </w:r>
            <w:r w:rsidRPr="003F1144">
              <w:rPr>
                <w:rStyle w:val="a-size-extra-large"/>
                <w:sz w:val="18"/>
                <w:szCs w:val="18"/>
              </w:rPr>
              <w:t xml:space="preserve">. </w:t>
            </w:r>
            <w:r w:rsidRPr="003F1144">
              <w:rPr>
                <w:rStyle w:val="a-size-base"/>
                <w:sz w:val="18"/>
                <w:szCs w:val="18"/>
              </w:rPr>
              <w:t>ISBN-13</w:t>
            </w:r>
            <w:r w:rsidRPr="003F1144">
              <w:rPr>
                <w:sz w:val="18"/>
                <w:szCs w:val="18"/>
              </w:rPr>
              <w:t xml:space="preserve"> </w:t>
            </w:r>
            <w:r w:rsidRPr="003F1144">
              <w:rPr>
                <w:rStyle w:val="a-size-base"/>
                <w:sz w:val="18"/>
                <w:szCs w:val="18"/>
              </w:rPr>
              <w:t>978-1118493120.</w:t>
            </w:r>
          </w:p>
        </w:tc>
      </w:tr>
      <w:tr w:rsidR="00383EAA" w14:paraId="304C69D1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C674199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0BD93150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E844B97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454E9CD" w14:textId="77777777" w:rsidR="00383EAA" w:rsidRDefault="00383EAA" w:rsidP="00383EAA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89A206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521EF21E" w14:textId="77777777" w:rsidTr="00383EAA">
        <w:tc>
          <w:tcPr>
            <w:tcW w:w="9855" w:type="dxa"/>
            <w:gridSpan w:val="8"/>
            <w:shd w:val="clear" w:color="auto" w:fill="F7CAAC"/>
          </w:tcPr>
          <w:p w14:paraId="2645782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62E3F0B2" w14:textId="77777777" w:rsidTr="00A14EC5">
        <w:trPr>
          <w:trHeight w:val="406"/>
        </w:trPr>
        <w:tc>
          <w:tcPr>
            <w:tcW w:w="9855" w:type="dxa"/>
            <w:gridSpan w:val="8"/>
          </w:tcPr>
          <w:p w14:paraId="083B381A" w14:textId="77777777" w:rsidR="00383EAA" w:rsidRPr="004C36F1" w:rsidRDefault="00383EAA" w:rsidP="00383EAA">
            <w:pPr>
              <w:jc w:val="both"/>
            </w:pPr>
            <w:r w:rsidRPr="004C36F1">
              <w:lastRenderedPageBreak/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5D95BFCB" w14:textId="0099CAEA" w:rsidR="005E6519" w:rsidRDefault="005E6519">
      <w:pPr>
        <w:rPr>
          <w:ins w:id="343" w:author="Uzivatel" w:date="2018-11-19T16:03:00Z"/>
        </w:rPr>
      </w:pPr>
    </w:p>
    <w:p w14:paraId="270A17F3" w14:textId="77777777" w:rsidR="005E6519" w:rsidRDefault="005E6519">
      <w:pPr>
        <w:rPr>
          <w:ins w:id="344" w:author="Uzivatel" w:date="2018-11-19T16:03:00Z"/>
        </w:rPr>
      </w:pPr>
      <w:ins w:id="345" w:author="Uzivatel" w:date="2018-11-19T16:03:00Z">
        <w:r>
          <w:br w:type="page"/>
        </w:r>
      </w:ins>
    </w:p>
    <w:p w14:paraId="65E440E0" w14:textId="77777777" w:rsidR="00383EAA" w:rsidRDefault="00383EAA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71785F99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4EBB47F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51330ED4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1F86D4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28486C6" w14:textId="77777777" w:rsidR="00383EAA" w:rsidRDefault="00383EAA" w:rsidP="00383EAA">
            <w:pPr>
              <w:jc w:val="both"/>
            </w:pPr>
            <w:bookmarkStart w:id="346" w:name="ElektrinaAmagnetismus"/>
            <w:r>
              <w:t>Elektřina a magnetismus</w:t>
            </w:r>
            <w:bookmarkEnd w:id="346"/>
          </w:p>
        </w:tc>
      </w:tr>
      <w:tr w:rsidR="00383EAA" w14:paraId="6BC19574" w14:textId="77777777" w:rsidTr="00383EAA">
        <w:tc>
          <w:tcPr>
            <w:tcW w:w="3086" w:type="dxa"/>
            <w:shd w:val="clear" w:color="auto" w:fill="F7CAAC"/>
          </w:tcPr>
          <w:p w14:paraId="2ECCBDF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FA1B773" w14:textId="77777777" w:rsidR="00383EAA" w:rsidRDefault="00383EAA" w:rsidP="00C1126D">
            <w:pPr>
              <w:jc w:val="both"/>
            </w:pPr>
            <w:r>
              <w:t xml:space="preserve">Povinný </w:t>
            </w:r>
            <w:del w:id="347" w:author="Uzivatel" w:date="2018-11-14T15:41:00Z">
              <w:r w:rsidDel="00C1126D">
                <w:delText>„ZT“</w:delText>
              </w:r>
            </w:del>
          </w:p>
        </w:tc>
        <w:tc>
          <w:tcPr>
            <w:tcW w:w="2695" w:type="dxa"/>
            <w:gridSpan w:val="2"/>
            <w:shd w:val="clear" w:color="auto" w:fill="F7CAAC"/>
          </w:tcPr>
          <w:p w14:paraId="7A07B27B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45714B1" w14:textId="77777777" w:rsidR="00383EAA" w:rsidRDefault="00383EAA" w:rsidP="00383EAA">
            <w:pPr>
              <w:jc w:val="both"/>
            </w:pPr>
            <w:r>
              <w:t>2/ZS</w:t>
            </w:r>
          </w:p>
        </w:tc>
      </w:tr>
      <w:tr w:rsidR="00383EAA" w14:paraId="67E6B89C" w14:textId="77777777" w:rsidTr="00383EAA">
        <w:tc>
          <w:tcPr>
            <w:tcW w:w="3086" w:type="dxa"/>
            <w:shd w:val="clear" w:color="auto" w:fill="F7CAAC"/>
          </w:tcPr>
          <w:p w14:paraId="7C8F641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3FFEEB9" w14:textId="77777777" w:rsidR="00383EAA" w:rsidRDefault="00383EAA" w:rsidP="00383EAA">
            <w:pPr>
              <w:jc w:val="both"/>
            </w:pPr>
            <w:r>
              <w:t>28p + 28s + 28c</w:t>
            </w:r>
          </w:p>
        </w:tc>
        <w:tc>
          <w:tcPr>
            <w:tcW w:w="889" w:type="dxa"/>
            <w:shd w:val="clear" w:color="auto" w:fill="F7CAAC"/>
          </w:tcPr>
          <w:p w14:paraId="2C75E86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2609B6B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0F372AF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278306D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07B71CEC" w14:textId="77777777" w:rsidTr="00383EAA">
        <w:tc>
          <w:tcPr>
            <w:tcW w:w="3086" w:type="dxa"/>
            <w:shd w:val="clear" w:color="auto" w:fill="F7CAAC"/>
          </w:tcPr>
          <w:p w14:paraId="194531E9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E986714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547925EE" w14:textId="77777777" w:rsidTr="00383EAA">
        <w:tc>
          <w:tcPr>
            <w:tcW w:w="3086" w:type="dxa"/>
            <w:shd w:val="clear" w:color="auto" w:fill="F7CAAC"/>
          </w:tcPr>
          <w:p w14:paraId="16DD351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F4BA042" w14:textId="77777777" w:rsidR="00383EAA" w:rsidRDefault="00383EAA" w:rsidP="00383EAA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534FCE1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7A1C7C2" w14:textId="77777777" w:rsidR="00383EAA" w:rsidRDefault="00383EAA" w:rsidP="00383EAA">
            <w:pPr>
              <w:jc w:val="both"/>
            </w:pPr>
            <w:r>
              <w:t>přednášky, semináře, cvičení</w:t>
            </w:r>
          </w:p>
        </w:tc>
      </w:tr>
      <w:tr w:rsidR="00383EAA" w14:paraId="26E21B53" w14:textId="77777777" w:rsidTr="00383EAA">
        <w:trPr>
          <w:trHeight w:val="158"/>
        </w:trPr>
        <w:tc>
          <w:tcPr>
            <w:tcW w:w="3086" w:type="dxa"/>
            <w:shd w:val="clear" w:color="auto" w:fill="F7CAAC"/>
          </w:tcPr>
          <w:p w14:paraId="46B10E1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176D1D7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165CE925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0568E139" w14:textId="77777777" w:rsidR="00383EAA" w:rsidRDefault="00383EAA" w:rsidP="00383EAA">
            <w:pPr>
              <w:jc w:val="both"/>
            </w:pPr>
            <w:r>
              <w:t xml:space="preserve">2. Úspěšné a samostatné vypracování všech zadaných úloh v průběhu semestru. </w:t>
            </w:r>
          </w:p>
          <w:p w14:paraId="239504B3" w14:textId="77777777" w:rsidR="00383EAA" w:rsidRDefault="00383EAA" w:rsidP="00383EAA">
            <w:pPr>
              <w:jc w:val="both"/>
            </w:pPr>
            <w:r>
              <w:t>3. Prokázání úspěšného zvládnutí probírané tématiky prostřednictvím písemného testu popřípadě při ústním pohovoru s vyučujícím.</w:t>
            </w:r>
          </w:p>
        </w:tc>
      </w:tr>
      <w:tr w:rsidR="00383EAA" w14:paraId="4AEBA545" w14:textId="77777777" w:rsidTr="00383EAA">
        <w:trPr>
          <w:trHeight w:val="168"/>
        </w:trPr>
        <w:tc>
          <w:tcPr>
            <w:tcW w:w="9855" w:type="dxa"/>
            <w:gridSpan w:val="8"/>
            <w:tcBorders>
              <w:top w:val="nil"/>
            </w:tcBorders>
          </w:tcPr>
          <w:p w14:paraId="4B3EFFE4" w14:textId="77777777" w:rsidR="00383EAA" w:rsidRDefault="00383EAA" w:rsidP="00383EAA">
            <w:pPr>
              <w:jc w:val="both"/>
            </w:pPr>
          </w:p>
        </w:tc>
      </w:tr>
      <w:tr w:rsidR="00383EAA" w14:paraId="342C1374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D3020E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A6C34A2" w14:textId="77777777" w:rsidR="00383EAA" w:rsidRDefault="00383EAA" w:rsidP="00383EAA">
            <w:pPr>
              <w:jc w:val="both"/>
            </w:pPr>
            <w:r>
              <w:t>doc. Mgr. Aleš Mráček, Ph.D.</w:t>
            </w:r>
          </w:p>
        </w:tc>
      </w:tr>
      <w:tr w:rsidR="00383EAA" w14:paraId="72505300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9F3128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D19654F" w14:textId="77777777" w:rsidR="00383EAA" w:rsidRDefault="00383EAA" w:rsidP="00383EAA">
            <w:pPr>
              <w:jc w:val="both"/>
            </w:pPr>
            <w:r>
              <w:t>Metodiky, vede přednášky, semináře, cvičení</w:t>
            </w:r>
          </w:p>
        </w:tc>
      </w:tr>
      <w:tr w:rsidR="00383EAA" w14:paraId="2B8F40C7" w14:textId="77777777" w:rsidTr="00383EAA">
        <w:tc>
          <w:tcPr>
            <w:tcW w:w="3086" w:type="dxa"/>
            <w:shd w:val="clear" w:color="auto" w:fill="F7CAAC"/>
          </w:tcPr>
          <w:p w14:paraId="0E8D15E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58DC570" w14:textId="77777777" w:rsidR="00383EAA" w:rsidRDefault="00383EAA" w:rsidP="00383EAA">
            <w:pPr>
              <w:jc w:val="both"/>
            </w:pPr>
            <w:r>
              <w:t>doc. Mgr. Aleš Mráček, Ph.D., přednášky (100 %)</w:t>
            </w:r>
          </w:p>
          <w:p w14:paraId="3ADC2BF6" w14:textId="77777777" w:rsidR="00383EAA" w:rsidRDefault="00383EAA" w:rsidP="00383EAA">
            <w:pPr>
              <w:jc w:val="both"/>
            </w:pPr>
          </w:p>
        </w:tc>
      </w:tr>
      <w:tr w:rsidR="00383EAA" w14:paraId="03E510C3" w14:textId="77777777" w:rsidTr="00383EAA">
        <w:trPr>
          <w:trHeight w:val="114"/>
        </w:trPr>
        <w:tc>
          <w:tcPr>
            <w:tcW w:w="9855" w:type="dxa"/>
            <w:gridSpan w:val="8"/>
            <w:tcBorders>
              <w:top w:val="nil"/>
            </w:tcBorders>
          </w:tcPr>
          <w:p w14:paraId="31B4E5EA" w14:textId="77777777" w:rsidR="00383EAA" w:rsidRDefault="00383EAA" w:rsidP="00383EAA">
            <w:pPr>
              <w:jc w:val="both"/>
            </w:pPr>
          </w:p>
        </w:tc>
      </w:tr>
      <w:tr w:rsidR="00383EAA" w14:paraId="1F24F0D5" w14:textId="77777777" w:rsidTr="00383EAA">
        <w:tc>
          <w:tcPr>
            <w:tcW w:w="3086" w:type="dxa"/>
            <w:shd w:val="clear" w:color="auto" w:fill="F7CAAC"/>
          </w:tcPr>
          <w:p w14:paraId="05C0B8A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D78676F" w14:textId="77777777" w:rsidR="00383EAA" w:rsidRDefault="00383EAA" w:rsidP="00383EAA">
            <w:pPr>
              <w:jc w:val="both"/>
            </w:pPr>
          </w:p>
        </w:tc>
      </w:tr>
      <w:tr w:rsidR="00383EAA" w14:paraId="5CFD30D3" w14:textId="77777777" w:rsidTr="00383EAA">
        <w:trPr>
          <w:trHeight w:val="371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737D73F" w14:textId="77777777" w:rsidR="00383EAA" w:rsidRPr="00104600" w:rsidRDefault="00383EAA" w:rsidP="00383EAA">
            <w:pPr>
              <w:jc w:val="both"/>
              <w:rPr>
                <w:noProof/>
              </w:rPr>
            </w:pPr>
            <w:r w:rsidRPr="00104600">
              <w:rPr>
                <w:noProof/>
              </w:rPr>
              <w:t xml:space="preserve">Cílem předmětu je získání znalosti vysokoškolské fyziky na elementární úrovni v oblasti elektřiny a magnetismu a optiky. </w:t>
            </w:r>
          </w:p>
          <w:p w14:paraId="64496ABE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6F90F993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Elektrické pole</w:t>
            </w:r>
          </w:p>
          <w:p w14:paraId="27C37497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Kapacita</w:t>
            </w:r>
          </w:p>
          <w:p w14:paraId="105C85D2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Stejnosměrný proud I</w:t>
            </w:r>
          </w:p>
          <w:p w14:paraId="48868F46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Stejnosměrný proud II</w:t>
            </w:r>
          </w:p>
          <w:p w14:paraId="6D333CEE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Vedení elektrického proudu v kapalinách a plynech</w:t>
            </w:r>
          </w:p>
          <w:p w14:paraId="61B561C2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Magnetické pole</w:t>
            </w:r>
          </w:p>
          <w:p w14:paraId="06742D84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Elektromagnetická indukce</w:t>
            </w:r>
          </w:p>
          <w:p w14:paraId="3202D2DB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Elektromagnetické kmity I</w:t>
            </w:r>
          </w:p>
          <w:p w14:paraId="315FF45A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Elektromagnetické kmity II</w:t>
            </w:r>
          </w:p>
          <w:p w14:paraId="492DDD89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Obvody R, L, C</w:t>
            </w:r>
          </w:p>
          <w:p w14:paraId="7F98BD7D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Elektromagnetické vlny I</w:t>
            </w:r>
          </w:p>
          <w:p w14:paraId="21AA53C1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Elektromagnetické vlny II</w:t>
            </w:r>
          </w:p>
          <w:p w14:paraId="1E5BE9F5" w14:textId="77777777" w:rsidR="00383EAA" w:rsidRPr="00104600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Geometrická optika</w:t>
            </w:r>
          </w:p>
          <w:p w14:paraId="472B237C" w14:textId="77777777" w:rsidR="00383EAA" w:rsidRDefault="00383EAA" w:rsidP="00383EAA">
            <w:pPr>
              <w:pStyle w:val="Odstavecseseznamem"/>
              <w:numPr>
                <w:ilvl w:val="0"/>
                <w:numId w:val="17"/>
              </w:numPr>
              <w:jc w:val="both"/>
            </w:pPr>
            <w:r w:rsidRPr="00104600">
              <w:t>Optické přístroje</w:t>
            </w:r>
          </w:p>
        </w:tc>
      </w:tr>
      <w:tr w:rsidR="00383EAA" w14:paraId="2C570EB7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846F441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5154724" w14:textId="77777777" w:rsidR="00383EAA" w:rsidRDefault="00383EAA" w:rsidP="00383EAA">
            <w:pPr>
              <w:jc w:val="both"/>
            </w:pPr>
          </w:p>
        </w:tc>
      </w:tr>
      <w:tr w:rsidR="00383EAA" w14:paraId="581EAD9D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2DC45C5" w14:textId="77777777" w:rsidR="00383EAA" w:rsidRPr="001C0137" w:rsidRDefault="00383EAA" w:rsidP="00383EAA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776D4E63" w14:textId="77777777" w:rsidR="00383EAA" w:rsidRDefault="00383EAA" w:rsidP="00383EAA">
            <w:pPr>
              <w:jc w:val="both"/>
              <w:rPr>
                <w:bCs/>
              </w:rPr>
            </w:pPr>
            <w:r w:rsidRPr="00E162F0">
              <w:rPr>
                <w:bCs/>
                <w:caps/>
              </w:rPr>
              <w:t>Halliday, Resnick, Walker.</w:t>
            </w:r>
            <w:r>
              <w:rPr>
                <w:bCs/>
              </w:rPr>
              <w:t xml:space="preserve"> </w:t>
            </w:r>
            <w:r w:rsidRPr="003F1144">
              <w:rPr>
                <w:bCs/>
                <w:i/>
              </w:rPr>
              <w:t>Fyzika: vysokoškolská učebnice obecné fyziky</w:t>
            </w:r>
            <w:r>
              <w:rPr>
                <w:bCs/>
              </w:rPr>
              <w:t>. Vyd. 1. Brno</w:t>
            </w:r>
            <w:r w:rsidRPr="009A3DA7">
              <w:rPr>
                <w:bCs/>
              </w:rPr>
              <w:t xml:space="preserve">: Vutium, 2000. ISBN 8021418699. </w:t>
            </w:r>
          </w:p>
          <w:p w14:paraId="3765122B" w14:textId="77777777" w:rsidR="00BC0A22" w:rsidRDefault="00BC0A22" w:rsidP="00383EAA">
            <w:pPr>
              <w:jc w:val="both"/>
              <w:rPr>
                <w:ins w:id="348" w:author="Uzivatel" w:date="2018-11-01T16:25:00Z"/>
                <w:bCs/>
              </w:rPr>
            </w:pPr>
            <w:ins w:id="349" w:author="Uzivatel" w:date="2018-11-01T16:25:00Z">
              <w:r>
                <w:t>KUBÍNEK, Roman. – KOLÁŘOVÁ, Hana. – HOLUBOVÁ, Renata. Fyzika pro každého – Rychlokurz fyziky. 1.vyd. Olomouc: Rubico, 2009, 276 s. ISBN 978-80-7346-095-2</w:t>
              </w:r>
            </w:ins>
          </w:p>
          <w:p w14:paraId="3B76CC2B" w14:textId="77777777" w:rsidR="00383EAA" w:rsidRPr="00E05968" w:rsidRDefault="00383EAA" w:rsidP="00383EAA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57837193" w14:textId="77777777" w:rsidR="00383EAA" w:rsidRDefault="00383EAA" w:rsidP="00383EAA">
            <w:pPr>
              <w:jc w:val="both"/>
            </w:pPr>
            <w:r w:rsidRPr="007E2F14">
              <w:t>O</w:t>
            </w:r>
            <w:r>
              <w:t xml:space="preserve">PAVA, Z. </w:t>
            </w:r>
            <w:r w:rsidRPr="003F1144">
              <w:rPr>
                <w:i/>
              </w:rPr>
              <w:t>Elektřina kolem nás</w:t>
            </w:r>
            <w:r>
              <w:t>. Praha</w:t>
            </w:r>
            <w:r w:rsidRPr="007E2F14">
              <w:t>: Albatros, 1985</w:t>
            </w:r>
          </w:p>
          <w:p w14:paraId="68A8FA14" w14:textId="77777777" w:rsidR="00383EAA" w:rsidRDefault="00383EAA" w:rsidP="00383EAA">
            <w:pPr>
              <w:jc w:val="both"/>
            </w:pPr>
            <w:r w:rsidRPr="00E162F0">
              <w:rPr>
                <w:caps/>
              </w:rPr>
              <w:t>Feyman, L. S.</w:t>
            </w:r>
            <w:r w:rsidRPr="007E2F14">
              <w:t xml:space="preserve"> </w:t>
            </w:r>
            <w:r w:rsidRPr="003F1144">
              <w:rPr>
                <w:i/>
              </w:rPr>
              <w:t>Feynmanovy přednášky z fyziky s řešenými příklady</w:t>
            </w:r>
            <w:r>
              <w:t>. Havlíčkův Brod</w:t>
            </w:r>
            <w:r w:rsidRPr="007E2F14">
              <w:t>: Fragment, 2000.</w:t>
            </w:r>
          </w:p>
          <w:p w14:paraId="358EBDC3" w14:textId="77777777" w:rsidR="00383EAA" w:rsidRDefault="00383EAA" w:rsidP="00383EAA">
            <w:pPr>
              <w:jc w:val="both"/>
              <w:rPr>
                <w:ins w:id="350" w:author="Uzivatel" w:date="2018-11-01T16:25:00Z"/>
              </w:rPr>
            </w:pPr>
            <w:r w:rsidRPr="00E162F0">
              <w:rPr>
                <w:caps/>
              </w:rPr>
              <w:t>Urgošík, B.</w:t>
            </w:r>
            <w:r>
              <w:t xml:space="preserve"> </w:t>
            </w:r>
            <w:r w:rsidRPr="003F1144">
              <w:rPr>
                <w:i/>
              </w:rPr>
              <w:t>Fyzika</w:t>
            </w:r>
            <w:r>
              <w:t>. Praha</w:t>
            </w:r>
            <w:r w:rsidRPr="002D3630">
              <w:t>: SNTL, 1981.</w:t>
            </w:r>
          </w:p>
          <w:p w14:paraId="4012BC47" w14:textId="77777777" w:rsidR="00BC0A22" w:rsidRDefault="00BC0A22" w:rsidP="00383EAA">
            <w:pPr>
              <w:jc w:val="both"/>
              <w:rPr>
                <w:ins w:id="351" w:author="Uzivatel" w:date="2018-11-01T16:25:00Z"/>
              </w:rPr>
            </w:pPr>
            <w:ins w:id="352" w:author="Uzivatel" w:date="2018-11-01T16:25:00Z">
              <w:r>
                <w:t>VŮJTEK, Milan. Fyzikální praktikum – elektřina a magnetismus. (on – line) 2011, poslední revize listopad 2011 (</w:t>
              </w:r>
              <w:r w:rsidRPr="00BC0A22">
                <w:t>http://fyzika.upol.cz/cs/zkratky-predmetu/fp2</w:t>
              </w:r>
              <w:r>
                <w:t>).</w:t>
              </w:r>
            </w:ins>
          </w:p>
          <w:p w14:paraId="29CDD2DA" w14:textId="77777777" w:rsidR="00BC0A22" w:rsidRDefault="00BC0A22" w:rsidP="00383EAA">
            <w:pPr>
              <w:jc w:val="both"/>
            </w:pPr>
            <w:ins w:id="353" w:author="Uzivatel" w:date="2018-11-01T16:25:00Z">
              <w:r>
                <w:t>KUBÍNEK, Roman. Sbírka příkladů z elektřiny a magnetismu. (on line) 2011, poslední revize listopad 2011 (http://fyzika.upol.cz/cs/zkratky-predmetu/emg).</w:t>
              </w:r>
            </w:ins>
          </w:p>
        </w:tc>
      </w:tr>
      <w:tr w:rsidR="00383EAA" w14:paraId="4AE944B4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BF7579F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1C95AB1C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1FD9457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830BD7A" w14:textId="77777777" w:rsidR="00383EAA" w:rsidRDefault="00383EAA" w:rsidP="00383EAA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0E1AC2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7AAF8774" w14:textId="77777777" w:rsidTr="00383EAA">
        <w:tc>
          <w:tcPr>
            <w:tcW w:w="9855" w:type="dxa"/>
            <w:gridSpan w:val="8"/>
            <w:shd w:val="clear" w:color="auto" w:fill="F7CAAC"/>
          </w:tcPr>
          <w:p w14:paraId="34D2165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1914F2C6" w14:textId="77777777" w:rsidTr="00383EAA">
        <w:trPr>
          <w:trHeight w:val="485"/>
        </w:trPr>
        <w:tc>
          <w:tcPr>
            <w:tcW w:w="9855" w:type="dxa"/>
            <w:gridSpan w:val="8"/>
          </w:tcPr>
          <w:p w14:paraId="3AEC5F68" w14:textId="77777777" w:rsidR="00383EAA" w:rsidRPr="00104600" w:rsidRDefault="00383EAA" w:rsidP="00383EAA">
            <w:pPr>
              <w:jc w:val="both"/>
            </w:pPr>
            <w:r w:rsidRPr="00104600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53B24F2D" w14:textId="77777777" w:rsidR="00383EAA" w:rsidRDefault="00383EAA" w:rsidP="00383EAA">
      <w:pPr>
        <w:spacing w:after="160" w:line="259" w:lineRule="auto"/>
      </w:pPr>
    </w:p>
    <w:p w14:paraId="7A94427E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20AE0A66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4C7D11D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:rsidRPr="00541BD1" w14:paraId="42BF1FB3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FD19BC2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7513DDD" w14:textId="77777777" w:rsidR="00383EAA" w:rsidRPr="00541BD1" w:rsidRDefault="00383EAA" w:rsidP="00383EAA">
            <w:pPr>
              <w:jc w:val="both"/>
            </w:pPr>
            <w:bookmarkStart w:id="354" w:name="elektronickeBezpecnostniSystemy"/>
            <w:r w:rsidRPr="009B4CDD">
              <w:t>Elektronické bezpečnostní systémy</w:t>
            </w:r>
            <w:bookmarkEnd w:id="354"/>
          </w:p>
        </w:tc>
      </w:tr>
      <w:tr w:rsidR="00383EAA" w:rsidRPr="00541BD1" w14:paraId="48CA33E7" w14:textId="77777777" w:rsidTr="00383EAA">
        <w:tc>
          <w:tcPr>
            <w:tcW w:w="3086" w:type="dxa"/>
            <w:shd w:val="clear" w:color="auto" w:fill="F7CAAC"/>
          </w:tcPr>
          <w:p w14:paraId="392FFCC1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1005315" w14:textId="77777777" w:rsidR="00383EAA" w:rsidRPr="00541BD1" w:rsidRDefault="00383EAA" w:rsidP="00383EAA">
            <w:pPr>
              <w:jc w:val="both"/>
            </w:pPr>
            <w:r w:rsidRPr="00541BD1">
              <w:t>Povinný</w:t>
            </w:r>
            <w:r>
              <w:t xml:space="preserve"> „PZ“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47FED60" w14:textId="77777777" w:rsidR="00383EAA" w:rsidRPr="00541BD1" w:rsidRDefault="00383EAA" w:rsidP="00383EAA">
            <w:pPr>
              <w:jc w:val="both"/>
            </w:pPr>
            <w:r w:rsidRPr="00541BD1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AC23DD0" w14:textId="77777777" w:rsidR="00383EAA" w:rsidRPr="00541BD1" w:rsidRDefault="00383EAA" w:rsidP="00383EAA">
            <w:pPr>
              <w:jc w:val="both"/>
            </w:pPr>
            <w:r>
              <w:t>3</w:t>
            </w:r>
            <w:r w:rsidRPr="00541BD1">
              <w:t>/ZS</w:t>
            </w:r>
          </w:p>
        </w:tc>
      </w:tr>
      <w:tr w:rsidR="00383EAA" w:rsidRPr="00541BD1" w14:paraId="401D6BF2" w14:textId="77777777" w:rsidTr="00383EAA">
        <w:tc>
          <w:tcPr>
            <w:tcW w:w="3086" w:type="dxa"/>
            <w:shd w:val="clear" w:color="auto" w:fill="F7CAAC"/>
          </w:tcPr>
          <w:p w14:paraId="10360F9E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501ED0E" w14:textId="77777777" w:rsidR="00383EAA" w:rsidRPr="00EE758A" w:rsidRDefault="00383EAA" w:rsidP="00383EAA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35EFDE98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E3B4303" w14:textId="77777777" w:rsidR="00383EAA" w:rsidRPr="00541BD1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286A31B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22C148F" w14:textId="77777777" w:rsidR="00383EAA" w:rsidRPr="00541BD1" w:rsidRDefault="00383EAA" w:rsidP="00383EAA">
            <w:pPr>
              <w:jc w:val="both"/>
            </w:pPr>
            <w:r>
              <w:t>4</w:t>
            </w:r>
          </w:p>
        </w:tc>
      </w:tr>
      <w:tr w:rsidR="00383EAA" w:rsidRPr="00541BD1" w14:paraId="61C3A05E" w14:textId="77777777" w:rsidTr="00383EAA">
        <w:tc>
          <w:tcPr>
            <w:tcW w:w="3086" w:type="dxa"/>
            <w:shd w:val="clear" w:color="auto" w:fill="F7CAAC"/>
          </w:tcPr>
          <w:p w14:paraId="43C2ED05" w14:textId="77777777" w:rsidR="00383EAA" w:rsidRPr="00541BD1" w:rsidRDefault="00383EAA" w:rsidP="00383EAA">
            <w:pPr>
              <w:jc w:val="both"/>
              <w:rPr>
                <w:b/>
                <w:sz w:val="22"/>
              </w:rPr>
            </w:pPr>
            <w:r w:rsidRPr="00541BD1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80BA4F2" w14:textId="77777777" w:rsidR="00383EAA" w:rsidRPr="00541BD1" w:rsidRDefault="00A0257E" w:rsidP="00383EAA">
            <w:pPr>
              <w:jc w:val="both"/>
            </w:pPr>
            <w:r w:rsidRPr="00541BD1">
              <w:t>N</w:t>
            </w:r>
            <w:r w:rsidR="00383EAA" w:rsidRPr="00541BD1">
              <w:t>ejsou</w:t>
            </w:r>
          </w:p>
        </w:tc>
      </w:tr>
      <w:tr w:rsidR="00383EAA" w:rsidRPr="00541BD1" w14:paraId="4B929E63" w14:textId="77777777" w:rsidTr="00383EAA">
        <w:tc>
          <w:tcPr>
            <w:tcW w:w="3086" w:type="dxa"/>
            <w:shd w:val="clear" w:color="auto" w:fill="F7CAAC"/>
          </w:tcPr>
          <w:p w14:paraId="28EC28CA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6E5A3C7" w14:textId="77777777" w:rsidR="00383EAA" w:rsidRPr="00541BD1" w:rsidRDefault="00943B76" w:rsidP="00383EAA">
            <w:pPr>
              <w:jc w:val="both"/>
            </w:pPr>
            <w:r>
              <w:t>z</w:t>
            </w:r>
            <w:r w:rsidR="00383EAA" w:rsidRPr="00541BD1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32C8CD54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C79E6A8" w14:textId="77777777" w:rsidR="00383EAA" w:rsidRPr="00541BD1" w:rsidRDefault="00383EAA" w:rsidP="00383EAA">
            <w:pPr>
              <w:jc w:val="both"/>
            </w:pPr>
            <w:r>
              <w:t>Přednáška, cvičení</w:t>
            </w:r>
          </w:p>
        </w:tc>
      </w:tr>
      <w:tr w:rsidR="00383EAA" w:rsidRPr="00541BD1" w14:paraId="413F15A4" w14:textId="77777777" w:rsidTr="00383EAA">
        <w:tc>
          <w:tcPr>
            <w:tcW w:w="3086" w:type="dxa"/>
            <w:shd w:val="clear" w:color="auto" w:fill="F7CAAC"/>
          </w:tcPr>
          <w:p w14:paraId="52D31042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6239B15" w14:textId="77777777" w:rsidR="00383EAA" w:rsidRPr="00EE758A" w:rsidRDefault="00383EAA" w:rsidP="00383EAA">
            <w:pPr>
              <w:jc w:val="both"/>
            </w:pPr>
            <w:r w:rsidRPr="00EE758A">
              <w:t xml:space="preserve">1. Povinná a aktivní účast na jednotlivých seminářích (80% účast na seminářích). </w:t>
            </w:r>
          </w:p>
          <w:p w14:paraId="1F0125B6" w14:textId="77777777" w:rsidR="00383EAA" w:rsidRPr="00EE758A" w:rsidRDefault="00383EAA" w:rsidP="00383EAA">
            <w:pPr>
              <w:jc w:val="both"/>
            </w:pPr>
            <w:r w:rsidRPr="00EE758A">
              <w:t xml:space="preserve">2. Teoretické zvládnutí základní problematiky a jednotlivých témat. </w:t>
            </w:r>
          </w:p>
          <w:p w14:paraId="0A10699F" w14:textId="77777777" w:rsidR="00383EAA" w:rsidRPr="00EE758A" w:rsidRDefault="00383EAA" w:rsidP="00383EAA">
            <w:pPr>
              <w:jc w:val="both"/>
            </w:pPr>
            <w:r w:rsidRPr="00EE758A">
              <w:t>3. Zápočet – závěrečná písemná práce.</w:t>
            </w:r>
          </w:p>
          <w:p w14:paraId="32B0BC93" w14:textId="77777777" w:rsidR="00383EAA" w:rsidRPr="00541BD1" w:rsidRDefault="00383EAA" w:rsidP="00383EAA">
            <w:pPr>
              <w:jc w:val="both"/>
            </w:pPr>
            <w:r w:rsidRPr="00EE758A">
              <w:t>4. Zkouška - ústní forma, prokázání znalostí látky z probíraných tematických okruhů.</w:t>
            </w:r>
          </w:p>
        </w:tc>
      </w:tr>
      <w:tr w:rsidR="00383EAA" w:rsidRPr="00541BD1" w14:paraId="7B738CFE" w14:textId="77777777" w:rsidTr="00383EAA">
        <w:trPr>
          <w:trHeight w:val="87"/>
        </w:trPr>
        <w:tc>
          <w:tcPr>
            <w:tcW w:w="9855" w:type="dxa"/>
            <w:gridSpan w:val="8"/>
            <w:tcBorders>
              <w:top w:val="nil"/>
            </w:tcBorders>
          </w:tcPr>
          <w:p w14:paraId="2C2DFDEF" w14:textId="77777777" w:rsidR="00383EAA" w:rsidRPr="00541BD1" w:rsidRDefault="00383EAA" w:rsidP="00383EAA">
            <w:pPr>
              <w:jc w:val="both"/>
            </w:pPr>
          </w:p>
        </w:tc>
      </w:tr>
      <w:tr w:rsidR="00383EAA" w:rsidRPr="00541BD1" w14:paraId="1264EBBF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AF4DDF1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EF32F28" w14:textId="77777777" w:rsidR="00383EAA" w:rsidRPr="00541BD1" w:rsidRDefault="00383EAA" w:rsidP="00383EAA">
            <w:pPr>
              <w:jc w:val="both"/>
            </w:pPr>
            <w:r w:rsidRPr="00541BD1">
              <w:t>Ing. Rudolf Drga, Ph.D.</w:t>
            </w:r>
          </w:p>
        </w:tc>
      </w:tr>
      <w:tr w:rsidR="00383EAA" w:rsidRPr="00541BD1" w14:paraId="0DD29D79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4B4CC89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7178EEA" w14:textId="77777777" w:rsidR="00383EAA" w:rsidRPr="00541BD1" w:rsidRDefault="00BF217E" w:rsidP="00BF217E">
            <w:pPr>
              <w:jc w:val="both"/>
            </w:pPr>
            <w:r>
              <w:t>Metodicky, vede přednášky</w:t>
            </w:r>
          </w:p>
        </w:tc>
      </w:tr>
      <w:tr w:rsidR="00383EAA" w:rsidRPr="00541BD1" w14:paraId="5AADF54B" w14:textId="77777777" w:rsidTr="00383EAA">
        <w:tc>
          <w:tcPr>
            <w:tcW w:w="3086" w:type="dxa"/>
            <w:shd w:val="clear" w:color="auto" w:fill="F7CAAC"/>
          </w:tcPr>
          <w:p w14:paraId="63EFE519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534EE7D" w14:textId="77777777" w:rsidR="00383EAA" w:rsidRPr="00541BD1" w:rsidRDefault="00383EAA" w:rsidP="00BF217E">
            <w:pPr>
              <w:jc w:val="both"/>
            </w:pPr>
            <w:r w:rsidRPr="00541BD1">
              <w:t>Ing. Rudolf Drga, Ph.D.</w:t>
            </w:r>
            <w:r w:rsidR="00BF217E">
              <w:t xml:space="preserve">, přednášky </w:t>
            </w:r>
            <w:r>
              <w:t>(100 %)</w:t>
            </w:r>
          </w:p>
        </w:tc>
      </w:tr>
      <w:tr w:rsidR="00383EAA" w:rsidRPr="00541BD1" w14:paraId="74F27028" w14:textId="77777777" w:rsidTr="00383EAA">
        <w:trPr>
          <w:trHeight w:val="50"/>
        </w:trPr>
        <w:tc>
          <w:tcPr>
            <w:tcW w:w="9855" w:type="dxa"/>
            <w:gridSpan w:val="8"/>
            <w:tcBorders>
              <w:top w:val="nil"/>
            </w:tcBorders>
          </w:tcPr>
          <w:p w14:paraId="5EA82DD0" w14:textId="77777777" w:rsidR="00383EAA" w:rsidRPr="00541BD1" w:rsidRDefault="00383EAA" w:rsidP="00383EAA">
            <w:pPr>
              <w:jc w:val="both"/>
            </w:pPr>
          </w:p>
        </w:tc>
      </w:tr>
      <w:tr w:rsidR="00383EAA" w:rsidRPr="00541BD1" w14:paraId="2937AB8A" w14:textId="77777777" w:rsidTr="00383EAA">
        <w:tc>
          <w:tcPr>
            <w:tcW w:w="3086" w:type="dxa"/>
            <w:shd w:val="clear" w:color="auto" w:fill="F7CAAC"/>
          </w:tcPr>
          <w:p w14:paraId="13C5A871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0DBBEE9" w14:textId="77777777" w:rsidR="00383EAA" w:rsidRPr="00541BD1" w:rsidRDefault="00383EAA" w:rsidP="00383EAA">
            <w:pPr>
              <w:jc w:val="both"/>
            </w:pPr>
          </w:p>
        </w:tc>
      </w:tr>
      <w:tr w:rsidR="00383EAA" w:rsidRPr="00541BD1" w14:paraId="39D724F3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7BC9E21" w14:textId="77777777" w:rsidR="00383EAA" w:rsidRPr="00677604" w:rsidRDefault="00383EAA" w:rsidP="00383EAA">
            <w:pPr>
              <w:jc w:val="both"/>
            </w:pPr>
            <w:r w:rsidRPr="00677604">
              <w:t xml:space="preserve">Cílem předmětu je získání poznatků o základních poplachových systémech, především jejich funkcí a způsobu komunikace na nadřízené systémy. Student získá obecné znalosti o HW a SW konfiguraci základních  poplachových systémů,  jejich použití v  bezpečnostních aplikacích. </w:t>
            </w:r>
          </w:p>
          <w:p w14:paraId="7A0B3F63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1C8BAC48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 xml:space="preserve">Úvod do studia předmětu </w:t>
            </w:r>
          </w:p>
          <w:p w14:paraId="355D0E9D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>Základní pojmy a názvosloví poplachových zabezpečovacích a tísňových systémů  (PZTS)</w:t>
            </w:r>
          </w:p>
          <w:p w14:paraId="4E066950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 xml:space="preserve">Přehled technických řešení ústředen PZTS, možné konfigurace, zabezpečení automobilu, mobilní brány </w:t>
            </w:r>
          </w:p>
          <w:p w14:paraId="6702F874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 xml:space="preserve">Základní pojmy a názvosloví elektrické požární signalizace (EPS), Technické řešení EPS, prvky systému EPS a jejich konfigurace </w:t>
            </w:r>
          </w:p>
          <w:p w14:paraId="78026489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>Samočinné hasicí systémy (SHZ), principy, hasební média, plynové hasební systémy</w:t>
            </w:r>
          </w:p>
          <w:p w14:paraId="0ED7D947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 xml:space="preserve">Dohledové a poplachové přijímací centrum (DPPC), jeho základní funkce a principy </w:t>
            </w:r>
          </w:p>
          <w:p w14:paraId="09B735DD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 xml:space="preserve">Komunikační kanály mezi PZTS a DPPC a náklady na jejich provoz  </w:t>
            </w:r>
          </w:p>
          <w:p w14:paraId="549A142F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 xml:space="preserve">Uzavřené kamerové systémy (CCTV), základní principy televize a historické analogové systémy. </w:t>
            </w:r>
          </w:p>
          <w:p w14:paraId="3605320E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 xml:space="preserve">Kamerové systémy CCTV - současné analogové systémy a IP CCTV </w:t>
            </w:r>
          </w:p>
          <w:p w14:paraId="005E1AE8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 xml:space="preserve">Městské kamerové a dohledové systémy (MKDS), použití CCTV, přenosové cesty, záznam a vyhodnocení </w:t>
            </w:r>
          </w:p>
          <w:p w14:paraId="353AE543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 xml:space="preserve">Přístupové systémy (ACCESS), základní principy, topologie systému, komunikace </w:t>
            </w:r>
          </w:p>
          <w:p w14:paraId="2F7A10E9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 xml:space="preserve">Systémy Access, databázové systémy a navazující SW, jiné aplikace Systémy ACS, prvky systému, nejnovější technologie </w:t>
            </w:r>
          </w:p>
          <w:p w14:paraId="78E78D23" w14:textId="77777777" w:rsidR="00383EAA" w:rsidRPr="009D07DE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>Perimetrické systémy, technické řešení, zpracování planých poplachů ve venkovním prostředí</w:t>
            </w:r>
          </w:p>
          <w:p w14:paraId="661E7764" w14:textId="77777777" w:rsidR="00383EAA" w:rsidRPr="00677604" w:rsidRDefault="00383EAA" w:rsidP="00383EAA">
            <w:pPr>
              <w:pStyle w:val="Odstavecseseznamem"/>
              <w:numPr>
                <w:ilvl w:val="0"/>
                <w:numId w:val="18"/>
              </w:numPr>
              <w:tabs>
                <w:tab w:val="left" w:pos="38"/>
              </w:tabs>
              <w:jc w:val="both"/>
            </w:pPr>
            <w:r w:rsidRPr="009D07DE">
              <w:t xml:space="preserve">Nadstavbové a integrované systémy, inteligentní budovy – principy, funkce, komunikační rozhraní  </w:t>
            </w:r>
          </w:p>
        </w:tc>
      </w:tr>
      <w:tr w:rsidR="00383EAA" w:rsidRPr="00541BD1" w14:paraId="0DEDDEF9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DB14E28" w14:textId="77777777" w:rsidR="00383EAA" w:rsidRPr="00541BD1" w:rsidRDefault="00383EAA" w:rsidP="00383EAA">
            <w:pPr>
              <w:jc w:val="both"/>
            </w:pPr>
            <w:r w:rsidRPr="00541BD1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60FF9C5" w14:textId="77777777" w:rsidR="00383EAA" w:rsidRPr="00541BD1" w:rsidRDefault="00383EAA" w:rsidP="00383EAA">
            <w:pPr>
              <w:jc w:val="both"/>
            </w:pPr>
          </w:p>
        </w:tc>
      </w:tr>
      <w:tr w:rsidR="00383EAA" w:rsidRPr="00541BD1" w14:paraId="47F43123" w14:textId="77777777" w:rsidTr="00383EAA">
        <w:trPr>
          <w:trHeight w:val="1361"/>
        </w:trPr>
        <w:tc>
          <w:tcPr>
            <w:tcW w:w="9855" w:type="dxa"/>
            <w:gridSpan w:val="8"/>
            <w:tcBorders>
              <w:top w:val="nil"/>
            </w:tcBorders>
          </w:tcPr>
          <w:p w14:paraId="798FB937" w14:textId="77777777" w:rsidR="00383EAA" w:rsidRPr="003F1144" w:rsidRDefault="00383EAA">
            <w:pPr>
              <w:jc w:val="both"/>
              <w:rPr>
                <w:b/>
              </w:rPr>
              <w:pPrChange w:id="355" w:author="Uzivatel" w:date="2018-11-13T10:22:00Z">
                <w:pPr/>
              </w:pPrChange>
            </w:pPr>
            <w:r w:rsidRPr="003F1144">
              <w:rPr>
                <w:b/>
              </w:rPr>
              <w:t>Povinná literatura:</w:t>
            </w:r>
          </w:p>
          <w:p w14:paraId="19C16D1E" w14:textId="77777777" w:rsidR="00383EAA" w:rsidRDefault="00383EAA">
            <w:pPr>
              <w:jc w:val="both"/>
              <w:pPrChange w:id="356" w:author="Uzivatel" w:date="2018-11-13T10:22:00Z">
                <w:pPr/>
              </w:pPrChange>
            </w:pPr>
            <w:r>
              <w:t>LUKÁŠ, L.</w:t>
            </w:r>
            <w:r w:rsidRPr="003F1144">
              <w:t xml:space="preserve"> a kol., Bezpečnostní technologie, systémy a management. 1. vyd. Zlín: VeRBuM, 2014. 390 s. ISBN 978-80-87500-57-6.</w:t>
            </w:r>
          </w:p>
          <w:p w14:paraId="2C83CE5F" w14:textId="77777777" w:rsidR="007E3B97" w:rsidRDefault="007E3B97">
            <w:pPr>
              <w:jc w:val="both"/>
              <w:rPr>
                <w:ins w:id="357" w:author="Uzivatel" w:date="2018-11-01T16:25:00Z"/>
                <w:b/>
              </w:rPr>
              <w:pPrChange w:id="358" w:author="Uzivatel" w:date="2018-11-13T10:22:00Z">
                <w:pPr/>
              </w:pPrChange>
            </w:pPr>
            <w:ins w:id="359" w:author="Uzivatel" w:date="2018-11-01T16:25:00Z">
              <w:r>
                <w:t>Elektronické zabezpečovací systémy: Ústředny. Elektronické zabezpečovací systémy [online]. Dostupné z: http://ebs.wz.cz/ustredny.html</w:t>
              </w:r>
              <w:r w:rsidRPr="003F1144">
                <w:rPr>
                  <w:b/>
                </w:rPr>
                <w:t xml:space="preserve"> </w:t>
              </w:r>
            </w:ins>
          </w:p>
          <w:p w14:paraId="5790EE5F" w14:textId="77777777" w:rsidR="00383EAA" w:rsidRPr="003F1144" w:rsidRDefault="00383EAA">
            <w:pPr>
              <w:jc w:val="both"/>
              <w:rPr>
                <w:b/>
              </w:rPr>
              <w:pPrChange w:id="360" w:author="Uzivatel" w:date="2018-11-13T10:22:00Z">
                <w:pPr/>
              </w:pPrChange>
            </w:pPr>
            <w:r w:rsidRPr="003F1144">
              <w:rPr>
                <w:b/>
              </w:rPr>
              <w:t>Doporučená literatura:</w:t>
            </w:r>
          </w:p>
          <w:p w14:paraId="6E15A6DF" w14:textId="77777777" w:rsidR="00383EAA" w:rsidRDefault="00383EAA">
            <w:pPr>
              <w:jc w:val="both"/>
              <w:rPr>
                <w:ins w:id="361" w:author="Uzivatel" w:date="2018-11-01T16:25:00Z"/>
              </w:rPr>
              <w:pPrChange w:id="362" w:author="Uzivatel" w:date="2018-11-13T10:22:00Z">
                <w:pPr/>
              </w:pPrChange>
            </w:pPr>
            <w:r>
              <w:t>VALOUCH, J</w:t>
            </w:r>
            <w:r w:rsidRPr="003F1144">
              <w:t>. Projektování integrovaných systémů. [skriptum]. Zlín: UTB, 2015.  ISBN 978-80-7454-557-3 169 s.</w:t>
            </w:r>
          </w:p>
          <w:p w14:paraId="4FAFBC96" w14:textId="77777777" w:rsidR="007E3B97" w:rsidRDefault="007E3B97">
            <w:pPr>
              <w:jc w:val="both"/>
              <w:rPr>
                <w:ins w:id="363" w:author="Uzivatel" w:date="2018-11-13T10:25:00Z"/>
              </w:rPr>
              <w:pPrChange w:id="364" w:author="Uzivatel" w:date="2018-11-13T10:22:00Z">
                <w:pPr/>
              </w:pPrChange>
            </w:pPr>
            <w:ins w:id="365" w:author="Uzivatel" w:date="2018-11-01T16:25:00Z">
              <w:r>
                <w:t xml:space="preserve">Zákon č. 101/2000 Sb., o ochraně osobních údajů a o změně některých zákonů, ve znění účinném od 1. července 2017. Úřad pro ochranu osobních údajů [online]. Dostupné z: </w:t>
              </w:r>
            </w:ins>
            <w:ins w:id="366" w:author="Uzivatel" w:date="2018-11-13T10:25:00Z">
              <w:r w:rsidR="00BB2D8A">
                <w:fldChar w:fldCharType="begin"/>
              </w:r>
              <w:r w:rsidR="00BB2D8A">
                <w:instrText xml:space="preserve"> HYPERLINK "</w:instrText>
              </w:r>
            </w:ins>
            <w:ins w:id="367" w:author="Uzivatel" w:date="2018-11-01T16:25:00Z">
              <w:r w:rsidR="00BB2D8A">
                <w:instrText>https://www.uoou.cz/zakon-c-101-2000-sb-o-ochraneosobnich-udaju-a-o-zmene-nekterych-zakonu-ve-zneni-ucinnem-od-1-ledna2015/ds-3109/arch</w:instrText>
              </w:r>
            </w:ins>
            <w:ins w:id="368" w:author="Uzivatel" w:date="2018-11-13T10:25:00Z">
              <w:r w:rsidR="00BB2D8A">
                <w:instrText xml:space="preserve">" </w:instrText>
              </w:r>
              <w:r w:rsidR="00BB2D8A">
                <w:fldChar w:fldCharType="separate"/>
              </w:r>
            </w:ins>
            <w:ins w:id="369" w:author="Uzivatel" w:date="2018-11-01T16:25:00Z">
              <w:r w:rsidR="00BB2D8A" w:rsidRPr="002468FA">
                <w:rPr>
                  <w:rStyle w:val="Hypertextovodkaz"/>
                </w:rPr>
                <w:t>https://www.uoou.cz/zakon-c-101-2000-sb-o-ochraneosobnich-udaju-a-o-zmene-nekterych-zakonu-ve-zneni-ucinnem-od-1-ledna2015/ds-3109/arch</w:t>
              </w:r>
            </w:ins>
            <w:ins w:id="370" w:author="Uzivatel" w:date="2018-11-13T10:25:00Z">
              <w:r w:rsidR="00BB2D8A">
                <w:fldChar w:fldCharType="end"/>
              </w:r>
            </w:ins>
            <w:ins w:id="371" w:author="Uzivatel" w:date="2018-11-13T10:26:00Z">
              <w:r w:rsidR="00BB2D8A">
                <w:t>.</w:t>
              </w:r>
            </w:ins>
          </w:p>
          <w:p w14:paraId="23E29ED6" w14:textId="77777777" w:rsidR="00BB2D8A" w:rsidRPr="00541BD1" w:rsidRDefault="00BB2D8A">
            <w:pPr>
              <w:jc w:val="both"/>
              <w:pPrChange w:id="372" w:author="Uzivatel" w:date="2018-11-13T10:26:00Z">
                <w:pPr/>
              </w:pPrChange>
            </w:pPr>
            <w:ins w:id="373" w:author="Uzivatel" w:date="2018-11-13T10:25:00Z">
              <w:r>
                <w:t>IVANKA, Ján. Mechanické zábranné systémy [online]. Druhé. Zlín: Univerzita Tomáše Bati ve Zlíně, 2014 ISBN 978 - 80 - 7454 - 427 - 9. Dostupné z: https://digilib.k.utb.cz/bitstream/handle/10563/18575/Mechanicke_zabranne_systemy-obsah.pdf?sequence=2&amp;isAllowed=y</w:t>
              </w:r>
            </w:ins>
            <w:ins w:id="374" w:author="Uzivatel" w:date="2018-11-13T10:26:00Z">
              <w:r>
                <w:t>.</w:t>
              </w:r>
            </w:ins>
          </w:p>
        </w:tc>
      </w:tr>
      <w:tr w:rsidR="00383EAA" w:rsidRPr="00541BD1" w14:paraId="76F58134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E0DEACC" w14:textId="77777777" w:rsidR="00383EAA" w:rsidRPr="00541BD1" w:rsidRDefault="00383EAA" w:rsidP="00383EAA">
            <w:pPr>
              <w:jc w:val="center"/>
              <w:rPr>
                <w:b/>
              </w:rPr>
            </w:pPr>
            <w:r w:rsidRPr="00541BD1">
              <w:rPr>
                <w:b/>
              </w:rPr>
              <w:t>Informace ke kombinované nebo distanční formě</w:t>
            </w:r>
          </w:p>
        </w:tc>
      </w:tr>
      <w:tr w:rsidR="00383EAA" w:rsidRPr="00541BD1" w14:paraId="138E76CF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36A93B6" w14:textId="77777777" w:rsidR="00383EAA" w:rsidRPr="00541BD1" w:rsidRDefault="00383EAA" w:rsidP="00383EAA">
            <w:pPr>
              <w:jc w:val="both"/>
            </w:pPr>
            <w:r w:rsidRPr="00541BD1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AB195A4" w14:textId="77777777" w:rsidR="00383EAA" w:rsidRPr="00541BD1" w:rsidRDefault="00383EAA" w:rsidP="00383EAA">
            <w:pPr>
              <w:jc w:val="both"/>
            </w:pPr>
            <w:r w:rsidRPr="00541BD1">
              <w:t>1</w:t>
            </w:r>
            <w:r>
              <w:t>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9C69D54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 xml:space="preserve">hodin </w:t>
            </w:r>
          </w:p>
        </w:tc>
      </w:tr>
      <w:tr w:rsidR="00383EAA" w:rsidRPr="00541BD1" w14:paraId="0CD4F40B" w14:textId="77777777" w:rsidTr="00383EAA">
        <w:tc>
          <w:tcPr>
            <w:tcW w:w="9855" w:type="dxa"/>
            <w:gridSpan w:val="8"/>
            <w:shd w:val="clear" w:color="auto" w:fill="F7CAAC"/>
          </w:tcPr>
          <w:p w14:paraId="5B70AE20" w14:textId="77777777" w:rsidR="00383EAA" w:rsidRPr="00541BD1" w:rsidRDefault="00383EAA" w:rsidP="00383EAA">
            <w:pPr>
              <w:jc w:val="both"/>
              <w:rPr>
                <w:b/>
              </w:rPr>
            </w:pPr>
            <w:r w:rsidRPr="00541BD1"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 w:rsidRPr="00541BD1">
              <w:rPr>
                <w:b/>
              </w:rPr>
              <w:t>vyučujícím</w:t>
            </w:r>
          </w:p>
        </w:tc>
      </w:tr>
      <w:tr w:rsidR="00383EAA" w:rsidRPr="00541BD1" w14:paraId="69FC6471" w14:textId="77777777" w:rsidTr="00383EAA">
        <w:trPr>
          <w:trHeight w:val="587"/>
        </w:trPr>
        <w:tc>
          <w:tcPr>
            <w:tcW w:w="9855" w:type="dxa"/>
            <w:gridSpan w:val="8"/>
          </w:tcPr>
          <w:p w14:paraId="60A30B7B" w14:textId="77777777" w:rsidR="00383EAA" w:rsidRPr="00677604" w:rsidRDefault="00383EAA" w:rsidP="00383EAA">
            <w:pPr>
              <w:jc w:val="both"/>
            </w:pPr>
            <w:r w:rsidRPr="00677604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12A63F6F" w14:textId="77777777" w:rsidR="00383EAA" w:rsidRDefault="00383EAA" w:rsidP="00383EAA">
      <w:pPr>
        <w:spacing w:after="160" w:line="259" w:lineRule="auto"/>
      </w:pPr>
    </w:p>
    <w:p w14:paraId="186FA911" w14:textId="77777777" w:rsidR="000924F4" w:rsidRDefault="000924F4" w:rsidP="00383EAA">
      <w:pPr>
        <w:rPr>
          <w:ins w:id="375" w:author="Jiří Vojtěšek" w:date="2018-11-19T21:05:00Z"/>
        </w:rPr>
      </w:pPr>
    </w:p>
    <w:p w14:paraId="3D843D99" w14:textId="77777777" w:rsidR="000924F4" w:rsidRDefault="000924F4" w:rsidP="00383EAA">
      <w:pPr>
        <w:rPr>
          <w:ins w:id="376" w:author="Jiří Vojtěšek" w:date="2018-11-19T21:05:00Z"/>
        </w:rPr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924F4" w14:paraId="18FFB4A3" w14:textId="77777777" w:rsidTr="00691ED8">
        <w:trPr>
          <w:ins w:id="377" w:author="Jiří Vojtěšek" w:date="2018-11-19T21:05:00Z"/>
        </w:trPr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2F5C127" w14:textId="77777777" w:rsidR="000924F4" w:rsidRDefault="000924F4" w:rsidP="00691ED8">
            <w:pPr>
              <w:tabs>
                <w:tab w:val="right" w:pos="9460"/>
              </w:tabs>
              <w:jc w:val="both"/>
              <w:rPr>
                <w:ins w:id="378" w:author="Jiří Vojtěšek" w:date="2018-11-19T21:05:00Z"/>
                <w:b/>
                <w:sz w:val="28"/>
              </w:rPr>
            </w:pPr>
            <w:ins w:id="379" w:author="Jiří Vojtěšek" w:date="2018-11-19T21:05:00Z">
              <w:r>
                <w:lastRenderedPageBreak/>
                <w:br w:type="page"/>
              </w:r>
              <w:r>
                <w:rPr>
                  <w:b/>
                  <w:sz w:val="28"/>
                </w:rPr>
                <w:t>B-III – Charakteristika studijního předmětu</w:t>
              </w:r>
              <w:r>
                <w:rPr>
                  <w:b/>
                  <w:sz w:val="28"/>
                </w:rPr>
                <w:tab/>
              </w:r>
              <w:r w:rsidRPr="00131334">
                <w:rPr>
                  <w:rStyle w:val="Odkazintenzivn"/>
                </w:rPr>
                <w:fldChar w:fldCharType="begin"/>
              </w:r>
              <w:r w:rsidRPr="00131334">
                <w:rPr>
                  <w:rStyle w:val="Odkazintenzivn"/>
                </w:rPr>
                <w:instrText xml:space="preserve"> REF aaSeznamB \h </w:instrText>
              </w:r>
              <w:r>
                <w:rPr>
                  <w:rStyle w:val="Odkazintenzivn"/>
                </w:rPr>
                <w:instrText xml:space="preserve"> \* MERGEFORMAT </w:instrText>
              </w:r>
            </w:ins>
            <w:r w:rsidRPr="00131334">
              <w:rPr>
                <w:rStyle w:val="Odkazintenzivn"/>
              </w:rPr>
            </w:r>
            <w:ins w:id="380" w:author="Jiří Vojtěšek" w:date="2018-11-19T21:05:00Z">
              <w:r w:rsidRPr="00131334">
                <w:rPr>
                  <w:rStyle w:val="Odkazintenzivn"/>
                </w:rPr>
                <w:fldChar w:fldCharType="separate"/>
              </w:r>
              <w:r w:rsidRPr="00783B5C">
                <w:rPr>
                  <w:rStyle w:val="Odkazintenzivn"/>
                </w:rPr>
                <w:t>Abecední seznam</w:t>
              </w:r>
              <w:r w:rsidRPr="00131334">
                <w:rPr>
                  <w:rStyle w:val="Odkazintenzivn"/>
                </w:rPr>
                <w:fldChar w:fldCharType="end"/>
              </w:r>
            </w:ins>
          </w:p>
        </w:tc>
      </w:tr>
      <w:tr w:rsidR="000924F4" w14:paraId="5A9D8F44" w14:textId="77777777" w:rsidTr="00691ED8">
        <w:trPr>
          <w:ins w:id="381" w:author="Jiří Vojtěšek" w:date="2018-11-19T21:05:00Z"/>
        </w:trPr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4C17EEC" w14:textId="77777777" w:rsidR="000924F4" w:rsidRDefault="000924F4" w:rsidP="00691ED8">
            <w:pPr>
              <w:jc w:val="both"/>
              <w:rPr>
                <w:ins w:id="382" w:author="Jiří Vojtěšek" w:date="2018-11-19T21:05:00Z"/>
                <w:b/>
              </w:rPr>
            </w:pPr>
            <w:ins w:id="383" w:author="Jiří Vojtěšek" w:date="2018-11-19T21:05:00Z">
              <w:r>
                <w:rPr>
                  <w:b/>
                </w:rPr>
                <w:t>Název studijního předmětu</w:t>
              </w:r>
            </w:ins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E2EF5EF" w14:textId="77777777" w:rsidR="000924F4" w:rsidRDefault="000924F4" w:rsidP="00691ED8">
            <w:pPr>
              <w:jc w:val="both"/>
              <w:rPr>
                <w:ins w:id="384" w:author="Jiří Vojtěšek" w:date="2018-11-19T21:05:00Z"/>
              </w:rPr>
            </w:pPr>
            <w:bookmarkStart w:id="385" w:name="EmbbededSystems"/>
            <w:ins w:id="386" w:author="Jiří Vojtěšek" w:date="2018-11-19T21:05:00Z">
              <w:r>
                <w:t>Embedded Systems with Microcomputers</w:t>
              </w:r>
              <w:bookmarkEnd w:id="385"/>
            </w:ins>
          </w:p>
        </w:tc>
      </w:tr>
      <w:tr w:rsidR="000924F4" w14:paraId="338BABD9" w14:textId="77777777" w:rsidTr="00691ED8">
        <w:trPr>
          <w:ins w:id="387" w:author="Jiří Vojtěšek" w:date="2018-11-19T21:05:00Z"/>
        </w:trPr>
        <w:tc>
          <w:tcPr>
            <w:tcW w:w="3086" w:type="dxa"/>
            <w:shd w:val="clear" w:color="auto" w:fill="F7CAAC"/>
          </w:tcPr>
          <w:p w14:paraId="698DFB71" w14:textId="77777777" w:rsidR="000924F4" w:rsidRDefault="000924F4" w:rsidP="00691ED8">
            <w:pPr>
              <w:jc w:val="both"/>
              <w:rPr>
                <w:ins w:id="388" w:author="Jiří Vojtěšek" w:date="2018-11-19T21:05:00Z"/>
                <w:b/>
              </w:rPr>
            </w:pPr>
            <w:ins w:id="389" w:author="Jiří Vojtěšek" w:date="2018-11-19T21:05:00Z">
              <w:r>
                <w:rPr>
                  <w:b/>
                </w:rPr>
                <w:t>Typ předmětu</w:t>
              </w:r>
            </w:ins>
          </w:p>
        </w:tc>
        <w:tc>
          <w:tcPr>
            <w:tcW w:w="3406" w:type="dxa"/>
            <w:gridSpan w:val="4"/>
          </w:tcPr>
          <w:p w14:paraId="06F412CB" w14:textId="77777777" w:rsidR="000924F4" w:rsidRDefault="000924F4" w:rsidP="00691ED8">
            <w:pPr>
              <w:jc w:val="both"/>
              <w:rPr>
                <w:ins w:id="390" w:author="Jiří Vojtěšek" w:date="2018-11-19T21:05:00Z"/>
              </w:rPr>
            </w:pPr>
            <w:ins w:id="391" w:author="Jiří Vojtěšek" w:date="2018-11-19T21:05:00Z">
              <w:r>
                <w:t>Povinný</w:t>
              </w:r>
            </w:ins>
          </w:p>
        </w:tc>
        <w:tc>
          <w:tcPr>
            <w:tcW w:w="2695" w:type="dxa"/>
            <w:gridSpan w:val="2"/>
            <w:shd w:val="clear" w:color="auto" w:fill="F7CAAC"/>
          </w:tcPr>
          <w:p w14:paraId="5C81A912" w14:textId="77777777" w:rsidR="000924F4" w:rsidRDefault="000924F4" w:rsidP="00691ED8">
            <w:pPr>
              <w:jc w:val="both"/>
              <w:rPr>
                <w:ins w:id="392" w:author="Jiří Vojtěšek" w:date="2018-11-19T21:05:00Z"/>
              </w:rPr>
            </w:pPr>
            <w:ins w:id="393" w:author="Jiří Vojtěšek" w:date="2018-11-19T21:05:00Z">
              <w:r>
                <w:rPr>
                  <w:b/>
                </w:rPr>
                <w:t>doporučený ročník / semestr</w:t>
              </w:r>
            </w:ins>
          </w:p>
        </w:tc>
        <w:tc>
          <w:tcPr>
            <w:tcW w:w="668" w:type="dxa"/>
          </w:tcPr>
          <w:p w14:paraId="754001A2" w14:textId="77777777" w:rsidR="000924F4" w:rsidRDefault="000924F4" w:rsidP="00691ED8">
            <w:pPr>
              <w:jc w:val="both"/>
              <w:rPr>
                <w:ins w:id="394" w:author="Jiří Vojtěšek" w:date="2018-11-19T21:05:00Z"/>
              </w:rPr>
            </w:pPr>
            <w:ins w:id="395" w:author="Jiří Vojtěšek" w:date="2018-11-19T21:05:00Z">
              <w:r>
                <w:t>3/Z</w:t>
              </w:r>
            </w:ins>
          </w:p>
        </w:tc>
      </w:tr>
      <w:tr w:rsidR="000924F4" w14:paraId="6A7AD494" w14:textId="77777777" w:rsidTr="00691ED8">
        <w:trPr>
          <w:ins w:id="396" w:author="Jiří Vojtěšek" w:date="2018-11-19T21:05:00Z"/>
        </w:trPr>
        <w:tc>
          <w:tcPr>
            <w:tcW w:w="3086" w:type="dxa"/>
            <w:shd w:val="clear" w:color="auto" w:fill="F7CAAC"/>
          </w:tcPr>
          <w:p w14:paraId="104C7163" w14:textId="77777777" w:rsidR="000924F4" w:rsidRDefault="000924F4" w:rsidP="00691ED8">
            <w:pPr>
              <w:jc w:val="both"/>
              <w:rPr>
                <w:ins w:id="397" w:author="Jiří Vojtěšek" w:date="2018-11-19T21:05:00Z"/>
                <w:b/>
              </w:rPr>
            </w:pPr>
            <w:ins w:id="398" w:author="Jiří Vojtěšek" w:date="2018-11-19T21:05:00Z">
              <w:r>
                <w:rPr>
                  <w:b/>
                </w:rPr>
                <w:t>Rozsah studijního předmětu</w:t>
              </w:r>
            </w:ins>
          </w:p>
        </w:tc>
        <w:tc>
          <w:tcPr>
            <w:tcW w:w="1701" w:type="dxa"/>
            <w:gridSpan w:val="2"/>
          </w:tcPr>
          <w:p w14:paraId="5FA6965D" w14:textId="77777777" w:rsidR="000924F4" w:rsidRDefault="000924F4" w:rsidP="00691ED8">
            <w:pPr>
              <w:jc w:val="both"/>
              <w:rPr>
                <w:ins w:id="399" w:author="Jiří Vojtěšek" w:date="2018-11-19T21:05:00Z"/>
              </w:rPr>
            </w:pPr>
            <w:ins w:id="400" w:author="Jiří Vojtěšek" w:date="2018-11-19T21:05:00Z">
              <w:r>
                <w:t>28p+56c</w:t>
              </w:r>
            </w:ins>
          </w:p>
        </w:tc>
        <w:tc>
          <w:tcPr>
            <w:tcW w:w="889" w:type="dxa"/>
            <w:shd w:val="clear" w:color="auto" w:fill="F7CAAC"/>
          </w:tcPr>
          <w:p w14:paraId="14E35EDB" w14:textId="77777777" w:rsidR="000924F4" w:rsidRDefault="000924F4" w:rsidP="00691ED8">
            <w:pPr>
              <w:jc w:val="both"/>
              <w:rPr>
                <w:ins w:id="401" w:author="Jiří Vojtěšek" w:date="2018-11-19T21:05:00Z"/>
                <w:b/>
              </w:rPr>
            </w:pPr>
            <w:ins w:id="402" w:author="Jiří Vojtěšek" w:date="2018-11-19T21:05:00Z">
              <w:r>
                <w:rPr>
                  <w:b/>
                </w:rPr>
                <w:t xml:space="preserve">hod. </w:t>
              </w:r>
            </w:ins>
          </w:p>
        </w:tc>
        <w:tc>
          <w:tcPr>
            <w:tcW w:w="816" w:type="dxa"/>
          </w:tcPr>
          <w:p w14:paraId="71BAAEB4" w14:textId="77777777" w:rsidR="000924F4" w:rsidRDefault="000924F4" w:rsidP="00691ED8">
            <w:pPr>
              <w:jc w:val="both"/>
              <w:rPr>
                <w:ins w:id="403" w:author="Jiří Vojtěšek" w:date="2018-11-19T21:05:00Z"/>
              </w:rPr>
            </w:pPr>
          </w:p>
        </w:tc>
        <w:tc>
          <w:tcPr>
            <w:tcW w:w="2156" w:type="dxa"/>
            <w:shd w:val="clear" w:color="auto" w:fill="F7CAAC"/>
          </w:tcPr>
          <w:p w14:paraId="21CD239B" w14:textId="77777777" w:rsidR="000924F4" w:rsidRDefault="000924F4" w:rsidP="00691ED8">
            <w:pPr>
              <w:jc w:val="both"/>
              <w:rPr>
                <w:ins w:id="404" w:author="Jiří Vojtěšek" w:date="2018-11-19T21:05:00Z"/>
                <w:b/>
              </w:rPr>
            </w:pPr>
            <w:ins w:id="405" w:author="Jiří Vojtěšek" w:date="2018-11-19T21:05:00Z">
              <w:r>
                <w:rPr>
                  <w:b/>
                </w:rPr>
                <w:t>kreditů</w:t>
              </w:r>
            </w:ins>
          </w:p>
        </w:tc>
        <w:tc>
          <w:tcPr>
            <w:tcW w:w="1207" w:type="dxa"/>
            <w:gridSpan w:val="2"/>
          </w:tcPr>
          <w:p w14:paraId="55DBC0A8" w14:textId="77777777" w:rsidR="000924F4" w:rsidRDefault="000924F4" w:rsidP="00691ED8">
            <w:pPr>
              <w:jc w:val="both"/>
              <w:rPr>
                <w:ins w:id="406" w:author="Jiří Vojtěšek" w:date="2018-11-19T21:05:00Z"/>
              </w:rPr>
            </w:pPr>
            <w:ins w:id="407" w:author="Jiří Vojtěšek" w:date="2018-11-19T21:05:00Z">
              <w:r>
                <w:t>5</w:t>
              </w:r>
            </w:ins>
          </w:p>
        </w:tc>
      </w:tr>
      <w:tr w:rsidR="000924F4" w14:paraId="0F4BAB11" w14:textId="77777777" w:rsidTr="00691ED8">
        <w:trPr>
          <w:ins w:id="408" w:author="Jiří Vojtěšek" w:date="2018-11-19T21:05:00Z"/>
        </w:trPr>
        <w:tc>
          <w:tcPr>
            <w:tcW w:w="3086" w:type="dxa"/>
            <w:shd w:val="clear" w:color="auto" w:fill="F7CAAC"/>
          </w:tcPr>
          <w:p w14:paraId="053A3305" w14:textId="77777777" w:rsidR="000924F4" w:rsidRDefault="000924F4" w:rsidP="00691ED8">
            <w:pPr>
              <w:jc w:val="both"/>
              <w:rPr>
                <w:ins w:id="409" w:author="Jiří Vojtěšek" w:date="2018-11-19T21:05:00Z"/>
                <w:b/>
                <w:sz w:val="22"/>
              </w:rPr>
            </w:pPr>
            <w:ins w:id="410" w:author="Jiří Vojtěšek" w:date="2018-11-19T21:05:00Z">
              <w:r>
                <w:rPr>
                  <w:b/>
                </w:rPr>
                <w:t>Prerekvizity, korekvizity, ekvivalence</w:t>
              </w:r>
            </w:ins>
          </w:p>
        </w:tc>
        <w:tc>
          <w:tcPr>
            <w:tcW w:w="6769" w:type="dxa"/>
            <w:gridSpan w:val="7"/>
          </w:tcPr>
          <w:p w14:paraId="24C406F5" w14:textId="77777777" w:rsidR="000924F4" w:rsidRDefault="000924F4" w:rsidP="00691ED8">
            <w:pPr>
              <w:jc w:val="both"/>
              <w:rPr>
                <w:ins w:id="411" w:author="Jiří Vojtěšek" w:date="2018-11-19T21:05:00Z"/>
              </w:rPr>
            </w:pPr>
            <w:ins w:id="412" w:author="Jiří Vojtěšek" w:date="2018-11-19T21:05:00Z">
              <w:r>
                <w:t>U studenta se předpokládají znalosti základů informatiky, programování, fyziky, analogové a číslicové techniky a automatického řízení, které získal studiem studijního programu.</w:t>
              </w:r>
            </w:ins>
          </w:p>
        </w:tc>
      </w:tr>
      <w:tr w:rsidR="000924F4" w14:paraId="0BFD43AD" w14:textId="77777777" w:rsidTr="00691ED8">
        <w:trPr>
          <w:ins w:id="413" w:author="Jiří Vojtěšek" w:date="2018-11-19T21:05:00Z"/>
        </w:trPr>
        <w:tc>
          <w:tcPr>
            <w:tcW w:w="3086" w:type="dxa"/>
            <w:shd w:val="clear" w:color="auto" w:fill="F7CAAC"/>
          </w:tcPr>
          <w:p w14:paraId="64EE5848" w14:textId="77777777" w:rsidR="000924F4" w:rsidRDefault="000924F4" w:rsidP="00691ED8">
            <w:pPr>
              <w:jc w:val="both"/>
              <w:rPr>
                <w:ins w:id="414" w:author="Jiří Vojtěšek" w:date="2018-11-19T21:05:00Z"/>
                <w:b/>
              </w:rPr>
            </w:pPr>
            <w:ins w:id="415" w:author="Jiří Vojtěšek" w:date="2018-11-19T21:05:00Z">
              <w:r>
                <w:rPr>
                  <w:b/>
                </w:rPr>
                <w:t>Způsob ověření studijních výsledků</w:t>
              </w:r>
            </w:ins>
          </w:p>
        </w:tc>
        <w:tc>
          <w:tcPr>
            <w:tcW w:w="3406" w:type="dxa"/>
            <w:gridSpan w:val="4"/>
          </w:tcPr>
          <w:p w14:paraId="26BDA956" w14:textId="77777777" w:rsidR="000924F4" w:rsidRDefault="000924F4" w:rsidP="00691ED8">
            <w:pPr>
              <w:jc w:val="both"/>
              <w:rPr>
                <w:ins w:id="416" w:author="Jiří Vojtěšek" w:date="2018-11-19T21:05:00Z"/>
              </w:rPr>
            </w:pPr>
            <w:ins w:id="417" w:author="Jiří Vojtěšek" w:date="2018-11-19T21:05:00Z">
              <w:r>
                <w:t>Zápočet, zkouška</w:t>
              </w:r>
            </w:ins>
          </w:p>
        </w:tc>
        <w:tc>
          <w:tcPr>
            <w:tcW w:w="2156" w:type="dxa"/>
            <w:shd w:val="clear" w:color="auto" w:fill="F7CAAC"/>
          </w:tcPr>
          <w:p w14:paraId="5516004A" w14:textId="77777777" w:rsidR="000924F4" w:rsidRDefault="000924F4" w:rsidP="00691ED8">
            <w:pPr>
              <w:jc w:val="both"/>
              <w:rPr>
                <w:ins w:id="418" w:author="Jiří Vojtěšek" w:date="2018-11-19T21:05:00Z"/>
                <w:b/>
              </w:rPr>
            </w:pPr>
            <w:ins w:id="419" w:author="Jiří Vojtěšek" w:date="2018-11-19T21:05:00Z">
              <w:r>
                <w:rPr>
                  <w:b/>
                </w:rPr>
                <w:t>Forma výuky</w:t>
              </w:r>
            </w:ins>
          </w:p>
        </w:tc>
        <w:tc>
          <w:tcPr>
            <w:tcW w:w="1207" w:type="dxa"/>
            <w:gridSpan w:val="2"/>
          </w:tcPr>
          <w:p w14:paraId="4815EBA0" w14:textId="77777777" w:rsidR="000924F4" w:rsidRDefault="000924F4" w:rsidP="00691ED8">
            <w:pPr>
              <w:jc w:val="both"/>
              <w:rPr>
                <w:ins w:id="420" w:author="Jiří Vojtěšek" w:date="2018-11-19T21:05:00Z"/>
              </w:rPr>
            </w:pPr>
            <w:ins w:id="421" w:author="Jiří Vojtěšek" w:date="2018-11-19T21:05:00Z">
              <w:r>
                <w:t>Přednáška, cvičení</w:t>
              </w:r>
            </w:ins>
          </w:p>
        </w:tc>
      </w:tr>
      <w:tr w:rsidR="000924F4" w14:paraId="751366AD" w14:textId="77777777" w:rsidTr="00691ED8">
        <w:trPr>
          <w:ins w:id="422" w:author="Jiří Vojtěšek" w:date="2018-11-19T21:05:00Z"/>
        </w:trPr>
        <w:tc>
          <w:tcPr>
            <w:tcW w:w="3086" w:type="dxa"/>
            <w:shd w:val="clear" w:color="auto" w:fill="F7CAAC"/>
          </w:tcPr>
          <w:p w14:paraId="0E1A0291" w14:textId="77777777" w:rsidR="000924F4" w:rsidRDefault="000924F4" w:rsidP="00691ED8">
            <w:pPr>
              <w:jc w:val="both"/>
              <w:rPr>
                <w:ins w:id="423" w:author="Jiří Vojtěšek" w:date="2018-11-19T21:05:00Z"/>
                <w:b/>
              </w:rPr>
            </w:pPr>
            <w:ins w:id="424" w:author="Jiří Vojtěšek" w:date="2018-11-19T21:05:00Z">
              <w:r>
                <w:rPr>
                  <w:b/>
                </w:rPr>
                <w:t>Forma způsobu ověření studijních výsledků a další požadavky na studenta</w:t>
              </w:r>
            </w:ins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6E1296E" w14:textId="77777777" w:rsidR="000924F4" w:rsidRDefault="000924F4" w:rsidP="00691ED8">
            <w:pPr>
              <w:jc w:val="both"/>
              <w:rPr>
                <w:ins w:id="425" w:author="Jiří Vojtěšek" w:date="2018-11-19T21:05:00Z"/>
              </w:rPr>
            </w:pPr>
            <w:ins w:id="426" w:author="Jiří Vojtěšek" w:date="2018-11-19T21:05:00Z">
              <w:r>
                <w:t>Pásemná i ústní forma</w:t>
              </w:r>
            </w:ins>
          </w:p>
          <w:p w14:paraId="56FF0FA4" w14:textId="77777777" w:rsidR="000924F4" w:rsidRDefault="000924F4" w:rsidP="00691ED8">
            <w:pPr>
              <w:jc w:val="both"/>
              <w:rPr>
                <w:ins w:id="427" w:author="Jiří Vojtěšek" w:date="2018-11-19T21:05:00Z"/>
              </w:rPr>
            </w:pPr>
            <w:ins w:id="428" w:author="Jiří Vojtěšek" w:date="2018-11-19T21:05:00Z">
              <w:r>
                <w:t xml:space="preserve">1. Povinná a aktivní účast na jednotlivých cvičeních (80% účast na cvičení). </w:t>
              </w:r>
            </w:ins>
          </w:p>
          <w:p w14:paraId="1207E6A4" w14:textId="77777777" w:rsidR="000924F4" w:rsidRDefault="000924F4" w:rsidP="00691ED8">
            <w:pPr>
              <w:jc w:val="both"/>
              <w:rPr>
                <w:ins w:id="429" w:author="Jiří Vojtěšek" w:date="2018-11-19T21:05:00Z"/>
              </w:rPr>
            </w:pPr>
            <w:ins w:id="430" w:author="Jiří Vojtěšek" w:date="2018-11-19T21:05:00Z">
              <w:r>
                <w:t xml:space="preserve">2. Teoretické a praktické zvládnutí základní problematiky a jednotlivých témat. </w:t>
              </w:r>
            </w:ins>
          </w:p>
          <w:p w14:paraId="5427CFCF" w14:textId="77777777" w:rsidR="000924F4" w:rsidRDefault="000924F4" w:rsidP="00691ED8">
            <w:pPr>
              <w:jc w:val="both"/>
              <w:rPr>
                <w:ins w:id="431" w:author="Jiří Vojtěšek" w:date="2018-11-19T21:05:00Z"/>
              </w:rPr>
            </w:pPr>
            <w:ins w:id="432" w:author="Jiří Vojtěšek" w:date="2018-11-19T21:05:00Z">
              <w:r>
                <w:t xml:space="preserve">3. Úspěšné a samostatné vypracování všech zadaných úloh v průběhu semestru. </w:t>
              </w:r>
            </w:ins>
          </w:p>
          <w:p w14:paraId="165C14D0" w14:textId="77777777" w:rsidR="000924F4" w:rsidRDefault="000924F4" w:rsidP="00691ED8">
            <w:pPr>
              <w:jc w:val="both"/>
              <w:rPr>
                <w:ins w:id="433" w:author="Jiří Vojtěšek" w:date="2018-11-19T21:05:00Z"/>
              </w:rPr>
            </w:pPr>
            <w:ins w:id="434" w:author="Jiří Vojtěšek" w:date="2018-11-19T21:05:00Z">
              <w:r>
                <w:t>4. Prokázání úspěšného zvládnutí probírané tématiky při písemné a ústní zkoušce.</w:t>
              </w:r>
            </w:ins>
          </w:p>
          <w:p w14:paraId="65973685" w14:textId="77777777" w:rsidR="000924F4" w:rsidRDefault="000924F4" w:rsidP="00691ED8">
            <w:pPr>
              <w:jc w:val="both"/>
              <w:rPr>
                <w:ins w:id="435" w:author="Jiří Vojtěšek" w:date="2018-11-19T21:05:00Z"/>
              </w:rPr>
            </w:pPr>
          </w:p>
        </w:tc>
      </w:tr>
      <w:tr w:rsidR="000924F4" w14:paraId="18402F98" w14:textId="77777777" w:rsidTr="00691ED8">
        <w:trPr>
          <w:trHeight w:val="50"/>
          <w:ins w:id="436" w:author="Jiří Vojtěšek" w:date="2018-11-19T21:05:00Z"/>
        </w:trPr>
        <w:tc>
          <w:tcPr>
            <w:tcW w:w="9855" w:type="dxa"/>
            <w:gridSpan w:val="8"/>
            <w:tcBorders>
              <w:top w:val="nil"/>
            </w:tcBorders>
          </w:tcPr>
          <w:p w14:paraId="0456FD4D" w14:textId="77777777" w:rsidR="000924F4" w:rsidRDefault="000924F4" w:rsidP="00691ED8">
            <w:pPr>
              <w:jc w:val="both"/>
              <w:rPr>
                <w:ins w:id="437" w:author="Jiří Vojtěšek" w:date="2018-11-19T21:05:00Z"/>
              </w:rPr>
            </w:pPr>
          </w:p>
        </w:tc>
      </w:tr>
      <w:tr w:rsidR="000924F4" w14:paraId="149F0CA9" w14:textId="77777777" w:rsidTr="00691ED8">
        <w:trPr>
          <w:trHeight w:val="197"/>
          <w:ins w:id="438" w:author="Jiří Vojtěšek" w:date="2018-11-19T21:05:00Z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16E8BAB" w14:textId="77777777" w:rsidR="000924F4" w:rsidRDefault="000924F4" w:rsidP="00691ED8">
            <w:pPr>
              <w:jc w:val="both"/>
              <w:rPr>
                <w:ins w:id="439" w:author="Jiří Vojtěšek" w:date="2018-11-19T21:05:00Z"/>
                <w:b/>
              </w:rPr>
            </w:pPr>
            <w:ins w:id="440" w:author="Jiří Vojtěšek" w:date="2018-11-19T21:05:00Z">
              <w:r>
                <w:rPr>
                  <w:b/>
                </w:rPr>
                <w:t>Garant předmětu</w:t>
              </w:r>
            </w:ins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8F11AD4" w14:textId="77777777" w:rsidR="000924F4" w:rsidRPr="00AF5BBC" w:rsidRDefault="000924F4" w:rsidP="00691ED8">
            <w:pPr>
              <w:jc w:val="both"/>
              <w:rPr>
                <w:ins w:id="441" w:author="Jiří Vojtěšek" w:date="2018-11-19T21:05:00Z"/>
                <w:highlight w:val="yellow"/>
              </w:rPr>
            </w:pPr>
            <w:ins w:id="442" w:author="Jiří Vojtěšek" w:date="2018-11-19T21:05:00Z">
              <w:r w:rsidRPr="00FB12CD">
                <w:t>prof. Ing. Vladimír Vašek, CSc.</w:t>
              </w:r>
            </w:ins>
          </w:p>
        </w:tc>
      </w:tr>
      <w:tr w:rsidR="000924F4" w14:paraId="72431C85" w14:textId="77777777" w:rsidTr="00691ED8">
        <w:trPr>
          <w:trHeight w:val="243"/>
          <w:ins w:id="443" w:author="Jiří Vojtěšek" w:date="2018-11-19T21:05:00Z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4B57A79" w14:textId="77777777" w:rsidR="000924F4" w:rsidRDefault="000924F4" w:rsidP="00691ED8">
            <w:pPr>
              <w:jc w:val="both"/>
              <w:rPr>
                <w:ins w:id="444" w:author="Jiří Vojtěšek" w:date="2018-11-19T21:05:00Z"/>
                <w:b/>
              </w:rPr>
            </w:pPr>
            <w:ins w:id="445" w:author="Jiří Vojtěšek" w:date="2018-11-19T21:05:00Z">
              <w:r>
                <w:rPr>
                  <w:b/>
                </w:rPr>
                <w:t>Zapojení garanta do výuky předmětu</w:t>
              </w:r>
            </w:ins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1284DF2" w14:textId="77777777" w:rsidR="000924F4" w:rsidRPr="00AF5BBC" w:rsidRDefault="000924F4" w:rsidP="00691ED8">
            <w:pPr>
              <w:jc w:val="both"/>
              <w:rPr>
                <w:ins w:id="446" w:author="Jiří Vojtěšek" w:date="2018-11-19T21:05:00Z"/>
                <w:highlight w:val="yellow"/>
              </w:rPr>
            </w:pPr>
            <w:ins w:id="447" w:author="Jiří Vojtěšek" w:date="2018-11-19T21:05:00Z">
              <w:r w:rsidRPr="00D457E6">
                <w:t>Metodicky, přednášející (75%)</w:t>
              </w:r>
            </w:ins>
          </w:p>
        </w:tc>
      </w:tr>
      <w:tr w:rsidR="000924F4" w14:paraId="2488BAB8" w14:textId="77777777" w:rsidTr="00691ED8">
        <w:trPr>
          <w:ins w:id="448" w:author="Jiří Vojtěšek" w:date="2018-11-19T21:05:00Z"/>
        </w:trPr>
        <w:tc>
          <w:tcPr>
            <w:tcW w:w="3086" w:type="dxa"/>
            <w:shd w:val="clear" w:color="auto" w:fill="F7CAAC"/>
          </w:tcPr>
          <w:p w14:paraId="13AA11D4" w14:textId="77777777" w:rsidR="000924F4" w:rsidRDefault="000924F4" w:rsidP="00691ED8">
            <w:pPr>
              <w:jc w:val="both"/>
              <w:rPr>
                <w:ins w:id="449" w:author="Jiří Vojtěšek" w:date="2018-11-19T21:05:00Z"/>
                <w:b/>
              </w:rPr>
            </w:pPr>
            <w:ins w:id="450" w:author="Jiří Vojtěšek" w:date="2018-11-19T21:05:00Z">
              <w:r>
                <w:rPr>
                  <w:b/>
                </w:rPr>
                <w:t>Vyučující</w:t>
              </w:r>
            </w:ins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E7AC110" w14:textId="77777777" w:rsidR="000924F4" w:rsidRDefault="000924F4" w:rsidP="00691ED8">
            <w:pPr>
              <w:jc w:val="both"/>
              <w:rPr>
                <w:ins w:id="451" w:author="Jiří Vojtěšek" w:date="2018-11-19T21:05:00Z"/>
              </w:rPr>
            </w:pPr>
            <w:ins w:id="452" w:author="Jiří Vojtěšek" w:date="2018-11-19T21:05:00Z">
              <w:r w:rsidRPr="00FB12CD">
                <w:t>prof. Ing. Vladimír Vašek, CSc.</w:t>
              </w:r>
              <w:r>
                <w:t>, přednášky (75 %)</w:t>
              </w:r>
            </w:ins>
          </w:p>
          <w:p w14:paraId="464D74DA" w14:textId="77777777" w:rsidR="000924F4" w:rsidRPr="00AF5BBC" w:rsidRDefault="000924F4" w:rsidP="00691ED8">
            <w:pPr>
              <w:jc w:val="both"/>
              <w:rPr>
                <w:ins w:id="453" w:author="Jiří Vojtěšek" w:date="2018-11-19T21:05:00Z"/>
                <w:highlight w:val="yellow"/>
              </w:rPr>
            </w:pPr>
            <w:ins w:id="454" w:author="Jiří Vojtěšek" w:date="2018-11-19T21:05:00Z">
              <w:r w:rsidRPr="00D457E6">
                <w:t>Ing. Jan Dolinay</w:t>
              </w:r>
              <w:r>
                <w:t>, Ph.D., přednášky</w:t>
              </w:r>
              <w:r w:rsidRPr="00D457E6">
                <w:t xml:space="preserve"> </w:t>
              </w:r>
              <w:r>
                <w:t>(</w:t>
              </w:r>
              <w:r w:rsidRPr="00D457E6">
                <w:t>25</w:t>
              </w:r>
              <w:r>
                <w:t xml:space="preserve"> </w:t>
              </w:r>
              <w:r w:rsidRPr="00D457E6">
                <w:t>%</w:t>
              </w:r>
              <w:r>
                <w:t>)</w:t>
              </w:r>
              <w:r w:rsidRPr="00D457E6">
                <w:t xml:space="preserve">, cvičící </w:t>
              </w:r>
              <w:r>
                <w:t>(</w:t>
              </w:r>
              <w:r w:rsidRPr="00D457E6">
                <w:t>100</w:t>
              </w:r>
              <w:r>
                <w:t xml:space="preserve"> </w:t>
              </w:r>
              <w:r w:rsidRPr="00D457E6">
                <w:t>%</w:t>
              </w:r>
              <w:r>
                <w:t>)</w:t>
              </w:r>
            </w:ins>
          </w:p>
        </w:tc>
      </w:tr>
      <w:tr w:rsidR="000924F4" w14:paraId="5D8D8823" w14:textId="77777777" w:rsidTr="00691ED8">
        <w:trPr>
          <w:trHeight w:val="134"/>
          <w:ins w:id="455" w:author="Jiří Vojtěšek" w:date="2018-11-19T21:05:00Z"/>
        </w:trPr>
        <w:tc>
          <w:tcPr>
            <w:tcW w:w="9855" w:type="dxa"/>
            <w:gridSpan w:val="8"/>
            <w:tcBorders>
              <w:top w:val="nil"/>
            </w:tcBorders>
          </w:tcPr>
          <w:p w14:paraId="2C6FF16C" w14:textId="77777777" w:rsidR="000924F4" w:rsidRDefault="000924F4" w:rsidP="00691ED8">
            <w:pPr>
              <w:jc w:val="both"/>
              <w:rPr>
                <w:ins w:id="456" w:author="Jiří Vojtěšek" w:date="2018-11-19T21:05:00Z"/>
              </w:rPr>
            </w:pPr>
          </w:p>
        </w:tc>
      </w:tr>
      <w:tr w:rsidR="000924F4" w14:paraId="7766BC41" w14:textId="77777777" w:rsidTr="00691ED8">
        <w:trPr>
          <w:ins w:id="457" w:author="Jiří Vojtěšek" w:date="2018-11-19T21:05:00Z"/>
        </w:trPr>
        <w:tc>
          <w:tcPr>
            <w:tcW w:w="3086" w:type="dxa"/>
            <w:shd w:val="clear" w:color="auto" w:fill="F7CAAC"/>
          </w:tcPr>
          <w:p w14:paraId="19AC80A2" w14:textId="77777777" w:rsidR="000924F4" w:rsidRDefault="000924F4" w:rsidP="00691ED8">
            <w:pPr>
              <w:jc w:val="both"/>
              <w:rPr>
                <w:ins w:id="458" w:author="Jiří Vojtěšek" w:date="2018-11-19T21:05:00Z"/>
                <w:b/>
              </w:rPr>
            </w:pPr>
            <w:ins w:id="459" w:author="Jiří Vojtěšek" w:date="2018-11-19T21:05:00Z">
              <w:r>
                <w:rPr>
                  <w:b/>
                </w:rPr>
                <w:t>Stručná anotace předmětu</w:t>
              </w:r>
            </w:ins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9CF7922" w14:textId="77777777" w:rsidR="000924F4" w:rsidRDefault="000924F4" w:rsidP="00691ED8">
            <w:pPr>
              <w:jc w:val="both"/>
              <w:rPr>
                <w:ins w:id="460" w:author="Jiří Vojtěšek" w:date="2018-11-19T21:05:00Z"/>
              </w:rPr>
            </w:pPr>
          </w:p>
        </w:tc>
      </w:tr>
      <w:tr w:rsidR="000924F4" w14:paraId="14F9F0AB" w14:textId="77777777" w:rsidTr="00691ED8">
        <w:trPr>
          <w:trHeight w:val="675"/>
          <w:ins w:id="461" w:author="Jiří Vojtěšek" w:date="2018-11-19T21:05:00Z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B50FE94" w14:textId="77777777" w:rsidR="000924F4" w:rsidRPr="00A27A1F" w:rsidRDefault="000924F4" w:rsidP="00691ED8">
            <w:pPr>
              <w:jc w:val="both"/>
              <w:rPr>
                <w:ins w:id="462" w:author="Jiří Vojtěšek" w:date="2018-11-19T21:05:00Z"/>
                <w:szCs w:val="22"/>
              </w:rPr>
            </w:pPr>
            <w:ins w:id="463" w:author="Jiří Vojtěšek" w:date="2018-11-19T21:05:00Z">
              <w:r w:rsidRPr="00A27A1F">
                <w:rPr>
                  <w:szCs w:val="22"/>
                </w:rPr>
                <w:t>Student je po absolvování předmětu schopen vytvořit aplikaci střední obtížnosti z oblasti sestavení mikropočítačového nebo PLC monitorovacího systému.</w:t>
              </w:r>
            </w:ins>
          </w:p>
          <w:p w14:paraId="2D433C13" w14:textId="77777777" w:rsidR="000924F4" w:rsidRPr="00A27A1F" w:rsidRDefault="000924F4" w:rsidP="00691ED8">
            <w:pPr>
              <w:jc w:val="both"/>
              <w:rPr>
                <w:ins w:id="464" w:author="Jiří Vojtěšek" w:date="2018-11-19T21:05:00Z"/>
                <w:szCs w:val="22"/>
              </w:rPr>
            </w:pPr>
          </w:p>
          <w:p w14:paraId="0764633F" w14:textId="77777777" w:rsidR="000924F4" w:rsidRPr="00A27A1F" w:rsidRDefault="000924F4" w:rsidP="00691ED8">
            <w:pPr>
              <w:jc w:val="both"/>
              <w:rPr>
                <w:ins w:id="465" w:author="Jiří Vojtěšek" w:date="2018-11-19T21:05:00Z"/>
                <w:szCs w:val="22"/>
              </w:rPr>
            </w:pPr>
            <w:ins w:id="466" w:author="Jiří Vojtěšek" w:date="2018-11-19T21:05:00Z">
              <w:r w:rsidRPr="00A27A1F">
                <w:rPr>
                  <w:szCs w:val="22"/>
                </w:rPr>
                <w:t>Témata:</w:t>
              </w:r>
            </w:ins>
          </w:p>
          <w:p w14:paraId="31402029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67" w:author="Jiří Vojtěšek" w:date="2018-11-19T21:05:00Z"/>
                <w:szCs w:val="22"/>
              </w:rPr>
            </w:pPr>
            <w:ins w:id="468" w:author="Jiří Vojtěšek" w:date="2018-11-19T21:05:00Z">
              <w:r w:rsidRPr="00A27A1F">
                <w:rPr>
                  <w:szCs w:val="22"/>
                </w:rPr>
                <w:t xml:space="preserve">Základní pojmy z mikroprocesorové techniky, číselné soustavy, zobrazování číselných hodnot, logické funkce. Způsoby adresování, formáty instrukcí, rozdělení instrukčního souboru. </w:t>
              </w:r>
            </w:ins>
          </w:p>
          <w:p w14:paraId="041E882F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69" w:author="Jiří Vojtěšek" w:date="2018-11-19T21:05:00Z"/>
                <w:szCs w:val="22"/>
              </w:rPr>
            </w:pPr>
            <w:ins w:id="470" w:author="Jiří Vojtěšek" w:date="2018-11-19T21:05:00Z">
              <w:r w:rsidRPr="00A27A1F">
                <w:rPr>
                  <w:szCs w:val="22"/>
                </w:rPr>
                <w:t xml:space="preserve">Funkce a způsob ovládání zásobníkové paměti. Podprogramy a makroinstrukce. Paralelní a sériová komunikace, technické prostředky pro komunikaci na úrovni mikropočítačů. Princip časovačů a čítačů, watchdog. </w:t>
              </w:r>
            </w:ins>
          </w:p>
          <w:p w14:paraId="225B2AE6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71" w:author="Jiří Vojtěšek" w:date="2018-11-19T21:05:00Z"/>
                <w:szCs w:val="22"/>
              </w:rPr>
            </w:pPr>
            <w:ins w:id="472" w:author="Jiří Vojtěšek" w:date="2018-11-19T21:05:00Z">
              <w:r w:rsidRPr="00A27A1F">
                <w:rPr>
                  <w:szCs w:val="22"/>
                </w:rPr>
                <w:t xml:space="preserve">Základní struktura jednočipových mikropočítačů. Mikropočítače NXP, rodina mikropočítačů s mikroprocesorem 68HC08, hardwarová struktura, technické prostředky, komunikace. Přerušovací systém mikroprocesoru 68HC08. Instrukční soubor mikroprocesoru. </w:t>
              </w:r>
            </w:ins>
          </w:p>
          <w:p w14:paraId="1E897965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73" w:author="Jiří Vojtěšek" w:date="2018-11-19T21:05:00Z"/>
                <w:szCs w:val="22"/>
              </w:rPr>
            </w:pPr>
            <w:ins w:id="474" w:author="Jiří Vojtěšek" w:date="2018-11-19T21:05:00Z">
              <w:r w:rsidRPr="00A27A1F">
                <w:rPr>
                  <w:szCs w:val="22"/>
                </w:rPr>
                <w:t xml:space="preserve">Mikropočítače NXP Kinetis s jádrem ARM Cortex-M, seznámení s architekturou, přehled hardwarových vlastností. Mikropočítače Kinetis KL25Z, hardwarová struktura, vstupně / výstupní porty, komunikační rozhraní, časovače, A/D převodník. </w:t>
              </w:r>
            </w:ins>
          </w:p>
          <w:p w14:paraId="1B02E83E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75" w:author="Jiří Vojtěšek" w:date="2018-11-19T21:05:00Z"/>
                <w:szCs w:val="22"/>
              </w:rPr>
            </w:pPr>
            <w:ins w:id="476" w:author="Jiří Vojtěšek" w:date="2018-11-19T21:05:00Z">
              <w:r w:rsidRPr="00A27A1F">
                <w:rPr>
                  <w:szCs w:val="22"/>
                </w:rPr>
                <w:t xml:space="preserve">Programování v asembleru, základní pravidla, tvar zdrojového řádku, překladač, direktivy. Způsoby adresování, formáty instrukcí, rozdělení instrukčního souboru. Tvorba základních programových struktur v asembleru. </w:t>
              </w:r>
            </w:ins>
          </w:p>
          <w:p w14:paraId="5994501D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77" w:author="Jiří Vojtěšek" w:date="2018-11-19T21:05:00Z"/>
                <w:szCs w:val="22"/>
              </w:rPr>
            </w:pPr>
            <w:ins w:id="478" w:author="Jiří Vojtěšek" w:date="2018-11-19T21:05:00Z">
              <w:r w:rsidRPr="00A27A1F">
                <w:rPr>
                  <w:szCs w:val="22"/>
                </w:rPr>
                <w:t xml:space="preserve">Programování v C-jazyku. Vývojové prostředí. </w:t>
              </w:r>
            </w:ins>
          </w:p>
          <w:p w14:paraId="29D24E37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79" w:author="Jiří Vojtěšek" w:date="2018-11-19T21:05:00Z"/>
                <w:szCs w:val="22"/>
              </w:rPr>
            </w:pPr>
            <w:ins w:id="480" w:author="Jiří Vojtěšek" w:date="2018-11-19T21:05:00Z">
              <w:r w:rsidRPr="00A27A1F">
                <w:rPr>
                  <w:szCs w:val="22"/>
                </w:rPr>
                <w:t xml:space="preserve">Realizace jednotek pro styk s technologickým procesem. Programová obsluha analogových i diskrétních vstupů a výstupů. Decentralizované systémy řízení, komunikace mezi jednotlivými řídicími počítači v průmyslových podmínkách. </w:t>
              </w:r>
            </w:ins>
          </w:p>
          <w:p w14:paraId="040F5A1E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81" w:author="Jiří Vojtěšek" w:date="2018-11-19T21:05:00Z"/>
                <w:szCs w:val="22"/>
              </w:rPr>
            </w:pPr>
            <w:ins w:id="482" w:author="Jiří Vojtěšek" w:date="2018-11-19T21:05:00Z">
              <w:r w:rsidRPr="00A27A1F">
                <w:rPr>
                  <w:szCs w:val="22"/>
                </w:rPr>
                <w:t>Konstrukce hardwarové a softwarové struktury Embedded systémů s různými typy výpočetní techniky.</w:t>
              </w:r>
            </w:ins>
          </w:p>
          <w:p w14:paraId="5C00E4F9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83" w:author="Jiří Vojtěšek" w:date="2018-11-19T21:05:00Z"/>
                <w:szCs w:val="22"/>
              </w:rPr>
            </w:pPr>
            <w:ins w:id="484" w:author="Jiří Vojtěšek" w:date="2018-11-19T21:05:00Z">
              <w:r w:rsidRPr="00A27A1F">
                <w:rPr>
                  <w:szCs w:val="22"/>
                </w:rPr>
                <w:t xml:space="preserve">Základní vlastnosti operačních systémů pro práci v reálném čase (RTOS), principy, obecná struktura RTOS. Obecné principy návrhu real-timové aplikace. </w:t>
              </w:r>
            </w:ins>
          </w:p>
          <w:p w14:paraId="295D0784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85" w:author="Jiří Vojtěšek" w:date="2018-11-19T21:05:00Z"/>
                <w:szCs w:val="22"/>
              </w:rPr>
            </w:pPr>
            <w:ins w:id="486" w:author="Jiří Vojtěšek" w:date="2018-11-19T21:05:00Z">
              <w:r w:rsidRPr="00A27A1F">
                <w:rPr>
                  <w:szCs w:val="22"/>
                </w:rPr>
                <w:t xml:space="preserve">Přehled operačních systémů umožňující práci v reálném čase a způsoby jejich využití. </w:t>
              </w:r>
            </w:ins>
          </w:p>
          <w:p w14:paraId="70F60B5F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87" w:author="Jiří Vojtěšek" w:date="2018-11-19T21:05:00Z"/>
                <w:szCs w:val="22"/>
              </w:rPr>
            </w:pPr>
            <w:ins w:id="488" w:author="Jiří Vojtěšek" w:date="2018-11-19T21:05:00Z">
              <w:r w:rsidRPr="00A27A1F">
                <w:rPr>
                  <w:szCs w:val="22"/>
                </w:rPr>
                <w:t xml:space="preserve">Struktura konkrétního RTOS. Procesy, plánování přístupu na procesor, přidělování procesoru, datový vektor procesu. </w:t>
              </w:r>
            </w:ins>
          </w:p>
          <w:p w14:paraId="2A1F3319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89" w:author="Jiří Vojtěšek" w:date="2018-11-19T21:05:00Z"/>
                <w:szCs w:val="22"/>
              </w:rPr>
            </w:pPr>
            <w:ins w:id="490" w:author="Jiří Vojtěšek" w:date="2018-11-19T21:05:00Z">
              <w:r w:rsidRPr="00A27A1F">
                <w:rPr>
                  <w:szCs w:val="22"/>
                </w:rPr>
                <w:t xml:space="preserve">Předávání informací mezi procesy, zprávy, schránky, synchronizace běhu procesů, semafory. </w:t>
              </w:r>
            </w:ins>
          </w:p>
          <w:p w14:paraId="09F81C07" w14:textId="77777777" w:rsidR="000924F4" w:rsidRPr="00A27A1F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91" w:author="Jiří Vojtěšek" w:date="2018-11-19T21:05:00Z"/>
                <w:szCs w:val="22"/>
              </w:rPr>
            </w:pPr>
            <w:ins w:id="492" w:author="Jiří Vojtěšek" w:date="2018-11-19T21:05:00Z">
              <w:r w:rsidRPr="00A27A1F">
                <w:rPr>
                  <w:szCs w:val="22"/>
                </w:rPr>
                <w:t xml:space="preserve">Uživatelské prostředky pro využití RTOS, služby pro práci s procesy, služby pro práci se zprávami a schránkami, způsob volání služeb, příklady. </w:t>
              </w:r>
            </w:ins>
          </w:p>
          <w:p w14:paraId="0E57F922" w14:textId="77777777" w:rsidR="000924F4" w:rsidRDefault="000924F4" w:rsidP="000924F4">
            <w:pPr>
              <w:numPr>
                <w:ilvl w:val="0"/>
                <w:numId w:val="50"/>
              </w:numPr>
              <w:suppressAutoHyphens/>
              <w:jc w:val="both"/>
              <w:rPr>
                <w:ins w:id="493" w:author="Jiří Vojtěšek" w:date="2018-11-19T21:05:00Z"/>
                <w:szCs w:val="22"/>
              </w:rPr>
            </w:pPr>
            <w:ins w:id="494" w:author="Jiří Vojtěšek" w:date="2018-11-19T21:05:00Z">
              <w:r w:rsidRPr="00A27A1F">
                <w:rPr>
                  <w:szCs w:val="22"/>
                </w:rPr>
                <w:t xml:space="preserve">Začlenění OS RTOS do uživatelského programového systému. Obecná struktura monitorovacího a řídicího systému. Příklady. </w:t>
              </w:r>
            </w:ins>
          </w:p>
          <w:p w14:paraId="5FFD56DB" w14:textId="77777777" w:rsidR="000924F4" w:rsidRPr="00A27A1F" w:rsidRDefault="000924F4" w:rsidP="00691ED8">
            <w:pPr>
              <w:suppressAutoHyphens/>
              <w:ind w:left="360"/>
              <w:jc w:val="both"/>
              <w:rPr>
                <w:ins w:id="495" w:author="Jiří Vojtěšek" w:date="2018-11-19T21:05:00Z"/>
                <w:szCs w:val="22"/>
              </w:rPr>
            </w:pPr>
          </w:p>
        </w:tc>
      </w:tr>
      <w:tr w:rsidR="000924F4" w14:paraId="6462DE42" w14:textId="77777777" w:rsidTr="00691ED8">
        <w:trPr>
          <w:trHeight w:val="265"/>
          <w:ins w:id="496" w:author="Jiří Vojtěšek" w:date="2018-11-19T21:05:00Z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392932E" w14:textId="77777777" w:rsidR="000924F4" w:rsidRDefault="000924F4" w:rsidP="00691ED8">
            <w:pPr>
              <w:jc w:val="both"/>
              <w:rPr>
                <w:ins w:id="497" w:author="Jiří Vojtěšek" w:date="2018-11-19T21:05:00Z"/>
              </w:rPr>
            </w:pPr>
            <w:ins w:id="498" w:author="Jiří Vojtěšek" w:date="2018-11-19T21:05:00Z">
              <w:r>
                <w:rPr>
                  <w:b/>
                </w:rPr>
                <w:t>Studijní literatura a studijní pomůcky</w:t>
              </w:r>
            </w:ins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9253B5B" w14:textId="77777777" w:rsidR="000924F4" w:rsidRDefault="000924F4" w:rsidP="00691ED8">
            <w:pPr>
              <w:jc w:val="both"/>
              <w:rPr>
                <w:ins w:id="499" w:author="Jiří Vojtěšek" w:date="2018-11-19T21:05:00Z"/>
              </w:rPr>
            </w:pPr>
          </w:p>
        </w:tc>
      </w:tr>
      <w:tr w:rsidR="000924F4" w14:paraId="73FDDF99" w14:textId="77777777" w:rsidTr="00691ED8">
        <w:trPr>
          <w:trHeight w:val="1497"/>
          <w:ins w:id="500" w:author="Jiří Vojtěšek" w:date="2018-11-19T21:05:00Z"/>
        </w:trPr>
        <w:tc>
          <w:tcPr>
            <w:tcW w:w="9855" w:type="dxa"/>
            <w:gridSpan w:val="8"/>
            <w:tcBorders>
              <w:top w:val="nil"/>
            </w:tcBorders>
          </w:tcPr>
          <w:p w14:paraId="3FF57FC4" w14:textId="77777777" w:rsidR="000924F4" w:rsidRPr="001C0137" w:rsidRDefault="000924F4" w:rsidP="00691ED8">
            <w:pPr>
              <w:jc w:val="both"/>
              <w:rPr>
                <w:ins w:id="501" w:author="Jiří Vojtěšek" w:date="2018-11-19T21:05:00Z"/>
                <w:b/>
                <w:bCs/>
              </w:rPr>
            </w:pPr>
            <w:ins w:id="502" w:author="Jiří Vojtěšek" w:date="2018-11-19T21:05:00Z">
              <w:r w:rsidRPr="001C0137">
                <w:rPr>
                  <w:b/>
                  <w:bCs/>
                </w:rPr>
                <w:t>Povinná literatura:</w:t>
              </w:r>
            </w:ins>
          </w:p>
          <w:p w14:paraId="48334A5C" w14:textId="77777777" w:rsidR="000924F4" w:rsidRPr="00F71038" w:rsidRDefault="000924F4" w:rsidP="00691ED8">
            <w:pPr>
              <w:jc w:val="both"/>
              <w:rPr>
                <w:ins w:id="503" w:author="Jiří Vojtěšek" w:date="2018-11-19T21:05:00Z"/>
                <w:lang w:val="en-GB"/>
              </w:rPr>
            </w:pPr>
            <w:ins w:id="504" w:author="Jiří Vojtěšek" w:date="2018-11-19T21:05:00Z">
              <w:r w:rsidRPr="00F71038">
                <w:rPr>
                  <w:lang w:val="en-GB"/>
                </w:rPr>
                <w:t>HASKELL, Richard E. </w:t>
              </w:r>
              <w:r w:rsidRPr="00F71038">
                <w:rPr>
                  <w:i/>
                  <w:iCs/>
                  <w:lang w:val="en-GB"/>
                </w:rPr>
                <w:t>Design of embedded systems using 68HC12/11 microcontrollers</w:t>
              </w:r>
              <w:r w:rsidRPr="00F71038">
                <w:rPr>
                  <w:lang w:val="en-GB"/>
                </w:rPr>
                <w:t>. Upper Saddle River, NJ: Prentice Hall, c2000. ISBN 0-13-083208-1.</w:t>
              </w:r>
            </w:ins>
          </w:p>
          <w:p w14:paraId="72B88230" w14:textId="77777777" w:rsidR="000924F4" w:rsidRDefault="000924F4" w:rsidP="00691ED8">
            <w:pPr>
              <w:jc w:val="both"/>
              <w:rPr>
                <w:ins w:id="505" w:author="Jiří Vojtěšek" w:date="2018-11-19T21:05:00Z"/>
              </w:rPr>
            </w:pPr>
            <w:ins w:id="506" w:author="Jiří Vojtěšek" w:date="2018-11-19T21:05:00Z">
              <w:r>
                <w:t>MOTOROLA Reference manual.</w:t>
              </w:r>
            </w:ins>
          </w:p>
          <w:p w14:paraId="2B675251" w14:textId="77777777" w:rsidR="000924F4" w:rsidRPr="005722AB" w:rsidRDefault="000924F4" w:rsidP="00691ED8">
            <w:pPr>
              <w:jc w:val="both"/>
              <w:rPr>
                <w:ins w:id="507" w:author="Jiří Vojtěšek" w:date="2018-11-19T21:05:00Z"/>
              </w:rPr>
            </w:pPr>
            <w:ins w:id="508" w:author="Jiří Vojtěšek" w:date="2018-11-19T21:05:00Z">
              <w:r w:rsidRPr="00CC432C">
                <w:t xml:space="preserve">NXP. </w:t>
              </w:r>
              <w:r w:rsidRPr="00CC432C">
                <w:rPr>
                  <w:i/>
                </w:rPr>
                <w:t>HCS08 Family Reference Manual, M68HCS08 Microcontrollers</w:t>
              </w:r>
              <w:r w:rsidRPr="00CC432C">
                <w:t>. Freescale Semiconductor, 2007. Dostupné z: http://www.nxp.com.</w:t>
              </w:r>
            </w:ins>
          </w:p>
          <w:p w14:paraId="35CDB00A" w14:textId="77777777" w:rsidR="000924F4" w:rsidRDefault="000924F4" w:rsidP="00691ED8">
            <w:pPr>
              <w:jc w:val="both"/>
              <w:rPr>
                <w:ins w:id="509" w:author="Jiří Vojtěšek" w:date="2018-11-19T21:05:00Z"/>
              </w:rPr>
            </w:pPr>
            <w:ins w:id="510" w:author="Jiří Vojtěšek" w:date="2018-11-19T21:05:00Z">
              <w:r>
                <w:fldChar w:fldCharType="begin"/>
              </w:r>
              <w:r>
                <w:instrText xml:space="preserve"> HYPERLINK "http://www.arm.com" </w:instrText>
              </w:r>
              <w:r>
                <w:fldChar w:fldCharType="separate"/>
              </w:r>
              <w:r w:rsidRPr="007D743B">
                <w:rPr>
                  <w:rStyle w:val="Hypertextovodkaz"/>
                </w:rPr>
                <w:t>http://www.arm.com</w:t>
              </w:r>
              <w:r>
                <w:fldChar w:fldCharType="end"/>
              </w:r>
              <w:r>
                <w:t xml:space="preserve">. </w:t>
              </w:r>
            </w:ins>
          </w:p>
          <w:p w14:paraId="2EE73578" w14:textId="77777777" w:rsidR="000924F4" w:rsidRPr="00211C16" w:rsidRDefault="000924F4" w:rsidP="00691ED8">
            <w:pPr>
              <w:jc w:val="both"/>
              <w:rPr>
                <w:ins w:id="511" w:author="Jiří Vojtěšek" w:date="2018-11-19T21:05:00Z"/>
                <w:lang w:val="en-GB"/>
              </w:rPr>
            </w:pPr>
            <w:ins w:id="512" w:author="Jiří Vojtěšek" w:date="2018-11-19T21:05:00Z">
              <w:r w:rsidRPr="00211C16">
                <w:rPr>
                  <w:lang w:val="en-GB"/>
                </w:rPr>
                <w:lastRenderedPageBreak/>
                <w:t>BARR, Michael, Anthony J MASSA a Michael BARR. </w:t>
              </w:r>
              <w:r w:rsidRPr="00211C16">
                <w:rPr>
                  <w:i/>
                  <w:iCs/>
                  <w:lang w:val="en-GB"/>
                </w:rPr>
                <w:t>Programming embedded systems: with C and GNU development tools</w:t>
              </w:r>
              <w:r w:rsidRPr="00211C16">
                <w:rPr>
                  <w:lang w:val="en-GB"/>
                </w:rPr>
                <w:t>. 2nd ed. Sebastopol: O'Reilly, 2006. ISBN 978-0-596-00983-0.</w:t>
              </w:r>
            </w:ins>
          </w:p>
          <w:p w14:paraId="76FAFB28" w14:textId="77777777" w:rsidR="000924F4" w:rsidRDefault="000924F4" w:rsidP="00691ED8">
            <w:pPr>
              <w:jc w:val="both"/>
              <w:rPr>
                <w:ins w:id="513" w:author="Jiří Vojtěšek" w:date="2018-11-19T21:05:00Z"/>
                <w:b/>
              </w:rPr>
            </w:pPr>
          </w:p>
          <w:p w14:paraId="15822113" w14:textId="77777777" w:rsidR="000924F4" w:rsidRPr="00E05968" w:rsidRDefault="000924F4" w:rsidP="00691ED8">
            <w:pPr>
              <w:jc w:val="both"/>
              <w:rPr>
                <w:ins w:id="514" w:author="Jiří Vojtěšek" w:date="2018-11-19T21:05:00Z"/>
                <w:b/>
              </w:rPr>
            </w:pPr>
            <w:ins w:id="515" w:author="Jiří Vojtěšek" w:date="2018-11-19T21:05:00Z">
              <w:r w:rsidRPr="00E05968">
                <w:rPr>
                  <w:b/>
                </w:rPr>
                <w:t>Doporučená literatura:</w:t>
              </w:r>
            </w:ins>
          </w:p>
          <w:p w14:paraId="3C3B8CFA" w14:textId="77777777" w:rsidR="000924F4" w:rsidRPr="00D11890" w:rsidRDefault="000924F4" w:rsidP="00691ED8">
            <w:pPr>
              <w:jc w:val="both"/>
              <w:rPr>
                <w:ins w:id="516" w:author="Jiří Vojtěšek" w:date="2018-11-19T21:05:00Z"/>
                <w:lang w:val="en-GB"/>
              </w:rPr>
            </w:pPr>
            <w:ins w:id="517" w:author="Jiří Vojtěšek" w:date="2018-11-19T21:05:00Z">
              <w:r w:rsidRPr="00D11890">
                <w:rPr>
                  <w:lang w:val="en-GB"/>
                </w:rPr>
                <w:t>CATSOULIS, John. </w:t>
              </w:r>
              <w:r w:rsidRPr="00D11890">
                <w:rPr>
                  <w:i/>
                  <w:iCs/>
                  <w:lang w:val="en-GB"/>
                </w:rPr>
                <w:t>Designing embedded hardware</w:t>
              </w:r>
              <w:r w:rsidRPr="00D11890">
                <w:rPr>
                  <w:lang w:val="en-GB"/>
                </w:rPr>
                <w:t>. 2nd ed. Sebastopol, CA: O'Reilly, c2005. ISBN 0596007558.</w:t>
              </w:r>
            </w:ins>
          </w:p>
          <w:p w14:paraId="539C19B4" w14:textId="77777777" w:rsidR="000924F4" w:rsidRPr="00D11890" w:rsidRDefault="000924F4" w:rsidP="00691ED8">
            <w:pPr>
              <w:jc w:val="both"/>
              <w:rPr>
                <w:ins w:id="518" w:author="Jiří Vojtěšek" w:date="2018-11-19T21:05:00Z"/>
                <w:lang w:val="en-GB"/>
              </w:rPr>
            </w:pPr>
            <w:ins w:id="519" w:author="Jiří Vojtěšek" w:date="2018-11-19T21:05:00Z">
              <w:r w:rsidRPr="00D11890">
                <w:rPr>
                  <w:lang w:val="en-GB"/>
                </w:rPr>
                <w:t xml:space="preserve">DEAN, Alexander G. </w:t>
              </w:r>
              <w:r w:rsidRPr="006D7075">
                <w:rPr>
                  <w:i/>
                  <w:lang w:val="en-GB"/>
                </w:rPr>
                <w:t>Embedded Systems Fundamentals with ARM Cortex-M based Microcontrollers: A Practical Approach</w:t>
              </w:r>
              <w:r w:rsidRPr="00D11890">
                <w:rPr>
                  <w:lang w:val="en-GB"/>
                </w:rPr>
                <w:t>, ARM Education Media UK ©2017, 2017, 316 s., ISBN 1911531034. </w:t>
              </w:r>
            </w:ins>
          </w:p>
          <w:p w14:paraId="2692E1CA" w14:textId="77777777" w:rsidR="000924F4" w:rsidRPr="00636D82" w:rsidRDefault="000924F4" w:rsidP="00691ED8">
            <w:pPr>
              <w:jc w:val="both"/>
              <w:rPr>
                <w:ins w:id="520" w:author="Jiří Vojtěšek" w:date="2018-11-19T21:05:00Z"/>
                <w:lang w:val="en-GB"/>
              </w:rPr>
            </w:pPr>
            <w:ins w:id="521" w:author="Jiří Vojtěšek" w:date="2018-11-19T21:05:00Z">
              <w:r w:rsidRPr="00636D82">
                <w:rPr>
                  <w:lang w:val="en-GB"/>
                </w:rPr>
                <w:t>VALVANO, Jonathan W. </w:t>
              </w:r>
              <w:r w:rsidRPr="00636D82">
                <w:rPr>
                  <w:i/>
                  <w:iCs/>
                  <w:lang w:val="en-GB"/>
                </w:rPr>
                <w:t>Embedded systems: Introduction to the Arm Cortex(TM)-M3 microcontrollers</w:t>
              </w:r>
              <w:r w:rsidRPr="00636D82">
                <w:rPr>
                  <w:lang w:val="en-GB"/>
                </w:rPr>
                <w:t>. 2nd ed. s.l.: CreateSpace, 2012. ISBN 978-1477508992.</w:t>
              </w:r>
            </w:ins>
          </w:p>
          <w:p w14:paraId="6BECBC3A" w14:textId="77777777" w:rsidR="000924F4" w:rsidRPr="00F71038" w:rsidRDefault="000924F4" w:rsidP="00691ED8">
            <w:pPr>
              <w:jc w:val="both"/>
              <w:rPr>
                <w:ins w:id="522" w:author="Jiří Vojtěšek" w:date="2018-11-19T21:05:00Z"/>
                <w:lang w:val="en-GB"/>
              </w:rPr>
            </w:pPr>
          </w:p>
        </w:tc>
      </w:tr>
      <w:tr w:rsidR="000924F4" w14:paraId="2C8E2A14" w14:textId="77777777" w:rsidTr="00691ED8">
        <w:trPr>
          <w:ins w:id="523" w:author="Jiří Vojtěšek" w:date="2018-11-19T21:05:00Z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D77EB63" w14:textId="77777777" w:rsidR="000924F4" w:rsidRDefault="000924F4" w:rsidP="00691ED8">
            <w:pPr>
              <w:jc w:val="center"/>
              <w:rPr>
                <w:ins w:id="524" w:author="Jiří Vojtěšek" w:date="2018-11-19T21:05:00Z"/>
                <w:b/>
              </w:rPr>
            </w:pPr>
            <w:ins w:id="525" w:author="Jiří Vojtěšek" w:date="2018-11-19T21:05:00Z">
              <w:r>
                <w:rPr>
                  <w:b/>
                </w:rPr>
                <w:lastRenderedPageBreak/>
                <w:t>Informace ke kombinované nebo distanční formě</w:t>
              </w:r>
            </w:ins>
          </w:p>
        </w:tc>
      </w:tr>
      <w:tr w:rsidR="000924F4" w14:paraId="2901D165" w14:textId="77777777" w:rsidTr="00691ED8">
        <w:trPr>
          <w:ins w:id="526" w:author="Jiří Vojtěšek" w:date="2018-11-19T21:05:00Z"/>
        </w:trPr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4F11782" w14:textId="77777777" w:rsidR="000924F4" w:rsidRDefault="000924F4" w:rsidP="00691ED8">
            <w:pPr>
              <w:jc w:val="both"/>
              <w:rPr>
                <w:ins w:id="527" w:author="Jiří Vojtěšek" w:date="2018-11-19T21:05:00Z"/>
              </w:rPr>
            </w:pPr>
            <w:ins w:id="528" w:author="Jiří Vojtěšek" w:date="2018-11-19T21:05:00Z">
              <w:r>
                <w:rPr>
                  <w:b/>
                </w:rPr>
                <w:t>Rozsah konzultací (soustředění)</w:t>
              </w:r>
            </w:ins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01FB2B1" w14:textId="77777777" w:rsidR="000924F4" w:rsidRDefault="000924F4" w:rsidP="00691ED8">
            <w:pPr>
              <w:jc w:val="both"/>
              <w:rPr>
                <w:ins w:id="529" w:author="Jiří Vojtěšek" w:date="2018-11-19T21:05:00Z"/>
              </w:rPr>
            </w:pPr>
            <w:ins w:id="530" w:author="Jiří Vojtěšek" w:date="2018-11-19T21:05:00Z">
              <w:r>
                <w:t>----------</w:t>
              </w:r>
            </w:ins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B16E953" w14:textId="77777777" w:rsidR="000924F4" w:rsidRDefault="000924F4" w:rsidP="00691ED8">
            <w:pPr>
              <w:jc w:val="both"/>
              <w:rPr>
                <w:ins w:id="531" w:author="Jiří Vojtěšek" w:date="2018-11-19T21:05:00Z"/>
                <w:b/>
              </w:rPr>
            </w:pPr>
            <w:ins w:id="532" w:author="Jiří Vojtěšek" w:date="2018-11-19T21:05:00Z">
              <w:r>
                <w:rPr>
                  <w:b/>
                </w:rPr>
                <w:t xml:space="preserve">hodin </w:t>
              </w:r>
            </w:ins>
          </w:p>
        </w:tc>
      </w:tr>
      <w:tr w:rsidR="000924F4" w14:paraId="14A7557F" w14:textId="77777777" w:rsidTr="00691ED8">
        <w:trPr>
          <w:ins w:id="533" w:author="Jiří Vojtěšek" w:date="2018-11-19T21:05:00Z"/>
        </w:trPr>
        <w:tc>
          <w:tcPr>
            <w:tcW w:w="9855" w:type="dxa"/>
            <w:gridSpan w:val="8"/>
            <w:shd w:val="clear" w:color="auto" w:fill="F7CAAC"/>
          </w:tcPr>
          <w:p w14:paraId="45CAEB07" w14:textId="77777777" w:rsidR="000924F4" w:rsidRDefault="000924F4" w:rsidP="00691ED8">
            <w:pPr>
              <w:jc w:val="both"/>
              <w:rPr>
                <w:ins w:id="534" w:author="Jiří Vojtěšek" w:date="2018-11-19T21:05:00Z"/>
                <w:b/>
              </w:rPr>
            </w:pPr>
            <w:ins w:id="535" w:author="Jiří Vojtěšek" w:date="2018-11-19T21:05:00Z">
              <w:r>
                <w:rPr>
                  <w:b/>
                </w:rPr>
                <w:t>Informace o způsobu kontaktu s vyučujícím</w:t>
              </w:r>
            </w:ins>
          </w:p>
        </w:tc>
      </w:tr>
      <w:tr w:rsidR="000924F4" w14:paraId="56A44F50" w14:textId="77777777" w:rsidTr="00691ED8">
        <w:trPr>
          <w:trHeight w:val="610"/>
          <w:ins w:id="536" w:author="Jiří Vojtěšek" w:date="2018-11-19T21:05:00Z"/>
        </w:trPr>
        <w:tc>
          <w:tcPr>
            <w:tcW w:w="9855" w:type="dxa"/>
            <w:gridSpan w:val="8"/>
          </w:tcPr>
          <w:p w14:paraId="72879677" w14:textId="77777777" w:rsidR="000924F4" w:rsidRDefault="000924F4" w:rsidP="00691ED8">
            <w:pPr>
              <w:jc w:val="both"/>
              <w:rPr>
                <w:ins w:id="537" w:author="Jiří Vojtěšek" w:date="2018-11-19T21:05:00Z"/>
              </w:rPr>
            </w:pPr>
            <w:ins w:id="538" w:author="Jiří Vojtěšek" w:date="2018-11-19T21:05:00Z">
              <w:r w:rsidRPr="00A27A1F">
                <w:rPr>
                  <w:szCs w:val="22"/>
                </w:rPr>
  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  </w:r>
              <w:r w:rsidRPr="00A27A1F">
                <w:rPr>
                  <w:sz w:val="18"/>
                </w:rPr>
                <w:t xml:space="preserve"> </w:t>
              </w:r>
            </w:ins>
          </w:p>
        </w:tc>
      </w:tr>
    </w:tbl>
    <w:p w14:paraId="0EDC4CE2" w14:textId="7C17F0F7" w:rsidR="00383EAA" w:rsidRDefault="00383EAA" w:rsidP="00383EAA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6A565987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47E3F7C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4C5721B7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DB575F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57A9FF5" w14:textId="77777777" w:rsidR="00383EAA" w:rsidRDefault="00383EAA" w:rsidP="00383EAA">
            <w:pPr>
              <w:jc w:val="both"/>
            </w:pPr>
            <w:bookmarkStart w:id="539" w:name="fyzickaOstraha"/>
            <w:r>
              <w:t>Fyzická ostraha</w:t>
            </w:r>
            <w:bookmarkEnd w:id="539"/>
          </w:p>
        </w:tc>
      </w:tr>
      <w:tr w:rsidR="00383EAA" w14:paraId="4D5A5B90" w14:textId="77777777" w:rsidTr="00383EAA">
        <w:tc>
          <w:tcPr>
            <w:tcW w:w="3086" w:type="dxa"/>
            <w:shd w:val="clear" w:color="auto" w:fill="F7CAAC"/>
          </w:tcPr>
          <w:p w14:paraId="45B54DA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771209D" w14:textId="77777777" w:rsidR="00383EAA" w:rsidRDefault="00383EAA" w:rsidP="00383EAA">
            <w:pPr>
              <w:jc w:val="both"/>
            </w:pPr>
            <w:r>
              <w:t>Povinný „PZ“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9FD072B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B08D82E" w14:textId="77777777" w:rsidR="00383EAA" w:rsidRDefault="00383EAA" w:rsidP="00383EAA">
            <w:pPr>
              <w:jc w:val="both"/>
            </w:pPr>
            <w:r w:rsidRPr="00300A0A">
              <w:t>1/LS</w:t>
            </w:r>
          </w:p>
        </w:tc>
      </w:tr>
      <w:tr w:rsidR="00383EAA" w14:paraId="3B4CEA58" w14:textId="77777777" w:rsidTr="00383EAA">
        <w:tc>
          <w:tcPr>
            <w:tcW w:w="3086" w:type="dxa"/>
            <w:shd w:val="clear" w:color="auto" w:fill="F7CAAC"/>
          </w:tcPr>
          <w:p w14:paraId="1E77911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C05B070" w14:textId="77777777" w:rsidR="00383EAA" w:rsidRDefault="00383EAA" w:rsidP="00383EAA">
            <w:pPr>
              <w:jc w:val="both"/>
            </w:pPr>
            <w:r w:rsidRPr="00300A0A">
              <w:t>42p + 14s</w:t>
            </w:r>
          </w:p>
        </w:tc>
        <w:tc>
          <w:tcPr>
            <w:tcW w:w="889" w:type="dxa"/>
            <w:shd w:val="clear" w:color="auto" w:fill="F7CAAC"/>
          </w:tcPr>
          <w:p w14:paraId="314EA26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0B97B60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6BED48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1ED651C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2B29CF56" w14:textId="77777777" w:rsidTr="00383EAA">
        <w:tc>
          <w:tcPr>
            <w:tcW w:w="3086" w:type="dxa"/>
            <w:shd w:val="clear" w:color="auto" w:fill="F7CAAC"/>
          </w:tcPr>
          <w:p w14:paraId="10C6FF86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D456B15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0DA788C3" w14:textId="77777777" w:rsidTr="00383EAA">
        <w:tc>
          <w:tcPr>
            <w:tcW w:w="3086" w:type="dxa"/>
            <w:shd w:val="clear" w:color="auto" w:fill="F7CAAC"/>
          </w:tcPr>
          <w:p w14:paraId="7E03CD6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2EB432D" w14:textId="77777777" w:rsidR="00383EAA" w:rsidRDefault="00943B76" w:rsidP="00383EAA">
            <w:pPr>
              <w:jc w:val="both"/>
            </w:pPr>
            <w:r>
              <w:t>k</w:t>
            </w:r>
            <w:r w:rsidR="00383EAA">
              <w:t>lasifikovaný zápočet</w:t>
            </w:r>
          </w:p>
        </w:tc>
        <w:tc>
          <w:tcPr>
            <w:tcW w:w="2156" w:type="dxa"/>
            <w:shd w:val="clear" w:color="auto" w:fill="F7CAAC"/>
          </w:tcPr>
          <w:p w14:paraId="467D0B0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61E2613" w14:textId="77777777" w:rsidR="00383EAA" w:rsidRDefault="00383EAA" w:rsidP="00383EAA">
            <w:pPr>
              <w:jc w:val="both"/>
            </w:pPr>
            <w:r>
              <w:t>Přednáška, seminář</w:t>
            </w:r>
          </w:p>
        </w:tc>
      </w:tr>
      <w:tr w:rsidR="00383EAA" w14:paraId="55F5A5C3" w14:textId="77777777" w:rsidTr="00383EAA">
        <w:tc>
          <w:tcPr>
            <w:tcW w:w="3086" w:type="dxa"/>
            <w:shd w:val="clear" w:color="auto" w:fill="F7CAAC"/>
          </w:tcPr>
          <w:p w14:paraId="6F365CD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3952A5C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5C86B501" w14:textId="77777777" w:rsidR="00383EAA" w:rsidRDefault="00383EAA" w:rsidP="00383EAA">
            <w:pPr>
              <w:jc w:val="both"/>
            </w:pPr>
            <w:r>
              <w:t xml:space="preserve">1. Povinná a aktivní účast na jednotlivých seminářích (80% účast na seminářích). </w:t>
            </w:r>
          </w:p>
          <w:p w14:paraId="36DAE04C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05DBA3E5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562B4B53" w14:textId="77777777" w:rsidR="00383EAA" w:rsidRDefault="00383EAA" w:rsidP="00383EAA">
            <w:pPr>
              <w:jc w:val="both"/>
            </w:pPr>
            <w:r>
              <w:t>4. Prokázání úspěšného zvládnutí probírané tématiky pomocí písemného testu.</w:t>
            </w:r>
          </w:p>
        </w:tc>
      </w:tr>
      <w:tr w:rsidR="00383EAA" w14:paraId="2EE17852" w14:textId="77777777" w:rsidTr="00383EAA">
        <w:trPr>
          <w:trHeight w:val="80"/>
        </w:trPr>
        <w:tc>
          <w:tcPr>
            <w:tcW w:w="9855" w:type="dxa"/>
            <w:gridSpan w:val="8"/>
            <w:tcBorders>
              <w:top w:val="nil"/>
            </w:tcBorders>
          </w:tcPr>
          <w:p w14:paraId="4BE51849" w14:textId="77777777" w:rsidR="00383EAA" w:rsidRDefault="00383EAA" w:rsidP="00383EAA">
            <w:pPr>
              <w:jc w:val="both"/>
            </w:pPr>
          </w:p>
        </w:tc>
      </w:tr>
      <w:tr w:rsidR="00383EAA" w14:paraId="764EAC39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AD1A66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7EA65C2" w14:textId="77777777" w:rsidR="00383EAA" w:rsidRDefault="00383EAA" w:rsidP="00383EAA">
            <w:pPr>
              <w:jc w:val="both"/>
            </w:pPr>
            <w:r>
              <w:t>doc. Ing. Martin Hromada, Ph.D.</w:t>
            </w:r>
          </w:p>
        </w:tc>
      </w:tr>
      <w:tr w:rsidR="00383EAA" w14:paraId="7342A22F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332048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0E3EE87" w14:textId="77777777" w:rsidR="00383EAA" w:rsidRDefault="00383EAA" w:rsidP="00383EAA">
            <w:pPr>
              <w:jc w:val="both"/>
            </w:pPr>
            <w:r>
              <w:t>Metodicky, vede přednášky.</w:t>
            </w:r>
          </w:p>
        </w:tc>
      </w:tr>
      <w:tr w:rsidR="00383EAA" w14:paraId="7F0D4D68" w14:textId="77777777" w:rsidTr="00383EAA">
        <w:tc>
          <w:tcPr>
            <w:tcW w:w="3086" w:type="dxa"/>
            <w:shd w:val="clear" w:color="auto" w:fill="F7CAAC"/>
          </w:tcPr>
          <w:p w14:paraId="5E54C9B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5CAD621" w14:textId="77777777" w:rsidR="00383EAA" w:rsidRDefault="00383EAA" w:rsidP="00383EAA">
            <w:pPr>
              <w:jc w:val="both"/>
            </w:pPr>
            <w:r>
              <w:t>doc. Ing. Martin Hromada, Ph.D.,</w:t>
            </w:r>
            <w:r w:rsidR="00BF217E">
              <w:t xml:space="preserve"> přednášky (100 %)</w:t>
            </w:r>
          </w:p>
          <w:p w14:paraId="0185A4BB" w14:textId="77777777" w:rsidR="00383EAA" w:rsidRDefault="00383EAA" w:rsidP="00BF217E">
            <w:pPr>
              <w:jc w:val="both"/>
            </w:pPr>
            <w:r>
              <w:t xml:space="preserve"> Ing. Dora Lapková, Ph.D</w:t>
            </w:r>
            <w:r w:rsidR="00BF217E">
              <w:t>., semináře (100 %)</w:t>
            </w:r>
          </w:p>
        </w:tc>
      </w:tr>
      <w:tr w:rsidR="00383EAA" w14:paraId="37C3E4DB" w14:textId="77777777" w:rsidTr="00383EAA">
        <w:trPr>
          <w:trHeight w:val="122"/>
        </w:trPr>
        <w:tc>
          <w:tcPr>
            <w:tcW w:w="9855" w:type="dxa"/>
            <w:gridSpan w:val="8"/>
            <w:tcBorders>
              <w:top w:val="nil"/>
            </w:tcBorders>
          </w:tcPr>
          <w:p w14:paraId="3C5F86D1" w14:textId="77777777" w:rsidR="00383EAA" w:rsidRDefault="00383EAA" w:rsidP="00383EAA">
            <w:pPr>
              <w:jc w:val="both"/>
            </w:pPr>
          </w:p>
        </w:tc>
      </w:tr>
      <w:tr w:rsidR="00383EAA" w14:paraId="03CBFA84" w14:textId="77777777" w:rsidTr="00383EAA">
        <w:tc>
          <w:tcPr>
            <w:tcW w:w="3086" w:type="dxa"/>
            <w:shd w:val="clear" w:color="auto" w:fill="F7CAAC"/>
          </w:tcPr>
          <w:p w14:paraId="712F72B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4517395" w14:textId="77777777" w:rsidR="00383EAA" w:rsidRDefault="00383EAA" w:rsidP="00383EAA">
            <w:pPr>
              <w:jc w:val="both"/>
            </w:pPr>
          </w:p>
        </w:tc>
      </w:tr>
      <w:tr w:rsidR="00383EAA" w14:paraId="1EFE45AA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3565632" w14:textId="77777777" w:rsidR="00383EAA" w:rsidRPr="00F42ACB" w:rsidRDefault="00383EAA" w:rsidP="00383EAA">
            <w:pPr>
              <w:jc w:val="both"/>
            </w:pPr>
            <w:r w:rsidRPr="00F42ACB">
              <w:t xml:space="preserve">Cílem předmětu je studentům objasnit problematiku ochrany majetku a osob se zaměřením na fyzickou ostrahu, její specifika a rozdělení. Dále se studenti seznámí s oblastí přepravy finanční hotovosti a cenin, s osobní ochranou a terorismem, zejména potom s jeho vlivem na průmysl komerční bezpečnosti. V rámci předmětu studenti budou analyzovat současné bezpečnostní prostředí ve světě. Předmět navazuje na Systemizaci bezpečnosti, Právní řád I a Profesní obranu I. </w:t>
            </w:r>
          </w:p>
          <w:p w14:paraId="62359780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3D01F373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 xml:space="preserve">Úvod do studia předmětu </w:t>
            </w:r>
          </w:p>
          <w:p w14:paraId="0EE5567A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Fyzická ostraha – definice, legislativa</w:t>
            </w:r>
          </w:p>
          <w:p w14:paraId="0F3335AE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Fyzická ostraha – dělení, základní metody</w:t>
            </w:r>
          </w:p>
          <w:p w14:paraId="3A9EFFE5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Fyzická ostraha – výzbroj a výstroj</w:t>
            </w:r>
          </w:p>
          <w:p w14:paraId="00CBCA10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Režimová opatření</w:t>
            </w:r>
          </w:p>
          <w:p w14:paraId="2513816F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Systémy kontroly vstupu</w:t>
            </w:r>
          </w:p>
          <w:p w14:paraId="78594CF3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Hlídací (strážní) služby</w:t>
            </w:r>
          </w:p>
          <w:p w14:paraId="14E9F284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Přeprava finanční hotovosti a cenin</w:t>
            </w:r>
          </w:p>
          <w:p w14:paraId="6E0960EE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Detektivní služby</w:t>
            </w:r>
          </w:p>
          <w:p w14:paraId="78D88664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Nestátní zpravodajství – terminologie, technické prostředky</w:t>
            </w:r>
          </w:p>
          <w:p w14:paraId="25A894F4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Sociální inženýrství</w:t>
            </w:r>
          </w:p>
          <w:p w14:paraId="4F671A66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 xml:space="preserve">Osobní ochrana </w:t>
            </w:r>
          </w:p>
          <w:p w14:paraId="416C9904" w14:textId="77777777" w:rsidR="00383EAA" w:rsidRPr="00F42ACB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Výjezdové skupiny</w:t>
            </w:r>
          </w:p>
          <w:p w14:paraId="7E36FFBF" w14:textId="77777777" w:rsidR="00383EAA" w:rsidRDefault="00383EAA" w:rsidP="00383EAA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F42ACB">
              <w:t>Moderní trendy průmyslu komerční bezpečnosti</w:t>
            </w:r>
          </w:p>
        </w:tc>
      </w:tr>
      <w:tr w:rsidR="00383EAA" w14:paraId="12D858DE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BC3473A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D9045F3" w14:textId="77777777" w:rsidR="00383EAA" w:rsidRDefault="00383EAA" w:rsidP="00383EAA">
            <w:pPr>
              <w:jc w:val="both"/>
            </w:pPr>
          </w:p>
        </w:tc>
      </w:tr>
      <w:tr w:rsidR="00383EAA" w14:paraId="5C0A7D1F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10D5EB1B" w14:textId="77777777" w:rsidR="00383EAA" w:rsidRPr="00F42ACB" w:rsidRDefault="00383EAA" w:rsidP="00383EAA">
            <w:pPr>
              <w:rPr>
                <w:b/>
                <w:bCs/>
              </w:rPr>
            </w:pPr>
            <w:r w:rsidRPr="00F42ACB">
              <w:rPr>
                <w:b/>
                <w:bCs/>
              </w:rPr>
              <w:t>Povinná literatura:</w:t>
            </w:r>
          </w:p>
          <w:p w14:paraId="79A935F5" w14:textId="77777777" w:rsidR="00383EAA" w:rsidRDefault="00383EAA" w:rsidP="00383EAA">
            <w:pPr>
              <w:rPr>
                <w:ins w:id="540" w:author="Uzivatel" w:date="2018-11-13T10:26:00Z"/>
              </w:rPr>
            </w:pPr>
            <w:r w:rsidRPr="00E162F0">
              <w:rPr>
                <w:caps/>
              </w:rPr>
              <w:t>Lukáš, L</w:t>
            </w:r>
            <w:r>
              <w:rPr>
                <w:caps/>
              </w:rPr>
              <w:t>.</w:t>
            </w:r>
            <w:r w:rsidRPr="00F42ACB">
              <w:t xml:space="preserve"> a kol. </w:t>
            </w:r>
            <w:r w:rsidRPr="00F42ACB">
              <w:rPr>
                <w:i/>
              </w:rPr>
              <w:t>Bezpečnostní technologie, systémy a management.</w:t>
            </w:r>
            <w:r w:rsidRPr="00F42ACB">
              <w:t xml:space="preserve"> 1. – 5. díl. Zlín: VeRBuM, 2011 – 2015. </w:t>
            </w:r>
          </w:p>
          <w:p w14:paraId="6B87FF52" w14:textId="77777777" w:rsidR="00BD7CE1" w:rsidRPr="0046414D" w:rsidRDefault="00BD7CE1" w:rsidP="00383EAA">
            <w:ins w:id="541" w:author="Uzivatel" w:date="2018-11-13T10:26:00Z">
              <w:r w:rsidRPr="0046414D">
                <w:rPr>
                  <w:rPrChange w:id="542" w:author="Uzivatel" w:date="2018-11-13T10:26:00Z">
                    <w:rPr>
                      <w:sz w:val="22"/>
                      <w:szCs w:val="22"/>
                    </w:rPr>
                  </w:rPrChange>
                </w:rPr>
                <w:t xml:space="preserve">BUREŠ, Oldřich. </w:t>
              </w:r>
              <w:r w:rsidRPr="00F23C5C">
                <w:rPr>
                  <w:i/>
                  <w:rPrChange w:id="543" w:author="Uzivatel" w:date="2018-11-13T10:27:00Z">
                    <w:rPr>
                      <w:sz w:val="22"/>
                      <w:szCs w:val="22"/>
                    </w:rPr>
                  </w:rPrChange>
                </w:rPr>
                <w:t>Privatizace bezpečnosti: české a zahraniční zkušenosti</w:t>
              </w:r>
              <w:r w:rsidRPr="0046414D">
                <w:rPr>
                  <w:rPrChange w:id="544" w:author="Uzivatel" w:date="2018-11-13T10:26:00Z">
                    <w:rPr>
                      <w:sz w:val="22"/>
                      <w:szCs w:val="22"/>
                    </w:rPr>
                  </w:rPrChange>
                </w:rPr>
                <w:t>. Praha: Grada, 2013. Politologie (Grada). ISBN 978-80-247-4601-2.</w:t>
              </w:r>
            </w:ins>
          </w:p>
          <w:p w14:paraId="5B5AEECA" w14:textId="77777777" w:rsidR="00383EAA" w:rsidRPr="00F42ACB" w:rsidRDefault="00383EAA" w:rsidP="00383EAA">
            <w:pPr>
              <w:rPr>
                <w:b/>
              </w:rPr>
            </w:pPr>
            <w:r w:rsidRPr="00F42ACB">
              <w:rPr>
                <w:b/>
              </w:rPr>
              <w:t>Doporučená literatura:</w:t>
            </w:r>
          </w:p>
          <w:p w14:paraId="4A879AEB" w14:textId="77777777" w:rsidR="00383EAA" w:rsidRPr="00F42ACB" w:rsidRDefault="00383EAA" w:rsidP="00383EAA">
            <w:r w:rsidRPr="00F42ACB">
              <w:t>LAUCKÝ, V.</w:t>
            </w:r>
            <w:r w:rsidRPr="00F42ACB">
              <w:rPr>
                <w:i/>
              </w:rPr>
              <w:t xml:space="preserve"> Technologie komerční bezpečnosti I</w:t>
            </w:r>
            <w:r w:rsidRPr="00F42ACB">
              <w:t xml:space="preserve">, Zlín: Univerzita Tomáše Bati ve Zlíně, 2010. 81 s. ISBN 978-80-7318-889-4 </w:t>
            </w:r>
          </w:p>
          <w:p w14:paraId="4F4EF38D" w14:textId="77777777" w:rsidR="00383EAA" w:rsidRPr="00F42ACB" w:rsidRDefault="00383EAA" w:rsidP="00383EAA">
            <w:r w:rsidRPr="00F42ACB">
              <w:t>KAMENÍK, J</w:t>
            </w:r>
            <w:r>
              <w:t>.</w:t>
            </w:r>
            <w:r w:rsidRPr="00F42ACB">
              <w:t xml:space="preserve"> a F</w:t>
            </w:r>
            <w:r>
              <w:t>.</w:t>
            </w:r>
            <w:r w:rsidRPr="00F42ACB">
              <w:t xml:space="preserve"> BRABEC. </w:t>
            </w:r>
            <w:r w:rsidRPr="00F42ACB">
              <w:rPr>
                <w:i/>
              </w:rPr>
              <w:t>Komerční bezpečnost: soukromá bezpečnostní činnost detektivních kanceláří a bezpečnostních agentur. Pr</w:t>
            </w:r>
            <w:r w:rsidRPr="00F42ACB">
              <w:t>aha: ASPI, 2007. ISBN 978-80-7357-309-6.</w:t>
            </w:r>
          </w:p>
          <w:p w14:paraId="22E23B52" w14:textId="77777777" w:rsidR="00D977A9" w:rsidRPr="00870CCD" w:rsidRDefault="00383EAA" w:rsidP="00383EAA">
            <w:pPr>
              <w:rPr>
                <w:sz w:val="22"/>
                <w:szCs w:val="22"/>
              </w:rPr>
            </w:pPr>
            <w:r w:rsidRPr="00F42ACB">
              <w:t>BRABEC, F. </w:t>
            </w:r>
            <w:r w:rsidRPr="00F42ACB">
              <w:rPr>
                <w:i/>
                <w:iCs/>
              </w:rPr>
              <w:t>Bezpečnost pro firmu, úřad, občana</w:t>
            </w:r>
            <w:r w:rsidRPr="00F42ACB">
              <w:t>. Praha: Public History, 2001, 400 s. ISBN 80-86445-04-6</w:t>
            </w:r>
            <w:r w:rsidRPr="0055693C">
              <w:rPr>
                <w:sz w:val="22"/>
                <w:szCs w:val="22"/>
              </w:rPr>
              <w:t>.</w:t>
            </w:r>
          </w:p>
        </w:tc>
      </w:tr>
      <w:tr w:rsidR="00383EAA" w14:paraId="5290D3AA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96F0148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3D5FBDA4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914F68E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443583D" w14:textId="77777777" w:rsidR="00383EAA" w:rsidRDefault="00383EAA" w:rsidP="00383EAA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69CEDE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653C33B3" w14:textId="77777777" w:rsidTr="00383EAA">
        <w:tc>
          <w:tcPr>
            <w:tcW w:w="9855" w:type="dxa"/>
            <w:gridSpan w:val="8"/>
            <w:shd w:val="clear" w:color="auto" w:fill="F7CAAC"/>
          </w:tcPr>
          <w:p w14:paraId="1CFB06A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5A2F791C" w14:textId="77777777" w:rsidTr="00383EAA">
        <w:trPr>
          <w:trHeight w:val="436"/>
        </w:trPr>
        <w:tc>
          <w:tcPr>
            <w:tcW w:w="9855" w:type="dxa"/>
            <w:gridSpan w:val="8"/>
          </w:tcPr>
          <w:p w14:paraId="519848D8" w14:textId="77777777" w:rsidR="00383EAA" w:rsidRPr="00F42ACB" w:rsidRDefault="00383EAA" w:rsidP="00383EAA">
            <w:pPr>
              <w:jc w:val="both"/>
            </w:pPr>
            <w:r w:rsidRPr="00F42ACB">
              <w:t xml:space="preserve">Vyučující na FAI mají trvale vypsány a zveřejněny konzultace minimálně 2h/týden, v rámci kterých mají studenti možnost konzultovat podrobněji probíranou látku. Dále mohou studenti komunikovat s vyučujícím pomocí e-mailu a LMS Moodle. </w:t>
            </w:r>
          </w:p>
        </w:tc>
      </w:tr>
    </w:tbl>
    <w:p w14:paraId="6A45FD90" w14:textId="77777777" w:rsidR="00383EAA" w:rsidRDefault="00383EAA" w:rsidP="00383EAA">
      <w:pPr>
        <w:spacing w:after="160" w:line="259" w:lineRule="auto"/>
      </w:pPr>
    </w:p>
    <w:p w14:paraId="1A1D67B7" w14:textId="77777777" w:rsidR="00383EAA" w:rsidRDefault="00383EAA" w:rsidP="00383EAA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7C182F54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5208842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16DFBE17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6DCA45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998D2E8" w14:textId="77777777" w:rsidR="00383EAA" w:rsidRDefault="00383EAA" w:rsidP="00383EAA">
            <w:pPr>
              <w:jc w:val="both"/>
            </w:pPr>
            <w:bookmarkStart w:id="545" w:name="FyzikavBT"/>
            <w:r>
              <w:t>Fyzika v bezpečnostních technologiích</w:t>
            </w:r>
            <w:bookmarkEnd w:id="545"/>
          </w:p>
        </w:tc>
      </w:tr>
      <w:tr w:rsidR="00383EAA" w14:paraId="7515FF30" w14:textId="77777777" w:rsidTr="00383EAA">
        <w:tc>
          <w:tcPr>
            <w:tcW w:w="3086" w:type="dxa"/>
            <w:shd w:val="clear" w:color="auto" w:fill="F7CAAC"/>
          </w:tcPr>
          <w:p w14:paraId="208C277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BD3A38D" w14:textId="77777777" w:rsidR="00383EAA" w:rsidRDefault="00383EAA" w:rsidP="00862851">
            <w:pPr>
              <w:jc w:val="both"/>
            </w:pPr>
            <w:r>
              <w:t xml:space="preserve">Povinný 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1363A74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86D5300" w14:textId="77777777" w:rsidR="00383EAA" w:rsidRDefault="00383EAA" w:rsidP="00383EAA">
            <w:pPr>
              <w:jc w:val="both"/>
            </w:pPr>
            <w:r>
              <w:t>1/ZS</w:t>
            </w:r>
          </w:p>
        </w:tc>
      </w:tr>
      <w:tr w:rsidR="00383EAA" w14:paraId="2627BBBC" w14:textId="77777777" w:rsidTr="00383EAA">
        <w:tc>
          <w:tcPr>
            <w:tcW w:w="3086" w:type="dxa"/>
            <w:shd w:val="clear" w:color="auto" w:fill="F7CAAC"/>
          </w:tcPr>
          <w:p w14:paraId="67EBCC9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C15D716" w14:textId="77777777" w:rsidR="00383EAA" w:rsidRDefault="00383EAA" w:rsidP="00383EAA">
            <w:pPr>
              <w:jc w:val="both"/>
            </w:pPr>
            <w:r>
              <w:t>28p + 28s</w:t>
            </w:r>
          </w:p>
        </w:tc>
        <w:tc>
          <w:tcPr>
            <w:tcW w:w="889" w:type="dxa"/>
            <w:shd w:val="clear" w:color="auto" w:fill="F7CAAC"/>
          </w:tcPr>
          <w:p w14:paraId="4CE9535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E2EFD1C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BB0E01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B9249D8" w14:textId="77777777" w:rsidR="00383EAA" w:rsidRDefault="00383EAA" w:rsidP="00383EAA">
            <w:pPr>
              <w:jc w:val="both"/>
            </w:pPr>
            <w:r>
              <w:t>5</w:t>
            </w:r>
          </w:p>
        </w:tc>
      </w:tr>
      <w:tr w:rsidR="00383EAA" w14:paraId="17B411E3" w14:textId="77777777" w:rsidTr="00383EAA">
        <w:tc>
          <w:tcPr>
            <w:tcW w:w="3086" w:type="dxa"/>
            <w:shd w:val="clear" w:color="auto" w:fill="F7CAAC"/>
          </w:tcPr>
          <w:p w14:paraId="5D59F416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EF5D332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44E20B3F" w14:textId="77777777" w:rsidTr="00383EAA">
        <w:tc>
          <w:tcPr>
            <w:tcW w:w="3086" w:type="dxa"/>
            <w:shd w:val="clear" w:color="auto" w:fill="F7CAAC"/>
          </w:tcPr>
          <w:p w14:paraId="721EFA7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97ABE1C" w14:textId="77777777" w:rsidR="00383EAA" w:rsidRDefault="00943B76" w:rsidP="00383EAA">
            <w:pPr>
              <w:jc w:val="both"/>
            </w:pPr>
            <w:r>
              <w:t>k</w:t>
            </w:r>
            <w:r w:rsidR="00383EAA">
              <w:t>lasifikovaný zápočet</w:t>
            </w:r>
          </w:p>
        </w:tc>
        <w:tc>
          <w:tcPr>
            <w:tcW w:w="2156" w:type="dxa"/>
            <w:shd w:val="clear" w:color="auto" w:fill="F7CAAC"/>
          </w:tcPr>
          <w:p w14:paraId="64DBF1C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4D7C65F" w14:textId="77777777" w:rsidR="00383EAA" w:rsidRDefault="00383EAA" w:rsidP="00383EAA">
            <w:pPr>
              <w:jc w:val="both"/>
            </w:pPr>
            <w:r>
              <w:t>Přednáška, seminář</w:t>
            </w:r>
          </w:p>
        </w:tc>
      </w:tr>
      <w:tr w:rsidR="00383EAA" w14:paraId="1E8AE64D" w14:textId="77777777" w:rsidTr="00383EAA">
        <w:tc>
          <w:tcPr>
            <w:tcW w:w="3086" w:type="dxa"/>
            <w:shd w:val="clear" w:color="auto" w:fill="F7CAAC"/>
          </w:tcPr>
          <w:p w14:paraId="2ED6367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AF4777A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3F987403" w14:textId="77777777" w:rsidR="00383EAA" w:rsidRDefault="00383EAA" w:rsidP="00383EAA">
            <w:pPr>
              <w:jc w:val="both"/>
            </w:pPr>
            <w:r>
              <w:t>1. Povinná a aktivní (minimálně 80%) účast na seminářích.</w:t>
            </w:r>
          </w:p>
          <w:p w14:paraId="56A7781F" w14:textId="77777777" w:rsidR="00383EAA" w:rsidRDefault="00383EAA" w:rsidP="00383EAA">
            <w:pPr>
              <w:jc w:val="both"/>
            </w:pPr>
            <w:r>
              <w:t>2. Úspěšné napsání průběžných testů v semináři.</w:t>
            </w:r>
          </w:p>
          <w:p w14:paraId="71B81FB7" w14:textId="77777777" w:rsidR="00383EAA" w:rsidRDefault="00383EAA" w:rsidP="00383EAA">
            <w:pPr>
              <w:jc w:val="both"/>
            </w:pPr>
            <w:r>
              <w:t>2. Teoretické a výpočetní zvládnutí probírané fyzikální problematiky.</w:t>
            </w:r>
          </w:p>
          <w:p w14:paraId="3FA5A33F" w14:textId="77777777" w:rsidR="00383EAA" w:rsidRDefault="00383EAA" w:rsidP="00383EAA">
            <w:pPr>
              <w:jc w:val="both"/>
            </w:pPr>
            <w:r>
              <w:t xml:space="preserve">3. Odevzdání seminární práce a její ústní prezentace.  </w:t>
            </w:r>
          </w:p>
          <w:p w14:paraId="507473CA" w14:textId="77777777" w:rsidR="00383EAA" w:rsidRDefault="00383EAA" w:rsidP="00383EAA">
            <w:pPr>
              <w:jc w:val="both"/>
            </w:pPr>
            <w:r>
              <w:t xml:space="preserve">4. Prokázání úspěšného zvládnutí probírané tématiky při závěrečné semestrální práci. </w:t>
            </w:r>
          </w:p>
        </w:tc>
      </w:tr>
      <w:tr w:rsidR="00383EAA" w14:paraId="2CA8CE85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51B1CA40" w14:textId="77777777" w:rsidR="00383EAA" w:rsidRDefault="00383EAA" w:rsidP="00383EAA">
            <w:pPr>
              <w:jc w:val="both"/>
            </w:pPr>
          </w:p>
        </w:tc>
      </w:tr>
      <w:tr w:rsidR="00383EAA" w14:paraId="612936AE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30792E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49C099A" w14:textId="77777777" w:rsidR="00383EAA" w:rsidRDefault="00383EAA" w:rsidP="00383EAA">
            <w:pPr>
              <w:jc w:val="both"/>
            </w:pPr>
            <w:r>
              <w:t>Mgr. Hana Vašková, Ph.D.</w:t>
            </w:r>
          </w:p>
        </w:tc>
      </w:tr>
      <w:tr w:rsidR="00383EAA" w14:paraId="5ED38C11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52393F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0F05401" w14:textId="77777777" w:rsidR="00383EAA" w:rsidRDefault="00944A9A" w:rsidP="002E3F4E">
            <w:pPr>
              <w:jc w:val="both"/>
            </w:pPr>
            <w:r>
              <w:t>Metodicky, vede přednášky a semináře</w:t>
            </w:r>
            <w:r w:rsidR="002E3F4E">
              <w:t>,</w:t>
            </w:r>
            <w:r>
              <w:t xml:space="preserve"> </w:t>
            </w:r>
            <w:r w:rsidDel="00944A9A">
              <w:t xml:space="preserve"> </w:t>
            </w:r>
            <w:r w:rsidR="00383EAA">
              <w:t>vede semináře</w:t>
            </w:r>
          </w:p>
        </w:tc>
      </w:tr>
      <w:tr w:rsidR="00383EAA" w14:paraId="30C0560F" w14:textId="77777777" w:rsidTr="00383EAA">
        <w:tc>
          <w:tcPr>
            <w:tcW w:w="3086" w:type="dxa"/>
            <w:shd w:val="clear" w:color="auto" w:fill="F7CAAC"/>
          </w:tcPr>
          <w:p w14:paraId="74B162F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42F2C38" w14:textId="77777777" w:rsidR="00383EAA" w:rsidRDefault="00383EAA" w:rsidP="00383EAA">
            <w:pPr>
              <w:jc w:val="both"/>
            </w:pPr>
            <w:r>
              <w:t>Mgr. Hana Vašková, Ph.D., přednášky (100 %)</w:t>
            </w:r>
            <w:r w:rsidR="00944A9A">
              <w:t>, semináře (100%).</w:t>
            </w:r>
          </w:p>
        </w:tc>
      </w:tr>
      <w:tr w:rsidR="00383EAA" w14:paraId="1A19CE1B" w14:textId="77777777" w:rsidTr="00383EAA">
        <w:trPr>
          <w:trHeight w:val="92"/>
        </w:trPr>
        <w:tc>
          <w:tcPr>
            <w:tcW w:w="9855" w:type="dxa"/>
            <w:gridSpan w:val="8"/>
            <w:tcBorders>
              <w:top w:val="nil"/>
            </w:tcBorders>
          </w:tcPr>
          <w:p w14:paraId="5DB23EA3" w14:textId="77777777" w:rsidR="00383EAA" w:rsidRDefault="00383EAA" w:rsidP="00383EAA">
            <w:pPr>
              <w:jc w:val="both"/>
            </w:pPr>
          </w:p>
        </w:tc>
      </w:tr>
      <w:tr w:rsidR="00383EAA" w14:paraId="59978FC9" w14:textId="77777777" w:rsidTr="00383EAA">
        <w:tc>
          <w:tcPr>
            <w:tcW w:w="3086" w:type="dxa"/>
            <w:shd w:val="clear" w:color="auto" w:fill="F7CAAC"/>
          </w:tcPr>
          <w:p w14:paraId="6B04A1F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BC5AD56" w14:textId="77777777" w:rsidR="00383EAA" w:rsidRDefault="00383EAA" w:rsidP="00383EAA">
            <w:pPr>
              <w:jc w:val="both"/>
            </w:pPr>
          </w:p>
        </w:tc>
      </w:tr>
      <w:tr w:rsidR="00383EAA" w14:paraId="0B2D5355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674002A" w14:textId="77777777" w:rsidR="00383EAA" w:rsidRPr="00026504" w:rsidRDefault="00383EAA" w:rsidP="00383EAA">
            <w:pPr>
              <w:jc w:val="both"/>
              <w:rPr>
                <w:noProof/>
              </w:rPr>
            </w:pPr>
            <w:r w:rsidRPr="00F5416F">
              <w:rPr>
                <w:noProof/>
                <w:sz w:val="22"/>
                <w:szCs w:val="22"/>
              </w:rPr>
              <w:t>C</w:t>
            </w:r>
            <w:r w:rsidRPr="00026504">
              <w:rPr>
                <w:noProof/>
              </w:rPr>
              <w:t xml:space="preserve">ílem předmětu Fyzika v bezpečnostních technologiích je především </w:t>
            </w:r>
            <w:del w:id="546" w:author="Uzivatel" w:date="2018-11-01T16:25:00Z">
              <w:r w:rsidRPr="00026504">
                <w:rPr>
                  <w:noProof/>
                </w:rPr>
                <w:delText>zopakování středoškoslkých znalostí</w:delText>
              </w:r>
            </w:del>
            <w:ins w:id="547" w:author="Uzivatel" w:date="2018-11-01T16:25:00Z">
              <w:r w:rsidR="00497BA7">
                <w:rPr>
                  <w:noProof/>
                </w:rPr>
                <w:t>naučit základům</w:t>
              </w:r>
            </w:ins>
            <w:r w:rsidR="00497BA7">
              <w:rPr>
                <w:noProof/>
              </w:rPr>
              <w:t xml:space="preserve"> fyziky </w:t>
            </w:r>
            <w:del w:id="548" w:author="Uzivatel" w:date="2018-11-01T16:25:00Z">
              <w:r w:rsidRPr="00026504">
                <w:rPr>
                  <w:noProof/>
                </w:rPr>
                <w:delText>s důrazem na vybrané kapitoly související s bezpečnostní problematikou, s následným rozšířením těchto znalostí</w:delText>
              </w:r>
            </w:del>
            <w:ins w:id="549" w:author="Uzivatel" w:date="2018-11-01T16:25:00Z">
              <w:r w:rsidR="00497BA7">
                <w:rPr>
                  <w:noProof/>
                </w:rPr>
                <w:t>vytvářejících předpoklady jejich implementace v bezpečnostních technologiích</w:t>
              </w:r>
            </w:ins>
            <w:r w:rsidRPr="00026504">
              <w:rPr>
                <w:noProof/>
              </w:rPr>
              <w:t>. Studentům jsou probíraná témata vysvětlena na základě fyzikálních zákonistostí, vzájemných souvislostí a jsou směřována na bezpečnostní aplikace.</w:t>
            </w:r>
          </w:p>
          <w:p w14:paraId="4B37258C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1DA840FB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 xml:space="preserve">Základní představy o světě kolem nás - od kosmického až po subatomární měřítko. </w:t>
            </w:r>
          </w:p>
          <w:p w14:paraId="5AD19DD8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>Způsoby získávání poznatků o světě kolem nás. Fyzikální veličiny a jejich jednotky. Vektorový počet.</w:t>
            </w:r>
          </w:p>
          <w:p w14:paraId="36A15E4E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 xml:space="preserve">Kinematika, klasifikace pohybů. Užití derivací. </w:t>
            </w:r>
          </w:p>
          <w:p w14:paraId="67ABB352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 xml:space="preserve">Dynamika, Newtonovy zákony. </w:t>
            </w:r>
          </w:p>
          <w:p w14:paraId="410B3A97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 xml:space="preserve">Energie a zákony zachování. </w:t>
            </w:r>
          </w:p>
          <w:p w14:paraId="66D3789D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 xml:space="preserve">Úvod do akustiky, Dopplerův jev. </w:t>
            </w:r>
          </w:p>
          <w:p w14:paraId="59C6FCFE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 xml:space="preserve">Elektromagnetické vlny, viditelné světlo a vnímání barev. </w:t>
            </w:r>
          </w:p>
          <w:p w14:paraId="41E493EF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 xml:space="preserve">Zdroje a detektory světla a jejich aplikace. Zobrazovací technika. </w:t>
            </w:r>
          </w:p>
          <w:p w14:paraId="790C14BB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>Spektrum elektromagnetických vln, aplikace v bezpečnostních technologiích.</w:t>
            </w:r>
          </w:p>
          <w:p w14:paraId="5F845320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 xml:space="preserve">Radioaktivita. </w:t>
            </w:r>
          </w:p>
          <w:p w14:paraId="7275E2F1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 xml:space="preserve">Fyzika mikrosvěta, objev atomu a jeho částí. Materiály a jejich vlastnosti. </w:t>
            </w:r>
          </w:p>
          <w:p w14:paraId="2F901C1B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 xml:space="preserve">Moderní fyzikální technologie a jejich aplikace. </w:t>
            </w:r>
          </w:p>
          <w:p w14:paraId="469308A8" w14:textId="77777777" w:rsidR="00383EAA" w:rsidRPr="00026504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>Zajímavá fyzika - otázky a odpovědi.</w:t>
            </w:r>
          </w:p>
          <w:p w14:paraId="11BFEE80" w14:textId="77777777" w:rsidR="00383EAA" w:rsidRDefault="00383EAA" w:rsidP="00383EAA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026504">
              <w:t>Zápočtový týden, opravné písemné práce</w:t>
            </w:r>
          </w:p>
        </w:tc>
      </w:tr>
      <w:tr w:rsidR="00383EAA" w14:paraId="695DD6E9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4E2AB82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6DA8CF1" w14:textId="77777777" w:rsidR="00383EAA" w:rsidRDefault="00383EAA" w:rsidP="00383EAA">
            <w:pPr>
              <w:jc w:val="both"/>
            </w:pPr>
          </w:p>
        </w:tc>
      </w:tr>
      <w:tr w:rsidR="00383EAA" w14:paraId="70BF1FFE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00A8EEC" w14:textId="77777777" w:rsidR="00383EAA" w:rsidRPr="001C0137" w:rsidRDefault="00383EAA" w:rsidP="00383EAA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4019CB40" w14:textId="77777777" w:rsidR="00383EAA" w:rsidRDefault="00383EAA" w:rsidP="00383EAA">
            <w:pPr>
              <w:jc w:val="both"/>
            </w:pPr>
            <w:r>
              <w:t xml:space="preserve">HALLIDAY, D., J. WALKER a R. RESNICK. </w:t>
            </w:r>
            <w:r>
              <w:rPr>
                <w:i/>
                <w:iCs/>
              </w:rPr>
              <w:t xml:space="preserve">Fyzika: vysokoškolská učebnice obecné fyziky. </w:t>
            </w:r>
            <w:r>
              <w:t>Vyd. 1. V Brně:, Praha: VUTIUM ;, Prometheus, 2000. Překlady vysokoškolských učebnic, sv. 1. ISBN 80-214-1868-0.</w:t>
            </w:r>
          </w:p>
          <w:p w14:paraId="38973616" w14:textId="77777777" w:rsidR="00383EAA" w:rsidRPr="00E05968" w:rsidRDefault="00383EAA" w:rsidP="00383EAA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1C02A9AF" w14:textId="77777777" w:rsidR="00383EAA" w:rsidRDefault="00383EAA" w:rsidP="00383EAA">
            <w:pPr>
              <w:jc w:val="both"/>
            </w:pPr>
            <w:r w:rsidRPr="0044274D">
              <w:rPr>
                <w:caps/>
              </w:rPr>
              <w:t>Raab, M</w:t>
            </w:r>
            <w:r>
              <w:t xml:space="preserve">. </w:t>
            </w:r>
            <w:r>
              <w:rPr>
                <w:i/>
                <w:iCs/>
              </w:rPr>
              <w:t>Materiály a člověk</w:t>
            </w:r>
            <w:r>
              <w:t>. Encyklopedický dům, 1999.</w:t>
            </w:r>
          </w:p>
          <w:p w14:paraId="2D346130" w14:textId="77777777" w:rsidR="00383EAA" w:rsidRDefault="00383EAA" w:rsidP="00383EAA">
            <w:pPr>
              <w:jc w:val="both"/>
            </w:pPr>
            <w:r w:rsidRPr="00872C4C">
              <w:t xml:space="preserve">PhET. Physics Education Technology. University of Colorado. </w:t>
            </w:r>
          </w:p>
          <w:p w14:paraId="4D813445" w14:textId="77777777" w:rsidR="00383EAA" w:rsidRDefault="00383EAA" w:rsidP="00383EAA">
            <w:pPr>
              <w:jc w:val="both"/>
            </w:pPr>
            <w:r>
              <w:t xml:space="preserve">SVOBODA, E. </w:t>
            </w:r>
            <w:r>
              <w:rPr>
                <w:i/>
                <w:iCs/>
              </w:rPr>
              <w:t>Přehled středoškolské fyziky</w:t>
            </w:r>
            <w:r>
              <w:t>. 4., upr. vyd. Praha: Prometheus, 2006, 531 s. ISBN 80-7196-307-0.</w:t>
            </w:r>
          </w:p>
        </w:tc>
      </w:tr>
      <w:tr w:rsidR="00383EAA" w14:paraId="501876FF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F3B46CF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648DA8B3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59A01F5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049EE5F" w14:textId="77777777" w:rsidR="00383EAA" w:rsidRDefault="00383EAA" w:rsidP="00383EAA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F4A683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40C747A0" w14:textId="77777777" w:rsidTr="00383EAA">
        <w:tc>
          <w:tcPr>
            <w:tcW w:w="9855" w:type="dxa"/>
            <w:gridSpan w:val="8"/>
            <w:shd w:val="clear" w:color="auto" w:fill="F7CAAC"/>
          </w:tcPr>
          <w:p w14:paraId="298DD23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6314036B" w14:textId="77777777" w:rsidTr="00383EAA">
        <w:trPr>
          <w:trHeight w:val="575"/>
        </w:trPr>
        <w:tc>
          <w:tcPr>
            <w:tcW w:w="9855" w:type="dxa"/>
            <w:gridSpan w:val="8"/>
          </w:tcPr>
          <w:p w14:paraId="38139A52" w14:textId="77777777" w:rsidR="00383EAA" w:rsidRPr="00026504" w:rsidRDefault="00383EAA" w:rsidP="00383EAA">
            <w:pPr>
              <w:jc w:val="both"/>
            </w:pPr>
            <w:r w:rsidRPr="00026504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11D41297" w14:textId="77777777" w:rsidR="00383EAA" w:rsidRDefault="00383EAA" w:rsidP="00383EAA">
      <w:pPr>
        <w:spacing w:after="160" w:line="259" w:lineRule="auto"/>
      </w:pPr>
    </w:p>
    <w:p w14:paraId="0FD9E1DB" w14:textId="77777777" w:rsidR="00383EAA" w:rsidRDefault="00383EAA" w:rsidP="00383EAA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6A614F79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4BA4E79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06E17E4D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232B4C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E4E8F6F" w14:textId="77777777" w:rsidR="00383EAA" w:rsidRDefault="00383EAA" w:rsidP="00383EAA">
            <w:pPr>
              <w:jc w:val="both"/>
            </w:pPr>
            <w:bookmarkStart w:id="550" w:name="hardwareaOS"/>
            <w:r>
              <w:t>Hardware a operační systémy</w:t>
            </w:r>
            <w:bookmarkEnd w:id="550"/>
          </w:p>
        </w:tc>
      </w:tr>
      <w:tr w:rsidR="00383EAA" w14:paraId="22F541BB" w14:textId="77777777" w:rsidTr="00383EAA">
        <w:tc>
          <w:tcPr>
            <w:tcW w:w="3086" w:type="dxa"/>
            <w:shd w:val="clear" w:color="auto" w:fill="F7CAAC"/>
          </w:tcPr>
          <w:p w14:paraId="13B715C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1CC64C3" w14:textId="77777777" w:rsidR="00383EAA" w:rsidRDefault="00383EAA" w:rsidP="00C1126D">
            <w:pPr>
              <w:jc w:val="both"/>
            </w:pPr>
            <w:r>
              <w:t xml:space="preserve">Povinný </w:t>
            </w:r>
            <w:del w:id="551" w:author="Uzivatel" w:date="2018-11-14T15:41:00Z">
              <w:r w:rsidDel="00C1126D">
                <w:delText>„Z</w:delText>
              </w:r>
              <w:r w:rsidR="00011CE3" w:rsidDel="00C1126D">
                <w:delText>T</w:delText>
              </w:r>
              <w:r w:rsidDel="00C1126D">
                <w:delText>“</w:delText>
              </w:r>
            </w:del>
          </w:p>
        </w:tc>
        <w:tc>
          <w:tcPr>
            <w:tcW w:w="2695" w:type="dxa"/>
            <w:gridSpan w:val="2"/>
            <w:shd w:val="clear" w:color="auto" w:fill="F7CAAC"/>
          </w:tcPr>
          <w:p w14:paraId="49428061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743E6AD" w14:textId="77777777" w:rsidR="00383EAA" w:rsidRDefault="00383EAA" w:rsidP="00383EAA">
            <w:pPr>
              <w:jc w:val="both"/>
            </w:pPr>
            <w:r>
              <w:t>2/ZS</w:t>
            </w:r>
          </w:p>
        </w:tc>
      </w:tr>
      <w:tr w:rsidR="00383EAA" w14:paraId="23415E15" w14:textId="77777777" w:rsidTr="00383EAA">
        <w:tc>
          <w:tcPr>
            <w:tcW w:w="3086" w:type="dxa"/>
            <w:shd w:val="clear" w:color="auto" w:fill="F7CAAC"/>
          </w:tcPr>
          <w:p w14:paraId="35E7765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BB354BA" w14:textId="77777777" w:rsidR="00383EAA" w:rsidRDefault="00383EAA" w:rsidP="00383EAA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79C61FB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0BC6A08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173C7CC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68B261A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7E33A648" w14:textId="77777777" w:rsidTr="00383EAA">
        <w:tc>
          <w:tcPr>
            <w:tcW w:w="3086" w:type="dxa"/>
            <w:shd w:val="clear" w:color="auto" w:fill="F7CAAC"/>
          </w:tcPr>
          <w:p w14:paraId="1DC30CAB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EC9C912" w14:textId="77777777" w:rsidR="00383EAA" w:rsidRDefault="00383EAA" w:rsidP="00383EAA">
            <w:pPr>
              <w:jc w:val="both"/>
            </w:pPr>
            <w:r>
              <w:t>Nejsou</w:t>
            </w:r>
          </w:p>
        </w:tc>
      </w:tr>
      <w:tr w:rsidR="00383EAA" w14:paraId="6D8A02E7" w14:textId="77777777" w:rsidTr="00383EAA">
        <w:tc>
          <w:tcPr>
            <w:tcW w:w="3086" w:type="dxa"/>
            <w:shd w:val="clear" w:color="auto" w:fill="F7CAAC"/>
          </w:tcPr>
          <w:p w14:paraId="1E7F03D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9C2B69C" w14:textId="77777777" w:rsidR="00383EAA" w:rsidRDefault="00943B76" w:rsidP="00383EAA">
            <w:pPr>
              <w:jc w:val="both"/>
            </w:pPr>
            <w:r>
              <w:t>k</w:t>
            </w:r>
            <w:r w:rsidR="00383EAA">
              <w:t>lasifikovaný zápočet</w:t>
            </w:r>
          </w:p>
        </w:tc>
        <w:tc>
          <w:tcPr>
            <w:tcW w:w="2156" w:type="dxa"/>
            <w:shd w:val="clear" w:color="auto" w:fill="F7CAAC"/>
          </w:tcPr>
          <w:p w14:paraId="0DE422F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41D27BC" w14:textId="77777777" w:rsidR="00383EAA" w:rsidRDefault="00383EAA" w:rsidP="00383EAA">
            <w:pPr>
              <w:jc w:val="both"/>
            </w:pPr>
            <w:r>
              <w:t>Přednášky, cvičení</w:t>
            </w:r>
          </w:p>
        </w:tc>
      </w:tr>
      <w:tr w:rsidR="00383EAA" w14:paraId="730AFCBB" w14:textId="77777777" w:rsidTr="00383EAA">
        <w:tc>
          <w:tcPr>
            <w:tcW w:w="3086" w:type="dxa"/>
            <w:shd w:val="clear" w:color="auto" w:fill="F7CAAC"/>
          </w:tcPr>
          <w:p w14:paraId="629E4D2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E03C1E3" w14:textId="77777777" w:rsidR="00383EAA" w:rsidRDefault="00383EAA" w:rsidP="00383EAA">
            <w:pPr>
              <w:jc w:val="both"/>
            </w:pPr>
            <w:r>
              <w:t>Písemná forma</w:t>
            </w:r>
          </w:p>
          <w:p w14:paraId="21321C0D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1A6AD87F" w14:textId="77777777" w:rsidR="00383EAA" w:rsidRDefault="00383EAA" w:rsidP="00383EAA">
            <w:pPr>
              <w:jc w:val="both"/>
            </w:pPr>
            <w:r>
              <w:t xml:space="preserve">2. Úspěšné a samostatné vypracování všech zadaných úloh v průběhu semestru. </w:t>
            </w:r>
          </w:p>
          <w:p w14:paraId="10003557" w14:textId="77777777" w:rsidR="00383EAA" w:rsidRDefault="00383EAA" w:rsidP="00383EAA">
            <w:pPr>
              <w:jc w:val="both"/>
            </w:pPr>
            <w:r>
              <w:t>3. Prokázání teoretického a praktického zvládnutí základní problematiky a jednotlivých témat.</w:t>
            </w:r>
          </w:p>
        </w:tc>
      </w:tr>
      <w:tr w:rsidR="00383EAA" w14:paraId="00C31A56" w14:textId="77777777" w:rsidTr="00383EAA">
        <w:trPr>
          <w:trHeight w:val="87"/>
        </w:trPr>
        <w:tc>
          <w:tcPr>
            <w:tcW w:w="9855" w:type="dxa"/>
            <w:gridSpan w:val="8"/>
            <w:tcBorders>
              <w:top w:val="nil"/>
            </w:tcBorders>
          </w:tcPr>
          <w:p w14:paraId="078E7FA2" w14:textId="77777777" w:rsidR="00383EAA" w:rsidRDefault="00383EAA" w:rsidP="00383EAA">
            <w:pPr>
              <w:jc w:val="both"/>
            </w:pPr>
          </w:p>
        </w:tc>
      </w:tr>
      <w:tr w:rsidR="00383EAA" w14:paraId="6135F198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7D5F65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6590C34" w14:textId="77777777" w:rsidR="00383EAA" w:rsidRDefault="00383EAA" w:rsidP="00383EAA">
            <w:pPr>
              <w:jc w:val="both"/>
            </w:pPr>
            <w:r>
              <w:t>doc. Ing. Martin Sysel, Ph.D.</w:t>
            </w:r>
          </w:p>
        </w:tc>
      </w:tr>
      <w:tr w:rsidR="00383EAA" w14:paraId="30B70E5F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D8231B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6BAA0C9" w14:textId="77777777" w:rsidR="00383EAA" w:rsidRPr="007A043B" w:rsidRDefault="00383EAA" w:rsidP="00383EAA">
            <w:pPr>
              <w:jc w:val="both"/>
              <w:rPr>
                <w:lang w:val="en-US"/>
              </w:rPr>
            </w:pPr>
            <w:r>
              <w:t>Metodicky, vede přednášky, cvičení</w:t>
            </w:r>
          </w:p>
        </w:tc>
      </w:tr>
      <w:tr w:rsidR="00383EAA" w14:paraId="54C4BB95" w14:textId="77777777" w:rsidTr="00383EAA">
        <w:tc>
          <w:tcPr>
            <w:tcW w:w="3086" w:type="dxa"/>
            <w:shd w:val="clear" w:color="auto" w:fill="F7CAAC"/>
          </w:tcPr>
          <w:p w14:paraId="79AF13B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9394EA" w14:textId="77777777" w:rsidR="00383EAA" w:rsidRDefault="00383EAA" w:rsidP="00383EAA">
            <w:pPr>
              <w:jc w:val="both"/>
            </w:pPr>
            <w:r>
              <w:t>doc. Ing. Martin Sysel, Ph.D., přednášky (100 %)</w:t>
            </w:r>
            <w:r w:rsidR="00944A9A">
              <w:t>, cvičení (100%).</w:t>
            </w:r>
          </w:p>
        </w:tc>
      </w:tr>
      <w:tr w:rsidR="00383EAA" w14:paraId="05015BAB" w14:textId="77777777" w:rsidTr="00383EAA">
        <w:trPr>
          <w:trHeight w:val="170"/>
        </w:trPr>
        <w:tc>
          <w:tcPr>
            <w:tcW w:w="9855" w:type="dxa"/>
            <w:gridSpan w:val="8"/>
            <w:tcBorders>
              <w:top w:val="nil"/>
            </w:tcBorders>
          </w:tcPr>
          <w:p w14:paraId="1A5D3685" w14:textId="77777777" w:rsidR="00383EAA" w:rsidRDefault="00383EAA" w:rsidP="00383EAA">
            <w:pPr>
              <w:jc w:val="both"/>
            </w:pPr>
          </w:p>
        </w:tc>
      </w:tr>
      <w:tr w:rsidR="00383EAA" w14:paraId="4C3F9DFE" w14:textId="77777777" w:rsidTr="00383EAA">
        <w:tc>
          <w:tcPr>
            <w:tcW w:w="3086" w:type="dxa"/>
            <w:shd w:val="clear" w:color="auto" w:fill="F7CAAC"/>
          </w:tcPr>
          <w:p w14:paraId="2026705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DAF6195" w14:textId="77777777" w:rsidR="00383EAA" w:rsidRDefault="00383EAA" w:rsidP="00383EAA">
            <w:pPr>
              <w:jc w:val="both"/>
            </w:pPr>
          </w:p>
        </w:tc>
      </w:tr>
      <w:tr w:rsidR="00383EAA" w14:paraId="5DAD14BF" w14:textId="77777777" w:rsidTr="00383EAA">
        <w:trPr>
          <w:trHeight w:val="437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F9D05B2" w14:textId="77777777" w:rsidR="00383EAA" w:rsidRDefault="00383EAA" w:rsidP="00383EAA">
            <w:pPr>
              <w:jc w:val="both"/>
            </w:pPr>
            <w:r>
              <w:t>Cílem kurzu je seznámit studenty s funkčními principy jednotlivých částí počítače a operačních systémů. Důraz je kladen na základní principy funkce jednotlivých komponent. Principy a mechanismy na nichž fungují moderní operační systémy. Základní pojmy z oblasti operačních systémů a teorie operačních systémů. Student získá praktické dovednosti v operačních systémech Microsoft Windows a GNU/Linux.</w:t>
            </w:r>
          </w:p>
          <w:p w14:paraId="05F05123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6F656C86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Počítačový systém, základní deska, sběrnice.</w:t>
            </w:r>
          </w:p>
          <w:p w14:paraId="21015574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Procesor.</w:t>
            </w:r>
          </w:p>
          <w:p w14:paraId="4B3817E2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Operační paměť, úložiště.</w:t>
            </w:r>
          </w:p>
          <w:p w14:paraId="41F923A6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Grafický subsystém.</w:t>
            </w:r>
          </w:p>
          <w:p w14:paraId="0DD97C63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Tiskárny a další periferní zařízení.</w:t>
            </w:r>
          </w:p>
          <w:p w14:paraId="6B8596B6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Úvod do operačních systémů (základní pojmy, historie, cíle, požadavky na OS, architektura)</w:t>
            </w:r>
          </w:p>
          <w:p w14:paraId="7EF3BF85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Zapnutí počítače a start operačního systému.</w:t>
            </w:r>
          </w:p>
          <w:p w14:paraId="680757D0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Autentizace, Autorizace. CLI, GUI.</w:t>
            </w:r>
          </w:p>
          <w:p w14:paraId="7CC0A232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Základní konfigurace a správa OS Microsoft Windows.</w:t>
            </w:r>
          </w:p>
          <w:p w14:paraId="051B5DFD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Základní konfigurace a správa OS Linux.</w:t>
            </w:r>
          </w:p>
          <w:p w14:paraId="05F17646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Správa procesů, vlákna, souběh uváznutí.</w:t>
            </w:r>
          </w:p>
          <w:p w14:paraId="1B531A39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Správa paměti.</w:t>
            </w:r>
          </w:p>
          <w:p w14:paraId="5E21B86C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I/O subsystém, souborové systémy.</w:t>
            </w:r>
          </w:p>
          <w:p w14:paraId="4EACFE85" w14:textId="77777777" w:rsidR="00383EAA" w:rsidRDefault="00383EAA" w:rsidP="00383EAA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Úvod do bezpečnosti operačních systémů.</w:t>
            </w:r>
          </w:p>
        </w:tc>
      </w:tr>
      <w:tr w:rsidR="00383EAA" w14:paraId="0AD1543A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401DAD2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63498A8" w14:textId="77777777" w:rsidR="00383EAA" w:rsidRDefault="00383EAA" w:rsidP="00383EAA">
            <w:pPr>
              <w:jc w:val="both"/>
            </w:pPr>
          </w:p>
        </w:tc>
      </w:tr>
      <w:tr w:rsidR="00383EAA" w14:paraId="46085078" w14:textId="77777777" w:rsidTr="00383EAA">
        <w:trPr>
          <w:trHeight w:val="141"/>
        </w:trPr>
        <w:tc>
          <w:tcPr>
            <w:tcW w:w="9855" w:type="dxa"/>
            <w:gridSpan w:val="8"/>
            <w:tcBorders>
              <w:top w:val="nil"/>
            </w:tcBorders>
          </w:tcPr>
          <w:p w14:paraId="1B98FDD4" w14:textId="77777777" w:rsidR="00383EAA" w:rsidRPr="00E4052A" w:rsidRDefault="00383EAA" w:rsidP="00383EAA">
            <w:pPr>
              <w:jc w:val="both"/>
            </w:pPr>
            <w:r w:rsidRPr="00830B0E">
              <w:rPr>
                <w:b/>
              </w:rPr>
              <w:t>Základní</w:t>
            </w:r>
            <w:r w:rsidRPr="00830B0E">
              <w:t xml:space="preserve">: </w:t>
            </w:r>
          </w:p>
          <w:p w14:paraId="574E6FCD" w14:textId="77777777" w:rsidR="00383EAA" w:rsidRDefault="00383EAA" w:rsidP="00383EAA">
            <w:pPr>
              <w:jc w:val="both"/>
            </w:pPr>
            <w:r w:rsidRPr="0044274D">
              <w:rPr>
                <w:caps/>
              </w:rPr>
              <w:t xml:space="preserve">Brookshear, J. Glenn, David T. Smith </w:t>
            </w:r>
            <w:r w:rsidRPr="0044274D">
              <w:t>a</w:t>
            </w:r>
            <w:r w:rsidRPr="0044274D">
              <w:rPr>
                <w:caps/>
              </w:rPr>
              <w:t xml:space="preserve"> D</w:t>
            </w:r>
            <w:r>
              <w:rPr>
                <w:caps/>
              </w:rPr>
              <w:t>.</w:t>
            </w:r>
            <w:r w:rsidRPr="0044274D">
              <w:rPr>
                <w:caps/>
              </w:rPr>
              <w:t xml:space="preserve"> Brylow</w:t>
            </w:r>
            <w:r>
              <w:t xml:space="preserve">. </w:t>
            </w:r>
            <w:r w:rsidRPr="00872C4C">
              <w:rPr>
                <w:i/>
              </w:rPr>
              <w:t>Informatika</w:t>
            </w:r>
            <w:r>
              <w:t>. Brno: Computer Press, 2013. ISBN 9788025138052.</w:t>
            </w:r>
          </w:p>
          <w:p w14:paraId="7723F7BE" w14:textId="77777777" w:rsidR="00383EAA" w:rsidRDefault="00383EAA" w:rsidP="00383EAA">
            <w:pPr>
              <w:jc w:val="both"/>
            </w:pPr>
            <w:r w:rsidRPr="0044274D">
              <w:rPr>
                <w:caps/>
              </w:rPr>
              <w:t>Sysel, M.</w:t>
            </w:r>
            <w:r>
              <w:t xml:space="preserve"> </w:t>
            </w:r>
            <w:r w:rsidRPr="00872C4C">
              <w:rPr>
                <w:i/>
              </w:rPr>
              <w:t>Materiály a přednášky zveřejněné v LMS Moodle</w:t>
            </w:r>
            <w:r>
              <w:t>.</w:t>
            </w:r>
          </w:p>
          <w:p w14:paraId="39E41FEC" w14:textId="77777777" w:rsidR="00383EAA" w:rsidRDefault="00383EAA" w:rsidP="00383EAA">
            <w:pPr>
              <w:jc w:val="both"/>
            </w:pPr>
            <w:r w:rsidRPr="00830B0E">
              <w:rPr>
                <w:b/>
              </w:rPr>
              <w:t>Doporučená</w:t>
            </w:r>
            <w:r w:rsidRPr="00830B0E">
              <w:t>:</w:t>
            </w:r>
          </w:p>
          <w:p w14:paraId="7FA969C9" w14:textId="77777777" w:rsidR="00383EAA" w:rsidRDefault="00383EAA" w:rsidP="00383EAA">
            <w:pPr>
              <w:jc w:val="both"/>
            </w:pPr>
            <w:r>
              <w:rPr>
                <w:caps/>
              </w:rPr>
              <w:t>Dembowski, K</w:t>
            </w:r>
            <w:r w:rsidRPr="0044274D">
              <w:rPr>
                <w:caps/>
              </w:rPr>
              <w:t>.</w:t>
            </w:r>
            <w:r>
              <w:t xml:space="preserve"> </w:t>
            </w:r>
            <w:r w:rsidRPr="00872C4C">
              <w:rPr>
                <w:i/>
              </w:rPr>
              <w:t>Mistrovství v hardware</w:t>
            </w:r>
            <w:r>
              <w:t>. Brno: Computer Press, 2009. ISBN 9788025123102.</w:t>
            </w:r>
          </w:p>
          <w:p w14:paraId="214C480C" w14:textId="77777777" w:rsidR="00383EAA" w:rsidRPr="00E4052A" w:rsidRDefault="00383EAA" w:rsidP="00383EAA">
            <w:pPr>
              <w:jc w:val="both"/>
            </w:pPr>
            <w:r w:rsidRPr="0044274D">
              <w:rPr>
                <w:caps/>
              </w:rPr>
              <w:t>Messmer, H. P.</w:t>
            </w:r>
            <w:r w:rsidRPr="00830B0E">
              <w:t xml:space="preserve"> </w:t>
            </w:r>
            <w:r w:rsidRPr="00872C4C">
              <w:rPr>
                <w:i/>
              </w:rPr>
              <w:t>Velká kniha hardware - architektura, funkce, programování</w:t>
            </w:r>
            <w:r w:rsidRPr="00830B0E">
              <w:t>. Computer Press, 2005.</w:t>
            </w:r>
          </w:p>
          <w:p w14:paraId="0674A9F0" w14:textId="77777777" w:rsidR="00383EAA" w:rsidRDefault="00383EAA" w:rsidP="00383EAA">
            <w:pPr>
              <w:jc w:val="both"/>
            </w:pPr>
            <w:r w:rsidRPr="0044274D">
              <w:rPr>
                <w:caps/>
              </w:rPr>
              <w:t>Mueller, S.</w:t>
            </w:r>
            <w:r w:rsidRPr="00830B0E">
              <w:t xml:space="preserve"> </w:t>
            </w:r>
            <w:r w:rsidRPr="00872C4C">
              <w:rPr>
                <w:i/>
              </w:rPr>
              <w:t>Osobní počítač</w:t>
            </w:r>
            <w:r w:rsidRPr="00830B0E">
              <w:t>. Brno : Computer Press, 2003.</w:t>
            </w:r>
          </w:p>
          <w:p w14:paraId="44A80ACB" w14:textId="77777777" w:rsidR="00383EAA" w:rsidRDefault="00383EAA" w:rsidP="00383EAA">
            <w:pPr>
              <w:jc w:val="both"/>
            </w:pPr>
            <w:r w:rsidRPr="0044274D">
              <w:rPr>
                <w:caps/>
              </w:rPr>
              <w:t>Jelínek, Lukáš</w:t>
            </w:r>
            <w:r>
              <w:t xml:space="preserve">. </w:t>
            </w:r>
            <w:r w:rsidRPr="00872C4C">
              <w:rPr>
                <w:i/>
              </w:rPr>
              <w:t>Jádro systému Linux: kompletní průvodce programátora</w:t>
            </w:r>
            <w:r>
              <w:t>. Brno: Computer Press, 2008. Programování (Computer Press). ISBN 9788025120842.</w:t>
            </w:r>
          </w:p>
          <w:p w14:paraId="7DB2E6D5" w14:textId="77777777" w:rsidR="00383EAA" w:rsidRPr="00830B0E" w:rsidRDefault="00383EAA" w:rsidP="00383EAA">
            <w:pPr>
              <w:jc w:val="both"/>
            </w:pPr>
            <w:r w:rsidRPr="0044274D">
              <w:rPr>
                <w:caps/>
              </w:rPr>
              <w:t>Tanenbaum, A. S.</w:t>
            </w:r>
            <w:r w:rsidRPr="00830B0E">
              <w:t xml:space="preserve"> </w:t>
            </w:r>
            <w:r w:rsidRPr="00872C4C">
              <w:rPr>
                <w:i/>
              </w:rPr>
              <w:t>Modern Operating Systems</w:t>
            </w:r>
            <w:r w:rsidRPr="00830B0E">
              <w:t xml:space="preserve">. Upper Saddle River : Prentice Hall, 2002. ISBN 0130926418. </w:t>
            </w:r>
          </w:p>
          <w:p w14:paraId="534E7875" w14:textId="77777777" w:rsidR="00383EAA" w:rsidRPr="00830B0E" w:rsidRDefault="00383EAA" w:rsidP="00383EAA">
            <w:pPr>
              <w:jc w:val="both"/>
            </w:pPr>
            <w:r w:rsidRPr="0044274D">
              <w:rPr>
                <w:caps/>
              </w:rPr>
              <w:t>Deitel, H. M.</w:t>
            </w:r>
            <w:r w:rsidRPr="00830B0E">
              <w:t xml:space="preserve"> </w:t>
            </w:r>
            <w:r w:rsidRPr="00872C4C">
              <w:rPr>
                <w:i/>
              </w:rPr>
              <w:t>Operating Sys</w:t>
            </w:r>
            <w:r w:rsidRPr="00830B0E">
              <w:t xml:space="preserve">tems. Prentice Hall, 2004. Klimeš, C. Operační systémy. Ostravská univerzita Ostrava. </w:t>
            </w:r>
          </w:p>
          <w:p w14:paraId="046FFCBF" w14:textId="77777777" w:rsidR="00383EAA" w:rsidRPr="00830B0E" w:rsidRDefault="00383EAA" w:rsidP="00383EAA">
            <w:pPr>
              <w:jc w:val="both"/>
            </w:pPr>
            <w:r w:rsidRPr="0044274D">
              <w:rPr>
                <w:caps/>
              </w:rPr>
              <w:t>Sysel, M.</w:t>
            </w:r>
            <w:r w:rsidRPr="00830B0E">
              <w:t xml:space="preserve"> </w:t>
            </w:r>
            <w:r w:rsidRPr="00872C4C">
              <w:rPr>
                <w:i/>
              </w:rPr>
              <w:t>Operační systémy - GNU/Linux</w:t>
            </w:r>
            <w:r w:rsidRPr="00830B0E">
              <w:t xml:space="preserve">. UTB Zlín, 2006. </w:t>
            </w:r>
            <w:r w:rsidRPr="00E4052A">
              <w:t>ISBN 80-7318-489-3.</w:t>
            </w:r>
          </w:p>
          <w:p w14:paraId="573FCF80" w14:textId="77777777" w:rsidR="00383EAA" w:rsidRDefault="00383EAA" w:rsidP="00383EAA">
            <w:pPr>
              <w:jc w:val="both"/>
            </w:pPr>
            <w:r w:rsidRPr="0044274D">
              <w:rPr>
                <w:caps/>
              </w:rPr>
              <w:t>Sysel, M.</w:t>
            </w:r>
            <w:r w:rsidRPr="00E4052A">
              <w:t xml:space="preserve"> </w:t>
            </w:r>
            <w:r w:rsidRPr="00872C4C">
              <w:rPr>
                <w:i/>
              </w:rPr>
              <w:t>Technické vybavení PC</w:t>
            </w:r>
            <w:r w:rsidRPr="00E4052A">
              <w:t xml:space="preserve">. Vyd. 1. Zlín : Univerzita Tomáše Bati, Fakulta technologická, 2003. ISBN 8073181088. </w:t>
            </w:r>
          </w:p>
        </w:tc>
      </w:tr>
      <w:tr w:rsidR="00383EAA" w14:paraId="58940459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803E5CF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6FE62F4C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177B57B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879FFC9" w14:textId="77777777" w:rsidR="00383EAA" w:rsidRDefault="00383EAA" w:rsidP="00383EAA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B567C2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6BE08112" w14:textId="77777777" w:rsidTr="00383EAA">
        <w:tc>
          <w:tcPr>
            <w:tcW w:w="9855" w:type="dxa"/>
            <w:gridSpan w:val="8"/>
            <w:shd w:val="clear" w:color="auto" w:fill="F7CAAC"/>
          </w:tcPr>
          <w:p w14:paraId="6CB160E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7324DC4A" w14:textId="77777777" w:rsidTr="00383EAA">
        <w:trPr>
          <w:trHeight w:val="524"/>
        </w:trPr>
        <w:tc>
          <w:tcPr>
            <w:tcW w:w="9855" w:type="dxa"/>
            <w:gridSpan w:val="8"/>
          </w:tcPr>
          <w:p w14:paraId="1EC47E10" w14:textId="77777777" w:rsidR="00383EAA" w:rsidRPr="00CD0419" w:rsidRDefault="00383EAA" w:rsidP="00383EAA">
            <w:pPr>
              <w:jc w:val="both"/>
            </w:pPr>
            <w:r w:rsidRPr="00CD0419">
              <w:t>Jsou trvale vypsány a zveřejněny konzultace minimálně 2h/týden v rámci kterých mají studenti možnost konzultovat podrobněji probíranou látku. Dále mohou studenti komunikovat s vyučujícím pomocí školního e</w:t>
            </w:r>
            <w:r w:rsidRPr="00CD0419">
              <w:noBreakHyphen/>
              <w:t>mailu a LMS Moodle.</w:t>
            </w:r>
          </w:p>
        </w:tc>
      </w:tr>
    </w:tbl>
    <w:p w14:paraId="6823F0BA" w14:textId="77777777" w:rsidR="00383EAA" w:rsidRDefault="00383EAA" w:rsidP="00383EAA"/>
    <w:p w14:paraId="45D6F480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48F08D22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26E9FAD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0237D55E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F6330A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B4E9F09" w14:textId="77777777" w:rsidR="00383EAA" w:rsidRDefault="00383EAA" w:rsidP="00383EAA">
            <w:pPr>
              <w:jc w:val="both"/>
            </w:pPr>
            <w:bookmarkStart w:id="552" w:name="instrumentaceAmereni"/>
            <w:r>
              <w:t>Instrumentace a měření</w:t>
            </w:r>
            <w:bookmarkEnd w:id="552"/>
          </w:p>
        </w:tc>
      </w:tr>
      <w:tr w:rsidR="00383EAA" w14:paraId="0ED02340" w14:textId="77777777" w:rsidTr="00383EAA">
        <w:tc>
          <w:tcPr>
            <w:tcW w:w="3086" w:type="dxa"/>
            <w:shd w:val="clear" w:color="auto" w:fill="F7CAAC"/>
          </w:tcPr>
          <w:p w14:paraId="33013A5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128B2A4" w14:textId="77777777" w:rsidR="00383EAA" w:rsidRDefault="00383EAA" w:rsidP="00C1126D">
            <w:pPr>
              <w:jc w:val="both"/>
            </w:pPr>
            <w:r>
              <w:t xml:space="preserve">Povinný </w:t>
            </w:r>
            <w:del w:id="553" w:author="Uzivatel" w:date="2018-11-14T15:41:00Z">
              <w:r w:rsidR="00862851" w:rsidDel="00C1126D">
                <w:delText>„ZT“</w:delText>
              </w:r>
            </w:del>
          </w:p>
        </w:tc>
        <w:tc>
          <w:tcPr>
            <w:tcW w:w="2695" w:type="dxa"/>
            <w:gridSpan w:val="2"/>
            <w:shd w:val="clear" w:color="auto" w:fill="F7CAAC"/>
          </w:tcPr>
          <w:p w14:paraId="215A188B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86C539B" w14:textId="77777777" w:rsidR="00383EAA" w:rsidRDefault="00383EAA" w:rsidP="00383EAA">
            <w:pPr>
              <w:jc w:val="both"/>
            </w:pPr>
            <w:r>
              <w:t>2/ZS</w:t>
            </w:r>
          </w:p>
        </w:tc>
      </w:tr>
      <w:tr w:rsidR="00383EAA" w14:paraId="73BD470D" w14:textId="77777777" w:rsidTr="00383EAA">
        <w:tc>
          <w:tcPr>
            <w:tcW w:w="3086" w:type="dxa"/>
            <w:shd w:val="clear" w:color="auto" w:fill="F7CAAC"/>
          </w:tcPr>
          <w:p w14:paraId="61E4FBB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89A1897" w14:textId="77777777" w:rsidR="00383EAA" w:rsidRDefault="00383EAA" w:rsidP="00383EAA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3AAE22A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5748403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21F9400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21A3DAF" w14:textId="77777777" w:rsidR="00383EAA" w:rsidRDefault="00383EAA" w:rsidP="00383EAA">
            <w:pPr>
              <w:jc w:val="both"/>
            </w:pPr>
            <w:r>
              <w:t>5</w:t>
            </w:r>
          </w:p>
        </w:tc>
      </w:tr>
      <w:tr w:rsidR="00383EAA" w14:paraId="760E0039" w14:textId="77777777" w:rsidTr="00383EAA">
        <w:tc>
          <w:tcPr>
            <w:tcW w:w="3086" w:type="dxa"/>
            <w:shd w:val="clear" w:color="auto" w:fill="F7CAAC"/>
          </w:tcPr>
          <w:p w14:paraId="3F5BADE4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B2ADA85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5D6A9A08" w14:textId="77777777" w:rsidTr="00383EAA">
        <w:tc>
          <w:tcPr>
            <w:tcW w:w="3086" w:type="dxa"/>
            <w:shd w:val="clear" w:color="auto" w:fill="F7CAAC"/>
          </w:tcPr>
          <w:p w14:paraId="122B77B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89CFF80" w14:textId="77777777" w:rsidR="00383EAA" w:rsidRDefault="00383EAA" w:rsidP="00383EAA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2A029EA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18E3022" w14:textId="77777777" w:rsidR="00383EAA" w:rsidRDefault="00383EAA" w:rsidP="00383EAA">
            <w:pPr>
              <w:jc w:val="both"/>
            </w:pPr>
            <w:r>
              <w:t>přednáška,</w:t>
            </w:r>
          </w:p>
          <w:p w14:paraId="06D967AA" w14:textId="77777777" w:rsidR="00383EAA" w:rsidRDefault="00383EAA" w:rsidP="00383EAA">
            <w:pPr>
              <w:jc w:val="both"/>
            </w:pPr>
            <w:r>
              <w:t>cvičení</w:t>
            </w:r>
          </w:p>
        </w:tc>
      </w:tr>
      <w:tr w:rsidR="00383EAA" w14:paraId="2C21647C" w14:textId="77777777" w:rsidTr="00383EAA">
        <w:tc>
          <w:tcPr>
            <w:tcW w:w="3086" w:type="dxa"/>
            <w:shd w:val="clear" w:color="auto" w:fill="F7CAAC"/>
          </w:tcPr>
          <w:p w14:paraId="5DA4045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8484D5B" w14:textId="77777777" w:rsidR="00383EAA" w:rsidRDefault="00383EAA" w:rsidP="00383EAA">
            <w:pPr>
              <w:jc w:val="both"/>
            </w:pPr>
            <w:r>
              <w:t>Pásemná i ústní forma</w:t>
            </w:r>
          </w:p>
          <w:p w14:paraId="08CC99A4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C2EEC8A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1F353A4F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580AA9D0" w14:textId="77777777" w:rsidR="00383EAA" w:rsidRDefault="00383EAA" w:rsidP="00383EAA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383EAA" w14:paraId="05BD7563" w14:textId="77777777" w:rsidTr="00383EAA">
        <w:trPr>
          <w:trHeight w:val="192"/>
        </w:trPr>
        <w:tc>
          <w:tcPr>
            <w:tcW w:w="9855" w:type="dxa"/>
            <w:gridSpan w:val="8"/>
            <w:tcBorders>
              <w:top w:val="nil"/>
            </w:tcBorders>
          </w:tcPr>
          <w:p w14:paraId="1818AD4F" w14:textId="77777777" w:rsidR="00383EAA" w:rsidRDefault="00383EAA" w:rsidP="00383EAA">
            <w:pPr>
              <w:jc w:val="both"/>
            </w:pPr>
          </w:p>
        </w:tc>
      </w:tr>
      <w:tr w:rsidR="00383EAA" w14:paraId="63E274C0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04D079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62927A3" w14:textId="77777777" w:rsidR="00383EAA" w:rsidRDefault="00383EAA" w:rsidP="00383EAA">
            <w:pPr>
              <w:jc w:val="both"/>
            </w:pPr>
            <w:r>
              <w:t>doc. RNDr. Vojtěch Křesálek, CSc.</w:t>
            </w:r>
          </w:p>
        </w:tc>
      </w:tr>
      <w:tr w:rsidR="00383EAA" w14:paraId="52F9AD2C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1A5D01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12D53EE" w14:textId="77777777" w:rsidR="00383EAA" w:rsidRDefault="00BF217E" w:rsidP="00BF217E">
            <w:pPr>
              <w:jc w:val="both"/>
            </w:pPr>
            <w:r>
              <w:t>Metodicky, vede přednášky</w:t>
            </w:r>
            <w:r w:rsidR="00383EAA">
              <w:t xml:space="preserve">. </w:t>
            </w:r>
          </w:p>
        </w:tc>
      </w:tr>
      <w:tr w:rsidR="00383EAA" w14:paraId="38861ACF" w14:textId="77777777" w:rsidTr="00383EAA">
        <w:tc>
          <w:tcPr>
            <w:tcW w:w="3086" w:type="dxa"/>
            <w:shd w:val="clear" w:color="auto" w:fill="F7CAAC"/>
          </w:tcPr>
          <w:p w14:paraId="4F7562E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55F08CF" w14:textId="77777777" w:rsidR="00383EAA" w:rsidRDefault="00BF217E" w:rsidP="00383EAA">
            <w:pPr>
              <w:jc w:val="both"/>
            </w:pPr>
            <w:r>
              <w:t>doc. RNDr. Vojtěch Křesálek</w:t>
            </w:r>
            <w:r w:rsidR="00383EAA">
              <w:t>, CSc.</w:t>
            </w:r>
            <w:r>
              <w:t>, přednášky (100 %)</w:t>
            </w:r>
            <w:r w:rsidR="00383EAA">
              <w:t xml:space="preserve"> </w:t>
            </w:r>
          </w:p>
          <w:p w14:paraId="09E1DA73" w14:textId="77777777" w:rsidR="00383EAA" w:rsidRDefault="00383EAA" w:rsidP="00BF217E">
            <w:pPr>
              <w:jc w:val="both"/>
            </w:pPr>
            <w:r>
              <w:t>Ing. Milan Navrátil, Ph.D</w:t>
            </w:r>
            <w:r w:rsidR="00BF217E">
              <w:t>., cvičení (100 %)</w:t>
            </w:r>
          </w:p>
        </w:tc>
      </w:tr>
      <w:tr w:rsidR="00383EAA" w14:paraId="46891350" w14:textId="77777777" w:rsidTr="00383EAA">
        <w:trPr>
          <w:trHeight w:val="65"/>
        </w:trPr>
        <w:tc>
          <w:tcPr>
            <w:tcW w:w="9855" w:type="dxa"/>
            <w:gridSpan w:val="8"/>
            <w:tcBorders>
              <w:top w:val="nil"/>
            </w:tcBorders>
          </w:tcPr>
          <w:p w14:paraId="0BBF5769" w14:textId="77777777" w:rsidR="00383EAA" w:rsidRDefault="00383EAA" w:rsidP="00383EAA">
            <w:pPr>
              <w:jc w:val="both"/>
            </w:pPr>
          </w:p>
        </w:tc>
      </w:tr>
      <w:tr w:rsidR="00383EAA" w14:paraId="7AC80039" w14:textId="77777777" w:rsidTr="00383EAA">
        <w:tc>
          <w:tcPr>
            <w:tcW w:w="3086" w:type="dxa"/>
            <w:shd w:val="clear" w:color="auto" w:fill="F7CAAC"/>
          </w:tcPr>
          <w:p w14:paraId="13B6B86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3CE4207" w14:textId="77777777" w:rsidR="00383EAA" w:rsidRDefault="00383EAA" w:rsidP="00383EAA">
            <w:pPr>
              <w:jc w:val="both"/>
            </w:pPr>
          </w:p>
        </w:tc>
      </w:tr>
      <w:tr w:rsidR="00383EAA" w14:paraId="46310CFE" w14:textId="77777777" w:rsidTr="00383EAA">
        <w:trPr>
          <w:trHeight w:val="141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5BD8A4F" w14:textId="77777777" w:rsidR="00383EAA" w:rsidRPr="00975091" w:rsidRDefault="00383EAA" w:rsidP="00383EAA">
            <w:pPr>
              <w:jc w:val="both"/>
              <w:rPr>
                <w:noProof/>
              </w:rPr>
            </w:pPr>
            <w:r w:rsidRPr="00975091">
              <w:rPr>
                <w:noProof/>
              </w:rPr>
              <w:t>Po absolvování předmětu je student seznámen s problematikou měřicí techniky, měřením signálů a vyhodnocením naměřených dat. Pro metody zpracování dat jsou v rámci předmětu probrány potřebné statistické metody. Jednotlivé uzly měřicího řetězce jsou postupně rozebírány a zdůrazněny jejich fyzikálně technické limity. Výše uvedené obecné principy jsou následně aplikovány při popisu základních typů měřicích přístrojů.</w:t>
            </w:r>
          </w:p>
          <w:p w14:paraId="336FDF6D" w14:textId="77777777" w:rsidR="00383EAA" w:rsidRPr="00975091" w:rsidRDefault="00383EAA" w:rsidP="00383EAA">
            <w:pPr>
              <w:jc w:val="both"/>
              <w:rPr>
                <w:b/>
              </w:rPr>
            </w:pPr>
            <w:r w:rsidRPr="00975091">
              <w:rPr>
                <w:b/>
              </w:rPr>
              <w:t>Témata:</w:t>
            </w:r>
          </w:p>
          <w:p w14:paraId="65DB338F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Automatizovaná měřicí pracoviště, komunikační sběrnice, vlastnosti, SW podpora (VEE Pro, LabView).</w:t>
            </w:r>
          </w:p>
          <w:p w14:paraId="2555E26C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Soustava SI, jednotky měřených veličin, převody jednotek, základní názvosloví.</w:t>
            </w:r>
          </w:p>
          <w:p w14:paraId="6ADC0B2B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Základy deskriptivní statistiky, pravděpodobnost, náhodná veličina, náhodný výběr, pravděpodobnostní rozdělení, zpracování naměřených dat, nejistoty měření, zákon šíření nejistot.</w:t>
            </w:r>
          </w:p>
          <w:p w14:paraId="16A56AD5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Korelační a regresní počet, odhad parametrů, testování hypotéz.</w:t>
            </w:r>
          </w:p>
          <w:p w14:paraId="63002ABE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Šumy elektronických obvodů - Johnsonův šum, proudový, 1/f, růžový šum, šumová teplota, šumové číslo zesilovače, šumové mapy, SNR, metody potlačování šumu.</w:t>
            </w:r>
          </w:p>
          <w:p w14:paraId="1874B22A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Impedance a impedanční přizpůsobení, přístrojové zesilovače.</w:t>
            </w:r>
          </w:p>
          <w:p w14:paraId="4FE3A164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Zpracování analogových a číslicových signálů, principy převodu vzorkování, Shannonova věta, aliasing, spektrum signálu - fenomenologie.</w:t>
            </w:r>
          </w:p>
          <w:p w14:paraId="6AB352A4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Analogové kmitočtové filtry, klasifikace, základní typy, AFCH, FFCH, oblasti použití</w:t>
            </w:r>
          </w:p>
          <w:p w14:paraId="7C764B32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Základy optického zpracování signálů a přenosu dat, optická vlákna, vlastnosti, parametry, ztráty v optických vláknech, přenosová okna</w:t>
            </w:r>
          </w:p>
          <w:p w14:paraId="612FB366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Lasery, konstrukce, princip, klasifikace, použití.</w:t>
            </w:r>
          </w:p>
          <w:p w14:paraId="7E02422B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Voltmetry, ampérmetry, ohmmetry,</w:t>
            </w:r>
            <w:r w:rsidRPr="00875AB3">
              <w:rPr>
                <w:color w:val="000000"/>
                <w:kern w:val="24"/>
                <w:sz w:val="18"/>
              </w:rPr>
              <w:t xml:space="preserve"> sinusové a nesinusové signály, měření neharmonických signálů, true RMS</w:t>
            </w:r>
            <w:r w:rsidRPr="00875AB3">
              <w:rPr>
                <w:sz w:val="18"/>
              </w:rPr>
              <w:t>.</w:t>
            </w:r>
          </w:p>
          <w:p w14:paraId="37B15DF6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color w:val="000000"/>
                <w:kern w:val="24"/>
                <w:sz w:val="18"/>
              </w:rPr>
              <w:t>Zdroje signálů- funkční generátory, sweep, pulzní, frekvenční syntéza, mikrovlnné generátory, spektrální analyzátory, obvodové analyzátory (skalární i vektorové), reflektometry, logické analyzátory</w:t>
            </w:r>
            <w:r w:rsidRPr="00875AB3">
              <w:rPr>
                <w:sz w:val="18"/>
              </w:rPr>
              <w:t>.</w:t>
            </w:r>
          </w:p>
          <w:p w14:paraId="2A6E8767" w14:textId="77777777" w:rsidR="00383EAA" w:rsidRPr="00875AB3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  <w:rPr>
                <w:sz w:val="18"/>
              </w:rPr>
            </w:pPr>
            <w:r w:rsidRPr="00875AB3">
              <w:rPr>
                <w:sz w:val="18"/>
              </w:rPr>
              <w:t>Osciloskopy, klasifikace, princip, osciloskopické sondy, parametry.</w:t>
            </w:r>
          </w:p>
          <w:p w14:paraId="6D4D3682" w14:textId="77777777" w:rsidR="00383EAA" w:rsidRDefault="00383EAA" w:rsidP="00383EAA">
            <w:pPr>
              <w:pStyle w:val="Odstavecseseznamem"/>
              <w:numPr>
                <w:ilvl w:val="0"/>
                <w:numId w:val="22"/>
              </w:numPr>
              <w:jc w:val="both"/>
            </w:pPr>
            <w:r w:rsidRPr="00875AB3">
              <w:rPr>
                <w:sz w:val="18"/>
              </w:rPr>
              <w:t>Elektromagnetická kompatibilita, klasifikace, legislativa, vazební mechanismy, typy a měření rušivých signálů, odrušovací prostředky.</w:t>
            </w:r>
          </w:p>
        </w:tc>
      </w:tr>
      <w:tr w:rsidR="00383EAA" w14:paraId="797512FA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2CC382D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F93F043" w14:textId="77777777" w:rsidR="00383EAA" w:rsidRDefault="00383EAA" w:rsidP="00383EAA">
            <w:pPr>
              <w:jc w:val="both"/>
            </w:pPr>
          </w:p>
        </w:tc>
      </w:tr>
      <w:tr w:rsidR="00383EAA" w14:paraId="6AA47733" w14:textId="77777777" w:rsidTr="00383EAA">
        <w:trPr>
          <w:trHeight w:val="1134"/>
        </w:trPr>
        <w:tc>
          <w:tcPr>
            <w:tcW w:w="9855" w:type="dxa"/>
            <w:gridSpan w:val="8"/>
            <w:tcBorders>
              <w:top w:val="nil"/>
            </w:tcBorders>
          </w:tcPr>
          <w:p w14:paraId="1B65FC74" w14:textId="77777777" w:rsidR="00383EAA" w:rsidRPr="00A14EC5" w:rsidRDefault="00383EAA" w:rsidP="00383EAA">
            <w:pPr>
              <w:jc w:val="both"/>
              <w:rPr>
                <w:b/>
                <w:bCs/>
                <w:sz w:val="18"/>
              </w:rPr>
            </w:pPr>
            <w:r w:rsidRPr="00A14EC5">
              <w:rPr>
                <w:b/>
                <w:bCs/>
                <w:sz w:val="18"/>
              </w:rPr>
              <w:t>Povinná literatura:</w:t>
            </w:r>
          </w:p>
          <w:p w14:paraId="3292BCE4" w14:textId="77777777" w:rsidR="00383EAA" w:rsidRPr="00A14EC5" w:rsidRDefault="00383EAA" w:rsidP="00383EAA">
            <w:pPr>
              <w:jc w:val="both"/>
              <w:rPr>
                <w:bCs/>
                <w:sz w:val="18"/>
              </w:rPr>
            </w:pPr>
            <w:r w:rsidRPr="00A14EC5">
              <w:rPr>
                <w:bCs/>
                <w:sz w:val="18"/>
              </w:rPr>
              <w:t xml:space="preserve">NĚMEČEK, P. </w:t>
            </w:r>
            <w:r w:rsidRPr="00A14EC5">
              <w:rPr>
                <w:bCs/>
                <w:i/>
                <w:sz w:val="18"/>
              </w:rPr>
              <w:t>Nejistoty měření</w:t>
            </w:r>
            <w:r w:rsidRPr="00A14EC5">
              <w:rPr>
                <w:bCs/>
                <w:sz w:val="18"/>
              </w:rPr>
              <w:t>. 1. vyd. Praha: Česká společnost pro jakost, 2008, 96 s. Kvalita, quality, Qualität. ISBN 978-80-02-02089-9.</w:t>
            </w:r>
          </w:p>
          <w:p w14:paraId="42654CFF" w14:textId="77777777" w:rsidR="00383EAA" w:rsidRPr="00A14EC5" w:rsidRDefault="00383EAA" w:rsidP="00383EAA">
            <w:pPr>
              <w:jc w:val="both"/>
              <w:rPr>
                <w:bCs/>
                <w:sz w:val="18"/>
              </w:rPr>
            </w:pPr>
            <w:r w:rsidRPr="00A14EC5">
              <w:rPr>
                <w:bCs/>
                <w:sz w:val="18"/>
              </w:rPr>
              <w:t xml:space="preserve">HAASZ, V. a M. SEDLÁČEK. </w:t>
            </w:r>
            <w:r w:rsidRPr="00A14EC5">
              <w:rPr>
                <w:bCs/>
                <w:i/>
                <w:sz w:val="18"/>
              </w:rPr>
              <w:t>Elektrická měření: přístroje a metody</w:t>
            </w:r>
            <w:r w:rsidRPr="00A14EC5">
              <w:rPr>
                <w:bCs/>
                <w:sz w:val="18"/>
              </w:rPr>
              <w:t>. Vyd. 2. Praha: Vydavatelství ČVUT, 2003, 337 s. ISBN 80-010-2731-7.</w:t>
            </w:r>
          </w:p>
          <w:p w14:paraId="4347A821" w14:textId="77777777" w:rsidR="00383EAA" w:rsidRPr="00A14EC5" w:rsidRDefault="00383EAA" w:rsidP="00383EAA">
            <w:pPr>
              <w:jc w:val="both"/>
              <w:rPr>
                <w:bCs/>
                <w:sz w:val="18"/>
              </w:rPr>
            </w:pPr>
            <w:r w:rsidRPr="00A14EC5">
              <w:rPr>
                <w:bCs/>
                <w:sz w:val="18"/>
              </w:rPr>
              <w:t xml:space="preserve">BROŽ, J. </w:t>
            </w:r>
            <w:r w:rsidRPr="00A14EC5">
              <w:rPr>
                <w:bCs/>
                <w:i/>
                <w:sz w:val="18"/>
              </w:rPr>
              <w:t>Základy fyzikálních měření</w:t>
            </w:r>
            <w:r w:rsidRPr="00A14EC5">
              <w:rPr>
                <w:bCs/>
                <w:sz w:val="18"/>
              </w:rPr>
              <w:t xml:space="preserve">. 1. vyd. Praha: SPN, 1983, 669 s. Učebnice pro vysoké školy (Státní pedagogické nakladatelství). </w:t>
            </w:r>
          </w:p>
          <w:p w14:paraId="2F09DD7F" w14:textId="77777777" w:rsidR="00383EAA" w:rsidRPr="00A14EC5" w:rsidDel="006040AA" w:rsidRDefault="00383EAA" w:rsidP="00383EAA">
            <w:pPr>
              <w:jc w:val="both"/>
              <w:rPr>
                <w:del w:id="554" w:author="Uzivatel" w:date="2018-11-13T10:30:00Z"/>
                <w:bCs/>
                <w:sz w:val="18"/>
              </w:rPr>
            </w:pPr>
            <w:del w:id="555" w:author="Uzivatel" w:date="2018-11-13T10:30:00Z">
              <w:r w:rsidRPr="00A14EC5" w:rsidDel="006040AA">
                <w:rPr>
                  <w:bCs/>
                  <w:sz w:val="18"/>
                </w:rPr>
                <w:delText xml:space="preserve">CHUDÝ, V. </w:delText>
              </w:r>
              <w:r w:rsidRPr="00A14EC5" w:rsidDel="006040AA">
                <w:rPr>
                  <w:bCs/>
                  <w:i/>
                  <w:sz w:val="18"/>
                </w:rPr>
                <w:delText>Meranie technických veličín</w:delText>
              </w:r>
              <w:r w:rsidRPr="00A14EC5" w:rsidDel="006040AA">
                <w:rPr>
                  <w:bCs/>
                  <w:sz w:val="18"/>
                </w:rPr>
                <w:delText>. 1. vyd. V Bratislave: Slovenská technická univerzita v Bratislave, 1999, 688 s. Edícia vysokoškolských učebníc. ISBN 80-227-1275-2.</w:delText>
              </w:r>
            </w:del>
          </w:p>
          <w:p w14:paraId="28830D02" w14:textId="77777777" w:rsidR="00383EAA" w:rsidRPr="00A14EC5" w:rsidRDefault="00383EAA" w:rsidP="00383EAA">
            <w:pPr>
              <w:jc w:val="both"/>
              <w:rPr>
                <w:b/>
                <w:sz w:val="18"/>
              </w:rPr>
            </w:pPr>
            <w:r w:rsidRPr="00A14EC5">
              <w:rPr>
                <w:b/>
                <w:sz w:val="18"/>
              </w:rPr>
              <w:t>Doporučená literatura:</w:t>
            </w:r>
          </w:p>
          <w:p w14:paraId="4696BE39" w14:textId="77777777" w:rsidR="00383EAA" w:rsidRPr="00A14EC5" w:rsidRDefault="00383EAA" w:rsidP="00383EAA">
            <w:pPr>
              <w:jc w:val="both"/>
              <w:rPr>
                <w:color w:val="000000"/>
                <w:sz w:val="18"/>
              </w:rPr>
            </w:pPr>
            <w:r w:rsidRPr="00A14EC5">
              <w:rPr>
                <w:color w:val="000000"/>
                <w:sz w:val="18"/>
              </w:rPr>
              <w:t>ĎAĎO, S. a M. KREIDL. </w:t>
            </w:r>
            <w:r w:rsidRPr="00A14EC5">
              <w:rPr>
                <w:i/>
                <w:iCs/>
                <w:color w:val="000000"/>
                <w:sz w:val="18"/>
              </w:rPr>
              <w:t>Senzory a měřicí obvody</w:t>
            </w:r>
            <w:r w:rsidRPr="00A14EC5">
              <w:rPr>
                <w:color w:val="000000"/>
                <w:sz w:val="18"/>
              </w:rPr>
              <w:t>. Vyd.2. Praha:Vydavatelství ČVUT,1999,315 s ISBN 80-010-2057-6.</w:t>
            </w:r>
          </w:p>
          <w:p w14:paraId="200C68E6" w14:textId="77777777" w:rsidR="00383EAA" w:rsidRDefault="00383EAA" w:rsidP="00383EAA">
            <w:pPr>
              <w:jc w:val="both"/>
              <w:rPr>
                <w:ins w:id="556" w:author="Uzivatel" w:date="2018-11-13T10:30:00Z"/>
                <w:color w:val="000000"/>
                <w:sz w:val="18"/>
              </w:rPr>
            </w:pPr>
            <w:r w:rsidRPr="00A14EC5">
              <w:rPr>
                <w:color w:val="000000"/>
                <w:sz w:val="18"/>
              </w:rPr>
              <w:t>SVAČINA, J. </w:t>
            </w:r>
            <w:r w:rsidRPr="00A14EC5">
              <w:rPr>
                <w:i/>
                <w:iCs/>
                <w:color w:val="000000"/>
                <w:sz w:val="18"/>
              </w:rPr>
              <w:t>Elektromagnetická kompatibilita: principy a poznámky</w:t>
            </w:r>
            <w:r w:rsidRPr="00A14EC5">
              <w:rPr>
                <w:color w:val="000000"/>
                <w:sz w:val="18"/>
              </w:rPr>
              <w:t>. Vyd. 1. Brno: Vysoké učení technické, 2001, ii, 156 s. Připojujeme se k Evropské unii. ISBN 80-214-1873-7.</w:t>
            </w:r>
          </w:p>
          <w:p w14:paraId="17211161" w14:textId="77777777" w:rsidR="006040AA" w:rsidRPr="006040AA" w:rsidRDefault="006040AA" w:rsidP="00383EAA">
            <w:pPr>
              <w:jc w:val="both"/>
              <w:rPr>
                <w:bCs/>
                <w:sz w:val="18"/>
                <w:rPrChange w:id="557" w:author="Uzivatel" w:date="2018-11-13T10:30:00Z">
                  <w:rPr/>
                </w:rPrChange>
              </w:rPr>
            </w:pPr>
            <w:ins w:id="558" w:author="Uzivatel" w:date="2018-11-13T10:30:00Z">
              <w:r w:rsidRPr="00A14EC5">
                <w:rPr>
                  <w:bCs/>
                  <w:sz w:val="18"/>
                </w:rPr>
                <w:t xml:space="preserve">CHUDÝ, V. </w:t>
              </w:r>
              <w:r w:rsidRPr="00A14EC5">
                <w:rPr>
                  <w:bCs/>
                  <w:i/>
                  <w:sz w:val="18"/>
                </w:rPr>
                <w:t>Meranie technických veličín</w:t>
              </w:r>
              <w:r w:rsidRPr="00A14EC5">
                <w:rPr>
                  <w:bCs/>
                  <w:sz w:val="18"/>
                </w:rPr>
                <w:t>. 1. vyd. V Bratislave: Slovenská technická univerzita v Bratislave, 1999, 688 s. Edícia vysokoškolských učebníc. ISBN 80-227-1275-2.</w:t>
              </w:r>
            </w:ins>
          </w:p>
        </w:tc>
      </w:tr>
      <w:tr w:rsidR="00383EAA" w14:paraId="6F031CE0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27DCBE0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767026EA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577A8AC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A8EAC85" w14:textId="77777777" w:rsidR="00383EAA" w:rsidRDefault="00383EAA" w:rsidP="00383EAA">
            <w:pPr>
              <w:jc w:val="both"/>
            </w:pPr>
            <w:r>
              <w:t>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E7D429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43943C20" w14:textId="77777777" w:rsidTr="00383EAA">
        <w:tc>
          <w:tcPr>
            <w:tcW w:w="9855" w:type="dxa"/>
            <w:gridSpan w:val="8"/>
            <w:shd w:val="clear" w:color="auto" w:fill="F7CAAC"/>
          </w:tcPr>
          <w:p w14:paraId="4791E89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502DF100" w14:textId="77777777" w:rsidTr="00A14EC5">
        <w:trPr>
          <w:trHeight w:val="547"/>
        </w:trPr>
        <w:tc>
          <w:tcPr>
            <w:tcW w:w="9855" w:type="dxa"/>
            <w:gridSpan w:val="8"/>
          </w:tcPr>
          <w:p w14:paraId="28D3609B" w14:textId="77777777" w:rsidR="00383EAA" w:rsidRPr="00E820C6" w:rsidRDefault="00383EAA" w:rsidP="00383EAA">
            <w:pPr>
              <w:jc w:val="both"/>
            </w:pPr>
            <w:r w:rsidRPr="00A14EC5">
              <w:rPr>
                <w:sz w:val="18"/>
              </w:rPr>
              <w:lastRenderedPageBreak/>
              <w:t>Vyučující na FAI mají trvale vypsány a zveřejněny konzultace minimálně 2h/týden v rámci kterých mají možnosti konzultovat podrobněji probíranou látku. Dále mohou studenti komunikovat s vyučujícím po</w:t>
            </w:r>
            <w:r w:rsidR="00F81945">
              <w:rPr>
                <w:sz w:val="18"/>
              </w:rPr>
              <w:t xml:space="preserve">mocí </w:t>
            </w:r>
            <w:r w:rsidRPr="00A14EC5">
              <w:rPr>
                <w:sz w:val="18"/>
              </w:rPr>
              <w:t xml:space="preserve">e-mailu a LMS Moodle. </w:t>
            </w:r>
          </w:p>
        </w:tc>
      </w:tr>
    </w:tbl>
    <w:p w14:paraId="0D836CE9" w14:textId="77777777" w:rsidR="00637DFA" w:rsidRDefault="00637DFA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469D87D3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5F5ED4E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45053978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470963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E3FEA1E" w14:textId="77777777" w:rsidR="00383EAA" w:rsidRDefault="00383EAA" w:rsidP="00383EAA">
            <w:pPr>
              <w:jc w:val="both"/>
            </w:pPr>
            <w:bookmarkStart w:id="559" w:name="inzenyrskaGrafika"/>
            <w:r>
              <w:t>Inženýrská grafika</w:t>
            </w:r>
            <w:bookmarkEnd w:id="559"/>
          </w:p>
        </w:tc>
      </w:tr>
      <w:tr w:rsidR="00383EAA" w14:paraId="38542169" w14:textId="77777777" w:rsidTr="00383EAA">
        <w:tc>
          <w:tcPr>
            <w:tcW w:w="3086" w:type="dxa"/>
            <w:shd w:val="clear" w:color="auto" w:fill="F7CAAC"/>
          </w:tcPr>
          <w:p w14:paraId="747A8FC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CE9ACD1" w14:textId="77777777" w:rsidR="00383EAA" w:rsidRDefault="00383EAA" w:rsidP="00C1126D">
            <w:pPr>
              <w:jc w:val="both"/>
            </w:pPr>
            <w:r>
              <w:t xml:space="preserve">Povinný </w:t>
            </w:r>
            <w:del w:id="560" w:author="Uzivatel" w:date="2018-11-14T15:41:00Z">
              <w:r w:rsidDel="00C1126D">
                <w:delText>„ZT“</w:delText>
              </w:r>
            </w:del>
          </w:p>
        </w:tc>
        <w:tc>
          <w:tcPr>
            <w:tcW w:w="2695" w:type="dxa"/>
            <w:gridSpan w:val="2"/>
            <w:shd w:val="clear" w:color="auto" w:fill="F7CAAC"/>
          </w:tcPr>
          <w:p w14:paraId="4B978F56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062C60A" w14:textId="77777777" w:rsidR="00383EAA" w:rsidRDefault="00383EAA" w:rsidP="00383EAA">
            <w:pPr>
              <w:jc w:val="both"/>
            </w:pPr>
            <w:r>
              <w:t>3/ZS</w:t>
            </w:r>
          </w:p>
        </w:tc>
      </w:tr>
      <w:tr w:rsidR="00383EAA" w14:paraId="254D3C66" w14:textId="77777777" w:rsidTr="00383EAA">
        <w:tc>
          <w:tcPr>
            <w:tcW w:w="3086" w:type="dxa"/>
            <w:shd w:val="clear" w:color="auto" w:fill="F7CAAC"/>
          </w:tcPr>
          <w:p w14:paraId="0E92805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551DF6C" w14:textId="77777777" w:rsidR="00383EAA" w:rsidRDefault="00383EAA" w:rsidP="00383EAA">
            <w:pPr>
              <w:jc w:val="both"/>
            </w:pPr>
            <w:r>
              <w:t>14p + 28c</w:t>
            </w:r>
          </w:p>
        </w:tc>
        <w:tc>
          <w:tcPr>
            <w:tcW w:w="889" w:type="dxa"/>
            <w:shd w:val="clear" w:color="auto" w:fill="F7CAAC"/>
          </w:tcPr>
          <w:p w14:paraId="50F501F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258F808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0A30378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6D00498" w14:textId="77777777" w:rsidR="00383EAA" w:rsidRDefault="00383EAA" w:rsidP="00383EAA">
            <w:pPr>
              <w:jc w:val="both"/>
            </w:pPr>
            <w:r>
              <w:t>3</w:t>
            </w:r>
          </w:p>
        </w:tc>
      </w:tr>
      <w:tr w:rsidR="00383EAA" w14:paraId="1BFFD759" w14:textId="77777777" w:rsidTr="00383EAA">
        <w:tc>
          <w:tcPr>
            <w:tcW w:w="3086" w:type="dxa"/>
            <w:shd w:val="clear" w:color="auto" w:fill="F7CAAC"/>
          </w:tcPr>
          <w:p w14:paraId="1F12CE3A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F7E5140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0703EEB9" w14:textId="77777777" w:rsidTr="00383EAA">
        <w:tc>
          <w:tcPr>
            <w:tcW w:w="3086" w:type="dxa"/>
            <w:shd w:val="clear" w:color="auto" w:fill="F7CAAC"/>
          </w:tcPr>
          <w:p w14:paraId="40F535A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1A18ADC6" w14:textId="77777777" w:rsidR="00383EAA" w:rsidRDefault="00943B76" w:rsidP="00383EAA">
            <w:pPr>
              <w:jc w:val="both"/>
            </w:pPr>
            <w:r>
              <w:t>k</w:t>
            </w:r>
            <w:r w:rsidR="00383EAA">
              <w:t>lasifikovaný zápočet</w:t>
            </w:r>
          </w:p>
        </w:tc>
        <w:tc>
          <w:tcPr>
            <w:tcW w:w="2156" w:type="dxa"/>
            <w:shd w:val="clear" w:color="auto" w:fill="F7CAAC"/>
          </w:tcPr>
          <w:p w14:paraId="3FCF57C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0682945" w14:textId="77777777" w:rsidR="00383EAA" w:rsidRDefault="00383EAA" w:rsidP="00383EAA">
            <w:pPr>
              <w:jc w:val="both"/>
            </w:pPr>
            <w:r>
              <w:t>Přednášky, cvičení</w:t>
            </w:r>
          </w:p>
        </w:tc>
      </w:tr>
      <w:tr w:rsidR="00383EAA" w14:paraId="696F8502" w14:textId="77777777" w:rsidTr="00383EAA">
        <w:tc>
          <w:tcPr>
            <w:tcW w:w="3086" w:type="dxa"/>
            <w:shd w:val="clear" w:color="auto" w:fill="F7CAAC"/>
          </w:tcPr>
          <w:p w14:paraId="3CE9DA9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273B336" w14:textId="77777777" w:rsidR="00383EAA" w:rsidRPr="00404D4D" w:rsidRDefault="00383EAA" w:rsidP="00383EAA">
            <w:pPr>
              <w:jc w:val="both"/>
            </w:pPr>
            <w:r w:rsidRPr="00404D4D">
              <w:t>1. Povinná a aktivní účast na jednotlivých seminářích (</w:t>
            </w:r>
            <w:r>
              <w:t>80</w:t>
            </w:r>
            <w:r w:rsidRPr="00404D4D">
              <w:t xml:space="preserve">% účast na seminářích). </w:t>
            </w:r>
          </w:p>
          <w:p w14:paraId="5BAF0F15" w14:textId="77777777" w:rsidR="00383EAA" w:rsidRPr="00404D4D" w:rsidRDefault="00383EAA" w:rsidP="00383EAA">
            <w:pPr>
              <w:jc w:val="both"/>
            </w:pPr>
            <w:r w:rsidRPr="00404D4D">
              <w:t xml:space="preserve">2. Teoretické zvládnutí základní problematiky a jednotlivých témat. </w:t>
            </w:r>
          </w:p>
          <w:p w14:paraId="65E28B31" w14:textId="77777777" w:rsidR="00383EAA" w:rsidRPr="00404D4D" w:rsidRDefault="00383EAA" w:rsidP="00383EAA">
            <w:pPr>
              <w:jc w:val="both"/>
            </w:pPr>
            <w:r w:rsidRPr="00404D4D">
              <w:t>3. Zápočet - zpracování samostatného úkolu + písemný test.</w:t>
            </w:r>
          </w:p>
          <w:p w14:paraId="3F02CC97" w14:textId="77777777" w:rsidR="00383EAA" w:rsidRDefault="00383EAA" w:rsidP="00383EAA">
            <w:pPr>
              <w:jc w:val="both"/>
            </w:pPr>
          </w:p>
        </w:tc>
      </w:tr>
      <w:tr w:rsidR="00383EAA" w14:paraId="4097AA6F" w14:textId="77777777" w:rsidTr="00383EAA">
        <w:trPr>
          <w:trHeight w:val="168"/>
        </w:trPr>
        <w:tc>
          <w:tcPr>
            <w:tcW w:w="9855" w:type="dxa"/>
            <w:gridSpan w:val="8"/>
            <w:tcBorders>
              <w:top w:val="nil"/>
            </w:tcBorders>
          </w:tcPr>
          <w:p w14:paraId="764E9ADB" w14:textId="77777777" w:rsidR="00383EAA" w:rsidRDefault="00383EAA" w:rsidP="00383EAA">
            <w:pPr>
              <w:jc w:val="both"/>
            </w:pPr>
          </w:p>
        </w:tc>
      </w:tr>
      <w:tr w:rsidR="00383EAA" w14:paraId="3B51EBC4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5724D4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D0C48CE" w14:textId="77777777" w:rsidR="00383EAA" w:rsidRDefault="00383EAA" w:rsidP="00383EAA">
            <w:pPr>
              <w:jc w:val="both"/>
            </w:pPr>
            <w:r>
              <w:t>doc. Ing. Libuše Sýkorová, Ph.D.</w:t>
            </w:r>
          </w:p>
        </w:tc>
      </w:tr>
      <w:tr w:rsidR="00383EAA" w14:paraId="290324FD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0CE8B6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EC5E587" w14:textId="77777777" w:rsidR="00383EAA" w:rsidRDefault="00383EAA" w:rsidP="00383EAA">
            <w:pPr>
              <w:jc w:val="both"/>
            </w:pPr>
            <w:r>
              <w:t>Metodicky, vede přednášky, cvičení</w:t>
            </w:r>
          </w:p>
        </w:tc>
      </w:tr>
      <w:tr w:rsidR="00383EAA" w14:paraId="3B3EA026" w14:textId="77777777" w:rsidTr="00383EAA">
        <w:tc>
          <w:tcPr>
            <w:tcW w:w="3086" w:type="dxa"/>
            <w:shd w:val="clear" w:color="auto" w:fill="F7CAAC"/>
          </w:tcPr>
          <w:p w14:paraId="78AED98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6DCAF51" w14:textId="77777777" w:rsidR="00383EAA" w:rsidRDefault="00383EAA" w:rsidP="00BF217E">
            <w:pPr>
              <w:jc w:val="both"/>
            </w:pPr>
            <w:r>
              <w:t>doc. Ing. Libuše Sýkorová, Ph.D.</w:t>
            </w:r>
            <w:r w:rsidR="00BF217E">
              <w:t>, přednášky (100 %)</w:t>
            </w:r>
            <w:r w:rsidR="005F1292">
              <w:t>, cvičení (100%).</w:t>
            </w:r>
          </w:p>
        </w:tc>
      </w:tr>
      <w:tr w:rsidR="00383EAA" w14:paraId="5381B716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6C92B6F5" w14:textId="77777777" w:rsidR="00383EAA" w:rsidRDefault="00383EAA" w:rsidP="00383EAA">
            <w:pPr>
              <w:jc w:val="both"/>
            </w:pPr>
          </w:p>
        </w:tc>
      </w:tr>
      <w:tr w:rsidR="00383EAA" w14:paraId="5D674603" w14:textId="77777777" w:rsidTr="00383EAA">
        <w:tc>
          <w:tcPr>
            <w:tcW w:w="3086" w:type="dxa"/>
            <w:shd w:val="clear" w:color="auto" w:fill="F7CAAC"/>
          </w:tcPr>
          <w:p w14:paraId="325997F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228AC50" w14:textId="77777777" w:rsidR="00383EAA" w:rsidRDefault="00383EAA" w:rsidP="00383EAA">
            <w:pPr>
              <w:jc w:val="both"/>
            </w:pPr>
          </w:p>
        </w:tc>
      </w:tr>
      <w:tr w:rsidR="00383EAA" w14:paraId="13773D9C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DF5CFD5" w14:textId="77777777" w:rsidR="00383EAA" w:rsidRPr="007374D6" w:rsidRDefault="00383EAA" w:rsidP="00383EAA">
            <w:pPr>
              <w:jc w:val="both"/>
              <w:rPr>
                <w:noProof/>
              </w:rPr>
            </w:pPr>
            <w:r w:rsidRPr="007374D6">
              <w:rPr>
                <w:noProof/>
              </w:rPr>
              <w:t>Cílem předmětu je osvojení zásad grafického vyjadřování technické myšlenky.</w:t>
            </w:r>
            <w:ins w:id="561" w:author="Uzivatel" w:date="2018-11-01T16:25:00Z">
              <w:r w:rsidR="00BD5E32">
                <w:rPr>
                  <w:noProof/>
                </w:rPr>
                <w:t xml:space="preserve"> V rámci předmětu bude student seznámen se základními principy a přístupy technického spracování a zobrazování vybrané skupiny materiálů ve vazbě na praktické řešení a výrobu technických komponent.</w:t>
              </w:r>
            </w:ins>
          </w:p>
          <w:p w14:paraId="3A330A0D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53156F3C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Technická dokumentace, kovové materiály. </w:t>
            </w:r>
          </w:p>
          <w:p w14:paraId="78593AD1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Způsoby technického zobrazování, nekovové materiály. </w:t>
            </w:r>
          </w:p>
          <w:p w14:paraId="123264F5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Pohledy, principy obrábění rovinných ploch. </w:t>
            </w:r>
          </w:p>
          <w:p w14:paraId="3257B663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Řezy a průřezy, principy obrábění rotačních ploch. </w:t>
            </w:r>
          </w:p>
          <w:p w14:paraId="69FCD452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Závity, jakost povrchů, principy výroby závitů, vliv obrábění na jakost povrchu. </w:t>
            </w:r>
          </w:p>
          <w:p w14:paraId="236A3E42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Základy kótování, principy výroby kruhových a nekruhových otvorů. </w:t>
            </w:r>
          </w:p>
          <w:p w14:paraId="3DE3361B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Kreslení jednoduchých sestav, druhy svařování, svařované sestavy, pájené a lepené spoje. </w:t>
            </w:r>
          </w:p>
          <w:p w14:paraId="509F7243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Elektřina, základní principy elektrických obvodů, základy elektrotechniky. </w:t>
            </w:r>
          </w:p>
          <w:p w14:paraId="0FEF66FC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Pravidla návrhu a kreslení elektroinstalací v budovách (zejména zemnění, proudové ochrany, přepěťové ochrany), výňatky z příslušných norem. </w:t>
            </w:r>
          </w:p>
          <w:p w14:paraId="6E4E8193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Běžné součástky elektronických obvodů a jejich schématické značky, kreslení úplných a blokových schémat elektronických obvodů. </w:t>
            </w:r>
          </w:p>
          <w:p w14:paraId="54CDCECD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Software EAGLE pro kreslení elektronických schémat a plošných spojů. </w:t>
            </w:r>
          </w:p>
          <w:p w14:paraId="7683659C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Základní pravidla tvorby desek s plošnými spoji. </w:t>
            </w:r>
          </w:p>
          <w:p w14:paraId="29DE1B64" w14:textId="77777777" w:rsidR="00383EAA" w:rsidRPr="007374D6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 xml:space="preserve">Vícevrstvé desky plošných spojů pro kovy, technologie jejich výroby, praktické problémy při jejich realizaci. </w:t>
            </w:r>
          </w:p>
          <w:p w14:paraId="48CD9FC6" w14:textId="77777777" w:rsidR="00383EAA" w:rsidRDefault="00383EAA" w:rsidP="00383EAA">
            <w:pPr>
              <w:pStyle w:val="Odstavecseseznamem"/>
              <w:numPr>
                <w:ilvl w:val="0"/>
                <w:numId w:val="23"/>
              </w:numPr>
              <w:jc w:val="both"/>
            </w:pPr>
            <w:r w:rsidRPr="007374D6">
              <w:t>Elektrická rozvodná síť v ČR, kreslení příslušné infrastruktury.</w:t>
            </w:r>
            <w:r w:rsidRPr="009D07DE">
              <w:rPr>
                <w:sz w:val="22"/>
                <w:szCs w:val="22"/>
              </w:rPr>
              <w:t xml:space="preserve">   </w:t>
            </w:r>
          </w:p>
        </w:tc>
      </w:tr>
      <w:tr w:rsidR="00383EAA" w14:paraId="334FE13D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0833282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4357ED8" w14:textId="77777777" w:rsidR="00383EAA" w:rsidRDefault="00383EAA" w:rsidP="00383EAA">
            <w:pPr>
              <w:jc w:val="both"/>
            </w:pPr>
          </w:p>
        </w:tc>
      </w:tr>
      <w:tr w:rsidR="00383EAA" w14:paraId="09C4CA11" w14:textId="77777777" w:rsidTr="00383EAA">
        <w:trPr>
          <w:trHeight w:val="2089"/>
        </w:trPr>
        <w:tc>
          <w:tcPr>
            <w:tcW w:w="9855" w:type="dxa"/>
            <w:gridSpan w:val="8"/>
            <w:tcBorders>
              <w:top w:val="nil"/>
            </w:tcBorders>
          </w:tcPr>
          <w:p w14:paraId="1A80A08D" w14:textId="77777777" w:rsidR="00383EAA" w:rsidRPr="001C0137" w:rsidRDefault="00383EAA" w:rsidP="00383EAA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539C0E53" w14:textId="77777777" w:rsidR="00383EAA" w:rsidRPr="007046D4" w:rsidRDefault="00383EAA" w:rsidP="00383EAA">
            <w:pPr>
              <w:jc w:val="both"/>
              <w:rPr>
                <w:bCs/>
              </w:rPr>
            </w:pPr>
            <w:r w:rsidRPr="00083975">
              <w:rPr>
                <w:bCs/>
                <w:caps/>
              </w:rPr>
              <w:t>Leinveber, J.</w:t>
            </w:r>
            <w:r w:rsidRPr="00C07680">
              <w:rPr>
                <w:bCs/>
              </w:rPr>
              <w:t xml:space="preserve"> </w:t>
            </w:r>
            <w:ins w:id="562" w:author="Uzivatel" w:date="2018-11-01T16:25:00Z">
              <w:r w:rsidR="00D46C66">
                <w:rPr>
                  <w:bCs/>
                </w:rPr>
                <w:t xml:space="preserve">VÁVRA, P., </w:t>
              </w:r>
            </w:ins>
            <w:r w:rsidRPr="00975091">
              <w:rPr>
                <w:bCs/>
                <w:i/>
              </w:rPr>
              <w:t>Strojnické tabulky</w:t>
            </w:r>
            <w:del w:id="563" w:author="Uzivatel" w:date="2018-11-01T16:25:00Z">
              <w:r w:rsidRPr="00C07680">
                <w:rPr>
                  <w:bCs/>
                </w:rPr>
                <w:delText>. 3</w:delText>
              </w:r>
            </w:del>
            <w:ins w:id="564" w:author="Uzivatel" w:date="2018-11-01T16:25:00Z">
              <w:r w:rsidR="00D46C66">
                <w:rPr>
                  <w:bCs/>
                  <w:i/>
                </w:rPr>
                <w:t xml:space="preserve"> – pomocná učebnice pro školy technického zaměření</w:t>
              </w:r>
              <w:r w:rsidR="00D46C66">
                <w:rPr>
                  <w:bCs/>
                </w:rPr>
                <w:t>. 6</w:t>
              </w:r>
            </w:ins>
            <w:r w:rsidR="00D46C66">
              <w:rPr>
                <w:bCs/>
              </w:rPr>
              <w:t xml:space="preserve">. dopl. vyd. Praha: </w:t>
            </w:r>
            <w:del w:id="565" w:author="Uzivatel" w:date="2018-11-01T16:25:00Z">
              <w:r w:rsidRPr="00C07680">
                <w:rPr>
                  <w:bCs/>
                </w:rPr>
                <w:delText>Scientia, 1999.</w:delText>
              </w:r>
            </w:del>
            <w:ins w:id="566" w:author="Uzivatel" w:date="2018-11-01T16:25:00Z">
              <w:r w:rsidR="00D46C66">
                <w:rPr>
                  <w:bCs/>
                </w:rPr>
                <w:t>Albra</w:t>
              </w:r>
              <w:r w:rsidRPr="00C07680">
                <w:rPr>
                  <w:bCs/>
                </w:rPr>
                <w:t xml:space="preserve">, </w:t>
              </w:r>
              <w:r w:rsidR="00D46C66">
                <w:rPr>
                  <w:bCs/>
                </w:rPr>
                <w:t>2006</w:t>
              </w:r>
              <w:r w:rsidRPr="00C07680">
                <w:rPr>
                  <w:bCs/>
                </w:rPr>
                <w:t>.</w:t>
              </w:r>
            </w:ins>
            <w:r w:rsidRPr="00C07680">
              <w:rPr>
                <w:bCs/>
              </w:rPr>
              <w:t xml:space="preserve"> ISBN </w:t>
            </w:r>
            <w:del w:id="567" w:author="Uzivatel" w:date="2018-11-01T16:25:00Z">
              <w:r w:rsidRPr="00C07680">
                <w:rPr>
                  <w:bCs/>
                </w:rPr>
                <w:delText>8071831646</w:delText>
              </w:r>
            </w:del>
            <w:ins w:id="568" w:author="Uzivatel" w:date="2018-11-01T16:25:00Z">
              <w:r w:rsidR="00D46C66" w:rsidRPr="00D46C66">
                <w:rPr>
                  <w:bCs/>
                </w:rPr>
                <w:t>978-80-7361-111-8</w:t>
              </w:r>
            </w:ins>
            <w:r w:rsidRPr="00C07680">
              <w:rPr>
                <w:bCs/>
              </w:rPr>
              <w:t>.</w:t>
            </w:r>
          </w:p>
          <w:p w14:paraId="24DE5C79" w14:textId="77777777" w:rsidR="00383EAA" w:rsidRDefault="00383EAA" w:rsidP="00383EAA">
            <w:pPr>
              <w:jc w:val="both"/>
            </w:pPr>
            <w:r>
              <w:rPr>
                <w:caps/>
              </w:rPr>
              <w:t>Drastík, F</w:t>
            </w:r>
            <w:r>
              <w:t xml:space="preserve">. </w:t>
            </w:r>
            <w:r w:rsidRPr="00975091">
              <w:rPr>
                <w:i/>
              </w:rPr>
              <w:t>Technické kreslení I.: pravidla tvorby výkresů ve strojírenství</w:t>
            </w:r>
            <w:r w:rsidRPr="008E05BA">
              <w:t>. 2. vyd. Ostrava: Montanex, 2005. ISBN 80-7225-195-3</w:t>
            </w:r>
            <w:r>
              <w:t>.</w:t>
            </w:r>
          </w:p>
          <w:p w14:paraId="018E4B07" w14:textId="77777777" w:rsidR="00383EAA" w:rsidDel="006040AA" w:rsidRDefault="00383EAA" w:rsidP="00383EAA">
            <w:pPr>
              <w:jc w:val="both"/>
              <w:rPr>
                <w:del w:id="569" w:author="Uzivatel" w:date="2018-11-13T10:30:00Z"/>
              </w:rPr>
            </w:pPr>
            <w:del w:id="570" w:author="Uzivatel" w:date="2018-11-13T10:30:00Z">
              <w:r w:rsidDel="006040AA">
                <w:rPr>
                  <w:caps/>
                </w:rPr>
                <w:delText>Plíva, Z</w:delText>
              </w:r>
              <w:r w:rsidDel="006040AA">
                <w:delText xml:space="preserve">. </w:delText>
              </w:r>
              <w:r w:rsidRPr="00975091" w:rsidDel="006040AA">
                <w:rPr>
                  <w:i/>
                </w:rPr>
                <w:delText>Eagle prakticky</w:delText>
              </w:r>
              <w:r w:rsidDel="006040AA">
                <w:delText xml:space="preserve">. 2. vyd. Ben – technická literatura, 2007. </w:delText>
              </w:r>
              <w:r w:rsidRPr="009670BF" w:rsidDel="006040AA">
                <w:delText>ISBN: 978-80-7300-227-5</w:delText>
              </w:r>
              <w:r w:rsidDel="006040AA">
                <w:delText>.</w:delText>
              </w:r>
            </w:del>
          </w:p>
          <w:p w14:paraId="4AE10071" w14:textId="77777777" w:rsidR="00383EAA" w:rsidRPr="00E05968" w:rsidRDefault="00383EAA" w:rsidP="00383EAA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34DAD209" w14:textId="77777777" w:rsidR="00383EAA" w:rsidRDefault="00383EAA" w:rsidP="00383EAA">
            <w:pPr>
              <w:jc w:val="both"/>
            </w:pPr>
            <w:r>
              <w:rPr>
                <w:caps/>
              </w:rPr>
              <w:t>Svoboda, P</w:t>
            </w:r>
            <w:r w:rsidRPr="008E05BA">
              <w:t xml:space="preserve">. </w:t>
            </w:r>
            <w:r w:rsidRPr="00975091">
              <w:rPr>
                <w:i/>
              </w:rPr>
              <w:t>Základy konstruování</w:t>
            </w:r>
            <w:r w:rsidRPr="008E05BA">
              <w:t>. Vyd. 2., přeprac. Brno: CERM, 2003. ISBN 8072043064</w:t>
            </w:r>
            <w:r>
              <w:t>.</w:t>
            </w:r>
          </w:p>
          <w:p w14:paraId="49B86030" w14:textId="77777777" w:rsidR="00383EAA" w:rsidRDefault="00383EAA" w:rsidP="00383EAA">
            <w:pPr>
              <w:jc w:val="both"/>
              <w:rPr>
                <w:ins w:id="571" w:author="Uzivatel" w:date="2018-11-13T10:30:00Z"/>
              </w:rPr>
            </w:pPr>
            <w:r>
              <w:rPr>
                <w:caps/>
              </w:rPr>
              <w:t xml:space="preserve">Hrabovský, M. </w:t>
            </w:r>
            <w:r>
              <w:t>a</w:t>
            </w:r>
            <w:r>
              <w:rPr>
                <w:caps/>
              </w:rPr>
              <w:t xml:space="preserve"> A.</w:t>
            </w:r>
            <w:r w:rsidRPr="00083975">
              <w:rPr>
                <w:caps/>
              </w:rPr>
              <w:t xml:space="preserve"> Juránek.</w:t>
            </w:r>
            <w:r>
              <w:t xml:space="preserve"> </w:t>
            </w:r>
            <w:r w:rsidRPr="00975091">
              <w:rPr>
                <w:i/>
              </w:rPr>
              <w:t>EAGLE pro začátečníky. Návrhový systém pro plošné spoje</w:t>
            </w:r>
            <w:r>
              <w:t xml:space="preserve">. </w:t>
            </w:r>
            <w:r w:rsidRPr="00F2558E">
              <w:t xml:space="preserve">2. </w:t>
            </w:r>
            <w:r>
              <w:t>v</w:t>
            </w:r>
            <w:r w:rsidRPr="00F2558E">
              <w:t>yd</w:t>
            </w:r>
            <w:r>
              <w:t>.</w:t>
            </w:r>
            <w:r w:rsidRPr="00F2558E">
              <w:t xml:space="preserve"> </w:t>
            </w:r>
            <w:r>
              <w:t>Ben – technická literatura,</w:t>
            </w:r>
            <w:r w:rsidRPr="00F2558E">
              <w:t xml:space="preserve"> 2007</w:t>
            </w:r>
            <w:r>
              <w:t>.</w:t>
            </w:r>
            <w:r w:rsidRPr="00F2558E">
              <w:t xml:space="preserve"> ISBN 80-7300-213-2</w:t>
            </w:r>
          </w:p>
          <w:p w14:paraId="414EDEC4" w14:textId="77777777" w:rsidR="006040AA" w:rsidRDefault="006040AA" w:rsidP="00383EAA">
            <w:pPr>
              <w:jc w:val="both"/>
            </w:pPr>
            <w:ins w:id="572" w:author="Uzivatel" w:date="2018-11-13T10:30:00Z">
              <w:r>
                <w:rPr>
                  <w:caps/>
                </w:rPr>
                <w:t>Plíva, Z</w:t>
              </w:r>
              <w:r>
                <w:t xml:space="preserve">. </w:t>
              </w:r>
              <w:r w:rsidRPr="00975091">
                <w:rPr>
                  <w:i/>
                </w:rPr>
                <w:t>Eagle prakticky</w:t>
              </w:r>
              <w:r>
                <w:t xml:space="preserve">. 2. vyd. Ben – technická literatura, 2007. </w:t>
              </w:r>
              <w:r w:rsidRPr="009670BF">
                <w:t>ISBN: 978-80-7300-227-5</w:t>
              </w:r>
              <w:r>
                <w:t>.</w:t>
              </w:r>
            </w:ins>
          </w:p>
        </w:tc>
      </w:tr>
      <w:tr w:rsidR="00383EAA" w14:paraId="5D43FA20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D889EE1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1B4A9539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3DF760B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EC0445B" w14:textId="77777777" w:rsidR="00383EAA" w:rsidRDefault="00383EAA" w:rsidP="00383EAA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10B586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45D0CEBB" w14:textId="77777777" w:rsidTr="00383EAA">
        <w:tc>
          <w:tcPr>
            <w:tcW w:w="9855" w:type="dxa"/>
            <w:gridSpan w:val="8"/>
            <w:shd w:val="clear" w:color="auto" w:fill="F7CAAC"/>
          </w:tcPr>
          <w:p w14:paraId="174B7B9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36BA8C5E" w14:textId="77777777" w:rsidTr="00383EAA">
        <w:trPr>
          <w:trHeight w:val="526"/>
        </w:trPr>
        <w:tc>
          <w:tcPr>
            <w:tcW w:w="9855" w:type="dxa"/>
            <w:gridSpan w:val="8"/>
          </w:tcPr>
          <w:p w14:paraId="7697C056" w14:textId="77777777" w:rsidR="00383EAA" w:rsidRPr="007374D6" w:rsidRDefault="00383EAA" w:rsidP="00383EAA">
            <w:pPr>
              <w:jc w:val="both"/>
            </w:pPr>
            <w:r w:rsidRPr="007374D6">
              <w:t>Vyučující na FT mají vypsány a zveřejněny konzultační hodiny minimálně 2h/týden, během nichž mohou studenti konzultovat přednášenou problematiku. Dále mohou studenti komunikovat s vyučujícím pomocí e-mailu a LMS Moodle.</w:t>
            </w:r>
          </w:p>
        </w:tc>
      </w:tr>
    </w:tbl>
    <w:p w14:paraId="2DA7C5FF" w14:textId="77777777" w:rsidR="00383EAA" w:rsidRDefault="00383EAA" w:rsidP="00383EAA"/>
    <w:p w14:paraId="186384EE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477FCF52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CEF6844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16E87799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D4155B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E82B1B7" w14:textId="77777777" w:rsidR="00383EAA" w:rsidRDefault="00383EAA" w:rsidP="00383EAA">
            <w:pPr>
              <w:jc w:val="both"/>
            </w:pPr>
            <w:bookmarkStart w:id="573" w:name="kriminalistickeTechnologie"/>
            <w:r>
              <w:t>Kriminalistické technologie a systémy</w:t>
            </w:r>
            <w:bookmarkEnd w:id="573"/>
          </w:p>
        </w:tc>
      </w:tr>
      <w:tr w:rsidR="00383EAA" w14:paraId="1D124694" w14:textId="77777777" w:rsidTr="00383EAA">
        <w:tc>
          <w:tcPr>
            <w:tcW w:w="3086" w:type="dxa"/>
            <w:shd w:val="clear" w:color="auto" w:fill="F7CAAC"/>
          </w:tcPr>
          <w:p w14:paraId="6F40F24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99CB6B7" w14:textId="77777777" w:rsidR="00383EAA" w:rsidRDefault="00383EAA" w:rsidP="00383EAA">
            <w:pPr>
              <w:jc w:val="both"/>
            </w:pPr>
            <w:r>
              <w:t>Povinný „PZ“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C1A4140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6462BFD" w14:textId="77777777" w:rsidR="00383EAA" w:rsidRDefault="00383EAA" w:rsidP="00383EAA">
            <w:pPr>
              <w:jc w:val="both"/>
            </w:pPr>
            <w:r>
              <w:t>2/LS</w:t>
            </w:r>
          </w:p>
        </w:tc>
      </w:tr>
      <w:tr w:rsidR="00383EAA" w14:paraId="49E58C12" w14:textId="77777777" w:rsidTr="00383EAA">
        <w:tc>
          <w:tcPr>
            <w:tcW w:w="3086" w:type="dxa"/>
            <w:shd w:val="clear" w:color="auto" w:fill="F7CAAC"/>
          </w:tcPr>
          <w:p w14:paraId="612A620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2004EBC" w14:textId="77777777" w:rsidR="00383EAA" w:rsidRDefault="00383EAA" w:rsidP="00383EAA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50D95D1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DD5DAB5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0341BE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A2072EB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0B7F5148" w14:textId="77777777" w:rsidTr="00383EAA">
        <w:tc>
          <w:tcPr>
            <w:tcW w:w="3086" w:type="dxa"/>
            <w:shd w:val="clear" w:color="auto" w:fill="F7CAAC"/>
          </w:tcPr>
          <w:p w14:paraId="063B5B32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E2639AC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50BEC9E5" w14:textId="77777777" w:rsidTr="00383EAA">
        <w:tc>
          <w:tcPr>
            <w:tcW w:w="3086" w:type="dxa"/>
            <w:shd w:val="clear" w:color="auto" w:fill="F7CAAC"/>
          </w:tcPr>
          <w:p w14:paraId="2E5DE9C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3DF7BF2" w14:textId="77777777" w:rsidR="00383EAA" w:rsidRDefault="00943B76" w:rsidP="00383EAA">
            <w:pPr>
              <w:jc w:val="both"/>
            </w:pPr>
            <w:r>
              <w:t>z</w:t>
            </w:r>
            <w:r w:rsidR="00383EAA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0FA2D34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48FEE88" w14:textId="77777777" w:rsidR="00383EAA" w:rsidRDefault="00383EAA" w:rsidP="00383EAA">
            <w:pPr>
              <w:jc w:val="both"/>
            </w:pPr>
            <w:r>
              <w:t>Přednášky, cvičení</w:t>
            </w:r>
          </w:p>
        </w:tc>
      </w:tr>
      <w:tr w:rsidR="00383EAA" w14:paraId="7FEF4424" w14:textId="77777777" w:rsidTr="00383EAA">
        <w:tc>
          <w:tcPr>
            <w:tcW w:w="3086" w:type="dxa"/>
            <w:shd w:val="clear" w:color="auto" w:fill="F7CAAC"/>
          </w:tcPr>
          <w:p w14:paraId="4254450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5E8505E" w14:textId="77777777" w:rsidR="00383EAA" w:rsidRDefault="00383EAA" w:rsidP="00383EAA">
            <w:pPr>
              <w:jc w:val="both"/>
            </w:pPr>
            <w:r>
              <w:t>Pásemná i ústní forma</w:t>
            </w:r>
          </w:p>
          <w:p w14:paraId="2C5FFC8B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79682487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2B4E4C8D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75DB7A49" w14:textId="77777777" w:rsidR="00383EAA" w:rsidRDefault="00383EAA" w:rsidP="00383EAA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383EAA" w14:paraId="013920DF" w14:textId="77777777" w:rsidTr="00383EAA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19162293" w14:textId="77777777" w:rsidR="00383EAA" w:rsidRDefault="00383EAA" w:rsidP="00383EAA">
            <w:pPr>
              <w:jc w:val="both"/>
            </w:pPr>
          </w:p>
        </w:tc>
      </w:tr>
      <w:tr w:rsidR="00383EAA" w14:paraId="45BF97F0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7AEB8B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4F13D0A" w14:textId="77777777" w:rsidR="00383EAA" w:rsidRDefault="00383EAA" w:rsidP="00383EAA">
            <w:pPr>
              <w:jc w:val="both"/>
            </w:pPr>
            <w:r>
              <w:t>PhDr., Mgr. Stanislav Zelinka</w:t>
            </w:r>
          </w:p>
        </w:tc>
      </w:tr>
      <w:tr w:rsidR="00383EAA" w14:paraId="4058DD1C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234B88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B98649F" w14:textId="77777777" w:rsidR="00383EAA" w:rsidRDefault="00383EAA" w:rsidP="00383EAA">
            <w:pPr>
              <w:jc w:val="both"/>
            </w:pPr>
            <w:r>
              <w:t>Metodicky, vede přednášky a cvičení</w:t>
            </w:r>
          </w:p>
        </w:tc>
      </w:tr>
      <w:tr w:rsidR="00383EAA" w14:paraId="64EC00DC" w14:textId="77777777" w:rsidTr="00383EAA">
        <w:tc>
          <w:tcPr>
            <w:tcW w:w="3086" w:type="dxa"/>
            <w:shd w:val="clear" w:color="auto" w:fill="F7CAAC"/>
          </w:tcPr>
          <w:p w14:paraId="2C27619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DD81008" w14:textId="77777777" w:rsidR="00383EAA" w:rsidRDefault="00383EAA" w:rsidP="00383EAA">
            <w:pPr>
              <w:jc w:val="both"/>
            </w:pPr>
            <w:r>
              <w:t>PhDr., Mgr. Stanislav Zelinka, přednášky (100 %)</w:t>
            </w:r>
            <w:r w:rsidR="005F1292">
              <w:t>, cvičení (100%).</w:t>
            </w:r>
          </w:p>
        </w:tc>
      </w:tr>
      <w:tr w:rsidR="00383EAA" w14:paraId="43152102" w14:textId="77777777" w:rsidTr="00383EAA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4CE9DECC" w14:textId="77777777" w:rsidR="00383EAA" w:rsidRDefault="00383EAA" w:rsidP="00383EAA">
            <w:pPr>
              <w:jc w:val="both"/>
            </w:pPr>
          </w:p>
        </w:tc>
      </w:tr>
      <w:tr w:rsidR="00383EAA" w14:paraId="61D0661A" w14:textId="77777777" w:rsidTr="00383EAA">
        <w:tc>
          <w:tcPr>
            <w:tcW w:w="3086" w:type="dxa"/>
            <w:shd w:val="clear" w:color="auto" w:fill="F7CAAC"/>
          </w:tcPr>
          <w:p w14:paraId="1CA02EF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8362FB1" w14:textId="77777777" w:rsidR="00383EAA" w:rsidRDefault="00383EAA" w:rsidP="00383EAA">
            <w:pPr>
              <w:jc w:val="both"/>
            </w:pPr>
          </w:p>
        </w:tc>
      </w:tr>
      <w:tr w:rsidR="00383EAA" w14:paraId="2637FF21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2E9D441" w14:textId="77777777" w:rsidR="00383EAA" w:rsidRPr="00685910" w:rsidRDefault="00383EAA" w:rsidP="00383EAA">
            <w:pPr>
              <w:jc w:val="both"/>
              <w:rPr>
                <w:color w:val="000000"/>
                <w:shd w:val="clear" w:color="auto" w:fill="FFFFFF"/>
              </w:rPr>
            </w:pPr>
            <w:r w:rsidRPr="00685910">
              <w:rPr>
                <w:color w:val="000000"/>
                <w:shd w:val="clear" w:color="auto" w:fill="FFFFFF"/>
              </w:rPr>
              <w:t xml:space="preserve">Cílem předmětu je seznámit studenty se základními a vybranými kapitolami kriminalistiky – </w:t>
            </w:r>
            <w:r w:rsidRPr="00685910">
              <w:t xml:space="preserve">způsob páchání trestného činu, kriminalistická stopa, kriminalistická identifikace, pachatel trestného činu, kriminální situace, technologie, metody, systémy a prostředky kriminalistické praxe, vyhledávání, zajišťování a zkoumání různých druhů materiálních stop, např. daktyloskopie, mechanoskopie, balistika, trasologie, zkoumání ručního písma, </w:t>
            </w:r>
            <w:r w:rsidRPr="00685910">
              <w:rPr>
                <w:color w:val="000000"/>
                <w:shd w:val="clear" w:color="auto" w:fill="FFFFFF"/>
              </w:rPr>
              <w:t>včetně společenské role kriminalistiky.</w:t>
            </w:r>
          </w:p>
          <w:p w14:paraId="2F808F2A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72011805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Úvod do kriminalistické vědy.</w:t>
            </w:r>
          </w:p>
          <w:p w14:paraId="2F0368E2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Kriminalistické metody</w:t>
            </w:r>
            <w:r w:rsidRPr="00685910">
              <w:t>.</w:t>
            </w:r>
          </w:p>
          <w:p w14:paraId="30DB83B0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Kriminalistická nauka o stopách</w:t>
            </w:r>
            <w:r w:rsidRPr="00685910">
              <w:t>.</w:t>
            </w:r>
          </w:p>
          <w:p w14:paraId="7057CBC1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685910">
              <w:t>Metody kriminalistické identifikace.</w:t>
            </w:r>
          </w:p>
          <w:p w14:paraId="73309CA0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Kriminalistická daktyloskopie</w:t>
            </w:r>
            <w:r w:rsidRPr="00685910">
              <w:t xml:space="preserve">, </w:t>
            </w:r>
            <w:r w:rsidRPr="009D07DE">
              <w:rPr>
                <w:color w:val="000000"/>
                <w:shd w:val="clear" w:color="auto" w:fill="FFFFFF"/>
              </w:rPr>
              <w:t>kriminalistická biologie, odorologie, fyziodetekce</w:t>
            </w:r>
            <w:r w:rsidRPr="00685910">
              <w:t>.</w:t>
            </w:r>
          </w:p>
          <w:p w14:paraId="2AF5AD86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685910">
              <w:t>Ohledání místa trestného činu, výslech, konfrontace, rekognice.</w:t>
            </w:r>
          </w:p>
          <w:p w14:paraId="2E0EA9D9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Kriminalistická audioexpertiza, mechanoskopie, rinoskopie.</w:t>
            </w:r>
          </w:p>
          <w:p w14:paraId="0396BE35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685910">
              <w:t>Kriminalistické verze a metodika vyšetřování trestných činů.</w:t>
            </w:r>
          </w:p>
          <w:p w14:paraId="490B9899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Kriminalistické a forenzní expertizy, soudní inženýrství</w:t>
            </w:r>
            <w:r w:rsidRPr="00685910">
              <w:t>.</w:t>
            </w:r>
          </w:p>
          <w:p w14:paraId="5CE9F8E7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Informatika v kriminalistické praxi</w:t>
            </w:r>
            <w:r w:rsidRPr="00685910">
              <w:t>.</w:t>
            </w:r>
          </w:p>
          <w:p w14:paraId="16FE8F29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Kriminalistická chemie, pyrotechnika, balistika</w:t>
            </w:r>
            <w:r w:rsidRPr="00685910">
              <w:t>.</w:t>
            </w:r>
          </w:p>
          <w:p w14:paraId="3EC6D82F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685910">
              <w:t>Grafologická expertiza, portrétní identifikace, pátrání;  zadání závěrečné zápočtové práce.</w:t>
            </w:r>
          </w:p>
          <w:p w14:paraId="6D605711" w14:textId="77777777" w:rsidR="00383EAA" w:rsidRPr="00685910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685910">
              <w:t>Prezentace zadaných témat – klasifikace.</w:t>
            </w:r>
          </w:p>
          <w:p w14:paraId="23F918C5" w14:textId="77777777" w:rsidR="00383EAA" w:rsidRDefault="00383EAA" w:rsidP="00383EAA">
            <w:pPr>
              <w:pStyle w:val="Odstavecseseznamem"/>
              <w:numPr>
                <w:ilvl w:val="0"/>
                <w:numId w:val="24"/>
              </w:numPr>
              <w:jc w:val="both"/>
            </w:pPr>
            <w:r w:rsidRPr="00685910">
              <w:t>Zápočtový týden, písemná práce ke zkoušce.</w:t>
            </w:r>
          </w:p>
        </w:tc>
      </w:tr>
      <w:tr w:rsidR="00383EAA" w14:paraId="65B16EEF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D436C5B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EA0B0F5" w14:textId="77777777" w:rsidR="00383EAA" w:rsidRDefault="00383EAA" w:rsidP="00383EAA">
            <w:pPr>
              <w:jc w:val="both"/>
            </w:pPr>
          </w:p>
        </w:tc>
      </w:tr>
      <w:tr w:rsidR="00383EAA" w14:paraId="03617865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2F9AF0C" w14:textId="77777777" w:rsidR="00383EAA" w:rsidRPr="00685910" w:rsidRDefault="00383EAA" w:rsidP="00383EAA">
            <w:pPr>
              <w:jc w:val="both"/>
              <w:rPr>
                <w:b/>
                <w:bCs/>
              </w:rPr>
            </w:pPr>
            <w:r w:rsidRPr="00685910">
              <w:rPr>
                <w:b/>
                <w:bCs/>
              </w:rPr>
              <w:t>Povinná literatura:</w:t>
            </w:r>
          </w:p>
          <w:p w14:paraId="1FBD529A" w14:textId="77777777" w:rsidR="00383EAA" w:rsidRPr="00685910" w:rsidRDefault="00383EAA" w:rsidP="00383EAA">
            <w:pPr>
              <w:jc w:val="both"/>
            </w:pPr>
            <w:r w:rsidRPr="00685910">
              <w:t xml:space="preserve">ČÍRTKOVÁ, L. </w:t>
            </w:r>
            <w:r w:rsidRPr="00685910">
              <w:rPr>
                <w:i/>
              </w:rPr>
              <w:t xml:space="preserve">Policejní psychologie. </w:t>
            </w:r>
            <w:r w:rsidRPr="00685910">
              <w:t xml:space="preserve">Aleš Čeněk, Plzeň, 2006, ISBN </w:t>
            </w:r>
            <w:r w:rsidRPr="00685910">
              <w:rPr>
                <w:bCs/>
                <w:color w:val="000000"/>
              </w:rPr>
              <w:t>80-86898-73-3.</w:t>
            </w:r>
          </w:p>
          <w:p w14:paraId="3D169F5C" w14:textId="77777777" w:rsidR="00383EAA" w:rsidRDefault="00383EAA" w:rsidP="00383EAA">
            <w:pPr>
              <w:jc w:val="both"/>
            </w:pPr>
            <w:r>
              <w:t xml:space="preserve">MUSIL, J.: </w:t>
            </w:r>
            <w:r w:rsidRPr="001702E1">
              <w:rPr>
                <w:i/>
              </w:rPr>
              <w:t>Kriminalistika</w:t>
            </w:r>
            <w:r>
              <w:t>. 2., přeprac. a dopl. vyd. V Praze : C.H. Beck, 2004. ISBN 80-7179-878-9.</w:t>
            </w:r>
          </w:p>
          <w:p w14:paraId="27EC55DA" w14:textId="77777777" w:rsidR="00383EAA" w:rsidRPr="001702E1" w:rsidRDefault="00383EAA" w:rsidP="00383EAA">
            <w:pPr>
              <w:jc w:val="both"/>
              <w:rPr>
                <w:b/>
              </w:rPr>
            </w:pPr>
            <w:r w:rsidRPr="001702E1">
              <w:rPr>
                <w:b/>
              </w:rPr>
              <w:t>Doporučena literatura:</w:t>
            </w:r>
          </w:p>
          <w:p w14:paraId="30A66656" w14:textId="77777777" w:rsidR="00383EAA" w:rsidRPr="00685910" w:rsidRDefault="00383EAA" w:rsidP="00383EAA">
            <w:pPr>
              <w:jc w:val="both"/>
            </w:pPr>
            <w:r w:rsidRPr="00685910">
              <w:t xml:space="preserve">MUSIL, J., </w:t>
            </w:r>
            <w:r>
              <w:t xml:space="preserve">Z. </w:t>
            </w:r>
            <w:r w:rsidRPr="00685910">
              <w:t>KONRÁD</w:t>
            </w:r>
            <w:r>
              <w:t xml:space="preserve"> a J.</w:t>
            </w:r>
            <w:r w:rsidRPr="00685910">
              <w:t xml:space="preserve"> SUCHÁNEK</w:t>
            </w:r>
            <w:r>
              <w:t>.</w:t>
            </w:r>
            <w:r w:rsidRPr="00685910">
              <w:t xml:space="preserve"> </w:t>
            </w:r>
            <w:r w:rsidRPr="00685910">
              <w:rPr>
                <w:i/>
              </w:rPr>
              <w:t xml:space="preserve">Kriminalistika. </w:t>
            </w:r>
            <w:r w:rsidRPr="00685910">
              <w:t>C.H.Beck Praha, 2001. ISBN 80-7179-362-0</w:t>
            </w:r>
          </w:p>
          <w:p w14:paraId="7AB0B86C" w14:textId="77777777" w:rsidR="00383EAA" w:rsidRDefault="00383EAA" w:rsidP="00383EAA">
            <w:pPr>
              <w:jc w:val="both"/>
              <w:rPr>
                <w:ins w:id="574" w:author="Uzivatel" w:date="2018-11-13T10:31:00Z"/>
              </w:rPr>
            </w:pPr>
            <w:r w:rsidRPr="00685910">
              <w:t xml:space="preserve">ZELINKA, S. </w:t>
            </w:r>
            <w:r w:rsidRPr="00685910">
              <w:rPr>
                <w:i/>
              </w:rPr>
              <w:t>Kriminalistické technologie a systémy I..</w:t>
            </w:r>
            <w:r w:rsidRPr="00685910">
              <w:t xml:space="preserve"> UTB Zlín, 2015. </w:t>
            </w:r>
            <w:r w:rsidRPr="00685910">
              <w:rPr>
                <w:bCs/>
              </w:rPr>
              <w:t>ISBN 978 – 80 – 7454 – 318 – 0</w:t>
            </w:r>
            <w:r>
              <w:t>.</w:t>
            </w:r>
          </w:p>
          <w:p w14:paraId="689FF680" w14:textId="77777777" w:rsidR="006040AA" w:rsidRDefault="006040AA" w:rsidP="006040AA">
            <w:pPr>
              <w:jc w:val="both"/>
              <w:rPr>
                <w:ins w:id="575" w:author="Uzivatel" w:date="2018-11-13T10:32:00Z"/>
              </w:rPr>
            </w:pPr>
            <w:ins w:id="576" w:author="Uzivatel" w:date="2018-11-13T10:31:00Z">
              <w:r w:rsidRPr="006040AA">
                <w:rPr>
                  <w:caps/>
                  <w:rPrChange w:id="577" w:author="Uzivatel" w:date="2018-11-13T10:31:00Z">
                    <w:rPr/>
                  </w:rPrChange>
                </w:rPr>
                <w:t>Fryšták, M., Provazník, J., Sedláčková, J., Žatecká, E.</w:t>
              </w:r>
              <w:r>
                <w:t xml:space="preserve"> </w:t>
              </w:r>
              <w:r w:rsidRPr="006040AA">
                <w:rPr>
                  <w:i/>
                  <w:rPrChange w:id="578" w:author="Uzivatel" w:date="2018-11-13T10:32:00Z">
                    <w:rPr/>
                  </w:rPrChange>
                </w:rPr>
                <w:t>Trestní právo procesní</w:t>
              </w:r>
              <w:r>
                <w:t>. Brno: Novpress, 2015, s 338. ISBN 978–80–7418–246–4.</w:t>
              </w:r>
            </w:ins>
          </w:p>
          <w:p w14:paraId="5BC082A9" w14:textId="77777777" w:rsidR="006040AA" w:rsidRDefault="006040AA" w:rsidP="006040AA">
            <w:pPr>
              <w:jc w:val="both"/>
            </w:pPr>
            <w:ins w:id="579" w:author="Uzivatel" w:date="2018-11-13T10:32:00Z">
              <w:r w:rsidRPr="006040AA">
                <w:rPr>
                  <w:caps/>
                  <w:rPrChange w:id="580" w:author="Uzivatel" w:date="2018-11-13T10:32:00Z">
                    <w:rPr/>
                  </w:rPrChange>
                </w:rPr>
                <w:t>Porada, V., Straus, J.</w:t>
              </w:r>
              <w:r>
                <w:t xml:space="preserve"> </w:t>
              </w:r>
              <w:r w:rsidRPr="006040AA">
                <w:rPr>
                  <w:i/>
                  <w:rPrChange w:id="581" w:author="Uzivatel" w:date="2018-11-13T10:32:00Z">
                    <w:rPr/>
                  </w:rPrChange>
                </w:rPr>
                <w:t>Kriminalistické stopy: teorie, metodologie, praxe</w:t>
              </w:r>
              <w:r>
                <w:t>. 2012, Praha: Vydavatelství a nakladatelství Aleš Čeněk, 2012, s. 499. ISBN 978– 80–7380–396–4.</w:t>
              </w:r>
            </w:ins>
          </w:p>
        </w:tc>
      </w:tr>
      <w:tr w:rsidR="00383EAA" w14:paraId="3D469FF2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D547CDA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2FF2C07A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972DE34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6C3622F" w14:textId="77777777" w:rsidR="00383EAA" w:rsidRDefault="00383EAA" w:rsidP="00383EAA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09A712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305CE0DD" w14:textId="77777777" w:rsidTr="00383EAA">
        <w:tc>
          <w:tcPr>
            <w:tcW w:w="9855" w:type="dxa"/>
            <w:gridSpan w:val="8"/>
            <w:shd w:val="clear" w:color="auto" w:fill="F7CAAC"/>
          </w:tcPr>
          <w:p w14:paraId="0ECED8B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752334D9" w14:textId="77777777" w:rsidTr="00383EAA">
        <w:trPr>
          <w:trHeight w:val="496"/>
        </w:trPr>
        <w:tc>
          <w:tcPr>
            <w:tcW w:w="9855" w:type="dxa"/>
            <w:gridSpan w:val="8"/>
          </w:tcPr>
          <w:p w14:paraId="762B45D7" w14:textId="77777777" w:rsidR="00383EAA" w:rsidRPr="00685910" w:rsidRDefault="00383EAA" w:rsidP="00383EAA">
            <w:pPr>
              <w:jc w:val="both"/>
            </w:pPr>
            <w:r w:rsidRPr="00685910"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62AF70D3" w14:textId="77777777" w:rsidR="00383EAA" w:rsidRDefault="00383EAA" w:rsidP="00383EAA"/>
    <w:p w14:paraId="7F884290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582">
          <w:tblGrid>
            <w:gridCol w:w="380"/>
            <w:gridCol w:w="2706"/>
            <w:gridCol w:w="567"/>
            <w:gridCol w:w="1134"/>
            <w:gridCol w:w="889"/>
            <w:gridCol w:w="816"/>
            <w:gridCol w:w="2156"/>
            <w:gridCol w:w="539"/>
            <w:gridCol w:w="668"/>
            <w:gridCol w:w="380"/>
          </w:tblGrid>
        </w:tblGridChange>
      </w:tblGrid>
      <w:tr w:rsidR="00383EAA" w14:paraId="115B4FE8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96E8E71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61658D93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7153C5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4B9A7C3" w14:textId="77777777" w:rsidR="00383EAA" w:rsidRDefault="00383EAA" w:rsidP="00383EAA">
            <w:pPr>
              <w:jc w:val="both"/>
            </w:pPr>
            <w:bookmarkStart w:id="583" w:name="krizovePlanovani"/>
            <w:r w:rsidRPr="00300A0A">
              <w:t>Krizové plánování a řízení</w:t>
            </w:r>
            <w:bookmarkEnd w:id="583"/>
          </w:p>
        </w:tc>
      </w:tr>
      <w:tr w:rsidR="00383EAA" w14:paraId="49A88D3B" w14:textId="77777777" w:rsidTr="00383EAA">
        <w:tc>
          <w:tcPr>
            <w:tcW w:w="3086" w:type="dxa"/>
            <w:shd w:val="clear" w:color="auto" w:fill="F7CAAC"/>
          </w:tcPr>
          <w:p w14:paraId="0FF520E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9FC62AF" w14:textId="77777777" w:rsidR="00383EAA" w:rsidRDefault="00383EAA" w:rsidP="00383EAA">
            <w:pPr>
              <w:jc w:val="both"/>
            </w:pPr>
            <w:r>
              <w:t>Povinný „</w:t>
            </w:r>
            <w:r w:rsidR="00011CE3">
              <w:t>PZ</w:t>
            </w:r>
            <w:r>
              <w:t>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262BDD2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11910DB" w14:textId="77777777" w:rsidR="00383EAA" w:rsidRDefault="00383EAA" w:rsidP="00383EAA">
            <w:pPr>
              <w:jc w:val="both"/>
            </w:pPr>
            <w:r>
              <w:t>2</w:t>
            </w:r>
            <w:r w:rsidRPr="00300A0A">
              <w:t>/LS</w:t>
            </w:r>
          </w:p>
        </w:tc>
      </w:tr>
      <w:tr w:rsidR="00383EAA" w14:paraId="22AFF45D" w14:textId="77777777" w:rsidTr="00383EAA">
        <w:tc>
          <w:tcPr>
            <w:tcW w:w="3086" w:type="dxa"/>
            <w:shd w:val="clear" w:color="auto" w:fill="F7CAAC"/>
          </w:tcPr>
          <w:p w14:paraId="623EEAF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2C82FF1" w14:textId="77777777" w:rsidR="00383EAA" w:rsidRDefault="00383EAA" w:rsidP="00383EAA">
            <w:pPr>
              <w:jc w:val="both"/>
            </w:pPr>
            <w:r w:rsidRPr="00300A0A">
              <w:t>28p + 28s</w:t>
            </w:r>
          </w:p>
        </w:tc>
        <w:tc>
          <w:tcPr>
            <w:tcW w:w="889" w:type="dxa"/>
            <w:shd w:val="clear" w:color="auto" w:fill="F7CAAC"/>
          </w:tcPr>
          <w:p w14:paraId="74E3E4D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5CF50CA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D5B4E3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2D579D7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6892BC0A" w14:textId="77777777" w:rsidTr="00383EAA">
        <w:tc>
          <w:tcPr>
            <w:tcW w:w="3086" w:type="dxa"/>
            <w:shd w:val="clear" w:color="auto" w:fill="F7CAAC"/>
          </w:tcPr>
          <w:p w14:paraId="533E63A8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B821600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62BEB4C2" w14:textId="77777777" w:rsidTr="00383EAA">
        <w:tc>
          <w:tcPr>
            <w:tcW w:w="3086" w:type="dxa"/>
            <w:shd w:val="clear" w:color="auto" w:fill="F7CAAC"/>
          </w:tcPr>
          <w:p w14:paraId="6044B4C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6D74A3F" w14:textId="77777777" w:rsidR="00383EAA" w:rsidRDefault="00943B76" w:rsidP="00383EAA">
            <w:pPr>
              <w:jc w:val="both"/>
            </w:pPr>
            <w:r>
              <w:t>z</w:t>
            </w:r>
            <w:r w:rsidR="00383EAA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4C482F9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855E855" w14:textId="77777777" w:rsidR="00383EAA" w:rsidRDefault="00383EAA" w:rsidP="00383EAA">
            <w:pPr>
              <w:jc w:val="both"/>
            </w:pPr>
            <w:r>
              <w:t>Přednáška, seminář</w:t>
            </w:r>
          </w:p>
        </w:tc>
      </w:tr>
      <w:tr w:rsidR="00383EAA" w14:paraId="7C0EB54D" w14:textId="77777777" w:rsidTr="00383EAA">
        <w:tc>
          <w:tcPr>
            <w:tcW w:w="3086" w:type="dxa"/>
            <w:shd w:val="clear" w:color="auto" w:fill="F7CAAC"/>
          </w:tcPr>
          <w:p w14:paraId="492952F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15FA092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5C9FE3A5" w14:textId="77777777" w:rsidR="00383EAA" w:rsidRDefault="00383EAA" w:rsidP="00383EAA">
            <w:pPr>
              <w:jc w:val="both"/>
            </w:pPr>
            <w:r>
              <w:t xml:space="preserve">1. Povinná a aktivní účast na jednotlivých seminářích (80% účast na seminářích). </w:t>
            </w:r>
          </w:p>
          <w:p w14:paraId="7CED0C47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2CFCE9BE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7D9FF1DD" w14:textId="77777777" w:rsidR="00383EAA" w:rsidRDefault="00383EAA" w:rsidP="00383EAA">
            <w:pPr>
              <w:jc w:val="both"/>
            </w:pPr>
            <w:r>
              <w:t>4. Prokázání úspěšného zvládnutí probírané tématiky pomocí písemného testu a ústní zkoušky.</w:t>
            </w:r>
          </w:p>
        </w:tc>
      </w:tr>
      <w:tr w:rsidR="00383EAA" w14:paraId="63456A82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5B4E3B4A" w14:textId="77777777" w:rsidR="00383EAA" w:rsidRDefault="00383EAA" w:rsidP="00383EAA">
            <w:pPr>
              <w:jc w:val="both"/>
            </w:pPr>
          </w:p>
        </w:tc>
      </w:tr>
      <w:tr w:rsidR="00383EAA" w14:paraId="65B8BF7C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913FB4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E9ADA63" w14:textId="77777777" w:rsidR="00383EAA" w:rsidRDefault="00383EAA" w:rsidP="00383EAA">
            <w:pPr>
              <w:jc w:val="both"/>
            </w:pPr>
            <w:r>
              <w:t>Ing. Dora Lapková, Ph.D.</w:t>
            </w:r>
          </w:p>
        </w:tc>
      </w:tr>
      <w:tr w:rsidR="00383EAA" w14:paraId="217517D5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B96E8B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76B7BB1" w14:textId="77777777" w:rsidR="00383EAA" w:rsidRDefault="00383EAA" w:rsidP="00383EAA">
            <w:pPr>
              <w:jc w:val="both"/>
            </w:pPr>
            <w:r>
              <w:t xml:space="preserve">Metodicky, vede přednášky, semináře </w:t>
            </w:r>
          </w:p>
        </w:tc>
      </w:tr>
      <w:tr w:rsidR="00383EAA" w14:paraId="615EBDE4" w14:textId="77777777" w:rsidTr="00383EAA">
        <w:tc>
          <w:tcPr>
            <w:tcW w:w="3086" w:type="dxa"/>
            <w:shd w:val="clear" w:color="auto" w:fill="F7CAAC"/>
          </w:tcPr>
          <w:p w14:paraId="24201AC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EAEFF74" w14:textId="77777777" w:rsidR="00383EAA" w:rsidRDefault="00383EAA" w:rsidP="00383EAA">
            <w:pPr>
              <w:jc w:val="both"/>
            </w:pPr>
            <w:r>
              <w:t>Ing. Dora Lapková, Ph.D.</w:t>
            </w:r>
            <w:r w:rsidR="00BF217E">
              <w:t xml:space="preserve">, přednášky </w:t>
            </w:r>
            <w:r>
              <w:t>(100</w:t>
            </w:r>
            <w:r w:rsidR="00BF217E">
              <w:t xml:space="preserve"> </w:t>
            </w:r>
            <w:r>
              <w:t>%</w:t>
            </w:r>
            <w:r w:rsidR="00BF217E">
              <w:t>)</w:t>
            </w:r>
          </w:p>
          <w:p w14:paraId="1A8AFED4" w14:textId="77777777" w:rsidR="00383EAA" w:rsidRDefault="00383EAA" w:rsidP="00BF217E">
            <w:pPr>
              <w:jc w:val="both"/>
            </w:pPr>
            <w:r>
              <w:t>doc. Ing. Martin Hromada, Ph.D.</w:t>
            </w:r>
            <w:r w:rsidR="00BF217E">
              <w:t xml:space="preserve">, semináře </w:t>
            </w:r>
            <w:r>
              <w:t>(</w:t>
            </w:r>
            <w:r w:rsidR="00BF217E">
              <w:t>10</w:t>
            </w:r>
            <w:r>
              <w:t>0%)</w:t>
            </w:r>
          </w:p>
        </w:tc>
      </w:tr>
      <w:tr w:rsidR="00383EAA" w14:paraId="5FA9D4AD" w14:textId="77777777" w:rsidTr="00383EAA">
        <w:trPr>
          <w:trHeight w:val="220"/>
        </w:trPr>
        <w:tc>
          <w:tcPr>
            <w:tcW w:w="9855" w:type="dxa"/>
            <w:gridSpan w:val="8"/>
            <w:tcBorders>
              <w:top w:val="nil"/>
            </w:tcBorders>
          </w:tcPr>
          <w:p w14:paraId="0AA7BA7C" w14:textId="77777777" w:rsidR="00383EAA" w:rsidRDefault="00383EAA" w:rsidP="00383EAA">
            <w:pPr>
              <w:jc w:val="both"/>
            </w:pPr>
          </w:p>
        </w:tc>
      </w:tr>
      <w:tr w:rsidR="00383EAA" w14:paraId="4A68C067" w14:textId="77777777" w:rsidTr="00383EAA">
        <w:tc>
          <w:tcPr>
            <w:tcW w:w="3086" w:type="dxa"/>
            <w:shd w:val="clear" w:color="auto" w:fill="F7CAAC"/>
          </w:tcPr>
          <w:p w14:paraId="1150E27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70BCA9C" w14:textId="77777777" w:rsidR="00383EAA" w:rsidRDefault="00383EAA" w:rsidP="00383EAA">
            <w:pPr>
              <w:jc w:val="both"/>
            </w:pPr>
          </w:p>
        </w:tc>
      </w:tr>
      <w:tr w:rsidR="00383EAA" w14:paraId="7E0DA8AC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FAA0151" w14:textId="77777777" w:rsidR="00383EAA" w:rsidRPr="004E60D0" w:rsidRDefault="00383EAA" w:rsidP="00383EAA">
            <w:pPr>
              <w:jc w:val="both"/>
            </w:pPr>
            <w:r w:rsidRPr="004E60D0">
              <w:t xml:space="preserve">Cílem předmětu je studentům objasnit problematiku řízení rizik jako součásti krizového plánování a řízení. Dále bude rozebrán bezpečnostní audit a bezpečnostní politika podniku. Navazovat bude IZS státu, krizové plánování a řízení a krizový management. Předmět navazuje na Fyzickou ostrahu, Bezpečnostní inženýrství, Profesní obranu I a II, Právní řád I a </w:t>
            </w:r>
            <w:r>
              <w:t xml:space="preserve">II a Systemizaci bezpečnosti.  </w:t>
            </w:r>
          </w:p>
          <w:p w14:paraId="2801485C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5441B348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 xml:space="preserve">Úvod do studia předmětu </w:t>
            </w:r>
          </w:p>
          <w:p w14:paraId="7787C465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Řízení rizik – terminologie</w:t>
            </w:r>
          </w:p>
          <w:p w14:paraId="2E863E78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Řízení rizik – analýzy rizik</w:t>
            </w:r>
          </w:p>
          <w:p w14:paraId="6F174B19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Řízení rizik – snížení rizik</w:t>
            </w:r>
          </w:p>
          <w:p w14:paraId="6BA8DF30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Bezpečnostní audit</w:t>
            </w:r>
          </w:p>
          <w:p w14:paraId="48871DDD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Bezpečnostní politika</w:t>
            </w:r>
          </w:p>
          <w:p w14:paraId="029170A5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Business Continuity Management</w:t>
            </w:r>
          </w:p>
          <w:p w14:paraId="209B16C0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IZS státu</w:t>
            </w:r>
          </w:p>
          <w:p w14:paraId="78C48F0D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Typové činnosti IZS</w:t>
            </w:r>
          </w:p>
          <w:p w14:paraId="27B0EB9F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 xml:space="preserve">Krizové plánování </w:t>
            </w:r>
          </w:p>
          <w:p w14:paraId="494BFD04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Krizové řízení</w:t>
            </w:r>
          </w:p>
          <w:p w14:paraId="03365C85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Krizov</w:t>
            </w:r>
            <w:r>
              <w:t>á připravenost</w:t>
            </w:r>
          </w:p>
          <w:p w14:paraId="57881A87" w14:textId="77777777" w:rsidR="00383EAA" w:rsidRPr="004E60D0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Ochrana obyvatelstva</w:t>
            </w:r>
          </w:p>
          <w:p w14:paraId="1B6EA070" w14:textId="77777777" w:rsidR="00383EAA" w:rsidRDefault="00383EAA" w:rsidP="00383EAA">
            <w:pPr>
              <w:pStyle w:val="Odstavecseseznamem"/>
              <w:numPr>
                <w:ilvl w:val="0"/>
                <w:numId w:val="25"/>
              </w:numPr>
              <w:jc w:val="both"/>
            </w:pPr>
            <w:r w:rsidRPr="004E60D0">
              <w:t>Kritická infrastruktura ČR</w:t>
            </w:r>
          </w:p>
        </w:tc>
      </w:tr>
      <w:tr w:rsidR="00383EAA" w14:paraId="43DB4A3A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D0CD354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0143FAB" w14:textId="77777777" w:rsidR="00383EAA" w:rsidRDefault="00383EAA" w:rsidP="00383EAA">
            <w:pPr>
              <w:jc w:val="both"/>
            </w:pPr>
          </w:p>
        </w:tc>
      </w:tr>
      <w:tr w:rsidR="00383EAA" w14:paraId="564472F2" w14:textId="77777777" w:rsidTr="00775623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584" w:author="Uzivatel" w:date="2018-11-13T10:38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69"/>
          <w:trPrChange w:id="585" w:author="Uzivatel" w:date="2018-11-13T10:38:00Z">
            <w:trPr>
              <w:gridBefore w:val="1"/>
              <w:trHeight w:val="1497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586" w:author="Uzivatel" w:date="2018-11-13T10:38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4EBB7B5F" w14:textId="77777777" w:rsidR="00383EAA" w:rsidRPr="004E60D0" w:rsidRDefault="00383EAA" w:rsidP="00383EAA">
            <w:pPr>
              <w:jc w:val="both"/>
              <w:rPr>
                <w:b/>
                <w:bCs/>
              </w:rPr>
            </w:pPr>
            <w:r w:rsidRPr="004E60D0">
              <w:rPr>
                <w:b/>
                <w:bCs/>
              </w:rPr>
              <w:t>Povinná literatura:</w:t>
            </w:r>
          </w:p>
          <w:p w14:paraId="0978BF5C" w14:textId="77777777" w:rsidR="00383EAA" w:rsidRDefault="00383EAA" w:rsidP="00383EAA">
            <w:pPr>
              <w:jc w:val="both"/>
              <w:rPr>
                <w:ins w:id="587" w:author="Uzivatel" w:date="2018-11-13T10:34:00Z"/>
              </w:rPr>
            </w:pPr>
            <w:r w:rsidRPr="004E60D0">
              <w:t>LUKÁŠ, L</w:t>
            </w:r>
            <w:r>
              <w:t>.</w:t>
            </w:r>
            <w:r w:rsidRPr="004E60D0">
              <w:t xml:space="preserve"> a kol. </w:t>
            </w:r>
            <w:r w:rsidRPr="004E60D0">
              <w:rPr>
                <w:i/>
              </w:rPr>
              <w:t>Bezpečnostní technologie, systémy a management.</w:t>
            </w:r>
            <w:r w:rsidRPr="004E60D0">
              <w:t xml:space="preserve"> 1. – 5. díl. Zlín: VeRBuM, 2011 – 2015.</w:t>
            </w:r>
          </w:p>
          <w:p w14:paraId="7851E9B6" w14:textId="77777777" w:rsidR="005878FA" w:rsidRDefault="00775623" w:rsidP="005878FA">
            <w:pPr>
              <w:jc w:val="both"/>
              <w:rPr>
                <w:ins w:id="588" w:author="Uzivatel" w:date="2018-11-13T10:35:00Z"/>
              </w:rPr>
            </w:pPr>
            <w:ins w:id="589" w:author="Uzivatel" w:date="2018-11-13T10:40:00Z">
              <w:r>
                <w:t xml:space="preserve">ČR, </w:t>
              </w:r>
            </w:ins>
            <w:ins w:id="590" w:author="Uzivatel" w:date="2018-11-13T10:35:00Z">
              <w:r w:rsidR="005878FA">
                <w:t>Zákon č. 239 ze dne 28. června 2000 o integrovaném záchranném systému a o změně některých zákonů. In: Sbírka zákonů České republiky. 2000, částka 73, s. 3461.</w:t>
              </w:r>
            </w:ins>
          </w:p>
          <w:p w14:paraId="797FDB48" w14:textId="77777777" w:rsidR="005878FA" w:rsidRPr="004E60D0" w:rsidRDefault="00775623" w:rsidP="005878FA">
            <w:pPr>
              <w:jc w:val="both"/>
            </w:pPr>
            <w:ins w:id="591" w:author="Uzivatel" w:date="2018-11-13T10:40:00Z">
              <w:r>
                <w:t xml:space="preserve">ČR, </w:t>
              </w:r>
            </w:ins>
            <w:ins w:id="592" w:author="Uzivatel" w:date="2018-11-13T10:35:00Z">
              <w:r w:rsidR="005878FA">
                <w:t>Zákon č. 240 ze dne 28. června 2000 o krizovém řízení a o změně některých zákonů (krizový zákon). In: Sbírka zákonů České republiky. 2000, částka 73, s. 3475.</w:t>
              </w:r>
            </w:ins>
          </w:p>
          <w:p w14:paraId="390C5636" w14:textId="77777777" w:rsidR="00383EAA" w:rsidRPr="004E60D0" w:rsidRDefault="00383EAA" w:rsidP="00383EAA">
            <w:pPr>
              <w:jc w:val="both"/>
              <w:rPr>
                <w:b/>
              </w:rPr>
            </w:pPr>
            <w:r w:rsidRPr="004E60D0">
              <w:rPr>
                <w:b/>
              </w:rPr>
              <w:t>Doporučená literatura:</w:t>
            </w:r>
          </w:p>
          <w:p w14:paraId="2954359A" w14:textId="77777777" w:rsidR="00383EAA" w:rsidRPr="004E60D0" w:rsidDel="005878FA" w:rsidRDefault="00383EAA" w:rsidP="00383EAA">
            <w:pPr>
              <w:jc w:val="both"/>
              <w:rPr>
                <w:del w:id="593" w:author="Uzivatel" w:date="2018-11-13T10:36:00Z"/>
              </w:rPr>
            </w:pPr>
            <w:del w:id="594" w:author="Uzivatel" w:date="2018-11-13T10:36:00Z">
              <w:r w:rsidRPr="004E60D0" w:rsidDel="005878FA">
                <w:delText>KAMENÍK, J</w:delText>
              </w:r>
              <w:r w:rsidDel="005878FA">
                <w:delText>.</w:delText>
              </w:r>
              <w:r w:rsidRPr="004E60D0" w:rsidDel="005878FA">
                <w:delText xml:space="preserve"> a F</w:delText>
              </w:r>
              <w:r w:rsidDel="005878FA">
                <w:delText>.</w:delText>
              </w:r>
              <w:r w:rsidRPr="004E60D0" w:rsidDel="005878FA">
                <w:delText xml:space="preserve"> BRABEC. </w:delText>
              </w:r>
              <w:r w:rsidRPr="004E60D0" w:rsidDel="005878FA">
                <w:rPr>
                  <w:i/>
                </w:rPr>
                <w:delText>Komerční bezpečnost: soukromá bezpečnostní činnost detektivních kanceláří a bezpečnostních agentur. Pr</w:delText>
              </w:r>
              <w:r w:rsidRPr="004E60D0" w:rsidDel="005878FA">
                <w:delText>aha: ASPI, 2007. ISBN 978-80-7357-309-6.</w:delText>
              </w:r>
            </w:del>
          </w:p>
          <w:p w14:paraId="1E992293" w14:textId="77777777" w:rsidR="00383EAA" w:rsidDel="005878FA" w:rsidRDefault="00383EAA" w:rsidP="00383EAA">
            <w:pPr>
              <w:jc w:val="both"/>
              <w:rPr>
                <w:del w:id="595" w:author="Uzivatel" w:date="2018-11-13T10:36:00Z"/>
              </w:rPr>
            </w:pPr>
            <w:del w:id="596" w:author="Uzivatel" w:date="2018-11-13T10:36:00Z">
              <w:r w:rsidDel="005878FA">
                <w:delText>Typové činnosti GŘ HZS ČR</w:delText>
              </w:r>
            </w:del>
          </w:p>
          <w:p w14:paraId="73D01BC5" w14:textId="77777777" w:rsidR="00383EAA" w:rsidRPr="004E60D0" w:rsidDel="005878FA" w:rsidRDefault="00383EAA" w:rsidP="00383EAA">
            <w:pPr>
              <w:jc w:val="both"/>
              <w:rPr>
                <w:del w:id="597" w:author="Uzivatel" w:date="2018-11-13T10:36:00Z"/>
              </w:rPr>
            </w:pPr>
            <w:del w:id="598" w:author="Uzivatel" w:date="2018-11-13T10:36:00Z">
              <w:r w:rsidDel="005878FA">
                <w:delText>LAUCKÝ, V</w:delText>
              </w:r>
              <w:r w:rsidRPr="004E60D0" w:rsidDel="005878FA">
                <w:delText>.</w:delText>
              </w:r>
              <w:r w:rsidRPr="004E60D0" w:rsidDel="005878FA">
                <w:rPr>
                  <w:i/>
                </w:rPr>
                <w:delText xml:space="preserve"> Technologie komerční bezpečnosti II</w:delText>
              </w:r>
              <w:r w:rsidRPr="004E60D0" w:rsidDel="005878FA">
                <w:delText xml:space="preserve">, Zlín: Univerzita Tomáše Bati ve Zlíně, 2007. 123 s. ISBN 978-80-7318-631-9 </w:delText>
              </w:r>
            </w:del>
          </w:p>
          <w:p w14:paraId="11C64184" w14:textId="20C07944" w:rsidR="005878FA" w:rsidRDefault="00383EAA" w:rsidP="005878FA">
            <w:pPr>
              <w:jc w:val="both"/>
              <w:rPr>
                <w:ins w:id="599" w:author="Uzivatel" w:date="2018-11-13T10:36:00Z"/>
              </w:rPr>
            </w:pPr>
            <w:del w:id="600" w:author="Uzivatel" w:date="2018-11-13T10:36:00Z">
              <w:r w:rsidRPr="004E60D0" w:rsidDel="005878FA">
                <w:delText xml:space="preserve">LAUCKÝ, V. </w:delText>
              </w:r>
              <w:r w:rsidRPr="004E60D0" w:rsidDel="005878FA">
                <w:rPr>
                  <w:i/>
                </w:rPr>
                <w:delText>Speciální bezpečnostní technologie</w:delText>
              </w:r>
              <w:r w:rsidRPr="004E60D0" w:rsidDel="005878FA">
                <w:delText>, Zlín: Univerzita Tomáše Bati ve Zlíně, 2009. 223 s. ISBN 978-80-7318-762-0</w:delText>
              </w:r>
            </w:del>
            <w:ins w:id="601" w:author="Uzivatel" w:date="2018-11-13T10:36:00Z">
              <w:r w:rsidR="005878FA">
                <w:t>HRUBÁ, A</w:t>
              </w:r>
              <w:del w:id="602" w:author="Jiří Vojtěšek" w:date="2018-11-25T19:12:00Z">
                <w:r w:rsidR="005878FA" w:rsidDel="00D1052E">
                  <w:delText>lice</w:delText>
                </w:r>
              </w:del>
            </w:ins>
            <w:ins w:id="603" w:author="Jiří Vojtěšek" w:date="2018-11-25T19:12:00Z">
              <w:r w:rsidR="00D1052E">
                <w:t>.</w:t>
              </w:r>
            </w:ins>
            <w:ins w:id="604" w:author="Uzivatel" w:date="2018-11-13T10:36:00Z">
              <w:r w:rsidR="005878FA">
                <w:t xml:space="preserve"> et al. </w:t>
              </w:r>
              <w:r w:rsidR="005878FA" w:rsidRPr="00D1052E">
                <w:rPr>
                  <w:i/>
                  <w:rPrChange w:id="605" w:author="Jiří Vojtěšek" w:date="2018-11-25T19:13:00Z">
                    <w:rPr/>
                  </w:rPrChange>
                </w:rPr>
                <w:t>Příručka pro přípravu techniků ochrany obyvatelstva</w:t>
              </w:r>
              <w:r w:rsidR="005878FA">
                <w:t>. (1. díl, Organizace činnosti jednotek při plnění úkolů ochrany obyvatelstva). Lázně Bohdaneč: MV-GŘ HZS ČR - Institut ochrany obyvatelstva, 2012. 96 s. ISBN 978-80-87544-13-6.</w:t>
              </w:r>
            </w:ins>
          </w:p>
          <w:p w14:paraId="7DCC1C9F" w14:textId="22E9410A" w:rsidR="005878FA" w:rsidRDefault="005878FA" w:rsidP="005878FA">
            <w:pPr>
              <w:jc w:val="both"/>
              <w:rPr>
                <w:ins w:id="606" w:author="Uzivatel" w:date="2018-11-13T10:38:00Z"/>
              </w:rPr>
            </w:pPr>
            <w:ins w:id="607" w:author="Uzivatel" w:date="2018-11-13T10:37:00Z">
              <w:r>
                <w:t>MAREŠ, M</w:t>
              </w:r>
              <w:del w:id="608" w:author="Jiří Vojtěšek" w:date="2018-11-25T19:12:00Z">
                <w:r w:rsidDel="00D1052E">
                  <w:delText>iroslav</w:delText>
                </w:r>
              </w:del>
            </w:ins>
            <w:ins w:id="609" w:author="Jiří Vojtěšek" w:date="2018-11-25T19:12:00Z">
              <w:r w:rsidR="00D1052E">
                <w:t>.</w:t>
              </w:r>
            </w:ins>
            <w:ins w:id="610" w:author="Uzivatel" w:date="2018-11-13T10:37:00Z">
              <w:r>
                <w:t xml:space="preserve"> et al. </w:t>
              </w:r>
              <w:r w:rsidRPr="00D1052E">
                <w:rPr>
                  <w:i/>
                  <w:rPrChange w:id="611" w:author="Jiří Vojtěšek" w:date="2018-11-25T19:13:00Z">
                    <w:rPr/>
                  </w:rPrChange>
                </w:rPr>
                <w:t>Krizový management: případové bezpečnostní studie</w:t>
              </w:r>
              <w:r>
                <w:t>. 1. vyd. Praha: Ekopress, 2013. 237 s. ISBN 978-80-86929-92-7.</w:t>
              </w:r>
            </w:ins>
          </w:p>
          <w:p w14:paraId="1A72FE65" w14:textId="58E566F8" w:rsidR="005878FA" w:rsidRDefault="005878FA" w:rsidP="005878FA">
            <w:pPr>
              <w:jc w:val="both"/>
              <w:rPr>
                <w:ins w:id="612" w:author="Uzivatel" w:date="2018-11-13T10:37:00Z"/>
              </w:rPr>
            </w:pPr>
            <w:ins w:id="613" w:author="Uzivatel" w:date="2018-11-13T10:38:00Z">
              <w:r>
                <w:t>PACINDA, Š</w:t>
              </w:r>
              <w:del w:id="614" w:author="Jiří Vojtěšek" w:date="2018-11-25T19:13:00Z">
                <w:r w:rsidDel="00D1052E">
                  <w:delText>tefan</w:delText>
                </w:r>
              </w:del>
            </w:ins>
            <w:ins w:id="615" w:author="Jiří Vojtěšek" w:date="2018-11-25T19:13:00Z">
              <w:r w:rsidR="00D1052E">
                <w:t>.</w:t>
              </w:r>
            </w:ins>
            <w:ins w:id="616" w:author="Uzivatel" w:date="2018-11-13T10:38:00Z">
              <w:r>
                <w:t xml:space="preserve"> a PIVOVARNÍK, J</w:t>
              </w:r>
              <w:del w:id="617" w:author="Jiří Vojtěšek" w:date="2018-11-25T19:13:00Z">
                <w:r w:rsidDel="00D1052E">
                  <w:delText>án</w:delText>
                </w:r>
              </w:del>
              <w:r>
                <w:t xml:space="preserve">. </w:t>
              </w:r>
              <w:r w:rsidRPr="00D1052E">
                <w:rPr>
                  <w:i/>
                  <w:rPrChange w:id="618" w:author="Jiří Vojtěšek" w:date="2018-11-25T19:13:00Z">
                    <w:rPr/>
                  </w:rPrChange>
                </w:rPr>
                <w:t>Kolektivní ochrana obyvatelstva</w:t>
              </w:r>
              <w:r>
                <w:t>. 1. vyd. Praha: MV-GŘ HZS ČR, 2010. 118 s. ISBN 978-80-86640-44-0.</w:t>
              </w:r>
            </w:ins>
          </w:p>
          <w:p w14:paraId="48961B45" w14:textId="77777777" w:rsidR="005878FA" w:rsidRPr="004E60D0" w:rsidDel="00775623" w:rsidRDefault="005878FA" w:rsidP="005878FA">
            <w:pPr>
              <w:jc w:val="both"/>
              <w:rPr>
                <w:del w:id="619" w:author="Uzivatel" w:date="2018-11-13T10:38:00Z"/>
              </w:rPr>
            </w:pPr>
          </w:p>
          <w:p w14:paraId="41A0F0D8" w14:textId="77777777" w:rsidR="00383EAA" w:rsidRPr="004E60D0" w:rsidRDefault="00383EAA" w:rsidP="00383EAA">
            <w:pPr>
              <w:jc w:val="both"/>
            </w:pPr>
          </w:p>
        </w:tc>
      </w:tr>
      <w:tr w:rsidR="00383EAA" w14:paraId="1B8C8261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AFA9E02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83EAA" w14:paraId="17D1DDC4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87279EF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ABCB697" w14:textId="77777777" w:rsidR="00383EAA" w:rsidRDefault="00383EAA" w:rsidP="00383EAA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4B5A6E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425DCD9A" w14:textId="77777777" w:rsidTr="00383EAA">
        <w:tc>
          <w:tcPr>
            <w:tcW w:w="9855" w:type="dxa"/>
            <w:gridSpan w:val="8"/>
            <w:shd w:val="clear" w:color="auto" w:fill="F7CAAC"/>
          </w:tcPr>
          <w:p w14:paraId="693571D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1C7EB205" w14:textId="77777777" w:rsidTr="00383EAA">
        <w:trPr>
          <w:trHeight w:val="490"/>
        </w:trPr>
        <w:tc>
          <w:tcPr>
            <w:tcW w:w="9855" w:type="dxa"/>
            <w:gridSpan w:val="8"/>
          </w:tcPr>
          <w:p w14:paraId="23A56E21" w14:textId="77777777" w:rsidR="00383EAA" w:rsidRDefault="00383EAA" w:rsidP="00383EAA">
            <w:pPr>
              <w:jc w:val="both"/>
            </w:pPr>
            <w:r w:rsidRPr="004E60D0">
              <w:t>Vyučující na FAI mají trvale vypsány a zveřejněny konzultace minimálně 2h/týden, v rámci kterých mají studenti možnost konzultovat podrobněji probíranou látku. Dále mohou studenti komunikovat s vyučující</w:t>
            </w:r>
            <w:r>
              <w:t xml:space="preserve">m pomocí e-mailu a LMS Moodle. </w:t>
            </w:r>
          </w:p>
        </w:tc>
      </w:tr>
    </w:tbl>
    <w:p w14:paraId="43802EFA" w14:textId="77777777" w:rsidR="00383EAA" w:rsidRDefault="00383EAA" w:rsidP="00383EAA"/>
    <w:p w14:paraId="2796F966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71BB55EA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5EA89F4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4E3DD8E4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ADBF103" w14:textId="77777777" w:rsidR="00383EAA" w:rsidRDefault="00383EAA" w:rsidP="00383EAA">
            <w:pPr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2B9D56F" w14:textId="77777777" w:rsidR="00383EAA" w:rsidRDefault="00383EAA" w:rsidP="00383EAA">
            <w:pPr>
              <w:jc w:val="both"/>
            </w:pPr>
            <w:bookmarkStart w:id="620" w:name="matematickaAnalyza"/>
            <w:r w:rsidRPr="00300A0A">
              <w:t>Matematick</w:t>
            </w:r>
            <w:r>
              <w:t>á analýza</w:t>
            </w:r>
            <w:bookmarkEnd w:id="620"/>
          </w:p>
        </w:tc>
      </w:tr>
      <w:tr w:rsidR="00383EAA" w14:paraId="18D3A739" w14:textId="77777777" w:rsidTr="00383EAA">
        <w:tc>
          <w:tcPr>
            <w:tcW w:w="3086" w:type="dxa"/>
            <w:shd w:val="clear" w:color="auto" w:fill="F7CAAC"/>
          </w:tcPr>
          <w:p w14:paraId="35B68D4D" w14:textId="77777777" w:rsidR="00383EAA" w:rsidRDefault="00383EAA" w:rsidP="00383EAA">
            <w:pPr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757A115" w14:textId="77777777" w:rsidR="00383EAA" w:rsidRDefault="00383EAA" w:rsidP="00383EAA">
            <w:pPr>
              <w:jc w:val="both"/>
            </w:pPr>
            <w:r>
              <w:t xml:space="preserve">Povinný 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7CB81DD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541CFF5" w14:textId="77777777" w:rsidR="00383EAA" w:rsidRDefault="00383EAA" w:rsidP="00383EAA">
            <w:pPr>
              <w:jc w:val="both"/>
            </w:pPr>
            <w:r>
              <w:t>1/L</w:t>
            </w:r>
            <w:r w:rsidRPr="00300A0A">
              <w:t>S</w:t>
            </w:r>
          </w:p>
        </w:tc>
      </w:tr>
      <w:tr w:rsidR="00383EAA" w14:paraId="45F37DE8" w14:textId="77777777" w:rsidTr="00383EAA">
        <w:tc>
          <w:tcPr>
            <w:tcW w:w="3086" w:type="dxa"/>
            <w:shd w:val="clear" w:color="auto" w:fill="F7CAAC"/>
          </w:tcPr>
          <w:p w14:paraId="0AC2F88C" w14:textId="77777777" w:rsidR="00383EAA" w:rsidRDefault="00383EAA" w:rsidP="00383EAA">
            <w:pPr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4C5C73B" w14:textId="77777777" w:rsidR="00383EAA" w:rsidRDefault="00383EAA" w:rsidP="00383EAA">
            <w:pPr>
              <w:jc w:val="both"/>
            </w:pPr>
            <w:r>
              <w:t>28</w:t>
            </w:r>
            <w:r w:rsidRPr="00300A0A">
              <w:t>p + 56s</w:t>
            </w:r>
          </w:p>
        </w:tc>
        <w:tc>
          <w:tcPr>
            <w:tcW w:w="889" w:type="dxa"/>
            <w:shd w:val="clear" w:color="auto" w:fill="F7CAAC"/>
          </w:tcPr>
          <w:p w14:paraId="6279215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C01BB3C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4978CD7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A6EC11E" w14:textId="77777777" w:rsidR="00383EAA" w:rsidRDefault="00383EAA" w:rsidP="00383EAA">
            <w:pPr>
              <w:jc w:val="both"/>
            </w:pPr>
            <w:r>
              <w:t>5</w:t>
            </w:r>
          </w:p>
        </w:tc>
      </w:tr>
      <w:tr w:rsidR="00383EAA" w14:paraId="362F5665" w14:textId="77777777" w:rsidTr="00383EAA">
        <w:tc>
          <w:tcPr>
            <w:tcW w:w="3086" w:type="dxa"/>
            <w:shd w:val="clear" w:color="auto" w:fill="F7CAAC"/>
          </w:tcPr>
          <w:p w14:paraId="2931F73D" w14:textId="77777777" w:rsidR="00383EAA" w:rsidRDefault="00383EAA" w:rsidP="00383EAA">
            <w:pPr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CE69D59" w14:textId="77777777" w:rsidR="00383EAA" w:rsidRDefault="00383EAA" w:rsidP="00383EAA">
            <w:r>
              <w:t>Předpokládá se znalost základního matematického aparátu získaná v předmětu Matematický seminář.</w:t>
            </w:r>
          </w:p>
        </w:tc>
      </w:tr>
      <w:tr w:rsidR="00383EAA" w14:paraId="0F62F7C6" w14:textId="77777777" w:rsidTr="00383EAA">
        <w:tc>
          <w:tcPr>
            <w:tcW w:w="3086" w:type="dxa"/>
            <w:shd w:val="clear" w:color="auto" w:fill="F7CAAC"/>
          </w:tcPr>
          <w:p w14:paraId="51122C4B" w14:textId="77777777" w:rsidR="00383EAA" w:rsidRDefault="00383EAA" w:rsidP="00383EAA">
            <w:pPr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413A1DA6" w14:textId="77777777" w:rsidR="00383EAA" w:rsidRDefault="00207021" w:rsidP="00383EAA">
            <w:pPr>
              <w:jc w:val="both"/>
            </w:pPr>
            <w:r>
              <w:t>z</w:t>
            </w:r>
            <w:r w:rsidR="00383EAA">
              <w:t>ápočet a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6D90526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54B719BB" w14:textId="77777777" w:rsidR="00383EAA" w:rsidRDefault="00383EAA" w:rsidP="00383EAA">
            <w:r>
              <w:t>Přednáška a seminář</w:t>
            </w:r>
          </w:p>
        </w:tc>
      </w:tr>
      <w:tr w:rsidR="00383EAA" w14:paraId="3C486CA4" w14:textId="77777777" w:rsidTr="00383EAA">
        <w:tc>
          <w:tcPr>
            <w:tcW w:w="3086" w:type="dxa"/>
            <w:shd w:val="clear" w:color="auto" w:fill="F7CAAC"/>
          </w:tcPr>
          <w:p w14:paraId="62C81C6D" w14:textId="77777777" w:rsidR="00383EAA" w:rsidRDefault="00383EAA" w:rsidP="00383EAA">
            <w:pPr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1F775F6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 </w:t>
            </w:r>
          </w:p>
          <w:p w14:paraId="7D753B93" w14:textId="77777777" w:rsidR="00383EAA" w:rsidRDefault="00383EAA" w:rsidP="00383EAA">
            <w:pPr>
              <w:jc w:val="both"/>
            </w:pPr>
            <w:r>
              <w:t>2. P</w:t>
            </w:r>
            <w:r w:rsidRPr="005B1B4C">
              <w:t>růběžné plně</w:t>
            </w:r>
            <w:r>
              <w:t xml:space="preserve">ní zadaných úkolů do seminářů (vypracování domácích prací a úspěšné zvládnutí zápočtové práce). </w:t>
            </w:r>
          </w:p>
          <w:p w14:paraId="157B751C" w14:textId="77777777" w:rsidR="00383EAA" w:rsidRDefault="00383EAA" w:rsidP="00383EAA">
            <w:pPr>
              <w:jc w:val="both"/>
            </w:pPr>
            <w:r>
              <w:t>3. Prokázání úspěšného zvládnutí probírané tématiky při závěrečné zkoušce.</w:t>
            </w:r>
          </w:p>
        </w:tc>
      </w:tr>
      <w:tr w:rsidR="00383EAA" w14:paraId="6850CA76" w14:textId="77777777" w:rsidTr="00383EAA">
        <w:trPr>
          <w:trHeight w:val="188"/>
        </w:trPr>
        <w:tc>
          <w:tcPr>
            <w:tcW w:w="9855" w:type="dxa"/>
            <w:gridSpan w:val="8"/>
            <w:tcBorders>
              <w:top w:val="nil"/>
            </w:tcBorders>
          </w:tcPr>
          <w:p w14:paraId="417CB5A1" w14:textId="77777777" w:rsidR="00383EAA" w:rsidRDefault="00383EAA" w:rsidP="00383EAA">
            <w:pPr>
              <w:jc w:val="both"/>
            </w:pPr>
          </w:p>
        </w:tc>
      </w:tr>
      <w:tr w:rsidR="00383EAA" w14:paraId="628DCD46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E73FD0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2C033BE" w14:textId="77777777" w:rsidR="00383EAA" w:rsidRDefault="00383EAA" w:rsidP="00383EAA">
            <w:pPr>
              <w:jc w:val="both"/>
            </w:pPr>
            <w:r>
              <w:t>Mgr. Lubomír Sedláček, Ph.D.</w:t>
            </w:r>
          </w:p>
        </w:tc>
      </w:tr>
      <w:tr w:rsidR="00383EAA" w14:paraId="583982ED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508DAAE" w14:textId="77777777" w:rsidR="00383EAA" w:rsidRDefault="00383EAA" w:rsidP="00383EAA">
            <w:pPr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6FBA46C2" w14:textId="77777777" w:rsidR="00383EAA" w:rsidRDefault="00383EAA" w:rsidP="00383EAA">
            <w:pPr>
              <w:jc w:val="both"/>
            </w:pPr>
            <w:r>
              <w:t>Metodicky, vede přednášky, semináře</w:t>
            </w:r>
          </w:p>
        </w:tc>
      </w:tr>
      <w:tr w:rsidR="00383EAA" w14:paraId="04767EFA" w14:textId="77777777" w:rsidTr="00383EAA">
        <w:tc>
          <w:tcPr>
            <w:tcW w:w="3086" w:type="dxa"/>
            <w:shd w:val="clear" w:color="auto" w:fill="F7CAAC"/>
          </w:tcPr>
          <w:p w14:paraId="3160A11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63105414" w14:textId="77777777" w:rsidR="00383EAA" w:rsidRDefault="00383EAA" w:rsidP="00383EAA">
            <w:pPr>
              <w:jc w:val="both"/>
            </w:pPr>
            <w:r>
              <w:t>Mgr. Lubomír Sedláček, Ph.D., přednášky (100 %)</w:t>
            </w:r>
            <w:r w:rsidR="005F1292">
              <w:t>, semináře (100%).</w:t>
            </w:r>
          </w:p>
        </w:tc>
      </w:tr>
      <w:tr w:rsidR="00383EAA" w14:paraId="6BF88CA7" w14:textId="77777777" w:rsidTr="00383EAA">
        <w:trPr>
          <w:trHeight w:val="202"/>
        </w:trPr>
        <w:tc>
          <w:tcPr>
            <w:tcW w:w="9855" w:type="dxa"/>
            <w:gridSpan w:val="8"/>
            <w:tcBorders>
              <w:top w:val="nil"/>
            </w:tcBorders>
          </w:tcPr>
          <w:p w14:paraId="50F1EC06" w14:textId="77777777" w:rsidR="00383EAA" w:rsidRDefault="00383EAA" w:rsidP="00383EAA">
            <w:pPr>
              <w:jc w:val="both"/>
            </w:pPr>
          </w:p>
        </w:tc>
      </w:tr>
      <w:tr w:rsidR="00383EAA" w14:paraId="63381CB6" w14:textId="77777777" w:rsidTr="00383EAA">
        <w:tc>
          <w:tcPr>
            <w:tcW w:w="3086" w:type="dxa"/>
            <w:shd w:val="clear" w:color="auto" w:fill="F7CAAC"/>
          </w:tcPr>
          <w:p w14:paraId="3938C0C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1487187" w14:textId="77777777" w:rsidR="00383EAA" w:rsidRDefault="00383EAA" w:rsidP="00383EAA">
            <w:pPr>
              <w:jc w:val="both"/>
            </w:pPr>
          </w:p>
        </w:tc>
      </w:tr>
      <w:tr w:rsidR="00383EAA" w14:paraId="17CD538C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AB255B2" w14:textId="77777777" w:rsidR="00383EAA" w:rsidRDefault="00383EAA" w:rsidP="00383EAA">
            <w:pPr>
              <w:jc w:val="both"/>
            </w:pPr>
            <w:r w:rsidRPr="00AB3303">
              <w:t xml:space="preserve">Cílem předmětu je seznámit studenty se základními matematickými nástroji diferenciálního a integrálního počtu funkce jedné proměnné užívanými </w:t>
            </w:r>
            <w:r>
              <w:t xml:space="preserve">při studiu odborných předmětů. </w:t>
            </w:r>
          </w:p>
          <w:p w14:paraId="268E76DE" w14:textId="77777777" w:rsidR="00383EAA" w:rsidRPr="009D07DE" w:rsidRDefault="00383EAA" w:rsidP="00383EAA">
            <w:pPr>
              <w:jc w:val="both"/>
            </w:pPr>
            <w:r w:rsidRPr="009D07DE">
              <w:rPr>
                <w:b/>
                <w:color w:val="000000"/>
                <w:shd w:val="clear" w:color="auto" w:fill="FFFFFF"/>
              </w:rPr>
              <w:t>Témata:</w:t>
            </w:r>
          </w:p>
          <w:p w14:paraId="4272D706" w14:textId="77777777" w:rsidR="00383EAA" w:rsidRPr="009D07DE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Funkce jedné reálné proměnné a její vlastnosti.</w:t>
            </w:r>
          </w:p>
          <w:p w14:paraId="4AAFD9BF" w14:textId="77777777" w:rsidR="00383EAA" w:rsidRPr="009D07DE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Limita a spojitost funkce. Jednostranná limita, nevlastní limita, limita v nevlastním bodě. Asymptoty grafu funkce.</w:t>
            </w:r>
          </w:p>
          <w:p w14:paraId="574142B0" w14:textId="77777777" w:rsidR="00383EAA" w:rsidRPr="009D07DE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 xml:space="preserve">Derivace funkce a její význam. Derivace elementárních funkcí. </w:t>
            </w:r>
          </w:p>
          <w:p w14:paraId="7DA82CA8" w14:textId="77777777" w:rsidR="00383EAA" w:rsidRPr="009D07DE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Derivace složené funkce.</w:t>
            </w:r>
          </w:p>
          <w:p w14:paraId="37C61740" w14:textId="77777777" w:rsidR="00383EAA" w:rsidRPr="003F34DF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 xml:space="preserve">Diferenciál funkce a jeho použití. Derivace vyšších řádů. Taylorův polynom. </w:t>
            </w:r>
          </w:p>
          <w:p w14:paraId="4576D395" w14:textId="77777777" w:rsidR="00383EAA" w:rsidRPr="009D07DE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Extrémy funkce, intervaly monotónnosti, konvexnost, konkávnost, inflexní body. </w:t>
            </w:r>
          </w:p>
          <w:p w14:paraId="7A9FD317" w14:textId="77777777" w:rsidR="00383EAA" w:rsidRPr="009D07DE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Průběh funkce. </w:t>
            </w:r>
          </w:p>
          <w:p w14:paraId="607222FF" w14:textId="77777777" w:rsidR="00383EAA" w:rsidRPr="009D07DE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  <w:rPr>
                <w:color w:val="000000"/>
                <w:shd w:val="clear" w:color="auto" w:fill="FFFFFF"/>
              </w:rPr>
            </w:pPr>
            <w:r w:rsidRPr="009D07DE">
              <w:rPr>
                <w:color w:val="000000"/>
                <w:shd w:val="clear" w:color="auto" w:fill="FFFFFF"/>
              </w:rPr>
              <w:t>Využití derivace v aplikacích. </w:t>
            </w:r>
          </w:p>
          <w:p w14:paraId="15B58467" w14:textId="77777777" w:rsidR="00383EAA" w:rsidRPr="00AB3303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 xml:space="preserve">Primitivní funkce, neurčitý integrál. </w:t>
            </w:r>
          </w:p>
          <w:p w14:paraId="6FA52F3E" w14:textId="77777777" w:rsidR="00383EAA" w:rsidRPr="00AB3303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Základní integrační metody. Přímá integrace, metoda per partes, substituční metoda. </w:t>
            </w:r>
          </w:p>
          <w:p w14:paraId="2F1256D5" w14:textId="77777777" w:rsidR="00383EAA" w:rsidRPr="00AB3303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Integrace racionálních funkcí, rozklad na parciální zlomky, integrace parciálních zlomků. </w:t>
            </w:r>
          </w:p>
          <w:p w14:paraId="6D9A0636" w14:textId="77777777" w:rsidR="00383EAA" w:rsidRPr="00AB3303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Určitý integrál. Integrace per partes a substituční metoda pro výpočet určitého integrálu. </w:t>
            </w:r>
          </w:p>
          <w:p w14:paraId="48ED47D8" w14:textId="77777777" w:rsidR="00383EAA" w:rsidRPr="00AB3303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Aplikace určitého integrálu.</w:t>
            </w:r>
          </w:p>
          <w:p w14:paraId="51E9F79E" w14:textId="77777777" w:rsidR="00383EAA" w:rsidRPr="003F34DF" w:rsidRDefault="00383EAA" w:rsidP="00383EAA">
            <w:pPr>
              <w:pStyle w:val="Odstavecseseznamem"/>
              <w:numPr>
                <w:ilvl w:val="0"/>
                <w:numId w:val="26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Nevlastní integrál.</w:t>
            </w:r>
          </w:p>
        </w:tc>
      </w:tr>
      <w:tr w:rsidR="00383EAA" w14:paraId="17128DA2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B0AF1F5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DF12483" w14:textId="77777777" w:rsidR="00383EAA" w:rsidRDefault="00383EAA" w:rsidP="00383EAA">
            <w:pPr>
              <w:jc w:val="both"/>
            </w:pPr>
          </w:p>
        </w:tc>
      </w:tr>
      <w:tr w:rsidR="00383EAA" w14:paraId="00471D55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DD043BD" w14:textId="77777777" w:rsidR="00383EAA" w:rsidRPr="0095212D" w:rsidRDefault="00383EAA" w:rsidP="00383EAA">
            <w:pPr>
              <w:jc w:val="both"/>
              <w:rPr>
                <w:b/>
              </w:rPr>
            </w:pPr>
            <w:r w:rsidRPr="0095212D">
              <w:rPr>
                <w:b/>
              </w:rPr>
              <w:t xml:space="preserve">Povinná literatura: </w:t>
            </w:r>
          </w:p>
          <w:p w14:paraId="79C372DD" w14:textId="77777777" w:rsidR="00383EAA" w:rsidRPr="0095212D" w:rsidRDefault="00383EAA" w:rsidP="00383EAA">
            <w:pPr>
              <w:jc w:val="both"/>
            </w:pPr>
            <w:r w:rsidRPr="0095212D">
              <w:t>POLÁŠEK V</w:t>
            </w:r>
            <w:r>
              <w:t>. a L.</w:t>
            </w:r>
            <w:r w:rsidRPr="0095212D">
              <w:t xml:space="preserve"> SEDLÁČEK. </w:t>
            </w:r>
            <w:r w:rsidRPr="0095212D">
              <w:rPr>
                <w:i/>
                <w:iCs/>
              </w:rPr>
              <w:t>Matematický seminář</w:t>
            </w:r>
            <w:r w:rsidRPr="0095212D">
              <w:t>. Zlín, 2017. ISBN 978-80-7454-687-7.</w:t>
            </w:r>
          </w:p>
          <w:p w14:paraId="5A1A73E2" w14:textId="77777777" w:rsidR="00383EAA" w:rsidRPr="0095212D" w:rsidRDefault="00383EAA" w:rsidP="00383E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5212D">
              <w:rPr>
                <w:rFonts w:eastAsia="Calibri"/>
              </w:rPr>
              <w:t>OSTRAVSKÝ J</w:t>
            </w:r>
            <w:r>
              <w:rPr>
                <w:rFonts w:eastAsia="Calibri"/>
              </w:rPr>
              <w:t>. a V.</w:t>
            </w:r>
            <w:r w:rsidRPr="0095212D">
              <w:rPr>
                <w:rFonts w:eastAsia="Calibri"/>
              </w:rPr>
              <w:t xml:space="preserve"> POLÁŠEK. </w:t>
            </w:r>
            <w:r w:rsidRPr="0095212D">
              <w:rPr>
                <w:rFonts w:eastAsia="Calibri"/>
                <w:i/>
                <w:iCs/>
              </w:rPr>
              <w:t>Diferenciální a integrální počet funkce jedné proměnné - vybrané statě</w:t>
            </w:r>
            <w:r w:rsidRPr="0095212D">
              <w:rPr>
                <w:rFonts w:eastAsia="Calibri"/>
              </w:rPr>
              <w:t>. Zlín,</w:t>
            </w:r>
          </w:p>
          <w:p w14:paraId="43DC78A6" w14:textId="77777777" w:rsidR="00383EAA" w:rsidRPr="0095212D" w:rsidRDefault="00383EAA" w:rsidP="00383EAA">
            <w:pPr>
              <w:jc w:val="both"/>
              <w:rPr>
                <w:rFonts w:eastAsia="Calibri"/>
              </w:rPr>
            </w:pPr>
            <w:r w:rsidRPr="0095212D">
              <w:rPr>
                <w:rFonts w:eastAsia="Calibri"/>
              </w:rPr>
              <w:t>2011. ISBN 978-80-7454-124-7.</w:t>
            </w:r>
          </w:p>
          <w:p w14:paraId="7C0D4015" w14:textId="77777777" w:rsidR="00383EAA" w:rsidRDefault="00383EAA" w:rsidP="00383EAA">
            <w:pPr>
              <w:jc w:val="both"/>
              <w:rPr>
                <w:b/>
              </w:rPr>
            </w:pPr>
            <w:r w:rsidRPr="0095212D">
              <w:rPr>
                <w:b/>
              </w:rPr>
              <w:t>Doporučená literatura:</w:t>
            </w:r>
          </w:p>
          <w:p w14:paraId="23606648" w14:textId="77777777" w:rsidR="00383EAA" w:rsidRDefault="00383EAA" w:rsidP="00383EAA">
            <w:pPr>
              <w:jc w:val="both"/>
            </w:pPr>
            <w:r w:rsidRPr="0095212D">
              <w:t xml:space="preserve">ČERNÝ, I. </w:t>
            </w:r>
            <w:r w:rsidRPr="0095212D">
              <w:rPr>
                <w:i/>
                <w:iCs/>
              </w:rPr>
              <w:t>Úvod do inteligentního kalkulu: 1000 příkladů z elementární analýzy</w:t>
            </w:r>
            <w:r w:rsidRPr="0095212D">
              <w:t>. Praha: Academia, 2002. ISBN 80-200-1017-3.</w:t>
            </w:r>
          </w:p>
          <w:p w14:paraId="4440AD5A" w14:textId="77777777" w:rsidR="00383EAA" w:rsidRPr="00545F47" w:rsidRDefault="00383EAA" w:rsidP="00383EAA">
            <w:pPr>
              <w:jc w:val="both"/>
              <w:rPr>
                <w:b/>
              </w:rPr>
            </w:pPr>
            <w:r w:rsidRPr="0095212D">
              <w:t>DEMIDOVIČ, B</w:t>
            </w:r>
            <w:r>
              <w:t>.</w:t>
            </w:r>
            <w:r w:rsidRPr="0095212D">
              <w:t xml:space="preserve"> P. </w:t>
            </w:r>
            <w:r w:rsidRPr="0095212D">
              <w:rPr>
                <w:i/>
                <w:iCs/>
              </w:rPr>
              <w:t>Sbírka úloh a cvičení z matematické analýzy</w:t>
            </w:r>
            <w:r w:rsidRPr="0095212D">
              <w:t>. Havlíčkův</w:t>
            </w:r>
            <w:r>
              <w:t xml:space="preserve"> Brod: Fragment, 2003. ISBN </w:t>
            </w:r>
            <w:r w:rsidRPr="0095212D">
              <w:t>80-7200-587-1.</w:t>
            </w:r>
          </w:p>
        </w:tc>
      </w:tr>
      <w:tr w:rsidR="00383EAA" w14:paraId="13318103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33CEBDE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0C1CBE07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D2F1E63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3ADB50D" w14:textId="77777777" w:rsidR="00383EAA" w:rsidRDefault="00383EAA" w:rsidP="00383EAA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A077B9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75160E7D" w14:textId="77777777" w:rsidTr="00383EAA">
        <w:tc>
          <w:tcPr>
            <w:tcW w:w="9855" w:type="dxa"/>
            <w:gridSpan w:val="8"/>
            <w:shd w:val="clear" w:color="auto" w:fill="F7CAAC"/>
          </w:tcPr>
          <w:p w14:paraId="45B2BD5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50E9AA40" w14:textId="77777777" w:rsidTr="00383EAA">
        <w:trPr>
          <w:trHeight w:val="781"/>
        </w:trPr>
        <w:tc>
          <w:tcPr>
            <w:tcW w:w="9855" w:type="dxa"/>
            <w:gridSpan w:val="8"/>
          </w:tcPr>
          <w:p w14:paraId="6A36BC7B" w14:textId="77777777" w:rsidR="00383EAA" w:rsidRDefault="00383EAA" w:rsidP="00383EAA">
            <w:pPr>
              <w:jc w:val="both"/>
            </w:pPr>
            <w:r w:rsidRPr="00A862A8">
              <w:t xml:space="preserve">Vyučující na FAI mají trvale vypsány a zveřejněny konzultace minimálně 2h/týden v rámci kterých mají možnost studenti konzultovat podrobněji probíranou látku. Dále mohou studenti komunikovat s vyučujícím pomocí e-mailu a LMS Moodle. </w:t>
            </w:r>
            <w:r>
              <w:t xml:space="preserve">Mohou </w:t>
            </w:r>
            <w:r w:rsidRPr="00A862A8">
              <w:t xml:space="preserve">také </w:t>
            </w:r>
            <w:r>
              <w:t>využít</w:t>
            </w:r>
            <w:r w:rsidRPr="00A862A8">
              <w:t xml:space="preserve"> </w:t>
            </w:r>
            <w:r>
              <w:t xml:space="preserve">pravidelných </w:t>
            </w:r>
            <w:r w:rsidRPr="00A862A8">
              <w:t xml:space="preserve">konzultací v Maths Support Centre, které </w:t>
            </w:r>
            <w:r>
              <w:t>organizuje Ústav matematiky FAI.</w:t>
            </w:r>
          </w:p>
        </w:tc>
      </w:tr>
    </w:tbl>
    <w:p w14:paraId="2F3544D9" w14:textId="77777777" w:rsidR="00383EAA" w:rsidRDefault="00383EAA" w:rsidP="00383EAA">
      <w:pPr>
        <w:spacing w:after="160" w:line="259" w:lineRule="auto"/>
      </w:pPr>
    </w:p>
    <w:p w14:paraId="299F0C61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0FBC731C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5AAAD05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52B09A19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B98A7E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A6F1620" w14:textId="77777777" w:rsidR="00383EAA" w:rsidRDefault="00383EAA" w:rsidP="00383EAA">
            <w:pPr>
              <w:jc w:val="both"/>
            </w:pPr>
            <w:bookmarkStart w:id="621" w:name="matematickySeminar"/>
            <w:r w:rsidRPr="00300A0A">
              <w:t>Matematický seminář</w:t>
            </w:r>
            <w:bookmarkEnd w:id="621"/>
          </w:p>
        </w:tc>
      </w:tr>
      <w:tr w:rsidR="00383EAA" w14:paraId="1AE202DF" w14:textId="77777777" w:rsidTr="00383EAA">
        <w:tc>
          <w:tcPr>
            <w:tcW w:w="3086" w:type="dxa"/>
            <w:shd w:val="clear" w:color="auto" w:fill="F7CAAC"/>
          </w:tcPr>
          <w:p w14:paraId="5C148E1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B9B0BFA" w14:textId="77777777" w:rsidR="00383EAA" w:rsidRDefault="00383EAA" w:rsidP="00383EA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6273B95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A257ABA" w14:textId="77777777" w:rsidR="00383EAA" w:rsidRDefault="00383EAA" w:rsidP="00383EAA">
            <w:pPr>
              <w:jc w:val="both"/>
            </w:pPr>
            <w:r w:rsidRPr="00300A0A">
              <w:t>1/ZS</w:t>
            </w:r>
          </w:p>
        </w:tc>
      </w:tr>
      <w:tr w:rsidR="00383EAA" w14:paraId="6F265A27" w14:textId="77777777" w:rsidTr="00383EAA">
        <w:tc>
          <w:tcPr>
            <w:tcW w:w="3086" w:type="dxa"/>
            <w:shd w:val="clear" w:color="auto" w:fill="F7CAAC"/>
          </w:tcPr>
          <w:p w14:paraId="6B94DB8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8B7DFC8" w14:textId="77777777" w:rsidR="00383EAA" w:rsidRDefault="00383EAA" w:rsidP="00383EAA">
            <w:pPr>
              <w:jc w:val="both"/>
            </w:pPr>
            <w:r w:rsidRPr="00300A0A">
              <w:t>14p + 56s</w:t>
            </w:r>
          </w:p>
        </w:tc>
        <w:tc>
          <w:tcPr>
            <w:tcW w:w="889" w:type="dxa"/>
            <w:shd w:val="clear" w:color="auto" w:fill="F7CAAC"/>
          </w:tcPr>
          <w:p w14:paraId="5110C59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B79D63B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C1C3FC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2C73418" w14:textId="77777777" w:rsidR="00383EAA" w:rsidRDefault="00383EAA" w:rsidP="00383EAA">
            <w:pPr>
              <w:jc w:val="both"/>
            </w:pPr>
            <w:r>
              <w:t>6</w:t>
            </w:r>
          </w:p>
        </w:tc>
      </w:tr>
      <w:tr w:rsidR="00383EAA" w14:paraId="1FBE6DDF" w14:textId="77777777" w:rsidTr="00383EAA">
        <w:tc>
          <w:tcPr>
            <w:tcW w:w="3086" w:type="dxa"/>
            <w:shd w:val="clear" w:color="auto" w:fill="F7CAAC"/>
          </w:tcPr>
          <w:p w14:paraId="2D5D776A" w14:textId="77777777" w:rsidR="00383EAA" w:rsidRDefault="00383EAA" w:rsidP="00383EAA">
            <w:pPr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5BAF10D" w14:textId="77777777" w:rsidR="00383EAA" w:rsidRDefault="00383EAA" w:rsidP="00383EAA">
            <w:pPr>
              <w:jc w:val="both"/>
            </w:pPr>
            <w:r>
              <w:t xml:space="preserve">Předpokládají se standardní znalosti a </w:t>
            </w:r>
            <w:r w:rsidRPr="00F51C5C">
              <w:t>dovednosti z</w:t>
            </w:r>
            <w:r>
              <w:t>e</w:t>
            </w:r>
            <w:r w:rsidRPr="00F51C5C">
              <w:t xml:space="preserve"> </w:t>
            </w:r>
            <w:r>
              <w:t>středoškolské matematiky.</w:t>
            </w:r>
          </w:p>
        </w:tc>
      </w:tr>
      <w:tr w:rsidR="00383EAA" w14:paraId="2BBD21B4" w14:textId="77777777" w:rsidTr="00383EAA">
        <w:tc>
          <w:tcPr>
            <w:tcW w:w="3086" w:type="dxa"/>
            <w:shd w:val="clear" w:color="auto" w:fill="F7CAAC"/>
          </w:tcPr>
          <w:p w14:paraId="6789B816" w14:textId="77777777" w:rsidR="00383EAA" w:rsidRDefault="00383EAA" w:rsidP="00383EAA">
            <w:pPr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2968070D" w14:textId="77777777" w:rsidR="00383EAA" w:rsidRDefault="00207021" w:rsidP="00383EAA">
            <w:pPr>
              <w:jc w:val="both"/>
            </w:pPr>
            <w:r>
              <w:t>z</w:t>
            </w:r>
            <w:r w:rsidR="00383EAA">
              <w:t>ápočet a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16E3362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25A0FAAA" w14:textId="77777777" w:rsidR="00383EAA" w:rsidRDefault="00383EAA" w:rsidP="00383EAA">
            <w:r>
              <w:t>Přednáška a seminář</w:t>
            </w:r>
          </w:p>
        </w:tc>
      </w:tr>
      <w:tr w:rsidR="00383EAA" w14:paraId="754C8896" w14:textId="77777777" w:rsidTr="00383EAA">
        <w:tc>
          <w:tcPr>
            <w:tcW w:w="3086" w:type="dxa"/>
            <w:shd w:val="clear" w:color="auto" w:fill="F7CAAC"/>
          </w:tcPr>
          <w:p w14:paraId="11C2B6F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75F284AF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 </w:t>
            </w:r>
          </w:p>
          <w:p w14:paraId="73D9350B" w14:textId="77777777" w:rsidR="00383EAA" w:rsidRDefault="00383EAA" w:rsidP="00383EAA">
            <w:pPr>
              <w:jc w:val="both"/>
            </w:pPr>
            <w:r>
              <w:t>2. P</w:t>
            </w:r>
            <w:r w:rsidRPr="005B1B4C">
              <w:t>růběžné plně</w:t>
            </w:r>
            <w:r>
              <w:t xml:space="preserve">ní zadaných úkolů do seminářů (vypracování domácích prací a úspěšné zvládnutí zápočtové práce). </w:t>
            </w:r>
          </w:p>
          <w:p w14:paraId="6ED4D06B" w14:textId="77777777" w:rsidR="00383EAA" w:rsidRDefault="00383EAA" w:rsidP="00383EAA">
            <w:pPr>
              <w:jc w:val="both"/>
            </w:pPr>
            <w:r>
              <w:t>3. Prokázání úspěšného zvládnutí probírané tématiky při závěrečné zkoušce.</w:t>
            </w:r>
          </w:p>
        </w:tc>
      </w:tr>
      <w:tr w:rsidR="00383EAA" w14:paraId="4BA8A3CB" w14:textId="77777777" w:rsidTr="00383EAA">
        <w:trPr>
          <w:trHeight w:val="188"/>
        </w:trPr>
        <w:tc>
          <w:tcPr>
            <w:tcW w:w="9855" w:type="dxa"/>
            <w:gridSpan w:val="8"/>
            <w:tcBorders>
              <w:top w:val="nil"/>
            </w:tcBorders>
          </w:tcPr>
          <w:p w14:paraId="1420DC1B" w14:textId="77777777" w:rsidR="00383EAA" w:rsidRDefault="00383EAA" w:rsidP="00383EAA">
            <w:pPr>
              <w:jc w:val="both"/>
            </w:pPr>
          </w:p>
        </w:tc>
      </w:tr>
      <w:tr w:rsidR="00383EAA" w14:paraId="65A547BF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FA06E2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8AD911F" w14:textId="77777777" w:rsidR="00383EAA" w:rsidRDefault="00383EAA" w:rsidP="00383EAA">
            <w:pPr>
              <w:jc w:val="both"/>
            </w:pPr>
            <w:r>
              <w:t>Mgr. Lubomír Sedláček, Ph.D.</w:t>
            </w:r>
          </w:p>
        </w:tc>
      </w:tr>
      <w:tr w:rsidR="00383EAA" w14:paraId="2F4902EE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0BE636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72F800F1" w14:textId="77777777" w:rsidR="00383EAA" w:rsidRDefault="00383EAA" w:rsidP="00383EAA">
            <w:pPr>
              <w:jc w:val="both"/>
            </w:pPr>
            <w:r>
              <w:t>Metodicky, vede přednášky, semináře</w:t>
            </w:r>
          </w:p>
        </w:tc>
      </w:tr>
      <w:tr w:rsidR="00383EAA" w14:paraId="457AD9AC" w14:textId="77777777" w:rsidTr="00383EAA">
        <w:tc>
          <w:tcPr>
            <w:tcW w:w="3086" w:type="dxa"/>
            <w:shd w:val="clear" w:color="auto" w:fill="F7CAAC"/>
          </w:tcPr>
          <w:p w14:paraId="1F02352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2BE316C" w14:textId="77777777" w:rsidR="00383EAA" w:rsidRDefault="00383EAA" w:rsidP="00383EAA">
            <w:pPr>
              <w:jc w:val="both"/>
            </w:pPr>
            <w:r>
              <w:t>Mgr. Lubomír Sedláček, Ph.D., přednášky (100 %)</w:t>
            </w:r>
            <w:r w:rsidR="005F1292">
              <w:t>, semináře (100%).</w:t>
            </w:r>
          </w:p>
        </w:tc>
      </w:tr>
      <w:tr w:rsidR="00383EAA" w14:paraId="57B3838B" w14:textId="77777777" w:rsidTr="00383EAA">
        <w:trPr>
          <w:trHeight w:val="134"/>
        </w:trPr>
        <w:tc>
          <w:tcPr>
            <w:tcW w:w="9855" w:type="dxa"/>
            <w:gridSpan w:val="8"/>
            <w:tcBorders>
              <w:top w:val="nil"/>
            </w:tcBorders>
          </w:tcPr>
          <w:p w14:paraId="14FD625F" w14:textId="77777777" w:rsidR="00383EAA" w:rsidRDefault="00383EAA" w:rsidP="00383EAA">
            <w:pPr>
              <w:jc w:val="both"/>
            </w:pPr>
          </w:p>
        </w:tc>
      </w:tr>
      <w:tr w:rsidR="00383EAA" w14:paraId="4C60A41A" w14:textId="77777777" w:rsidTr="00383EAA">
        <w:tc>
          <w:tcPr>
            <w:tcW w:w="3086" w:type="dxa"/>
            <w:shd w:val="clear" w:color="auto" w:fill="F7CAAC"/>
          </w:tcPr>
          <w:p w14:paraId="1CCA4BB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7C71AED" w14:textId="77777777" w:rsidR="00383EAA" w:rsidRDefault="00383EAA" w:rsidP="00383EAA">
            <w:pPr>
              <w:jc w:val="both"/>
            </w:pPr>
          </w:p>
        </w:tc>
      </w:tr>
      <w:tr w:rsidR="00383EAA" w14:paraId="78DBC72B" w14:textId="77777777" w:rsidTr="00383EAA">
        <w:trPr>
          <w:trHeight w:val="56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2846784" w14:textId="77777777" w:rsidR="00383EAA" w:rsidRDefault="00383EAA" w:rsidP="00383EAA">
            <w:pPr>
              <w:jc w:val="both"/>
            </w:pPr>
            <w:r w:rsidRPr="002C2355">
              <w:rPr>
                <w:color w:val="000000"/>
                <w:shd w:val="clear" w:color="auto" w:fill="FFFFFF"/>
              </w:rPr>
              <w:t>Cílem předmětu je zopakovat případně doplnit chybějící znalosti středoškolské matematiky potřebné k dalšímu studiu a</w:t>
            </w:r>
            <w:r w:rsidRPr="002C2355">
              <w:t xml:space="preserve"> vybavit studenty základními matematickými vědomostmi a dovednostmi v oblastech lineární algebry.</w:t>
            </w:r>
          </w:p>
          <w:p w14:paraId="1C840647" w14:textId="77777777" w:rsidR="00383EAA" w:rsidRPr="009D07DE" w:rsidRDefault="00383EAA" w:rsidP="00383EAA">
            <w:pPr>
              <w:jc w:val="both"/>
              <w:rPr>
                <w:b/>
              </w:rPr>
            </w:pPr>
            <w:r w:rsidRPr="009D07DE">
              <w:rPr>
                <w:b/>
              </w:rPr>
              <w:t>Témata:</w:t>
            </w:r>
          </w:p>
          <w:p w14:paraId="0FF184AC" w14:textId="77777777" w:rsidR="00383EAA" w:rsidRPr="00F90A07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9D07DE">
              <w:rPr>
                <w:rFonts w:cs="Tahoma"/>
                <w:color w:val="000000"/>
                <w:shd w:val="clear" w:color="auto" w:fill="FFFFFF"/>
              </w:rPr>
              <w:t>Úvod do výrokové logiky. </w:t>
            </w:r>
            <w:r w:rsidRPr="009D07DE">
              <w:rPr>
                <w:color w:val="000000"/>
                <w:shd w:val="clear" w:color="auto" w:fill="FFFFFF"/>
              </w:rPr>
              <w:t>Výrok, operace s výroky, výroková formule, tautologie, výroková forma, kvantifikátory.</w:t>
            </w:r>
          </w:p>
          <w:p w14:paraId="3F7B7AC6" w14:textId="77777777" w:rsidR="00383EAA" w:rsidRPr="00246E89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9D07DE">
              <w:rPr>
                <w:rFonts w:cs="Tahoma"/>
                <w:color w:val="000000"/>
                <w:shd w:val="clear" w:color="auto" w:fill="FFFFFF"/>
              </w:rPr>
              <w:t xml:space="preserve">Základní množinové pojmy. </w:t>
            </w:r>
            <w:r w:rsidRPr="009D07DE"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> </w:t>
            </w:r>
            <w:r w:rsidRPr="009D07DE">
              <w:rPr>
                <w:color w:val="000000"/>
                <w:shd w:val="clear" w:color="auto" w:fill="FFFFFF"/>
              </w:rPr>
              <w:t>Množinové vztahy, operace s množinami, číselné množiny, intervaly. </w:t>
            </w:r>
            <w:r w:rsidRPr="009D07DE">
              <w:rPr>
                <w:color w:val="000000"/>
              </w:rPr>
              <w:br/>
            </w:r>
            <w:r w:rsidRPr="009D07DE">
              <w:rPr>
                <w:color w:val="000000"/>
                <w:shd w:val="clear" w:color="auto" w:fill="FFFFFF"/>
              </w:rPr>
              <w:t>Kartézský součin, relace, zobrazení.</w:t>
            </w:r>
          </w:p>
          <w:p w14:paraId="7F21D1EC" w14:textId="77777777" w:rsidR="00383EAA" w:rsidRPr="00F90A07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 xml:space="preserve">Elementární funkce a jejich vlastnosti. Funkce </w:t>
            </w:r>
            <w:r w:rsidRPr="00F90A07">
              <w:t>lineární, kvadratick</w:t>
            </w:r>
            <w:r>
              <w:t>é</w:t>
            </w:r>
            <w:r w:rsidRPr="00F90A07">
              <w:t>, mocninn</w:t>
            </w:r>
            <w:r>
              <w:t>é</w:t>
            </w:r>
            <w:r w:rsidRPr="00F90A07">
              <w:t>, exponenciální, logaritmick</w:t>
            </w:r>
            <w:r>
              <w:t>é</w:t>
            </w:r>
            <w:r w:rsidRPr="00F90A07">
              <w:t>, goniometrick</w:t>
            </w:r>
            <w:r>
              <w:t>é</w:t>
            </w:r>
            <w:r w:rsidRPr="00F90A07">
              <w:t>, cyklometrick</w:t>
            </w:r>
            <w:r>
              <w:t>é</w:t>
            </w:r>
            <w:r w:rsidRPr="00F90A07">
              <w:t>.</w:t>
            </w:r>
          </w:p>
          <w:p w14:paraId="4F7F3C53" w14:textId="77777777" w:rsidR="00383EAA" w:rsidRPr="004C0F76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9D07DE">
              <w:rPr>
                <w:color w:val="000000"/>
                <w:shd w:val="clear" w:color="auto" w:fill="FFFFFF"/>
              </w:rPr>
              <w:t>Polynomy a jejich vlastnosti. Metody hledání kořenů. Hornerovo schéma.</w:t>
            </w:r>
          </w:p>
          <w:p w14:paraId="5F3A2414" w14:textId="77777777" w:rsidR="00383EAA" w:rsidRPr="006F20B2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9D07DE">
              <w:rPr>
                <w:rFonts w:cs="Tahoma"/>
                <w:color w:val="000000"/>
                <w:shd w:val="clear" w:color="auto" w:fill="FFFFFF"/>
              </w:rPr>
              <w:t xml:space="preserve">Výrazy, rovnice, nerovnice. Úpravy algebraických výrazů. </w:t>
            </w:r>
          </w:p>
          <w:p w14:paraId="5486EAA2" w14:textId="77777777" w:rsidR="00383EAA" w:rsidRPr="00F90A07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9D07DE">
              <w:rPr>
                <w:rFonts w:cs="Tahoma"/>
                <w:color w:val="000000"/>
                <w:shd w:val="clear" w:color="auto" w:fill="FFFFFF"/>
              </w:rPr>
              <w:t>Řešení l</w:t>
            </w:r>
            <w:r w:rsidRPr="00F90A07">
              <w:t>ineárn</w:t>
            </w:r>
            <w:r>
              <w:t>ích</w:t>
            </w:r>
            <w:r w:rsidRPr="00F90A07">
              <w:t>, kvadratick</w:t>
            </w:r>
            <w:r>
              <w:t>ých</w:t>
            </w:r>
            <w:r w:rsidRPr="00F90A07">
              <w:t xml:space="preserve">, </w:t>
            </w:r>
            <w:r>
              <w:t>exponenciálních, logaritmických, goniometrických a cyklometrických rovnic a nerovnic.</w:t>
            </w:r>
          </w:p>
          <w:p w14:paraId="56E41ABF" w14:textId="77777777" w:rsidR="00383EAA" w:rsidRPr="00F90A07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F90A07">
              <w:t>Posloupnosti</w:t>
            </w:r>
            <w:r>
              <w:t xml:space="preserve"> a řady. Aritmetická a geometrická posloupnost. Geometrická řada.</w:t>
            </w:r>
          </w:p>
          <w:p w14:paraId="07E2FFAF" w14:textId="77777777" w:rsidR="00383EAA" w:rsidRPr="00F90A07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F90A07">
              <w:t>Analytická geometrie</w:t>
            </w:r>
            <w:r>
              <w:t>.</w:t>
            </w:r>
            <w:r w:rsidRPr="00F90A07">
              <w:t xml:space="preserve"> </w:t>
            </w:r>
            <w:r>
              <w:t>Přímka v rovině a prostoru. Rovnice</w:t>
            </w:r>
            <w:r w:rsidRPr="00F90A07">
              <w:t xml:space="preserve"> roviny</w:t>
            </w:r>
            <w:r>
              <w:t>.</w:t>
            </w:r>
            <w:r w:rsidRPr="00F90A07">
              <w:t xml:space="preserve"> </w:t>
            </w:r>
            <w:r>
              <w:t>K</w:t>
            </w:r>
            <w:r w:rsidRPr="00F90A07">
              <w:t>uželosečky.</w:t>
            </w:r>
          </w:p>
          <w:p w14:paraId="2A779E70" w14:textId="77777777" w:rsidR="00383EAA" w:rsidRPr="00F90A07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9D07DE">
              <w:rPr>
                <w:rFonts w:cs="Tahoma"/>
                <w:color w:val="000000"/>
                <w:shd w:val="clear" w:color="auto" w:fill="FFFFFF"/>
              </w:rPr>
              <w:t>Vektory, operace s vektory. Lineární závislost a nezávislost vektorů. Vektorový prostor. Skalární a vektorový součin vektorů. </w:t>
            </w:r>
          </w:p>
          <w:p w14:paraId="4A05FB90" w14:textId="77777777" w:rsidR="00383EAA" w:rsidRPr="006F20B2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9D07DE">
              <w:rPr>
                <w:rFonts w:cs="Tahoma"/>
                <w:color w:val="000000"/>
                <w:shd w:val="clear" w:color="auto" w:fill="FFFFFF"/>
              </w:rPr>
              <w:t xml:space="preserve">Matice, základní pojmy a vlastnosti. </w:t>
            </w:r>
          </w:p>
          <w:p w14:paraId="6290AB16" w14:textId="77777777" w:rsidR="00383EAA" w:rsidRPr="00F90A07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9D07DE">
              <w:rPr>
                <w:rFonts w:cs="Tahoma"/>
                <w:color w:val="000000"/>
                <w:shd w:val="clear" w:color="auto" w:fill="FFFFFF"/>
              </w:rPr>
              <w:t>Operace s maticemi. Hodnost matice. </w:t>
            </w:r>
          </w:p>
          <w:p w14:paraId="63005AC9" w14:textId="77777777" w:rsidR="00383EAA" w:rsidRPr="00F90A07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9D07DE">
              <w:rPr>
                <w:rFonts w:cs="Tahoma"/>
                <w:color w:val="000000"/>
                <w:shd w:val="clear" w:color="auto" w:fill="FFFFFF"/>
              </w:rPr>
              <w:t>Determinant matice. Výpočet inverzní matice. </w:t>
            </w:r>
          </w:p>
          <w:p w14:paraId="1FA7AB29" w14:textId="77777777" w:rsidR="00383EAA" w:rsidRPr="00A27B63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9D07DE">
              <w:rPr>
                <w:rFonts w:cs="Tahoma"/>
                <w:color w:val="000000"/>
                <w:shd w:val="clear" w:color="auto" w:fill="FFFFFF"/>
              </w:rPr>
              <w:t>Řešení soustav lineárních rovnic Gaussovou eliminací. Cramerovo pravidlo</w:t>
            </w:r>
          </w:p>
          <w:p w14:paraId="7E5E0B13" w14:textId="77777777" w:rsidR="00383EAA" w:rsidRDefault="00383EAA" w:rsidP="00383EAA">
            <w:pPr>
              <w:pStyle w:val="Odstavecseseznamem"/>
              <w:numPr>
                <w:ilvl w:val="0"/>
                <w:numId w:val="27"/>
              </w:numPr>
              <w:jc w:val="both"/>
            </w:pPr>
            <w:r w:rsidRPr="009D07DE">
              <w:rPr>
                <w:rFonts w:cs="Tahoma"/>
                <w:color w:val="000000"/>
                <w:shd w:val="clear" w:color="auto" w:fill="FFFFFF"/>
              </w:rPr>
              <w:t>Komplexní čísla. Tvary komplexního čísla. Moivreova věta.</w:t>
            </w:r>
          </w:p>
        </w:tc>
      </w:tr>
      <w:tr w:rsidR="00383EAA" w14:paraId="5A790810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274B2C9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1FB8DBA" w14:textId="77777777" w:rsidR="00383EAA" w:rsidRDefault="00383EAA" w:rsidP="00383EAA">
            <w:pPr>
              <w:jc w:val="both"/>
            </w:pPr>
          </w:p>
        </w:tc>
      </w:tr>
      <w:tr w:rsidR="00383EAA" w14:paraId="5E1A0B9B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70373270" w14:textId="77777777" w:rsidR="00383EAA" w:rsidRPr="00522A3E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Povinná</w:t>
            </w:r>
            <w:r w:rsidRPr="00522A3E">
              <w:rPr>
                <w:b/>
              </w:rPr>
              <w:t xml:space="preserve"> literatura: </w:t>
            </w:r>
          </w:p>
          <w:p w14:paraId="1096F0B8" w14:textId="77777777" w:rsidR="00383EAA" w:rsidRPr="002C2355" w:rsidRDefault="00383EAA" w:rsidP="00383EAA">
            <w:pPr>
              <w:jc w:val="both"/>
            </w:pPr>
            <w:r w:rsidRPr="002C2355">
              <w:t>POLÁŠEK V</w:t>
            </w:r>
            <w:r>
              <w:t>. a L.</w:t>
            </w:r>
            <w:r w:rsidRPr="002C2355">
              <w:t xml:space="preserve"> SEDLÁČEK. </w:t>
            </w:r>
            <w:r w:rsidRPr="002C2355">
              <w:rPr>
                <w:i/>
                <w:iCs/>
              </w:rPr>
              <w:t>Matematický seminář</w:t>
            </w:r>
            <w:r w:rsidRPr="002C2355">
              <w:t>. Zlín, 2017. ISBN 978-80-7454-687-7.</w:t>
            </w:r>
          </w:p>
          <w:p w14:paraId="099D8A67" w14:textId="77777777" w:rsidR="00383EAA" w:rsidRPr="002C2355" w:rsidRDefault="00383EAA" w:rsidP="00383EAA">
            <w:pPr>
              <w:jc w:val="both"/>
            </w:pPr>
            <w:r w:rsidRPr="002C2355">
              <w:t>TURZÍK, D</w:t>
            </w:r>
            <w:r>
              <w:t>.,</w:t>
            </w:r>
            <w:r w:rsidRPr="002C2355">
              <w:t xml:space="preserve"> M</w:t>
            </w:r>
            <w:r>
              <w:t>.</w:t>
            </w:r>
            <w:r w:rsidRPr="002C2355">
              <w:t xml:space="preserve"> DUBCOVÁ a P</w:t>
            </w:r>
            <w:r>
              <w:t>.</w:t>
            </w:r>
            <w:r w:rsidRPr="002C2355">
              <w:t xml:space="preserve"> PAVLÍKOVÁ. </w:t>
            </w:r>
            <w:r w:rsidRPr="002C2355">
              <w:rPr>
                <w:i/>
                <w:iCs/>
              </w:rPr>
              <w:t>Základy matematiky pro bakaláře</w:t>
            </w:r>
            <w:r w:rsidRPr="002C2355">
              <w:t>. Praha: Vysoká škola chemicko-technologická v Praze, 2011. ISBN 978-80-7080-787-3.</w:t>
            </w:r>
          </w:p>
          <w:p w14:paraId="7BD356CC" w14:textId="77777777" w:rsidR="00383EAA" w:rsidRPr="002C2355" w:rsidRDefault="00383EAA" w:rsidP="00383EAA">
            <w:pPr>
              <w:jc w:val="both"/>
              <w:rPr>
                <w:b/>
              </w:rPr>
            </w:pPr>
            <w:r w:rsidRPr="002C2355">
              <w:rPr>
                <w:b/>
              </w:rPr>
              <w:t>Doporučená literatura:</w:t>
            </w:r>
          </w:p>
          <w:p w14:paraId="75B5D7F4" w14:textId="77777777" w:rsidR="00383EAA" w:rsidRPr="002C2355" w:rsidRDefault="00383EAA" w:rsidP="00383EAA">
            <w:pPr>
              <w:jc w:val="both"/>
            </w:pPr>
            <w:r>
              <w:t>MATEJDES, M</w:t>
            </w:r>
            <w:r w:rsidRPr="002C2355">
              <w:t xml:space="preserve">. </w:t>
            </w:r>
            <w:r w:rsidRPr="002C2355">
              <w:rPr>
                <w:i/>
                <w:iCs/>
              </w:rPr>
              <w:t>Aplikovaná matematika</w:t>
            </w:r>
            <w:r w:rsidRPr="002C2355">
              <w:t>. Matcentrum</w:t>
            </w:r>
            <w:r>
              <w:t xml:space="preserve"> </w:t>
            </w:r>
            <w:r w:rsidRPr="002C2355">
              <w:t>-</w:t>
            </w:r>
            <w:r>
              <w:t xml:space="preserve"> </w:t>
            </w:r>
            <w:r w:rsidRPr="002C2355">
              <w:t>Zvolen, 2005. ISBN 80-89077-01-3</w:t>
            </w:r>
          </w:p>
          <w:p w14:paraId="5C2A919E" w14:textId="77777777" w:rsidR="00383EAA" w:rsidRPr="002C2355" w:rsidRDefault="00383EAA" w:rsidP="00383EAA">
            <w:pPr>
              <w:jc w:val="both"/>
              <w:rPr>
                <w:b/>
              </w:rPr>
            </w:pPr>
            <w:r w:rsidRPr="002C2355">
              <w:t xml:space="preserve">PETÁKOVÁ, J. </w:t>
            </w:r>
            <w:r w:rsidRPr="002C2355">
              <w:rPr>
                <w:i/>
                <w:iCs/>
              </w:rPr>
              <w:t>Matematika - příprava k maturitě a k přijímacím zkouškám na vysoké školy</w:t>
            </w:r>
            <w:r w:rsidRPr="002C2355">
              <w:t>. Praha: Prometheus, 1998. Učebnice pro střední školy. ISBN 80-7196-099-3.</w:t>
            </w:r>
          </w:p>
          <w:p w14:paraId="68213C7A" w14:textId="77777777" w:rsidR="00383EAA" w:rsidRDefault="00383EAA" w:rsidP="00383EAA">
            <w:pPr>
              <w:jc w:val="both"/>
            </w:pPr>
            <w:r>
              <w:t>POLÁK, J</w:t>
            </w:r>
            <w:r w:rsidRPr="002C2355">
              <w:t xml:space="preserve">. </w:t>
            </w:r>
            <w:r w:rsidRPr="002C2355">
              <w:rPr>
                <w:i/>
                <w:iCs/>
              </w:rPr>
              <w:t>Přehled středoškolské matematiky</w:t>
            </w:r>
            <w:r w:rsidRPr="002C2355">
              <w:t>. 10. vydání. Praha: Prometheus, 2015. ISBN 978-80-7196-458-2.</w:t>
            </w:r>
            <w:r w:rsidRPr="00003993">
              <w:rPr>
                <w:rFonts w:ascii="Open Sans" w:hAnsi="Open Sans"/>
              </w:rPr>
              <w:t xml:space="preserve"> </w:t>
            </w:r>
          </w:p>
        </w:tc>
      </w:tr>
      <w:tr w:rsidR="00383EAA" w14:paraId="24B45F19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83C19BE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480496F3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6B10A17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0DCDD30" w14:textId="77777777" w:rsidR="00383EAA" w:rsidRDefault="00383EAA" w:rsidP="00383EAA">
            <w:pPr>
              <w:jc w:val="both"/>
            </w:pPr>
            <w:r>
              <w:t>20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41E433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272FAA80" w14:textId="77777777" w:rsidTr="00383EAA">
        <w:tc>
          <w:tcPr>
            <w:tcW w:w="9855" w:type="dxa"/>
            <w:gridSpan w:val="8"/>
            <w:shd w:val="clear" w:color="auto" w:fill="F7CAAC"/>
          </w:tcPr>
          <w:p w14:paraId="731FD4B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7E20E836" w14:textId="77777777" w:rsidTr="00383EAA">
        <w:trPr>
          <w:trHeight w:val="809"/>
        </w:trPr>
        <w:tc>
          <w:tcPr>
            <w:tcW w:w="9855" w:type="dxa"/>
            <w:gridSpan w:val="8"/>
          </w:tcPr>
          <w:p w14:paraId="6AACB176" w14:textId="77777777" w:rsidR="00383EAA" w:rsidRDefault="00383EAA" w:rsidP="00383EAA">
            <w:pPr>
              <w:jc w:val="both"/>
            </w:pPr>
            <w:r w:rsidRPr="00A862A8">
              <w:t>Vyučující na FAI mají trvale vypsány a zveřejněny konzultace minimálně 2h/týden</w:t>
            </w:r>
            <w:r>
              <w:t>,</w:t>
            </w:r>
            <w:r w:rsidRPr="00A862A8">
              <w:t xml:space="preserve"> v rámci kterých mají možnost studenti konzultovat podrobněji probíranou látku. Dále mohou studenti komunikovat s vyučujícím pomocí e-mailu a LMS Moodle. </w:t>
            </w:r>
            <w:r>
              <w:t xml:space="preserve">Mohou </w:t>
            </w:r>
            <w:r w:rsidRPr="00A862A8">
              <w:t xml:space="preserve">také </w:t>
            </w:r>
            <w:r>
              <w:t>využít</w:t>
            </w:r>
            <w:r w:rsidRPr="00A862A8">
              <w:t xml:space="preserve"> </w:t>
            </w:r>
            <w:r>
              <w:t xml:space="preserve">pravidelných </w:t>
            </w:r>
            <w:r w:rsidRPr="00A862A8">
              <w:t xml:space="preserve">konzultací v Maths Support Centre, které </w:t>
            </w:r>
            <w:r>
              <w:t>organizuje Ústav matematiky FAI.</w:t>
            </w:r>
          </w:p>
        </w:tc>
      </w:tr>
    </w:tbl>
    <w:p w14:paraId="4F79527B" w14:textId="77777777" w:rsidR="00383EAA" w:rsidRDefault="00383EAA" w:rsidP="00383EAA"/>
    <w:p w14:paraId="7C5E240D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2BB4D080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29A1217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609AAB2A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2AF97A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55A3471" w14:textId="77777777" w:rsidR="00383EAA" w:rsidRDefault="00383EAA" w:rsidP="00383EAA">
            <w:pPr>
              <w:jc w:val="both"/>
            </w:pPr>
            <w:bookmarkStart w:id="622" w:name="matematikavBT"/>
            <w:r>
              <w:t>Matematika v bezpečnostních technologiích</w:t>
            </w:r>
            <w:bookmarkEnd w:id="622"/>
          </w:p>
        </w:tc>
      </w:tr>
      <w:tr w:rsidR="00383EAA" w14:paraId="494D713C" w14:textId="77777777" w:rsidTr="00383EAA">
        <w:tc>
          <w:tcPr>
            <w:tcW w:w="3086" w:type="dxa"/>
            <w:shd w:val="clear" w:color="auto" w:fill="F7CAAC"/>
          </w:tcPr>
          <w:p w14:paraId="28A55B7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AB31C67" w14:textId="77777777" w:rsidR="00383EAA" w:rsidRDefault="00383EAA" w:rsidP="00383EA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4558763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037D75B" w14:textId="77777777" w:rsidR="00383EAA" w:rsidRDefault="00383EAA" w:rsidP="00383EAA">
            <w:pPr>
              <w:jc w:val="both"/>
            </w:pPr>
            <w:r>
              <w:t>2/ZS</w:t>
            </w:r>
          </w:p>
        </w:tc>
      </w:tr>
      <w:tr w:rsidR="00383EAA" w14:paraId="4C951107" w14:textId="77777777" w:rsidTr="00383EAA">
        <w:tc>
          <w:tcPr>
            <w:tcW w:w="3086" w:type="dxa"/>
            <w:shd w:val="clear" w:color="auto" w:fill="F7CAAC"/>
          </w:tcPr>
          <w:p w14:paraId="3AFDE6F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9922EE1" w14:textId="77777777" w:rsidR="00383EAA" w:rsidRDefault="00383EAA" w:rsidP="00383EAA">
            <w:pPr>
              <w:jc w:val="both"/>
            </w:pPr>
            <w:r>
              <w:t>28p + 28s</w:t>
            </w:r>
          </w:p>
        </w:tc>
        <w:tc>
          <w:tcPr>
            <w:tcW w:w="889" w:type="dxa"/>
            <w:shd w:val="clear" w:color="auto" w:fill="F7CAAC"/>
          </w:tcPr>
          <w:p w14:paraId="381D3A7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458C112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6BF3A13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C7C6E01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1D493D19" w14:textId="77777777" w:rsidTr="00383EAA">
        <w:tc>
          <w:tcPr>
            <w:tcW w:w="3086" w:type="dxa"/>
            <w:shd w:val="clear" w:color="auto" w:fill="F7CAAC"/>
          </w:tcPr>
          <w:p w14:paraId="0DBB0C58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BD5346E" w14:textId="77777777" w:rsidR="00383EAA" w:rsidRDefault="00383EAA" w:rsidP="00383EAA">
            <w:pPr>
              <w:jc w:val="both"/>
            </w:pPr>
            <w:r>
              <w:t>Předpokládá se znalost základního matematického aparátu získaná v předmětech Matematický seminář a Matematická analýza (základní znalosti z lineární algebry a matematické analýzy, diferenciální počet).</w:t>
            </w:r>
          </w:p>
        </w:tc>
      </w:tr>
      <w:tr w:rsidR="00383EAA" w14:paraId="088283C0" w14:textId="77777777" w:rsidTr="00383EAA">
        <w:tc>
          <w:tcPr>
            <w:tcW w:w="3086" w:type="dxa"/>
            <w:shd w:val="clear" w:color="auto" w:fill="F7CAAC"/>
          </w:tcPr>
          <w:p w14:paraId="1DB9B97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90C7B04" w14:textId="77777777" w:rsidR="00383EAA" w:rsidRDefault="00207021" w:rsidP="00383EAA">
            <w:pPr>
              <w:jc w:val="both"/>
            </w:pPr>
            <w:r>
              <w:t>z</w:t>
            </w:r>
            <w:r w:rsidR="00383EAA">
              <w:t>ápočet a zkouška</w:t>
            </w:r>
          </w:p>
        </w:tc>
        <w:tc>
          <w:tcPr>
            <w:tcW w:w="2156" w:type="dxa"/>
            <w:shd w:val="clear" w:color="auto" w:fill="F7CAAC"/>
          </w:tcPr>
          <w:p w14:paraId="6ED84D8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B22FE4B" w14:textId="77777777" w:rsidR="00383EAA" w:rsidRDefault="00383EAA" w:rsidP="00383EAA">
            <w:pPr>
              <w:jc w:val="both"/>
            </w:pPr>
            <w:r>
              <w:t>Přednáška a seminář</w:t>
            </w:r>
          </w:p>
        </w:tc>
      </w:tr>
      <w:tr w:rsidR="00383EAA" w14:paraId="2ED79200" w14:textId="77777777" w:rsidTr="00383EAA">
        <w:tc>
          <w:tcPr>
            <w:tcW w:w="3086" w:type="dxa"/>
            <w:shd w:val="clear" w:color="auto" w:fill="F7CAAC"/>
          </w:tcPr>
          <w:p w14:paraId="1205240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A433099" w14:textId="77777777" w:rsidR="00383EAA" w:rsidRDefault="00383EAA" w:rsidP="00383EAA">
            <w:pPr>
              <w:jc w:val="both"/>
            </w:pPr>
            <w:r>
              <w:t>Způsob zakončení předmětu – zápočet a zkouška.</w:t>
            </w:r>
          </w:p>
          <w:p w14:paraId="2EAC4F8D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 </w:t>
            </w:r>
          </w:p>
          <w:p w14:paraId="23749244" w14:textId="77777777" w:rsidR="00383EAA" w:rsidRDefault="00383EAA" w:rsidP="00383EAA">
            <w:pPr>
              <w:jc w:val="both"/>
            </w:pPr>
            <w:r>
              <w:t>2. P</w:t>
            </w:r>
            <w:r w:rsidRPr="005B1B4C">
              <w:t>růběžné plně</w:t>
            </w:r>
            <w:r>
              <w:t xml:space="preserve">ní zadaných úkolů do seminářů (vypracování domácích prací a zvládnutí zápočtové práce). </w:t>
            </w:r>
          </w:p>
          <w:p w14:paraId="4A1BFD77" w14:textId="77777777" w:rsidR="00383EAA" w:rsidRDefault="00383EAA" w:rsidP="00383EAA">
            <w:pPr>
              <w:jc w:val="both"/>
            </w:pPr>
            <w:r>
              <w:t>3. Prokázání úspěšného zvládnutí probírané tématiky při závěrečné zkoušce.</w:t>
            </w:r>
          </w:p>
        </w:tc>
      </w:tr>
      <w:tr w:rsidR="00383EAA" w14:paraId="3386BBDD" w14:textId="77777777" w:rsidTr="00383EAA">
        <w:trPr>
          <w:trHeight w:val="288"/>
        </w:trPr>
        <w:tc>
          <w:tcPr>
            <w:tcW w:w="9855" w:type="dxa"/>
            <w:gridSpan w:val="8"/>
            <w:tcBorders>
              <w:top w:val="nil"/>
            </w:tcBorders>
          </w:tcPr>
          <w:p w14:paraId="1F08E6B0" w14:textId="77777777" w:rsidR="00383EAA" w:rsidRDefault="00383EAA" w:rsidP="00383EAA">
            <w:pPr>
              <w:jc w:val="both"/>
            </w:pPr>
          </w:p>
        </w:tc>
      </w:tr>
      <w:tr w:rsidR="00383EAA" w14:paraId="1481CA40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2E1E38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EE28E81" w14:textId="77777777" w:rsidR="00383EAA" w:rsidRDefault="00383EAA" w:rsidP="00383EAA">
            <w:pPr>
              <w:jc w:val="both"/>
            </w:pPr>
            <w:r>
              <w:t>Ing. Dušan Hrabec, Ph.D.</w:t>
            </w:r>
          </w:p>
        </w:tc>
      </w:tr>
      <w:tr w:rsidR="00383EAA" w14:paraId="22CDE21F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238B57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4977E1C" w14:textId="77777777" w:rsidR="00383EAA" w:rsidRDefault="00383EAA" w:rsidP="00383EAA">
            <w:pPr>
              <w:jc w:val="both"/>
            </w:pPr>
            <w:r>
              <w:t>Metodiky, vede přednášky, semináře</w:t>
            </w:r>
          </w:p>
        </w:tc>
      </w:tr>
      <w:tr w:rsidR="00383EAA" w14:paraId="51D50941" w14:textId="77777777" w:rsidTr="00383EAA">
        <w:tc>
          <w:tcPr>
            <w:tcW w:w="3086" w:type="dxa"/>
            <w:shd w:val="clear" w:color="auto" w:fill="F7CAAC"/>
          </w:tcPr>
          <w:p w14:paraId="4F6892F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9DA96B8" w14:textId="77777777" w:rsidR="00383EAA" w:rsidRDefault="00383EAA" w:rsidP="00383EAA">
            <w:pPr>
              <w:jc w:val="both"/>
            </w:pPr>
            <w:r>
              <w:t>Ing. Dušan Hrabec, Ph.D., přednášky (100 %)</w:t>
            </w:r>
            <w:r w:rsidR="005F1292">
              <w:t>, semináře (100%).</w:t>
            </w:r>
          </w:p>
        </w:tc>
      </w:tr>
      <w:tr w:rsidR="00383EAA" w14:paraId="0B10A68A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74D0D88E" w14:textId="77777777" w:rsidR="00383EAA" w:rsidRDefault="00383EAA" w:rsidP="00383EAA">
            <w:pPr>
              <w:jc w:val="both"/>
            </w:pPr>
          </w:p>
        </w:tc>
      </w:tr>
      <w:tr w:rsidR="00383EAA" w14:paraId="33EC09FF" w14:textId="77777777" w:rsidTr="00383EAA">
        <w:tc>
          <w:tcPr>
            <w:tcW w:w="3086" w:type="dxa"/>
            <w:shd w:val="clear" w:color="auto" w:fill="F7CAAC"/>
          </w:tcPr>
          <w:p w14:paraId="18D1C5C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29D9F10" w14:textId="77777777" w:rsidR="00383EAA" w:rsidRDefault="00383EAA" w:rsidP="00383EAA">
            <w:pPr>
              <w:jc w:val="both"/>
            </w:pPr>
          </w:p>
        </w:tc>
      </w:tr>
      <w:tr w:rsidR="00383EAA" w14:paraId="21FAB72F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14845AC" w14:textId="77777777" w:rsidR="00383EAA" w:rsidRDefault="00383EAA" w:rsidP="00383EAA">
            <w:pPr>
              <w:jc w:val="both"/>
              <w:rPr>
                <w:noProof/>
              </w:rPr>
            </w:pPr>
            <w:r w:rsidRPr="009B5BA1">
              <w:rPr>
                <w:noProof/>
              </w:rPr>
              <w:t>Cílem předmětu je seznámit studenty s teorií funkce více proměnných, diferenciálního počtu a matematické optimalizace. Studenti se naučí využívat matematické meotdy, modelování a algoritmické postupy při řešení úloh, které se vyskytují při hledání optimálních řešení v praktických problémech (např. manažerských, rozhodovacích a logistických). Student získá znalosti pro analýzu problému, schopnost problém formulovat matematickým jazykem, vybrat metody a postupy pro jeho řešení. Student se seznámí i se základním programovým vybavením pro řešení formulovaných úloh.</w:t>
            </w:r>
          </w:p>
          <w:p w14:paraId="4CA57648" w14:textId="77777777" w:rsidR="00383EAA" w:rsidRPr="009D07DE" w:rsidRDefault="00383EAA" w:rsidP="00383EAA">
            <w:pPr>
              <w:jc w:val="both"/>
              <w:rPr>
                <w:b/>
                <w:noProof/>
              </w:rPr>
            </w:pPr>
            <w:r w:rsidRPr="009D07DE">
              <w:rPr>
                <w:b/>
                <w:noProof/>
              </w:rPr>
              <w:t>Témata:</w:t>
            </w:r>
          </w:p>
          <w:p w14:paraId="02B774BD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Funkce více proměnných a její vlastnosti.</w:t>
            </w:r>
          </w:p>
          <w:p w14:paraId="530627AA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Parciální derivace funkce více proměnných, gradient funkce.</w:t>
            </w:r>
          </w:p>
          <w:p w14:paraId="2E2C76A8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Přibližné vyjádření funkce více proměnných, tečná rovina a normála ke grafu, diferenciál, Taylorův polynom.</w:t>
            </w:r>
          </w:p>
          <w:p w14:paraId="7AD0E9F6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Lokální extrémy funkce více proměnných.</w:t>
            </w:r>
          </w:p>
          <w:p w14:paraId="3BAC87E4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 xml:space="preserve">Vázané extrémy funkce více proměnných. </w:t>
            </w:r>
          </w:p>
          <w:p w14:paraId="64E603AD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Implicitní funkce dvou proměnných. Derivace funkce dvou proměnných dané implicitně.</w:t>
            </w:r>
          </w:p>
          <w:p w14:paraId="6727F97C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Lineární programování: klasifikace a formulace úloh, typy úloh.</w:t>
            </w:r>
          </w:p>
          <w:p w14:paraId="039AEAA2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 xml:space="preserve">Simplexová metoda. </w:t>
            </w:r>
          </w:p>
          <w:p w14:paraId="6928017F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Primární a duální úloha. Vlastnosti duálních úloh.</w:t>
            </w:r>
          </w:p>
          <w:p w14:paraId="3ECE4B44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Celočíselné programování: metoda sečných nadrovin, metoda větví a mezí.</w:t>
            </w:r>
          </w:p>
          <w:p w14:paraId="0B2A3949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Úlohy celočíselného programování.</w:t>
            </w:r>
          </w:p>
          <w:p w14:paraId="6DE4673B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Dynamické programování: Bellmanův princip. Dijkstrův algoritmus.</w:t>
            </w:r>
          </w:p>
          <w:p w14:paraId="6E5927BC" w14:textId="77777777" w:rsidR="00383EAA" w:rsidRPr="009B5BA1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Úlohy dynamického programování.</w:t>
            </w:r>
          </w:p>
          <w:p w14:paraId="6D564750" w14:textId="77777777" w:rsidR="00383EAA" w:rsidRDefault="00383EAA" w:rsidP="00383EAA">
            <w:pPr>
              <w:pStyle w:val="Odstavecseseznamem"/>
              <w:numPr>
                <w:ilvl w:val="0"/>
                <w:numId w:val="28"/>
              </w:numPr>
              <w:jc w:val="both"/>
              <w:rPr>
                <w:noProof/>
              </w:rPr>
            </w:pPr>
            <w:r w:rsidRPr="009B5BA1">
              <w:rPr>
                <w:noProof/>
              </w:rPr>
              <w:t>Ukázky aplikací a aplikačních softwarů (GAMS, AMPL, Wolfram Mathematica, Matlab).</w:t>
            </w:r>
          </w:p>
        </w:tc>
      </w:tr>
      <w:tr w:rsidR="00383EAA" w14:paraId="2AE34097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A5247F0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19E8F11" w14:textId="77777777" w:rsidR="00383EAA" w:rsidRDefault="00383EAA" w:rsidP="00383EAA">
            <w:pPr>
              <w:jc w:val="both"/>
            </w:pPr>
          </w:p>
        </w:tc>
      </w:tr>
      <w:tr w:rsidR="00383EAA" w14:paraId="5282AEB4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B31AA48" w14:textId="77777777" w:rsidR="00383EAA" w:rsidRDefault="00383EAA" w:rsidP="00383EAA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6B5E8CA8" w14:textId="77777777" w:rsidR="00383EAA" w:rsidRPr="00D13C61" w:rsidRDefault="00383EAA" w:rsidP="00383EAA">
            <w:pPr>
              <w:jc w:val="both"/>
              <w:rPr>
                <w:bCs/>
              </w:rPr>
            </w:pPr>
            <w:r>
              <w:rPr>
                <w:bCs/>
              </w:rPr>
              <w:t>OSTRAVSKÝ, J</w:t>
            </w:r>
            <w:r w:rsidRPr="00D13C61">
              <w:rPr>
                <w:bCs/>
              </w:rPr>
              <w:t xml:space="preserve">. </w:t>
            </w:r>
            <w:r>
              <w:rPr>
                <w:bCs/>
                <w:i/>
              </w:rPr>
              <w:t>Diferenciální počet funkce více proměnných. Nekonečné číselné řady</w:t>
            </w:r>
            <w:r w:rsidRPr="00D13C61">
              <w:rPr>
                <w:bCs/>
              </w:rPr>
              <w:t>. Zlín,</w:t>
            </w:r>
            <w:r>
              <w:rPr>
                <w:bCs/>
              </w:rPr>
              <w:t xml:space="preserve"> 2004, ISBN 80-7318-203-3</w:t>
            </w:r>
            <w:r w:rsidRPr="00D13C61">
              <w:rPr>
                <w:bCs/>
              </w:rPr>
              <w:t>.</w:t>
            </w:r>
          </w:p>
          <w:p w14:paraId="2546F6A7" w14:textId="77777777" w:rsidR="00383EAA" w:rsidRPr="00D13C61" w:rsidRDefault="00383EAA" w:rsidP="00383EAA">
            <w:pPr>
              <w:jc w:val="both"/>
              <w:rPr>
                <w:bCs/>
              </w:rPr>
            </w:pPr>
            <w:r w:rsidRPr="00D13C61">
              <w:rPr>
                <w:bCs/>
              </w:rPr>
              <w:t xml:space="preserve">PEKAŘ, L. </w:t>
            </w:r>
            <w:r w:rsidRPr="00D13C61">
              <w:rPr>
                <w:bCs/>
                <w:i/>
              </w:rPr>
              <w:t>Optimalizace, studijní materiály, přednášky</w:t>
            </w:r>
            <w:r w:rsidRPr="00D13C61">
              <w:rPr>
                <w:bCs/>
              </w:rPr>
              <w:t>. Zlín, 2013.</w:t>
            </w:r>
          </w:p>
          <w:p w14:paraId="2E71349E" w14:textId="77777777" w:rsidR="00383EAA" w:rsidRDefault="00383EAA" w:rsidP="00383EAA">
            <w:pPr>
              <w:jc w:val="both"/>
              <w:rPr>
                <w:bCs/>
              </w:rPr>
            </w:pPr>
            <w:r w:rsidRPr="00D13C61">
              <w:rPr>
                <w:bCs/>
              </w:rPr>
              <w:t>DUPAČOVÁ, J. a</w:t>
            </w:r>
            <w:r>
              <w:rPr>
                <w:bCs/>
              </w:rPr>
              <w:t xml:space="preserve"> P.</w:t>
            </w:r>
            <w:r w:rsidRPr="00D13C61">
              <w:rPr>
                <w:bCs/>
              </w:rPr>
              <w:t xml:space="preserve"> LACHOUT. </w:t>
            </w:r>
            <w:r w:rsidRPr="00D13C61">
              <w:rPr>
                <w:bCs/>
                <w:i/>
              </w:rPr>
              <w:t>Úvod do optimalizace</w:t>
            </w:r>
            <w:r w:rsidRPr="00D13C61">
              <w:rPr>
                <w:bCs/>
              </w:rPr>
              <w:t>. MFF UK v Praze, 2011, ISBN 978-80-7378-176-7</w:t>
            </w:r>
            <w:r>
              <w:rPr>
                <w:bCs/>
              </w:rPr>
              <w:t>.</w:t>
            </w:r>
          </w:p>
          <w:p w14:paraId="47FC63F8" w14:textId="77777777" w:rsidR="00383EAA" w:rsidRPr="00D13C61" w:rsidRDefault="00383EAA" w:rsidP="00383EAA">
            <w:pPr>
              <w:jc w:val="both"/>
              <w:rPr>
                <w:bCs/>
              </w:rPr>
            </w:pPr>
            <w:r>
              <w:rPr>
                <w:bCs/>
              </w:rPr>
              <w:t>KLAPKA, J., J. DVOŘÁK a P. POPELA. Metody operačního výzkumu. VUT v Brně, 2001, ISBN 80-214-1839-7.</w:t>
            </w:r>
          </w:p>
          <w:p w14:paraId="38940161" w14:textId="77777777" w:rsidR="00383EAA" w:rsidRPr="00E05968" w:rsidRDefault="00383EAA" w:rsidP="00383EAA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2105A960" w14:textId="77777777" w:rsidR="00383EAA" w:rsidRDefault="00383EAA" w:rsidP="00383EAA">
            <w:pPr>
              <w:jc w:val="both"/>
            </w:pPr>
            <w:r>
              <w:t xml:space="preserve">NOVOTNÝ, J. </w:t>
            </w:r>
            <w:r>
              <w:rPr>
                <w:i/>
              </w:rPr>
              <w:t>Základy operačního výzkumu</w:t>
            </w:r>
            <w:r>
              <w:t>. FAST VUT v Brně, 2006.</w:t>
            </w:r>
          </w:p>
          <w:p w14:paraId="713F981F" w14:textId="77777777" w:rsidR="00383EAA" w:rsidRDefault="00383EAA" w:rsidP="00383EAA">
            <w:pPr>
              <w:jc w:val="both"/>
            </w:pPr>
            <w:r>
              <w:t xml:space="preserve">KUBIŠOVÁ, A. </w:t>
            </w:r>
            <w:r w:rsidRPr="00DE5C17">
              <w:rPr>
                <w:i/>
              </w:rPr>
              <w:t>Operační výzkum</w:t>
            </w:r>
            <w:r>
              <w:t>. První vydání. Vysoká škola polytechnická Jihlava, 2014, ISBN 978-80-87035-83-2</w:t>
            </w:r>
          </w:p>
          <w:p w14:paraId="2FBBCBB5" w14:textId="77777777" w:rsidR="00383EAA" w:rsidRDefault="00383EAA" w:rsidP="00383EAA">
            <w:pPr>
              <w:jc w:val="both"/>
            </w:pPr>
            <w:r>
              <w:t>HRABEC, D</w:t>
            </w:r>
            <w:r w:rsidRPr="005B1B4C">
              <w:t xml:space="preserve">. </w:t>
            </w:r>
            <w:r w:rsidRPr="005B1B4C">
              <w:rPr>
                <w:i/>
              </w:rPr>
              <w:t xml:space="preserve">Optimalizace, studijní materiály, </w:t>
            </w:r>
            <w:r>
              <w:rPr>
                <w:i/>
              </w:rPr>
              <w:t xml:space="preserve">přednáškové </w:t>
            </w:r>
            <w:r w:rsidRPr="005B1B4C">
              <w:rPr>
                <w:i/>
              </w:rPr>
              <w:t>slidy</w:t>
            </w:r>
            <w:r>
              <w:t>. Zlín, 2018</w:t>
            </w:r>
            <w:r w:rsidRPr="005B1B4C">
              <w:t>.</w:t>
            </w:r>
          </w:p>
        </w:tc>
      </w:tr>
      <w:tr w:rsidR="00383EAA" w14:paraId="75D91AA6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A7501F5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726A34CB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4E03BE1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965FE08" w14:textId="77777777" w:rsidR="00383EAA" w:rsidRDefault="00383EAA" w:rsidP="00383EAA">
            <w:pPr>
              <w:jc w:val="both"/>
            </w:pPr>
            <w:r>
              <w:t>20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8CF43D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71F9B921" w14:textId="77777777" w:rsidTr="00383EAA">
        <w:tc>
          <w:tcPr>
            <w:tcW w:w="9855" w:type="dxa"/>
            <w:gridSpan w:val="8"/>
            <w:shd w:val="clear" w:color="auto" w:fill="F7CAAC"/>
          </w:tcPr>
          <w:p w14:paraId="6F78379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77F3852C" w14:textId="77777777" w:rsidTr="00383EAA">
        <w:trPr>
          <w:trHeight w:val="493"/>
        </w:trPr>
        <w:tc>
          <w:tcPr>
            <w:tcW w:w="9855" w:type="dxa"/>
            <w:gridSpan w:val="8"/>
          </w:tcPr>
          <w:p w14:paraId="14400B05" w14:textId="77777777" w:rsidR="00383EAA" w:rsidRPr="009B5BA1" w:rsidRDefault="00383EAA" w:rsidP="00383EAA">
            <w:pPr>
              <w:jc w:val="both"/>
            </w:pPr>
            <w:r w:rsidRPr="009B5BA1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5448D854" w14:textId="77777777" w:rsidR="00637DFA" w:rsidRDefault="00637DFA"/>
    <w:p w14:paraId="099FE55C" w14:textId="77777777" w:rsidR="00A14EC5" w:rsidRDefault="00A14EC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5AD19FB2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62EC1E7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6DE870FE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6E8554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A1BF73C" w14:textId="77777777" w:rsidR="00383EAA" w:rsidRDefault="00383EAA" w:rsidP="00383EAA">
            <w:pPr>
              <w:jc w:val="both"/>
            </w:pPr>
            <w:bookmarkStart w:id="623" w:name="mechanickeZabranneSystemy"/>
            <w:r>
              <w:t>Mechanické zábranné systémy</w:t>
            </w:r>
            <w:bookmarkEnd w:id="623"/>
          </w:p>
        </w:tc>
      </w:tr>
      <w:tr w:rsidR="00383EAA" w14:paraId="7F16781E" w14:textId="77777777" w:rsidTr="00383EAA">
        <w:tc>
          <w:tcPr>
            <w:tcW w:w="3086" w:type="dxa"/>
            <w:shd w:val="clear" w:color="auto" w:fill="F7CAAC"/>
          </w:tcPr>
          <w:p w14:paraId="0943A2F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2CF4D07" w14:textId="77777777" w:rsidR="00383EAA" w:rsidRDefault="00383EAA" w:rsidP="00383EAA">
            <w:pPr>
              <w:jc w:val="both"/>
            </w:pPr>
            <w:r>
              <w:t>Povinný „PZ“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5CAA59C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A4047FD" w14:textId="77777777" w:rsidR="00383EAA" w:rsidRPr="00E21226" w:rsidRDefault="00383EAA" w:rsidP="00383EAA">
            <w:pPr>
              <w:jc w:val="both"/>
            </w:pPr>
            <w:r>
              <w:t xml:space="preserve">  2</w:t>
            </w:r>
            <w:r>
              <w:rPr>
                <w:lang w:val="en-US"/>
              </w:rPr>
              <w:t>/</w:t>
            </w:r>
            <w:r>
              <w:t>ZS</w:t>
            </w:r>
          </w:p>
        </w:tc>
      </w:tr>
      <w:tr w:rsidR="00383EAA" w14:paraId="56F1C4DC" w14:textId="77777777" w:rsidTr="00383EAA">
        <w:tc>
          <w:tcPr>
            <w:tcW w:w="3086" w:type="dxa"/>
            <w:shd w:val="clear" w:color="auto" w:fill="F7CAAC"/>
          </w:tcPr>
          <w:p w14:paraId="1C0B147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01D76A4" w14:textId="77777777" w:rsidR="00383EAA" w:rsidRDefault="00383EAA" w:rsidP="00383EAA">
            <w:pPr>
              <w:jc w:val="both"/>
            </w:pPr>
            <w:r>
              <w:t>28</w:t>
            </w:r>
            <w:r w:rsidRPr="00300A0A">
              <w:t>p + 14c</w:t>
            </w:r>
          </w:p>
        </w:tc>
        <w:tc>
          <w:tcPr>
            <w:tcW w:w="889" w:type="dxa"/>
            <w:shd w:val="clear" w:color="auto" w:fill="F7CAAC"/>
          </w:tcPr>
          <w:p w14:paraId="355D681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B700829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73F5EEB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CD51E22" w14:textId="77777777" w:rsidR="00383EAA" w:rsidRDefault="00383EAA" w:rsidP="00383EAA">
            <w:pPr>
              <w:jc w:val="both"/>
            </w:pPr>
            <w:r>
              <w:t xml:space="preserve">        4</w:t>
            </w:r>
          </w:p>
        </w:tc>
      </w:tr>
      <w:tr w:rsidR="00383EAA" w14:paraId="2346E83F" w14:textId="77777777" w:rsidTr="00383EAA">
        <w:tc>
          <w:tcPr>
            <w:tcW w:w="3086" w:type="dxa"/>
            <w:shd w:val="clear" w:color="auto" w:fill="F7CAAC"/>
          </w:tcPr>
          <w:p w14:paraId="141A02D7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4EBC08E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6EEEA9AF" w14:textId="77777777" w:rsidTr="00383EAA">
        <w:tc>
          <w:tcPr>
            <w:tcW w:w="3086" w:type="dxa"/>
            <w:shd w:val="clear" w:color="auto" w:fill="F7CAAC"/>
          </w:tcPr>
          <w:p w14:paraId="7248788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143A881" w14:textId="77777777" w:rsidR="00383EAA" w:rsidRDefault="003B693C" w:rsidP="00383EAA">
            <w:pPr>
              <w:jc w:val="both"/>
            </w:pPr>
            <w:r>
              <w:t>z</w:t>
            </w:r>
            <w:r w:rsidR="00383EAA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7BA44D2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931C243" w14:textId="77777777" w:rsidR="00383EAA" w:rsidRDefault="00383EAA" w:rsidP="00383EAA">
            <w:pPr>
              <w:jc w:val="center"/>
            </w:pPr>
            <w:r>
              <w:t>přednáška</w:t>
            </w:r>
          </w:p>
          <w:p w14:paraId="34F67B8D" w14:textId="77777777" w:rsidR="00383EAA" w:rsidRPr="002F7F12" w:rsidRDefault="00383EAA" w:rsidP="00383EAA">
            <w:pPr>
              <w:jc w:val="center"/>
            </w:pPr>
            <w:r w:rsidRPr="002F7F12">
              <w:t>cvičení</w:t>
            </w:r>
          </w:p>
        </w:tc>
      </w:tr>
      <w:tr w:rsidR="00383EAA" w14:paraId="22757BA7" w14:textId="77777777" w:rsidTr="00383EAA">
        <w:tc>
          <w:tcPr>
            <w:tcW w:w="3086" w:type="dxa"/>
            <w:shd w:val="clear" w:color="auto" w:fill="F7CAAC"/>
          </w:tcPr>
          <w:p w14:paraId="54F09A2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D55D20F" w14:textId="77777777" w:rsidR="00383EAA" w:rsidRDefault="00383EAA" w:rsidP="00383EAA">
            <w:pPr>
              <w:jc w:val="both"/>
            </w:pPr>
            <w:r>
              <w:t>Písemná i ústní forma, laboratorní protokoly</w:t>
            </w:r>
          </w:p>
          <w:p w14:paraId="50685CC5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(90% účast na lab. cvičeních). </w:t>
            </w:r>
          </w:p>
          <w:p w14:paraId="4EBBCACE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1560277E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24D7BA68" w14:textId="77777777" w:rsidR="00383EAA" w:rsidRDefault="00383EAA" w:rsidP="00383EAA">
            <w:pPr>
              <w:jc w:val="both"/>
            </w:pPr>
            <w:r>
              <w:t xml:space="preserve">4. Prokázání úspěšného zvládnutí probírané tématiky při ústním pohovoru s  </w:t>
            </w:r>
          </w:p>
          <w:p w14:paraId="0316F303" w14:textId="77777777" w:rsidR="00383EAA" w:rsidRDefault="00383EAA" w:rsidP="00383EAA">
            <w:pPr>
              <w:jc w:val="both"/>
            </w:pPr>
            <w:r>
              <w:t xml:space="preserve">    vyučujícím.</w:t>
            </w:r>
          </w:p>
        </w:tc>
      </w:tr>
      <w:tr w:rsidR="00383EAA" w14:paraId="25D07B2C" w14:textId="77777777" w:rsidTr="00383EAA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10158D0A" w14:textId="77777777" w:rsidR="00383EAA" w:rsidRDefault="00383EAA" w:rsidP="00383EAA">
            <w:pPr>
              <w:jc w:val="both"/>
            </w:pPr>
          </w:p>
        </w:tc>
      </w:tr>
      <w:tr w:rsidR="00383EAA" w14:paraId="69B430E7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A1205D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0773EE2" w14:textId="77777777" w:rsidR="00383EAA" w:rsidRDefault="00383EAA" w:rsidP="00383EAA">
            <w:pPr>
              <w:jc w:val="both"/>
            </w:pPr>
            <w:r>
              <w:t>Ing. Ján Ivanka</w:t>
            </w:r>
          </w:p>
        </w:tc>
      </w:tr>
      <w:tr w:rsidR="00383EAA" w14:paraId="52DB3606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0C4EEB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E07231F" w14:textId="77777777" w:rsidR="00383EAA" w:rsidRDefault="00383EAA" w:rsidP="00383EAA">
            <w:pPr>
              <w:jc w:val="both"/>
            </w:pPr>
            <w:r>
              <w:t>Metodicky, vede přednášky, cvičení</w:t>
            </w:r>
          </w:p>
        </w:tc>
      </w:tr>
      <w:tr w:rsidR="00383EAA" w14:paraId="02DB49E9" w14:textId="77777777" w:rsidTr="00383EAA">
        <w:tc>
          <w:tcPr>
            <w:tcW w:w="3086" w:type="dxa"/>
            <w:shd w:val="clear" w:color="auto" w:fill="F7CAAC"/>
          </w:tcPr>
          <w:p w14:paraId="3EB4753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C02CF66" w14:textId="77777777" w:rsidR="00383EAA" w:rsidRDefault="00383EAA" w:rsidP="00383EAA">
            <w:pPr>
              <w:jc w:val="both"/>
            </w:pPr>
            <w:r>
              <w:t>Ing. Ján Ivanka, přednášky (100 %)</w:t>
            </w:r>
            <w:r w:rsidR="005F1292">
              <w:t>, cvičení (100%).</w:t>
            </w:r>
          </w:p>
        </w:tc>
      </w:tr>
      <w:tr w:rsidR="00383EAA" w14:paraId="254DE02C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31AF188E" w14:textId="77777777" w:rsidR="00383EAA" w:rsidRDefault="00383EAA" w:rsidP="00383EAA">
            <w:pPr>
              <w:jc w:val="both"/>
            </w:pPr>
          </w:p>
        </w:tc>
      </w:tr>
      <w:tr w:rsidR="00383EAA" w14:paraId="1AABD16A" w14:textId="77777777" w:rsidTr="00383EAA">
        <w:tc>
          <w:tcPr>
            <w:tcW w:w="3086" w:type="dxa"/>
            <w:shd w:val="clear" w:color="auto" w:fill="F7CAAC"/>
          </w:tcPr>
          <w:p w14:paraId="379DC7A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B006EEA" w14:textId="77777777" w:rsidR="00383EAA" w:rsidRDefault="00383EAA" w:rsidP="00383EAA">
            <w:pPr>
              <w:jc w:val="both"/>
            </w:pPr>
          </w:p>
        </w:tc>
      </w:tr>
      <w:tr w:rsidR="00383EAA" w14:paraId="44648CA8" w14:textId="77777777" w:rsidTr="00383EAA">
        <w:trPr>
          <w:trHeight w:val="5833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C8D9125" w14:textId="77777777" w:rsidR="00383EAA" w:rsidRPr="008027C9" w:rsidRDefault="00383EAA" w:rsidP="00383EAA">
            <w:pPr>
              <w:jc w:val="both"/>
              <w:rPr>
                <w:sz w:val="19"/>
                <w:szCs w:val="19"/>
              </w:rPr>
            </w:pPr>
            <w:r w:rsidRPr="008027C9">
              <w:rPr>
                <w:sz w:val="19"/>
                <w:szCs w:val="19"/>
              </w:rPr>
              <w:t>Kurz uvádí studenty do předmětu mechanických zábranných a ochranných systémů používaných v průmyslu komerční bezpečnosti, které jsou jednak schváleny Českou asociací pojišťoven a mají schválení příslušných certifikovaných odborných pracovišť v ČR a jsou v souladu s požadavky EU. Mají prohlášení o shodě a nevykazují nežádoucí technické odchylky. Student dokáže navrhnout v oblasti MZS (MBS) mechanickou ochranu pro plášťovou, obvodovou, předmětovou a speciální ochranu dokumentů a cenin. Cílem předmětu je interpretace problematiky projektování mechanických zábranných systémů v souladu s návaznými technickými prostředky (I&amp;HAS, CCTV v rámci IBS) a mněl by být schopen se orientovat v oblasti legislativy a charakterizovat současné vývojové trendy mechanických zábranných systémů v EU a ve světě.</w:t>
            </w:r>
          </w:p>
          <w:p w14:paraId="6E0616C6" w14:textId="77777777" w:rsidR="00383EAA" w:rsidRPr="008027C9" w:rsidRDefault="00383EAA" w:rsidP="00383EAA">
            <w:pPr>
              <w:jc w:val="both"/>
              <w:rPr>
                <w:b/>
                <w:sz w:val="18"/>
                <w:szCs w:val="18"/>
              </w:rPr>
            </w:pPr>
            <w:r w:rsidRPr="008027C9">
              <w:rPr>
                <w:b/>
                <w:sz w:val="18"/>
                <w:szCs w:val="18"/>
              </w:rPr>
              <w:t>Témata:</w:t>
            </w:r>
          </w:p>
          <w:p w14:paraId="7AA49E11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 xml:space="preserve">Mechanické zábranné systémy jako základní pilíř pro komplexní zabezpečení bytových i nebytový objektů.  </w:t>
            </w:r>
          </w:p>
          <w:p w14:paraId="1850E0FF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i/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>Problematika integrovaného bezpečnostního systému z pohledu MZS, jako komplexní zabezpečení objektů, a to  hlavně proti násilnému proniknutí osoby do chráněné zóny, zabránění znehodnocení techniky a zařízení, zabránění  krádeží předmětů apod. Integrovaný bezpečnostní systém, reaktibilnost  IBS, pyramida postoupnosti procesů bezpečnosti v MZS.</w:t>
            </w:r>
          </w:p>
          <w:p w14:paraId="71D462FC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>Souhrn základních pojmů v oblasti MZS, klasifikace základní funkce a využití v praxi.</w:t>
            </w:r>
          </w:p>
          <w:p w14:paraId="7BE66144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 xml:space="preserve">Aplikace formální konceptuální analýzy jako moderní metody pro analýzu a zpracování tabulkových dat, metoda konceptuálních svazů. </w:t>
            </w:r>
          </w:p>
          <w:p w14:paraId="502E7A7E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>Stavební zákon 183</w:t>
            </w:r>
            <w:r w:rsidRPr="008027C9">
              <w:rPr>
                <w:sz w:val="18"/>
                <w:szCs w:val="18"/>
                <w:lang w:val="en-US"/>
              </w:rPr>
              <w:t>/</w:t>
            </w:r>
            <w:r w:rsidRPr="008027C9">
              <w:rPr>
                <w:sz w:val="18"/>
                <w:szCs w:val="18"/>
              </w:rPr>
              <w:t>2006 Sb., architektura, technické požadavky 268</w:t>
            </w:r>
            <w:r w:rsidRPr="008027C9">
              <w:rPr>
                <w:sz w:val="18"/>
                <w:szCs w:val="18"/>
                <w:lang w:val="en-US"/>
              </w:rPr>
              <w:t>/</w:t>
            </w:r>
            <w:r w:rsidRPr="008027C9">
              <w:rPr>
                <w:sz w:val="18"/>
                <w:szCs w:val="18"/>
              </w:rPr>
              <w:t>2009, stavební komponenty a prvky</w:t>
            </w:r>
          </w:p>
          <w:p w14:paraId="221E194E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>Zkoušení a certifikace prvků a systémů MZS dle ČSN ISO 8402, bezpečnostní třídy RC.</w:t>
            </w:r>
          </w:p>
          <w:p w14:paraId="77BD7D87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>Způsob a taktika navrhování mechanické ochrany objektů, projektování MZS objektů.</w:t>
            </w:r>
          </w:p>
          <w:p w14:paraId="3B85AD16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>Druhy mechanických zábran, zabezpečovacích a ochranných systémů a pomůcek, průlomová odolnost otvorových a úschovných objektů.</w:t>
            </w:r>
          </w:p>
          <w:p w14:paraId="124E0760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>Destruktivní překonávaní systémů plášťové ochrany, techniky a použité nářadí a zařízení.</w:t>
            </w:r>
          </w:p>
          <w:p w14:paraId="567DB44E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>Zámkové vložky, uzavírací a uzamykací subsystém dveří, oken a ostatních zábran, princip činnosti, magnetické a Elektromotorické, biomechanické, labyrintové zámkové systémy.</w:t>
            </w:r>
          </w:p>
          <w:p w14:paraId="2F7B0AA6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>Nedestruktivní překonávaní systémů plášťové ochrany, techniky, použité nářadí a zařízení.</w:t>
            </w:r>
          </w:p>
          <w:p w14:paraId="1E5454E1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>Prvky a systémy obvodové a předmětové ochrany objektů.</w:t>
            </w:r>
          </w:p>
          <w:p w14:paraId="2448F5A9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8"/>
                <w:szCs w:val="18"/>
              </w:rPr>
            </w:pPr>
            <w:r w:rsidRPr="008027C9">
              <w:rPr>
                <w:sz w:val="18"/>
                <w:szCs w:val="18"/>
              </w:rPr>
              <w:t xml:space="preserve">Kategorizace pro mechanické zabezpečení objektů, autorizovaní výrobci MZS. </w:t>
            </w:r>
          </w:p>
          <w:p w14:paraId="1E051788" w14:textId="77777777" w:rsidR="00383EAA" w:rsidRPr="008027C9" w:rsidRDefault="00383EAA" w:rsidP="00383EAA">
            <w:pPr>
              <w:pStyle w:val="Odstavecseseznamem"/>
              <w:numPr>
                <w:ilvl w:val="0"/>
                <w:numId w:val="29"/>
              </w:numPr>
              <w:jc w:val="both"/>
              <w:rPr>
                <w:sz w:val="19"/>
                <w:szCs w:val="19"/>
              </w:rPr>
            </w:pPr>
            <w:r w:rsidRPr="008027C9">
              <w:rPr>
                <w:sz w:val="18"/>
                <w:szCs w:val="18"/>
              </w:rPr>
              <w:t>Normalizace pro oblast úschovných objektů – úloha, postavení a harmonizace, současné vývojové trendy mechanických zábranných systémů v EU a ve světě.</w:t>
            </w:r>
          </w:p>
        </w:tc>
      </w:tr>
      <w:tr w:rsidR="00383EAA" w14:paraId="654A48E0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074D11C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C871555" w14:textId="77777777" w:rsidR="00383EAA" w:rsidRDefault="00383EAA" w:rsidP="00383EAA">
            <w:pPr>
              <w:jc w:val="both"/>
            </w:pPr>
          </w:p>
        </w:tc>
      </w:tr>
      <w:tr w:rsidR="00383EAA" w14:paraId="2FC1803C" w14:textId="77777777" w:rsidTr="00383EAA">
        <w:trPr>
          <w:trHeight w:val="567"/>
        </w:trPr>
        <w:tc>
          <w:tcPr>
            <w:tcW w:w="9855" w:type="dxa"/>
            <w:gridSpan w:val="8"/>
            <w:tcBorders>
              <w:top w:val="nil"/>
            </w:tcBorders>
          </w:tcPr>
          <w:p w14:paraId="6DDAA1E6" w14:textId="77777777" w:rsidR="00383EAA" w:rsidRPr="008027C9" w:rsidRDefault="00383EAA" w:rsidP="00383EAA">
            <w:pPr>
              <w:jc w:val="both"/>
              <w:rPr>
                <w:b/>
                <w:noProof/>
                <w:sz w:val="18"/>
              </w:rPr>
            </w:pPr>
            <w:r w:rsidRPr="008027C9">
              <w:rPr>
                <w:b/>
                <w:noProof/>
                <w:sz w:val="18"/>
              </w:rPr>
              <w:t>Povinná literatura:</w:t>
            </w:r>
          </w:p>
          <w:p w14:paraId="7781DD4D" w14:textId="77777777" w:rsidR="00383EAA" w:rsidRPr="008027C9" w:rsidRDefault="00383EAA" w:rsidP="00383EAA">
            <w:pPr>
              <w:jc w:val="both"/>
              <w:rPr>
                <w:noProof/>
                <w:sz w:val="18"/>
              </w:rPr>
            </w:pPr>
            <w:r w:rsidRPr="008027C9">
              <w:rPr>
                <w:sz w:val="18"/>
              </w:rPr>
              <w:t xml:space="preserve">IVANKA, J. </w:t>
            </w:r>
            <w:r w:rsidRPr="008027C9">
              <w:rPr>
                <w:i/>
                <w:sz w:val="18"/>
              </w:rPr>
              <w:t>Mechanické zábranné systémy</w:t>
            </w:r>
            <w:r w:rsidRPr="008027C9">
              <w:rPr>
                <w:sz w:val="18"/>
              </w:rPr>
              <w:t>, skripta FAI UTB, 2015, ISBN  978 - 80 - 7454 - 427 – 9</w:t>
            </w:r>
          </w:p>
          <w:p w14:paraId="4C13D0C7" w14:textId="77777777" w:rsidR="00383EAA" w:rsidRPr="008027C9" w:rsidRDefault="00383EAA" w:rsidP="00383EAA">
            <w:pPr>
              <w:jc w:val="both"/>
              <w:rPr>
                <w:noProof/>
                <w:sz w:val="18"/>
              </w:rPr>
            </w:pPr>
            <w:r w:rsidRPr="008027C9">
              <w:rPr>
                <w:noProof/>
                <w:sz w:val="18"/>
              </w:rPr>
              <w:t xml:space="preserve">LOŠŤÁKOVÁ, A. </w:t>
            </w:r>
            <w:r w:rsidRPr="008027C9">
              <w:rPr>
                <w:i/>
                <w:noProof/>
                <w:sz w:val="18"/>
              </w:rPr>
              <w:t>Technická zařízení pro ochranu osob a majetku</w:t>
            </w:r>
            <w:r w:rsidRPr="008027C9">
              <w:rPr>
                <w:noProof/>
                <w:sz w:val="18"/>
              </w:rPr>
              <w:t>. Ústní nad Labem : Integrovaná střední škola, 1994.</w:t>
            </w:r>
          </w:p>
          <w:p w14:paraId="2F3D3B3C" w14:textId="77777777" w:rsidR="00383EAA" w:rsidRPr="008027C9" w:rsidRDefault="00383EAA" w:rsidP="00383EAA">
            <w:pPr>
              <w:jc w:val="both"/>
              <w:rPr>
                <w:noProof/>
                <w:sz w:val="18"/>
              </w:rPr>
            </w:pPr>
            <w:r w:rsidRPr="008027C9">
              <w:rPr>
                <w:noProof/>
                <w:sz w:val="18"/>
              </w:rPr>
              <w:t xml:space="preserve">TOMS, L., T. KONÍČEK a P. KOCÁBEK. </w:t>
            </w:r>
            <w:r w:rsidRPr="008027C9">
              <w:rPr>
                <w:i/>
                <w:noProof/>
                <w:sz w:val="18"/>
              </w:rPr>
              <w:t>Zabezpečení dveří a oken – rizikových míst objektů</w:t>
            </w:r>
            <w:r w:rsidRPr="008027C9">
              <w:rPr>
                <w:noProof/>
                <w:sz w:val="18"/>
              </w:rPr>
              <w:t>. Praha : Themis, 1997</w:t>
            </w:r>
          </w:p>
          <w:p w14:paraId="5B163793" w14:textId="77777777" w:rsidR="00383EAA" w:rsidRPr="008027C9" w:rsidRDefault="00383EAA" w:rsidP="00383EAA">
            <w:pPr>
              <w:jc w:val="both"/>
              <w:rPr>
                <w:b/>
                <w:noProof/>
                <w:sz w:val="18"/>
              </w:rPr>
            </w:pPr>
            <w:r w:rsidRPr="008027C9">
              <w:rPr>
                <w:b/>
                <w:noProof/>
                <w:sz w:val="18"/>
              </w:rPr>
              <w:t>Doporučená literatura:</w:t>
            </w:r>
          </w:p>
          <w:p w14:paraId="7E5EE6E1" w14:textId="77777777" w:rsidR="00383EAA" w:rsidRPr="008027C9" w:rsidRDefault="00383EAA" w:rsidP="00383EAA">
            <w:pPr>
              <w:jc w:val="both"/>
              <w:rPr>
                <w:noProof/>
                <w:sz w:val="18"/>
              </w:rPr>
            </w:pPr>
            <w:r w:rsidRPr="008027C9">
              <w:rPr>
                <w:noProof/>
                <w:sz w:val="18"/>
              </w:rPr>
              <w:t xml:space="preserve">UHLÁŘ, J. </w:t>
            </w:r>
            <w:r w:rsidRPr="008027C9">
              <w:rPr>
                <w:i/>
                <w:noProof/>
                <w:sz w:val="18"/>
              </w:rPr>
              <w:t>Technická ochrana objektů I. díl Mechanické zábranné prostředky</w:t>
            </w:r>
            <w:r w:rsidRPr="008027C9">
              <w:rPr>
                <w:noProof/>
                <w:sz w:val="18"/>
              </w:rPr>
              <w:t>. Praha : Policejní akademie ČR, 1995</w:t>
            </w:r>
          </w:p>
          <w:p w14:paraId="19CC35D5" w14:textId="77777777" w:rsidR="00383EAA" w:rsidRPr="008027C9" w:rsidRDefault="00383EAA" w:rsidP="00383EAA">
            <w:pPr>
              <w:jc w:val="both"/>
              <w:rPr>
                <w:noProof/>
                <w:sz w:val="18"/>
              </w:rPr>
            </w:pPr>
            <w:r w:rsidRPr="008027C9">
              <w:rPr>
                <w:noProof/>
                <w:sz w:val="18"/>
              </w:rPr>
              <w:t xml:space="preserve">Katalogy 2002 ASSA ABLOY firem FAB a MUI-T-LOOCK. </w:t>
            </w:r>
          </w:p>
          <w:p w14:paraId="4A39FC07" w14:textId="77777777" w:rsidR="00383EAA" w:rsidRPr="008027C9" w:rsidRDefault="00383EAA" w:rsidP="00383EAA">
            <w:pPr>
              <w:jc w:val="both"/>
              <w:rPr>
                <w:noProof/>
                <w:sz w:val="18"/>
              </w:rPr>
            </w:pPr>
            <w:r w:rsidRPr="008027C9">
              <w:rPr>
                <w:noProof/>
                <w:sz w:val="18"/>
              </w:rPr>
              <w:t xml:space="preserve">IVANKA, J.: </w:t>
            </w:r>
            <w:r w:rsidRPr="008027C9">
              <w:rPr>
                <w:i/>
                <w:noProof/>
                <w:sz w:val="18"/>
              </w:rPr>
              <w:t>Systemizace bezpečnostního průmyslu</w:t>
            </w:r>
            <w:r w:rsidRPr="008027C9">
              <w:rPr>
                <w:noProof/>
                <w:sz w:val="18"/>
              </w:rPr>
              <w:t xml:space="preserve"> , skriptum, FAI UTB Zlín, 2014</w:t>
            </w:r>
          </w:p>
          <w:p w14:paraId="2D86759B" w14:textId="77777777" w:rsidR="00383EAA" w:rsidRPr="008027C9" w:rsidRDefault="00383EAA" w:rsidP="00383EAA">
            <w:pPr>
              <w:jc w:val="both"/>
              <w:rPr>
                <w:noProof/>
                <w:sz w:val="18"/>
              </w:rPr>
            </w:pPr>
            <w:r w:rsidRPr="008027C9">
              <w:rPr>
                <w:noProof/>
                <w:sz w:val="18"/>
              </w:rPr>
              <w:t xml:space="preserve">KŘEČEK, ST.: </w:t>
            </w:r>
            <w:r w:rsidRPr="008027C9">
              <w:rPr>
                <w:i/>
                <w:noProof/>
                <w:sz w:val="18"/>
              </w:rPr>
              <w:t>Příručka zabezpečovací techniky</w:t>
            </w:r>
            <w:r w:rsidRPr="008027C9">
              <w:rPr>
                <w:noProof/>
                <w:sz w:val="18"/>
              </w:rPr>
              <w:t>, Blatná, 2006</w:t>
            </w:r>
          </w:p>
          <w:p w14:paraId="1A5A85B7" w14:textId="77777777" w:rsidR="00383EAA" w:rsidRPr="008027C9" w:rsidRDefault="00383EAA" w:rsidP="00383EAA">
            <w:pPr>
              <w:jc w:val="both"/>
              <w:rPr>
                <w:noProof/>
                <w:sz w:val="18"/>
              </w:rPr>
            </w:pPr>
            <w:r w:rsidRPr="008027C9">
              <w:rPr>
                <w:noProof/>
                <w:sz w:val="18"/>
              </w:rPr>
              <w:t xml:space="preserve">ČR, Vyhláška NBÚ č. 339/1999 Sb. o objektové bezpečnosti. </w:t>
            </w:r>
          </w:p>
          <w:p w14:paraId="1DC87F1F" w14:textId="77777777" w:rsidR="00383EAA" w:rsidRDefault="00383EAA" w:rsidP="00383EAA">
            <w:pPr>
              <w:jc w:val="both"/>
              <w:rPr>
                <w:noProof/>
              </w:rPr>
            </w:pPr>
            <w:r w:rsidRPr="008027C9">
              <w:rPr>
                <w:noProof/>
                <w:sz w:val="18"/>
              </w:rPr>
              <w:t>ČR, Zákon č. 412/2005, květen 2005, Utajované informace a odborná způsobilost</w:t>
            </w:r>
          </w:p>
        </w:tc>
      </w:tr>
      <w:tr w:rsidR="00383EAA" w14:paraId="089D0EB6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D614B93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484FB6F8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C4A1A76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1E5D924" w14:textId="77777777" w:rsidR="00383EAA" w:rsidRDefault="00383EAA" w:rsidP="00383EAA">
            <w:pPr>
              <w:jc w:val="both"/>
            </w:pPr>
            <w:r>
              <w:t xml:space="preserve">     16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9C7FD5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549BEA28" w14:textId="77777777" w:rsidTr="00383EAA">
        <w:tc>
          <w:tcPr>
            <w:tcW w:w="9855" w:type="dxa"/>
            <w:gridSpan w:val="8"/>
            <w:shd w:val="clear" w:color="auto" w:fill="F7CAAC"/>
          </w:tcPr>
          <w:p w14:paraId="352B2E4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5EB44EB9" w14:textId="77777777" w:rsidTr="00383EAA">
        <w:trPr>
          <w:trHeight w:val="542"/>
        </w:trPr>
        <w:tc>
          <w:tcPr>
            <w:tcW w:w="9855" w:type="dxa"/>
            <w:gridSpan w:val="8"/>
          </w:tcPr>
          <w:p w14:paraId="7C72E47B" w14:textId="77777777" w:rsidR="00383EAA" w:rsidRDefault="00383EAA" w:rsidP="00383EAA">
            <w:pPr>
              <w:jc w:val="both"/>
            </w:pPr>
            <w:r w:rsidRPr="00675EFB">
              <w:rPr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e-mailu.</w:t>
            </w:r>
          </w:p>
        </w:tc>
      </w:tr>
    </w:tbl>
    <w:p w14:paraId="463CFBC7" w14:textId="77777777" w:rsidR="00383EAA" w:rsidRDefault="00383EAA" w:rsidP="00383EAA">
      <w:pPr>
        <w:spacing w:after="160" w:line="259" w:lineRule="auto"/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406CCBF6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C93E2B4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44E9DBB9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8D97B8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A64B7BF" w14:textId="77777777" w:rsidR="00383EAA" w:rsidRDefault="00383EAA" w:rsidP="00383EAA">
            <w:pPr>
              <w:jc w:val="both"/>
            </w:pPr>
            <w:bookmarkStart w:id="624" w:name="mechanikaAtermika"/>
            <w:r>
              <w:t>Mechanika a termika</w:t>
            </w:r>
            <w:bookmarkEnd w:id="624"/>
          </w:p>
        </w:tc>
      </w:tr>
      <w:tr w:rsidR="00383EAA" w14:paraId="381A304B" w14:textId="77777777" w:rsidTr="00383EAA">
        <w:tc>
          <w:tcPr>
            <w:tcW w:w="3086" w:type="dxa"/>
            <w:shd w:val="clear" w:color="auto" w:fill="F7CAAC"/>
          </w:tcPr>
          <w:p w14:paraId="5A9F310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828DE2B" w14:textId="77777777" w:rsidR="00383EAA" w:rsidRDefault="00383EAA" w:rsidP="00383EAA">
            <w:pPr>
              <w:jc w:val="both"/>
            </w:pPr>
            <w:r>
              <w:t xml:space="preserve">Povinný 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2DFDE6E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164EE64" w14:textId="77777777" w:rsidR="00383EAA" w:rsidRDefault="00383EAA" w:rsidP="00383EAA">
            <w:pPr>
              <w:jc w:val="both"/>
            </w:pPr>
            <w:r>
              <w:t>1/LS</w:t>
            </w:r>
          </w:p>
        </w:tc>
      </w:tr>
      <w:tr w:rsidR="00383EAA" w14:paraId="6598D46D" w14:textId="77777777" w:rsidTr="00383EAA">
        <w:tc>
          <w:tcPr>
            <w:tcW w:w="3086" w:type="dxa"/>
            <w:shd w:val="clear" w:color="auto" w:fill="F7CAAC"/>
          </w:tcPr>
          <w:p w14:paraId="5FBB8F6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9793A4F" w14:textId="77777777" w:rsidR="00383EAA" w:rsidRDefault="00383EAA" w:rsidP="00383EAA">
            <w:pPr>
              <w:jc w:val="both"/>
            </w:pPr>
            <w:r>
              <w:t>28p + 28s</w:t>
            </w:r>
          </w:p>
        </w:tc>
        <w:tc>
          <w:tcPr>
            <w:tcW w:w="889" w:type="dxa"/>
            <w:shd w:val="clear" w:color="auto" w:fill="F7CAAC"/>
          </w:tcPr>
          <w:p w14:paraId="7ABEC50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398D58A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1944D3B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07A0EDD" w14:textId="77777777" w:rsidR="00383EAA" w:rsidRDefault="00383EAA" w:rsidP="00383EAA">
            <w:pPr>
              <w:jc w:val="both"/>
            </w:pPr>
            <w:r>
              <w:t>5</w:t>
            </w:r>
          </w:p>
        </w:tc>
      </w:tr>
      <w:tr w:rsidR="00383EAA" w14:paraId="1FC2124F" w14:textId="77777777" w:rsidTr="00383EAA">
        <w:tc>
          <w:tcPr>
            <w:tcW w:w="3086" w:type="dxa"/>
            <w:shd w:val="clear" w:color="auto" w:fill="F7CAAC"/>
          </w:tcPr>
          <w:p w14:paraId="331A56E1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483CFA8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7699B7BE" w14:textId="77777777" w:rsidTr="00383EAA">
        <w:tc>
          <w:tcPr>
            <w:tcW w:w="3086" w:type="dxa"/>
            <w:shd w:val="clear" w:color="auto" w:fill="F7CAAC"/>
          </w:tcPr>
          <w:p w14:paraId="734535F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13439B2" w14:textId="77777777" w:rsidR="00383EAA" w:rsidRDefault="00383EAA" w:rsidP="00383EAA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0B9629F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AD4F3CD" w14:textId="77777777" w:rsidR="00383EAA" w:rsidRDefault="00383EAA" w:rsidP="00383EAA">
            <w:pPr>
              <w:jc w:val="both"/>
            </w:pPr>
            <w:r>
              <w:t>přednášky, semináře</w:t>
            </w:r>
          </w:p>
        </w:tc>
      </w:tr>
      <w:tr w:rsidR="00383EAA" w14:paraId="4F5CA71B" w14:textId="77777777" w:rsidTr="00383EAA">
        <w:tc>
          <w:tcPr>
            <w:tcW w:w="3086" w:type="dxa"/>
            <w:shd w:val="clear" w:color="auto" w:fill="F7CAAC"/>
          </w:tcPr>
          <w:p w14:paraId="022ADDA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186EDD2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705E5F10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6F71EE7B" w14:textId="77777777" w:rsidR="00383EAA" w:rsidRDefault="00383EAA" w:rsidP="00383EAA">
            <w:pPr>
              <w:jc w:val="both"/>
            </w:pPr>
            <w:r>
              <w:t xml:space="preserve">2. Úspěšné a samostatné vypracování všech zadaných úloh v průběhu semestru. </w:t>
            </w:r>
          </w:p>
          <w:p w14:paraId="00D6E6B0" w14:textId="77777777" w:rsidR="00383EAA" w:rsidRDefault="00383EAA" w:rsidP="00383EAA">
            <w:pPr>
              <w:jc w:val="both"/>
            </w:pPr>
            <w:r>
              <w:t>3. Prokázání úspěšného zvládnutí probírané tématiky prostřednictvím písemného testu popřípadě při ústním pohovoru s vyučujícím.</w:t>
            </w:r>
          </w:p>
        </w:tc>
      </w:tr>
      <w:tr w:rsidR="00383EAA" w14:paraId="45B80641" w14:textId="77777777" w:rsidTr="00383EAA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14:paraId="3083A75A" w14:textId="77777777" w:rsidR="00383EAA" w:rsidRDefault="00383EAA" w:rsidP="00383EAA">
            <w:pPr>
              <w:jc w:val="both"/>
            </w:pPr>
          </w:p>
        </w:tc>
      </w:tr>
      <w:tr w:rsidR="00383EAA" w14:paraId="73AB080C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FD4CE4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1FAF58D" w14:textId="77777777" w:rsidR="00383EAA" w:rsidRDefault="00383EAA" w:rsidP="00383EAA">
            <w:pPr>
              <w:jc w:val="both"/>
            </w:pPr>
            <w:r>
              <w:t>doc. Mgr. Aleš Mráček, Ph.D.</w:t>
            </w:r>
          </w:p>
        </w:tc>
      </w:tr>
      <w:tr w:rsidR="00383EAA" w14:paraId="3E588819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360AEC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F1E7418" w14:textId="77777777" w:rsidR="00383EAA" w:rsidRDefault="00383EAA" w:rsidP="00383EAA">
            <w:pPr>
              <w:jc w:val="both"/>
            </w:pPr>
            <w:r>
              <w:t>Metodicky, vede přednášky, semináře</w:t>
            </w:r>
          </w:p>
        </w:tc>
      </w:tr>
      <w:tr w:rsidR="00383EAA" w14:paraId="2D58643B" w14:textId="77777777" w:rsidTr="00383EAA">
        <w:tc>
          <w:tcPr>
            <w:tcW w:w="3086" w:type="dxa"/>
            <w:shd w:val="clear" w:color="auto" w:fill="F7CAAC"/>
          </w:tcPr>
          <w:p w14:paraId="6569F69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D258141" w14:textId="77777777" w:rsidR="00383EAA" w:rsidRDefault="00383EAA" w:rsidP="00383EAA">
            <w:pPr>
              <w:jc w:val="both"/>
            </w:pPr>
            <w:r>
              <w:t xml:space="preserve">doc. Mgr. Aleš Mráček, Ph.D., </w:t>
            </w:r>
            <w:r w:rsidR="00BF217E">
              <w:t>přednášky</w:t>
            </w:r>
            <w:r>
              <w:t xml:space="preserve"> (100 %)</w:t>
            </w:r>
            <w:r w:rsidR="005F1292">
              <w:t>, semináře (100%).</w:t>
            </w:r>
            <w:r>
              <w:t xml:space="preserve"> </w:t>
            </w:r>
          </w:p>
          <w:p w14:paraId="12DC6D43" w14:textId="77777777" w:rsidR="00383EAA" w:rsidRDefault="00383EAA" w:rsidP="00383EAA">
            <w:pPr>
              <w:jc w:val="both"/>
            </w:pPr>
          </w:p>
        </w:tc>
      </w:tr>
      <w:tr w:rsidR="00383EAA" w14:paraId="1E740E67" w14:textId="77777777" w:rsidTr="00383EAA">
        <w:trPr>
          <w:trHeight w:val="182"/>
        </w:trPr>
        <w:tc>
          <w:tcPr>
            <w:tcW w:w="9855" w:type="dxa"/>
            <w:gridSpan w:val="8"/>
            <w:tcBorders>
              <w:top w:val="nil"/>
            </w:tcBorders>
          </w:tcPr>
          <w:p w14:paraId="3309EA73" w14:textId="77777777" w:rsidR="00383EAA" w:rsidRDefault="00383EAA" w:rsidP="00383EAA">
            <w:pPr>
              <w:jc w:val="both"/>
            </w:pPr>
          </w:p>
        </w:tc>
      </w:tr>
      <w:tr w:rsidR="00383EAA" w14:paraId="6A7498BE" w14:textId="77777777" w:rsidTr="00383EAA">
        <w:tc>
          <w:tcPr>
            <w:tcW w:w="3086" w:type="dxa"/>
            <w:shd w:val="clear" w:color="auto" w:fill="F7CAAC"/>
          </w:tcPr>
          <w:p w14:paraId="655949F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D77DD61" w14:textId="77777777" w:rsidR="00383EAA" w:rsidRDefault="00383EAA" w:rsidP="00383EAA">
            <w:pPr>
              <w:jc w:val="both"/>
            </w:pPr>
          </w:p>
        </w:tc>
      </w:tr>
      <w:tr w:rsidR="00383EAA" w14:paraId="05C2B32B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614AE4E" w14:textId="77777777" w:rsidR="00383EAA" w:rsidRPr="009B41B0" w:rsidRDefault="00383EAA" w:rsidP="00383EAA">
            <w:pPr>
              <w:jc w:val="both"/>
              <w:rPr>
                <w:noProof/>
              </w:rPr>
            </w:pPr>
            <w:r w:rsidRPr="009B41B0">
              <w:rPr>
                <w:noProof/>
              </w:rPr>
              <w:t>Cílem předmětu je získání znalosti vysokoškolské fyziky na elementární úrovni v disciplínách kinematiky, dynamiky, kmitů, vlnění a termodynamiky.</w:t>
            </w:r>
          </w:p>
          <w:p w14:paraId="326FB4C9" w14:textId="77777777" w:rsidR="00383EAA" w:rsidRPr="00094C85" w:rsidRDefault="00383EAA" w:rsidP="00383EAA">
            <w:pPr>
              <w:jc w:val="both"/>
              <w:rPr>
                <w:b/>
              </w:rPr>
            </w:pPr>
            <w:r w:rsidRPr="00094C85">
              <w:rPr>
                <w:b/>
              </w:rPr>
              <w:t>Témata:</w:t>
            </w:r>
          </w:p>
          <w:p w14:paraId="027763AE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Kinematika I</w:t>
            </w:r>
          </w:p>
          <w:p w14:paraId="3937C9D3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Kinematika II</w:t>
            </w:r>
          </w:p>
          <w:p w14:paraId="2C4685AA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Dynamika I</w:t>
            </w:r>
          </w:p>
          <w:p w14:paraId="2882855A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Dynamika II</w:t>
            </w:r>
          </w:p>
          <w:p w14:paraId="3242A92F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Pohyb soustavy hmotných bodů</w:t>
            </w:r>
          </w:p>
          <w:p w14:paraId="42614199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Kmity I</w:t>
            </w:r>
          </w:p>
          <w:p w14:paraId="281E5609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Kmity II</w:t>
            </w:r>
          </w:p>
          <w:p w14:paraId="2ED76DBD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Vlny</w:t>
            </w:r>
            <w:r w:rsidR="00E658B4">
              <w:t xml:space="preserve"> I</w:t>
            </w:r>
          </w:p>
          <w:p w14:paraId="1999B6AB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Vlny II</w:t>
            </w:r>
          </w:p>
          <w:p w14:paraId="39016AC7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Akustika</w:t>
            </w:r>
          </w:p>
          <w:p w14:paraId="066A3807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Fyzika kapalin</w:t>
            </w:r>
          </w:p>
          <w:p w14:paraId="33F40EF4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Gravitační pole</w:t>
            </w:r>
          </w:p>
          <w:p w14:paraId="34EE7923" w14:textId="77777777" w:rsidR="00383EAA" w:rsidRPr="009B41B0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Termodynamika I</w:t>
            </w:r>
          </w:p>
          <w:p w14:paraId="3BAA0D08" w14:textId="77777777" w:rsidR="00383EAA" w:rsidRDefault="00383EAA" w:rsidP="007642A7">
            <w:pPr>
              <w:pStyle w:val="Odstavecseseznamem"/>
              <w:numPr>
                <w:ilvl w:val="0"/>
                <w:numId w:val="51"/>
              </w:numPr>
              <w:jc w:val="both"/>
            </w:pPr>
            <w:r w:rsidRPr="009B41B0">
              <w:t>Termodynamika II</w:t>
            </w:r>
          </w:p>
        </w:tc>
      </w:tr>
      <w:tr w:rsidR="00383EAA" w14:paraId="5BF79E0B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9602222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80A3DF5" w14:textId="77777777" w:rsidR="00383EAA" w:rsidRDefault="00383EAA" w:rsidP="00383EAA">
            <w:pPr>
              <w:jc w:val="both"/>
            </w:pPr>
          </w:p>
        </w:tc>
      </w:tr>
      <w:tr w:rsidR="00383EAA" w14:paraId="1730C9DC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576F51F" w14:textId="77777777" w:rsidR="00383EAA" w:rsidRPr="001C0137" w:rsidRDefault="00383EAA" w:rsidP="00383EAA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7FA67A07" w14:textId="77777777" w:rsidR="00383EAA" w:rsidRDefault="00383EAA" w:rsidP="00383EAA">
            <w:pPr>
              <w:jc w:val="both"/>
              <w:rPr>
                <w:bCs/>
              </w:rPr>
            </w:pPr>
            <w:r w:rsidRPr="00083975">
              <w:rPr>
                <w:bCs/>
                <w:caps/>
              </w:rPr>
              <w:t>Halliday, Resnick, Walker</w:t>
            </w:r>
            <w:r>
              <w:rPr>
                <w:bCs/>
              </w:rPr>
              <w:t xml:space="preserve">. </w:t>
            </w:r>
            <w:r w:rsidRPr="008027C9">
              <w:rPr>
                <w:bCs/>
                <w:i/>
              </w:rPr>
              <w:t>Fyzika: vysokoškolská učebnice obecné fyziky</w:t>
            </w:r>
            <w:r>
              <w:rPr>
                <w:bCs/>
              </w:rPr>
              <w:t>. Vyd. 1. Brno</w:t>
            </w:r>
            <w:r w:rsidRPr="009A3DA7">
              <w:rPr>
                <w:bCs/>
              </w:rPr>
              <w:t xml:space="preserve">: Vutium, 2000. ISBN 8021418699. </w:t>
            </w:r>
          </w:p>
          <w:p w14:paraId="30A46198" w14:textId="77777777" w:rsidR="00383EAA" w:rsidRPr="00E05968" w:rsidRDefault="00383EAA" w:rsidP="00383EAA">
            <w:pPr>
              <w:jc w:val="both"/>
              <w:rPr>
                <w:b/>
              </w:rPr>
            </w:pPr>
            <w:r w:rsidRPr="00083975">
              <w:rPr>
                <w:bCs/>
                <w:caps/>
              </w:rPr>
              <w:t>Havránek,A.,Sližová,M</w:t>
            </w:r>
            <w:r w:rsidRPr="007E2F14">
              <w:rPr>
                <w:bCs/>
              </w:rPr>
              <w:t xml:space="preserve">. </w:t>
            </w:r>
            <w:r w:rsidRPr="008027C9">
              <w:rPr>
                <w:bCs/>
                <w:i/>
              </w:rPr>
              <w:t>Mechanika v příkladech I. Hmotný bod</w:t>
            </w:r>
            <w:r w:rsidRPr="007E2F14">
              <w:rPr>
                <w:bCs/>
              </w:rPr>
              <w:t xml:space="preserve">. FT UTB Zlín, 2011. ISBN 978-80-7454-024-0. </w:t>
            </w:r>
            <w:r w:rsidRPr="00E05968">
              <w:rPr>
                <w:b/>
              </w:rPr>
              <w:t>Doporučená literatura:</w:t>
            </w:r>
          </w:p>
          <w:p w14:paraId="2D40D238" w14:textId="77777777" w:rsidR="00383EAA" w:rsidRDefault="00383EAA" w:rsidP="00383EAA">
            <w:pPr>
              <w:jc w:val="both"/>
            </w:pPr>
            <w:r w:rsidRPr="00083975">
              <w:rPr>
                <w:caps/>
              </w:rPr>
              <w:t>Feyman, L. S. Feynmanovy</w:t>
            </w:r>
            <w:r w:rsidRPr="007E2F14">
              <w:t xml:space="preserve"> </w:t>
            </w:r>
            <w:r w:rsidRPr="008027C9">
              <w:rPr>
                <w:i/>
              </w:rPr>
              <w:t>přednášky z fyziky s řešenými příklady</w:t>
            </w:r>
            <w:r>
              <w:t>. Havlíčkův Brod</w:t>
            </w:r>
            <w:r w:rsidRPr="007E2F14">
              <w:t>: Fragment, 2000.</w:t>
            </w:r>
          </w:p>
          <w:p w14:paraId="2ACD8B8E" w14:textId="77777777" w:rsidR="00383EAA" w:rsidRDefault="00383EAA" w:rsidP="00383EAA">
            <w:pPr>
              <w:jc w:val="both"/>
              <w:rPr>
                <w:ins w:id="625" w:author="Uzivatel" w:date="2018-11-13T10:44:00Z"/>
              </w:rPr>
            </w:pPr>
            <w:r w:rsidRPr="00083975">
              <w:rPr>
                <w:caps/>
              </w:rPr>
              <w:t>Urgošík, B.</w:t>
            </w:r>
            <w:r w:rsidRPr="002D3630">
              <w:t xml:space="preserve"> </w:t>
            </w:r>
            <w:r w:rsidRPr="008027C9">
              <w:rPr>
                <w:i/>
              </w:rPr>
              <w:t>Fyzika</w:t>
            </w:r>
            <w:r w:rsidRPr="002D3630">
              <w:t>. Praha : SNTL, 1981.</w:t>
            </w:r>
          </w:p>
          <w:p w14:paraId="2A6F9EEE" w14:textId="1342DBF4" w:rsidR="009452ED" w:rsidRDefault="009452ED" w:rsidP="00D1052E">
            <w:pPr>
              <w:jc w:val="both"/>
            </w:pPr>
            <w:ins w:id="626" w:author="Uzivatel" w:date="2018-11-13T10:44:00Z">
              <w:r w:rsidRPr="009452ED">
                <w:t>HALLIDAY, D</w:t>
              </w:r>
              <w:del w:id="627" w:author="Jiří Vojtěšek" w:date="2018-11-25T19:13:00Z">
                <w:r w:rsidRPr="009452ED" w:rsidDel="00D1052E">
                  <w:delText>avid</w:delText>
                </w:r>
              </w:del>
            </w:ins>
            <w:ins w:id="628" w:author="Jiří Vojtěšek" w:date="2018-11-25T19:13:00Z">
              <w:r w:rsidR="00D1052E">
                <w:t>.</w:t>
              </w:r>
            </w:ins>
            <w:ins w:id="629" w:author="Uzivatel" w:date="2018-11-13T10:44:00Z">
              <w:r w:rsidRPr="009452ED">
                <w:t>, R</w:t>
              </w:r>
              <w:del w:id="630" w:author="Jiří Vojtěšek" w:date="2018-11-25T19:13:00Z">
                <w:r w:rsidRPr="009452ED" w:rsidDel="00D1052E">
                  <w:delText>obert</w:delText>
                </w:r>
              </w:del>
            </w:ins>
            <w:ins w:id="631" w:author="Jiří Vojtěšek" w:date="2018-11-25T19:13:00Z">
              <w:r w:rsidR="00D1052E">
                <w:t>.</w:t>
              </w:r>
            </w:ins>
            <w:ins w:id="632" w:author="Uzivatel" w:date="2018-11-13T10:44:00Z">
              <w:r w:rsidRPr="009452ED">
                <w:t xml:space="preserve"> RESNICK a J</w:t>
              </w:r>
              <w:del w:id="633" w:author="Jiří Vojtěšek" w:date="2018-11-25T19:13:00Z">
                <w:r w:rsidRPr="009452ED" w:rsidDel="00D1052E">
                  <w:delText>earl</w:delText>
                </w:r>
              </w:del>
            </w:ins>
            <w:ins w:id="634" w:author="Jiří Vojtěšek" w:date="2018-11-25T19:13:00Z">
              <w:r w:rsidR="00D1052E">
                <w:t>.</w:t>
              </w:r>
            </w:ins>
            <w:ins w:id="635" w:author="Uzivatel" w:date="2018-11-13T10:44:00Z">
              <w:r w:rsidRPr="009452ED">
                <w:t xml:space="preserve"> WALKER. </w:t>
              </w:r>
              <w:r w:rsidRPr="00D1052E">
                <w:rPr>
                  <w:i/>
                  <w:rPrChange w:id="636" w:author="Jiří Vojtěšek" w:date="2018-11-25T19:13:00Z">
                    <w:rPr/>
                  </w:rPrChange>
                </w:rPr>
                <w:t>Fyzika</w:t>
              </w:r>
              <w:r w:rsidRPr="009452ED">
                <w:t>. 1. vyd. Brno, Praha: Vutium, Prometheus, 2001. ISBN 80-214-1868-0.</w:t>
              </w:r>
            </w:ins>
          </w:p>
        </w:tc>
      </w:tr>
      <w:tr w:rsidR="00383EAA" w14:paraId="739141AC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5BCB5A4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0426E0C8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6914F4F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F9C4BDD" w14:textId="77777777" w:rsidR="00383EAA" w:rsidRDefault="00383EAA" w:rsidP="00383EAA">
            <w:pPr>
              <w:jc w:val="both"/>
            </w:pPr>
            <w:r>
              <w:t>21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A171FA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62C43FC2" w14:textId="77777777" w:rsidTr="00383EAA">
        <w:tc>
          <w:tcPr>
            <w:tcW w:w="9855" w:type="dxa"/>
            <w:gridSpan w:val="8"/>
            <w:shd w:val="clear" w:color="auto" w:fill="F7CAAC"/>
          </w:tcPr>
          <w:p w14:paraId="6289FD3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240DAFEA" w14:textId="77777777" w:rsidTr="00383EAA">
        <w:trPr>
          <w:trHeight w:val="566"/>
        </w:trPr>
        <w:tc>
          <w:tcPr>
            <w:tcW w:w="9855" w:type="dxa"/>
            <w:gridSpan w:val="8"/>
          </w:tcPr>
          <w:p w14:paraId="1DCEDD54" w14:textId="77777777" w:rsidR="00383EAA" w:rsidRPr="009B41B0" w:rsidRDefault="00383EAA" w:rsidP="00383EAA">
            <w:pPr>
              <w:jc w:val="both"/>
            </w:pPr>
            <w:r w:rsidRPr="009B41B0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3C227A07" w14:textId="77777777" w:rsidR="00637DFA" w:rsidRDefault="00637DFA"/>
    <w:p w14:paraId="11B0261A" w14:textId="77777777" w:rsidR="00FD0766" w:rsidRDefault="00FD0766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32D23E80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DB278D5" w14:textId="77777777" w:rsidR="00383EAA" w:rsidRDefault="00383EAA" w:rsidP="00383EAA">
            <w:pPr>
              <w:tabs>
                <w:tab w:val="right" w:pos="9461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5A0C5A8F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6B4740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3D47EAC" w14:textId="77777777" w:rsidR="00383EAA" w:rsidRDefault="00383EAA" w:rsidP="00383EAA">
            <w:pPr>
              <w:jc w:val="both"/>
            </w:pPr>
            <w:bookmarkStart w:id="637" w:name="MikropocitaceaPLC"/>
            <w:r>
              <w:t>Mikropočítače a PLC</w:t>
            </w:r>
            <w:bookmarkEnd w:id="637"/>
          </w:p>
        </w:tc>
      </w:tr>
      <w:tr w:rsidR="00383EAA" w14:paraId="0EAE9BB0" w14:textId="77777777" w:rsidTr="00383EAA">
        <w:tc>
          <w:tcPr>
            <w:tcW w:w="3086" w:type="dxa"/>
            <w:shd w:val="clear" w:color="auto" w:fill="F7CAAC"/>
          </w:tcPr>
          <w:p w14:paraId="26FB042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6DA3A36" w14:textId="77777777" w:rsidR="00383EAA" w:rsidRDefault="00383EAA" w:rsidP="00C1126D">
            <w:pPr>
              <w:jc w:val="both"/>
            </w:pPr>
            <w:r>
              <w:t xml:space="preserve">Povinný </w:t>
            </w:r>
            <w:del w:id="638" w:author="Uzivatel" w:date="2018-11-14T15:42:00Z">
              <w:r w:rsidDel="00C1126D">
                <w:delText>„ZT“</w:delText>
              </w:r>
            </w:del>
          </w:p>
        </w:tc>
        <w:tc>
          <w:tcPr>
            <w:tcW w:w="2695" w:type="dxa"/>
            <w:gridSpan w:val="2"/>
            <w:shd w:val="clear" w:color="auto" w:fill="F7CAAC"/>
          </w:tcPr>
          <w:p w14:paraId="7CF7E362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CDB2887" w14:textId="77777777" w:rsidR="00383EAA" w:rsidRDefault="00383EAA" w:rsidP="00383EAA">
            <w:pPr>
              <w:jc w:val="both"/>
            </w:pPr>
            <w:r>
              <w:t>3/Z</w:t>
            </w:r>
            <w:r w:rsidR="003B693C">
              <w:t>S</w:t>
            </w:r>
          </w:p>
        </w:tc>
      </w:tr>
      <w:tr w:rsidR="00383EAA" w14:paraId="62B1FB2C" w14:textId="77777777" w:rsidTr="00383EAA">
        <w:tc>
          <w:tcPr>
            <w:tcW w:w="3086" w:type="dxa"/>
            <w:shd w:val="clear" w:color="auto" w:fill="F7CAAC"/>
          </w:tcPr>
          <w:p w14:paraId="5B975DD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8F7F611" w14:textId="77777777" w:rsidR="00383EAA" w:rsidRPr="006F6F9F" w:rsidRDefault="00383EAA" w:rsidP="003B693C">
            <w:pPr>
              <w:jc w:val="both"/>
            </w:pPr>
            <w:r w:rsidRPr="006F6F9F">
              <w:t>28p+</w:t>
            </w:r>
            <w:r w:rsidR="003B693C">
              <w:t>56</w:t>
            </w:r>
            <w:r w:rsidRPr="006F6F9F">
              <w:t>c</w:t>
            </w:r>
          </w:p>
        </w:tc>
        <w:tc>
          <w:tcPr>
            <w:tcW w:w="889" w:type="dxa"/>
            <w:shd w:val="clear" w:color="auto" w:fill="F7CAAC"/>
          </w:tcPr>
          <w:p w14:paraId="3BA7D8C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133DB4E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2D70FBB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275F7D8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6226996F" w14:textId="77777777" w:rsidTr="00383EAA">
        <w:tc>
          <w:tcPr>
            <w:tcW w:w="3086" w:type="dxa"/>
            <w:shd w:val="clear" w:color="auto" w:fill="F7CAAC"/>
          </w:tcPr>
          <w:p w14:paraId="60FDC1CA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200576D" w14:textId="77777777" w:rsidR="00383EAA" w:rsidRDefault="00383EAA" w:rsidP="00383EAA">
            <w:pPr>
              <w:jc w:val="both"/>
            </w:pPr>
            <w:r>
              <w:t xml:space="preserve">U studenta se předpokládají znalosti základů informatiky, programování a  fyziky. </w:t>
            </w:r>
          </w:p>
        </w:tc>
      </w:tr>
      <w:tr w:rsidR="00383EAA" w14:paraId="1BE1B3EA" w14:textId="77777777" w:rsidTr="00383EAA">
        <w:tc>
          <w:tcPr>
            <w:tcW w:w="3086" w:type="dxa"/>
            <w:shd w:val="clear" w:color="auto" w:fill="F7CAAC"/>
          </w:tcPr>
          <w:p w14:paraId="7DD910F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B6BC153" w14:textId="77777777" w:rsidR="00383EAA" w:rsidRDefault="003B693C" w:rsidP="00383EAA">
            <w:pPr>
              <w:jc w:val="both"/>
            </w:pPr>
            <w:r>
              <w:t>z</w:t>
            </w:r>
            <w:r w:rsidR="00383EAA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3FE443A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3032CFD" w14:textId="77777777" w:rsidR="00383EAA" w:rsidRDefault="00383EAA" w:rsidP="00383EAA">
            <w:pPr>
              <w:jc w:val="both"/>
            </w:pPr>
            <w:r>
              <w:t>Přednáška, cvičení</w:t>
            </w:r>
          </w:p>
        </w:tc>
      </w:tr>
      <w:tr w:rsidR="00383EAA" w14:paraId="51388844" w14:textId="77777777" w:rsidTr="00383EAA">
        <w:tc>
          <w:tcPr>
            <w:tcW w:w="3086" w:type="dxa"/>
            <w:shd w:val="clear" w:color="auto" w:fill="F7CAAC"/>
          </w:tcPr>
          <w:p w14:paraId="3CBFCED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56F7FE7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418A7A50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78832E25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5B8E2E89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789C2997" w14:textId="77777777" w:rsidR="00383EAA" w:rsidRDefault="00383EAA" w:rsidP="00383EAA">
            <w:pPr>
              <w:jc w:val="both"/>
            </w:pPr>
            <w:r>
              <w:t>4. Prokázání úspěšného zvládnutí probírané tématiky při písemné a ústní zkoušce.</w:t>
            </w:r>
          </w:p>
          <w:p w14:paraId="19F46E4F" w14:textId="77777777" w:rsidR="00383EAA" w:rsidRDefault="00383EAA" w:rsidP="00383EAA">
            <w:pPr>
              <w:jc w:val="both"/>
            </w:pPr>
          </w:p>
        </w:tc>
      </w:tr>
      <w:tr w:rsidR="00383EAA" w14:paraId="5A1A1565" w14:textId="77777777" w:rsidTr="00383EAA">
        <w:trPr>
          <w:trHeight w:val="260"/>
        </w:trPr>
        <w:tc>
          <w:tcPr>
            <w:tcW w:w="9855" w:type="dxa"/>
            <w:gridSpan w:val="8"/>
            <w:tcBorders>
              <w:top w:val="nil"/>
            </w:tcBorders>
          </w:tcPr>
          <w:p w14:paraId="00D0820E" w14:textId="77777777" w:rsidR="00383EAA" w:rsidRDefault="00383EAA" w:rsidP="00383EAA">
            <w:pPr>
              <w:jc w:val="both"/>
            </w:pPr>
          </w:p>
        </w:tc>
      </w:tr>
      <w:tr w:rsidR="00383EAA" w14:paraId="253DB0C7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5B3BA6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B01F5C0" w14:textId="77777777" w:rsidR="00383EAA" w:rsidRPr="00AF5BBC" w:rsidRDefault="00383EAA" w:rsidP="00383EAA">
            <w:pPr>
              <w:jc w:val="both"/>
              <w:rPr>
                <w:highlight w:val="yellow"/>
              </w:rPr>
            </w:pPr>
            <w:r w:rsidRPr="00FB12CD">
              <w:t>prof. Ing. Vladimír Vašek, CSc.</w:t>
            </w:r>
          </w:p>
        </w:tc>
      </w:tr>
      <w:tr w:rsidR="00383EAA" w14:paraId="6EB00258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AB3769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1D976D0" w14:textId="77777777" w:rsidR="00383EAA" w:rsidRPr="00AF5BBC" w:rsidRDefault="005F1292" w:rsidP="005F1292">
            <w:pPr>
              <w:jc w:val="both"/>
              <w:rPr>
                <w:highlight w:val="yellow"/>
              </w:rPr>
            </w:pPr>
            <w:r>
              <w:t>Metodicky, vede přednášky.</w:t>
            </w:r>
            <w:r w:rsidRPr="00D457E6" w:rsidDel="005F1292">
              <w:t xml:space="preserve"> </w:t>
            </w:r>
          </w:p>
        </w:tc>
      </w:tr>
      <w:tr w:rsidR="00383EAA" w14:paraId="76BFC9F6" w14:textId="77777777" w:rsidTr="00383EAA">
        <w:tc>
          <w:tcPr>
            <w:tcW w:w="3086" w:type="dxa"/>
            <w:shd w:val="clear" w:color="auto" w:fill="F7CAAC"/>
          </w:tcPr>
          <w:p w14:paraId="7156E2A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D42F8AA" w14:textId="77777777" w:rsidR="00383EAA" w:rsidRDefault="00383EAA" w:rsidP="00383EAA">
            <w:pPr>
              <w:jc w:val="both"/>
            </w:pPr>
            <w:r w:rsidRPr="00FB12CD">
              <w:t>prof. Ing. Vladimír Vašek, CSc.</w:t>
            </w:r>
            <w:r>
              <w:t>, přednášky (35 %)</w:t>
            </w:r>
          </w:p>
          <w:p w14:paraId="7D4A684C" w14:textId="77777777" w:rsidR="00383EAA" w:rsidRDefault="00383EAA" w:rsidP="00383EAA">
            <w:pPr>
              <w:jc w:val="both"/>
            </w:pPr>
            <w:r>
              <w:t xml:space="preserve">Ing. Tomáš Sysala, Ph.D., </w:t>
            </w:r>
            <w:r w:rsidRPr="00D457E6">
              <w:t>přednáš</w:t>
            </w:r>
            <w:r>
              <w:t>ky</w:t>
            </w:r>
            <w:r w:rsidRPr="00D457E6">
              <w:t xml:space="preserve"> </w:t>
            </w:r>
            <w:r w:rsidR="00BF217E">
              <w:t>(</w:t>
            </w:r>
            <w:r w:rsidR="0006509C">
              <w:t>35</w:t>
            </w:r>
            <w:r w:rsidR="00BF217E">
              <w:t xml:space="preserve"> </w:t>
            </w:r>
            <w:r w:rsidRPr="00D457E6">
              <w:t>%</w:t>
            </w:r>
            <w:r w:rsidR="00BF217E">
              <w:t>)</w:t>
            </w:r>
            <w:r w:rsidRPr="00D457E6">
              <w:t>, cvič</w:t>
            </w:r>
            <w:r>
              <w:t>ení</w:t>
            </w:r>
            <w:r w:rsidRPr="00D457E6">
              <w:t xml:space="preserve"> </w:t>
            </w:r>
            <w:r>
              <w:t>(5</w:t>
            </w:r>
            <w:r w:rsidRPr="00D457E6">
              <w:t>0</w:t>
            </w:r>
            <w:r>
              <w:t xml:space="preserve"> </w:t>
            </w:r>
            <w:r w:rsidRPr="00D457E6">
              <w:t>%</w:t>
            </w:r>
            <w:r>
              <w:t xml:space="preserve">), </w:t>
            </w:r>
          </w:p>
          <w:p w14:paraId="2A9023F2" w14:textId="77777777" w:rsidR="00383EAA" w:rsidRPr="00965345" w:rsidRDefault="00383EAA" w:rsidP="00383EAA">
            <w:pPr>
              <w:jc w:val="both"/>
            </w:pPr>
            <w:r w:rsidRPr="00D457E6">
              <w:t>Ing. Jan Dolinay</w:t>
            </w:r>
            <w:r>
              <w:t xml:space="preserve">, Ph.D., </w:t>
            </w:r>
            <w:r w:rsidRPr="00D457E6">
              <w:t>přednáš</w:t>
            </w:r>
            <w:r>
              <w:t>ky</w:t>
            </w:r>
            <w:r w:rsidRPr="00D457E6">
              <w:t xml:space="preserve"> </w:t>
            </w:r>
            <w:r w:rsidR="00BF217E">
              <w:t>(</w:t>
            </w:r>
            <w:r w:rsidR="0006509C">
              <w:t>3</w:t>
            </w:r>
            <w:r>
              <w:t>0</w:t>
            </w:r>
            <w:r w:rsidR="00BF217E">
              <w:t xml:space="preserve"> </w:t>
            </w:r>
            <w:r w:rsidRPr="00D457E6">
              <w:t>%</w:t>
            </w:r>
            <w:r w:rsidR="00BF217E">
              <w:t>)</w:t>
            </w:r>
            <w:r w:rsidRPr="00D457E6">
              <w:t>, cvič</w:t>
            </w:r>
            <w:r>
              <w:t>ení</w:t>
            </w:r>
            <w:r w:rsidRPr="00D457E6">
              <w:t xml:space="preserve"> </w:t>
            </w:r>
            <w:r>
              <w:t>(5</w:t>
            </w:r>
            <w:r w:rsidRPr="00D457E6">
              <w:t>0</w:t>
            </w:r>
            <w:r>
              <w:t xml:space="preserve"> </w:t>
            </w:r>
            <w:r w:rsidRPr="00D457E6">
              <w:t>%</w:t>
            </w:r>
            <w:r>
              <w:t xml:space="preserve">), </w:t>
            </w:r>
          </w:p>
        </w:tc>
      </w:tr>
      <w:tr w:rsidR="00383EAA" w14:paraId="2BE8854E" w14:textId="77777777" w:rsidTr="00383EAA">
        <w:trPr>
          <w:trHeight w:val="228"/>
        </w:trPr>
        <w:tc>
          <w:tcPr>
            <w:tcW w:w="9855" w:type="dxa"/>
            <w:gridSpan w:val="8"/>
            <w:tcBorders>
              <w:top w:val="nil"/>
            </w:tcBorders>
          </w:tcPr>
          <w:p w14:paraId="36B3D469" w14:textId="77777777" w:rsidR="00383EAA" w:rsidRDefault="00383EAA" w:rsidP="00383EAA">
            <w:pPr>
              <w:jc w:val="both"/>
            </w:pPr>
          </w:p>
        </w:tc>
      </w:tr>
      <w:tr w:rsidR="00383EAA" w14:paraId="1672A590" w14:textId="77777777" w:rsidTr="00383EAA">
        <w:tc>
          <w:tcPr>
            <w:tcW w:w="3086" w:type="dxa"/>
            <w:shd w:val="clear" w:color="auto" w:fill="F7CAAC"/>
          </w:tcPr>
          <w:p w14:paraId="124ECDE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43E55E8" w14:textId="77777777" w:rsidR="00383EAA" w:rsidRDefault="00383EAA" w:rsidP="00383EAA">
            <w:pPr>
              <w:jc w:val="both"/>
            </w:pPr>
          </w:p>
        </w:tc>
      </w:tr>
      <w:tr w:rsidR="00383EAA" w14:paraId="019ACD81" w14:textId="77777777" w:rsidTr="00CD10AE">
        <w:trPr>
          <w:trHeight w:val="99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7463797" w14:textId="77777777" w:rsidR="00383EAA" w:rsidRPr="00234423" w:rsidRDefault="00383EAA" w:rsidP="00383EAA">
            <w:pPr>
              <w:pStyle w:val="Prosttext"/>
              <w:rPr>
                <w:rFonts w:ascii="Times New Roman" w:hAnsi="Times New Roman" w:cs="Times New Roman"/>
                <w:szCs w:val="20"/>
              </w:rPr>
            </w:pPr>
            <w:r w:rsidRPr="00234423">
              <w:rPr>
                <w:rFonts w:ascii="Times New Roman" w:hAnsi="Times New Roman" w:cs="Times New Roman"/>
                <w:szCs w:val="20"/>
              </w:rPr>
              <w:t>Cílem předmětu je seznámit studenty s nástroji monitorování a řízení celé řady aplikací  - mikropočítačové techniky a programovatelnými automaty, tzv. malou výpočetní technikou. Studenti získají  teoretické i praktické znalosti a dovednosti se základními typy této techniky, které odpovídají jejich současnému stavu vývoje. Studenti se naučí základní postupy, dostupné a využitelné pro všechny kategorie mikropočítačů a PLC (instrukce s bitovými operandy a základní funkční bloky) i s efektivními programátorskými technikami.</w:t>
            </w:r>
          </w:p>
          <w:p w14:paraId="6BCF711F" w14:textId="77777777" w:rsidR="00383EAA" w:rsidRPr="00234423" w:rsidRDefault="00383EAA" w:rsidP="00383EAA">
            <w:pPr>
              <w:jc w:val="both"/>
              <w:rPr>
                <w:sz w:val="22"/>
              </w:rPr>
            </w:pPr>
            <w:r w:rsidRPr="00234423">
              <w:rPr>
                <w:sz w:val="22"/>
              </w:rPr>
              <w:t>Student je po absolvování předmětu schopen vytvořit aplikaci střední obtížnosti z oblasti sestavení mikropočítačového nebo PLC monitorovacího systému.</w:t>
            </w:r>
          </w:p>
          <w:p w14:paraId="1033A73A" w14:textId="77777777" w:rsidR="00383EAA" w:rsidRPr="004E15E1" w:rsidRDefault="00383EAA" w:rsidP="00383EAA">
            <w:pPr>
              <w:jc w:val="both"/>
            </w:pPr>
            <w:r w:rsidRPr="004E15E1">
              <w:t>Témata:</w:t>
            </w:r>
          </w:p>
          <w:p w14:paraId="28A32461" w14:textId="77777777" w:rsidR="00383EAA" w:rsidRPr="004E15E1" w:rsidRDefault="00383EAA">
            <w:pPr>
              <w:numPr>
                <w:ilvl w:val="0"/>
                <w:numId w:val="69"/>
              </w:numPr>
              <w:suppressAutoHyphens/>
              <w:jc w:val="both"/>
              <w:pPrChange w:id="639" w:author="Jiří Vojtěšek" w:date="2018-11-25T19:14:00Z">
                <w:pPr>
                  <w:numPr>
                    <w:numId w:val="50"/>
                  </w:numPr>
                  <w:tabs>
                    <w:tab w:val="num" w:pos="720"/>
                  </w:tabs>
                  <w:suppressAutoHyphens/>
                  <w:ind w:left="720" w:hanging="360"/>
                  <w:jc w:val="both"/>
                </w:pPr>
              </w:pPrChange>
            </w:pPr>
            <w:r w:rsidRPr="004E15E1">
              <w:t xml:space="preserve">Základní pojmy z mikroprocesorové techniky, číselné soustavy, zobrazování číselných hodnot, logické funkce. Způsoby adresování, formáty instrukcí, rozdělení instrukčního souboru. </w:t>
            </w:r>
          </w:p>
          <w:p w14:paraId="15B75B95" w14:textId="77777777" w:rsidR="00383EAA" w:rsidRPr="004E15E1" w:rsidRDefault="00383EAA">
            <w:pPr>
              <w:numPr>
                <w:ilvl w:val="0"/>
                <w:numId w:val="69"/>
              </w:numPr>
              <w:suppressAutoHyphens/>
              <w:jc w:val="both"/>
              <w:pPrChange w:id="640" w:author="Jiří Vojtěšek" w:date="2018-11-25T19:14:00Z">
                <w:pPr>
                  <w:numPr>
                    <w:numId w:val="50"/>
                  </w:numPr>
                  <w:tabs>
                    <w:tab w:val="num" w:pos="720"/>
                  </w:tabs>
                  <w:suppressAutoHyphens/>
                  <w:ind w:left="720" w:hanging="360"/>
                  <w:jc w:val="both"/>
                </w:pPr>
              </w:pPrChange>
            </w:pPr>
            <w:r w:rsidRPr="004E15E1">
              <w:t xml:space="preserve">Funkce a způsob ovládání zásobníkové paměti. Podprogramy a makroinstrukce. Paralelní a sériová komunikace, technické prostředky pro komunikaci na úrovni mikropočítačů. Princip časovačů a čítačů, watchdog. </w:t>
            </w:r>
          </w:p>
          <w:p w14:paraId="36411B67" w14:textId="77777777" w:rsidR="00383EAA" w:rsidRPr="004E15E1" w:rsidRDefault="00383EAA">
            <w:pPr>
              <w:numPr>
                <w:ilvl w:val="0"/>
                <w:numId w:val="69"/>
              </w:numPr>
              <w:suppressAutoHyphens/>
              <w:jc w:val="both"/>
              <w:pPrChange w:id="641" w:author="Jiří Vojtěšek" w:date="2018-11-25T19:14:00Z">
                <w:pPr>
                  <w:numPr>
                    <w:numId w:val="50"/>
                  </w:numPr>
                  <w:tabs>
                    <w:tab w:val="num" w:pos="720"/>
                  </w:tabs>
                  <w:suppressAutoHyphens/>
                  <w:ind w:left="720" w:hanging="360"/>
                  <w:jc w:val="both"/>
                </w:pPr>
              </w:pPrChange>
            </w:pPr>
            <w:r w:rsidRPr="004E15E1">
              <w:t xml:space="preserve">Základní struktura jednočipových mikropočítačů. Mikropočítače NXP, rodina mikropočítačů s mikroprocesorem 68HC08, hardwarová struktura, technické prostředky, komunikace. Přerušovací systém mikroprocesoru 68HC08. Instrukční soubor mikroprocesoru. </w:t>
            </w:r>
          </w:p>
          <w:p w14:paraId="7AC501B3" w14:textId="77777777" w:rsidR="00383EAA" w:rsidRPr="004E15E1" w:rsidRDefault="00383EAA">
            <w:pPr>
              <w:numPr>
                <w:ilvl w:val="0"/>
                <w:numId w:val="69"/>
              </w:numPr>
              <w:suppressAutoHyphens/>
              <w:jc w:val="both"/>
              <w:pPrChange w:id="642" w:author="Jiří Vojtěšek" w:date="2018-11-25T19:14:00Z">
                <w:pPr>
                  <w:numPr>
                    <w:numId w:val="50"/>
                  </w:numPr>
                  <w:tabs>
                    <w:tab w:val="num" w:pos="720"/>
                  </w:tabs>
                  <w:suppressAutoHyphens/>
                  <w:ind w:left="720" w:hanging="360"/>
                  <w:jc w:val="both"/>
                </w:pPr>
              </w:pPrChange>
            </w:pPr>
            <w:r w:rsidRPr="004E15E1">
              <w:t xml:space="preserve">Mikropočítače NXP Kinetis s jádrem ARM Cortex-M, seznámení s architekturou, přehled hardwarových vlastností. Mikropočítače Kinetis KL25Z, hardwarová struktura, vstupně / výstupní porty, komunikační rozhraní, časovače, A/D převodník. </w:t>
            </w:r>
          </w:p>
          <w:p w14:paraId="72DF3493" w14:textId="77777777" w:rsidR="00383EAA" w:rsidRPr="004E15E1" w:rsidRDefault="00383EAA">
            <w:pPr>
              <w:numPr>
                <w:ilvl w:val="0"/>
                <w:numId w:val="69"/>
              </w:numPr>
              <w:suppressAutoHyphens/>
              <w:jc w:val="both"/>
              <w:pPrChange w:id="643" w:author="Jiří Vojtěšek" w:date="2018-11-25T19:14:00Z">
                <w:pPr>
                  <w:numPr>
                    <w:numId w:val="50"/>
                  </w:numPr>
                  <w:tabs>
                    <w:tab w:val="num" w:pos="720"/>
                  </w:tabs>
                  <w:suppressAutoHyphens/>
                  <w:ind w:left="720" w:hanging="360"/>
                  <w:jc w:val="both"/>
                </w:pPr>
              </w:pPrChange>
            </w:pPr>
            <w:r w:rsidRPr="004E15E1">
              <w:t xml:space="preserve">Programování v asembleru, základní pravidla, tvar zdrojového řádku, překladač, direktivy. Způsoby adresování, formáty instrukcí, rozdělení instrukčního souboru. Tvorba základních programových struktur v asembleru. </w:t>
            </w:r>
          </w:p>
          <w:p w14:paraId="77F0D1AD" w14:textId="77777777" w:rsidR="00383EAA" w:rsidRPr="004E15E1" w:rsidRDefault="00383EAA">
            <w:pPr>
              <w:numPr>
                <w:ilvl w:val="0"/>
                <w:numId w:val="69"/>
              </w:numPr>
              <w:suppressAutoHyphens/>
              <w:jc w:val="both"/>
              <w:pPrChange w:id="644" w:author="Jiří Vojtěšek" w:date="2018-11-25T19:14:00Z">
                <w:pPr>
                  <w:numPr>
                    <w:numId w:val="50"/>
                  </w:numPr>
                  <w:tabs>
                    <w:tab w:val="num" w:pos="720"/>
                  </w:tabs>
                  <w:suppressAutoHyphens/>
                  <w:ind w:left="720" w:hanging="360"/>
                  <w:jc w:val="both"/>
                </w:pPr>
              </w:pPrChange>
            </w:pPr>
            <w:r w:rsidRPr="004E15E1">
              <w:t xml:space="preserve">Programování v C-jazyku. Vývojové prostředí. </w:t>
            </w:r>
          </w:p>
          <w:p w14:paraId="6CA8D7CD" w14:textId="77777777" w:rsidR="00383EAA" w:rsidRPr="004E15E1" w:rsidRDefault="00383EAA">
            <w:pPr>
              <w:numPr>
                <w:ilvl w:val="0"/>
                <w:numId w:val="69"/>
              </w:numPr>
              <w:suppressAutoHyphens/>
              <w:jc w:val="both"/>
              <w:pPrChange w:id="645" w:author="Jiří Vojtěšek" w:date="2018-11-25T19:14:00Z">
                <w:pPr>
                  <w:numPr>
                    <w:numId w:val="50"/>
                  </w:numPr>
                  <w:tabs>
                    <w:tab w:val="num" w:pos="720"/>
                  </w:tabs>
                  <w:suppressAutoHyphens/>
                  <w:ind w:left="720" w:hanging="360"/>
                  <w:jc w:val="both"/>
                </w:pPr>
              </w:pPrChange>
            </w:pPr>
            <w:r w:rsidRPr="004E15E1">
              <w:t>Realizace jednotek pro styk s technologickým procesem. Programová obsluha analogových i diskrétních vstupů a výstupů. Decentralizované systémy řízení, komunikace mezi jednotlivými řídicími počítači v průmyslových podmínkách. Konstrukce hardwarové a softwarové struktury Embedded systémů s různými typy výpočetní techniky.</w:t>
            </w:r>
          </w:p>
          <w:p w14:paraId="246BBA5A" w14:textId="77777777" w:rsidR="00383EAA" w:rsidRPr="004E15E1" w:rsidRDefault="00383EAA">
            <w:pPr>
              <w:pStyle w:val="Prosttext"/>
              <w:numPr>
                <w:ilvl w:val="0"/>
                <w:numId w:val="69"/>
              </w:numPr>
              <w:rPr>
                <w:rFonts w:ascii="Times New Roman" w:hAnsi="Times New Roman" w:cs="Times New Roman"/>
                <w:sz w:val="20"/>
                <w:szCs w:val="20"/>
              </w:rPr>
              <w:pPrChange w:id="646" w:author="Jiří Vojtěšek" w:date="2018-11-25T19:14:00Z">
                <w:pPr>
                  <w:pStyle w:val="Prosttext"/>
                  <w:numPr>
                    <w:numId w:val="50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r w:rsidRPr="004E15E1">
              <w:rPr>
                <w:rFonts w:ascii="Times New Roman" w:hAnsi="Times New Roman" w:cs="Times New Roman"/>
                <w:sz w:val="20"/>
                <w:szCs w:val="20"/>
              </w:rPr>
              <w:t>Programovatelný automat (PLC) a jeho zařazení do oblasti průmyslové automatizace. Jeho obecný popis a konstrukce. Binární vstupy a výstupy. Analogové vstupy a výstupy. Princip A/D převodu. Způsoby komunikace PLC s nadřazenými systémy. Filozofie a různé přístupy při programování PLC.</w:t>
            </w:r>
          </w:p>
          <w:p w14:paraId="53D8D14E" w14:textId="77777777" w:rsidR="00383EAA" w:rsidRPr="004E15E1" w:rsidRDefault="00383EAA">
            <w:pPr>
              <w:pStyle w:val="Prosttext"/>
              <w:numPr>
                <w:ilvl w:val="0"/>
                <w:numId w:val="69"/>
              </w:numPr>
              <w:rPr>
                <w:rFonts w:ascii="Times New Roman" w:hAnsi="Times New Roman" w:cs="Times New Roman"/>
                <w:sz w:val="20"/>
                <w:szCs w:val="20"/>
              </w:rPr>
              <w:pPrChange w:id="647" w:author="Jiří Vojtěšek" w:date="2018-11-25T19:14:00Z">
                <w:pPr>
                  <w:pStyle w:val="Prosttext"/>
                  <w:numPr>
                    <w:numId w:val="50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r w:rsidRPr="004E15E1">
              <w:rPr>
                <w:rFonts w:ascii="Times New Roman" w:hAnsi="Times New Roman" w:cs="Times New Roman"/>
                <w:sz w:val="20"/>
                <w:szCs w:val="20"/>
              </w:rPr>
              <w:t>Řešení kombinačních a sekvenčních logických úloh pomocí PLC.</w:t>
            </w:r>
          </w:p>
          <w:p w14:paraId="3FE28988" w14:textId="77777777" w:rsidR="00383EAA" w:rsidRPr="004E15E1" w:rsidRDefault="00383EAA">
            <w:pPr>
              <w:pStyle w:val="Prosttext"/>
              <w:numPr>
                <w:ilvl w:val="0"/>
                <w:numId w:val="69"/>
              </w:numPr>
              <w:rPr>
                <w:rFonts w:ascii="Times New Roman" w:hAnsi="Times New Roman" w:cs="Times New Roman"/>
                <w:sz w:val="20"/>
                <w:szCs w:val="20"/>
              </w:rPr>
              <w:pPrChange w:id="648" w:author="Jiří Vojtěšek" w:date="2018-11-25T19:14:00Z">
                <w:pPr>
                  <w:pStyle w:val="Prosttext"/>
                  <w:numPr>
                    <w:numId w:val="50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r w:rsidRPr="004E15E1">
              <w:rPr>
                <w:rFonts w:ascii="Times New Roman" w:hAnsi="Times New Roman" w:cs="Times New Roman"/>
                <w:sz w:val="20"/>
                <w:szCs w:val="20"/>
              </w:rPr>
              <w:t>Hlavní pojmy - zápisník, zásobník, struktura zásobníku, přepínání zásobníků, uživatelský program. Organizace paměti PLC a typy pamětí. Standard IEC 1131-3: standardní a uživatelské funkce a funkční bloky, aplikační příklady</w:t>
            </w:r>
          </w:p>
          <w:p w14:paraId="70C30B55" w14:textId="77777777" w:rsidR="00383EAA" w:rsidRPr="004E15E1" w:rsidRDefault="00383EAA">
            <w:pPr>
              <w:pStyle w:val="Prosttext"/>
              <w:numPr>
                <w:ilvl w:val="0"/>
                <w:numId w:val="69"/>
              </w:numPr>
              <w:rPr>
                <w:rFonts w:ascii="Times New Roman" w:hAnsi="Times New Roman" w:cs="Times New Roman"/>
                <w:sz w:val="20"/>
                <w:szCs w:val="20"/>
              </w:rPr>
              <w:pPrChange w:id="649" w:author="Jiří Vojtěšek" w:date="2018-11-25T19:14:00Z">
                <w:pPr>
                  <w:pStyle w:val="Prosttext"/>
                  <w:numPr>
                    <w:numId w:val="50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r w:rsidRPr="004E15E1">
              <w:rPr>
                <w:rFonts w:ascii="Times New Roman" w:hAnsi="Times New Roman" w:cs="Times New Roman"/>
                <w:sz w:val="20"/>
                <w:szCs w:val="20"/>
              </w:rPr>
              <w:t>Uživatelský proces - pravidla aktivace procesů, zapínací sekvence, otočka cyklů. Direktivy překladače, makroinstrukce. Instrukční soubor PLC - struktura instrukce. Rozdělení instrukčního souboru podle typu instrukce.</w:t>
            </w:r>
          </w:p>
          <w:p w14:paraId="0596AF6C" w14:textId="77777777" w:rsidR="00383EAA" w:rsidRPr="004E15E1" w:rsidRDefault="00383EAA">
            <w:pPr>
              <w:pStyle w:val="Prosttext"/>
              <w:numPr>
                <w:ilvl w:val="0"/>
                <w:numId w:val="69"/>
              </w:numPr>
              <w:rPr>
                <w:rFonts w:ascii="Times New Roman" w:hAnsi="Times New Roman" w:cs="Times New Roman"/>
                <w:sz w:val="20"/>
                <w:szCs w:val="20"/>
              </w:rPr>
              <w:pPrChange w:id="650" w:author="Jiří Vojtěšek" w:date="2018-11-25T19:14:00Z">
                <w:pPr>
                  <w:pStyle w:val="Prosttext"/>
                  <w:numPr>
                    <w:numId w:val="50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r w:rsidRPr="004E15E1">
              <w:rPr>
                <w:rFonts w:ascii="Times New Roman" w:hAnsi="Times New Roman" w:cs="Times New Roman"/>
                <w:sz w:val="20"/>
                <w:szCs w:val="20"/>
              </w:rPr>
              <w:t>Čítače a časovače a jejich využití v úlohách průmyslové automatizace. Sekvenční programování, Graftec (Grafcet).</w:t>
            </w:r>
          </w:p>
          <w:p w14:paraId="00D47950" w14:textId="77777777" w:rsidR="00383EAA" w:rsidRPr="004E15E1" w:rsidRDefault="00383EAA">
            <w:pPr>
              <w:pStyle w:val="Prosttext"/>
              <w:numPr>
                <w:ilvl w:val="0"/>
                <w:numId w:val="69"/>
              </w:numPr>
              <w:rPr>
                <w:rFonts w:ascii="Times New Roman" w:hAnsi="Times New Roman" w:cs="Times New Roman"/>
                <w:sz w:val="20"/>
                <w:szCs w:val="20"/>
              </w:rPr>
              <w:pPrChange w:id="651" w:author="Jiří Vojtěšek" w:date="2018-11-25T19:14:00Z">
                <w:pPr>
                  <w:pStyle w:val="Prosttext"/>
                  <w:numPr>
                    <w:numId w:val="50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r w:rsidRPr="004E15E1">
              <w:rPr>
                <w:rFonts w:ascii="Times New Roman" w:hAnsi="Times New Roman" w:cs="Times New Roman"/>
                <w:sz w:val="20"/>
                <w:szCs w:val="20"/>
              </w:rPr>
              <w:t>Specifika programovatelných automatů Tecomat, Saia a Siemens.</w:t>
            </w:r>
          </w:p>
          <w:p w14:paraId="723E9294" w14:textId="77777777" w:rsidR="00383EAA" w:rsidRDefault="00383EAA">
            <w:pPr>
              <w:pStyle w:val="Prosttext"/>
              <w:numPr>
                <w:ilvl w:val="0"/>
                <w:numId w:val="69"/>
              </w:numPr>
              <w:rPr>
                <w:rFonts w:ascii="Times New Roman" w:hAnsi="Times New Roman" w:cs="Times New Roman"/>
                <w:sz w:val="20"/>
                <w:szCs w:val="20"/>
              </w:rPr>
              <w:pPrChange w:id="652" w:author="Jiří Vojtěšek" w:date="2018-11-25T19:14:00Z">
                <w:pPr>
                  <w:pStyle w:val="Prosttext"/>
                  <w:numPr>
                    <w:numId w:val="50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r w:rsidRPr="004E15E1">
              <w:rPr>
                <w:rFonts w:ascii="Times New Roman" w:hAnsi="Times New Roman" w:cs="Times New Roman"/>
                <w:sz w:val="20"/>
                <w:szCs w:val="20"/>
              </w:rPr>
              <w:t>Vizualizační a řídicí SCADA/HMI systémy InTouch a ControlWeb.</w:t>
            </w:r>
          </w:p>
          <w:p w14:paraId="658A3186" w14:textId="77777777" w:rsidR="00FD0766" w:rsidRPr="00383EAA" w:rsidRDefault="00FD0766" w:rsidP="00FD0766">
            <w:pPr>
              <w:pStyle w:val="Prost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EAA" w14:paraId="22DD095E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ACA8FF4" w14:textId="77777777" w:rsidR="00383EAA" w:rsidRDefault="00383EAA" w:rsidP="00383EAA">
            <w:pPr>
              <w:jc w:val="both"/>
            </w:pPr>
            <w:r>
              <w:rPr>
                <w:b/>
              </w:rPr>
              <w:lastRenderedPageBreak/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8013F10" w14:textId="77777777" w:rsidR="00383EAA" w:rsidRDefault="00383EAA" w:rsidP="00383EAA">
            <w:pPr>
              <w:jc w:val="both"/>
            </w:pPr>
          </w:p>
        </w:tc>
      </w:tr>
      <w:tr w:rsidR="00383EAA" w14:paraId="0F38933C" w14:textId="77777777" w:rsidTr="00CD10AE">
        <w:trPr>
          <w:trHeight w:val="708"/>
        </w:trPr>
        <w:tc>
          <w:tcPr>
            <w:tcW w:w="9855" w:type="dxa"/>
            <w:gridSpan w:val="8"/>
            <w:tcBorders>
              <w:top w:val="nil"/>
            </w:tcBorders>
          </w:tcPr>
          <w:p w14:paraId="14BD0DF4" w14:textId="77777777" w:rsidR="00383EAA" w:rsidRPr="00234423" w:rsidRDefault="00383EAA" w:rsidP="00383EAA">
            <w:pPr>
              <w:jc w:val="both"/>
              <w:rPr>
                <w:b/>
                <w:bCs/>
              </w:rPr>
            </w:pPr>
            <w:r w:rsidRPr="00234423">
              <w:rPr>
                <w:b/>
                <w:bCs/>
              </w:rPr>
              <w:t>Povinná literatura:</w:t>
            </w:r>
          </w:p>
          <w:p w14:paraId="33CD02F6" w14:textId="77777777" w:rsidR="00383EAA" w:rsidRPr="00234423" w:rsidRDefault="00383EAA" w:rsidP="00383EAA">
            <w:pPr>
              <w:jc w:val="both"/>
            </w:pPr>
            <w:r w:rsidRPr="00234423">
              <w:t xml:space="preserve">VAŠEK, V. </w:t>
            </w:r>
            <w:r w:rsidRPr="00234423">
              <w:rPr>
                <w:i/>
                <w:iCs/>
              </w:rPr>
              <w:t>Elektronická pomůcka pro přednášky z předmětu Mikropočítače</w:t>
            </w:r>
            <w:r w:rsidRPr="00234423">
              <w:t xml:space="preserve">, interní stránky FAI, UTB ve Zlíně. </w:t>
            </w:r>
          </w:p>
          <w:p w14:paraId="5AF76F7B" w14:textId="77777777" w:rsidR="00383EAA" w:rsidRPr="00234423" w:rsidRDefault="00383EAA" w:rsidP="00383EAA">
            <w:pPr>
              <w:jc w:val="both"/>
            </w:pPr>
            <w:r w:rsidRPr="00234423">
              <w:t>VÁŇA, V. ARM pro začátečníky, Praha, BEN – technická literature, 2009.</w:t>
            </w:r>
          </w:p>
          <w:p w14:paraId="617CB2E6" w14:textId="77777777" w:rsidR="00383EAA" w:rsidRPr="00234423" w:rsidRDefault="00A24014" w:rsidP="00383EAA">
            <w:pPr>
              <w:jc w:val="both"/>
            </w:pPr>
            <w:hyperlink r:id="rId15" w:anchor="k01" w:history="1">
              <w:r w:rsidR="00383EAA" w:rsidRPr="00234423">
                <w:rPr>
                  <w:rStyle w:val="Hypertextovodkaz"/>
                </w:rPr>
                <w:t>http://www.root.cz/clanky/mikroprocesory-s-architekturou-arm/#k01</w:t>
              </w:r>
            </w:hyperlink>
          </w:p>
          <w:p w14:paraId="07E80D01" w14:textId="77777777" w:rsidR="00383EAA" w:rsidRPr="00234423" w:rsidRDefault="00383EAA" w:rsidP="00383EAA">
            <w:pPr>
              <w:jc w:val="both"/>
            </w:pPr>
            <w:r w:rsidRPr="00234423">
              <w:t>MOTOROLA Reference manual.</w:t>
            </w:r>
          </w:p>
          <w:p w14:paraId="6C47A4F8" w14:textId="77777777" w:rsidR="00383EAA" w:rsidRPr="00234423" w:rsidRDefault="00383EAA" w:rsidP="00383EAA">
            <w:pPr>
              <w:jc w:val="both"/>
            </w:pPr>
            <w:r w:rsidRPr="00234423">
              <w:t xml:space="preserve">NXP. </w:t>
            </w:r>
            <w:r w:rsidRPr="00234423">
              <w:rPr>
                <w:i/>
              </w:rPr>
              <w:t>HCS08 Family Reference Manual, M68HCS08 Microcontrollers</w:t>
            </w:r>
            <w:r w:rsidRPr="00234423">
              <w:t>. Freescale Semiconductor, 2007. Dostupné z: http://www.nxp.com.</w:t>
            </w:r>
          </w:p>
          <w:p w14:paraId="1390B47C" w14:textId="77777777" w:rsidR="00383EAA" w:rsidRPr="00234423" w:rsidRDefault="00383EAA" w:rsidP="00383EAA">
            <w:pPr>
              <w:jc w:val="both"/>
            </w:pPr>
            <w:r w:rsidRPr="00234423">
              <w:t xml:space="preserve">http://www.arm.com. </w:t>
            </w:r>
          </w:p>
          <w:p w14:paraId="3168AC39" w14:textId="77777777" w:rsidR="00383EAA" w:rsidRPr="00234423" w:rsidRDefault="00383EAA" w:rsidP="00383EAA">
            <w:pPr>
              <w:pStyle w:val="Prosttext"/>
              <w:rPr>
                <w:rFonts w:ascii="Times New Roman" w:hAnsi="Times New Roman" w:cs="Times New Roman"/>
                <w:sz w:val="20"/>
                <w:szCs w:val="20"/>
              </w:rPr>
            </w:pPr>
            <w:r w:rsidRPr="00234423">
              <w:rPr>
                <w:rFonts w:ascii="Times New Roman" w:hAnsi="Times New Roman" w:cs="Times New Roman"/>
                <w:sz w:val="20"/>
                <w:szCs w:val="20"/>
              </w:rPr>
              <w:t xml:space="preserve">ŠMEJKAL, L. </w:t>
            </w:r>
            <w:r w:rsidRPr="00234423">
              <w:rPr>
                <w:rFonts w:ascii="Times New Roman" w:hAnsi="Times New Roman" w:cs="Times New Roman"/>
                <w:i/>
                <w:sz w:val="20"/>
                <w:szCs w:val="20"/>
              </w:rPr>
              <w:t>PLC a automatizace</w:t>
            </w:r>
            <w:r w:rsidRPr="00234423">
              <w:rPr>
                <w:rFonts w:ascii="Times New Roman" w:hAnsi="Times New Roman" w:cs="Times New Roman"/>
                <w:sz w:val="20"/>
                <w:szCs w:val="20"/>
              </w:rPr>
              <w:t xml:space="preserve">. 1. vyd. Praha : BEN - technická literatura, 2005. </w:t>
            </w:r>
          </w:p>
          <w:p w14:paraId="17A3E2DF" w14:textId="77777777" w:rsidR="00383EAA" w:rsidRPr="00234423" w:rsidRDefault="00383EAA" w:rsidP="00383EAA">
            <w:pPr>
              <w:pStyle w:val="Prosttext"/>
              <w:rPr>
                <w:rFonts w:ascii="Times New Roman" w:hAnsi="Times New Roman" w:cs="Times New Roman"/>
                <w:sz w:val="20"/>
                <w:szCs w:val="20"/>
              </w:rPr>
            </w:pPr>
            <w:r w:rsidRPr="00234423">
              <w:rPr>
                <w:rFonts w:ascii="Times New Roman" w:hAnsi="Times New Roman" w:cs="Times New Roman"/>
                <w:sz w:val="20"/>
                <w:szCs w:val="20"/>
              </w:rPr>
              <w:t>ISBN 80-7300-087-3.</w:t>
            </w:r>
          </w:p>
          <w:p w14:paraId="05434887" w14:textId="77777777" w:rsidR="00383EAA" w:rsidRPr="00234423" w:rsidRDefault="00383EAA" w:rsidP="00383EAA">
            <w:pPr>
              <w:pStyle w:val="Prosttext"/>
              <w:rPr>
                <w:rFonts w:ascii="Times New Roman" w:hAnsi="Times New Roman" w:cs="Times New Roman"/>
                <w:sz w:val="20"/>
                <w:szCs w:val="20"/>
              </w:rPr>
            </w:pPr>
            <w:r w:rsidRPr="00234423">
              <w:rPr>
                <w:rFonts w:ascii="Times New Roman" w:hAnsi="Times New Roman" w:cs="Times New Roman"/>
                <w:sz w:val="20"/>
                <w:szCs w:val="20"/>
              </w:rPr>
              <w:t xml:space="preserve">MARTINÁSKOVÁ, M. a L. ŠMEJKAL. </w:t>
            </w:r>
            <w:r w:rsidRPr="00234423">
              <w:rPr>
                <w:rFonts w:ascii="Times New Roman" w:hAnsi="Times New Roman" w:cs="Times New Roman"/>
                <w:i/>
                <w:sz w:val="20"/>
                <w:szCs w:val="20"/>
              </w:rPr>
              <w:t>Řízení programovatelnými automaty</w:t>
            </w:r>
            <w:r w:rsidRPr="00234423">
              <w:rPr>
                <w:rFonts w:ascii="Times New Roman" w:hAnsi="Times New Roman" w:cs="Times New Roman"/>
                <w:sz w:val="20"/>
                <w:szCs w:val="20"/>
              </w:rPr>
              <w:t>, skriptum ČVUT FSI, Praha 1998, Praha 2004 -2.vydání</w:t>
            </w:r>
          </w:p>
          <w:p w14:paraId="01420969" w14:textId="77777777" w:rsidR="00383EAA" w:rsidRPr="00234423" w:rsidRDefault="00383EAA" w:rsidP="00383EAA">
            <w:pPr>
              <w:jc w:val="both"/>
            </w:pPr>
          </w:p>
          <w:p w14:paraId="5D6FB49E" w14:textId="77777777" w:rsidR="00383EAA" w:rsidRPr="00234423" w:rsidRDefault="00383EAA" w:rsidP="00383EAA">
            <w:pPr>
              <w:jc w:val="both"/>
              <w:rPr>
                <w:b/>
              </w:rPr>
            </w:pPr>
            <w:r w:rsidRPr="00234423">
              <w:rPr>
                <w:b/>
              </w:rPr>
              <w:t>Doporučená literatura:</w:t>
            </w:r>
          </w:p>
          <w:p w14:paraId="21710970" w14:textId="77777777" w:rsidR="00383EAA" w:rsidRPr="00234423" w:rsidRDefault="00383EAA" w:rsidP="00383EAA">
            <w:pPr>
              <w:jc w:val="both"/>
            </w:pPr>
            <w:r w:rsidRPr="00234423">
              <w:rPr>
                <w:lang w:val="pl-PL"/>
              </w:rPr>
              <w:t xml:space="preserve">VLACH, J. </w:t>
            </w:r>
            <w:r w:rsidRPr="00234423">
              <w:rPr>
                <w:i/>
                <w:iCs/>
                <w:lang w:val="pl-PL"/>
              </w:rPr>
              <w:t>Počítačová rozhraní</w:t>
            </w:r>
            <w:r w:rsidRPr="00234423">
              <w:rPr>
                <w:lang w:val="pl-PL"/>
              </w:rPr>
              <w:t xml:space="preserve">. </w:t>
            </w:r>
            <w:r w:rsidRPr="00234423">
              <w:t xml:space="preserve">Praha : BEN, 2000. ISBN 80-7300-010-5. </w:t>
            </w:r>
          </w:p>
          <w:p w14:paraId="0883CC2E" w14:textId="77777777" w:rsidR="00383EAA" w:rsidRPr="00234423" w:rsidRDefault="00383EAA" w:rsidP="00383EAA">
            <w:pPr>
              <w:pStyle w:val="Prosttext"/>
              <w:rPr>
                <w:rFonts w:ascii="Times New Roman" w:hAnsi="Times New Roman" w:cs="Times New Roman"/>
                <w:sz w:val="20"/>
                <w:szCs w:val="20"/>
              </w:rPr>
            </w:pPr>
            <w:r w:rsidRPr="00234423">
              <w:rPr>
                <w:rFonts w:ascii="Times New Roman" w:hAnsi="Times New Roman" w:cs="Times New Roman"/>
                <w:sz w:val="20"/>
                <w:szCs w:val="20"/>
              </w:rPr>
              <w:t xml:space="preserve">MARTINÁSKOVÁ, M. a L. ŠMEJKAL, L. </w:t>
            </w:r>
            <w:r w:rsidRPr="00234423">
              <w:rPr>
                <w:rFonts w:ascii="Times New Roman" w:hAnsi="Times New Roman" w:cs="Times New Roman"/>
                <w:i/>
                <w:sz w:val="20"/>
                <w:szCs w:val="20"/>
              </w:rPr>
              <w:t>Řízení programovatelnými automaty II</w:t>
            </w:r>
            <w:r w:rsidRPr="00234423">
              <w:rPr>
                <w:rFonts w:ascii="Times New Roman" w:hAnsi="Times New Roman" w:cs="Times New Roman"/>
                <w:sz w:val="20"/>
                <w:szCs w:val="20"/>
              </w:rPr>
              <w:t>, skriptum ČVUT FSI, Praha 2000</w:t>
            </w:r>
          </w:p>
          <w:p w14:paraId="433CC6EB" w14:textId="77777777" w:rsidR="00383EAA" w:rsidRPr="00234423" w:rsidRDefault="00383EAA" w:rsidP="00383EAA">
            <w:pPr>
              <w:pStyle w:val="Prosttext"/>
              <w:rPr>
                <w:rFonts w:ascii="Times New Roman" w:hAnsi="Times New Roman" w:cs="Times New Roman"/>
                <w:sz w:val="20"/>
                <w:szCs w:val="20"/>
              </w:rPr>
            </w:pPr>
            <w:r w:rsidRPr="00234423">
              <w:rPr>
                <w:rFonts w:ascii="Times New Roman" w:hAnsi="Times New Roman" w:cs="Times New Roman"/>
                <w:sz w:val="20"/>
                <w:szCs w:val="20"/>
              </w:rPr>
              <w:t xml:space="preserve">MARTINÁSKOVÁ, M. a L. ŠMEJKAL. </w:t>
            </w:r>
            <w:r w:rsidRPr="00234423">
              <w:rPr>
                <w:rFonts w:ascii="Times New Roman" w:hAnsi="Times New Roman" w:cs="Times New Roman"/>
                <w:i/>
                <w:sz w:val="20"/>
                <w:szCs w:val="20"/>
              </w:rPr>
              <w:t>Řízení programovatelnými automaty III</w:t>
            </w:r>
            <w:r w:rsidRPr="00234423">
              <w:rPr>
                <w:rFonts w:ascii="Times New Roman" w:hAnsi="Times New Roman" w:cs="Times New Roman"/>
                <w:sz w:val="20"/>
                <w:szCs w:val="20"/>
              </w:rPr>
              <w:t>, skriptum ČVUT FSI, Praha 2003</w:t>
            </w:r>
          </w:p>
          <w:p w14:paraId="0DA806C8" w14:textId="77777777" w:rsidR="00383EAA" w:rsidRPr="00234423" w:rsidRDefault="00383EAA" w:rsidP="00383EAA">
            <w:pPr>
              <w:pStyle w:val="Prosttext"/>
              <w:rPr>
                <w:rFonts w:ascii="Times New Roman" w:hAnsi="Times New Roman" w:cs="Times New Roman"/>
                <w:sz w:val="20"/>
                <w:szCs w:val="20"/>
              </w:rPr>
            </w:pPr>
            <w:r w:rsidRPr="00234423">
              <w:rPr>
                <w:rFonts w:ascii="Times New Roman" w:hAnsi="Times New Roman" w:cs="Times New Roman"/>
                <w:sz w:val="20"/>
                <w:szCs w:val="20"/>
              </w:rPr>
              <w:t xml:space="preserve">BRYAN, L. A. a N. A. BRYAN. </w:t>
            </w:r>
            <w:r w:rsidRPr="00234423">
              <w:rPr>
                <w:rFonts w:ascii="Times New Roman" w:hAnsi="Times New Roman" w:cs="Times New Roman"/>
                <w:i/>
                <w:sz w:val="20"/>
                <w:szCs w:val="20"/>
              </w:rPr>
              <w:t>Programmable Controllers - Theory and Implementation</w:t>
            </w:r>
            <w:r w:rsidRPr="00234423">
              <w:rPr>
                <w:rFonts w:ascii="Times New Roman" w:hAnsi="Times New Roman" w:cs="Times New Roman"/>
                <w:sz w:val="20"/>
                <w:szCs w:val="20"/>
              </w:rPr>
              <w:t>, second edition, An Industrial Text Company Publication, Atlanta, Georgia, USA, 1997, http://www.scribd.com/doc/4454054/plc-theory-book.</w:t>
            </w:r>
          </w:p>
          <w:p w14:paraId="0218DF3B" w14:textId="77777777" w:rsidR="00383EAA" w:rsidRPr="00AF5BBC" w:rsidRDefault="00383EAA" w:rsidP="00383EAA">
            <w:pPr>
              <w:pStyle w:val="Bezmez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3EAA" w14:paraId="0D5F730F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8750C24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1756C540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1CDBFD9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D45A08D" w14:textId="77777777" w:rsidR="00383EAA" w:rsidRDefault="00383EAA" w:rsidP="00383EAA">
            <w:pPr>
              <w:jc w:val="both"/>
            </w:pPr>
            <w:r>
              <w:t>19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32D2E5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20FFC707" w14:textId="77777777" w:rsidTr="00383EAA">
        <w:tc>
          <w:tcPr>
            <w:tcW w:w="9855" w:type="dxa"/>
            <w:gridSpan w:val="8"/>
            <w:shd w:val="clear" w:color="auto" w:fill="F7CAAC"/>
          </w:tcPr>
          <w:p w14:paraId="76D9EA5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3189CDA5" w14:textId="77777777" w:rsidTr="00CD10AE">
        <w:trPr>
          <w:trHeight w:val="731"/>
        </w:trPr>
        <w:tc>
          <w:tcPr>
            <w:tcW w:w="9855" w:type="dxa"/>
            <w:gridSpan w:val="8"/>
          </w:tcPr>
          <w:p w14:paraId="0F830CAC" w14:textId="77777777" w:rsidR="00383EAA" w:rsidRDefault="00383EAA" w:rsidP="00383EAA">
            <w:pPr>
              <w:jc w:val="both"/>
            </w:pPr>
            <w:r>
              <w:rPr>
                <w:sz w:val="22"/>
                <w:szCs w:val="22"/>
              </w:rPr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  <w:r>
              <w:t xml:space="preserve"> </w:t>
            </w:r>
          </w:p>
        </w:tc>
      </w:tr>
    </w:tbl>
    <w:p w14:paraId="0EA2FE66" w14:textId="77777777" w:rsidR="00383EAA" w:rsidRDefault="00383EAA" w:rsidP="00383EAA"/>
    <w:p w14:paraId="1E063F29" w14:textId="77777777" w:rsidR="00FD0766" w:rsidRDefault="00FD0766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34DFC" w14:paraId="70F49493" w14:textId="77777777" w:rsidTr="00926B1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0B1D2E5" w14:textId="77777777" w:rsidR="00334DFC" w:rsidRDefault="00334DFC" w:rsidP="00926B15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34DFC" w14:paraId="487C8A11" w14:textId="77777777" w:rsidTr="00926B1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1F4AF2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2EF7C33" w14:textId="77777777" w:rsidR="00334DFC" w:rsidRDefault="00334DFC" w:rsidP="00926B15">
            <w:pPr>
              <w:jc w:val="both"/>
            </w:pPr>
            <w:bookmarkStart w:id="653" w:name="nemcina1"/>
            <w:r>
              <w:t>Němčina 1</w:t>
            </w:r>
            <w:bookmarkEnd w:id="653"/>
          </w:p>
        </w:tc>
      </w:tr>
      <w:tr w:rsidR="00334DFC" w14:paraId="24D6744C" w14:textId="77777777" w:rsidTr="00926B15">
        <w:tc>
          <w:tcPr>
            <w:tcW w:w="3086" w:type="dxa"/>
            <w:shd w:val="clear" w:color="auto" w:fill="F7CAAC"/>
          </w:tcPr>
          <w:p w14:paraId="6CC98A56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ACCEF1F" w14:textId="77777777" w:rsidR="00334DFC" w:rsidRDefault="00334DFC" w:rsidP="00926B15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2FE1EB2" w14:textId="77777777" w:rsidR="00334DFC" w:rsidRDefault="00334DFC" w:rsidP="00926B1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9EC99D6" w14:textId="77777777" w:rsidR="00334DFC" w:rsidRDefault="00334DFC" w:rsidP="00926B15">
            <w:pPr>
              <w:jc w:val="both"/>
            </w:pPr>
            <w:r>
              <w:t>1/L</w:t>
            </w:r>
          </w:p>
        </w:tc>
      </w:tr>
      <w:tr w:rsidR="00334DFC" w14:paraId="10F25722" w14:textId="77777777" w:rsidTr="00926B15">
        <w:tc>
          <w:tcPr>
            <w:tcW w:w="3086" w:type="dxa"/>
            <w:shd w:val="clear" w:color="auto" w:fill="F7CAAC"/>
          </w:tcPr>
          <w:p w14:paraId="52383B02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23CACCB" w14:textId="77777777" w:rsidR="00334DFC" w:rsidRDefault="00334DFC" w:rsidP="00926B15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7CBDC54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74542D4" w14:textId="77777777" w:rsidR="00334DFC" w:rsidRDefault="00334DFC" w:rsidP="00926B15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7218E5D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D5F6D56" w14:textId="77777777" w:rsidR="00334DFC" w:rsidRDefault="00334DFC" w:rsidP="00926B15">
            <w:pPr>
              <w:jc w:val="both"/>
            </w:pPr>
            <w:r>
              <w:t>2</w:t>
            </w:r>
          </w:p>
        </w:tc>
      </w:tr>
      <w:tr w:rsidR="00334DFC" w14:paraId="1BA4B4DA" w14:textId="77777777" w:rsidTr="00926B15">
        <w:tc>
          <w:tcPr>
            <w:tcW w:w="3086" w:type="dxa"/>
            <w:shd w:val="clear" w:color="auto" w:fill="F7CAAC"/>
          </w:tcPr>
          <w:p w14:paraId="3C05737E" w14:textId="77777777" w:rsidR="00334DFC" w:rsidRDefault="00334DFC" w:rsidP="00926B1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82C6ED5" w14:textId="77777777" w:rsidR="00334DFC" w:rsidRDefault="00334DFC" w:rsidP="00926B15">
            <w:pPr>
              <w:jc w:val="both"/>
            </w:pPr>
            <w:r>
              <w:t>nejsou</w:t>
            </w:r>
          </w:p>
        </w:tc>
      </w:tr>
      <w:tr w:rsidR="00334DFC" w14:paraId="5C7630CD" w14:textId="77777777" w:rsidTr="00926B15">
        <w:tc>
          <w:tcPr>
            <w:tcW w:w="3086" w:type="dxa"/>
            <w:shd w:val="clear" w:color="auto" w:fill="F7CAAC"/>
          </w:tcPr>
          <w:p w14:paraId="18BAD003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1CABB23" w14:textId="77777777" w:rsidR="00334DFC" w:rsidRDefault="00334DFC" w:rsidP="00926B15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697A0275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8BD2D0E" w14:textId="77777777" w:rsidR="00334DFC" w:rsidRDefault="00334DFC" w:rsidP="00926B15">
            <w:pPr>
              <w:jc w:val="both"/>
            </w:pPr>
            <w:r>
              <w:t>seminář</w:t>
            </w:r>
          </w:p>
        </w:tc>
      </w:tr>
      <w:tr w:rsidR="00334DFC" w14:paraId="13DA4A7B" w14:textId="77777777" w:rsidTr="00926B15">
        <w:tc>
          <w:tcPr>
            <w:tcW w:w="3086" w:type="dxa"/>
            <w:shd w:val="clear" w:color="auto" w:fill="F7CAAC"/>
          </w:tcPr>
          <w:p w14:paraId="3D3B0396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C05668A" w14:textId="77777777" w:rsidR="00334DFC" w:rsidRDefault="00334DFC" w:rsidP="007642A7">
            <w:pPr>
              <w:pStyle w:val="Odstavecseseznamem"/>
              <w:numPr>
                <w:ilvl w:val="0"/>
                <w:numId w:val="55"/>
              </w:numPr>
              <w:jc w:val="both"/>
            </w:pPr>
            <w:r>
              <w:t>Aktivní účast v semináři</w:t>
            </w:r>
          </w:p>
          <w:p w14:paraId="163B75D5" w14:textId="77777777" w:rsidR="00334DFC" w:rsidRDefault="00334DFC" w:rsidP="007642A7">
            <w:pPr>
              <w:pStyle w:val="Odstavecseseznamem"/>
              <w:numPr>
                <w:ilvl w:val="0"/>
                <w:numId w:val="55"/>
              </w:numPr>
              <w:jc w:val="both"/>
            </w:pPr>
            <w:r>
              <w:t>Poctivé vypracovávání písemných domácích úkolů</w:t>
            </w:r>
          </w:p>
          <w:p w14:paraId="02241A9D" w14:textId="77777777" w:rsidR="00334DFC" w:rsidRDefault="00334DFC" w:rsidP="007642A7">
            <w:pPr>
              <w:pStyle w:val="Odstavecseseznamem"/>
              <w:numPr>
                <w:ilvl w:val="0"/>
                <w:numId w:val="55"/>
              </w:numPr>
              <w:jc w:val="both"/>
            </w:pPr>
            <w:r>
              <w:t>Zvládnutí průběžných testů</w:t>
            </w:r>
          </w:p>
          <w:p w14:paraId="3E1DAF49" w14:textId="77777777" w:rsidR="00334DFC" w:rsidRDefault="00334DFC" w:rsidP="007642A7">
            <w:pPr>
              <w:numPr>
                <w:ilvl w:val="0"/>
                <w:numId w:val="55"/>
              </w:numPr>
              <w:jc w:val="both"/>
            </w:pPr>
            <w:r>
              <w:t>Absolvování zápočtového testu s minimální úspěšností 60%</w:t>
            </w:r>
          </w:p>
        </w:tc>
      </w:tr>
      <w:tr w:rsidR="00334DFC" w14:paraId="0CFB01F6" w14:textId="77777777" w:rsidTr="00926B15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38681BB0" w14:textId="77777777" w:rsidR="00334DFC" w:rsidRDefault="00334DFC" w:rsidP="00926B15">
            <w:pPr>
              <w:jc w:val="both"/>
            </w:pPr>
          </w:p>
        </w:tc>
      </w:tr>
      <w:tr w:rsidR="00334DFC" w14:paraId="19D45D0A" w14:textId="77777777" w:rsidTr="00926B1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486F7BD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8DAB813" w14:textId="77777777" w:rsidR="00334DFC" w:rsidRDefault="00334DFC" w:rsidP="00926B15">
            <w:pPr>
              <w:jc w:val="both"/>
            </w:pPr>
          </w:p>
        </w:tc>
      </w:tr>
      <w:tr w:rsidR="00334DFC" w14:paraId="4A7B45A0" w14:textId="77777777" w:rsidTr="00926B1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301FB97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E1D70BF" w14:textId="77777777" w:rsidR="00334DFC" w:rsidRDefault="00334DFC" w:rsidP="00926B15">
            <w:pPr>
              <w:jc w:val="both"/>
            </w:pPr>
          </w:p>
        </w:tc>
      </w:tr>
      <w:tr w:rsidR="00334DFC" w14:paraId="444A7CE8" w14:textId="77777777" w:rsidTr="00926B15">
        <w:tc>
          <w:tcPr>
            <w:tcW w:w="3086" w:type="dxa"/>
            <w:shd w:val="clear" w:color="auto" w:fill="F7CAAC"/>
          </w:tcPr>
          <w:p w14:paraId="762AEDCD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7F1DA24" w14:textId="77777777" w:rsidR="00334DFC" w:rsidRDefault="00334DFC" w:rsidP="00926B15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34DFC" w14:paraId="2BFBE2E5" w14:textId="77777777" w:rsidTr="00926B15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78A6A459" w14:textId="77777777" w:rsidR="00334DFC" w:rsidRDefault="00334DFC" w:rsidP="00926B15">
            <w:pPr>
              <w:jc w:val="both"/>
            </w:pPr>
          </w:p>
        </w:tc>
      </w:tr>
      <w:tr w:rsidR="00334DFC" w14:paraId="5A1D4D7C" w14:textId="77777777" w:rsidTr="00926B15">
        <w:tc>
          <w:tcPr>
            <w:tcW w:w="3086" w:type="dxa"/>
            <w:shd w:val="clear" w:color="auto" w:fill="F7CAAC"/>
          </w:tcPr>
          <w:p w14:paraId="793C28B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3F28677" w14:textId="77777777" w:rsidR="00334DFC" w:rsidRDefault="00334DFC" w:rsidP="00926B15">
            <w:pPr>
              <w:jc w:val="both"/>
            </w:pPr>
          </w:p>
        </w:tc>
      </w:tr>
      <w:tr w:rsidR="00334DFC" w14:paraId="22084385" w14:textId="77777777" w:rsidTr="00926B15">
        <w:trPr>
          <w:trHeight w:val="85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132681D" w14:textId="77777777" w:rsidR="00334DFC" w:rsidRPr="00E73BC3" w:rsidRDefault="00334DFC" w:rsidP="00926B1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Předmět je nabízen pouze studentům kombinovaného studia.</w:t>
            </w:r>
          </w:p>
          <w:p w14:paraId="75D0E0BF" w14:textId="77777777" w:rsidR="00334DFC" w:rsidRPr="009D07DE" w:rsidRDefault="00334DFC" w:rsidP="00926B15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9D07DE">
              <w:rPr>
                <w:b/>
                <w:color w:val="000000"/>
                <w:shd w:val="clear" w:color="auto" w:fill="FFFFFF"/>
              </w:rPr>
              <w:t>Témata:</w:t>
            </w:r>
          </w:p>
          <w:p w14:paraId="694AF2C6" w14:textId="77777777" w:rsidR="00334DFC" w:rsidRDefault="00334DFC" w:rsidP="007642A7">
            <w:pPr>
              <w:pStyle w:val="Odstavecseseznamem"/>
              <w:numPr>
                <w:ilvl w:val="1"/>
                <w:numId w:val="53"/>
              </w:numPr>
              <w:ind w:left="673"/>
              <w:jc w:val="both"/>
            </w:pPr>
            <w:r>
              <w:t>Naše rodinaNa návštěvě</w:t>
            </w:r>
          </w:p>
          <w:p w14:paraId="7B508BA4" w14:textId="77777777" w:rsidR="00334DFC" w:rsidRDefault="00334DFC" w:rsidP="007642A7">
            <w:pPr>
              <w:pStyle w:val="Odstavecseseznamem"/>
              <w:numPr>
                <w:ilvl w:val="1"/>
                <w:numId w:val="53"/>
              </w:numPr>
              <w:ind w:left="673"/>
              <w:jc w:val="both"/>
            </w:pPr>
            <w:r>
              <w:t>Naše hodina němčiny</w:t>
            </w:r>
          </w:p>
          <w:p w14:paraId="5C09FA21" w14:textId="77777777" w:rsidR="00334DFC" w:rsidRDefault="00334DFC" w:rsidP="007642A7">
            <w:pPr>
              <w:pStyle w:val="Odstavecseseznamem"/>
              <w:numPr>
                <w:ilvl w:val="1"/>
                <w:numId w:val="53"/>
              </w:numPr>
              <w:ind w:left="673"/>
              <w:jc w:val="both"/>
            </w:pPr>
            <w:r>
              <w:t>Jídlo</w:t>
            </w:r>
          </w:p>
          <w:p w14:paraId="05CD9F08" w14:textId="77777777" w:rsidR="00334DFC" w:rsidRDefault="00334DFC" w:rsidP="007642A7">
            <w:pPr>
              <w:pStyle w:val="Odstavecseseznamem"/>
              <w:numPr>
                <w:ilvl w:val="1"/>
                <w:numId w:val="53"/>
              </w:numPr>
              <w:ind w:left="673"/>
              <w:jc w:val="both"/>
            </w:pPr>
            <w:r>
              <w:t>Stěhování</w:t>
            </w:r>
          </w:p>
          <w:p w14:paraId="3C5A9D9E" w14:textId="77777777" w:rsidR="00334DFC" w:rsidRDefault="00334DFC" w:rsidP="007642A7">
            <w:pPr>
              <w:pStyle w:val="Odstavecseseznamem"/>
              <w:numPr>
                <w:ilvl w:val="1"/>
                <w:numId w:val="53"/>
              </w:numPr>
              <w:ind w:left="673"/>
              <w:jc w:val="both"/>
            </w:pPr>
            <w:r>
              <w:t>Časování sloves v přítomném čase</w:t>
            </w:r>
          </w:p>
          <w:p w14:paraId="7B5D9A93" w14:textId="77777777" w:rsidR="00334DFC" w:rsidRDefault="00334DFC" w:rsidP="007642A7">
            <w:pPr>
              <w:pStyle w:val="Odstavecseseznamem"/>
              <w:numPr>
                <w:ilvl w:val="1"/>
                <w:numId w:val="53"/>
              </w:numPr>
              <w:ind w:left="673"/>
              <w:jc w:val="both"/>
            </w:pPr>
            <w:r>
              <w:t>Stavba německé věty</w:t>
            </w:r>
          </w:p>
          <w:p w14:paraId="50FFF3FC" w14:textId="77777777" w:rsidR="00334DFC" w:rsidRDefault="00334DFC" w:rsidP="007642A7">
            <w:pPr>
              <w:pStyle w:val="Odstavecseseznamem"/>
              <w:numPr>
                <w:ilvl w:val="1"/>
                <w:numId w:val="53"/>
              </w:numPr>
              <w:ind w:left="673"/>
              <w:jc w:val="both"/>
            </w:pPr>
            <w:r>
              <w:t>Postavení dalších větných členů</w:t>
            </w:r>
          </w:p>
          <w:p w14:paraId="063FEAAF" w14:textId="77777777" w:rsidR="00334DFC" w:rsidRDefault="00334DFC" w:rsidP="007642A7">
            <w:pPr>
              <w:pStyle w:val="Odstavecseseznamem"/>
              <w:numPr>
                <w:ilvl w:val="1"/>
                <w:numId w:val="53"/>
              </w:numPr>
              <w:ind w:left="673"/>
              <w:jc w:val="both"/>
            </w:pPr>
            <w:r>
              <w:t>Skloňování zájmen</w:t>
            </w:r>
          </w:p>
          <w:p w14:paraId="5D1AF0C6" w14:textId="77777777" w:rsidR="00334DFC" w:rsidRDefault="00334DFC" w:rsidP="007642A7">
            <w:pPr>
              <w:pStyle w:val="Odstavecseseznamem"/>
              <w:numPr>
                <w:ilvl w:val="1"/>
                <w:numId w:val="53"/>
              </w:numPr>
              <w:ind w:left="673"/>
              <w:jc w:val="both"/>
            </w:pPr>
            <w:r>
              <w:t>Předložky s 3 a 4.p.</w:t>
            </w:r>
          </w:p>
          <w:p w14:paraId="6D93B46B" w14:textId="77777777" w:rsidR="00334DFC" w:rsidRDefault="00334DFC" w:rsidP="007642A7">
            <w:pPr>
              <w:pStyle w:val="Odstavecseseznamem"/>
              <w:numPr>
                <w:ilvl w:val="1"/>
                <w:numId w:val="53"/>
              </w:numPr>
              <w:ind w:left="673"/>
              <w:jc w:val="both"/>
            </w:pPr>
            <w:r>
              <w:t>Modální slovesa</w:t>
            </w:r>
          </w:p>
          <w:p w14:paraId="567D5A91" w14:textId="77777777" w:rsidR="00334DFC" w:rsidRDefault="00334DFC" w:rsidP="007642A7">
            <w:pPr>
              <w:pStyle w:val="Odstavecseseznamem"/>
              <w:numPr>
                <w:ilvl w:val="1"/>
                <w:numId w:val="53"/>
              </w:numPr>
              <w:ind w:left="673"/>
              <w:jc w:val="both"/>
            </w:pPr>
            <w:r>
              <w:t>Test</w:t>
            </w:r>
          </w:p>
        </w:tc>
      </w:tr>
      <w:tr w:rsidR="00334DFC" w14:paraId="424D3411" w14:textId="77777777" w:rsidTr="00926B1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2130CCD" w14:textId="77777777" w:rsidR="00334DFC" w:rsidRDefault="00334DFC" w:rsidP="00926B1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FDED2E4" w14:textId="77777777" w:rsidR="00334DFC" w:rsidRDefault="00334DFC" w:rsidP="00926B15">
            <w:pPr>
              <w:jc w:val="both"/>
            </w:pPr>
          </w:p>
        </w:tc>
      </w:tr>
      <w:tr w:rsidR="00334DFC" w14:paraId="20A9F2BE" w14:textId="77777777" w:rsidTr="00926B15">
        <w:trPr>
          <w:trHeight w:val="1263"/>
        </w:trPr>
        <w:tc>
          <w:tcPr>
            <w:tcW w:w="9855" w:type="dxa"/>
            <w:gridSpan w:val="8"/>
            <w:tcBorders>
              <w:top w:val="nil"/>
            </w:tcBorders>
          </w:tcPr>
          <w:p w14:paraId="26D355B5" w14:textId="77777777" w:rsidR="00334DFC" w:rsidRDefault="00334DFC" w:rsidP="00926B15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148BB8F4" w14:textId="77777777" w:rsidR="00334DFC" w:rsidRPr="00922C4E" w:rsidRDefault="00334DFC" w:rsidP="00926B15">
            <w:pPr>
              <w:jc w:val="both"/>
              <w:rPr>
                <w:bCs/>
              </w:rPr>
            </w:pPr>
            <w:r w:rsidRPr="00922C4E">
              <w:rPr>
                <w:bCs/>
              </w:rPr>
              <w:t xml:space="preserve">KRENN, W., PUCHTE, H. </w:t>
            </w:r>
            <w:r w:rsidRPr="00922C4E">
              <w:rPr>
                <w:bCs/>
                <w:i/>
              </w:rPr>
              <w:t>Motive A1-B1</w:t>
            </w:r>
            <w:r w:rsidRPr="00922C4E">
              <w:rPr>
                <w:bCs/>
              </w:rPr>
              <w:t xml:space="preserve">. Hueber Verlag, München, 2016. ISBN 978-3-19-001878-9. </w:t>
            </w:r>
          </w:p>
          <w:p w14:paraId="4F4324F5" w14:textId="77777777" w:rsidR="00334DFC" w:rsidRPr="00922C4E" w:rsidRDefault="00334DFC" w:rsidP="00926B15">
            <w:pPr>
              <w:jc w:val="both"/>
              <w:rPr>
                <w:b/>
                <w:bCs/>
              </w:rPr>
            </w:pPr>
            <w:r w:rsidRPr="000A4CB0">
              <w:rPr>
                <w:b/>
                <w:bCs/>
              </w:rPr>
              <w:t>Doporučená literatura:</w:t>
            </w:r>
            <w:r w:rsidRPr="00922C4E">
              <w:rPr>
                <w:bCs/>
              </w:rPr>
              <w:t xml:space="preserve"> </w:t>
            </w:r>
          </w:p>
          <w:p w14:paraId="5DEDAD4F" w14:textId="77777777" w:rsidR="00334DFC" w:rsidRPr="00922C4E" w:rsidRDefault="00334DFC" w:rsidP="00926B15">
            <w:pPr>
              <w:jc w:val="both"/>
              <w:rPr>
                <w:bCs/>
              </w:rPr>
            </w:pPr>
            <w:r w:rsidRPr="00922C4E">
              <w:rPr>
                <w:bCs/>
              </w:rPr>
              <w:t xml:space="preserve">HÖPPNEROVÁ, Věra. </w:t>
            </w:r>
            <w:r w:rsidRPr="00922C4E">
              <w:rPr>
                <w:bCs/>
                <w:i/>
              </w:rPr>
              <w:t>Němčina pro jazykové školy 1 nově</w:t>
            </w:r>
            <w:r w:rsidRPr="00922C4E">
              <w:rPr>
                <w:bCs/>
              </w:rPr>
              <w:t xml:space="preserve">. Plzeň, Fraus, 2011. ISBN 978-80-7238-958-2. </w:t>
            </w:r>
          </w:p>
          <w:p w14:paraId="021E9588" w14:textId="77777777" w:rsidR="00334DFC" w:rsidRPr="00922C4E" w:rsidRDefault="00334DFC" w:rsidP="00926B15">
            <w:pPr>
              <w:jc w:val="both"/>
              <w:rPr>
                <w:bCs/>
              </w:rPr>
            </w:pPr>
            <w:r w:rsidRPr="00922C4E">
              <w:rPr>
                <w:bCs/>
              </w:rPr>
              <w:t xml:space="preserve">HÖPPNEROVÁ, Věra. </w:t>
            </w:r>
            <w:r w:rsidRPr="00922C4E">
              <w:rPr>
                <w:bCs/>
                <w:i/>
              </w:rPr>
              <w:t>Němčina pro jazykové školy 2 nově</w:t>
            </w:r>
            <w:r w:rsidRPr="00922C4E">
              <w:rPr>
                <w:bCs/>
              </w:rPr>
              <w:t xml:space="preserve">. Plzeň, Fraus, 2010. ISBN 978-80-7238-912-4. </w:t>
            </w:r>
          </w:p>
          <w:p w14:paraId="6A5B301C" w14:textId="77777777" w:rsidR="00334DFC" w:rsidRPr="00922C4E" w:rsidRDefault="00334DFC" w:rsidP="00926B15">
            <w:pPr>
              <w:jc w:val="both"/>
              <w:rPr>
                <w:bCs/>
              </w:rPr>
            </w:pPr>
            <w:r w:rsidRPr="00922C4E">
              <w:rPr>
                <w:bCs/>
              </w:rPr>
              <w:t xml:space="preserve">KEPRTOVÁ, MARGOT. </w:t>
            </w:r>
            <w:r w:rsidRPr="00922C4E">
              <w:rPr>
                <w:bCs/>
                <w:i/>
              </w:rPr>
              <w:t>Německo-česká konverzace I/II</w:t>
            </w:r>
            <w:r w:rsidRPr="00922C4E">
              <w:rPr>
                <w:bCs/>
              </w:rPr>
              <w:t xml:space="preserve">. </w:t>
            </w:r>
          </w:p>
          <w:p w14:paraId="47519ABC" w14:textId="77777777" w:rsidR="00334DFC" w:rsidRPr="00922C4E" w:rsidRDefault="00334DFC" w:rsidP="00926B15">
            <w:pPr>
              <w:jc w:val="both"/>
              <w:rPr>
                <w:bCs/>
              </w:rPr>
            </w:pPr>
            <w:r w:rsidRPr="00922C4E">
              <w:rPr>
                <w:bCs/>
              </w:rPr>
              <w:t xml:space="preserve">DRMLOVÁ, Dana a kol. </w:t>
            </w:r>
            <w:r w:rsidRPr="00922C4E">
              <w:rPr>
                <w:bCs/>
                <w:i/>
              </w:rPr>
              <w:t>Německy s úsměvem nově</w:t>
            </w:r>
            <w:r w:rsidRPr="00922C4E">
              <w:rPr>
                <w:bCs/>
              </w:rPr>
              <w:t>. Plzeň, Fraus, 2009. ISBN 978-80-7238-891-2.</w:t>
            </w:r>
          </w:p>
        </w:tc>
      </w:tr>
      <w:tr w:rsidR="00334DFC" w14:paraId="44C96F3A" w14:textId="77777777" w:rsidTr="00926B1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2D231B3" w14:textId="77777777" w:rsidR="00334DFC" w:rsidRDefault="00334DFC" w:rsidP="00926B1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34DFC" w14:paraId="2664886A" w14:textId="77777777" w:rsidTr="00926B1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EBCDDAE" w14:textId="77777777" w:rsidR="00334DFC" w:rsidRDefault="00334DFC" w:rsidP="00926B1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E9165B5" w14:textId="77777777" w:rsidR="00334DFC" w:rsidRDefault="00334DFC" w:rsidP="00926B15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AF79039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34DFC" w14:paraId="0CA40933" w14:textId="77777777" w:rsidTr="00926B15">
        <w:tc>
          <w:tcPr>
            <w:tcW w:w="9855" w:type="dxa"/>
            <w:gridSpan w:val="8"/>
            <w:shd w:val="clear" w:color="auto" w:fill="F7CAAC"/>
          </w:tcPr>
          <w:p w14:paraId="79D21CB3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34DFC" w14:paraId="34A084A8" w14:textId="77777777" w:rsidTr="00926B15">
        <w:trPr>
          <w:trHeight w:val="425"/>
        </w:trPr>
        <w:tc>
          <w:tcPr>
            <w:tcW w:w="9855" w:type="dxa"/>
            <w:gridSpan w:val="8"/>
          </w:tcPr>
          <w:p w14:paraId="0C019AE9" w14:textId="77777777" w:rsidR="00334DFC" w:rsidRPr="0032011A" w:rsidRDefault="00334DFC" w:rsidP="00926B15">
            <w:pPr>
              <w:jc w:val="both"/>
            </w:pPr>
            <w:r w:rsidRPr="0032011A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0D0DFAB9" w14:textId="77777777" w:rsidR="00334DFC" w:rsidRDefault="00334DFC" w:rsidP="00334DFC">
      <w:pPr>
        <w:spacing w:after="160" w:line="259" w:lineRule="auto"/>
      </w:pPr>
    </w:p>
    <w:p w14:paraId="6C584EF1" w14:textId="77777777" w:rsidR="00334DFC" w:rsidRDefault="00334DFC" w:rsidP="00334DFC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34DFC" w14:paraId="36A5B9A0" w14:textId="77777777" w:rsidTr="00926B1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2D9552F" w14:textId="77777777" w:rsidR="00334DFC" w:rsidRDefault="00334DFC" w:rsidP="00926B15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34DFC" w14:paraId="650387EA" w14:textId="77777777" w:rsidTr="00926B1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ECF08E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794DD88" w14:textId="77777777" w:rsidR="00334DFC" w:rsidRDefault="00334DFC" w:rsidP="00926B15">
            <w:pPr>
              <w:jc w:val="both"/>
            </w:pPr>
            <w:bookmarkStart w:id="654" w:name="nemcina2"/>
            <w:r>
              <w:t>Němčina 2</w:t>
            </w:r>
            <w:bookmarkEnd w:id="654"/>
          </w:p>
        </w:tc>
      </w:tr>
      <w:tr w:rsidR="00334DFC" w14:paraId="342075BF" w14:textId="77777777" w:rsidTr="00926B15">
        <w:tc>
          <w:tcPr>
            <w:tcW w:w="3086" w:type="dxa"/>
            <w:shd w:val="clear" w:color="auto" w:fill="F7CAAC"/>
          </w:tcPr>
          <w:p w14:paraId="53821039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FB529FB" w14:textId="77777777" w:rsidR="00334DFC" w:rsidRDefault="00334DFC" w:rsidP="00926B15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41862C5" w14:textId="77777777" w:rsidR="00334DFC" w:rsidRDefault="00334DFC" w:rsidP="00926B1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691D836" w14:textId="77777777" w:rsidR="00334DFC" w:rsidRDefault="00334DFC" w:rsidP="00926B15">
            <w:pPr>
              <w:jc w:val="both"/>
            </w:pPr>
            <w:r>
              <w:t>2/Z</w:t>
            </w:r>
          </w:p>
        </w:tc>
      </w:tr>
      <w:tr w:rsidR="00334DFC" w14:paraId="2EAEB665" w14:textId="77777777" w:rsidTr="00926B15">
        <w:tc>
          <w:tcPr>
            <w:tcW w:w="3086" w:type="dxa"/>
            <w:shd w:val="clear" w:color="auto" w:fill="F7CAAC"/>
          </w:tcPr>
          <w:p w14:paraId="5C51E9F7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D8990CE" w14:textId="77777777" w:rsidR="00334DFC" w:rsidRDefault="00334DFC" w:rsidP="00926B15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3185142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96272BB" w14:textId="77777777" w:rsidR="00334DFC" w:rsidRDefault="00334DFC" w:rsidP="00926B15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30D85EFB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7C07E00" w14:textId="77777777" w:rsidR="00334DFC" w:rsidRDefault="00334DFC" w:rsidP="00926B15">
            <w:pPr>
              <w:jc w:val="both"/>
            </w:pPr>
            <w:r>
              <w:t>2</w:t>
            </w:r>
          </w:p>
        </w:tc>
      </w:tr>
      <w:tr w:rsidR="00334DFC" w14:paraId="5F659FFB" w14:textId="77777777" w:rsidTr="00926B15">
        <w:tc>
          <w:tcPr>
            <w:tcW w:w="3086" w:type="dxa"/>
            <w:shd w:val="clear" w:color="auto" w:fill="F7CAAC"/>
          </w:tcPr>
          <w:p w14:paraId="7F9805D9" w14:textId="77777777" w:rsidR="00334DFC" w:rsidRDefault="00334DFC" w:rsidP="00926B1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62548C7" w14:textId="77777777" w:rsidR="00334DFC" w:rsidRDefault="00334DFC" w:rsidP="00926B15">
            <w:pPr>
              <w:jc w:val="both"/>
            </w:pPr>
            <w:r>
              <w:t>nejsou</w:t>
            </w:r>
          </w:p>
        </w:tc>
      </w:tr>
      <w:tr w:rsidR="00334DFC" w14:paraId="71806999" w14:textId="77777777" w:rsidTr="00926B15">
        <w:tc>
          <w:tcPr>
            <w:tcW w:w="3086" w:type="dxa"/>
            <w:shd w:val="clear" w:color="auto" w:fill="F7CAAC"/>
          </w:tcPr>
          <w:p w14:paraId="58B74808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A5351AC" w14:textId="77777777" w:rsidR="00334DFC" w:rsidRDefault="00334DFC" w:rsidP="00926B15">
            <w:pPr>
              <w:jc w:val="both"/>
            </w:pPr>
            <w:r>
              <w:t>Zkouška</w:t>
            </w:r>
          </w:p>
        </w:tc>
        <w:tc>
          <w:tcPr>
            <w:tcW w:w="2156" w:type="dxa"/>
            <w:shd w:val="clear" w:color="auto" w:fill="F7CAAC"/>
          </w:tcPr>
          <w:p w14:paraId="3970E32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AC6A3A3" w14:textId="77777777" w:rsidR="00334DFC" w:rsidRDefault="00334DFC" w:rsidP="00926B15">
            <w:pPr>
              <w:jc w:val="both"/>
            </w:pPr>
            <w:r>
              <w:t>seminář</w:t>
            </w:r>
          </w:p>
        </w:tc>
      </w:tr>
      <w:tr w:rsidR="00334DFC" w14:paraId="129384C3" w14:textId="77777777" w:rsidTr="00926B15">
        <w:tc>
          <w:tcPr>
            <w:tcW w:w="3086" w:type="dxa"/>
            <w:shd w:val="clear" w:color="auto" w:fill="F7CAAC"/>
          </w:tcPr>
          <w:p w14:paraId="665FF410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A22EFCB" w14:textId="77777777" w:rsidR="00334DFC" w:rsidRDefault="00334DFC" w:rsidP="00926B15">
            <w:pPr>
              <w:jc w:val="both"/>
            </w:pPr>
            <w:r>
              <w:t>Písemná a ústní forma</w:t>
            </w:r>
          </w:p>
          <w:p w14:paraId="7955FA63" w14:textId="77777777" w:rsidR="00334DFC" w:rsidRDefault="00334DFC" w:rsidP="00926B15">
            <w:pPr>
              <w:jc w:val="both"/>
            </w:pPr>
            <w:r>
              <w:t xml:space="preserve">1. Teoretické a praktické zvládnutí základní problematiky a jednotlivých témat. </w:t>
            </w:r>
          </w:p>
          <w:p w14:paraId="72739848" w14:textId="77777777" w:rsidR="00334DFC" w:rsidRDefault="00334DFC" w:rsidP="00926B15">
            <w:pPr>
              <w:jc w:val="both"/>
            </w:pPr>
            <w:r>
              <w:t xml:space="preserve">2. Úspěšné a samostatné vypracování všech zadaných úloh. </w:t>
            </w:r>
          </w:p>
          <w:p w14:paraId="57A5E6C9" w14:textId="77777777" w:rsidR="00334DFC" w:rsidRDefault="00334DFC" w:rsidP="00926B15">
            <w:pPr>
              <w:jc w:val="both"/>
            </w:pPr>
            <w:r>
              <w:t>4. Prokázání úspěšného zvládnutí probírané tématiky při závěrečném testu včetně ústní části.</w:t>
            </w:r>
          </w:p>
        </w:tc>
      </w:tr>
      <w:tr w:rsidR="00334DFC" w14:paraId="30AA46AC" w14:textId="77777777" w:rsidTr="00926B15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4058FB37" w14:textId="77777777" w:rsidR="00334DFC" w:rsidRDefault="00334DFC" w:rsidP="00926B15">
            <w:pPr>
              <w:jc w:val="both"/>
            </w:pPr>
          </w:p>
        </w:tc>
      </w:tr>
      <w:tr w:rsidR="00334DFC" w14:paraId="01520D4D" w14:textId="77777777" w:rsidTr="00926B1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F65F839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5F05DF9" w14:textId="77777777" w:rsidR="00334DFC" w:rsidRDefault="00334DFC" w:rsidP="00926B15">
            <w:pPr>
              <w:jc w:val="both"/>
            </w:pPr>
          </w:p>
        </w:tc>
      </w:tr>
      <w:tr w:rsidR="00334DFC" w14:paraId="72EF1DE8" w14:textId="77777777" w:rsidTr="00926B1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3D4EF68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AF1379B" w14:textId="77777777" w:rsidR="00334DFC" w:rsidRDefault="00334DFC" w:rsidP="00926B15">
            <w:pPr>
              <w:jc w:val="both"/>
            </w:pPr>
          </w:p>
        </w:tc>
      </w:tr>
      <w:tr w:rsidR="00334DFC" w14:paraId="26BCCF29" w14:textId="77777777" w:rsidTr="00926B15">
        <w:tc>
          <w:tcPr>
            <w:tcW w:w="3086" w:type="dxa"/>
            <w:shd w:val="clear" w:color="auto" w:fill="F7CAAC"/>
          </w:tcPr>
          <w:p w14:paraId="5A5B3D00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93FFC3E" w14:textId="77777777" w:rsidR="00334DFC" w:rsidRDefault="00334DFC" w:rsidP="00926B15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34DFC" w14:paraId="7FA46FB2" w14:textId="77777777" w:rsidTr="00926B15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34641C74" w14:textId="77777777" w:rsidR="00334DFC" w:rsidRDefault="00334DFC" w:rsidP="00926B15">
            <w:pPr>
              <w:jc w:val="both"/>
            </w:pPr>
          </w:p>
        </w:tc>
      </w:tr>
      <w:tr w:rsidR="00334DFC" w14:paraId="11378043" w14:textId="77777777" w:rsidTr="00926B15">
        <w:tc>
          <w:tcPr>
            <w:tcW w:w="3086" w:type="dxa"/>
            <w:shd w:val="clear" w:color="auto" w:fill="F7CAAC"/>
          </w:tcPr>
          <w:p w14:paraId="625DEC88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8481AC3" w14:textId="77777777" w:rsidR="00334DFC" w:rsidRDefault="00334DFC" w:rsidP="00926B15">
            <w:pPr>
              <w:jc w:val="both"/>
            </w:pPr>
          </w:p>
        </w:tc>
      </w:tr>
      <w:tr w:rsidR="00334DFC" w14:paraId="36F7A4FB" w14:textId="77777777" w:rsidTr="00926B15">
        <w:trPr>
          <w:trHeight w:val="70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9404084" w14:textId="77777777" w:rsidR="00334DFC" w:rsidRPr="00E73BC3" w:rsidRDefault="00334DFC" w:rsidP="00926B1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Předmět je nabízen pouze studentům kombinovaného studia.</w:t>
            </w:r>
          </w:p>
          <w:p w14:paraId="50F7C7F1" w14:textId="77777777" w:rsidR="00B16198" w:rsidRPr="009D07DE" w:rsidRDefault="00B16198" w:rsidP="00B16198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9D07DE">
              <w:rPr>
                <w:b/>
                <w:color w:val="000000"/>
                <w:shd w:val="clear" w:color="auto" w:fill="FFFFFF"/>
              </w:rPr>
              <w:t>Témata:</w:t>
            </w:r>
          </w:p>
          <w:p w14:paraId="4CBE4709" w14:textId="77777777" w:rsidR="00B16198" w:rsidRPr="00B16198" w:rsidRDefault="00B16198" w:rsidP="00B16198">
            <w:pPr>
              <w:pStyle w:val="Odstavecseseznamem"/>
              <w:numPr>
                <w:ilvl w:val="0"/>
                <w:numId w:val="66"/>
              </w:numPr>
            </w:pPr>
            <w:r w:rsidRPr="00B16198">
              <w:t xml:space="preserve">Informace o své osobě </w:t>
            </w:r>
          </w:p>
          <w:p w14:paraId="3AB7FFFB" w14:textId="77777777" w:rsidR="00B16198" w:rsidRPr="00B16198" w:rsidRDefault="00B16198" w:rsidP="00B16198">
            <w:pPr>
              <w:pStyle w:val="Odstavecseseznamem"/>
              <w:numPr>
                <w:ilvl w:val="0"/>
                <w:numId w:val="66"/>
              </w:numPr>
            </w:pPr>
            <w:r w:rsidRPr="00B16198">
              <w:t xml:space="preserve">Informace o vzdělání a práci </w:t>
            </w:r>
          </w:p>
          <w:p w14:paraId="3FE4269C" w14:textId="77777777" w:rsidR="00B16198" w:rsidRPr="00B16198" w:rsidRDefault="00B16198" w:rsidP="00B16198">
            <w:pPr>
              <w:pStyle w:val="Odstavecseseznamem"/>
              <w:numPr>
                <w:ilvl w:val="0"/>
                <w:numId w:val="66"/>
              </w:numPr>
            </w:pPr>
            <w:r w:rsidRPr="00B16198">
              <w:t xml:space="preserve">Schopnost reagovat na dotazy </w:t>
            </w:r>
          </w:p>
          <w:p w14:paraId="2EAA1420" w14:textId="77777777" w:rsidR="00B16198" w:rsidRPr="00B16198" w:rsidRDefault="00B16198" w:rsidP="00B16198">
            <w:pPr>
              <w:pStyle w:val="Odstavecseseznamem"/>
              <w:numPr>
                <w:ilvl w:val="0"/>
                <w:numId w:val="66"/>
              </w:numPr>
            </w:pPr>
            <w:r w:rsidRPr="00B16198">
              <w:t xml:space="preserve">Schopnost tvořit otázky a vést jednoduchou konverzaci </w:t>
            </w:r>
          </w:p>
          <w:p w14:paraId="4DD2E737" w14:textId="77777777" w:rsidR="00B16198" w:rsidRPr="00B16198" w:rsidRDefault="00B16198" w:rsidP="00B16198">
            <w:pPr>
              <w:pStyle w:val="Odstavecseseznamem"/>
              <w:numPr>
                <w:ilvl w:val="0"/>
                <w:numId w:val="66"/>
              </w:numPr>
            </w:pPr>
            <w:r w:rsidRPr="00B16198">
              <w:t xml:space="preserve">Systém minulých časů </w:t>
            </w:r>
          </w:p>
          <w:p w14:paraId="2EFD0FC9" w14:textId="77777777" w:rsidR="00B16198" w:rsidRPr="00B16198" w:rsidRDefault="00B16198" w:rsidP="00B16198">
            <w:pPr>
              <w:pStyle w:val="Odstavecseseznamem"/>
              <w:numPr>
                <w:ilvl w:val="0"/>
                <w:numId w:val="66"/>
              </w:numPr>
            </w:pPr>
            <w:r w:rsidRPr="00B16198">
              <w:t xml:space="preserve">Rozkazovací způsob </w:t>
            </w:r>
          </w:p>
          <w:p w14:paraId="3D534D97" w14:textId="77777777" w:rsidR="00B16198" w:rsidRPr="00B16198" w:rsidRDefault="00B16198" w:rsidP="00B16198">
            <w:pPr>
              <w:pStyle w:val="Odstavecseseznamem"/>
              <w:numPr>
                <w:ilvl w:val="0"/>
                <w:numId w:val="66"/>
              </w:numPr>
            </w:pPr>
            <w:r w:rsidRPr="00B16198">
              <w:t xml:space="preserve">Vedlejší věty </w:t>
            </w:r>
          </w:p>
          <w:p w14:paraId="3FD45CD7" w14:textId="77777777" w:rsidR="00B16198" w:rsidRPr="00B16198" w:rsidRDefault="00B16198" w:rsidP="00B16198">
            <w:pPr>
              <w:pStyle w:val="Odstavecseseznamem"/>
              <w:numPr>
                <w:ilvl w:val="0"/>
                <w:numId w:val="66"/>
              </w:numPr>
            </w:pPr>
            <w:r w:rsidRPr="00B16198">
              <w:t xml:space="preserve">Předložky a předložkové vazby </w:t>
            </w:r>
          </w:p>
          <w:p w14:paraId="50FA8CC8" w14:textId="77777777" w:rsidR="00334DFC" w:rsidRDefault="00B16198" w:rsidP="00B16198">
            <w:pPr>
              <w:pStyle w:val="Odstavecseseznamem"/>
              <w:numPr>
                <w:ilvl w:val="0"/>
                <w:numId w:val="66"/>
              </w:numPr>
            </w:pPr>
            <w:r w:rsidRPr="00B16198">
              <w:t>Spojky a jejich užití</w:t>
            </w:r>
          </w:p>
        </w:tc>
      </w:tr>
      <w:tr w:rsidR="00334DFC" w14:paraId="0D281255" w14:textId="77777777" w:rsidTr="00926B1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581003B" w14:textId="77777777" w:rsidR="00334DFC" w:rsidRDefault="00334DFC" w:rsidP="00926B1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0F2C979" w14:textId="77777777" w:rsidR="00334DFC" w:rsidRDefault="00334DFC" w:rsidP="00926B15">
            <w:pPr>
              <w:jc w:val="both"/>
            </w:pPr>
          </w:p>
        </w:tc>
      </w:tr>
      <w:tr w:rsidR="00334DFC" w14:paraId="34B8515C" w14:textId="77777777" w:rsidTr="00926B15">
        <w:trPr>
          <w:trHeight w:val="1251"/>
        </w:trPr>
        <w:tc>
          <w:tcPr>
            <w:tcW w:w="9855" w:type="dxa"/>
            <w:gridSpan w:val="8"/>
            <w:tcBorders>
              <w:top w:val="nil"/>
            </w:tcBorders>
          </w:tcPr>
          <w:p w14:paraId="55540585" w14:textId="77777777" w:rsidR="00B16198" w:rsidRDefault="00B16198" w:rsidP="00B16198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13649377" w14:textId="77777777" w:rsidR="00B16198" w:rsidRPr="00F66AF5" w:rsidRDefault="00B16198" w:rsidP="00B16198">
            <w:pPr>
              <w:jc w:val="both"/>
              <w:rPr>
                <w:bCs/>
              </w:rPr>
            </w:pPr>
            <w:r w:rsidRPr="00F66AF5">
              <w:rPr>
                <w:bCs/>
              </w:rPr>
              <w:t xml:space="preserve">KRENN, W., PUCHTE, H. </w:t>
            </w:r>
            <w:r w:rsidRPr="00F66AF5">
              <w:rPr>
                <w:bCs/>
                <w:i/>
              </w:rPr>
              <w:t>Motive A1-B1</w:t>
            </w:r>
            <w:r w:rsidRPr="00F66AF5">
              <w:rPr>
                <w:bCs/>
              </w:rPr>
              <w:t>. Hueber Verlag, München, 2016. ISBN 978-3-19-001878-9.</w:t>
            </w:r>
            <w:r w:rsidRPr="00A804ED">
              <w:rPr>
                <w:color w:val="000000"/>
                <w:shd w:val="clear" w:color="auto" w:fill="FFFFFF"/>
              </w:rPr>
              <w:t> </w:t>
            </w:r>
          </w:p>
          <w:p w14:paraId="1479EF09" w14:textId="77777777" w:rsidR="00B16198" w:rsidRDefault="00B16198" w:rsidP="00B16198">
            <w:pPr>
              <w:jc w:val="both"/>
              <w:rPr>
                <w:b/>
              </w:rPr>
            </w:pPr>
            <w:r w:rsidRPr="00A804ED">
              <w:rPr>
                <w:b/>
              </w:rPr>
              <w:t>Doporučená literatura:</w:t>
            </w:r>
          </w:p>
          <w:p w14:paraId="24D3E597" w14:textId="77777777" w:rsidR="00B16198" w:rsidRPr="00F66AF5" w:rsidRDefault="00B16198" w:rsidP="00B16198">
            <w:pPr>
              <w:jc w:val="both"/>
            </w:pPr>
            <w:r w:rsidRPr="00F66AF5">
              <w:t>HÖPPNEROVÁ</w:t>
            </w:r>
            <w:r>
              <w:t>, V</w:t>
            </w:r>
            <w:r w:rsidRPr="00F66AF5">
              <w:t xml:space="preserve">. </w:t>
            </w:r>
            <w:r w:rsidRPr="00F66AF5">
              <w:rPr>
                <w:i/>
              </w:rPr>
              <w:t>Němčina pro jazykové školy 1 nově</w:t>
            </w:r>
            <w:r w:rsidRPr="00F66AF5">
              <w:t xml:space="preserve">. Plzeň, Fraus, 2011. ISBN 978-80-7238-958-2. </w:t>
            </w:r>
          </w:p>
          <w:p w14:paraId="701BA9F8" w14:textId="77777777" w:rsidR="00B16198" w:rsidRPr="00F66AF5" w:rsidRDefault="00B16198" w:rsidP="00B16198">
            <w:pPr>
              <w:jc w:val="both"/>
            </w:pPr>
            <w:r w:rsidRPr="00F66AF5">
              <w:t>HÖPPNEROVÁ</w:t>
            </w:r>
            <w:r>
              <w:t>, V</w:t>
            </w:r>
            <w:r w:rsidRPr="00F66AF5">
              <w:t xml:space="preserve">. </w:t>
            </w:r>
            <w:r w:rsidRPr="00F66AF5">
              <w:rPr>
                <w:i/>
              </w:rPr>
              <w:t>Němčina pro jazykové školy 2 nově</w:t>
            </w:r>
            <w:r w:rsidRPr="00F66AF5">
              <w:t xml:space="preserve">. Plzeň, Fraus, 2010. ISBN 978-80-7238-912-4. </w:t>
            </w:r>
          </w:p>
          <w:p w14:paraId="7054804F" w14:textId="77777777" w:rsidR="00B16198" w:rsidRPr="00F66AF5" w:rsidRDefault="00B16198" w:rsidP="00B16198">
            <w:pPr>
              <w:jc w:val="both"/>
            </w:pPr>
            <w:r w:rsidRPr="00F66AF5">
              <w:t>KEPRTOVÁ</w:t>
            </w:r>
            <w:r>
              <w:t>, M</w:t>
            </w:r>
            <w:r w:rsidRPr="00F66AF5">
              <w:t xml:space="preserve">. </w:t>
            </w:r>
            <w:r w:rsidRPr="00F66AF5">
              <w:rPr>
                <w:i/>
              </w:rPr>
              <w:t>Německo-česká konverzace I/II</w:t>
            </w:r>
            <w:r w:rsidRPr="00F66AF5">
              <w:t xml:space="preserve">. </w:t>
            </w:r>
          </w:p>
          <w:p w14:paraId="74CB4238" w14:textId="77777777" w:rsidR="00334DFC" w:rsidRPr="007F4755" w:rsidRDefault="00B16198" w:rsidP="00926B15">
            <w:pPr>
              <w:jc w:val="both"/>
            </w:pPr>
            <w:r w:rsidRPr="00F66AF5">
              <w:t>DRMLOVÁ</w:t>
            </w:r>
            <w:r>
              <w:t>, D.</w:t>
            </w:r>
            <w:r w:rsidRPr="00F66AF5">
              <w:t xml:space="preserve"> a kol. </w:t>
            </w:r>
            <w:r w:rsidRPr="00F66AF5">
              <w:rPr>
                <w:i/>
              </w:rPr>
              <w:t>Německy s úsměvem nově</w:t>
            </w:r>
            <w:r w:rsidRPr="00F66AF5">
              <w:t>. Plzeň, Fraus, 2009. ISBN 978-80-7238-891-2.</w:t>
            </w:r>
          </w:p>
        </w:tc>
      </w:tr>
      <w:tr w:rsidR="00334DFC" w14:paraId="4E7237E9" w14:textId="77777777" w:rsidTr="00926B1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E16095F" w14:textId="77777777" w:rsidR="00334DFC" w:rsidRDefault="00334DFC" w:rsidP="00926B1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34DFC" w14:paraId="77842BA3" w14:textId="77777777" w:rsidTr="00926B1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ED7BA8B" w14:textId="77777777" w:rsidR="00334DFC" w:rsidRDefault="00334DFC" w:rsidP="00926B1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51C1242" w14:textId="77777777" w:rsidR="00334DFC" w:rsidRDefault="00334DFC" w:rsidP="00926B15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0F5247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34DFC" w14:paraId="03A20B0E" w14:textId="77777777" w:rsidTr="00926B15">
        <w:tc>
          <w:tcPr>
            <w:tcW w:w="9855" w:type="dxa"/>
            <w:gridSpan w:val="8"/>
            <w:shd w:val="clear" w:color="auto" w:fill="F7CAAC"/>
          </w:tcPr>
          <w:p w14:paraId="248B0095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34DFC" w14:paraId="53F5FB8B" w14:textId="77777777" w:rsidTr="00926B15">
        <w:trPr>
          <w:trHeight w:val="528"/>
        </w:trPr>
        <w:tc>
          <w:tcPr>
            <w:tcW w:w="9855" w:type="dxa"/>
            <w:gridSpan w:val="8"/>
          </w:tcPr>
          <w:p w14:paraId="7A8ED107" w14:textId="77777777" w:rsidR="00334DFC" w:rsidRPr="00230FFA" w:rsidRDefault="00334DFC" w:rsidP="00926B15">
            <w:pPr>
              <w:jc w:val="both"/>
            </w:pPr>
            <w:r w:rsidRPr="00230FFA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1EBFE308" w14:textId="77777777" w:rsidR="00334DFC" w:rsidRDefault="00334DFC" w:rsidP="00334DFC"/>
    <w:p w14:paraId="42757416" w14:textId="77777777" w:rsidR="00334DFC" w:rsidRDefault="00334DFC" w:rsidP="00334DFC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34DFC" w14:paraId="45618DB1" w14:textId="77777777" w:rsidTr="00926B1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EF34317" w14:textId="77777777" w:rsidR="00334DFC" w:rsidRDefault="00334DFC" w:rsidP="00926B15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34DFC" w14:paraId="203C9163" w14:textId="77777777" w:rsidTr="00926B1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A858BF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056E284" w14:textId="77777777" w:rsidR="00334DFC" w:rsidRDefault="00334DFC" w:rsidP="00926B15">
            <w:pPr>
              <w:jc w:val="both"/>
            </w:pPr>
            <w:bookmarkStart w:id="655" w:name="nemcina3"/>
            <w:r>
              <w:t>Němčina 3</w:t>
            </w:r>
            <w:bookmarkEnd w:id="655"/>
          </w:p>
        </w:tc>
      </w:tr>
      <w:tr w:rsidR="00334DFC" w14:paraId="659D1DE6" w14:textId="77777777" w:rsidTr="00926B15">
        <w:tc>
          <w:tcPr>
            <w:tcW w:w="3086" w:type="dxa"/>
            <w:shd w:val="clear" w:color="auto" w:fill="F7CAAC"/>
          </w:tcPr>
          <w:p w14:paraId="4EA2359E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FEFCE88" w14:textId="77777777" w:rsidR="00334DFC" w:rsidRDefault="00334DFC" w:rsidP="00926B15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DD312F7" w14:textId="77777777" w:rsidR="00334DFC" w:rsidRDefault="00334DFC" w:rsidP="00926B1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58B8C95" w14:textId="77777777" w:rsidR="00334DFC" w:rsidRDefault="00334DFC" w:rsidP="00926B15">
            <w:pPr>
              <w:jc w:val="both"/>
            </w:pPr>
            <w:r>
              <w:t>2/L</w:t>
            </w:r>
          </w:p>
        </w:tc>
      </w:tr>
      <w:tr w:rsidR="00334DFC" w14:paraId="5EC7D4B3" w14:textId="77777777" w:rsidTr="00926B15">
        <w:tc>
          <w:tcPr>
            <w:tcW w:w="3086" w:type="dxa"/>
            <w:shd w:val="clear" w:color="auto" w:fill="F7CAAC"/>
          </w:tcPr>
          <w:p w14:paraId="5790DE5D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BAF7F82" w14:textId="77777777" w:rsidR="00334DFC" w:rsidRDefault="00334DFC" w:rsidP="00926B15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46BB836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2AC0279" w14:textId="77777777" w:rsidR="00334DFC" w:rsidRDefault="00334DFC" w:rsidP="00926B15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3BE7947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E36FE55" w14:textId="77777777" w:rsidR="00334DFC" w:rsidRDefault="00334DFC" w:rsidP="00926B15">
            <w:pPr>
              <w:jc w:val="both"/>
            </w:pPr>
            <w:r>
              <w:t>3</w:t>
            </w:r>
          </w:p>
        </w:tc>
      </w:tr>
      <w:tr w:rsidR="00334DFC" w14:paraId="7F46C57F" w14:textId="77777777" w:rsidTr="00926B15">
        <w:tc>
          <w:tcPr>
            <w:tcW w:w="3086" w:type="dxa"/>
            <w:shd w:val="clear" w:color="auto" w:fill="F7CAAC"/>
          </w:tcPr>
          <w:p w14:paraId="3337BE5B" w14:textId="77777777" w:rsidR="00334DFC" w:rsidRDefault="00334DFC" w:rsidP="00926B1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C8E6F0A" w14:textId="77777777" w:rsidR="00334DFC" w:rsidRDefault="00334DFC" w:rsidP="00926B15">
            <w:pPr>
              <w:jc w:val="both"/>
            </w:pPr>
            <w:r>
              <w:t>Nejsou</w:t>
            </w:r>
          </w:p>
        </w:tc>
      </w:tr>
      <w:tr w:rsidR="00334DFC" w14:paraId="0B08EF5A" w14:textId="77777777" w:rsidTr="00926B15">
        <w:tc>
          <w:tcPr>
            <w:tcW w:w="3086" w:type="dxa"/>
            <w:shd w:val="clear" w:color="auto" w:fill="F7CAAC"/>
          </w:tcPr>
          <w:p w14:paraId="59138482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CCF544E" w14:textId="77777777" w:rsidR="00334DFC" w:rsidRDefault="00334DFC" w:rsidP="00926B15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18E20F7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37783D2" w14:textId="77777777" w:rsidR="00334DFC" w:rsidRDefault="00334DFC" w:rsidP="00926B15">
            <w:pPr>
              <w:jc w:val="both"/>
            </w:pPr>
            <w:r>
              <w:t>seminář</w:t>
            </w:r>
          </w:p>
        </w:tc>
      </w:tr>
      <w:tr w:rsidR="00334DFC" w14:paraId="4EFBE94A" w14:textId="77777777" w:rsidTr="00926B15">
        <w:tc>
          <w:tcPr>
            <w:tcW w:w="3086" w:type="dxa"/>
            <w:shd w:val="clear" w:color="auto" w:fill="F7CAAC"/>
          </w:tcPr>
          <w:p w14:paraId="70D2FDEC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96449B5" w14:textId="77777777" w:rsidR="00334DFC" w:rsidRDefault="00334DFC" w:rsidP="00926B15">
            <w:pPr>
              <w:jc w:val="both"/>
            </w:pPr>
            <w:r>
              <w:t>Písemná forma</w:t>
            </w:r>
          </w:p>
          <w:p w14:paraId="476C9213" w14:textId="77777777" w:rsidR="00334DFC" w:rsidRDefault="00334DFC" w:rsidP="00926B15">
            <w:pPr>
              <w:jc w:val="both"/>
            </w:pPr>
            <w:r>
              <w:t xml:space="preserve">1. Teoretické a praktické zvládnutí základní problematiky a jednotlivých témat. </w:t>
            </w:r>
          </w:p>
          <w:p w14:paraId="2B2CBD44" w14:textId="77777777" w:rsidR="00334DFC" w:rsidRDefault="00334DFC" w:rsidP="00926B15">
            <w:pPr>
              <w:jc w:val="both"/>
            </w:pPr>
            <w:r>
              <w:t xml:space="preserve">2. Úspěšné a samostatné vypracování všech zadaných úloh v průběhu semestru. </w:t>
            </w:r>
          </w:p>
          <w:p w14:paraId="6E65B5CA" w14:textId="77777777" w:rsidR="00334DFC" w:rsidRDefault="00334DFC" w:rsidP="00926B15">
            <w:pPr>
              <w:jc w:val="both"/>
            </w:pPr>
            <w:r>
              <w:t>3. Prokázání úspěšného zvládnutí probírané tématiky při závěrečném testu.</w:t>
            </w:r>
          </w:p>
        </w:tc>
      </w:tr>
      <w:tr w:rsidR="00334DFC" w14:paraId="54F0BB66" w14:textId="77777777" w:rsidTr="00926B15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31318CBB" w14:textId="77777777" w:rsidR="00334DFC" w:rsidRDefault="00334DFC" w:rsidP="00926B15">
            <w:pPr>
              <w:jc w:val="both"/>
            </w:pPr>
          </w:p>
        </w:tc>
      </w:tr>
      <w:tr w:rsidR="00334DFC" w14:paraId="0D480575" w14:textId="77777777" w:rsidTr="00926B1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2520D40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0D317E2" w14:textId="77777777" w:rsidR="00334DFC" w:rsidRDefault="00334DFC" w:rsidP="00926B15">
            <w:pPr>
              <w:jc w:val="both"/>
            </w:pPr>
          </w:p>
        </w:tc>
      </w:tr>
      <w:tr w:rsidR="00334DFC" w14:paraId="7E5C7DCE" w14:textId="77777777" w:rsidTr="00926B1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F06108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6B3E4C7" w14:textId="77777777" w:rsidR="00334DFC" w:rsidRDefault="00334DFC" w:rsidP="00926B15">
            <w:pPr>
              <w:jc w:val="both"/>
            </w:pPr>
          </w:p>
        </w:tc>
      </w:tr>
      <w:tr w:rsidR="00334DFC" w14:paraId="5FE175D9" w14:textId="77777777" w:rsidTr="00926B15">
        <w:tc>
          <w:tcPr>
            <w:tcW w:w="3086" w:type="dxa"/>
            <w:shd w:val="clear" w:color="auto" w:fill="F7CAAC"/>
          </w:tcPr>
          <w:p w14:paraId="3D534E08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FE56F09" w14:textId="77777777" w:rsidR="00334DFC" w:rsidRDefault="00334DFC" w:rsidP="00926B15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34DFC" w14:paraId="3F1DC296" w14:textId="77777777" w:rsidTr="00926B15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6772EDE8" w14:textId="77777777" w:rsidR="00334DFC" w:rsidRDefault="00334DFC" w:rsidP="00926B15">
            <w:pPr>
              <w:jc w:val="both"/>
            </w:pPr>
          </w:p>
        </w:tc>
      </w:tr>
      <w:tr w:rsidR="00334DFC" w14:paraId="23FAF661" w14:textId="77777777" w:rsidTr="00926B15">
        <w:tc>
          <w:tcPr>
            <w:tcW w:w="3086" w:type="dxa"/>
            <w:shd w:val="clear" w:color="auto" w:fill="F7CAAC"/>
          </w:tcPr>
          <w:p w14:paraId="73BEBE25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791807B" w14:textId="77777777" w:rsidR="00334DFC" w:rsidRDefault="00334DFC" w:rsidP="00926B15">
            <w:pPr>
              <w:jc w:val="both"/>
            </w:pPr>
          </w:p>
        </w:tc>
      </w:tr>
      <w:tr w:rsidR="00334DFC" w14:paraId="05671251" w14:textId="77777777" w:rsidTr="00926B15">
        <w:trPr>
          <w:trHeight w:val="56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DCABF47" w14:textId="77777777" w:rsidR="00334DFC" w:rsidRPr="001C3BCC" w:rsidRDefault="00334DFC" w:rsidP="00926B1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Předmět je nabízen pouze studentům kombinovaného studia. Pr</w:t>
            </w:r>
            <w:r w:rsidRPr="001C3BCC">
              <w:rPr>
                <w:color w:val="000000"/>
                <w:shd w:val="clear" w:color="auto" w:fill="FFFFFF"/>
              </w:rPr>
              <w:t xml:space="preserve">o udělení zkoušky musí student prokázat znalost německého jazyka na úrovni středně pokročilý (Mittelstufe) a obecné základy technického jazyka svého oboru. Součástí zkoušky je přednesení prezentace na technické téma. </w:t>
            </w:r>
          </w:p>
          <w:p w14:paraId="1618F10B" w14:textId="77777777" w:rsidR="00334DFC" w:rsidRPr="001C3BCC" w:rsidRDefault="00334DFC" w:rsidP="00926B1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Témata</w:t>
            </w:r>
            <w:r w:rsidRPr="001C3BCC">
              <w:rPr>
                <w:color w:val="000000"/>
                <w:shd w:val="clear" w:color="auto" w:fill="FFFFFF"/>
              </w:rPr>
              <w:t>:</w:t>
            </w:r>
          </w:p>
          <w:p w14:paraId="55E3FC5A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Kommunikation per Computernetz</w:t>
            </w:r>
          </w:p>
          <w:p w14:paraId="2654DBDE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Computergraphik</w:t>
            </w:r>
          </w:p>
          <w:p w14:paraId="20839EF4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Fremdsprachen mit Hilfe von Computern erlernen? Vor- und Nachteile.</w:t>
            </w:r>
          </w:p>
          <w:p w14:paraId="7475BF2B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CAD</w:t>
            </w:r>
          </w:p>
          <w:p w14:paraId="6433CE3A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Computerkriminalität</w:t>
            </w:r>
          </w:p>
          <w:p w14:paraId="327B7FC8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Computer und Industrie - verschiedene Möglichkeiten der Anwendung von Computern</w:t>
            </w:r>
          </w:p>
          <w:p w14:paraId="46E1E709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Automatische Kontrollsysteme von Technologieverfahren</w:t>
            </w:r>
          </w:p>
          <w:p w14:paraId="636913C4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Mikrocomputer und ihre Anwendung</w:t>
            </w:r>
          </w:p>
          <w:p w14:paraId="51283BB1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Mikroelektronik und unsere Welt</w:t>
            </w:r>
          </w:p>
          <w:p w14:paraId="0F86C7F3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Computeranwendung in der Sicherheitsdienstsphäre</w:t>
            </w:r>
          </w:p>
          <w:p w14:paraId="40B1762A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Industrie heute: neue Entwicklungen im Bereich der Technologie und Materialien</w:t>
            </w:r>
          </w:p>
          <w:p w14:paraId="730F0EA2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Wiederverwertung von Kunststoffen</w:t>
            </w:r>
          </w:p>
          <w:p w14:paraId="23B153D7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Wie beeinflusst die Industrie unseren Lebensraum?</w:t>
            </w:r>
          </w:p>
          <w:p w14:paraId="64EA23AA" w14:textId="77777777" w:rsidR="00334DFC" w:rsidRPr="001C3BCC" w:rsidRDefault="00334DFC" w:rsidP="007642A7">
            <w:pPr>
              <w:pStyle w:val="Odstavecseseznamem"/>
              <w:numPr>
                <w:ilvl w:val="0"/>
                <w:numId w:val="56"/>
              </w:numPr>
              <w:jc w:val="both"/>
              <w:rPr>
                <w:color w:val="000000"/>
                <w:shd w:val="clear" w:color="auto" w:fill="FFFFFF"/>
              </w:rPr>
            </w:pPr>
            <w:r w:rsidRPr="001C3BCC">
              <w:rPr>
                <w:color w:val="000000"/>
                <w:shd w:val="clear" w:color="auto" w:fill="FFFFFF"/>
              </w:rPr>
              <w:t>Traditionelle oder synthetische Materialien? Vor- und Nachteile.</w:t>
            </w:r>
          </w:p>
        </w:tc>
      </w:tr>
      <w:tr w:rsidR="00334DFC" w14:paraId="2D473D7A" w14:textId="77777777" w:rsidTr="00926B1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E3673EF" w14:textId="77777777" w:rsidR="00334DFC" w:rsidRDefault="00334DFC" w:rsidP="00926B1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A0A6EBD" w14:textId="77777777" w:rsidR="00334DFC" w:rsidRDefault="00334DFC" w:rsidP="00926B15">
            <w:pPr>
              <w:jc w:val="both"/>
            </w:pPr>
          </w:p>
        </w:tc>
      </w:tr>
      <w:tr w:rsidR="00334DFC" w14:paraId="4EEDB853" w14:textId="77777777" w:rsidTr="00926B15">
        <w:trPr>
          <w:trHeight w:val="1288"/>
        </w:trPr>
        <w:tc>
          <w:tcPr>
            <w:tcW w:w="9855" w:type="dxa"/>
            <w:gridSpan w:val="8"/>
            <w:tcBorders>
              <w:top w:val="nil"/>
            </w:tcBorders>
          </w:tcPr>
          <w:p w14:paraId="210E2B9E" w14:textId="77777777" w:rsidR="00334DFC" w:rsidRDefault="00334DFC" w:rsidP="00926B15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37AC0C03" w14:textId="77777777" w:rsidR="00334DFC" w:rsidRPr="001C3BCC" w:rsidRDefault="00334DFC" w:rsidP="00926B15">
            <w:pPr>
              <w:jc w:val="both"/>
              <w:rPr>
                <w:bCs/>
              </w:rPr>
            </w:pPr>
            <w:r w:rsidRPr="001C3BCC">
              <w:rPr>
                <w:bCs/>
              </w:rPr>
              <w:t>DUSILOVÁ</w:t>
            </w:r>
            <w:r>
              <w:rPr>
                <w:bCs/>
              </w:rPr>
              <w:t xml:space="preserve">, Doris. </w:t>
            </w:r>
            <w:r w:rsidRPr="002D43DE">
              <w:rPr>
                <w:bCs/>
                <w:i/>
              </w:rPr>
              <w:t>Cvičebnice německé gramatiky : příklady k základním gramatickým jevům s ověřením</w:t>
            </w:r>
            <w:r w:rsidRPr="001C3BCC">
              <w:rPr>
                <w:bCs/>
              </w:rPr>
              <w:t xml:space="preserve">. 2. rozš.vyd. Praha : Polyglott, 1998. ISBN 8090198821. </w:t>
            </w:r>
          </w:p>
          <w:p w14:paraId="5E55B118" w14:textId="77777777" w:rsidR="00334DFC" w:rsidRPr="002D43DE" w:rsidRDefault="00334DFC" w:rsidP="00926B15">
            <w:pPr>
              <w:jc w:val="both"/>
              <w:rPr>
                <w:b/>
                <w:bCs/>
              </w:rPr>
            </w:pPr>
            <w:r w:rsidRPr="002D43DE">
              <w:rPr>
                <w:b/>
                <w:bCs/>
              </w:rPr>
              <w:t>Doporučená literatura:</w:t>
            </w:r>
          </w:p>
          <w:p w14:paraId="1877D60A" w14:textId="77777777" w:rsidR="00334DFC" w:rsidRPr="001C3BCC" w:rsidRDefault="00334DFC" w:rsidP="00926B15">
            <w:pPr>
              <w:jc w:val="both"/>
              <w:rPr>
                <w:bCs/>
              </w:rPr>
            </w:pPr>
            <w:r w:rsidRPr="001C3BCC">
              <w:rPr>
                <w:bCs/>
              </w:rPr>
              <w:t xml:space="preserve">BECKER, Norbert. </w:t>
            </w:r>
            <w:r w:rsidRPr="002D43DE">
              <w:rPr>
                <w:bCs/>
                <w:i/>
              </w:rPr>
              <w:t>Dialog Beruf 1 : Deutsch als Fremdsprache für die Grundstuffe</w:t>
            </w:r>
            <w:r w:rsidRPr="001C3BCC">
              <w:rPr>
                <w:bCs/>
              </w:rPr>
              <w:t xml:space="preserve">. 1. Aufl. Ismaning : Max Hueber, 1997. ISBN 3190015902. </w:t>
            </w:r>
          </w:p>
          <w:p w14:paraId="485AFBD3" w14:textId="77777777" w:rsidR="00334DFC" w:rsidRPr="001C3BCC" w:rsidRDefault="00334DFC" w:rsidP="00926B15">
            <w:pPr>
              <w:jc w:val="both"/>
              <w:rPr>
                <w:bCs/>
              </w:rPr>
            </w:pPr>
            <w:r w:rsidRPr="001C3BCC">
              <w:rPr>
                <w:bCs/>
              </w:rPr>
              <w:t xml:space="preserve">DREYER, Hilke. </w:t>
            </w:r>
            <w:r w:rsidRPr="002D43DE">
              <w:rPr>
                <w:bCs/>
                <w:i/>
              </w:rPr>
              <w:t>Lehr- und Übungsbuch der deutschen Grammatik : neubearbeitung</w:t>
            </w:r>
            <w:r w:rsidRPr="001C3BCC">
              <w:rPr>
                <w:bCs/>
              </w:rPr>
              <w:t xml:space="preserve">. 1. Aufl. Ismaning : Max Hueber, 2000. ISBN 3-19-007255-8. </w:t>
            </w:r>
          </w:p>
          <w:p w14:paraId="657B9E59" w14:textId="77777777" w:rsidR="00334DFC" w:rsidRPr="001C3BCC" w:rsidRDefault="00334DFC" w:rsidP="00926B15">
            <w:pPr>
              <w:jc w:val="both"/>
              <w:rPr>
                <w:bCs/>
              </w:rPr>
            </w:pPr>
            <w:r w:rsidRPr="001C3BCC">
              <w:rPr>
                <w:bCs/>
              </w:rPr>
              <w:t xml:space="preserve">BAUMBACH, Rudolf. </w:t>
            </w:r>
            <w:r w:rsidRPr="002D43DE">
              <w:rPr>
                <w:bCs/>
                <w:i/>
              </w:rPr>
              <w:t>Mluvnice němčiny : včetně kapitoly o nové úpravě německého pravopisu</w:t>
            </w:r>
            <w:r w:rsidRPr="001C3BCC">
              <w:rPr>
                <w:bCs/>
              </w:rPr>
              <w:t xml:space="preserve">. 1. vyd. Olomouc : FIN Publishing, 1997. ISBN 8086002136. </w:t>
            </w:r>
          </w:p>
          <w:p w14:paraId="5276AE39" w14:textId="77777777" w:rsidR="00334DFC" w:rsidRPr="001C3BCC" w:rsidRDefault="00334DFC" w:rsidP="00926B15">
            <w:pPr>
              <w:jc w:val="both"/>
              <w:rPr>
                <w:bCs/>
              </w:rPr>
            </w:pPr>
            <w:r w:rsidRPr="001C3BCC">
              <w:rPr>
                <w:bCs/>
              </w:rPr>
              <w:t xml:space="preserve">HÖPPNEROVÁ. </w:t>
            </w:r>
            <w:r w:rsidRPr="002D43DE">
              <w:rPr>
                <w:bCs/>
                <w:i/>
              </w:rPr>
              <w:t>Němčina pro jazykové školy I/II/III</w:t>
            </w:r>
            <w:r w:rsidRPr="001C3BCC">
              <w:rPr>
                <w:bCs/>
              </w:rPr>
              <w:t xml:space="preserve">. </w:t>
            </w:r>
          </w:p>
          <w:p w14:paraId="2E069E25" w14:textId="77777777" w:rsidR="00334DFC" w:rsidRPr="0076789C" w:rsidRDefault="00334DFC" w:rsidP="00926B15">
            <w:pPr>
              <w:jc w:val="both"/>
              <w:rPr>
                <w:bCs/>
              </w:rPr>
            </w:pPr>
            <w:r w:rsidRPr="001C3BCC">
              <w:rPr>
                <w:bCs/>
              </w:rPr>
              <w:t xml:space="preserve">KEPRTOVÁ, M. </w:t>
            </w:r>
            <w:r w:rsidRPr="002D43DE">
              <w:rPr>
                <w:bCs/>
                <w:i/>
              </w:rPr>
              <w:t>Německo-česká konverzace I/II.</w:t>
            </w:r>
          </w:p>
        </w:tc>
      </w:tr>
      <w:tr w:rsidR="00334DFC" w14:paraId="74BEAA10" w14:textId="77777777" w:rsidTr="00926B1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0C51B8D" w14:textId="77777777" w:rsidR="00334DFC" w:rsidRDefault="00334DFC" w:rsidP="00926B1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34DFC" w14:paraId="5D62E53D" w14:textId="77777777" w:rsidTr="00926B1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18F30B5" w14:textId="77777777" w:rsidR="00334DFC" w:rsidRDefault="00334DFC" w:rsidP="00926B1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D4C6432" w14:textId="77777777" w:rsidR="00334DFC" w:rsidRDefault="00334DFC" w:rsidP="00926B15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6ACC733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34DFC" w14:paraId="6885CCE0" w14:textId="77777777" w:rsidTr="00926B15">
        <w:tc>
          <w:tcPr>
            <w:tcW w:w="9855" w:type="dxa"/>
            <w:gridSpan w:val="8"/>
            <w:shd w:val="clear" w:color="auto" w:fill="F7CAAC"/>
          </w:tcPr>
          <w:p w14:paraId="36013CC9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34DFC" w14:paraId="6CC4CBE8" w14:textId="77777777" w:rsidTr="00926B15">
        <w:trPr>
          <w:trHeight w:val="425"/>
        </w:trPr>
        <w:tc>
          <w:tcPr>
            <w:tcW w:w="9855" w:type="dxa"/>
            <w:gridSpan w:val="8"/>
          </w:tcPr>
          <w:p w14:paraId="70118FC1" w14:textId="77777777" w:rsidR="00334DFC" w:rsidRPr="00542871" w:rsidRDefault="00334DFC" w:rsidP="00926B15">
            <w:pPr>
              <w:jc w:val="both"/>
            </w:pPr>
            <w:r w:rsidRPr="00542871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54CF7998" w14:textId="77777777" w:rsidR="00334DFC" w:rsidRDefault="00334DFC" w:rsidP="00334DFC"/>
    <w:p w14:paraId="36788EDE" w14:textId="77777777" w:rsidR="00334DFC" w:rsidRDefault="00334DFC" w:rsidP="00334DFC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34DFC" w14:paraId="0714BC27" w14:textId="77777777" w:rsidTr="00926B1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A0D9B89" w14:textId="77777777" w:rsidR="00334DFC" w:rsidRDefault="00334DFC" w:rsidP="00926B15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34DFC" w14:paraId="000ACDE1" w14:textId="77777777" w:rsidTr="00926B1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182CE6E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2361685" w14:textId="77777777" w:rsidR="00334DFC" w:rsidRDefault="00334DFC" w:rsidP="00926B15">
            <w:pPr>
              <w:jc w:val="both"/>
            </w:pPr>
            <w:bookmarkStart w:id="656" w:name="nemcina4"/>
            <w:r>
              <w:t>Němčina 4</w:t>
            </w:r>
            <w:bookmarkEnd w:id="656"/>
          </w:p>
        </w:tc>
      </w:tr>
      <w:tr w:rsidR="00334DFC" w14:paraId="1E4336F7" w14:textId="77777777" w:rsidTr="00926B15">
        <w:tc>
          <w:tcPr>
            <w:tcW w:w="3086" w:type="dxa"/>
            <w:shd w:val="clear" w:color="auto" w:fill="F7CAAC"/>
          </w:tcPr>
          <w:p w14:paraId="3988D0E2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0C24505" w14:textId="77777777" w:rsidR="00334DFC" w:rsidRDefault="00334DFC" w:rsidP="00926B15">
            <w:pPr>
              <w:jc w:val="both"/>
            </w:pPr>
            <w:r>
              <w:t>Povinně volitelný</w:t>
            </w:r>
          </w:p>
          <w:p w14:paraId="47DEACE7" w14:textId="77777777" w:rsidR="00334DFC" w:rsidRDefault="00334DFC" w:rsidP="00926B15">
            <w:pPr>
              <w:jc w:val="both"/>
            </w:pPr>
          </w:p>
        </w:tc>
        <w:tc>
          <w:tcPr>
            <w:tcW w:w="2695" w:type="dxa"/>
            <w:gridSpan w:val="2"/>
            <w:shd w:val="clear" w:color="auto" w:fill="F7CAAC"/>
          </w:tcPr>
          <w:p w14:paraId="449BFCD3" w14:textId="77777777" w:rsidR="00334DFC" w:rsidRDefault="00334DFC" w:rsidP="00926B1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F3EFB80" w14:textId="77777777" w:rsidR="00334DFC" w:rsidRDefault="00334DFC" w:rsidP="00926B15">
            <w:pPr>
              <w:jc w:val="both"/>
            </w:pPr>
            <w:r>
              <w:t>3/Z</w:t>
            </w:r>
          </w:p>
        </w:tc>
      </w:tr>
      <w:tr w:rsidR="00334DFC" w14:paraId="36BC0FCC" w14:textId="77777777" w:rsidTr="00926B15">
        <w:tc>
          <w:tcPr>
            <w:tcW w:w="3086" w:type="dxa"/>
            <w:shd w:val="clear" w:color="auto" w:fill="F7CAAC"/>
          </w:tcPr>
          <w:p w14:paraId="13A076ED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DFF29BC" w14:textId="77777777" w:rsidR="00334DFC" w:rsidRDefault="00334DFC" w:rsidP="00926B15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10F0B74A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DB448E0" w14:textId="77777777" w:rsidR="00334DFC" w:rsidRDefault="00334DFC" w:rsidP="00926B15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085CC605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A255F0B" w14:textId="77777777" w:rsidR="00334DFC" w:rsidRDefault="00334DFC" w:rsidP="00926B15">
            <w:pPr>
              <w:jc w:val="both"/>
            </w:pPr>
            <w:r>
              <w:t>4</w:t>
            </w:r>
          </w:p>
        </w:tc>
      </w:tr>
      <w:tr w:rsidR="00334DFC" w14:paraId="6304ACDB" w14:textId="77777777" w:rsidTr="00926B15">
        <w:tc>
          <w:tcPr>
            <w:tcW w:w="3086" w:type="dxa"/>
            <w:shd w:val="clear" w:color="auto" w:fill="F7CAAC"/>
          </w:tcPr>
          <w:p w14:paraId="67B6E70A" w14:textId="77777777" w:rsidR="00334DFC" w:rsidRDefault="00334DFC" w:rsidP="00926B1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ECA53FB" w14:textId="77777777" w:rsidR="00334DFC" w:rsidRDefault="00334DFC" w:rsidP="00926B15">
            <w:pPr>
              <w:jc w:val="both"/>
            </w:pPr>
            <w:r>
              <w:t>nejsou</w:t>
            </w:r>
          </w:p>
        </w:tc>
      </w:tr>
      <w:tr w:rsidR="00334DFC" w14:paraId="607B3F67" w14:textId="77777777" w:rsidTr="00926B15">
        <w:tc>
          <w:tcPr>
            <w:tcW w:w="3086" w:type="dxa"/>
            <w:shd w:val="clear" w:color="auto" w:fill="F7CAAC"/>
          </w:tcPr>
          <w:p w14:paraId="45684452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C11D3CE" w14:textId="77777777" w:rsidR="00334DFC" w:rsidRDefault="00334DFC" w:rsidP="00926B15">
            <w:pPr>
              <w:jc w:val="both"/>
            </w:pPr>
            <w:r>
              <w:t>zkouška</w:t>
            </w:r>
          </w:p>
        </w:tc>
        <w:tc>
          <w:tcPr>
            <w:tcW w:w="2156" w:type="dxa"/>
            <w:shd w:val="clear" w:color="auto" w:fill="F7CAAC"/>
          </w:tcPr>
          <w:p w14:paraId="62F773C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A209EDC" w14:textId="77777777" w:rsidR="00334DFC" w:rsidRDefault="00334DFC" w:rsidP="00926B15">
            <w:pPr>
              <w:jc w:val="both"/>
            </w:pPr>
            <w:r>
              <w:t>seminář</w:t>
            </w:r>
          </w:p>
        </w:tc>
      </w:tr>
      <w:tr w:rsidR="00334DFC" w14:paraId="1F09CA40" w14:textId="77777777" w:rsidTr="00926B15">
        <w:tc>
          <w:tcPr>
            <w:tcW w:w="3086" w:type="dxa"/>
            <w:shd w:val="clear" w:color="auto" w:fill="F7CAAC"/>
          </w:tcPr>
          <w:p w14:paraId="733C385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8497CD3" w14:textId="77777777" w:rsidR="00334DFC" w:rsidRDefault="00334DFC" w:rsidP="007642A7">
            <w:pPr>
              <w:pStyle w:val="Odstavecseseznamem"/>
              <w:numPr>
                <w:ilvl w:val="0"/>
                <w:numId w:val="57"/>
              </w:numPr>
              <w:ind w:left="424"/>
              <w:jc w:val="both"/>
            </w:pPr>
            <w:r>
              <w:t xml:space="preserve">Aktivní účast na seminářích. </w:t>
            </w:r>
          </w:p>
          <w:p w14:paraId="66469F2A" w14:textId="77777777" w:rsidR="00334DFC" w:rsidRDefault="00334DFC" w:rsidP="007642A7">
            <w:pPr>
              <w:pStyle w:val="Odstavecseseznamem"/>
              <w:numPr>
                <w:ilvl w:val="0"/>
                <w:numId w:val="57"/>
              </w:numPr>
              <w:ind w:left="424"/>
              <w:jc w:val="both"/>
            </w:pPr>
            <w:r>
              <w:t xml:space="preserve">Úspěšné absolvování zápočtového testu (minimum 60 % úspěšnost). </w:t>
            </w:r>
          </w:p>
          <w:p w14:paraId="3E54F968" w14:textId="77777777" w:rsidR="00334DFC" w:rsidRDefault="00334DFC" w:rsidP="00926B15">
            <w:pPr>
              <w:jc w:val="both"/>
            </w:pPr>
            <w:r>
              <w:t xml:space="preserve">Požadavky ke zkoušce: </w:t>
            </w:r>
          </w:p>
          <w:p w14:paraId="5CF0DAE1" w14:textId="77777777" w:rsidR="00334DFC" w:rsidRDefault="00334DFC" w:rsidP="00926B15">
            <w:pPr>
              <w:jc w:val="both"/>
            </w:pPr>
            <w:r>
              <w:t>Prezentace zaměřená na studovaný obor</w:t>
            </w:r>
          </w:p>
        </w:tc>
      </w:tr>
      <w:tr w:rsidR="00334DFC" w14:paraId="0FCA3059" w14:textId="77777777" w:rsidTr="00926B15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55A0AAED" w14:textId="77777777" w:rsidR="00334DFC" w:rsidRDefault="00334DFC" w:rsidP="00926B15">
            <w:pPr>
              <w:jc w:val="both"/>
            </w:pPr>
          </w:p>
        </w:tc>
      </w:tr>
      <w:tr w:rsidR="00334DFC" w14:paraId="732BF7B1" w14:textId="77777777" w:rsidTr="00926B1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AAD8F89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F68665E" w14:textId="77777777" w:rsidR="00334DFC" w:rsidRDefault="00334DFC" w:rsidP="00926B15">
            <w:pPr>
              <w:jc w:val="both"/>
            </w:pPr>
          </w:p>
        </w:tc>
      </w:tr>
      <w:tr w:rsidR="00334DFC" w14:paraId="12F94854" w14:textId="77777777" w:rsidTr="00926B1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8CA2F7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F8B02D9" w14:textId="77777777" w:rsidR="00334DFC" w:rsidRDefault="00334DFC" w:rsidP="00926B15">
            <w:pPr>
              <w:jc w:val="both"/>
            </w:pPr>
          </w:p>
        </w:tc>
      </w:tr>
      <w:tr w:rsidR="00334DFC" w14:paraId="55F2C1CF" w14:textId="77777777" w:rsidTr="00926B15">
        <w:tc>
          <w:tcPr>
            <w:tcW w:w="3086" w:type="dxa"/>
            <w:shd w:val="clear" w:color="auto" w:fill="F7CAAC"/>
          </w:tcPr>
          <w:p w14:paraId="00587DFC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DE5DA40" w14:textId="77777777" w:rsidR="00334DFC" w:rsidRDefault="00334DFC" w:rsidP="00926B15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34DFC" w14:paraId="33D51346" w14:textId="77777777" w:rsidTr="00926B15">
        <w:trPr>
          <w:trHeight w:val="125"/>
        </w:trPr>
        <w:tc>
          <w:tcPr>
            <w:tcW w:w="9855" w:type="dxa"/>
            <w:gridSpan w:val="8"/>
            <w:tcBorders>
              <w:top w:val="nil"/>
            </w:tcBorders>
          </w:tcPr>
          <w:p w14:paraId="5D021463" w14:textId="77777777" w:rsidR="00334DFC" w:rsidRDefault="00334DFC" w:rsidP="00926B15">
            <w:pPr>
              <w:jc w:val="both"/>
            </w:pPr>
          </w:p>
        </w:tc>
      </w:tr>
      <w:tr w:rsidR="00334DFC" w14:paraId="3BCC83C9" w14:textId="77777777" w:rsidTr="00926B15">
        <w:tc>
          <w:tcPr>
            <w:tcW w:w="3086" w:type="dxa"/>
            <w:shd w:val="clear" w:color="auto" w:fill="F7CAAC"/>
          </w:tcPr>
          <w:p w14:paraId="10514132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83EC9B3" w14:textId="77777777" w:rsidR="00334DFC" w:rsidRDefault="00334DFC" w:rsidP="00926B15">
            <w:pPr>
              <w:jc w:val="both"/>
            </w:pPr>
          </w:p>
        </w:tc>
      </w:tr>
      <w:tr w:rsidR="00334DFC" w14:paraId="4C39F00D" w14:textId="77777777" w:rsidTr="00926B15">
        <w:trPr>
          <w:trHeight w:val="70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FE892DB" w14:textId="77777777" w:rsidR="00334DFC" w:rsidRPr="00E73BC3" w:rsidRDefault="00334DFC" w:rsidP="00926B1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Předmět je nabízen pouze studentům kombinovaného studia.</w:t>
            </w:r>
          </w:p>
          <w:p w14:paraId="0856B76D" w14:textId="77777777" w:rsidR="00334DFC" w:rsidRPr="009D07DE" w:rsidRDefault="00334DFC" w:rsidP="00926B15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9D07DE">
              <w:rPr>
                <w:b/>
                <w:color w:val="000000"/>
                <w:shd w:val="clear" w:color="auto" w:fill="FFFFFF"/>
              </w:rPr>
              <w:t>Témata:</w:t>
            </w:r>
          </w:p>
          <w:p w14:paraId="01C7783D" w14:textId="77777777" w:rsidR="00334DFC" w:rsidRPr="001F11D8" w:rsidRDefault="00334DFC" w:rsidP="007642A7">
            <w:pPr>
              <w:pStyle w:val="Odstavecseseznamem"/>
              <w:numPr>
                <w:ilvl w:val="0"/>
                <w:numId w:val="58"/>
              </w:numPr>
              <w:jc w:val="both"/>
              <w:rPr>
                <w:color w:val="000000"/>
                <w:shd w:val="clear" w:color="auto" w:fill="FFFFFF"/>
              </w:rPr>
            </w:pPr>
            <w:r w:rsidRPr="001F11D8">
              <w:rPr>
                <w:color w:val="000000"/>
                <w:shd w:val="clear" w:color="auto" w:fill="FFFFFF"/>
              </w:rPr>
              <w:t xml:space="preserve">Schopnost představit sebe a své kolegy </w:t>
            </w:r>
          </w:p>
          <w:p w14:paraId="5C5C7302" w14:textId="77777777" w:rsidR="00334DFC" w:rsidRPr="001F11D8" w:rsidRDefault="00334DFC" w:rsidP="007642A7">
            <w:pPr>
              <w:pStyle w:val="Odstavecseseznamem"/>
              <w:numPr>
                <w:ilvl w:val="0"/>
                <w:numId w:val="58"/>
              </w:numPr>
              <w:jc w:val="both"/>
              <w:rPr>
                <w:color w:val="000000"/>
                <w:shd w:val="clear" w:color="auto" w:fill="FFFFFF"/>
              </w:rPr>
            </w:pPr>
            <w:r w:rsidRPr="001F11D8">
              <w:rPr>
                <w:color w:val="000000"/>
                <w:shd w:val="clear" w:color="auto" w:fill="FFFFFF"/>
              </w:rPr>
              <w:t xml:space="preserve">Informace o své profesi </w:t>
            </w:r>
          </w:p>
          <w:p w14:paraId="61B4EC11" w14:textId="77777777" w:rsidR="00334DFC" w:rsidRPr="001F11D8" w:rsidRDefault="00334DFC" w:rsidP="007642A7">
            <w:pPr>
              <w:pStyle w:val="Odstavecseseznamem"/>
              <w:numPr>
                <w:ilvl w:val="0"/>
                <w:numId w:val="58"/>
              </w:numPr>
              <w:jc w:val="both"/>
              <w:rPr>
                <w:color w:val="000000"/>
                <w:shd w:val="clear" w:color="auto" w:fill="FFFFFF"/>
              </w:rPr>
            </w:pPr>
            <w:r w:rsidRPr="001F11D8">
              <w:rPr>
                <w:color w:val="000000"/>
                <w:shd w:val="clear" w:color="auto" w:fill="FFFFFF"/>
              </w:rPr>
              <w:t xml:space="preserve">Popis pracovní činnosti, pracoviště </w:t>
            </w:r>
          </w:p>
          <w:p w14:paraId="74D13EEF" w14:textId="77777777" w:rsidR="00334DFC" w:rsidRPr="001F11D8" w:rsidRDefault="00334DFC" w:rsidP="007642A7">
            <w:pPr>
              <w:pStyle w:val="Odstavecseseznamem"/>
              <w:numPr>
                <w:ilvl w:val="0"/>
                <w:numId w:val="58"/>
              </w:num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I</w:t>
            </w:r>
            <w:r w:rsidRPr="001F11D8">
              <w:rPr>
                <w:color w:val="000000"/>
                <w:shd w:val="clear" w:color="auto" w:fill="FFFFFF"/>
              </w:rPr>
              <w:t xml:space="preserve">nformace o studiu, odborné zaměření </w:t>
            </w:r>
          </w:p>
          <w:p w14:paraId="1A685335" w14:textId="77777777" w:rsidR="00334DFC" w:rsidRPr="001F11D8" w:rsidRDefault="00334DFC" w:rsidP="007642A7">
            <w:pPr>
              <w:pStyle w:val="Odstavecseseznamem"/>
              <w:numPr>
                <w:ilvl w:val="0"/>
                <w:numId w:val="58"/>
              </w:numPr>
              <w:jc w:val="both"/>
              <w:rPr>
                <w:color w:val="000000"/>
                <w:shd w:val="clear" w:color="auto" w:fill="FFFFFF"/>
              </w:rPr>
            </w:pPr>
            <w:r w:rsidRPr="001F11D8">
              <w:rPr>
                <w:color w:val="000000"/>
                <w:shd w:val="clear" w:color="auto" w:fill="FFFFFF"/>
              </w:rPr>
              <w:t xml:space="preserve">Co je pro mě důležité, jaké problémy řeším </w:t>
            </w:r>
          </w:p>
          <w:p w14:paraId="2F4CDFD0" w14:textId="77777777" w:rsidR="00334DFC" w:rsidRPr="001F11D8" w:rsidRDefault="00334DFC" w:rsidP="007642A7">
            <w:pPr>
              <w:pStyle w:val="Odstavecseseznamem"/>
              <w:numPr>
                <w:ilvl w:val="0"/>
                <w:numId w:val="58"/>
              </w:numPr>
              <w:jc w:val="both"/>
              <w:rPr>
                <w:color w:val="000000"/>
                <w:shd w:val="clear" w:color="auto" w:fill="FFFFFF"/>
              </w:rPr>
            </w:pPr>
            <w:r w:rsidRPr="001F11D8">
              <w:rPr>
                <w:color w:val="000000"/>
                <w:shd w:val="clear" w:color="auto" w:fill="FFFFFF"/>
              </w:rPr>
              <w:t xml:space="preserve">Systém minulých časů </w:t>
            </w:r>
          </w:p>
          <w:p w14:paraId="3332F3F2" w14:textId="77777777" w:rsidR="00334DFC" w:rsidRPr="001F11D8" w:rsidRDefault="00334DFC" w:rsidP="007642A7">
            <w:pPr>
              <w:pStyle w:val="Odstavecseseznamem"/>
              <w:numPr>
                <w:ilvl w:val="0"/>
                <w:numId w:val="58"/>
              </w:numPr>
              <w:jc w:val="both"/>
              <w:rPr>
                <w:color w:val="000000"/>
                <w:shd w:val="clear" w:color="auto" w:fill="FFFFFF"/>
              </w:rPr>
            </w:pPr>
            <w:r w:rsidRPr="001F11D8">
              <w:rPr>
                <w:color w:val="000000"/>
                <w:shd w:val="clear" w:color="auto" w:fill="FFFFFF"/>
              </w:rPr>
              <w:t xml:space="preserve">Předložky </w:t>
            </w:r>
          </w:p>
          <w:p w14:paraId="44C56C65" w14:textId="77777777" w:rsidR="00334DFC" w:rsidRPr="001F11D8" w:rsidRDefault="00334DFC" w:rsidP="007642A7">
            <w:pPr>
              <w:pStyle w:val="Odstavecseseznamem"/>
              <w:numPr>
                <w:ilvl w:val="0"/>
                <w:numId w:val="58"/>
              </w:numPr>
              <w:jc w:val="both"/>
              <w:rPr>
                <w:color w:val="000000"/>
                <w:shd w:val="clear" w:color="auto" w:fill="FFFFFF"/>
              </w:rPr>
            </w:pPr>
            <w:r w:rsidRPr="001F11D8">
              <w:rPr>
                <w:color w:val="000000"/>
                <w:shd w:val="clear" w:color="auto" w:fill="FFFFFF"/>
              </w:rPr>
              <w:t xml:space="preserve">Předložkové vazby </w:t>
            </w:r>
          </w:p>
          <w:p w14:paraId="64DC4498" w14:textId="77777777" w:rsidR="00334DFC" w:rsidRPr="009D07DE" w:rsidRDefault="00334DFC" w:rsidP="007642A7">
            <w:pPr>
              <w:pStyle w:val="Odstavecseseznamem"/>
              <w:numPr>
                <w:ilvl w:val="0"/>
                <w:numId w:val="58"/>
              </w:numPr>
              <w:jc w:val="both"/>
              <w:rPr>
                <w:color w:val="000000"/>
                <w:shd w:val="clear" w:color="auto" w:fill="FFFFFF"/>
              </w:rPr>
            </w:pPr>
            <w:r w:rsidRPr="001F11D8">
              <w:rPr>
                <w:color w:val="000000"/>
                <w:shd w:val="clear" w:color="auto" w:fill="FFFFFF"/>
              </w:rPr>
              <w:t>Vedlejší věty</w:t>
            </w:r>
            <w:r w:rsidRPr="009D07DE">
              <w:rPr>
                <w:color w:val="000000"/>
                <w:shd w:val="clear" w:color="auto" w:fill="FFFFFF"/>
              </w:rPr>
              <w:t> </w:t>
            </w:r>
          </w:p>
          <w:p w14:paraId="71405641" w14:textId="77777777" w:rsidR="00334DFC" w:rsidRDefault="00334DFC" w:rsidP="00926B15">
            <w:pPr>
              <w:jc w:val="both"/>
            </w:pPr>
          </w:p>
        </w:tc>
      </w:tr>
      <w:tr w:rsidR="00334DFC" w14:paraId="500D12A1" w14:textId="77777777" w:rsidTr="00926B1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5BB070D" w14:textId="77777777" w:rsidR="00334DFC" w:rsidRDefault="00334DFC" w:rsidP="00926B1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30A5FE1" w14:textId="77777777" w:rsidR="00334DFC" w:rsidRDefault="00334DFC" w:rsidP="00926B15">
            <w:pPr>
              <w:jc w:val="both"/>
            </w:pPr>
          </w:p>
        </w:tc>
      </w:tr>
      <w:tr w:rsidR="00334DFC" w14:paraId="69A63EC2" w14:textId="77777777" w:rsidTr="00926B15">
        <w:trPr>
          <w:trHeight w:val="1296"/>
        </w:trPr>
        <w:tc>
          <w:tcPr>
            <w:tcW w:w="9855" w:type="dxa"/>
            <w:gridSpan w:val="8"/>
            <w:tcBorders>
              <w:top w:val="nil"/>
            </w:tcBorders>
          </w:tcPr>
          <w:p w14:paraId="209086CD" w14:textId="77777777" w:rsidR="00334DFC" w:rsidRDefault="00334DFC" w:rsidP="00926B15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639037EB" w14:textId="77777777" w:rsidR="00334DFC" w:rsidRPr="002060D9" w:rsidRDefault="00334DFC" w:rsidP="00926B15">
            <w:pPr>
              <w:jc w:val="both"/>
              <w:rPr>
                <w:bCs/>
              </w:rPr>
            </w:pPr>
            <w:r w:rsidRPr="002060D9">
              <w:rPr>
                <w:bCs/>
              </w:rPr>
              <w:t xml:space="preserve">KRENN, W., PUCHTE, H. </w:t>
            </w:r>
            <w:r w:rsidRPr="002060D9">
              <w:rPr>
                <w:bCs/>
                <w:i/>
              </w:rPr>
              <w:t>Motive A1-B1</w:t>
            </w:r>
            <w:r w:rsidRPr="002060D9">
              <w:rPr>
                <w:bCs/>
              </w:rPr>
              <w:t xml:space="preserve">. Hueber Verlag, München, 2016. ISBN 978-3-19-001878-9. </w:t>
            </w:r>
          </w:p>
          <w:p w14:paraId="2EBE1D38" w14:textId="6EBDF87F" w:rsidR="00334DFC" w:rsidRPr="002060D9" w:rsidRDefault="00334DFC" w:rsidP="00926B15">
            <w:pPr>
              <w:jc w:val="both"/>
              <w:rPr>
                <w:bCs/>
              </w:rPr>
            </w:pPr>
            <w:r w:rsidRPr="002060D9">
              <w:rPr>
                <w:bCs/>
              </w:rPr>
              <w:t>HÖPPNEROVÁ, V</w:t>
            </w:r>
            <w:del w:id="657" w:author="Jiří Vojtěšek" w:date="2018-11-25T19:14:00Z">
              <w:r w:rsidRPr="002060D9" w:rsidDel="00D1052E">
                <w:rPr>
                  <w:bCs/>
                </w:rPr>
                <w:delText>ěra</w:delText>
              </w:r>
            </w:del>
            <w:r w:rsidRPr="002060D9">
              <w:rPr>
                <w:bCs/>
              </w:rPr>
              <w:t xml:space="preserve">. </w:t>
            </w:r>
            <w:r w:rsidRPr="002060D9">
              <w:rPr>
                <w:bCs/>
                <w:i/>
              </w:rPr>
              <w:t>Němčina pro jazykové školy 1</w:t>
            </w:r>
            <w:r w:rsidRPr="002060D9">
              <w:rPr>
                <w:bCs/>
              </w:rPr>
              <w:t xml:space="preserve">. Plzeň, Fraus, 2010. ISBN 978-80-7238-912-4. </w:t>
            </w:r>
          </w:p>
          <w:p w14:paraId="4E73C7EE" w14:textId="6AA5898C" w:rsidR="00334DFC" w:rsidRDefault="00334DFC" w:rsidP="00926B15">
            <w:pPr>
              <w:jc w:val="both"/>
              <w:rPr>
                <w:bCs/>
              </w:rPr>
            </w:pPr>
            <w:r w:rsidRPr="002060D9">
              <w:rPr>
                <w:bCs/>
              </w:rPr>
              <w:t>HÖPPNEROVÁ, V</w:t>
            </w:r>
            <w:del w:id="658" w:author="Jiří Vojtěšek" w:date="2018-11-25T19:14:00Z">
              <w:r w:rsidRPr="002060D9" w:rsidDel="00D1052E">
                <w:rPr>
                  <w:bCs/>
                </w:rPr>
                <w:delText>ěra</w:delText>
              </w:r>
            </w:del>
            <w:r w:rsidRPr="002060D9">
              <w:rPr>
                <w:bCs/>
              </w:rPr>
              <w:t xml:space="preserve">. </w:t>
            </w:r>
            <w:r w:rsidRPr="002060D9">
              <w:rPr>
                <w:bCs/>
                <w:i/>
              </w:rPr>
              <w:t>Němčina pro jazykové školy 2.</w:t>
            </w:r>
            <w:r w:rsidRPr="002060D9">
              <w:rPr>
                <w:bCs/>
              </w:rPr>
              <w:t xml:space="preserve"> Plzeň, Fraus, 2011. ISBN 978-80-7238-958-2. </w:t>
            </w:r>
          </w:p>
          <w:p w14:paraId="4AC9E674" w14:textId="77777777" w:rsidR="00334DFC" w:rsidRPr="002060D9" w:rsidRDefault="00334DFC" w:rsidP="00926B15">
            <w:pPr>
              <w:jc w:val="both"/>
              <w:rPr>
                <w:b/>
                <w:bCs/>
              </w:rPr>
            </w:pPr>
            <w:r w:rsidRPr="002060D9">
              <w:rPr>
                <w:b/>
                <w:bCs/>
              </w:rPr>
              <w:t>Doporučená literatura:</w:t>
            </w:r>
          </w:p>
          <w:p w14:paraId="3E9AC6AF" w14:textId="02B8C4EA" w:rsidR="00334DFC" w:rsidRPr="002060D9" w:rsidRDefault="00334DFC" w:rsidP="00926B15">
            <w:pPr>
              <w:jc w:val="both"/>
              <w:rPr>
                <w:bCs/>
              </w:rPr>
            </w:pPr>
            <w:r w:rsidRPr="002060D9">
              <w:rPr>
                <w:bCs/>
              </w:rPr>
              <w:t>KEPRTOVÁ M</w:t>
            </w:r>
            <w:del w:id="659" w:author="Jiří Vojtěšek" w:date="2018-11-25T19:14:00Z">
              <w:r w:rsidRPr="002060D9" w:rsidDel="00D1052E">
                <w:rPr>
                  <w:bCs/>
                </w:rPr>
                <w:delText>argot</w:delText>
              </w:r>
            </w:del>
            <w:r w:rsidRPr="002060D9">
              <w:rPr>
                <w:bCs/>
              </w:rPr>
              <w:t xml:space="preserve">. </w:t>
            </w:r>
            <w:r w:rsidRPr="002060D9">
              <w:rPr>
                <w:bCs/>
                <w:i/>
              </w:rPr>
              <w:t>Německo-česká konverzace I/II</w:t>
            </w:r>
            <w:r w:rsidRPr="002060D9">
              <w:rPr>
                <w:bCs/>
              </w:rPr>
              <w:t xml:space="preserve">. </w:t>
            </w:r>
          </w:p>
          <w:p w14:paraId="52C4F98C" w14:textId="2184C18C" w:rsidR="00334DFC" w:rsidRPr="002060D9" w:rsidRDefault="00334DFC" w:rsidP="00D1052E">
            <w:pPr>
              <w:jc w:val="both"/>
              <w:rPr>
                <w:bCs/>
              </w:rPr>
            </w:pPr>
            <w:r w:rsidRPr="002060D9">
              <w:rPr>
                <w:bCs/>
              </w:rPr>
              <w:t xml:space="preserve">DRMLOVÁ, </w:t>
            </w:r>
            <w:del w:id="660" w:author="Jiří Vojtěšek" w:date="2018-11-25T19:14:00Z">
              <w:r w:rsidRPr="002060D9" w:rsidDel="00D1052E">
                <w:rPr>
                  <w:bCs/>
                </w:rPr>
                <w:delText xml:space="preserve">Dana </w:delText>
              </w:r>
            </w:del>
            <w:ins w:id="661" w:author="Jiří Vojtěšek" w:date="2018-11-25T19:14:00Z">
              <w:r w:rsidR="00D1052E" w:rsidRPr="002060D9">
                <w:rPr>
                  <w:bCs/>
                </w:rPr>
                <w:t>D</w:t>
              </w:r>
              <w:r w:rsidR="00D1052E">
                <w:rPr>
                  <w:bCs/>
                </w:rPr>
                <w:t>.</w:t>
              </w:r>
              <w:r w:rsidR="00D1052E" w:rsidRPr="002060D9">
                <w:rPr>
                  <w:bCs/>
                </w:rPr>
                <w:t xml:space="preserve"> </w:t>
              </w:r>
            </w:ins>
            <w:r w:rsidRPr="002060D9">
              <w:rPr>
                <w:bCs/>
              </w:rPr>
              <w:t xml:space="preserve">a kol. </w:t>
            </w:r>
            <w:r w:rsidRPr="002060D9">
              <w:rPr>
                <w:bCs/>
                <w:i/>
              </w:rPr>
              <w:t>Německy s úsměvem nově</w:t>
            </w:r>
            <w:r w:rsidRPr="002060D9">
              <w:rPr>
                <w:bCs/>
              </w:rPr>
              <w:t>. Plzeň, Fraus, 2009. ISBN 978-80-7238-891-2.</w:t>
            </w:r>
          </w:p>
        </w:tc>
      </w:tr>
      <w:tr w:rsidR="00334DFC" w14:paraId="25322D62" w14:textId="77777777" w:rsidTr="00926B1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9C27C95" w14:textId="77777777" w:rsidR="00334DFC" w:rsidRDefault="00334DFC" w:rsidP="00926B1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34DFC" w14:paraId="551B142D" w14:textId="77777777" w:rsidTr="00926B1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103C67F" w14:textId="77777777" w:rsidR="00334DFC" w:rsidRDefault="00334DFC" w:rsidP="00926B1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8E2AAF6" w14:textId="77777777" w:rsidR="00334DFC" w:rsidRDefault="00334DFC" w:rsidP="00926B15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AC57B62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34DFC" w14:paraId="150E1785" w14:textId="77777777" w:rsidTr="00926B15">
        <w:tc>
          <w:tcPr>
            <w:tcW w:w="9855" w:type="dxa"/>
            <w:gridSpan w:val="8"/>
            <w:shd w:val="clear" w:color="auto" w:fill="F7CAAC"/>
          </w:tcPr>
          <w:p w14:paraId="0AE1D752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34DFC" w14:paraId="65CBAB5B" w14:textId="77777777" w:rsidTr="00926B15">
        <w:trPr>
          <w:trHeight w:val="495"/>
        </w:trPr>
        <w:tc>
          <w:tcPr>
            <w:tcW w:w="9855" w:type="dxa"/>
            <w:gridSpan w:val="8"/>
          </w:tcPr>
          <w:p w14:paraId="58A8FBAB" w14:textId="77777777" w:rsidR="00334DFC" w:rsidRPr="0061728F" w:rsidRDefault="00334DFC" w:rsidP="00926B15">
            <w:pPr>
              <w:jc w:val="both"/>
            </w:pPr>
            <w:r w:rsidRPr="0061728F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5179B2E6" w14:textId="77777777" w:rsidR="00334DFC" w:rsidRDefault="00334DFC" w:rsidP="00334DFC">
      <w:pPr>
        <w:spacing w:after="160" w:line="259" w:lineRule="auto"/>
      </w:pPr>
    </w:p>
    <w:p w14:paraId="44D11086" w14:textId="77777777" w:rsidR="007E0DFD" w:rsidRDefault="007E0DFD" w:rsidP="00383EAA"/>
    <w:p w14:paraId="2373BEE5" w14:textId="77777777" w:rsidR="00334DFC" w:rsidRDefault="00334DFC" w:rsidP="00383EAA"/>
    <w:p w14:paraId="2A6F2558" w14:textId="77777777" w:rsidR="00BF217E" w:rsidRDefault="00BF217E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48646D36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4F865C2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0B6D7402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FBE912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CD250AA" w14:textId="77777777" w:rsidR="00383EAA" w:rsidRDefault="00383EAA" w:rsidP="00383EAA">
            <w:pPr>
              <w:jc w:val="both"/>
            </w:pPr>
            <w:bookmarkStart w:id="662" w:name="pocitacoveSite"/>
            <w:r>
              <w:t>Počítačové sítě</w:t>
            </w:r>
            <w:bookmarkEnd w:id="662"/>
          </w:p>
        </w:tc>
      </w:tr>
      <w:tr w:rsidR="00383EAA" w14:paraId="42F7FE4F" w14:textId="77777777" w:rsidTr="00383EAA">
        <w:tc>
          <w:tcPr>
            <w:tcW w:w="3086" w:type="dxa"/>
            <w:shd w:val="clear" w:color="auto" w:fill="F7CAAC"/>
          </w:tcPr>
          <w:p w14:paraId="010839F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3A34B0F" w14:textId="77777777" w:rsidR="00383EAA" w:rsidRDefault="00383EAA" w:rsidP="00383EAA">
            <w:pPr>
              <w:jc w:val="both"/>
            </w:pPr>
            <w:r>
              <w:t>Povinný „ZT“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A835200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AED76EC" w14:textId="77777777" w:rsidR="00383EAA" w:rsidRDefault="00383EAA" w:rsidP="00383EAA">
            <w:pPr>
              <w:jc w:val="both"/>
            </w:pPr>
            <w:r>
              <w:t>2/L</w:t>
            </w:r>
            <w:r w:rsidR="003B693C">
              <w:t>S</w:t>
            </w:r>
          </w:p>
        </w:tc>
      </w:tr>
      <w:tr w:rsidR="00383EAA" w14:paraId="2E7972EB" w14:textId="77777777" w:rsidTr="00383EAA">
        <w:tc>
          <w:tcPr>
            <w:tcW w:w="3086" w:type="dxa"/>
            <w:shd w:val="clear" w:color="auto" w:fill="F7CAAC"/>
          </w:tcPr>
          <w:p w14:paraId="3EE3F24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9D2052D" w14:textId="77777777" w:rsidR="00383EAA" w:rsidRDefault="00383EAA" w:rsidP="00383EAA">
            <w:pPr>
              <w:jc w:val="both"/>
            </w:pPr>
            <w:r>
              <w:t>28p</w:t>
            </w:r>
          </w:p>
        </w:tc>
        <w:tc>
          <w:tcPr>
            <w:tcW w:w="889" w:type="dxa"/>
            <w:shd w:val="clear" w:color="auto" w:fill="F7CAAC"/>
          </w:tcPr>
          <w:p w14:paraId="191D6D7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8FD00BE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3D12275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C7BA518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7B4D1EF5" w14:textId="77777777" w:rsidTr="00383EAA">
        <w:tc>
          <w:tcPr>
            <w:tcW w:w="3086" w:type="dxa"/>
            <w:shd w:val="clear" w:color="auto" w:fill="F7CAAC"/>
          </w:tcPr>
          <w:p w14:paraId="043A7C1D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2B816BC" w14:textId="77777777" w:rsidR="00383EAA" w:rsidRDefault="00383EAA" w:rsidP="00383EAA">
            <w:pPr>
              <w:jc w:val="both"/>
            </w:pPr>
            <w:r w:rsidRPr="00991DAD">
              <w:t>Základní znalosti z oblasti počítačové architektury a operačních systémů.</w:t>
            </w:r>
          </w:p>
        </w:tc>
      </w:tr>
      <w:tr w:rsidR="00383EAA" w14:paraId="0483CDA8" w14:textId="77777777" w:rsidTr="00383EAA">
        <w:tc>
          <w:tcPr>
            <w:tcW w:w="3086" w:type="dxa"/>
            <w:shd w:val="clear" w:color="auto" w:fill="F7CAAC"/>
          </w:tcPr>
          <w:p w14:paraId="58A9961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CEFB835" w14:textId="77777777" w:rsidR="00383EAA" w:rsidRDefault="00383EAA" w:rsidP="00383EAA">
            <w:pPr>
              <w:jc w:val="both"/>
            </w:pPr>
            <w:r>
              <w:t>zkouška</w:t>
            </w:r>
          </w:p>
        </w:tc>
        <w:tc>
          <w:tcPr>
            <w:tcW w:w="2156" w:type="dxa"/>
            <w:shd w:val="clear" w:color="auto" w:fill="F7CAAC"/>
          </w:tcPr>
          <w:p w14:paraId="137AD0E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9ABF285" w14:textId="77777777" w:rsidR="00383EAA" w:rsidRDefault="00383EAA" w:rsidP="00383EAA">
            <w:pPr>
              <w:jc w:val="both"/>
            </w:pPr>
            <w:r>
              <w:t>přednášky</w:t>
            </w:r>
          </w:p>
        </w:tc>
      </w:tr>
      <w:tr w:rsidR="00383EAA" w14:paraId="4BE72EB3" w14:textId="77777777" w:rsidTr="00383EAA">
        <w:tc>
          <w:tcPr>
            <w:tcW w:w="3086" w:type="dxa"/>
            <w:shd w:val="clear" w:color="auto" w:fill="F7CAAC"/>
          </w:tcPr>
          <w:p w14:paraId="4F756AB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68CC427" w14:textId="77777777" w:rsidR="00383EAA" w:rsidRDefault="00383EAA" w:rsidP="00383EAA">
            <w:pPr>
              <w:jc w:val="both"/>
            </w:pPr>
            <w:r>
              <w:t>Písemná forma zkoušení</w:t>
            </w:r>
          </w:p>
          <w:p w14:paraId="414DF0CC" w14:textId="77777777" w:rsidR="00383EAA" w:rsidRDefault="00383EAA" w:rsidP="00383EAA">
            <w:pPr>
              <w:jc w:val="both"/>
            </w:pPr>
            <w:r>
              <w:t xml:space="preserve">1. Teoretické a praktické zvládnutí základní problematiky a jednotlivých témat. </w:t>
            </w:r>
          </w:p>
          <w:p w14:paraId="661B99C6" w14:textId="77777777" w:rsidR="00383EAA" w:rsidRDefault="00383EAA" w:rsidP="00383EAA">
            <w:pPr>
              <w:jc w:val="both"/>
            </w:pPr>
            <w:r>
              <w:t>2. Prokázání úspěšného zvládnutí probírané tématiky při závěrečném testu v LMS Moodle – minimálně 60%.</w:t>
            </w:r>
          </w:p>
        </w:tc>
      </w:tr>
      <w:tr w:rsidR="00383EAA" w14:paraId="74310977" w14:textId="77777777" w:rsidTr="00383EAA">
        <w:trPr>
          <w:trHeight w:val="168"/>
        </w:trPr>
        <w:tc>
          <w:tcPr>
            <w:tcW w:w="9855" w:type="dxa"/>
            <w:gridSpan w:val="8"/>
            <w:tcBorders>
              <w:top w:val="nil"/>
            </w:tcBorders>
          </w:tcPr>
          <w:p w14:paraId="7EF766D6" w14:textId="77777777" w:rsidR="00383EAA" w:rsidRDefault="00383EAA" w:rsidP="00383EAA">
            <w:pPr>
              <w:jc w:val="both"/>
            </w:pPr>
          </w:p>
        </w:tc>
      </w:tr>
      <w:tr w:rsidR="00383EAA" w14:paraId="39693842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844FF7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A0914A1" w14:textId="77777777" w:rsidR="00383EAA" w:rsidRDefault="00383EAA" w:rsidP="00383EAA">
            <w:pPr>
              <w:jc w:val="both"/>
            </w:pPr>
            <w:r>
              <w:t>doc. Ing. Jiří Vojtěšek, Ph.D.</w:t>
            </w:r>
          </w:p>
        </w:tc>
      </w:tr>
      <w:tr w:rsidR="00383EAA" w14:paraId="7203B2D0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4A018A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CDEFFAF" w14:textId="77777777" w:rsidR="00383EAA" w:rsidRDefault="00383EAA" w:rsidP="00383EAA">
            <w:pPr>
              <w:jc w:val="both"/>
            </w:pPr>
            <w:r>
              <w:t>Metodicky, vede přednášky</w:t>
            </w:r>
          </w:p>
        </w:tc>
      </w:tr>
      <w:tr w:rsidR="00383EAA" w14:paraId="4465534E" w14:textId="77777777" w:rsidTr="00383EAA">
        <w:tc>
          <w:tcPr>
            <w:tcW w:w="3086" w:type="dxa"/>
            <w:shd w:val="clear" w:color="auto" w:fill="F7CAAC"/>
          </w:tcPr>
          <w:p w14:paraId="12EFD86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64D2D80" w14:textId="77777777" w:rsidR="00383EAA" w:rsidRDefault="00383EAA" w:rsidP="00383EAA">
            <w:pPr>
              <w:jc w:val="both"/>
            </w:pPr>
            <w:r>
              <w:t>doc. Ing. Jiří Vojtěšek, Ph.D., přednášky (</w:t>
            </w:r>
            <w:r w:rsidR="00BF217E">
              <w:t>10</w:t>
            </w:r>
            <w:r>
              <w:t xml:space="preserve">0 %) </w:t>
            </w:r>
          </w:p>
          <w:p w14:paraId="29D751AE" w14:textId="77777777" w:rsidR="00BF217E" w:rsidRDefault="00BF217E" w:rsidP="00BF217E">
            <w:pPr>
              <w:jc w:val="both"/>
            </w:pPr>
            <w:r>
              <w:t xml:space="preserve"> </w:t>
            </w:r>
          </w:p>
        </w:tc>
      </w:tr>
      <w:tr w:rsidR="00383EAA" w14:paraId="08D59FED" w14:textId="77777777" w:rsidTr="00383EAA">
        <w:trPr>
          <w:trHeight w:val="76"/>
        </w:trPr>
        <w:tc>
          <w:tcPr>
            <w:tcW w:w="9855" w:type="dxa"/>
            <w:gridSpan w:val="8"/>
            <w:tcBorders>
              <w:top w:val="nil"/>
            </w:tcBorders>
          </w:tcPr>
          <w:p w14:paraId="7E39C208" w14:textId="77777777" w:rsidR="00383EAA" w:rsidRDefault="00383EAA" w:rsidP="00383EAA">
            <w:pPr>
              <w:jc w:val="both"/>
            </w:pPr>
          </w:p>
        </w:tc>
      </w:tr>
      <w:tr w:rsidR="00383EAA" w14:paraId="197AC35A" w14:textId="77777777" w:rsidTr="00383EAA">
        <w:tc>
          <w:tcPr>
            <w:tcW w:w="3086" w:type="dxa"/>
            <w:shd w:val="clear" w:color="auto" w:fill="F7CAAC"/>
          </w:tcPr>
          <w:p w14:paraId="0664F3A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9E536F8" w14:textId="77777777" w:rsidR="00383EAA" w:rsidRDefault="00383EAA" w:rsidP="00383EAA">
            <w:pPr>
              <w:jc w:val="both"/>
            </w:pPr>
          </w:p>
        </w:tc>
      </w:tr>
      <w:tr w:rsidR="00383EAA" w14:paraId="2DF09E57" w14:textId="77777777" w:rsidTr="00CD10AE">
        <w:trPr>
          <w:trHeight w:val="85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5A525D2" w14:textId="77777777" w:rsidR="00383EAA" w:rsidRPr="00BF2D3F" w:rsidRDefault="00383EAA" w:rsidP="00383EAA">
            <w:pPr>
              <w:jc w:val="both"/>
              <w:rPr>
                <w:noProof/>
              </w:rPr>
            </w:pPr>
            <w:r w:rsidRPr="00BF2D3F">
              <w:rPr>
                <w:noProof/>
              </w:rPr>
              <w:t>Cílem předmětu je seznámit posluchače se základní problematikou a obsluhou počítačových sítí z pohledu uživatele. Kurz nepředpokládá žádné síťové znalosti z předchozího studia, ale opírá se o znalosti z předmětu Operační systémy. Posluchač kurzu se může s podrobnější problematikou počítačových sítí seznámit v nepovinně volitelných kurzech Cisco akademie CCNA R@S 1 a 2 ve 3. ročníku studia.</w:t>
            </w:r>
          </w:p>
          <w:p w14:paraId="7BA89FC2" w14:textId="77777777" w:rsidR="00383EAA" w:rsidRPr="00094C85" w:rsidRDefault="00383EAA" w:rsidP="00383EAA">
            <w:pPr>
              <w:jc w:val="both"/>
              <w:rPr>
                <w:b/>
                <w:noProof/>
              </w:rPr>
            </w:pPr>
            <w:r w:rsidRPr="00094C85">
              <w:rPr>
                <w:b/>
                <w:noProof/>
              </w:rPr>
              <w:t>Témata:</w:t>
            </w:r>
          </w:p>
          <w:p w14:paraId="0F05D7B5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Základní terminologie. Historie počítačových sítí. Dělení sítí. </w:t>
            </w:r>
          </w:p>
          <w:p w14:paraId="6E30E28A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Přenosová média - základní parametry, koaxiální kabel, kroucená dvojlinka, strukturovaná kabeláž. </w:t>
            </w:r>
          </w:p>
          <w:p w14:paraId="646FB347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Optická vlákna. </w:t>
            </w:r>
          </w:p>
          <w:p w14:paraId="2C3DA168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Komunikace vzduchem - WLAN, IEEE 802.11 a WiFi, licencovaná pásma, "bezlicenční" pásma, generální licence, standart IEEE 802.11, bezpečnost, architektura, mikrovlnné spoje, antény, vyzařovací diagram, Fresnelova zóna. </w:t>
            </w:r>
          </w:p>
          <w:p w14:paraId="5365DADD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Přenos signálu v základním a přeloženém pásmu. </w:t>
            </w:r>
          </w:p>
          <w:p w14:paraId="058A2016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Fyzická topologie - sběrnice, hvězda, strom, kruh, backbone a neomezená topologie. Logické topologie. </w:t>
            </w:r>
          </w:p>
          <w:p w14:paraId="1EFDB0A1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Principy přístupových metod - statické, centrální přidělování, náhodný přístup a distribuované přidělování. Model OSI. </w:t>
            </w:r>
          </w:p>
          <w:p w14:paraId="056DD2A7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Standardy IEEE 802. Datagramová služba a virtuální spoj. Potvrzování PDU. </w:t>
            </w:r>
          </w:p>
          <w:p w14:paraId="6137130E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TCP/IP - historie, struktura, součásti, adresování v sítích IPv4, speciální a neveřejné adresy, šíření paketů s všeobecnou adresou. </w:t>
            </w:r>
          </w:p>
          <w:p w14:paraId="18E2D761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Síťová a subsíťová maska, síťový prefix, rozdělení sítí na subsítě a základy IPv6. Port, socket a princip demultiplexování. </w:t>
            </w:r>
          </w:p>
          <w:p w14:paraId="516D6F2A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Propojování počítačových sítí - kolizní doména, broadcastová doména, repeater, hub. </w:t>
            </w:r>
          </w:p>
          <w:p w14:paraId="6E4E90AC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Bridge, switch, router, routing switch na 3, 4 vrstvě, gateway a korespondence s modelem OSI. </w:t>
            </w:r>
          </w:p>
          <w:p w14:paraId="5710FE55" w14:textId="77777777" w:rsidR="00383EAA" w:rsidRPr="00BF2D3F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  <w:rPr>
                <w:noProof/>
              </w:rPr>
            </w:pPr>
            <w:r w:rsidRPr="00BF2D3F">
              <w:rPr>
                <w:noProof/>
              </w:rPr>
              <w:t xml:space="preserve">Síť Ethernet - základní parametry, vývoj, rámce, kolize, součásti sítě, 10Mb/s, 100Mb/s, 1Gb/s, 10Gb/s, 40Gb/s a 100Gb/s. </w:t>
            </w:r>
          </w:p>
          <w:p w14:paraId="41F9F9CA" w14:textId="77777777" w:rsidR="00383EAA" w:rsidRDefault="00383EAA" w:rsidP="007642A7">
            <w:pPr>
              <w:pStyle w:val="Odstavecseseznamem"/>
              <w:numPr>
                <w:ilvl w:val="0"/>
                <w:numId w:val="30"/>
              </w:numPr>
              <w:ind w:left="1093"/>
              <w:jc w:val="both"/>
            </w:pPr>
            <w:r w:rsidRPr="00BF2D3F">
              <w:rPr>
                <w:noProof/>
              </w:rPr>
              <w:t xml:space="preserve">Zapojení vodičů u verze BaseT. Internet - historie, vlastnosti a adresace. </w:t>
            </w:r>
          </w:p>
        </w:tc>
      </w:tr>
      <w:tr w:rsidR="00383EAA" w14:paraId="43E5F417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2F72EED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FCFD9DE" w14:textId="77777777" w:rsidR="00383EAA" w:rsidRDefault="00383EAA" w:rsidP="00383EAA">
            <w:pPr>
              <w:jc w:val="both"/>
            </w:pPr>
          </w:p>
        </w:tc>
      </w:tr>
      <w:tr w:rsidR="00383EAA" w14:paraId="65C3AB5A" w14:textId="77777777" w:rsidTr="00383EAA">
        <w:trPr>
          <w:trHeight w:val="2518"/>
        </w:trPr>
        <w:tc>
          <w:tcPr>
            <w:tcW w:w="9855" w:type="dxa"/>
            <w:gridSpan w:val="8"/>
            <w:tcBorders>
              <w:top w:val="nil"/>
            </w:tcBorders>
          </w:tcPr>
          <w:p w14:paraId="67D1EA0C" w14:textId="77777777" w:rsidR="00383EAA" w:rsidRPr="001C0137" w:rsidRDefault="00383EAA" w:rsidP="00383EAA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7B0CCA70" w14:textId="77777777" w:rsidR="00383EAA" w:rsidRPr="006953D1" w:rsidRDefault="00383EAA" w:rsidP="00383EAA">
            <w:pPr>
              <w:jc w:val="both"/>
              <w:rPr>
                <w:bCs/>
              </w:rPr>
            </w:pPr>
            <w:r w:rsidRPr="006953D1">
              <w:rPr>
                <w:bCs/>
              </w:rPr>
              <w:t xml:space="preserve">KUROSE, J. F. a K. W. ROSS. </w:t>
            </w:r>
            <w:r w:rsidRPr="002B7634">
              <w:rPr>
                <w:bCs/>
                <w:i/>
              </w:rPr>
              <w:t>Počítačové sítě</w:t>
            </w:r>
            <w:r w:rsidRPr="006953D1">
              <w:rPr>
                <w:bCs/>
              </w:rPr>
              <w:t>. Brno: Computer Press, 2014, 624 s. ISBN 978-80-251-3825-0.</w:t>
            </w:r>
          </w:p>
          <w:p w14:paraId="34BF2319" w14:textId="77777777" w:rsidR="00383EAA" w:rsidRDefault="00383EAA" w:rsidP="00383EAA">
            <w:pPr>
              <w:jc w:val="both"/>
              <w:rPr>
                <w:bCs/>
              </w:rPr>
            </w:pPr>
            <w:r w:rsidRPr="006953D1">
              <w:rPr>
                <w:bCs/>
              </w:rPr>
              <w:t xml:space="preserve">HABRAKEN, J. </w:t>
            </w:r>
            <w:r w:rsidRPr="002B7634">
              <w:rPr>
                <w:bCs/>
                <w:i/>
              </w:rPr>
              <w:t>Počítačové sítě, průvodce úplného začátečníka</w:t>
            </w:r>
            <w:r w:rsidRPr="006953D1">
              <w:rPr>
                <w:bCs/>
              </w:rPr>
              <w:t>. Praha: Grada, 2007, 492 s. ISBN 80-247-1422-1.</w:t>
            </w:r>
          </w:p>
          <w:p w14:paraId="23B24C07" w14:textId="77777777" w:rsidR="00383EAA" w:rsidRPr="00E05968" w:rsidRDefault="00383EAA" w:rsidP="00383EAA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0A1B6923" w14:textId="77777777" w:rsidR="00383EAA" w:rsidRDefault="00383EAA" w:rsidP="00383EAA">
            <w:pPr>
              <w:jc w:val="both"/>
            </w:pPr>
            <w:r>
              <w:t xml:space="preserve">PETERKA, J. </w:t>
            </w:r>
            <w:r w:rsidRPr="002B7634">
              <w:rPr>
                <w:i/>
              </w:rPr>
              <w:t>Principy počítačových sítí</w:t>
            </w:r>
            <w:r>
              <w:t xml:space="preserve">. Archiv článků a přednášek. [online]. 1996 [cit. 2018-07-03]. Dostupné z http://www.earchiv.cz/i_pri.php3 </w:t>
            </w:r>
          </w:p>
          <w:p w14:paraId="589D06DB" w14:textId="77777777" w:rsidR="00383EAA" w:rsidRDefault="00383EAA" w:rsidP="00383EAA">
            <w:pPr>
              <w:jc w:val="both"/>
            </w:pPr>
            <w:r>
              <w:t xml:space="preserve">CARROLL, B. </w:t>
            </w:r>
            <w:r w:rsidRPr="002B7634">
              <w:rPr>
                <w:i/>
              </w:rPr>
              <w:t>Bezdrátové sítě Cisco: autorizovaný výukový průvodce</w:t>
            </w:r>
            <w:r>
              <w:t>. Brno: Computer Press, 2011, 480 s. ISBN 978-80-251-2884-8.</w:t>
            </w:r>
          </w:p>
          <w:p w14:paraId="1B1CE0AB" w14:textId="77777777" w:rsidR="00383EAA" w:rsidRDefault="00383EAA" w:rsidP="00383EAA">
            <w:pPr>
              <w:jc w:val="both"/>
            </w:pPr>
            <w:r>
              <w:t xml:space="preserve">SOSINSKY, B. </w:t>
            </w:r>
            <w:r w:rsidRPr="002B7634">
              <w:rPr>
                <w:i/>
              </w:rPr>
              <w:t>Mistrovství – počítačové sítě</w:t>
            </w:r>
            <w:r>
              <w:t>. 1. vyd. Brno: Computer Press, 2010, 840 s. ISBN 978-80-251-3363-7.</w:t>
            </w:r>
          </w:p>
          <w:p w14:paraId="3DE3C32F" w14:textId="77777777" w:rsidR="00383EAA" w:rsidRDefault="00383EAA" w:rsidP="00383EAA">
            <w:pPr>
              <w:jc w:val="both"/>
            </w:pPr>
            <w:r>
              <w:t xml:space="preserve">DOSTÁLEK, L. a A. KABELOVÁ. </w:t>
            </w:r>
            <w:r w:rsidRPr="002B7634">
              <w:rPr>
                <w:i/>
              </w:rPr>
              <w:t>Velký průvodce protokoly TCP/IP a systémem DNS</w:t>
            </w:r>
            <w:r>
              <w:t>. 5. akt. vyd. Brno: Computer Press, 2008, 488 s. ISBN 978-80-251-2236-5.</w:t>
            </w:r>
          </w:p>
        </w:tc>
      </w:tr>
      <w:tr w:rsidR="00383EAA" w14:paraId="510B6FC3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E918E43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7C469FF5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ECB7A5C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F21F231" w14:textId="77777777" w:rsidR="00383EAA" w:rsidRDefault="00383EAA" w:rsidP="00383EAA">
            <w:pPr>
              <w:jc w:val="both"/>
            </w:pPr>
            <w:r>
              <w:t>17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455025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36D90158" w14:textId="77777777" w:rsidTr="00383EAA">
        <w:tc>
          <w:tcPr>
            <w:tcW w:w="9855" w:type="dxa"/>
            <w:gridSpan w:val="8"/>
            <w:shd w:val="clear" w:color="auto" w:fill="F7CAAC"/>
          </w:tcPr>
          <w:p w14:paraId="3C73859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552D0F58" w14:textId="77777777" w:rsidTr="00383EAA">
        <w:trPr>
          <w:trHeight w:val="456"/>
        </w:trPr>
        <w:tc>
          <w:tcPr>
            <w:tcW w:w="9855" w:type="dxa"/>
            <w:gridSpan w:val="8"/>
          </w:tcPr>
          <w:p w14:paraId="3E1560BD" w14:textId="77777777" w:rsidR="00383EAA" w:rsidRPr="00BF2D3F" w:rsidRDefault="00383EAA" w:rsidP="00383EAA">
            <w:pPr>
              <w:jc w:val="both"/>
            </w:pPr>
            <w:r w:rsidRPr="00BF2D3F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3CB29742" w14:textId="77777777" w:rsidR="00383EAA" w:rsidRDefault="00383EAA" w:rsidP="00383EAA">
      <w:pPr>
        <w:spacing w:after="160" w:line="259" w:lineRule="auto"/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7CA661CD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A619538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5AF8A67C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602FB3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B6C7607" w14:textId="77777777" w:rsidR="00383EAA" w:rsidRDefault="00383EAA" w:rsidP="00383EAA">
            <w:pPr>
              <w:jc w:val="both"/>
            </w:pPr>
            <w:bookmarkStart w:id="663" w:name="podnikovaEkonomika"/>
            <w:r>
              <w:t>Podniková ekonomika</w:t>
            </w:r>
            <w:bookmarkEnd w:id="663"/>
          </w:p>
        </w:tc>
      </w:tr>
      <w:tr w:rsidR="00383EAA" w14:paraId="4B1E53EF" w14:textId="77777777" w:rsidTr="00383EAA">
        <w:tc>
          <w:tcPr>
            <w:tcW w:w="3086" w:type="dxa"/>
            <w:shd w:val="clear" w:color="auto" w:fill="F7CAAC"/>
          </w:tcPr>
          <w:p w14:paraId="1017C8E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B820D71" w14:textId="77777777" w:rsidR="00383EAA" w:rsidRDefault="00383EAA" w:rsidP="00383EAA">
            <w:pPr>
              <w:jc w:val="both"/>
            </w:pPr>
            <w:r>
              <w:t xml:space="preserve">Povinný 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74AA09C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500648E" w14:textId="77777777" w:rsidR="00383EAA" w:rsidRDefault="00383EAA" w:rsidP="00383EAA">
            <w:pPr>
              <w:jc w:val="both"/>
            </w:pPr>
            <w:r>
              <w:t>2/LS</w:t>
            </w:r>
          </w:p>
        </w:tc>
      </w:tr>
      <w:tr w:rsidR="00383EAA" w14:paraId="0819D1ED" w14:textId="77777777" w:rsidTr="00383EAA">
        <w:tc>
          <w:tcPr>
            <w:tcW w:w="3086" w:type="dxa"/>
            <w:shd w:val="clear" w:color="auto" w:fill="F7CAAC"/>
          </w:tcPr>
          <w:p w14:paraId="6586C21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DD05353" w14:textId="77777777" w:rsidR="00383EAA" w:rsidRDefault="00383EAA" w:rsidP="00383EAA">
            <w:pPr>
              <w:jc w:val="both"/>
            </w:pPr>
            <w:r w:rsidRPr="00300A0A">
              <w:t>28p + 14s</w:t>
            </w:r>
          </w:p>
        </w:tc>
        <w:tc>
          <w:tcPr>
            <w:tcW w:w="889" w:type="dxa"/>
            <w:shd w:val="clear" w:color="auto" w:fill="F7CAAC"/>
          </w:tcPr>
          <w:p w14:paraId="3C19A41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EB8F9D2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954C39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3E0F4BE" w14:textId="77777777" w:rsidR="00383EAA" w:rsidRDefault="00383EAA" w:rsidP="00383EAA">
            <w:pPr>
              <w:jc w:val="both"/>
            </w:pPr>
            <w:r>
              <w:t>3</w:t>
            </w:r>
          </w:p>
        </w:tc>
      </w:tr>
      <w:tr w:rsidR="00383EAA" w14:paraId="41BC41F4" w14:textId="77777777" w:rsidTr="00383EAA">
        <w:tc>
          <w:tcPr>
            <w:tcW w:w="3086" w:type="dxa"/>
            <w:shd w:val="clear" w:color="auto" w:fill="F7CAAC"/>
          </w:tcPr>
          <w:p w14:paraId="61972DB7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FC19D4B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7CC59E3B" w14:textId="77777777" w:rsidTr="00383EAA">
        <w:tc>
          <w:tcPr>
            <w:tcW w:w="3086" w:type="dxa"/>
            <w:shd w:val="clear" w:color="auto" w:fill="F7CAAC"/>
          </w:tcPr>
          <w:p w14:paraId="6E3B034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8F9D298" w14:textId="77777777" w:rsidR="00383EAA" w:rsidRDefault="00383EAA" w:rsidP="00383EAA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531111B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0E1AD63" w14:textId="77777777" w:rsidR="00383EAA" w:rsidRDefault="00383EAA" w:rsidP="00383EAA">
            <w:pPr>
              <w:jc w:val="both"/>
            </w:pPr>
            <w:r>
              <w:t>přednáška, seminář</w:t>
            </w:r>
          </w:p>
        </w:tc>
      </w:tr>
      <w:tr w:rsidR="00383EAA" w14:paraId="5277C8B7" w14:textId="77777777" w:rsidTr="00383EAA">
        <w:tc>
          <w:tcPr>
            <w:tcW w:w="3086" w:type="dxa"/>
            <w:shd w:val="clear" w:color="auto" w:fill="F7CAAC"/>
          </w:tcPr>
          <w:p w14:paraId="4454338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D495958" w14:textId="77777777" w:rsidR="00383EAA" w:rsidRDefault="00383EAA" w:rsidP="00383EAA">
            <w:pPr>
              <w:jc w:val="both"/>
            </w:pPr>
            <w:r>
              <w:t>Pásemná i ústní forma</w:t>
            </w:r>
          </w:p>
          <w:p w14:paraId="31F5719E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30147C90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1CFB62B4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73064451" w14:textId="77777777" w:rsidR="00383EAA" w:rsidRDefault="00383EAA" w:rsidP="00383EAA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383EAA" w14:paraId="5D81670A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585C06E5" w14:textId="77777777" w:rsidR="00383EAA" w:rsidRDefault="00383EAA" w:rsidP="00383EAA">
            <w:pPr>
              <w:jc w:val="both"/>
            </w:pPr>
          </w:p>
        </w:tc>
      </w:tr>
      <w:tr w:rsidR="00383EAA" w14:paraId="3E3D883B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85AE16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185B5B5" w14:textId="77777777" w:rsidR="00383EAA" w:rsidRDefault="00383EAA" w:rsidP="00383EAA">
            <w:pPr>
              <w:jc w:val="both"/>
            </w:pPr>
            <w:r>
              <w:t xml:space="preserve">Ing. Petr Novák, Ph.D. </w:t>
            </w:r>
          </w:p>
          <w:p w14:paraId="6198CEAC" w14:textId="77777777" w:rsidR="00383EAA" w:rsidRDefault="00383EAA" w:rsidP="00383EAA">
            <w:pPr>
              <w:jc w:val="both"/>
            </w:pPr>
          </w:p>
        </w:tc>
      </w:tr>
      <w:tr w:rsidR="00383EAA" w14:paraId="17265EBA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9A020E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F1B96E8" w14:textId="77777777" w:rsidR="00383EAA" w:rsidRDefault="00383EAA" w:rsidP="00383EAA">
            <w:pPr>
              <w:jc w:val="both"/>
            </w:pPr>
            <w:r>
              <w:t>Metodicky, vede přednášky, semináře</w:t>
            </w:r>
          </w:p>
          <w:p w14:paraId="107943B0" w14:textId="77777777" w:rsidR="00383EAA" w:rsidRDefault="00383EAA" w:rsidP="00383EAA">
            <w:pPr>
              <w:jc w:val="both"/>
            </w:pPr>
          </w:p>
        </w:tc>
      </w:tr>
      <w:tr w:rsidR="00383EAA" w14:paraId="77ED4009" w14:textId="77777777" w:rsidTr="00383EAA">
        <w:tc>
          <w:tcPr>
            <w:tcW w:w="3086" w:type="dxa"/>
            <w:shd w:val="clear" w:color="auto" w:fill="F7CAAC"/>
          </w:tcPr>
          <w:p w14:paraId="360CCA5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3BBD529" w14:textId="77777777" w:rsidR="00383EAA" w:rsidRDefault="00383EAA" w:rsidP="00383EAA">
            <w:pPr>
              <w:jc w:val="both"/>
            </w:pPr>
            <w:r>
              <w:t>Ing. Petr</w:t>
            </w:r>
            <w:r w:rsidR="00BF217E">
              <w:t xml:space="preserve"> Novák, Ph.D, přednášky (100 %)</w:t>
            </w:r>
            <w:r w:rsidR="00BC413E">
              <w:t>, semináře (100%).</w:t>
            </w:r>
          </w:p>
        </w:tc>
      </w:tr>
      <w:tr w:rsidR="00383EAA" w14:paraId="21CD8BCF" w14:textId="77777777" w:rsidTr="00383EAA">
        <w:trPr>
          <w:trHeight w:val="140"/>
        </w:trPr>
        <w:tc>
          <w:tcPr>
            <w:tcW w:w="9855" w:type="dxa"/>
            <w:gridSpan w:val="8"/>
            <w:tcBorders>
              <w:top w:val="nil"/>
            </w:tcBorders>
          </w:tcPr>
          <w:p w14:paraId="63BE97AC" w14:textId="77777777" w:rsidR="00383EAA" w:rsidRDefault="00383EAA" w:rsidP="00383EAA">
            <w:pPr>
              <w:jc w:val="both"/>
            </w:pPr>
          </w:p>
        </w:tc>
      </w:tr>
      <w:tr w:rsidR="00383EAA" w14:paraId="668768D4" w14:textId="77777777" w:rsidTr="00383EAA">
        <w:tc>
          <w:tcPr>
            <w:tcW w:w="3086" w:type="dxa"/>
            <w:shd w:val="clear" w:color="auto" w:fill="F7CAAC"/>
          </w:tcPr>
          <w:p w14:paraId="6579545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AA6A7FC" w14:textId="77777777" w:rsidR="00383EAA" w:rsidRDefault="00383EAA" w:rsidP="00383EAA">
            <w:pPr>
              <w:jc w:val="both"/>
            </w:pPr>
          </w:p>
        </w:tc>
      </w:tr>
      <w:tr w:rsidR="00383EAA" w14:paraId="3FD24B49" w14:textId="77777777" w:rsidTr="00383EAA">
        <w:trPr>
          <w:trHeight w:val="5953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3CD77A3" w14:textId="77777777" w:rsidR="00383EAA" w:rsidRDefault="00383EAA" w:rsidP="00383EAA">
            <w:pPr>
              <w:jc w:val="both"/>
            </w:pPr>
            <w:r w:rsidRPr="00712FC6">
              <w:t>Cíl předmětu:</w:t>
            </w:r>
          </w:p>
          <w:p w14:paraId="2C739443" w14:textId="77777777" w:rsidR="00383EAA" w:rsidRDefault="00383EAA" w:rsidP="00383EAA">
            <w:pPr>
              <w:jc w:val="both"/>
            </w:pPr>
            <w:r>
              <w:t>Předmět je zaměřen na řízení ekonomické stránky podniku, tj. základní aspekty zakládání podnikatelského subjektu a souhrn hospodářských rozhodnutí o využívání výrobních faktorů vedoucího k optimální realizaci cílů vlastníků a zaměstnanců podniku. Disciplína popisuje a analyzuje podnikové ekonomické procesy a jevy v jejich vazbách a souvislostech. Odhaluje příznivé a nepříznivé důsledky určitého chování podniku. Cílem je předávat a vytvářet základní znalosti hospodaření podniku s akcentem na majetkovou a kapitálovou strukturu podniku; výnosy, náklady a výsledek hospodaření; základy nákladové analýzy a kalkulací a zároveň zabezpečit komplexní systémový pohled na podnikové hospodářství; umožnit studentům samostatně řešit základní otázky založení a rozvoje podniku; učit je rozhodovat o otázkách strategického a operativního řízení; přispívat k formování etického profilu manažera a podnikatele opírajícího se o znalosti aktuální právní úpravy vybraných forem podnikání v České republice (fyzické osoby – živnostníci; soukromoprávní korporace; fundace; ústavy).</w:t>
            </w:r>
          </w:p>
          <w:p w14:paraId="690BA57B" w14:textId="77777777" w:rsidR="00383EAA" w:rsidRPr="00094C85" w:rsidRDefault="00383EAA" w:rsidP="00383EAA">
            <w:pPr>
              <w:jc w:val="both"/>
              <w:rPr>
                <w:b/>
              </w:rPr>
            </w:pPr>
            <w:r w:rsidRPr="00094C85">
              <w:rPr>
                <w:b/>
              </w:rPr>
              <w:t>Témata:</w:t>
            </w:r>
          </w:p>
          <w:p w14:paraId="7ED84309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Úvod do podnikové ekonomiky</w:t>
            </w:r>
          </w:p>
          <w:p w14:paraId="4990AAED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Ekonomický princip; Podnikatelské prostředí</w:t>
            </w:r>
          </w:p>
          <w:p w14:paraId="4DFA2D46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Podnikání fyzických osob (podnikající podle podmínek Zákona č. 455/1991 Sb., o živnostenském podnikání)</w:t>
            </w:r>
          </w:p>
          <w:p w14:paraId="11A7B4D8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Podnikání Právnických osob (fundace, ústavy, soukromoprávní korporace)</w:t>
            </w:r>
          </w:p>
          <w:p w14:paraId="69D170D9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Majetek podniku</w:t>
            </w:r>
          </w:p>
          <w:p w14:paraId="22E31F62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Kapitál podniku</w:t>
            </w:r>
          </w:p>
          <w:p w14:paraId="7E37B150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Výnosy a náklady podniku</w:t>
            </w:r>
          </w:p>
          <w:p w14:paraId="399A4B8A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Základní nákladové analýzy</w:t>
            </w:r>
          </w:p>
          <w:p w14:paraId="6F50C22D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Základy kalkulací</w:t>
            </w:r>
          </w:p>
          <w:p w14:paraId="08361869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 xml:space="preserve">Podnikatelský plán a záměr </w:t>
            </w:r>
          </w:p>
          <w:p w14:paraId="1E532287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 xml:space="preserve">Canvas </w:t>
            </w:r>
            <w:r w:rsidRPr="0087376D">
              <w:t xml:space="preserve">nástroj pro návrh </w:t>
            </w:r>
            <w:r>
              <w:t>business</w:t>
            </w:r>
            <w:r w:rsidRPr="0087376D">
              <w:t xml:space="preserve"> modelu, jeho analýzu i inovaci.</w:t>
            </w:r>
          </w:p>
          <w:p w14:paraId="7660593A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Životní cyklus podniku, fúze, akvizice, likvidace a zánik podniku</w:t>
            </w:r>
          </w:p>
          <w:p w14:paraId="694BEB25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Základy finančního řízení podniku</w:t>
            </w:r>
          </w:p>
          <w:p w14:paraId="2088EBFF" w14:textId="77777777" w:rsidR="00383EAA" w:rsidRDefault="00383EAA" w:rsidP="007642A7">
            <w:pPr>
              <w:pStyle w:val="Odstavecseseznamem"/>
              <w:numPr>
                <w:ilvl w:val="0"/>
                <w:numId w:val="31"/>
              </w:numPr>
              <w:ind w:left="1093"/>
              <w:jc w:val="both"/>
            </w:pPr>
            <w:r>
              <w:t>Základy investičního rozhodování</w:t>
            </w:r>
          </w:p>
        </w:tc>
      </w:tr>
      <w:tr w:rsidR="00383EAA" w14:paraId="5CF3670C" w14:textId="77777777" w:rsidTr="00383EAA">
        <w:trPr>
          <w:trHeight w:val="44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19F0B76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D875C79" w14:textId="77777777" w:rsidR="00383EAA" w:rsidRDefault="00383EAA" w:rsidP="00383EAA">
            <w:pPr>
              <w:jc w:val="both"/>
            </w:pPr>
          </w:p>
        </w:tc>
      </w:tr>
      <w:tr w:rsidR="00383EAA" w14:paraId="67C1814C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0C51B8B" w14:textId="77777777" w:rsidR="00383EAA" w:rsidRPr="00E162F0" w:rsidRDefault="00383EAA" w:rsidP="00383EAA">
            <w:pPr>
              <w:jc w:val="both"/>
              <w:rPr>
                <w:b/>
              </w:rPr>
            </w:pPr>
            <w:r w:rsidRPr="00E162F0">
              <w:rPr>
                <w:b/>
              </w:rPr>
              <w:t>Povinná literatura:</w:t>
            </w:r>
          </w:p>
          <w:p w14:paraId="24BE515B" w14:textId="77777777" w:rsidR="00383EAA" w:rsidRDefault="00383EAA" w:rsidP="00383EAA">
            <w:pPr>
              <w:jc w:val="both"/>
            </w:pPr>
            <w:r w:rsidRPr="00CF4364">
              <w:rPr>
                <w:caps/>
              </w:rPr>
              <w:t xml:space="preserve">Synek, M., </w:t>
            </w:r>
            <w:r>
              <w:rPr>
                <w:caps/>
              </w:rPr>
              <w:t xml:space="preserve">E. </w:t>
            </w:r>
            <w:r w:rsidRPr="00CF4364">
              <w:rPr>
                <w:caps/>
              </w:rPr>
              <w:t>Kislingerová</w:t>
            </w:r>
            <w:r>
              <w:t xml:space="preserve"> a kolektiv. </w:t>
            </w:r>
            <w:r>
              <w:rPr>
                <w:i/>
              </w:rPr>
              <w:t xml:space="preserve">Podniková ekonomika. </w:t>
            </w:r>
            <w:r>
              <w:t>6. přepracované a doplněné vydání. Praha: C. H. Beck, 2015. ISBN 978-80-7400-274-8.</w:t>
            </w:r>
          </w:p>
          <w:p w14:paraId="3443C9D5" w14:textId="77777777" w:rsidR="00383EAA" w:rsidRDefault="00383EAA" w:rsidP="00383EAA">
            <w:pPr>
              <w:jc w:val="both"/>
            </w:pPr>
            <w:r w:rsidRPr="00CF4364">
              <w:rPr>
                <w:caps/>
              </w:rPr>
              <w:t>Synek, M.</w:t>
            </w:r>
            <w:r>
              <w:t xml:space="preserve"> a kolektiv. </w:t>
            </w:r>
            <w:r>
              <w:rPr>
                <w:i/>
              </w:rPr>
              <w:t xml:space="preserve">Manažerská ekonomika. </w:t>
            </w:r>
            <w:r>
              <w:t>5. aktualizované a doplněné vydání. Praha: Grada, 2011. ISBN 978-80-247-3494-1.</w:t>
            </w:r>
          </w:p>
          <w:p w14:paraId="27A2B115" w14:textId="77777777" w:rsidR="00383EAA" w:rsidRDefault="00383EAA" w:rsidP="00383EAA">
            <w:pPr>
              <w:jc w:val="both"/>
            </w:pPr>
            <w:r>
              <w:t xml:space="preserve">MARTINOVIČOVÁ, D., M. KONEČNÝ a J. VAVŘINA. </w:t>
            </w:r>
            <w:r>
              <w:rPr>
                <w:i/>
                <w:iCs/>
              </w:rPr>
              <w:t>Úvod do podnikové ekonomiky</w:t>
            </w:r>
            <w:r>
              <w:t>. Praha: Grada, 2014, 208 s. Expert. ISBN 978-80-247-5316-4.</w:t>
            </w:r>
          </w:p>
          <w:p w14:paraId="27703368" w14:textId="77777777" w:rsidR="00383EAA" w:rsidRDefault="00383EAA" w:rsidP="00383EAA">
            <w:pPr>
              <w:jc w:val="both"/>
            </w:pPr>
            <w:r w:rsidRPr="00CF4364">
              <w:rPr>
                <w:caps/>
              </w:rPr>
              <w:t xml:space="preserve">Veber, J., </w:t>
            </w:r>
            <w:r>
              <w:rPr>
                <w:caps/>
              </w:rPr>
              <w:t xml:space="preserve">J. </w:t>
            </w:r>
            <w:r w:rsidRPr="00CF4364">
              <w:rPr>
                <w:caps/>
              </w:rPr>
              <w:t>Srpová</w:t>
            </w:r>
            <w:r>
              <w:t xml:space="preserve"> a kolektiv. </w:t>
            </w:r>
            <w:r>
              <w:rPr>
                <w:i/>
              </w:rPr>
              <w:t xml:space="preserve">Podnikání malé a střední firmy. </w:t>
            </w:r>
            <w:r>
              <w:t>3. aktualizované a doplněné vydání. Praha: Grada, 2012.ISBN 978-80-247-4520-6.</w:t>
            </w:r>
          </w:p>
          <w:p w14:paraId="1670E487" w14:textId="77777777" w:rsidR="00383EAA" w:rsidRPr="00E162F0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Doporučena</w:t>
            </w:r>
            <w:r w:rsidRPr="00E162F0">
              <w:rPr>
                <w:b/>
              </w:rPr>
              <w:t xml:space="preserve"> literatura:</w:t>
            </w:r>
          </w:p>
          <w:p w14:paraId="03FBD2AB" w14:textId="77777777" w:rsidR="00383EAA" w:rsidRDefault="00383EAA" w:rsidP="00383EAA">
            <w:pPr>
              <w:jc w:val="both"/>
            </w:pPr>
            <w:r>
              <w:t xml:space="preserve">JANATKA, F. </w:t>
            </w:r>
            <w:r>
              <w:rPr>
                <w:i/>
                <w:iCs/>
              </w:rPr>
              <w:t>Podnikání v globalizovaném světě</w:t>
            </w:r>
            <w:r>
              <w:t>. Praha: Wolters Kluwer, 2017, 336 s. ISBN 978-80-7552-754-7.</w:t>
            </w:r>
          </w:p>
          <w:p w14:paraId="6ECDAE1E" w14:textId="77777777" w:rsidR="00383EAA" w:rsidRDefault="00383EAA" w:rsidP="00383EAA">
            <w:pPr>
              <w:jc w:val="both"/>
            </w:pPr>
            <w:r w:rsidRPr="00CF4364">
              <w:rPr>
                <w:caps/>
              </w:rPr>
              <w:t xml:space="preserve">Wöhe, G., </w:t>
            </w:r>
            <w:r>
              <w:rPr>
                <w:caps/>
              </w:rPr>
              <w:t xml:space="preserve">E. </w:t>
            </w:r>
            <w:r w:rsidRPr="00CF4364">
              <w:rPr>
                <w:caps/>
              </w:rPr>
              <w:t>Kislingerová</w:t>
            </w:r>
            <w:r>
              <w:t xml:space="preserve">. </w:t>
            </w:r>
            <w:r>
              <w:rPr>
                <w:i/>
              </w:rPr>
              <w:t xml:space="preserve">Úvod do podnikového hospodářství. </w:t>
            </w:r>
            <w:r>
              <w:t>2. přepracované a doplněné vydání. Praha: C. H. Beck, 2007. ISBN 978-80-7179-897-2.</w:t>
            </w:r>
          </w:p>
          <w:p w14:paraId="639D9BBC" w14:textId="77777777" w:rsidR="00383EAA" w:rsidRPr="009F4BF8" w:rsidRDefault="00383EAA" w:rsidP="00383EAA">
            <w:pPr>
              <w:jc w:val="both"/>
            </w:pPr>
            <w:r w:rsidRPr="00CF4364">
              <w:rPr>
                <w:caps/>
              </w:rPr>
              <w:lastRenderedPageBreak/>
              <w:t xml:space="preserve">Zámečník, R., </w:t>
            </w:r>
            <w:r>
              <w:rPr>
                <w:caps/>
              </w:rPr>
              <w:t xml:space="preserve">Z. </w:t>
            </w:r>
            <w:r w:rsidRPr="00CF4364">
              <w:rPr>
                <w:caps/>
              </w:rPr>
              <w:t>Tučková</w:t>
            </w:r>
            <w:r>
              <w:rPr>
                <w:caps/>
              </w:rPr>
              <w:t xml:space="preserve"> </w:t>
            </w:r>
            <w:r>
              <w:t>a</w:t>
            </w:r>
            <w:r>
              <w:rPr>
                <w:caps/>
              </w:rPr>
              <w:t xml:space="preserve"> L.</w:t>
            </w:r>
            <w:r w:rsidRPr="00CF4364">
              <w:rPr>
                <w:caps/>
              </w:rPr>
              <w:t xml:space="preserve"> Hromková</w:t>
            </w:r>
            <w:r>
              <w:t xml:space="preserve">. </w:t>
            </w:r>
            <w:r>
              <w:rPr>
                <w:i/>
              </w:rPr>
              <w:t xml:space="preserve">Podniková ekonomika II. </w:t>
            </w:r>
            <w:r>
              <w:t>Zlín: Univerzita Tomáše Bati ve Zlíně, 2007. ISBN 978-80-7318-624-1.</w:t>
            </w:r>
          </w:p>
          <w:p w14:paraId="306C7402" w14:textId="77777777" w:rsidR="00383EAA" w:rsidRDefault="00383EAA" w:rsidP="00383EAA">
            <w:pPr>
              <w:jc w:val="both"/>
            </w:pPr>
            <w:r>
              <w:t xml:space="preserve">JOHN, V. </w:t>
            </w:r>
            <w:r>
              <w:rPr>
                <w:i/>
                <w:iCs/>
              </w:rPr>
              <w:t>How to run a business without risk: the truth revealed about business risk : ten interviews with experienced entrepreneurs and advisors</w:t>
            </w:r>
            <w:r>
              <w:t>. London: Meriglobe Business Academy, 2017, 247 s. ISBN 978-1-911511-14-4.</w:t>
            </w:r>
          </w:p>
          <w:p w14:paraId="4BAB3C1B" w14:textId="77777777" w:rsidR="00383EAA" w:rsidRDefault="00383EAA" w:rsidP="00383EAA">
            <w:pPr>
              <w:jc w:val="both"/>
            </w:pPr>
            <w:r>
              <w:t>ČR, Zákon č. 455/1991 Sb., o živnostenském podnikání v platném znění</w:t>
            </w:r>
          </w:p>
          <w:p w14:paraId="032DA750" w14:textId="77777777" w:rsidR="00383EAA" w:rsidRDefault="00383EAA" w:rsidP="00383EAA">
            <w:pPr>
              <w:jc w:val="both"/>
            </w:pPr>
            <w:r>
              <w:t>ČR, Zákon č. 89/2012 Sb., Zákon občanský zákoník v platném znění</w:t>
            </w:r>
          </w:p>
          <w:p w14:paraId="097850D4" w14:textId="77777777" w:rsidR="00383EAA" w:rsidRPr="00CC0E32" w:rsidRDefault="00383EAA" w:rsidP="00383EAA">
            <w:pPr>
              <w:jc w:val="both"/>
            </w:pPr>
            <w:r>
              <w:t>ČR, Zákon č. 90/2012 Sb., Zákon o obchodních společnostech a družstvech (zákon o obchodních korporacích) v platném znění</w:t>
            </w:r>
          </w:p>
        </w:tc>
      </w:tr>
      <w:tr w:rsidR="00383EAA" w14:paraId="239A2496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58A3EDC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83EAA" w14:paraId="3D6C909D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B7A5DD7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06EE8A8" w14:textId="77777777" w:rsidR="00383EAA" w:rsidRDefault="00383EAA" w:rsidP="00383EAA">
            <w:pPr>
              <w:jc w:val="both"/>
            </w:pPr>
            <w:r>
              <w:t>15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9E0501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2FBF0134" w14:textId="77777777" w:rsidTr="00383EAA">
        <w:tc>
          <w:tcPr>
            <w:tcW w:w="9855" w:type="dxa"/>
            <w:gridSpan w:val="8"/>
            <w:shd w:val="clear" w:color="auto" w:fill="F7CAAC"/>
          </w:tcPr>
          <w:p w14:paraId="08F4BB3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3CE6EBF5" w14:textId="77777777" w:rsidTr="00383EAA">
        <w:trPr>
          <w:trHeight w:val="554"/>
        </w:trPr>
        <w:tc>
          <w:tcPr>
            <w:tcW w:w="9855" w:type="dxa"/>
            <w:gridSpan w:val="8"/>
          </w:tcPr>
          <w:p w14:paraId="4D9DE1A9" w14:textId="77777777" w:rsidR="00383EAA" w:rsidRPr="00C361CD" w:rsidRDefault="00383EAA" w:rsidP="00383EAA">
            <w:pPr>
              <w:jc w:val="both"/>
            </w:pPr>
            <w:r w:rsidRPr="00C361CD"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01F6EE80" w14:textId="77777777" w:rsidR="00637DFA" w:rsidRDefault="00637DFA" w:rsidP="00383EAA"/>
    <w:p w14:paraId="79284577" w14:textId="77777777" w:rsidR="00637DFA" w:rsidRDefault="00637DFA"/>
    <w:p w14:paraId="18FDE371" w14:textId="77777777" w:rsidR="00BF217E" w:rsidRDefault="00BF217E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489159B2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F0B1E2C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66FD9FCA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B2AE81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8169FD0" w14:textId="77777777" w:rsidR="00383EAA" w:rsidRPr="00906CFC" w:rsidRDefault="00383EAA" w:rsidP="00383EAA">
            <w:pPr>
              <w:jc w:val="both"/>
              <w:rPr>
                <w:i/>
              </w:rPr>
            </w:pPr>
            <w:bookmarkStart w:id="664" w:name="pravniRad1"/>
            <w:r>
              <w:t>Právní řád I</w:t>
            </w:r>
            <w:bookmarkEnd w:id="664"/>
          </w:p>
        </w:tc>
      </w:tr>
      <w:tr w:rsidR="00383EAA" w14:paraId="29FA7912" w14:textId="77777777" w:rsidTr="00383EAA">
        <w:tc>
          <w:tcPr>
            <w:tcW w:w="3086" w:type="dxa"/>
            <w:shd w:val="clear" w:color="auto" w:fill="F7CAAC"/>
          </w:tcPr>
          <w:p w14:paraId="2AE7EF3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ECFC002" w14:textId="77777777" w:rsidR="00383EAA" w:rsidRDefault="00383EAA" w:rsidP="00D61FCE">
            <w:pPr>
              <w:jc w:val="both"/>
            </w:pPr>
            <w:r>
              <w:t>Povinný „</w:t>
            </w:r>
            <w:r w:rsidR="00D61FCE">
              <w:t>PZ</w:t>
            </w:r>
            <w:r>
              <w:t>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305CFB7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0FE61CB" w14:textId="77777777" w:rsidR="00383EAA" w:rsidRDefault="00383EAA" w:rsidP="00383EAA">
            <w:pPr>
              <w:jc w:val="both"/>
            </w:pPr>
            <w:r>
              <w:t>1/ZS</w:t>
            </w:r>
          </w:p>
        </w:tc>
      </w:tr>
      <w:tr w:rsidR="00383EAA" w14:paraId="2E02647A" w14:textId="77777777" w:rsidTr="00383EAA">
        <w:tc>
          <w:tcPr>
            <w:tcW w:w="3086" w:type="dxa"/>
            <w:shd w:val="clear" w:color="auto" w:fill="F7CAAC"/>
          </w:tcPr>
          <w:p w14:paraId="0903769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4E94A88" w14:textId="77777777" w:rsidR="00383EAA" w:rsidRDefault="00383EAA" w:rsidP="00383EAA">
            <w:pPr>
              <w:jc w:val="both"/>
            </w:pPr>
            <w:r>
              <w:t>28p + 14s</w:t>
            </w:r>
          </w:p>
        </w:tc>
        <w:tc>
          <w:tcPr>
            <w:tcW w:w="889" w:type="dxa"/>
            <w:shd w:val="clear" w:color="auto" w:fill="F7CAAC"/>
          </w:tcPr>
          <w:p w14:paraId="64DD2EC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4586D4D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1F65D0C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0065548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2EEE1495" w14:textId="77777777" w:rsidTr="00383EAA">
        <w:tc>
          <w:tcPr>
            <w:tcW w:w="3086" w:type="dxa"/>
            <w:shd w:val="clear" w:color="auto" w:fill="F7CAAC"/>
          </w:tcPr>
          <w:p w14:paraId="2CD57470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3E0B78B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4E00FC8A" w14:textId="77777777" w:rsidTr="00383EAA">
        <w:tc>
          <w:tcPr>
            <w:tcW w:w="3086" w:type="dxa"/>
            <w:shd w:val="clear" w:color="auto" w:fill="F7CAAC"/>
          </w:tcPr>
          <w:p w14:paraId="7E985DB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650EBAF" w14:textId="77777777" w:rsidR="00383EAA" w:rsidRDefault="003B693C" w:rsidP="00383EAA">
            <w:pPr>
              <w:jc w:val="both"/>
            </w:pPr>
            <w:r>
              <w:t>z</w:t>
            </w:r>
            <w:r w:rsidR="00383EAA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596E721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D1C9EB2" w14:textId="77777777" w:rsidR="00383EAA" w:rsidRDefault="00383EAA" w:rsidP="00383EAA">
            <w:pPr>
              <w:jc w:val="both"/>
            </w:pPr>
            <w:r>
              <w:t>Přednáška, seminář</w:t>
            </w:r>
          </w:p>
        </w:tc>
      </w:tr>
      <w:tr w:rsidR="00383EAA" w14:paraId="2FFB00E4" w14:textId="77777777" w:rsidTr="00383EAA">
        <w:tc>
          <w:tcPr>
            <w:tcW w:w="3086" w:type="dxa"/>
            <w:shd w:val="clear" w:color="auto" w:fill="F7CAAC"/>
          </w:tcPr>
          <w:p w14:paraId="16E506F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B47DFA1" w14:textId="77777777" w:rsidR="00383EAA" w:rsidRDefault="00383EAA" w:rsidP="00383EAA">
            <w:pPr>
              <w:jc w:val="both"/>
            </w:pPr>
            <w:r>
              <w:t>Pásemná i ústní forma</w:t>
            </w:r>
          </w:p>
          <w:p w14:paraId="3F5B1767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49DA442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4EB349A6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4F1D3EB2" w14:textId="77777777" w:rsidR="00383EAA" w:rsidRDefault="00383EAA" w:rsidP="00383EAA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383EAA" w14:paraId="6EC97E1B" w14:textId="77777777" w:rsidTr="00383EAA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4B5DF695" w14:textId="77777777" w:rsidR="00383EAA" w:rsidRDefault="00383EAA" w:rsidP="00383EAA">
            <w:pPr>
              <w:jc w:val="both"/>
            </w:pPr>
          </w:p>
        </w:tc>
      </w:tr>
      <w:tr w:rsidR="00383EAA" w14:paraId="10BBA1CE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2F7B2B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38F04E5" w14:textId="77777777" w:rsidR="00383EAA" w:rsidRDefault="00383EAA" w:rsidP="00383EAA">
            <w:pPr>
              <w:jc w:val="both"/>
            </w:pPr>
            <w:r>
              <w:t>JUDr. Vladislav Štefka</w:t>
            </w:r>
          </w:p>
        </w:tc>
      </w:tr>
      <w:tr w:rsidR="00383EAA" w14:paraId="2BB52E43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93B22C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CB2A01C" w14:textId="77777777" w:rsidR="00383EAA" w:rsidRDefault="00383EAA" w:rsidP="00383EAA">
            <w:pPr>
              <w:jc w:val="both"/>
            </w:pPr>
            <w:r>
              <w:t>Metodicky, vede přednášky, semináře</w:t>
            </w:r>
          </w:p>
        </w:tc>
      </w:tr>
      <w:tr w:rsidR="00383EAA" w14:paraId="0883D5BF" w14:textId="77777777" w:rsidTr="00383EAA">
        <w:tc>
          <w:tcPr>
            <w:tcW w:w="3086" w:type="dxa"/>
            <w:shd w:val="clear" w:color="auto" w:fill="F7CAAC"/>
          </w:tcPr>
          <w:p w14:paraId="60BC7CE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A0FBAF3" w14:textId="77777777" w:rsidR="00383EAA" w:rsidRDefault="00383EAA" w:rsidP="00383EAA">
            <w:pPr>
              <w:jc w:val="both"/>
            </w:pPr>
            <w:r>
              <w:t>JUDr. Vladislav Štefka, přednášky (100 %)</w:t>
            </w:r>
            <w:r w:rsidR="00BC413E">
              <w:t>, semináře (100%).</w:t>
            </w:r>
          </w:p>
        </w:tc>
      </w:tr>
      <w:tr w:rsidR="00383EAA" w14:paraId="096DBEFB" w14:textId="77777777" w:rsidTr="00383EAA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44ABAF38" w14:textId="77777777" w:rsidR="00383EAA" w:rsidRDefault="00383EAA" w:rsidP="00383EAA">
            <w:pPr>
              <w:jc w:val="both"/>
            </w:pPr>
          </w:p>
        </w:tc>
      </w:tr>
      <w:tr w:rsidR="00383EAA" w14:paraId="4D0BE83F" w14:textId="77777777" w:rsidTr="00383EAA">
        <w:tc>
          <w:tcPr>
            <w:tcW w:w="3086" w:type="dxa"/>
            <w:shd w:val="clear" w:color="auto" w:fill="F7CAAC"/>
          </w:tcPr>
          <w:p w14:paraId="5244492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0B7FA59" w14:textId="77777777" w:rsidR="00383EAA" w:rsidRDefault="00383EAA" w:rsidP="00383EAA">
            <w:pPr>
              <w:jc w:val="both"/>
            </w:pPr>
          </w:p>
        </w:tc>
      </w:tr>
      <w:tr w:rsidR="00383EAA" w14:paraId="7BBF95E4" w14:textId="77777777" w:rsidTr="00383EAA">
        <w:trPr>
          <w:trHeight w:val="396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CD99067" w14:textId="77777777" w:rsidR="00383EAA" w:rsidRPr="0032190B" w:rsidRDefault="00383EAA" w:rsidP="00383EAA">
            <w:pPr>
              <w:jc w:val="both"/>
            </w:pPr>
            <w:r w:rsidRPr="0032190B">
              <w:t>Cílem předmětu je získat potřebný rozsah znalostí týkajících se teorie státu a práva a základního vnímání struktury právního rámce ČR.</w:t>
            </w:r>
          </w:p>
          <w:p w14:paraId="21859F41" w14:textId="77777777" w:rsidR="00383EAA" w:rsidRPr="00094C85" w:rsidRDefault="00383EAA" w:rsidP="00383EAA">
            <w:pPr>
              <w:jc w:val="both"/>
              <w:rPr>
                <w:b/>
              </w:rPr>
            </w:pPr>
            <w:r w:rsidRPr="00094C85">
              <w:rPr>
                <w:b/>
              </w:rPr>
              <w:t>Témata:</w:t>
            </w:r>
          </w:p>
          <w:p w14:paraId="1E3B404E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Periodizace dějin státu a práva na území České republiky</w:t>
            </w:r>
          </w:p>
          <w:p w14:paraId="621EB2F2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Základní kapitoly z teorie státu a práva</w:t>
            </w:r>
          </w:p>
          <w:p w14:paraId="4EC3DA1C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Právní normy, struktura, druhy</w:t>
            </w:r>
          </w:p>
          <w:p w14:paraId="4A93491A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Platnost a účinnost právních norem</w:t>
            </w:r>
          </w:p>
          <w:p w14:paraId="0F6837A0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Systém práva, právní odvětví a prameny práva</w:t>
            </w:r>
          </w:p>
          <w:p w14:paraId="2C2AAC0D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Aplikace a interpretace práva</w:t>
            </w:r>
          </w:p>
          <w:p w14:paraId="7C1727AA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Právní odpovědnost</w:t>
            </w:r>
          </w:p>
          <w:p w14:paraId="1F59A6C3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Tvorba práva</w:t>
            </w:r>
          </w:p>
          <w:p w14:paraId="4D5F4002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Právní vědomí občanů a stát</w:t>
            </w:r>
          </w:p>
          <w:p w14:paraId="5A277D45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Základy veřejné správy</w:t>
            </w:r>
          </w:p>
          <w:p w14:paraId="37FD932A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Státní správa a samospráva</w:t>
            </w:r>
          </w:p>
          <w:p w14:paraId="16037698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Základy ústavního práva, Listina základních práv a svobod</w:t>
            </w:r>
          </w:p>
          <w:p w14:paraId="1DE971DF" w14:textId="77777777" w:rsidR="00383EAA" w:rsidRPr="0032190B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Ústava, ústavní pořádek a ústavní principy</w:t>
            </w:r>
          </w:p>
          <w:p w14:paraId="1FC24AE2" w14:textId="77777777" w:rsidR="00383EAA" w:rsidRDefault="00383EAA" w:rsidP="007642A7">
            <w:pPr>
              <w:pStyle w:val="Odstavecseseznamem"/>
              <w:numPr>
                <w:ilvl w:val="0"/>
                <w:numId w:val="32"/>
              </w:numPr>
              <w:ind w:left="1093"/>
              <w:jc w:val="both"/>
            </w:pPr>
            <w:r w:rsidRPr="0032190B">
              <w:t>Základy komunitárního práva</w:t>
            </w:r>
          </w:p>
        </w:tc>
      </w:tr>
      <w:tr w:rsidR="00383EAA" w14:paraId="6CB99A6E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FE64B34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0E00200" w14:textId="77777777" w:rsidR="00383EAA" w:rsidRDefault="00383EAA" w:rsidP="00383EAA">
            <w:pPr>
              <w:jc w:val="both"/>
            </w:pPr>
          </w:p>
        </w:tc>
      </w:tr>
      <w:tr w:rsidR="00383EAA" w14:paraId="66C6A197" w14:textId="77777777" w:rsidTr="00383EAA">
        <w:trPr>
          <w:trHeight w:val="955"/>
        </w:trPr>
        <w:tc>
          <w:tcPr>
            <w:tcW w:w="9855" w:type="dxa"/>
            <w:gridSpan w:val="8"/>
            <w:tcBorders>
              <w:top w:val="nil"/>
            </w:tcBorders>
          </w:tcPr>
          <w:p w14:paraId="27666566" w14:textId="77777777" w:rsidR="00383EAA" w:rsidRPr="001C0137" w:rsidRDefault="00383EAA" w:rsidP="00383EAA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1E4CC237" w14:textId="77777777" w:rsidR="00383EAA" w:rsidRDefault="00383EAA" w:rsidP="00383EAA">
            <w:pPr>
              <w:ind w:left="216" w:hanging="216"/>
              <w:rPr>
                <w:noProof/>
              </w:rPr>
            </w:pPr>
            <w:r w:rsidRPr="00DA5CFE">
              <w:rPr>
                <w:caps/>
                <w:noProof/>
              </w:rPr>
              <w:t xml:space="preserve">Štefka, </w:t>
            </w:r>
            <w:r>
              <w:rPr>
                <w:caps/>
                <w:noProof/>
              </w:rPr>
              <w:t>V.</w:t>
            </w:r>
            <w:r>
              <w:rPr>
                <w:noProof/>
              </w:rPr>
              <w:t xml:space="preserve"> </w:t>
            </w:r>
            <w:r w:rsidRPr="006A692F">
              <w:rPr>
                <w:i/>
                <w:noProof/>
              </w:rPr>
              <w:t>Právní řád, základní kurz I</w:t>
            </w:r>
            <w:r>
              <w:rPr>
                <w:noProof/>
              </w:rPr>
              <w:t>, Zlín : UTB 2002</w:t>
            </w:r>
          </w:p>
          <w:p w14:paraId="01C36863" w14:textId="77777777" w:rsidR="0062612C" w:rsidRDefault="0062612C" w:rsidP="00383EAA">
            <w:pPr>
              <w:ind w:left="216" w:hanging="216"/>
              <w:rPr>
                <w:ins w:id="665" w:author="Uzivatel" w:date="2018-11-01T16:25:00Z"/>
                <w:noProof/>
              </w:rPr>
            </w:pPr>
            <w:ins w:id="666" w:author="Uzivatel" w:date="2018-11-01T16:25:00Z">
              <w:r>
                <w:t>Ústavní zákon č. 1/1993 Sb., Ústava České republiky.</w:t>
              </w:r>
            </w:ins>
          </w:p>
          <w:p w14:paraId="40885E7A" w14:textId="77777777" w:rsidR="00383EAA" w:rsidRPr="00DA5CFE" w:rsidRDefault="00383EAA" w:rsidP="00383EAA">
            <w:pPr>
              <w:ind w:left="216" w:hanging="216"/>
              <w:rPr>
                <w:b/>
                <w:noProof/>
              </w:rPr>
            </w:pPr>
            <w:r w:rsidRPr="00DA5CFE">
              <w:rPr>
                <w:b/>
                <w:noProof/>
              </w:rPr>
              <w:t>Doporučena literatura:</w:t>
            </w:r>
          </w:p>
          <w:p w14:paraId="4A9D5739" w14:textId="77777777" w:rsidR="00383EAA" w:rsidRDefault="00383EAA" w:rsidP="00383EAA">
            <w:pPr>
              <w:jc w:val="both"/>
              <w:rPr>
                <w:ins w:id="667" w:author="Uzivatel" w:date="2018-11-01T16:25:00Z"/>
                <w:noProof/>
              </w:rPr>
            </w:pPr>
            <w:r w:rsidRPr="00DA5CFE">
              <w:rPr>
                <w:caps/>
                <w:noProof/>
              </w:rPr>
              <w:t>Nedorost, L.</w:t>
            </w:r>
            <w:r>
              <w:rPr>
                <w:noProof/>
              </w:rPr>
              <w:t xml:space="preserve"> a kol. </w:t>
            </w:r>
            <w:r w:rsidRPr="006A692F">
              <w:rPr>
                <w:i/>
                <w:noProof/>
              </w:rPr>
              <w:t>Základy práva</w:t>
            </w:r>
            <w:r>
              <w:rPr>
                <w:noProof/>
              </w:rPr>
              <w:t>, EROLEX BOHEMIA, Praha 2003</w:t>
            </w:r>
          </w:p>
          <w:p w14:paraId="1127FB94" w14:textId="77777777" w:rsidR="005B3161" w:rsidRDefault="005B3161" w:rsidP="00383EAA">
            <w:pPr>
              <w:jc w:val="both"/>
              <w:rPr>
                <w:ins w:id="668" w:author="Uzivatel" w:date="2018-11-01T16:25:00Z"/>
              </w:rPr>
            </w:pPr>
            <w:ins w:id="669" w:author="Uzivatel" w:date="2018-11-01T16:25:00Z">
              <w:r w:rsidRPr="005B3161">
                <w:rPr>
                  <w:caps/>
                </w:rPr>
                <w:t>Soukupová. Z</w:t>
              </w:r>
              <w:r>
                <w:t xml:space="preserve">. (2009) </w:t>
              </w:r>
              <w:r w:rsidRPr="00D1052E">
                <w:rPr>
                  <w:i/>
                  <w:rPrChange w:id="670" w:author="Jiří Vojtěšek" w:date="2018-11-25T19:15:00Z">
                    <w:rPr/>
                  </w:rPrChange>
                </w:rPr>
                <w:t>Základy teorie práva</w:t>
              </w:r>
              <w:r>
                <w:t>, Holešov.</w:t>
              </w:r>
            </w:ins>
          </w:p>
          <w:p w14:paraId="45EB1663" w14:textId="77777777" w:rsidR="0062612C" w:rsidRDefault="0062612C" w:rsidP="00383EAA">
            <w:pPr>
              <w:jc w:val="both"/>
            </w:pPr>
            <w:ins w:id="671" w:author="Uzivatel" w:date="2018-11-01T16:25:00Z">
              <w:r>
                <w:t xml:space="preserve">NOVÁKOVÁ, Z. </w:t>
              </w:r>
              <w:r w:rsidRPr="00D1052E">
                <w:rPr>
                  <w:i/>
                  <w:rPrChange w:id="672" w:author="Jiří Vojtěšek" w:date="2018-11-25T19:15:00Z">
                    <w:rPr/>
                  </w:rPrChange>
                </w:rPr>
                <w:t>Teorie práva pro společenské vědy se zaměřením na vzdělávání</w:t>
              </w:r>
              <w:r>
                <w:t>. Olomouc: VUP Olomouc, 2007</w:t>
              </w:r>
            </w:ins>
          </w:p>
        </w:tc>
      </w:tr>
      <w:tr w:rsidR="00383EAA" w14:paraId="3200AD70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D31FE96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3ED9A898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F0A7FB9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0D2B479" w14:textId="77777777" w:rsidR="00383EAA" w:rsidRDefault="00383EAA" w:rsidP="00383EAA">
            <w:pPr>
              <w:jc w:val="both"/>
            </w:pPr>
            <w:r>
              <w:t>21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E625EC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1FE817C0" w14:textId="77777777" w:rsidTr="00383EAA">
        <w:tc>
          <w:tcPr>
            <w:tcW w:w="9855" w:type="dxa"/>
            <w:gridSpan w:val="8"/>
            <w:shd w:val="clear" w:color="auto" w:fill="F7CAAC"/>
          </w:tcPr>
          <w:p w14:paraId="3F25959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2FD8CC2D" w14:textId="77777777" w:rsidTr="00383EAA">
        <w:trPr>
          <w:trHeight w:val="548"/>
        </w:trPr>
        <w:tc>
          <w:tcPr>
            <w:tcW w:w="9855" w:type="dxa"/>
            <w:gridSpan w:val="8"/>
          </w:tcPr>
          <w:p w14:paraId="25E3D115" w14:textId="77777777" w:rsidR="00383EAA" w:rsidRPr="0032190B" w:rsidRDefault="00383EAA" w:rsidP="00383EAA">
            <w:pPr>
              <w:jc w:val="both"/>
            </w:pPr>
            <w:r w:rsidRPr="0032190B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2B1DA102" w14:textId="77777777" w:rsidR="00383EAA" w:rsidRDefault="00383EAA" w:rsidP="00383EAA">
      <w:pPr>
        <w:spacing w:after="160" w:line="259" w:lineRule="auto"/>
      </w:pPr>
    </w:p>
    <w:p w14:paraId="2AB68838" w14:textId="77777777" w:rsidR="00383EAA" w:rsidRDefault="00383EAA" w:rsidP="00383EAA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59C70CA1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794928D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4C507964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43C5B6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A8C1D64" w14:textId="77777777" w:rsidR="00383EAA" w:rsidRPr="00906CFC" w:rsidRDefault="00383EAA" w:rsidP="00383EAA">
            <w:pPr>
              <w:jc w:val="both"/>
              <w:rPr>
                <w:i/>
              </w:rPr>
            </w:pPr>
            <w:bookmarkStart w:id="673" w:name="pravniRad2"/>
            <w:r>
              <w:t>Právní řád II</w:t>
            </w:r>
            <w:bookmarkEnd w:id="673"/>
          </w:p>
        </w:tc>
      </w:tr>
      <w:tr w:rsidR="00383EAA" w14:paraId="1FB11D12" w14:textId="77777777" w:rsidTr="00383EAA">
        <w:tc>
          <w:tcPr>
            <w:tcW w:w="3086" w:type="dxa"/>
            <w:shd w:val="clear" w:color="auto" w:fill="F7CAAC"/>
          </w:tcPr>
          <w:p w14:paraId="464DD90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38BCA5E" w14:textId="77777777" w:rsidR="00383EAA" w:rsidRDefault="00383EAA" w:rsidP="00D61FCE">
            <w:pPr>
              <w:jc w:val="both"/>
            </w:pPr>
            <w:r>
              <w:t>Povinný „</w:t>
            </w:r>
            <w:r w:rsidR="00D61FCE">
              <w:t>PZ</w:t>
            </w:r>
            <w:r>
              <w:t>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4DF5669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702C0F3" w14:textId="77777777" w:rsidR="00383EAA" w:rsidRDefault="00383EAA" w:rsidP="00383EAA">
            <w:pPr>
              <w:jc w:val="both"/>
            </w:pPr>
            <w:r>
              <w:t>1/LS</w:t>
            </w:r>
          </w:p>
        </w:tc>
      </w:tr>
      <w:tr w:rsidR="00383EAA" w14:paraId="528FB1B1" w14:textId="77777777" w:rsidTr="00383EAA">
        <w:tc>
          <w:tcPr>
            <w:tcW w:w="3086" w:type="dxa"/>
            <w:shd w:val="clear" w:color="auto" w:fill="F7CAAC"/>
          </w:tcPr>
          <w:p w14:paraId="68B4F98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1D4AC06" w14:textId="77777777" w:rsidR="00383EAA" w:rsidRDefault="00383EAA" w:rsidP="00383EAA">
            <w:pPr>
              <w:jc w:val="both"/>
            </w:pPr>
            <w:r>
              <w:t>28p + 14s</w:t>
            </w:r>
          </w:p>
        </w:tc>
        <w:tc>
          <w:tcPr>
            <w:tcW w:w="889" w:type="dxa"/>
            <w:shd w:val="clear" w:color="auto" w:fill="F7CAAC"/>
          </w:tcPr>
          <w:p w14:paraId="56D813B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A78E312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4AABEBA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07B3AE8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1763789E" w14:textId="77777777" w:rsidTr="00383EAA">
        <w:tc>
          <w:tcPr>
            <w:tcW w:w="3086" w:type="dxa"/>
            <w:shd w:val="clear" w:color="auto" w:fill="F7CAAC"/>
          </w:tcPr>
          <w:p w14:paraId="6DA0C437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B9467EB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23350F7D" w14:textId="77777777" w:rsidTr="00383EAA">
        <w:tc>
          <w:tcPr>
            <w:tcW w:w="3086" w:type="dxa"/>
            <w:shd w:val="clear" w:color="auto" w:fill="F7CAAC"/>
          </w:tcPr>
          <w:p w14:paraId="5E16FB7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2BB1686" w14:textId="77777777" w:rsidR="00383EAA" w:rsidRDefault="003B693C" w:rsidP="00383EAA">
            <w:pPr>
              <w:jc w:val="both"/>
            </w:pPr>
            <w:r>
              <w:t>z</w:t>
            </w:r>
            <w:r w:rsidR="00383EAA">
              <w:t>ápočet</w:t>
            </w:r>
            <w:r>
              <w:t>, zkouška</w:t>
            </w:r>
          </w:p>
        </w:tc>
        <w:tc>
          <w:tcPr>
            <w:tcW w:w="2156" w:type="dxa"/>
            <w:shd w:val="clear" w:color="auto" w:fill="F7CAAC"/>
          </w:tcPr>
          <w:p w14:paraId="4E5BCEE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31E0F13" w14:textId="77777777" w:rsidR="00383EAA" w:rsidRDefault="003B693C" w:rsidP="00383EAA">
            <w:pPr>
              <w:jc w:val="both"/>
            </w:pPr>
            <w:r>
              <w:t>P</w:t>
            </w:r>
            <w:r w:rsidR="00383EAA">
              <w:t>řednáška</w:t>
            </w:r>
            <w:r>
              <w:t>, seminář</w:t>
            </w:r>
          </w:p>
        </w:tc>
      </w:tr>
      <w:tr w:rsidR="00383EAA" w14:paraId="5BC529B3" w14:textId="77777777" w:rsidTr="00383EAA">
        <w:tc>
          <w:tcPr>
            <w:tcW w:w="3086" w:type="dxa"/>
            <w:shd w:val="clear" w:color="auto" w:fill="F7CAAC"/>
          </w:tcPr>
          <w:p w14:paraId="45A0021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67D9B87" w14:textId="77777777" w:rsidR="00383EAA" w:rsidRDefault="00383EAA" w:rsidP="00383EAA">
            <w:pPr>
              <w:jc w:val="both"/>
            </w:pPr>
            <w:r>
              <w:t>Pásemná i ústní forma</w:t>
            </w:r>
          </w:p>
          <w:p w14:paraId="3BC45C17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770DB438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63C7CEB0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03512A01" w14:textId="77777777" w:rsidR="00383EAA" w:rsidRDefault="00383EAA" w:rsidP="00383EAA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383EAA" w14:paraId="1270C076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35DDA0DB" w14:textId="77777777" w:rsidR="00383EAA" w:rsidRDefault="00383EAA" w:rsidP="00383EAA">
            <w:pPr>
              <w:jc w:val="both"/>
            </w:pPr>
          </w:p>
        </w:tc>
      </w:tr>
      <w:tr w:rsidR="00383EAA" w14:paraId="5CD526FD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A942C9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18029EC" w14:textId="77777777" w:rsidR="00383EAA" w:rsidRDefault="00383EAA" w:rsidP="00383EAA">
            <w:pPr>
              <w:jc w:val="both"/>
            </w:pPr>
            <w:r>
              <w:t>JUDr. Vladislav Štefka</w:t>
            </w:r>
          </w:p>
        </w:tc>
      </w:tr>
      <w:tr w:rsidR="00383EAA" w14:paraId="3CCF0296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845933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02EC1D6" w14:textId="77777777" w:rsidR="00383EAA" w:rsidRDefault="00383EAA" w:rsidP="00383EAA">
            <w:pPr>
              <w:jc w:val="both"/>
            </w:pPr>
            <w:r>
              <w:t>Metodicky, vede přednášky, semináře</w:t>
            </w:r>
          </w:p>
        </w:tc>
      </w:tr>
      <w:tr w:rsidR="00383EAA" w14:paraId="4BE2BE5D" w14:textId="77777777" w:rsidTr="00383EAA">
        <w:tc>
          <w:tcPr>
            <w:tcW w:w="3086" w:type="dxa"/>
            <w:shd w:val="clear" w:color="auto" w:fill="F7CAAC"/>
          </w:tcPr>
          <w:p w14:paraId="6CA3182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7E2339C" w14:textId="77777777" w:rsidR="00383EAA" w:rsidRDefault="00383EAA" w:rsidP="00383EAA">
            <w:pPr>
              <w:jc w:val="both"/>
            </w:pPr>
            <w:r>
              <w:t>JUDr. Vladislav Štefka, přednášky (100 %)</w:t>
            </w:r>
            <w:r w:rsidR="00BC413E">
              <w:t>, semináře (100%).</w:t>
            </w:r>
          </w:p>
        </w:tc>
      </w:tr>
      <w:tr w:rsidR="00383EAA" w14:paraId="2BEBD453" w14:textId="77777777" w:rsidTr="00383EAA">
        <w:trPr>
          <w:trHeight w:val="220"/>
        </w:trPr>
        <w:tc>
          <w:tcPr>
            <w:tcW w:w="9855" w:type="dxa"/>
            <w:gridSpan w:val="8"/>
            <w:tcBorders>
              <w:top w:val="nil"/>
            </w:tcBorders>
          </w:tcPr>
          <w:p w14:paraId="54ADD5B1" w14:textId="77777777" w:rsidR="00383EAA" w:rsidRDefault="00383EAA" w:rsidP="00383EAA">
            <w:pPr>
              <w:jc w:val="both"/>
            </w:pPr>
          </w:p>
        </w:tc>
      </w:tr>
      <w:tr w:rsidR="00383EAA" w14:paraId="0DA85537" w14:textId="77777777" w:rsidTr="00383EAA">
        <w:tc>
          <w:tcPr>
            <w:tcW w:w="3086" w:type="dxa"/>
            <w:shd w:val="clear" w:color="auto" w:fill="F7CAAC"/>
          </w:tcPr>
          <w:p w14:paraId="113D32A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3CCAA25" w14:textId="77777777" w:rsidR="00383EAA" w:rsidRDefault="00383EAA" w:rsidP="00383EAA">
            <w:pPr>
              <w:jc w:val="both"/>
            </w:pPr>
          </w:p>
        </w:tc>
      </w:tr>
      <w:tr w:rsidR="00383EAA" w14:paraId="6A5311FF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DD9D78E" w14:textId="77777777" w:rsidR="00383EAA" w:rsidRDefault="00383EAA" w:rsidP="00383E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Cílem předmětu je získat potřebný rozsah znalostí týkajících se pramenů práva, právních vztahů. Dále je vedena diskuse o aplikaci a interpretaci práva a to i ve vazbě na Ústavu ČR.</w:t>
            </w:r>
          </w:p>
          <w:p w14:paraId="792F1B61" w14:textId="77777777" w:rsidR="00383EAA" w:rsidRPr="00094C85" w:rsidRDefault="00383EAA" w:rsidP="00383EAA">
            <w:pPr>
              <w:jc w:val="both"/>
              <w:rPr>
                <w:b/>
              </w:rPr>
            </w:pPr>
            <w:r w:rsidRPr="00094C85">
              <w:rPr>
                <w:b/>
              </w:rPr>
              <w:t>Témata:</w:t>
            </w:r>
          </w:p>
          <w:p w14:paraId="1F3A4C4E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Prameny práva v České republice. </w:t>
            </w:r>
          </w:p>
          <w:p w14:paraId="1A8E0DC0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Systém práva a jednotlivá odvětví práva. </w:t>
            </w:r>
          </w:p>
          <w:p w14:paraId="56B2482E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Platnost, působnost a účinnost právní normy. </w:t>
            </w:r>
          </w:p>
          <w:p w14:paraId="1087E6DA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Ústavní, správní a finanční právo </w:t>
            </w:r>
          </w:p>
          <w:p w14:paraId="48B00061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Občanské právo hmotné a procesní </w:t>
            </w:r>
          </w:p>
          <w:p w14:paraId="230B5225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Obchodní společnosti. </w:t>
            </w:r>
          </w:p>
          <w:p w14:paraId="045B252B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Pracovní právo, sociální právo. </w:t>
            </w:r>
          </w:p>
          <w:p w14:paraId="37ADA04A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Právní vztahy, předpoklady právního vztahu </w:t>
            </w:r>
          </w:p>
          <w:p w14:paraId="1AEAFD2B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Právní skutečnosti, právní jednání, protiprávní jednání, právní události. </w:t>
            </w:r>
          </w:p>
          <w:p w14:paraId="43FF1CA2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Předmět a obsah právního vztahu. </w:t>
            </w:r>
          </w:p>
          <w:p w14:paraId="2CFA4DAB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Účastníci právních vztahů </w:t>
            </w:r>
          </w:p>
          <w:p w14:paraId="1982524B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Aplikace a interpretace práva. </w:t>
            </w:r>
          </w:p>
          <w:p w14:paraId="379BD16D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 xml:space="preserve">Základy a druhy právní odpovědnosti. </w:t>
            </w:r>
          </w:p>
          <w:p w14:paraId="6FBE15B1" w14:textId="77777777" w:rsidR="00383EAA" w:rsidRDefault="00383EAA" w:rsidP="007642A7">
            <w:pPr>
              <w:pStyle w:val="Odstavecseseznamem"/>
              <w:numPr>
                <w:ilvl w:val="0"/>
                <w:numId w:val="33"/>
              </w:numPr>
              <w:ind w:left="1093"/>
              <w:jc w:val="both"/>
            </w:pPr>
            <w:r>
              <w:t>Ústava Česká republiky.</w:t>
            </w:r>
          </w:p>
        </w:tc>
      </w:tr>
      <w:tr w:rsidR="00383EAA" w14:paraId="496EDEED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FE656A8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297178B" w14:textId="77777777" w:rsidR="00383EAA" w:rsidRDefault="00383EAA" w:rsidP="00383EAA">
            <w:pPr>
              <w:jc w:val="both"/>
            </w:pPr>
          </w:p>
        </w:tc>
      </w:tr>
      <w:tr w:rsidR="00383EAA" w14:paraId="4831ED54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D6B031D" w14:textId="77777777" w:rsidR="00383EAA" w:rsidRPr="001C0137" w:rsidRDefault="00383EAA" w:rsidP="00383EAA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4D634148" w14:textId="77777777" w:rsidR="00383EAA" w:rsidRDefault="00383EAA" w:rsidP="00383EAA">
            <w:pPr>
              <w:jc w:val="both"/>
            </w:pPr>
            <w:r>
              <w:t xml:space="preserve">ELIÁŠ K., a kol. </w:t>
            </w:r>
            <w:r w:rsidRPr="007503DA">
              <w:rPr>
                <w:i/>
              </w:rPr>
              <w:t>Nový občanský zákoník</w:t>
            </w:r>
            <w:r>
              <w:t>, SAGIT  2012, ISBN  978-80-7208-922-2</w:t>
            </w:r>
          </w:p>
          <w:p w14:paraId="73CC4783" w14:textId="77777777" w:rsidR="00383EAA" w:rsidRPr="00813520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Doporučená literatura</w:t>
            </w:r>
            <w:r w:rsidRPr="00813520">
              <w:rPr>
                <w:b/>
              </w:rPr>
              <w:t>:</w:t>
            </w:r>
          </w:p>
          <w:p w14:paraId="7EE05D0E" w14:textId="77777777" w:rsidR="00383EAA" w:rsidRPr="007503DA" w:rsidRDefault="00383EAA" w:rsidP="00383EAA">
            <w:r w:rsidRPr="007503DA">
              <w:t xml:space="preserve">ŠTEFKA, V. </w:t>
            </w:r>
            <w:r w:rsidRPr="007503DA">
              <w:rPr>
                <w:i/>
              </w:rPr>
              <w:t>Základy práva</w:t>
            </w:r>
            <w:r w:rsidRPr="007503DA">
              <w:t>, Zlín UTB 2006</w:t>
            </w:r>
          </w:p>
          <w:p w14:paraId="005ED4A8" w14:textId="77777777" w:rsidR="00383EAA" w:rsidRPr="007503DA" w:rsidRDefault="00383EAA" w:rsidP="00383EAA">
            <w:r w:rsidRPr="007503DA">
              <w:t xml:space="preserve">SVEJKOVSKÝ J., a kol. </w:t>
            </w:r>
            <w:r w:rsidRPr="007503DA">
              <w:rPr>
                <w:i/>
              </w:rPr>
              <w:t>Nový občanský zákoní</w:t>
            </w:r>
            <w:r>
              <w:rPr>
                <w:i/>
              </w:rPr>
              <w:t>k</w:t>
            </w:r>
            <w:r w:rsidRPr="007503DA">
              <w:rPr>
                <w:i/>
              </w:rPr>
              <w:t>, srovnání nové a staré úpravy</w:t>
            </w:r>
            <w:r w:rsidRPr="007503DA">
              <w:t xml:space="preserve">.  C.H.BECK  </w:t>
            </w:r>
          </w:p>
          <w:p w14:paraId="5110DA2B" w14:textId="77777777" w:rsidR="00383EAA" w:rsidRDefault="00383EAA" w:rsidP="00383EAA">
            <w:r w:rsidRPr="007503DA">
              <w:t>ISBN 978-80-7400-423-0</w:t>
            </w:r>
          </w:p>
          <w:p w14:paraId="0E8E72C0" w14:textId="77777777" w:rsidR="000A1576" w:rsidRPr="007503DA" w:rsidRDefault="000A1576" w:rsidP="00383EAA">
            <w:pPr>
              <w:rPr>
                <w:ins w:id="674" w:author="Uzivatel" w:date="2018-11-01T16:25:00Z"/>
              </w:rPr>
            </w:pPr>
            <w:ins w:id="675" w:author="Uzivatel" w:date="2018-11-01T16:25:00Z">
              <w:r>
                <w:t xml:space="preserve">HARVÁNEK, J. a kol. </w:t>
              </w:r>
              <w:r w:rsidRPr="00E52E11">
                <w:rPr>
                  <w:i/>
                  <w:rPrChange w:id="676" w:author="Jiří Vojtěšek" w:date="2018-11-25T19:15:00Z">
                    <w:rPr/>
                  </w:rPrChange>
                </w:rPr>
                <w:t>Základy teorie práva</w:t>
              </w:r>
              <w:r>
                <w:t>. Ostrava: Key Publishing, 2007.</w:t>
              </w:r>
            </w:ins>
          </w:p>
          <w:p w14:paraId="09D4EA6C" w14:textId="33D8045E" w:rsidR="00383EAA" w:rsidRDefault="000A1576" w:rsidP="00E52E11">
            <w:pPr>
              <w:jc w:val="both"/>
            </w:pPr>
            <w:ins w:id="677" w:author="Uzivatel" w:date="2018-11-01T16:25:00Z">
              <w:r>
                <w:t>FRANKOVÁ, M</w:t>
              </w:r>
              <w:del w:id="678" w:author="Jiří Vojtěšek" w:date="2018-11-25T19:15:00Z">
                <w:r w:rsidDel="00E52E11">
                  <w:delText>artina</w:delText>
                </w:r>
              </w:del>
            </w:ins>
            <w:ins w:id="679" w:author="Jiří Vojtěšek" w:date="2018-11-25T19:15:00Z">
              <w:r w:rsidR="00E52E11">
                <w:t>.</w:t>
              </w:r>
            </w:ins>
            <w:ins w:id="680" w:author="Uzivatel" w:date="2018-11-01T16:25:00Z">
              <w:r>
                <w:t xml:space="preserve"> a kol. </w:t>
              </w:r>
              <w:r w:rsidRPr="00E52E11">
                <w:rPr>
                  <w:i/>
                  <w:rPrChange w:id="681" w:author="Jiří Vojtěšek" w:date="2018-11-25T19:15:00Z">
                    <w:rPr/>
                  </w:rPrChange>
                </w:rPr>
                <w:t>Úvod do pozemkového práva</w:t>
              </w:r>
              <w:r>
                <w:t>. 1. vyd. Beroun: Eva Rozkotová, 2014, 240 s. ISBN 978-80-87488-19-5</w:t>
              </w:r>
            </w:ins>
          </w:p>
        </w:tc>
      </w:tr>
      <w:tr w:rsidR="00383EAA" w14:paraId="16470F34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E6A7CEB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67668FC8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F1EEA79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01600B8" w14:textId="77777777" w:rsidR="00383EAA" w:rsidRDefault="00383EAA" w:rsidP="00383EAA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72667B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6D6665A2" w14:textId="77777777" w:rsidTr="00383EAA">
        <w:tc>
          <w:tcPr>
            <w:tcW w:w="9855" w:type="dxa"/>
            <w:gridSpan w:val="8"/>
            <w:shd w:val="clear" w:color="auto" w:fill="F7CAAC"/>
          </w:tcPr>
          <w:p w14:paraId="64A6C87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383EAA" w14:paraId="5753D744" w14:textId="77777777" w:rsidTr="00383EAA">
        <w:trPr>
          <w:trHeight w:val="506"/>
        </w:trPr>
        <w:tc>
          <w:tcPr>
            <w:tcW w:w="9855" w:type="dxa"/>
            <w:gridSpan w:val="8"/>
          </w:tcPr>
          <w:p w14:paraId="0C55EC38" w14:textId="77777777" w:rsidR="00383EAA" w:rsidRPr="00FF147E" w:rsidRDefault="00383EAA" w:rsidP="00383EAA">
            <w:pPr>
              <w:jc w:val="both"/>
            </w:pPr>
            <w:r w:rsidRPr="00FF147E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46762B03" w14:textId="77777777" w:rsidR="00383EAA" w:rsidRDefault="00383EAA" w:rsidP="00383EAA">
      <w:pPr>
        <w:spacing w:after="160" w:line="259" w:lineRule="auto"/>
      </w:pPr>
    </w:p>
    <w:p w14:paraId="3E5CEDBA" w14:textId="77777777" w:rsidR="00383EAA" w:rsidRDefault="00383EAA" w:rsidP="00383EAA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6A246E1D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E18D808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69FF6E18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2A14C1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0F1DEDC" w14:textId="77777777" w:rsidR="00383EAA" w:rsidRDefault="00383EAA" w:rsidP="00383EAA">
            <w:pPr>
              <w:jc w:val="both"/>
            </w:pPr>
            <w:bookmarkStart w:id="682" w:name="profesniOchrana1"/>
            <w:r>
              <w:t>Profesní obrana 1</w:t>
            </w:r>
            <w:bookmarkEnd w:id="682"/>
          </w:p>
        </w:tc>
      </w:tr>
      <w:tr w:rsidR="00383EAA" w14:paraId="08D3519B" w14:textId="77777777" w:rsidTr="00383EAA">
        <w:tc>
          <w:tcPr>
            <w:tcW w:w="3086" w:type="dxa"/>
            <w:shd w:val="clear" w:color="auto" w:fill="F7CAAC"/>
          </w:tcPr>
          <w:p w14:paraId="072F763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2D63015" w14:textId="77777777" w:rsidR="00383EAA" w:rsidRDefault="00383EAA" w:rsidP="00383EAA">
            <w:pPr>
              <w:jc w:val="both"/>
            </w:pPr>
            <w:r>
              <w:t>Povinný „PZ“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DFF8041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DE8034C" w14:textId="77777777" w:rsidR="00383EAA" w:rsidRDefault="00383EAA" w:rsidP="00383EAA">
            <w:pPr>
              <w:jc w:val="both"/>
            </w:pPr>
            <w:r>
              <w:t>1/ZS</w:t>
            </w:r>
          </w:p>
        </w:tc>
      </w:tr>
      <w:tr w:rsidR="00383EAA" w14:paraId="4A81ECC3" w14:textId="77777777" w:rsidTr="00383EAA">
        <w:tc>
          <w:tcPr>
            <w:tcW w:w="3086" w:type="dxa"/>
            <w:shd w:val="clear" w:color="auto" w:fill="F7CAAC"/>
          </w:tcPr>
          <w:p w14:paraId="2DEE565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B740A53" w14:textId="77777777" w:rsidR="00383EAA" w:rsidRDefault="00383EAA" w:rsidP="00383EAA">
            <w:pPr>
              <w:jc w:val="both"/>
            </w:pPr>
            <w:r>
              <w:t>14p + 28c</w:t>
            </w:r>
          </w:p>
        </w:tc>
        <w:tc>
          <w:tcPr>
            <w:tcW w:w="889" w:type="dxa"/>
            <w:shd w:val="clear" w:color="auto" w:fill="F7CAAC"/>
          </w:tcPr>
          <w:p w14:paraId="1DBCD22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FD68D8F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1501A90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BBE319A" w14:textId="77777777" w:rsidR="00383EAA" w:rsidRDefault="00383EAA" w:rsidP="00383EAA">
            <w:pPr>
              <w:jc w:val="both"/>
            </w:pPr>
            <w:r>
              <w:t>2</w:t>
            </w:r>
          </w:p>
        </w:tc>
      </w:tr>
      <w:tr w:rsidR="00383EAA" w14:paraId="78AFB4B3" w14:textId="77777777" w:rsidTr="00383EAA">
        <w:tc>
          <w:tcPr>
            <w:tcW w:w="3086" w:type="dxa"/>
            <w:shd w:val="clear" w:color="auto" w:fill="F7CAAC"/>
          </w:tcPr>
          <w:p w14:paraId="7564CC94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7093E81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2DAB100D" w14:textId="77777777" w:rsidTr="00383EAA">
        <w:tc>
          <w:tcPr>
            <w:tcW w:w="3086" w:type="dxa"/>
            <w:shd w:val="clear" w:color="auto" w:fill="F7CAAC"/>
          </w:tcPr>
          <w:p w14:paraId="07B42F1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67E525B" w14:textId="77777777" w:rsidR="00383EAA" w:rsidRDefault="00383EAA" w:rsidP="00383EAA">
            <w:pPr>
              <w:jc w:val="both"/>
            </w:pPr>
            <w:r>
              <w:t>zápočet</w:t>
            </w:r>
          </w:p>
        </w:tc>
        <w:tc>
          <w:tcPr>
            <w:tcW w:w="2156" w:type="dxa"/>
            <w:shd w:val="clear" w:color="auto" w:fill="F7CAAC"/>
          </w:tcPr>
          <w:p w14:paraId="572A22D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6881570" w14:textId="77777777" w:rsidR="00383EAA" w:rsidRDefault="00383EAA" w:rsidP="00383EAA">
            <w:pPr>
              <w:jc w:val="both"/>
            </w:pPr>
            <w:r>
              <w:t>Přednášky, cvičení</w:t>
            </w:r>
          </w:p>
        </w:tc>
      </w:tr>
      <w:tr w:rsidR="00383EAA" w14:paraId="6642524E" w14:textId="77777777" w:rsidTr="00383EAA">
        <w:tc>
          <w:tcPr>
            <w:tcW w:w="3086" w:type="dxa"/>
            <w:shd w:val="clear" w:color="auto" w:fill="F7CAAC"/>
          </w:tcPr>
          <w:p w14:paraId="16939C9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7EA11FC" w14:textId="77777777" w:rsidR="00383EAA" w:rsidRDefault="00383EAA" w:rsidP="00383EAA">
            <w:pPr>
              <w:jc w:val="both"/>
            </w:pPr>
            <w:r>
              <w:t>Písemná forma a praktické přezkoušení</w:t>
            </w:r>
          </w:p>
          <w:p w14:paraId="29C0C9F0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(90% účast na cvičení). </w:t>
            </w:r>
          </w:p>
          <w:p w14:paraId="640FCA69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jednotlivých témat. </w:t>
            </w:r>
          </w:p>
          <w:p w14:paraId="4CD51043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24DDA652" w14:textId="77777777" w:rsidR="00383EAA" w:rsidRDefault="00383EAA" w:rsidP="00383EAA">
            <w:pPr>
              <w:jc w:val="both"/>
            </w:pPr>
            <w:r>
              <w:t>4. Prokázání úspěšného zvládnutí probírané tématiky při praktickém cvičení.</w:t>
            </w:r>
          </w:p>
        </w:tc>
      </w:tr>
      <w:tr w:rsidR="00383EAA" w14:paraId="0B09BAFE" w14:textId="77777777" w:rsidTr="00383EAA">
        <w:trPr>
          <w:trHeight w:val="87"/>
        </w:trPr>
        <w:tc>
          <w:tcPr>
            <w:tcW w:w="9855" w:type="dxa"/>
            <w:gridSpan w:val="8"/>
            <w:tcBorders>
              <w:top w:val="nil"/>
            </w:tcBorders>
          </w:tcPr>
          <w:p w14:paraId="195C7539" w14:textId="77777777" w:rsidR="00383EAA" w:rsidRDefault="00383EAA" w:rsidP="00383EAA">
            <w:pPr>
              <w:jc w:val="both"/>
            </w:pPr>
          </w:p>
        </w:tc>
      </w:tr>
      <w:tr w:rsidR="00383EAA" w14:paraId="39C6242A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F5746F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24B31E7" w14:textId="77777777" w:rsidR="00383EAA" w:rsidRDefault="00383EAA" w:rsidP="00383EAA">
            <w:pPr>
              <w:jc w:val="both"/>
            </w:pPr>
            <w:r>
              <w:t>Ing. Zdeněk Maláník, DCv.</w:t>
            </w:r>
          </w:p>
        </w:tc>
      </w:tr>
      <w:tr w:rsidR="00383EAA" w14:paraId="05FDDB31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166306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85BD4C1" w14:textId="77777777" w:rsidR="00383EAA" w:rsidRDefault="00383EAA" w:rsidP="00383EAA">
            <w:pPr>
              <w:jc w:val="both"/>
            </w:pPr>
            <w:r>
              <w:t>Metodicky, vede přednášky</w:t>
            </w:r>
            <w:r w:rsidR="00BC413E">
              <w:t xml:space="preserve"> a cvičení.</w:t>
            </w:r>
          </w:p>
        </w:tc>
      </w:tr>
      <w:tr w:rsidR="00383EAA" w14:paraId="7CAA2545" w14:textId="77777777" w:rsidTr="00383EAA">
        <w:tc>
          <w:tcPr>
            <w:tcW w:w="3086" w:type="dxa"/>
            <w:shd w:val="clear" w:color="auto" w:fill="F7CAAC"/>
          </w:tcPr>
          <w:p w14:paraId="76CE950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E383084" w14:textId="77777777" w:rsidR="00383EAA" w:rsidRDefault="00383EAA" w:rsidP="00BF217E">
            <w:pPr>
              <w:jc w:val="both"/>
            </w:pPr>
            <w:r>
              <w:t>Ing. Z</w:t>
            </w:r>
            <w:r w:rsidR="00BF217E">
              <w:t xml:space="preserve">deněk Maláník, DCv., přednášky </w:t>
            </w:r>
            <w:r>
              <w:t>(100 %)</w:t>
            </w:r>
            <w:r w:rsidR="00BC413E">
              <w:t>, cvičení (100%).</w:t>
            </w:r>
          </w:p>
        </w:tc>
      </w:tr>
      <w:tr w:rsidR="00383EAA" w14:paraId="037ACFC8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2664C8DF" w14:textId="77777777" w:rsidR="00383EAA" w:rsidRDefault="00383EAA" w:rsidP="00383EAA">
            <w:pPr>
              <w:jc w:val="both"/>
            </w:pPr>
          </w:p>
        </w:tc>
      </w:tr>
      <w:tr w:rsidR="00383EAA" w14:paraId="60A29D2F" w14:textId="77777777" w:rsidTr="00383EAA">
        <w:tc>
          <w:tcPr>
            <w:tcW w:w="3086" w:type="dxa"/>
            <w:shd w:val="clear" w:color="auto" w:fill="F7CAAC"/>
          </w:tcPr>
          <w:p w14:paraId="1981EB0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822F876" w14:textId="77777777" w:rsidR="00383EAA" w:rsidRDefault="00383EAA" w:rsidP="00383EAA">
            <w:pPr>
              <w:jc w:val="both"/>
            </w:pPr>
          </w:p>
        </w:tc>
      </w:tr>
      <w:tr w:rsidR="00383EAA" w14:paraId="4B4E2A2D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974F781" w14:textId="77777777" w:rsidR="00383EAA" w:rsidRPr="00876FD6" w:rsidRDefault="00383EAA" w:rsidP="00383EAA">
            <w:pPr>
              <w:jc w:val="both"/>
              <w:rPr>
                <w:color w:val="000000"/>
              </w:rPr>
            </w:pPr>
            <w:r w:rsidRPr="00876FD6">
              <w:rPr>
                <w:color w:val="000000"/>
              </w:rPr>
              <w:t>Cílem je zvládnutí základů teorie profesní obrany a sebeobrany s důrazem na preventivní jednání, znalost fází sebeobranné situace a jejich řešení, v souladu s právními normami ČR, morálním kodexem a etickými zásadami. Studenti se v praktické části seznámí s nejčastějšími situacemi profesní obrany a sebeobrany s důrazem na taktické postupy při vyproštění z držení jednotlivcem v podmínkách průmyslu komerční bezpečnosti.</w:t>
            </w:r>
          </w:p>
          <w:p w14:paraId="7747EB1F" w14:textId="77777777" w:rsidR="00383EAA" w:rsidRPr="00094C85" w:rsidRDefault="00383EAA" w:rsidP="00383EAA">
            <w:pPr>
              <w:jc w:val="both"/>
              <w:rPr>
                <w:b/>
                <w:color w:val="000000"/>
              </w:rPr>
            </w:pPr>
            <w:r w:rsidRPr="00094C85">
              <w:rPr>
                <w:b/>
                <w:color w:val="000000"/>
              </w:rPr>
              <w:t>Témata:</w:t>
            </w:r>
          </w:p>
          <w:p w14:paraId="1D140D9C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Definice a základní pojmy, zranitelná místa lidského těla, základní postoj, pozice a pohyb, vyproštění z držení za ruce stejnosměrně, 3 prvky vyproštění. </w:t>
            </w:r>
          </w:p>
          <w:p w14:paraId="255ACB34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Zákonitosti sebeobrany, rozdíl profesní obrana a sebeobrana, pád stranou, přímý úder, vyproštění z držení za ruce křížem. </w:t>
            </w:r>
          </w:p>
          <w:p w14:paraId="27323FD7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Charakteristika střetnutí v sebeobraně a v profesní obraně, vyproštění z držení za rukávy, přímý kop, vyproštění z držení za ruce v různé úrovni. </w:t>
            </w:r>
          </w:p>
          <w:p w14:paraId="4DC7EC8D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Diference v sebeobraně a v profesní obraně mužů a žen.</w:t>
            </w:r>
          </w:p>
          <w:p w14:paraId="09CAC813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Problematika nutné obrany, přímý podmet a jeho aplikace, úder loktem vyproštění z držení za trup. </w:t>
            </w:r>
          </w:p>
          <w:p w14:paraId="436A3521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Problematika krajní nouze, účinnost techniky z hlediska času, způsobu a provedení, vyproštění z držení za šaty na těle. </w:t>
            </w:r>
          </w:p>
          <w:p w14:paraId="5C84FD9E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Hlavní rozdíly mezi nutnou obranou a krajní nouzí, preventivní předcházení obranným situacím, vyproštění z držení za ruce z obou směrů. </w:t>
            </w:r>
          </w:p>
          <w:p w14:paraId="75026CF0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Psychika člověka v situaci profesní obrany a sebeobrany, osobní, společenské a právní aspekty, vyproštění z různých způsobů držení u stěny, varianty stržení. </w:t>
            </w:r>
          </w:p>
          <w:p w14:paraId="791A2B85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Komunikace v situaci profesní obrany a sebeobrany, rizikové faktory pro útok, kombinované vyproštění z držení, vyproštění držení za vlasy. </w:t>
            </w:r>
          </w:p>
          <w:p w14:paraId="7C0482BA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Preventivní chování v městské aglomeraci, původ a znaky agrese, faktory vyvolávající útok, kombinované vyproštění z držení za ruce, tělo a šaty. </w:t>
            </w:r>
          </w:p>
          <w:p w14:paraId="54180BAF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Preventivní chování při pobytu v přírodě, způsoby komunikace v obranné situaci, kombinované vyproštění z držení za ruce, tělo a šaty. </w:t>
            </w:r>
          </w:p>
          <w:p w14:paraId="39852AFE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Preventivní chování a jednání v souvislosti s automobilem, kombinované vyproštění z držení za ruce, tělo a šaty. </w:t>
            </w:r>
          </w:p>
          <w:p w14:paraId="44CF13C3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Význam vzdělání v sebeobraně a v profesní obraně v České republice a v Evropské unii. Varianty kombinovaného vyproštění z držení za ruce, tělo a šaty. Prezentace vytvořených webových prezentací – 3. klasifikace.</w:t>
            </w:r>
          </w:p>
          <w:p w14:paraId="5735F03D" w14:textId="77777777" w:rsidR="00383EAA" w:rsidRPr="00094C85" w:rsidRDefault="00383EAA" w:rsidP="007642A7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000000"/>
                <w:sz w:val="22"/>
                <w:szCs w:val="22"/>
              </w:rPr>
            </w:pPr>
            <w:r w:rsidRPr="00094C85">
              <w:rPr>
                <w:color w:val="000000"/>
              </w:rPr>
              <w:t>Zápočtový týden, opravné písemné práce a cvičení.</w:t>
            </w:r>
          </w:p>
        </w:tc>
      </w:tr>
      <w:tr w:rsidR="00383EAA" w14:paraId="24702743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0B4EE45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8259274" w14:textId="77777777" w:rsidR="00383EAA" w:rsidRDefault="00383EAA" w:rsidP="00383EAA">
            <w:pPr>
              <w:jc w:val="both"/>
            </w:pPr>
          </w:p>
        </w:tc>
      </w:tr>
      <w:tr w:rsidR="00383EAA" w14:paraId="412D674A" w14:textId="77777777" w:rsidTr="00383EAA">
        <w:trPr>
          <w:trHeight w:val="843"/>
        </w:trPr>
        <w:tc>
          <w:tcPr>
            <w:tcW w:w="9855" w:type="dxa"/>
            <w:gridSpan w:val="8"/>
            <w:tcBorders>
              <w:top w:val="nil"/>
            </w:tcBorders>
          </w:tcPr>
          <w:p w14:paraId="7D9EF4E0" w14:textId="77777777" w:rsidR="00383EAA" w:rsidRPr="008E1830" w:rsidRDefault="00383EAA" w:rsidP="00383EAA">
            <w:pPr>
              <w:rPr>
                <w:b/>
              </w:rPr>
            </w:pPr>
            <w:r w:rsidRPr="008E1830">
              <w:rPr>
                <w:b/>
              </w:rPr>
              <w:t>Povinná literatura:</w:t>
            </w:r>
          </w:p>
          <w:p w14:paraId="562536C6" w14:textId="77777777" w:rsidR="00383EAA" w:rsidRPr="008E1830" w:rsidRDefault="00383EAA" w:rsidP="00383EAA">
            <w:r w:rsidRPr="008E1830">
              <w:t>JUŘÍČEK, L</w:t>
            </w:r>
            <w:r>
              <w:t>.</w:t>
            </w:r>
            <w:r w:rsidRPr="008E1830">
              <w:t xml:space="preserve"> a P</w:t>
            </w:r>
            <w:r>
              <w:t>.</w:t>
            </w:r>
            <w:r w:rsidRPr="008E1830">
              <w:t xml:space="preserve"> ROŽŇÁK. </w:t>
            </w:r>
            <w:r w:rsidRPr="008E1830">
              <w:rPr>
                <w:i/>
              </w:rPr>
              <w:t>Bezpečnost, hrozby a rizika v 21. století</w:t>
            </w:r>
            <w:r w:rsidRPr="008E1830">
              <w:t>. Brno: KEY Publishing, 2014, 323 s. ISBN 978-80-7418-201-3.</w:t>
            </w:r>
          </w:p>
          <w:p w14:paraId="6CB33E71" w14:textId="77777777" w:rsidR="00383EAA" w:rsidRPr="008E1830" w:rsidRDefault="00383EAA" w:rsidP="00383EAA">
            <w:r w:rsidRPr="008E1830">
              <w:t>LUKÁŠ, L</w:t>
            </w:r>
            <w:r>
              <w:t>.</w:t>
            </w:r>
            <w:r w:rsidRPr="008E1830">
              <w:t xml:space="preserve"> a kol. </w:t>
            </w:r>
            <w:r w:rsidRPr="008E1830">
              <w:rPr>
                <w:i/>
              </w:rPr>
              <w:t>Teorie bezpečnosti I.: Teorie a praxe ochrany majetku a fyzické bezpečnosti</w:t>
            </w:r>
            <w:r w:rsidRPr="008E1830">
              <w:t>. Zlín: Radim Bačuvčík - VeRBuM, 2017, 220 s. ISBN 978-80-87500-89-7.</w:t>
            </w:r>
          </w:p>
          <w:p w14:paraId="336F6033" w14:textId="77777777" w:rsidR="00383EAA" w:rsidRPr="008E1830" w:rsidRDefault="00383EAA" w:rsidP="00383EAA">
            <w:r w:rsidRPr="008E1830">
              <w:t>LUKÁŠ, L. </w:t>
            </w:r>
            <w:r w:rsidRPr="008E1830">
              <w:rPr>
                <w:i/>
              </w:rPr>
              <w:t>Bezpečnostní technologie, systémy a mangement II.: Teorie a praxe ochrany majetku a fyzické bezpečnosti.</w:t>
            </w:r>
            <w:r w:rsidRPr="008E1830">
              <w:t xml:space="preserve"> Zlín: Radim Bačuvčík - VeRBuM, 2012, 387 s. ISBN 978-80-87500-19-4. Dostupné také z: www-verbum.name.</w:t>
            </w:r>
          </w:p>
          <w:p w14:paraId="52CA54C6" w14:textId="77777777" w:rsidR="00383EAA" w:rsidRPr="008E1830" w:rsidRDefault="00383EAA" w:rsidP="00383EAA">
            <w:r w:rsidRPr="008E1830">
              <w:t>LUKÁŠ, L. </w:t>
            </w:r>
            <w:r w:rsidRPr="008E1830">
              <w:rPr>
                <w:i/>
              </w:rPr>
              <w:t>Bezpečnostní technologie, systémy a management I</w:t>
            </w:r>
            <w:r w:rsidRPr="008E1830">
              <w:t>. Zlín: VeRBuM, 2011, 316 s. ISBN 978-80-87500-05-7.</w:t>
            </w:r>
          </w:p>
          <w:p w14:paraId="37231E60" w14:textId="77777777" w:rsidR="00383EAA" w:rsidRDefault="00383EAA" w:rsidP="00383EAA">
            <w:r w:rsidRPr="008E1830">
              <w:t>PERNECKÁ, S. </w:t>
            </w:r>
            <w:r w:rsidRPr="008E1830">
              <w:rPr>
                <w:i/>
              </w:rPr>
              <w:t>Inteligentní sebeobrana pro ženy: (jakož i osoby fyziognomicky znevýhodněné obecně).</w:t>
            </w:r>
            <w:r w:rsidRPr="008E1830">
              <w:t xml:space="preserve"> Editor F Hrabal. Bratislava: CAD Press, c2010, 171 s. Budo. ISBN 978-808-8969-440.</w:t>
            </w:r>
          </w:p>
          <w:p w14:paraId="595118AC" w14:textId="77777777" w:rsidR="00383EAA" w:rsidRDefault="00383EAA" w:rsidP="00383EAA"/>
          <w:p w14:paraId="172C697C" w14:textId="77777777" w:rsidR="00383EAA" w:rsidRPr="008E1830" w:rsidRDefault="00383EAA" w:rsidP="00383EAA"/>
          <w:p w14:paraId="1DD77C36" w14:textId="77777777" w:rsidR="00383EAA" w:rsidRPr="008E1830" w:rsidRDefault="00383EAA" w:rsidP="00383EAA">
            <w:pPr>
              <w:rPr>
                <w:b/>
              </w:rPr>
            </w:pPr>
            <w:r w:rsidRPr="008E1830">
              <w:rPr>
                <w:b/>
              </w:rPr>
              <w:t>Doporučená literatura:</w:t>
            </w:r>
          </w:p>
          <w:p w14:paraId="6EC4E600" w14:textId="77777777" w:rsidR="00383EAA" w:rsidRPr="008E1830" w:rsidRDefault="00383EAA" w:rsidP="00383EAA">
            <w:r w:rsidRPr="008E1830">
              <w:t>RÝČ, B</w:t>
            </w:r>
            <w:r>
              <w:t>.</w:t>
            </w:r>
            <w:r w:rsidRPr="008E1830">
              <w:t xml:space="preserve"> a V</w:t>
            </w:r>
            <w:r>
              <w:t>.</w:t>
            </w:r>
            <w:r w:rsidRPr="008E1830">
              <w:t xml:space="preserve"> PETRŮ. </w:t>
            </w:r>
            <w:r w:rsidRPr="008E1830">
              <w:rPr>
                <w:i/>
              </w:rPr>
              <w:t>Sebeobrana pro ženy</w:t>
            </w:r>
            <w:r w:rsidRPr="008E1830">
              <w:t>. Praha: Grada, 2010, 192 s. ISBN 978-802-4731-452.</w:t>
            </w:r>
          </w:p>
          <w:p w14:paraId="12B88BA8" w14:textId="77777777" w:rsidR="00383EAA" w:rsidRPr="008E1830" w:rsidRDefault="00383EAA" w:rsidP="00383EAA">
            <w:r w:rsidRPr="008E1830">
              <w:t>NÁCHODSKÝ, Z. </w:t>
            </w:r>
            <w:r w:rsidRPr="008E1830">
              <w:rPr>
                <w:i/>
              </w:rPr>
              <w:t>Nebojte se bránit</w:t>
            </w:r>
            <w:r w:rsidRPr="008E1830">
              <w:t>. Praha: Armex, 2006, 336 s. ISBN 80-867-9543-8.</w:t>
            </w:r>
          </w:p>
          <w:p w14:paraId="4CD27709" w14:textId="77777777" w:rsidR="00383EAA" w:rsidRDefault="00383EAA" w:rsidP="00383EAA">
            <w:r>
              <w:t>ROLLOVÁ, K</w:t>
            </w:r>
            <w:r w:rsidRPr="008E1830">
              <w:t>. </w:t>
            </w:r>
            <w:r w:rsidRPr="008E1830">
              <w:rPr>
                <w:i/>
              </w:rPr>
              <w:t>Staňte se svým bodyguardem</w:t>
            </w:r>
            <w:r w:rsidRPr="008E1830">
              <w:t>. Praha: Albatros, 2005, 153 s. Albatros Plus. ISBN 80-000-1714-8.</w:t>
            </w:r>
          </w:p>
        </w:tc>
      </w:tr>
      <w:tr w:rsidR="00383EAA" w14:paraId="0CA708D0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5E0659E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83EAA" w14:paraId="36E53AED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F09BFB1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40BE8FB" w14:textId="77777777" w:rsidR="00383EAA" w:rsidRDefault="00991DF8" w:rsidP="00CD10AE">
            <w:pPr>
              <w:jc w:val="center"/>
            </w:pPr>
            <w:r>
              <w:t>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7F5AC7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433AF46E" w14:textId="77777777" w:rsidTr="00383EAA">
        <w:tc>
          <w:tcPr>
            <w:tcW w:w="9855" w:type="dxa"/>
            <w:gridSpan w:val="8"/>
            <w:shd w:val="clear" w:color="auto" w:fill="F7CAAC"/>
          </w:tcPr>
          <w:p w14:paraId="131261B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991DF8" w14:paraId="2D2964C3" w14:textId="77777777" w:rsidTr="00383EAA">
        <w:trPr>
          <w:trHeight w:val="487"/>
        </w:trPr>
        <w:tc>
          <w:tcPr>
            <w:tcW w:w="9855" w:type="dxa"/>
            <w:gridSpan w:val="8"/>
          </w:tcPr>
          <w:p w14:paraId="47C00916" w14:textId="77777777" w:rsidR="00991DF8" w:rsidRPr="009A63BB" w:rsidRDefault="00991DF8" w:rsidP="00991DF8">
            <w:pPr>
              <w:jc w:val="both"/>
            </w:pPr>
            <w:r w:rsidRPr="00FF147E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280B6987" w14:textId="77777777" w:rsidR="00383EAA" w:rsidRDefault="00383EAA" w:rsidP="00383EAA"/>
    <w:p w14:paraId="58DC2DF8" w14:textId="77777777" w:rsidR="00FD0766" w:rsidRDefault="00FD0766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4D5C14B4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1DC5957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1DD7F51C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0931CC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6C3BA8A" w14:textId="77777777" w:rsidR="00383EAA" w:rsidRDefault="00383EAA" w:rsidP="00383EAA">
            <w:pPr>
              <w:jc w:val="both"/>
            </w:pPr>
            <w:bookmarkStart w:id="683" w:name="profesniOchrana2"/>
            <w:r>
              <w:t>Profesní obrana 2</w:t>
            </w:r>
            <w:bookmarkEnd w:id="683"/>
          </w:p>
        </w:tc>
      </w:tr>
      <w:tr w:rsidR="00383EAA" w14:paraId="6EED82D0" w14:textId="77777777" w:rsidTr="00383EAA">
        <w:tc>
          <w:tcPr>
            <w:tcW w:w="3086" w:type="dxa"/>
            <w:shd w:val="clear" w:color="auto" w:fill="F7CAAC"/>
          </w:tcPr>
          <w:p w14:paraId="00E2F6C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E21442D" w14:textId="77777777" w:rsidR="00383EAA" w:rsidRDefault="00383EAA" w:rsidP="00383EAA">
            <w:pPr>
              <w:jc w:val="both"/>
            </w:pPr>
            <w:r>
              <w:t>Povinný „PZ“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D4121B3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6B6D3F0" w14:textId="77777777" w:rsidR="00383EAA" w:rsidRDefault="00383EAA" w:rsidP="00383EAA">
            <w:pPr>
              <w:jc w:val="both"/>
            </w:pPr>
            <w:r>
              <w:t>1/LS</w:t>
            </w:r>
          </w:p>
        </w:tc>
      </w:tr>
      <w:tr w:rsidR="00383EAA" w14:paraId="2E3159DE" w14:textId="77777777" w:rsidTr="00383EAA">
        <w:tc>
          <w:tcPr>
            <w:tcW w:w="3086" w:type="dxa"/>
            <w:shd w:val="clear" w:color="auto" w:fill="F7CAAC"/>
          </w:tcPr>
          <w:p w14:paraId="28C0639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7B985C6" w14:textId="77777777" w:rsidR="00383EAA" w:rsidRDefault="00383EAA" w:rsidP="00383EAA">
            <w:pPr>
              <w:jc w:val="both"/>
            </w:pPr>
            <w:r>
              <w:t>14p + 28c</w:t>
            </w:r>
          </w:p>
        </w:tc>
        <w:tc>
          <w:tcPr>
            <w:tcW w:w="889" w:type="dxa"/>
            <w:shd w:val="clear" w:color="auto" w:fill="F7CAAC"/>
          </w:tcPr>
          <w:p w14:paraId="234DE8A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EE4167A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0F3F3A2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7A709D8" w14:textId="77777777" w:rsidR="00383EAA" w:rsidRDefault="00383EAA" w:rsidP="00383EAA">
            <w:pPr>
              <w:jc w:val="both"/>
            </w:pPr>
            <w:r>
              <w:t>2</w:t>
            </w:r>
          </w:p>
        </w:tc>
      </w:tr>
      <w:tr w:rsidR="00383EAA" w14:paraId="4B27363C" w14:textId="77777777" w:rsidTr="00383EAA">
        <w:tc>
          <w:tcPr>
            <w:tcW w:w="3086" w:type="dxa"/>
            <w:shd w:val="clear" w:color="auto" w:fill="F7CAAC"/>
          </w:tcPr>
          <w:p w14:paraId="36516E8B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D0A9C9D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615B5C0C" w14:textId="77777777" w:rsidTr="00383EAA">
        <w:tc>
          <w:tcPr>
            <w:tcW w:w="3086" w:type="dxa"/>
            <w:shd w:val="clear" w:color="auto" w:fill="F7CAAC"/>
          </w:tcPr>
          <w:p w14:paraId="3A5877B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EF63C43" w14:textId="77777777" w:rsidR="00383EAA" w:rsidRDefault="00383EAA" w:rsidP="00383EAA">
            <w:pPr>
              <w:jc w:val="both"/>
            </w:pPr>
            <w:r>
              <w:t>zápočet</w:t>
            </w:r>
          </w:p>
        </w:tc>
        <w:tc>
          <w:tcPr>
            <w:tcW w:w="2156" w:type="dxa"/>
            <w:shd w:val="clear" w:color="auto" w:fill="F7CAAC"/>
          </w:tcPr>
          <w:p w14:paraId="7772D5C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B80A58A" w14:textId="77777777" w:rsidR="00383EAA" w:rsidRDefault="00383EAA" w:rsidP="00383EAA">
            <w:pPr>
              <w:jc w:val="both"/>
            </w:pPr>
            <w:r>
              <w:t>Přednášky, cvičení</w:t>
            </w:r>
          </w:p>
        </w:tc>
      </w:tr>
      <w:tr w:rsidR="00383EAA" w14:paraId="40A33497" w14:textId="77777777" w:rsidTr="00383EAA">
        <w:tc>
          <w:tcPr>
            <w:tcW w:w="3086" w:type="dxa"/>
            <w:shd w:val="clear" w:color="auto" w:fill="F7CAAC"/>
          </w:tcPr>
          <w:p w14:paraId="08E72C0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791B395" w14:textId="77777777" w:rsidR="00383EAA" w:rsidRDefault="00383EAA" w:rsidP="00383EAA">
            <w:pPr>
              <w:jc w:val="both"/>
            </w:pPr>
            <w:r>
              <w:t>Písemná forma a praktické přezkoušení</w:t>
            </w:r>
          </w:p>
          <w:p w14:paraId="1BA33233" w14:textId="77777777" w:rsidR="00383EAA" w:rsidRDefault="00383EAA" w:rsidP="00383EAA">
            <w:pPr>
              <w:jc w:val="both"/>
            </w:pPr>
            <w:r>
              <w:t xml:space="preserve">1. Povinná účast na první přednášce a 90% účast na cvičeních. </w:t>
            </w:r>
          </w:p>
          <w:p w14:paraId="5EC9848D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jednotlivých témat. </w:t>
            </w:r>
          </w:p>
          <w:p w14:paraId="73EEEDA3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301F6CF1" w14:textId="77777777" w:rsidR="00383EAA" w:rsidRDefault="00383EAA" w:rsidP="00383EAA">
            <w:pPr>
              <w:jc w:val="both"/>
            </w:pPr>
            <w:r>
              <w:t>4. Prokázání úspěšného zvládnutí probírané tématiky při praktickém cvičení.</w:t>
            </w:r>
          </w:p>
        </w:tc>
      </w:tr>
      <w:tr w:rsidR="00383EAA" w14:paraId="42EB58A4" w14:textId="77777777" w:rsidTr="00383EAA">
        <w:trPr>
          <w:trHeight w:val="228"/>
        </w:trPr>
        <w:tc>
          <w:tcPr>
            <w:tcW w:w="9855" w:type="dxa"/>
            <w:gridSpan w:val="8"/>
            <w:tcBorders>
              <w:top w:val="nil"/>
            </w:tcBorders>
          </w:tcPr>
          <w:p w14:paraId="502552EE" w14:textId="77777777" w:rsidR="00383EAA" w:rsidRDefault="00383EAA" w:rsidP="00383EAA">
            <w:pPr>
              <w:jc w:val="both"/>
            </w:pPr>
          </w:p>
        </w:tc>
      </w:tr>
      <w:tr w:rsidR="00383EAA" w14:paraId="668C2715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9B45FC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7CBF53D" w14:textId="77777777" w:rsidR="00383EAA" w:rsidRDefault="00383EAA" w:rsidP="00383EAA">
            <w:pPr>
              <w:jc w:val="both"/>
            </w:pPr>
            <w:r>
              <w:t>Ing. Zdeněk Maláník, DCv.</w:t>
            </w:r>
          </w:p>
        </w:tc>
      </w:tr>
      <w:tr w:rsidR="00383EAA" w14:paraId="2429A6DD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9C44FA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B2FCF1E" w14:textId="77777777" w:rsidR="00383EAA" w:rsidRDefault="00BC413E" w:rsidP="00383EAA">
            <w:pPr>
              <w:jc w:val="both"/>
            </w:pPr>
            <w:r>
              <w:t>Metodicky, vede přednášky a cvičení.</w:t>
            </w:r>
          </w:p>
        </w:tc>
      </w:tr>
      <w:tr w:rsidR="00383EAA" w14:paraId="211F7196" w14:textId="77777777" w:rsidTr="00383EAA">
        <w:tc>
          <w:tcPr>
            <w:tcW w:w="3086" w:type="dxa"/>
            <w:shd w:val="clear" w:color="auto" w:fill="F7CAAC"/>
          </w:tcPr>
          <w:p w14:paraId="6CF3349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935698F" w14:textId="77777777" w:rsidR="00383EAA" w:rsidRDefault="00383EAA" w:rsidP="00BF217E">
            <w:pPr>
              <w:jc w:val="both"/>
            </w:pPr>
            <w:r>
              <w:t xml:space="preserve">Ing. </w:t>
            </w:r>
            <w:r w:rsidR="00BF217E">
              <w:t xml:space="preserve">Zdeněk Maláník, DCv., přednášky </w:t>
            </w:r>
            <w:r>
              <w:t>(100 %)</w:t>
            </w:r>
            <w:r w:rsidR="00BC413E">
              <w:t>, cvičení (100%).</w:t>
            </w:r>
          </w:p>
        </w:tc>
      </w:tr>
      <w:tr w:rsidR="00383EAA" w14:paraId="3922927B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4E554AC7" w14:textId="77777777" w:rsidR="00383EAA" w:rsidRDefault="00383EAA" w:rsidP="00383EAA">
            <w:pPr>
              <w:jc w:val="both"/>
            </w:pPr>
          </w:p>
        </w:tc>
      </w:tr>
      <w:tr w:rsidR="00383EAA" w14:paraId="7034BE19" w14:textId="77777777" w:rsidTr="00383EAA">
        <w:tc>
          <w:tcPr>
            <w:tcW w:w="3086" w:type="dxa"/>
            <w:shd w:val="clear" w:color="auto" w:fill="F7CAAC"/>
          </w:tcPr>
          <w:p w14:paraId="7E5A388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6373D3A" w14:textId="77777777" w:rsidR="00383EAA" w:rsidRDefault="00383EAA" w:rsidP="00383EAA">
            <w:pPr>
              <w:jc w:val="both"/>
            </w:pPr>
          </w:p>
        </w:tc>
      </w:tr>
      <w:tr w:rsidR="00383EAA" w14:paraId="581B2410" w14:textId="77777777" w:rsidTr="00CD10AE">
        <w:trPr>
          <w:trHeight w:val="99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26DB1BB" w14:textId="77777777" w:rsidR="00383EAA" w:rsidRPr="00897630" w:rsidRDefault="00383EAA" w:rsidP="00383EAA">
            <w:pPr>
              <w:jc w:val="both"/>
              <w:rPr>
                <w:color w:val="000000"/>
              </w:rPr>
            </w:pPr>
            <w:r w:rsidRPr="00897630">
              <w:rPr>
                <w:color w:val="000000"/>
              </w:rPr>
              <w:t>Hlavním cílem je rozšíření znalostí teorie profesní obrany a sebeobrany v preventivním jednání a chování. Dále na poznání fází obranné situace a na hlavních variantách jejího bezkontaktního a kontaktního řešení. Vše při respektování zákonných norem České republiky, morálního kodexu a uznávaných etických zásad. Dalším cílem je připravit studenty na zvládnutí technických kombinací profesní obrany s důrazem na zadržení osoby bez obranných prostředků. Vše v podmínkách komerční bezpečnosti. </w:t>
            </w:r>
          </w:p>
          <w:p w14:paraId="35481519" w14:textId="77777777" w:rsidR="00383EAA" w:rsidRPr="00B80C77" w:rsidRDefault="00383EAA" w:rsidP="00383EAA">
            <w:pPr>
              <w:jc w:val="both"/>
              <w:rPr>
                <w:b/>
                <w:color w:val="000000"/>
                <w:sz w:val="18"/>
              </w:rPr>
            </w:pPr>
            <w:r w:rsidRPr="00B80C77">
              <w:rPr>
                <w:b/>
                <w:color w:val="000000"/>
                <w:sz w:val="18"/>
              </w:rPr>
              <w:t>Témata:</w:t>
            </w:r>
          </w:p>
          <w:p w14:paraId="295E2278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Význam profesní obrany a sebeobrany pro člověka a společnost. Kombinované vyproštění z držení s využitím úderové techniky. </w:t>
            </w:r>
          </w:p>
          <w:p w14:paraId="1B5D2CE3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Problematika zadržení osoby podezřelé. Problematika neposkytnutí pomoci. Odváděcí technika, obrana proti okradení. </w:t>
            </w:r>
          </w:p>
          <w:p w14:paraId="608FCB64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Hlavní a vedlejší faktory střetnutí, znaky útočníka, aplikace techniky. Využití páky na paže, základy boje na zemi. </w:t>
            </w:r>
          </w:p>
          <w:p w14:paraId="077AADBF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Psychologické kategorie sebeobrany, agresivita člověka. Páka na paži ve variantách zadržení a odvedení. </w:t>
            </w:r>
          </w:p>
          <w:p w14:paraId="086839E1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Stres a strach v profesní obraně a v sebeobraně. Možnosti snížení jejich vlivu na jednání člověka.</w:t>
            </w:r>
          </w:p>
          <w:p w14:paraId="218116C6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Zadržovací a odváděcí techniky. Vyproštění při boji na zemi. </w:t>
            </w:r>
          </w:p>
          <w:p w14:paraId="70537FF2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Vztah osobnosti k zátěžovým situacím, neutralizace hrozby útoku. Techniky stržení v souvislosti se zadržením a odvedením. </w:t>
            </w:r>
          </w:p>
          <w:p w14:paraId="4E6054D5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Komunikace s útočníkem v rámci profesní obrany a sebeobrany. Technika krátkého strhnutí v souvislosti se zadržením, boj na zemi. </w:t>
            </w:r>
          </w:p>
          <w:p w14:paraId="60A35B33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Důvody a způsoby napadení pracovníka průmyslu komerční bezpečnosti, varianty úspěšného řešení. Zmaření útoku, zadržení a odvedení osoby podezřelé. </w:t>
            </w:r>
          </w:p>
          <w:p w14:paraId="75EE9BF9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Psychologické a bezpečnostní minimum v profesní obraně a v sebeobraně. Procvičování odváděcí techniky s využitím páky na paže v kombinaci s přidržením. </w:t>
            </w:r>
          </w:p>
          <w:p w14:paraId="5DE2A79A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Problematika pomoci jinému člověku v rámci profesní obrany. Procvičování kombinovaných situací profesní obrany řešených kontaktním způsobem. </w:t>
            </w:r>
          </w:p>
          <w:p w14:paraId="5B449A6E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>Problematika profesní obrany a sebeobrany ženy, pracovnice v průmyslu komerční bezpečnosti. Procvičování kombinovaných situací profesní obrany řešených kontaktním způsobem. </w:t>
            </w:r>
          </w:p>
          <w:p w14:paraId="71E565D8" w14:textId="77777777" w:rsidR="00383EAA" w:rsidRPr="00B80C77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  <w:sz w:val="18"/>
              </w:rPr>
            </w:pPr>
            <w:r w:rsidRPr="00B80C77">
              <w:rPr>
                <w:color w:val="000000"/>
                <w:sz w:val="18"/>
              </w:rPr>
              <w:t xml:space="preserve">Trendy profesní obrany v rámci průmyslu komerční bezpečnosti v podmínkách České republiky. Procvičování kombinovaných situací profesní obrany řešených kontaktním způsobem. Význam vzdělání v sebeobraně a v profesní obraně v České republice a v Evropské unii. </w:t>
            </w:r>
          </w:p>
          <w:p w14:paraId="0881014A" w14:textId="77777777" w:rsidR="00383EAA" w:rsidRPr="00094C85" w:rsidRDefault="00383EAA" w:rsidP="007642A7">
            <w:pPr>
              <w:pStyle w:val="Odstavecseseznamem"/>
              <w:numPr>
                <w:ilvl w:val="0"/>
                <w:numId w:val="35"/>
              </w:numPr>
              <w:ind w:left="1093"/>
              <w:jc w:val="both"/>
              <w:rPr>
                <w:color w:val="000000"/>
              </w:rPr>
            </w:pPr>
            <w:r w:rsidRPr="00B80C77">
              <w:rPr>
                <w:color w:val="000000"/>
                <w:sz w:val="18"/>
              </w:rPr>
              <w:t>Zápočtový týden, opravné písemné práce a cvičení.</w:t>
            </w:r>
          </w:p>
        </w:tc>
      </w:tr>
      <w:tr w:rsidR="00383EAA" w14:paraId="752B1779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4434BC9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4BF2CEB" w14:textId="77777777" w:rsidR="00383EAA" w:rsidRDefault="00383EAA" w:rsidP="00383EAA">
            <w:pPr>
              <w:jc w:val="both"/>
            </w:pPr>
          </w:p>
        </w:tc>
      </w:tr>
      <w:tr w:rsidR="00383EAA" w14:paraId="761EC977" w14:textId="77777777" w:rsidTr="00383EAA">
        <w:trPr>
          <w:trHeight w:val="567"/>
        </w:trPr>
        <w:tc>
          <w:tcPr>
            <w:tcW w:w="9855" w:type="dxa"/>
            <w:gridSpan w:val="8"/>
            <w:tcBorders>
              <w:top w:val="nil"/>
            </w:tcBorders>
          </w:tcPr>
          <w:p w14:paraId="11307093" w14:textId="77777777" w:rsidR="00383EAA" w:rsidRPr="00B80C77" w:rsidRDefault="00383EAA" w:rsidP="00383EAA">
            <w:pPr>
              <w:jc w:val="both"/>
              <w:rPr>
                <w:b/>
                <w:bCs/>
                <w:sz w:val="18"/>
              </w:rPr>
            </w:pPr>
            <w:r w:rsidRPr="00B80C77">
              <w:rPr>
                <w:b/>
                <w:bCs/>
                <w:sz w:val="18"/>
              </w:rPr>
              <w:t>Povinná literatura:</w:t>
            </w:r>
          </w:p>
          <w:p w14:paraId="0A5B755F" w14:textId="77777777" w:rsidR="00383EAA" w:rsidRPr="00B80C77" w:rsidRDefault="00383EAA" w:rsidP="00383EAA">
            <w:pPr>
              <w:rPr>
                <w:sz w:val="18"/>
              </w:rPr>
            </w:pPr>
            <w:r w:rsidRPr="00B80C77">
              <w:rPr>
                <w:sz w:val="18"/>
              </w:rPr>
              <w:t>LUKÁŠ, L. Bez</w:t>
            </w:r>
            <w:r w:rsidRPr="00B80C77">
              <w:rPr>
                <w:i/>
                <w:sz w:val="18"/>
              </w:rPr>
              <w:t>pečnostní technologie, systémy a management III.: Teorie a praxe ochrany majetku a fyzické bezpečnosti</w:t>
            </w:r>
            <w:r w:rsidRPr="00B80C77">
              <w:rPr>
                <w:sz w:val="18"/>
              </w:rPr>
              <w:t>. Zlín: VeRBuM, 2013, 456 s. ISBN 978-80-87500-35-4.</w:t>
            </w:r>
          </w:p>
          <w:p w14:paraId="71B2794D" w14:textId="77777777" w:rsidR="00383EAA" w:rsidRPr="00B80C77" w:rsidRDefault="00383EAA" w:rsidP="00383EAA">
            <w:pPr>
              <w:rPr>
                <w:sz w:val="18"/>
              </w:rPr>
            </w:pPr>
            <w:r w:rsidRPr="00B80C77">
              <w:rPr>
                <w:sz w:val="18"/>
              </w:rPr>
              <w:t>LUKÁŠ, L. Bez</w:t>
            </w:r>
            <w:r w:rsidRPr="00B80C77">
              <w:rPr>
                <w:i/>
                <w:sz w:val="18"/>
              </w:rPr>
              <w:t>pečnostní technologie, systémy a management IV: Teorie a praxe ochrany majetku a fyzické bezpečnosti</w:t>
            </w:r>
            <w:r w:rsidRPr="00B80C77">
              <w:rPr>
                <w:sz w:val="18"/>
              </w:rPr>
              <w:t xml:space="preserve"> [online]. 1. Zlín: Radim Bačuvčík - VeRBuM, 2014, 390 s. [cit. 2015-01-23]. ISBN 978-80-87500-57-6. Dostupné z: </w:t>
            </w:r>
            <w:hyperlink r:id="rId16" w:history="1">
              <w:r w:rsidRPr="00B80C77">
                <w:rPr>
                  <w:rStyle w:val="Hypertextovodkaz"/>
                  <w:sz w:val="18"/>
                </w:rPr>
                <w:t>www.fai.utb.cz</w:t>
              </w:r>
            </w:hyperlink>
          </w:p>
          <w:p w14:paraId="66E47D3A" w14:textId="77777777" w:rsidR="00383EAA" w:rsidRPr="00B80C77" w:rsidDel="00092EB1" w:rsidRDefault="00383EAA" w:rsidP="00383EAA">
            <w:pPr>
              <w:rPr>
                <w:del w:id="684" w:author="Uzivatel" w:date="2018-11-13T10:45:00Z"/>
                <w:sz w:val="18"/>
                <w:shd w:val="clear" w:color="auto" w:fill="FFFFFF"/>
              </w:rPr>
            </w:pPr>
            <w:del w:id="685" w:author="Uzivatel" w:date="2018-11-13T10:45:00Z">
              <w:r w:rsidRPr="00B80C77" w:rsidDel="00092EB1">
                <w:rPr>
                  <w:sz w:val="18"/>
                </w:rPr>
                <w:delText>NÁCHODSKÝ, Z. </w:delText>
              </w:r>
              <w:r w:rsidRPr="00B80C77" w:rsidDel="00092EB1">
                <w:rPr>
                  <w:i/>
                  <w:sz w:val="18"/>
                </w:rPr>
                <w:delText>Učebnice sebeobrany pro každého</w:delText>
              </w:r>
              <w:r w:rsidRPr="00B80C77" w:rsidDel="00092EB1">
                <w:rPr>
                  <w:sz w:val="18"/>
                </w:rPr>
                <w:delText>. 1. Praha: Futura, 1992. ISBN 80-85523-01-09.</w:delText>
              </w:r>
            </w:del>
          </w:p>
          <w:p w14:paraId="66A4F674" w14:textId="77777777" w:rsidR="00383EAA" w:rsidRPr="00B80C77" w:rsidRDefault="00383EAA" w:rsidP="00383EAA">
            <w:pPr>
              <w:jc w:val="both"/>
              <w:rPr>
                <w:b/>
                <w:sz w:val="18"/>
              </w:rPr>
            </w:pPr>
            <w:r w:rsidRPr="00B80C77">
              <w:rPr>
                <w:b/>
                <w:sz w:val="18"/>
              </w:rPr>
              <w:t>Doporučená literatura:</w:t>
            </w:r>
          </w:p>
          <w:p w14:paraId="618FBEEB" w14:textId="77777777" w:rsidR="00383EAA" w:rsidRPr="00B80C77" w:rsidRDefault="00383EAA" w:rsidP="00383EAA">
            <w:pPr>
              <w:rPr>
                <w:sz w:val="18"/>
              </w:rPr>
            </w:pPr>
            <w:r w:rsidRPr="00B80C77">
              <w:rPr>
                <w:sz w:val="18"/>
              </w:rPr>
              <w:t>ADAMS, R. J. </w:t>
            </w:r>
            <w:r w:rsidRPr="00B80C77">
              <w:rPr>
                <w:i/>
                <w:sz w:val="18"/>
              </w:rPr>
              <w:t>Jak přežít v betonové džungli: (Street Survival).</w:t>
            </w:r>
            <w:r w:rsidRPr="00B80C77">
              <w:rPr>
                <w:sz w:val="18"/>
              </w:rPr>
              <w:t xml:space="preserve"> Praha: Armex, 2001, 357 s. ISBN 80-862-4419-9.</w:t>
            </w:r>
          </w:p>
          <w:p w14:paraId="629C2419" w14:textId="77777777" w:rsidR="00383EAA" w:rsidRDefault="00383EAA" w:rsidP="00383EAA">
            <w:pPr>
              <w:rPr>
                <w:ins w:id="686" w:author="Uzivatel" w:date="2018-11-13T10:45:00Z"/>
                <w:sz w:val="18"/>
              </w:rPr>
            </w:pPr>
            <w:r w:rsidRPr="00B80C77">
              <w:rPr>
                <w:sz w:val="18"/>
              </w:rPr>
              <w:t>ROLLOVÁ, K. </w:t>
            </w:r>
            <w:r w:rsidRPr="00B80C77">
              <w:rPr>
                <w:i/>
                <w:sz w:val="18"/>
              </w:rPr>
              <w:t>Staňte se svým bodyguardem</w:t>
            </w:r>
            <w:r w:rsidRPr="00B80C77">
              <w:rPr>
                <w:sz w:val="18"/>
              </w:rPr>
              <w:t>. Praha: Albatros, 2005, 153 s. Albatros Plus. ISBN 80-000-1714-8.</w:t>
            </w:r>
          </w:p>
          <w:p w14:paraId="1B21AE0C" w14:textId="77777777" w:rsidR="00092EB1" w:rsidRPr="00092EB1" w:rsidRDefault="00092EB1" w:rsidP="00383EAA">
            <w:pPr>
              <w:rPr>
                <w:sz w:val="18"/>
                <w:shd w:val="clear" w:color="auto" w:fill="FFFFFF"/>
                <w:rPrChange w:id="687" w:author="Uzivatel" w:date="2018-11-13T10:45:00Z">
                  <w:rPr>
                    <w:sz w:val="22"/>
                    <w:szCs w:val="22"/>
                  </w:rPr>
                </w:rPrChange>
              </w:rPr>
            </w:pPr>
            <w:ins w:id="688" w:author="Uzivatel" w:date="2018-11-13T10:45:00Z">
              <w:r w:rsidRPr="00B80C77">
                <w:rPr>
                  <w:sz w:val="18"/>
                </w:rPr>
                <w:t>NÁCHODSKÝ, Z. </w:t>
              </w:r>
              <w:r w:rsidRPr="00B80C77">
                <w:rPr>
                  <w:i/>
                  <w:sz w:val="18"/>
                </w:rPr>
                <w:t>Učebnice sebeobrany pro každého</w:t>
              </w:r>
              <w:r w:rsidRPr="00B80C77">
                <w:rPr>
                  <w:sz w:val="18"/>
                </w:rPr>
                <w:t>. 1. Praha: Futura, 1992. ISBN 80-85523-01-09.</w:t>
              </w:r>
            </w:ins>
          </w:p>
        </w:tc>
      </w:tr>
      <w:tr w:rsidR="00383EAA" w14:paraId="74EAAF40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623C289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7C882664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A520DE7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8EC473C" w14:textId="77777777" w:rsidR="00383EAA" w:rsidRDefault="00991DF8" w:rsidP="00CD10AE">
            <w:pPr>
              <w:jc w:val="center"/>
            </w:pPr>
            <w:r>
              <w:t>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B75AD5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3E828DC8" w14:textId="77777777" w:rsidTr="00383EAA">
        <w:tc>
          <w:tcPr>
            <w:tcW w:w="9855" w:type="dxa"/>
            <w:gridSpan w:val="8"/>
            <w:shd w:val="clear" w:color="auto" w:fill="F7CAAC"/>
          </w:tcPr>
          <w:p w14:paraId="0E35BC3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991DF8" w14:paraId="7B9C9986" w14:textId="77777777" w:rsidTr="00383EAA">
        <w:trPr>
          <w:trHeight w:val="598"/>
        </w:trPr>
        <w:tc>
          <w:tcPr>
            <w:tcW w:w="9855" w:type="dxa"/>
            <w:gridSpan w:val="8"/>
          </w:tcPr>
          <w:p w14:paraId="3185F88A" w14:textId="77777777" w:rsidR="00991DF8" w:rsidRPr="00E939AD" w:rsidRDefault="00991DF8" w:rsidP="00991DF8">
            <w:pPr>
              <w:jc w:val="both"/>
            </w:pPr>
            <w:r w:rsidRPr="00FF147E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41BAB040" w14:textId="77777777" w:rsidR="00383EAA" w:rsidRDefault="00383EAA" w:rsidP="00383EAA">
      <w:pPr>
        <w:spacing w:after="160" w:line="259" w:lineRule="auto"/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07CEF207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20869C8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2F7D6A48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927BE4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4BA7091" w14:textId="77777777" w:rsidR="00383EAA" w:rsidRDefault="00383EAA" w:rsidP="00383EAA">
            <w:pPr>
              <w:jc w:val="both"/>
            </w:pPr>
            <w:bookmarkStart w:id="689" w:name="profesniOchrana3"/>
            <w:r>
              <w:t>Profesní obrana 3</w:t>
            </w:r>
            <w:bookmarkEnd w:id="689"/>
          </w:p>
        </w:tc>
      </w:tr>
      <w:tr w:rsidR="00383EAA" w14:paraId="54DEB734" w14:textId="77777777" w:rsidTr="00383EAA">
        <w:tc>
          <w:tcPr>
            <w:tcW w:w="3086" w:type="dxa"/>
            <w:shd w:val="clear" w:color="auto" w:fill="F7CAAC"/>
          </w:tcPr>
          <w:p w14:paraId="79630C8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7E42547" w14:textId="77777777" w:rsidR="00383EAA" w:rsidRDefault="00383EAA" w:rsidP="00383EAA">
            <w:pPr>
              <w:jc w:val="both"/>
            </w:pPr>
            <w:r>
              <w:t>Povinný „PZ“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677026A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EA46C62" w14:textId="77777777" w:rsidR="00383EAA" w:rsidRDefault="00383EAA" w:rsidP="00383EAA">
            <w:pPr>
              <w:jc w:val="both"/>
            </w:pPr>
            <w:r>
              <w:t>2/ZS</w:t>
            </w:r>
          </w:p>
        </w:tc>
      </w:tr>
      <w:tr w:rsidR="00383EAA" w14:paraId="31A2BEA8" w14:textId="77777777" w:rsidTr="00383EAA">
        <w:tc>
          <w:tcPr>
            <w:tcW w:w="3086" w:type="dxa"/>
            <w:shd w:val="clear" w:color="auto" w:fill="F7CAAC"/>
          </w:tcPr>
          <w:p w14:paraId="7F272A4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C8E685F" w14:textId="77777777" w:rsidR="00383EAA" w:rsidRDefault="00383EAA" w:rsidP="00383EAA">
            <w:pPr>
              <w:jc w:val="both"/>
            </w:pPr>
            <w:r>
              <w:t>14p + 28c</w:t>
            </w:r>
          </w:p>
        </w:tc>
        <w:tc>
          <w:tcPr>
            <w:tcW w:w="889" w:type="dxa"/>
            <w:shd w:val="clear" w:color="auto" w:fill="F7CAAC"/>
          </w:tcPr>
          <w:p w14:paraId="1E46D85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EE6FEB7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1EC67C4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F9AD323" w14:textId="77777777" w:rsidR="00383EAA" w:rsidRDefault="00383EAA" w:rsidP="00383EAA">
            <w:pPr>
              <w:jc w:val="both"/>
            </w:pPr>
            <w:r>
              <w:t>3</w:t>
            </w:r>
          </w:p>
        </w:tc>
      </w:tr>
      <w:tr w:rsidR="00383EAA" w14:paraId="567826F0" w14:textId="77777777" w:rsidTr="00383EAA">
        <w:tc>
          <w:tcPr>
            <w:tcW w:w="3086" w:type="dxa"/>
            <w:shd w:val="clear" w:color="auto" w:fill="F7CAAC"/>
          </w:tcPr>
          <w:p w14:paraId="4B78FDCF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BADD2AD" w14:textId="77777777" w:rsidR="00383EAA" w:rsidRDefault="00A0257E" w:rsidP="00383EAA">
            <w:pPr>
              <w:jc w:val="both"/>
            </w:pPr>
            <w:r>
              <w:t>N</w:t>
            </w:r>
            <w:r w:rsidR="00383EAA">
              <w:t>ejsou</w:t>
            </w:r>
          </w:p>
        </w:tc>
      </w:tr>
      <w:tr w:rsidR="00383EAA" w14:paraId="1D084728" w14:textId="77777777" w:rsidTr="00383EAA">
        <w:tc>
          <w:tcPr>
            <w:tcW w:w="3086" w:type="dxa"/>
            <w:shd w:val="clear" w:color="auto" w:fill="F7CAAC"/>
          </w:tcPr>
          <w:p w14:paraId="5A7ABB3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16C7097" w14:textId="77777777" w:rsidR="00383EAA" w:rsidRDefault="00383EAA" w:rsidP="00383EAA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28281B4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5AA9AFB" w14:textId="77777777" w:rsidR="00383EAA" w:rsidRDefault="00383EAA" w:rsidP="00383EAA">
            <w:pPr>
              <w:jc w:val="both"/>
            </w:pPr>
            <w:r>
              <w:t>Přednášky, cvičení</w:t>
            </w:r>
          </w:p>
        </w:tc>
      </w:tr>
      <w:tr w:rsidR="00383EAA" w14:paraId="33A2BDB2" w14:textId="77777777" w:rsidTr="00383EAA">
        <w:tc>
          <w:tcPr>
            <w:tcW w:w="3086" w:type="dxa"/>
            <w:shd w:val="clear" w:color="auto" w:fill="F7CAAC"/>
          </w:tcPr>
          <w:p w14:paraId="619E974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C1F7A02" w14:textId="77777777" w:rsidR="00383EAA" w:rsidRDefault="00383EAA" w:rsidP="00383EAA">
            <w:pPr>
              <w:jc w:val="both"/>
            </w:pPr>
            <w:r>
              <w:t>Písemná forma a praktické přezkoušení</w:t>
            </w:r>
          </w:p>
          <w:p w14:paraId="7E985D10" w14:textId="77777777" w:rsidR="00383EAA" w:rsidRDefault="00383EAA" w:rsidP="00383EAA">
            <w:pPr>
              <w:jc w:val="both"/>
            </w:pPr>
            <w:r>
              <w:t xml:space="preserve">1. Povinná účast na první přednášce a 90% účast na cvičeních. </w:t>
            </w:r>
          </w:p>
          <w:p w14:paraId="363733D0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jednotlivých témat. </w:t>
            </w:r>
          </w:p>
          <w:p w14:paraId="7ECB75EB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5E77C3E3" w14:textId="77777777" w:rsidR="00383EAA" w:rsidRDefault="00383EAA" w:rsidP="00383EAA">
            <w:pPr>
              <w:jc w:val="both"/>
            </w:pPr>
            <w:r>
              <w:t>4. Prokázání úspěšného zvládnutí probírané tématiky při praktickém cvičení.</w:t>
            </w:r>
          </w:p>
        </w:tc>
      </w:tr>
      <w:tr w:rsidR="00383EAA" w14:paraId="0A6FD0E0" w14:textId="77777777" w:rsidTr="00383EAA">
        <w:trPr>
          <w:trHeight w:val="228"/>
        </w:trPr>
        <w:tc>
          <w:tcPr>
            <w:tcW w:w="9855" w:type="dxa"/>
            <w:gridSpan w:val="8"/>
            <w:tcBorders>
              <w:top w:val="nil"/>
            </w:tcBorders>
          </w:tcPr>
          <w:p w14:paraId="05543487" w14:textId="77777777" w:rsidR="00383EAA" w:rsidRDefault="00383EAA" w:rsidP="00383EAA">
            <w:pPr>
              <w:jc w:val="both"/>
            </w:pPr>
          </w:p>
        </w:tc>
      </w:tr>
      <w:tr w:rsidR="00383EAA" w14:paraId="5DE45BCF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EACCCD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63AEEB4" w14:textId="77777777" w:rsidR="00383EAA" w:rsidRDefault="00BF217E" w:rsidP="00383EAA">
            <w:pPr>
              <w:jc w:val="both"/>
            </w:pPr>
            <w:r>
              <w:t>Ing. Zdeněk Maláník, DCv.</w:t>
            </w:r>
          </w:p>
        </w:tc>
      </w:tr>
      <w:tr w:rsidR="00383EAA" w14:paraId="5667740A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CA30E0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65E3015" w14:textId="77777777" w:rsidR="00383EAA" w:rsidRDefault="00383EAA" w:rsidP="00383EAA">
            <w:pPr>
              <w:jc w:val="both"/>
            </w:pPr>
            <w:r>
              <w:t>Metodicky, vede přednášky, cvičení</w:t>
            </w:r>
          </w:p>
        </w:tc>
      </w:tr>
      <w:tr w:rsidR="00383EAA" w14:paraId="1E5F4551" w14:textId="77777777" w:rsidTr="00383EAA">
        <w:tc>
          <w:tcPr>
            <w:tcW w:w="3086" w:type="dxa"/>
            <w:shd w:val="clear" w:color="auto" w:fill="F7CAAC"/>
          </w:tcPr>
          <w:p w14:paraId="59DB786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3A5E56C" w14:textId="77777777" w:rsidR="00383EAA" w:rsidRDefault="00383EAA" w:rsidP="00BF217E">
            <w:pPr>
              <w:jc w:val="both"/>
            </w:pPr>
            <w:r>
              <w:t>Ing. Z</w:t>
            </w:r>
            <w:r w:rsidR="00BF217E">
              <w:t xml:space="preserve">deněk Maláník, DCv., přednášky </w:t>
            </w:r>
            <w:r>
              <w:t>(100 %)</w:t>
            </w:r>
            <w:r w:rsidR="00BC413E">
              <w:t>, cvičení (100%).</w:t>
            </w:r>
          </w:p>
        </w:tc>
      </w:tr>
      <w:tr w:rsidR="00383EAA" w14:paraId="4CE83864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47F2E92D" w14:textId="77777777" w:rsidR="00383EAA" w:rsidRDefault="00383EAA" w:rsidP="00383EAA">
            <w:pPr>
              <w:jc w:val="both"/>
            </w:pPr>
          </w:p>
        </w:tc>
      </w:tr>
      <w:tr w:rsidR="00383EAA" w14:paraId="21FFE090" w14:textId="77777777" w:rsidTr="00383EAA">
        <w:tc>
          <w:tcPr>
            <w:tcW w:w="3086" w:type="dxa"/>
            <w:shd w:val="clear" w:color="auto" w:fill="F7CAAC"/>
          </w:tcPr>
          <w:p w14:paraId="03C8346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28E8E8F" w14:textId="77777777" w:rsidR="00383EAA" w:rsidRDefault="00383EAA" w:rsidP="00383EAA">
            <w:pPr>
              <w:jc w:val="both"/>
            </w:pPr>
          </w:p>
        </w:tc>
      </w:tr>
      <w:tr w:rsidR="00383EAA" w14:paraId="623D0ABB" w14:textId="77777777" w:rsidTr="00383EAA">
        <w:trPr>
          <w:trHeight w:val="99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056BB44" w14:textId="77777777" w:rsidR="00383EAA" w:rsidRPr="001B5CC7" w:rsidRDefault="00383EAA" w:rsidP="00383EAA">
            <w:pPr>
              <w:jc w:val="both"/>
              <w:rPr>
                <w:color w:val="000000"/>
              </w:rPr>
            </w:pPr>
            <w:r w:rsidRPr="001B5CC7">
              <w:rPr>
                <w:color w:val="000000"/>
              </w:rPr>
              <w:t>Hlavním cílem je dále rozvinout znalosti a dovednosti v profesní obraně se zaměřením na zadržení s obrannými prostředky. Důraz je položen na výběr úspěšných variant řešení situací profesní obrany v rámci komerční bezpečnosti. Dílčím cílem je bezkontaktním a kontaktním způsobem zvládnout základní situace profesní obrany. Dalším cílem je základním způsobem zvládnout situace profesní obrany v obraně proti dvojici útočníků, a to s využitím hlavních obranných prostředků pracovníků v prostředí komerční bezpečnosti.  </w:t>
            </w:r>
          </w:p>
          <w:p w14:paraId="4A5B206E" w14:textId="77777777" w:rsidR="00383EAA" w:rsidRPr="00094C85" w:rsidRDefault="00383EAA" w:rsidP="00383EAA">
            <w:pPr>
              <w:jc w:val="both"/>
              <w:rPr>
                <w:b/>
                <w:color w:val="000000"/>
              </w:rPr>
            </w:pPr>
            <w:r w:rsidRPr="00094C85">
              <w:rPr>
                <w:b/>
                <w:color w:val="000000"/>
              </w:rPr>
              <w:t>Témata:</w:t>
            </w:r>
          </w:p>
          <w:p w14:paraId="24F7F833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Problematika obranných prostředků a jejich zastoupení v průmyslu komerční bezpečnosti. Kombinovaná technika eliminace útoku, zadržení, odváděcí technika bez obranných prostředků. </w:t>
            </w:r>
          </w:p>
          <w:p w14:paraId="57F98701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Úderné obranné prostředky rozšířené v průmyslu komerční bezpečnosti. Řešení situace profesní obrany s dvojicí útočníků. Eliminace útoku, zadržení a odvedení. </w:t>
            </w:r>
          </w:p>
          <w:p w14:paraId="1ABD2056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Chemické obranné prostředky rozšířené v průmyslu komerční bezpečnosti. Základy použití teleskopického obušku. Eliminace útoku, zadržení a odvedení. </w:t>
            </w:r>
          </w:p>
          <w:p w14:paraId="648E3717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Poutací obranné prostředky v průmyslu komerční bezpečnosti. Použití teleskopického obušku při eliminování útoku a při zadržení. </w:t>
            </w:r>
          </w:p>
          <w:p w14:paraId="3EE461DF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Improvizované obranné prostředky vhodné pro pracovníky průmyslu komerční bezpečnosti. Základy použití obranného spreje. Eliminace útoku, zadržení a odvedení s využitím teleskopického obušku. </w:t>
            </w:r>
          </w:p>
          <w:p w14:paraId="5A8B6CCB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Elektronické obranné a ochranné hlásiče. Základní způsoby použití poutacích prostředků. Eliminace útoku, zadržení a odvedení s využitím teleskopického obušku. </w:t>
            </w:r>
          </w:p>
          <w:p w14:paraId="31D99E35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Problematika použití nože v situaci profesní obrany. Eliminace útoku pomocí obranného spreje. Eliminace kombinovaného útoku, zadržení a poutacími prostředky, odvedení z prostoru. </w:t>
            </w:r>
          </w:p>
          <w:p w14:paraId="049737C4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 xml:space="preserve">Napadení psem v podmínkách profesní obrany. Základy použití improvizovaných obranných prostředků v situaci profesní obrany. </w:t>
            </w:r>
          </w:p>
          <w:p w14:paraId="38430BE2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Eliminace kombinovaného útoku, zadržení a poutacími prostředky, odvedení z prostoru. </w:t>
            </w:r>
          </w:p>
          <w:p w14:paraId="7F2BA0FC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Problematika poskytnutí první pomoci v podmínkách profesní obrany. Eliminace kombinovaného útoku, zadržení a poutacími prostředky, odvedení z prostoru. </w:t>
            </w:r>
          </w:p>
          <w:p w14:paraId="47CBD31D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Problematika napadení pracovníka průmyslu komerční bezpečnosti skupinou. Problematika obrany proti obvyklým zbraním s důrazem na úderné zbraně a nože. Obrana proti útoku údernou zbraní a nožem. </w:t>
            </w:r>
          </w:p>
          <w:p w14:paraId="716EEB34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Problematika řešení situace profesní obrany v souvislosti s osobou pod vlivem alkoholu nebo jiných návykových látek. Konstrukce a ovládání některých palných zbraní. </w:t>
            </w:r>
          </w:p>
          <w:p w14:paraId="47422AC4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 xml:space="preserve">Problematika ukončení situace profesní obrany s osobním, společenským a právním aspektem. Základní oblast problematiky palných zbraní směrem k bezpečné manipulaci s nimi. Význam vzdělání v profesní obraně v České republice a v Evropské unii. </w:t>
            </w:r>
          </w:p>
          <w:p w14:paraId="506F8B3A" w14:textId="77777777" w:rsidR="00383EAA" w:rsidRPr="00094C85" w:rsidRDefault="00383EAA" w:rsidP="007642A7">
            <w:pPr>
              <w:pStyle w:val="Odstavecseseznamem"/>
              <w:numPr>
                <w:ilvl w:val="0"/>
                <w:numId w:val="36"/>
              </w:numPr>
              <w:ind w:left="1093"/>
              <w:jc w:val="both"/>
              <w:rPr>
                <w:color w:val="000000"/>
              </w:rPr>
            </w:pPr>
            <w:r w:rsidRPr="00094C85">
              <w:rPr>
                <w:color w:val="000000"/>
              </w:rPr>
              <w:t>Zápočtový týden, opravné písemné práce a cvičení.</w:t>
            </w:r>
          </w:p>
        </w:tc>
      </w:tr>
      <w:tr w:rsidR="00383EAA" w14:paraId="2C6EE762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AD19FE4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6EFE69D" w14:textId="77777777" w:rsidR="00383EAA" w:rsidRDefault="00383EAA" w:rsidP="00383EAA">
            <w:pPr>
              <w:jc w:val="both"/>
            </w:pPr>
          </w:p>
        </w:tc>
      </w:tr>
      <w:tr w:rsidR="00383EAA" w14:paraId="25979F30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5AF65FB" w14:textId="77777777" w:rsidR="00383EAA" w:rsidRPr="008D029D" w:rsidRDefault="00383EAA" w:rsidP="00383EAA">
            <w:pPr>
              <w:jc w:val="both"/>
              <w:rPr>
                <w:bCs/>
              </w:rPr>
            </w:pPr>
            <w:r w:rsidRPr="008D029D">
              <w:rPr>
                <w:b/>
                <w:bCs/>
              </w:rPr>
              <w:t>Povinná literatura:</w:t>
            </w:r>
          </w:p>
          <w:p w14:paraId="24E81DAF" w14:textId="77777777" w:rsidR="00383EAA" w:rsidRPr="008D029D" w:rsidRDefault="00383EAA" w:rsidP="00383EAA">
            <w:pPr>
              <w:jc w:val="both"/>
              <w:rPr>
                <w:shd w:val="clear" w:color="auto" w:fill="FFFFFF"/>
              </w:rPr>
            </w:pPr>
            <w:r w:rsidRPr="008D029D">
              <w:rPr>
                <w:shd w:val="clear" w:color="auto" w:fill="FFFFFF"/>
              </w:rPr>
              <w:t>JUŘÍČEK, L</w:t>
            </w:r>
            <w:r>
              <w:rPr>
                <w:shd w:val="clear" w:color="auto" w:fill="FFFFFF"/>
              </w:rPr>
              <w:t>.</w:t>
            </w:r>
            <w:r w:rsidRPr="008D029D">
              <w:rPr>
                <w:shd w:val="clear" w:color="auto" w:fill="FFFFFF"/>
              </w:rPr>
              <w:t xml:space="preserve"> a Z</w:t>
            </w:r>
            <w:r>
              <w:rPr>
                <w:shd w:val="clear" w:color="auto" w:fill="FFFFFF"/>
              </w:rPr>
              <w:t>.</w:t>
            </w:r>
            <w:r w:rsidRPr="008D029D">
              <w:rPr>
                <w:shd w:val="clear" w:color="auto" w:fill="FFFFFF"/>
              </w:rPr>
              <w:t xml:space="preserve"> MALÁNÍK. </w:t>
            </w:r>
            <w:r w:rsidRPr="008D029D">
              <w:rPr>
                <w:i/>
                <w:iCs/>
              </w:rPr>
              <w:t>Speciální tělesná příprava 3: Ranivá balistika a její aplikace</w:t>
            </w:r>
            <w:r w:rsidRPr="008D029D">
              <w:rPr>
                <w:shd w:val="clear" w:color="auto" w:fill="FFFFFF"/>
              </w:rPr>
              <w:t> [online]. 1. Zlín: Univerzita Tomáše Bati ve Zlíně, 2014, 163 s. [cit. 2014]. ISBN 978-80-7454-419-4. Dostupné z: www.fai.utb.cz</w:t>
            </w:r>
          </w:p>
          <w:p w14:paraId="77C791B2" w14:textId="77777777" w:rsidR="00383EAA" w:rsidRPr="008D029D" w:rsidRDefault="00383EAA" w:rsidP="00383EAA">
            <w:pPr>
              <w:jc w:val="both"/>
              <w:rPr>
                <w:shd w:val="clear" w:color="auto" w:fill="FFFFFF"/>
              </w:rPr>
            </w:pPr>
            <w:r w:rsidRPr="008D029D">
              <w:rPr>
                <w:shd w:val="clear" w:color="auto" w:fill="FFFFFF"/>
              </w:rPr>
              <w:t>LUKÁŠ, L. </w:t>
            </w:r>
            <w:r w:rsidRPr="008D029D">
              <w:rPr>
                <w:i/>
                <w:iCs/>
              </w:rPr>
              <w:t>Bezpečnostní technologie, systémy a management V.: Teorie a praxe ochrany majetku a fyzické bezpečnosti</w:t>
            </w:r>
            <w:r w:rsidRPr="008D029D">
              <w:rPr>
                <w:shd w:val="clear" w:color="auto" w:fill="FFFFFF"/>
              </w:rPr>
              <w:t xml:space="preserve">. sv. 1. 1. Zlín: Radim Bačuvčík - VeRBuM, 2015, 368 s. ISBN 978-80-87500-67-5. Dostupné také z: </w:t>
            </w:r>
            <w:hyperlink r:id="rId17" w:history="1">
              <w:r w:rsidRPr="008D029D">
                <w:rPr>
                  <w:rStyle w:val="Hypertextovodkaz"/>
                  <w:shd w:val="clear" w:color="auto" w:fill="FFFFFF"/>
                </w:rPr>
                <w:t>www.verbum.name</w:t>
              </w:r>
            </w:hyperlink>
          </w:p>
          <w:p w14:paraId="3E2D52AC" w14:textId="77777777" w:rsidR="00383EAA" w:rsidRPr="008D029D" w:rsidRDefault="00383EAA" w:rsidP="00383EAA">
            <w:pPr>
              <w:jc w:val="both"/>
              <w:rPr>
                <w:shd w:val="clear" w:color="auto" w:fill="FFFFFF"/>
              </w:rPr>
            </w:pPr>
            <w:r w:rsidRPr="008D029D">
              <w:rPr>
                <w:shd w:val="clear" w:color="auto" w:fill="FFFFFF"/>
              </w:rPr>
              <w:t>LUKÁŠ, L</w:t>
            </w:r>
            <w:r>
              <w:rPr>
                <w:shd w:val="clear" w:color="auto" w:fill="FFFFFF"/>
              </w:rPr>
              <w:t>.</w:t>
            </w:r>
            <w:r w:rsidRPr="008D029D">
              <w:rPr>
                <w:shd w:val="clear" w:color="auto" w:fill="FFFFFF"/>
              </w:rPr>
              <w:t xml:space="preserve"> a kol. </w:t>
            </w:r>
            <w:r w:rsidRPr="008D029D">
              <w:rPr>
                <w:i/>
                <w:iCs/>
              </w:rPr>
              <w:t>Teorie bezpečnosti I.: Teorie a praxe ochrany majetku a fyzické bezpečnosti</w:t>
            </w:r>
            <w:r w:rsidRPr="008D029D">
              <w:rPr>
                <w:shd w:val="clear" w:color="auto" w:fill="FFFFFF"/>
              </w:rPr>
              <w:t>. Zlín: Radim Bačuvčík - VeRBuM, 2017, 220 s. ISBN 978-80-87500-89-7.</w:t>
            </w:r>
          </w:p>
          <w:p w14:paraId="6BC977CF" w14:textId="77777777" w:rsidR="00383EAA" w:rsidRDefault="00383EAA" w:rsidP="00383EAA">
            <w:pPr>
              <w:jc w:val="both"/>
              <w:rPr>
                <w:b/>
              </w:rPr>
            </w:pPr>
          </w:p>
          <w:p w14:paraId="2B062C8C" w14:textId="77777777" w:rsidR="00BF217E" w:rsidRDefault="00BF217E" w:rsidP="00383EAA">
            <w:pPr>
              <w:jc w:val="both"/>
              <w:rPr>
                <w:b/>
              </w:rPr>
            </w:pPr>
          </w:p>
          <w:p w14:paraId="26E7C383" w14:textId="77777777" w:rsidR="00BF217E" w:rsidRDefault="00BF217E" w:rsidP="00383EAA">
            <w:pPr>
              <w:jc w:val="both"/>
              <w:rPr>
                <w:b/>
              </w:rPr>
            </w:pPr>
          </w:p>
          <w:p w14:paraId="24444B76" w14:textId="77777777" w:rsidR="00383EAA" w:rsidRPr="008D029D" w:rsidRDefault="00383EAA" w:rsidP="00383EAA">
            <w:pPr>
              <w:jc w:val="both"/>
              <w:rPr>
                <w:b/>
              </w:rPr>
            </w:pPr>
            <w:r w:rsidRPr="008D029D">
              <w:rPr>
                <w:b/>
              </w:rPr>
              <w:t>Doporučená literatura:</w:t>
            </w:r>
          </w:p>
          <w:p w14:paraId="6B0FC3A8" w14:textId="77777777" w:rsidR="00383EAA" w:rsidRPr="008D029D" w:rsidRDefault="00383EAA" w:rsidP="00383EAA">
            <w:pPr>
              <w:jc w:val="both"/>
              <w:rPr>
                <w:shd w:val="clear" w:color="auto" w:fill="FFFFFF"/>
              </w:rPr>
            </w:pPr>
            <w:r w:rsidRPr="008D029D">
              <w:rPr>
                <w:shd w:val="clear" w:color="auto" w:fill="FFFFFF"/>
              </w:rPr>
              <w:t>ČADA, O. </w:t>
            </w:r>
            <w:r w:rsidRPr="008D029D">
              <w:rPr>
                <w:i/>
                <w:iCs/>
              </w:rPr>
              <w:t>Ecce homo armatus: Vyprávění o zbraních a lidech, kteří jimi vládnou</w:t>
            </w:r>
            <w:r w:rsidRPr="008D029D">
              <w:rPr>
                <w:shd w:val="clear" w:color="auto" w:fill="FFFFFF"/>
              </w:rPr>
              <w:t>. 1. Pardubice: Vlastním nákladem, 2010, 159 s.</w:t>
            </w:r>
          </w:p>
          <w:p w14:paraId="56D20369" w14:textId="77777777" w:rsidR="00383EAA" w:rsidRPr="008D029D" w:rsidRDefault="00383EAA" w:rsidP="00383EAA">
            <w:pPr>
              <w:jc w:val="both"/>
              <w:rPr>
                <w:shd w:val="clear" w:color="auto" w:fill="FFFFFF"/>
              </w:rPr>
            </w:pPr>
            <w:r w:rsidRPr="008D029D">
              <w:rPr>
                <w:shd w:val="clear" w:color="auto" w:fill="FFFFFF"/>
              </w:rPr>
              <w:t>LOTT, JR., JOHN R. </w:t>
            </w:r>
            <w:r w:rsidRPr="008D029D">
              <w:rPr>
                <w:i/>
                <w:iCs/>
              </w:rPr>
              <w:t>More guns, less crime: understanding crime and gun-control laws</w:t>
            </w:r>
            <w:r w:rsidRPr="008D029D">
              <w:rPr>
                <w:shd w:val="clear" w:color="auto" w:fill="FFFFFF"/>
              </w:rPr>
              <w:t xml:space="preserve">. 3rd ed. Chicago: The University of Chicago Press, c2010, xii, 442 p. ISBN 02-264-9366-0. Dostupné také z: </w:t>
            </w:r>
            <w:hyperlink r:id="rId18" w:history="1">
              <w:r w:rsidRPr="008D029D">
                <w:rPr>
                  <w:rStyle w:val="Hypertextovodkaz"/>
                  <w:shd w:val="clear" w:color="auto" w:fill="FFFFFF"/>
                </w:rPr>
                <w:t>www.press.uchicago.edu</w:t>
              </w:r>
            </w:hyperlink>
          </w:p>
          <w:p w14:paraId="51D9A4E4" w14:textId="77777777" w:rsidR="00383EAA" w:rsidRPr="00B114BF" w:rsidRDefault="00383EAA" w:rsidP="00383EAA">
            <w:pPr>
              <w:jc w:val="both"/>
              <w:rPr>
                <w:sz w:val="22"/>
                <w:szCs w:val="22"/>
              </w:rPr>
            </w:pPr>
            <w:r w:rsidRPr="008D029D">
              <w:rPr>
                <w:shd w:val="clear" w:color="auto" w:fill="FFFFFF"/>
              </w:rPr>
              <w:t>KOMENDA, J</w:t>
            </w:r>
            <w:r>
              <w:rPr>
                <w:shd w:val="clear" w:color="auto" w:fill="FFFFFF"/>
              </w:rPr>
              <w:t>.</w:t>
            </w:r>
            <w:r w:rsidRPr="008D029D">
              <w:rPr>
                <w:shd w:val="clear" w:color="auto" w:fill="FFFFFF"/>
              </w:rPr>
              <w:t xml:space="preserve"> a Z</w:t>
            </w:r>
            <w:r>
              <w:rPr>
                <w:shd w:val="clear" w:color="auto" w:fill="FFFFFF"/>
              </w:rPr>
              <w:t>.</w:t>
            </w:r>
            <w:r w:rsidRPr="008D029D">
              <w:rPr>
                <w:shd w:val="clear" w:color="auto" w:fill="FFFFFF"/>
              </w:rPr>
              <w:t xml:space="preserve"> MALÁNÍK. </w:t>
            </w:r>
            <w:r w:rsidRPr="008D029D">
              <w:rPr>
                <w:i/>
                <w:iCs/>
              </w:rPr>
              <w:t>Zákeřné zbraně</w:t>
            </w:r>
            <w:r w:rsidRPr="008D029D">
              <w:rPr>
                <w:shd w:val="clear" w:color="auto" w:fill="FFFFFF"/>
              </w:rPr>
              <w:t>. Brno: Josef Tůma, 2002, 175 s. ISBN 80-902-5659-7.</w:t>
            </w:r>
          </w:p>
        </w:tc>
      </w:tr>
      <w:tr w:rsidR="00383EAA" w14:paraId="7E14A69F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4C2BE8B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83EAA" w14:paraId="5AD97825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9491094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30DF07C" w14:textId="77777777" w:rsidR="00383EAA" w:rsidRDefault="00991DF8" w:rsidP="00CD10AE">
            <w:pPr>
              <w:jc w:val="center"/>
            </w:pPr>
            <w:r>
              <w:t>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8CF7C1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1896C840" w14:textId="77777777" w:rsidTr="00383EAA">
        <w:tc>
          <w:tcPr>
            <w:tcW w:w="9855" w:type="dxa"/>
            <w:gridSpan w:val="8"/>
            <w:shd w:val="clear" w:color="auto" w:fill="F7CAAC"/>
          </w:tcPr>
          <w:p w14:paraId="63E30DD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</w:t>
            </w:r>
            <w:r w:rsidR="00A0257E">
              <w:rPr>
                <w:b/>
              </w:rPr>
              <w:t> </w:t>
            </w:r>
            <w:r>
              <w:rPr>
                <w:b/>
              </w:rPr>
              <w:t>vyučujícím</w:t>
            </w:r>
          </w:p>
        </w:tc>
      </w:tr>
      <w:tr w:rsidR="00991DF8" w14:paraId="1AB5AAD2" w14:textId="77777777" w:rsidTr="00383EAA">
        <w:trPr>
          <w:trHeight w:val="555"/>
        </w:trPr>
        <w:tc>
          <w:tcPr>
            <w:tcW w:w="9855" w:type="dxa"/>
            <w:gridSpan w:val="8"/>
          </w:tcPr>
          <w:p w14:paraId="6B8CFC3D" w14:textId="77777777" w:rsidR="00991DF8" w:rsidRPr="008D029D" w:rsidRDefault="00991DF8" w:rsidP="00991DF8">
            <w:pPr>
              <w:jc w:val="both"/>
            </w:pPr>
            <w:r w:rsidRPr="00FF147E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4666FB1A" w14:textId="77777777" w:rsidR="00383EAA" w:rsidRDefault="00383EAA" w:rsidP="00383EAA"/>
    <w:p w14:paraId="77BBF2DA" w14:textId="77777777" w:rsidR="00FD0766" w:rsidRDefault="00FD0766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138CC499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060904F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7DC49B48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A5EE74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5DB0110" w14:textId="77777777" w:rsidR="00383EAA" w:rsidRDefault="00383EAA" w:rsidP="00383EAA">
            <w:pPr>
              <w:jc w:val="both"/>
            </w:pPr>
            <w:bookmarkStart w:id="690" w:name="programovani"/>
            <w:r w:rsidRPr="00300A0A">
              <w:t>Programování</w:t>
            </w:r>
            <w:bookmarkEnd w:id="690"/>
          </w:p>
        </w:tc>
      </w:tr>
      <w:tr w:rsidR="00383EAA" w14:paraId="59DE4A81" w14:textId="77777777" w:rsidTr="00383EAA">
        <w:tc>
          <w:tcPr>
            <w:tcW w:w="3086" w:type="dxa"/>
            <w:shd w:val="clear" w:color="auto" w:fill="F7CAAC"/>
          </w:tcPr>
          <w:p w14:paraId="7A860EB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3EF8289" w14:textId="77777777" w:rsidR="00383EAA" w:rsidRDefault="00383EAA" w:rsidP="00383EAA">
            <w:pPr>
              <w:jc w:val="both"/>
            </w:pPr>
            <w:r>
              <w:t xml:space="preserve">Povinný 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66F8595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F64675D" w14:textId="77777777" w:rsidR="00383EAA" w:rsidRDefault="00383EAA" w:rsidP="00383EAA">
            <w:pPr>
              <w:jc w:val="both"/>
            </w:pPr>
            <w:r>
              <w:t>1/LS</w:t>
            </w:r>
          </w:p>
        </w:tc>
      </w:tr>
      <w:tr w:rsidR="00383EAA" w14:paraId="59491C13" w14:textId="77777777" w:rsidTr="00383EAA">
        <w:tc>
          <w:tcPr>
            <w:tcW w:w="3086" w:type="dxa"/>
            <w:shd w:val="clear" w:color="auto" w:fill="F7CAAC"/>
          </w:tcPr>
          <w:p w14:paraId="3FDD0A0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DD6C693" w14:textId="77777777" w:rsidR="00383EAA" w:rsidRDefault="00383EAA" w:rsidP="00DA2EE4">
            <w:pPr>
              <w:jc w:val="both"/>
            </w:pPr>
            <w:r>
              <w:t>14</w:t>
            </w:r>
            <w:r w:rsidR="00DA2EE4">
              <w:t>s</w:t>
            </w:r>
            <w:r>
              <w:t xml:space="preserve"> + 28c</w:t>
            </w:r>
          </w:p>
        </w:tc>
        <w:tc>
          <w:tcPr>
            <w:tcW w:w="889" w:type="dxa"/>
            <w:shd w:val="clear" w:color="auto" w:fill="F7CAAC"/>
          </w:tcPr>
          <w:p w14:paraId="538CBDE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95F4D11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381C7DD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81358F9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7A4C4640" w14:textId="77777777" w:rsidTr="00383EAA">
        <w:tc>
          <w:tcPr>
            <w:tcW w:w="3086" w:type="dxa"/>
            <w:shd w:val="clear" w:color="auto" w:fill="F7CAAC"/>
          </w:tcPr>
          <w:p w14:paraId="64C6FA03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072419F" w14:textId="77777777" w:rsidR="00383EAA" w:rsidRDefault="00A0257E" w:rsidP="00383EAA">
            <w:pPr>
              <w:jc w:val="both"/>
            </w:pPr>
            <w:r>
              <w:t>Ž</w:t>
            </w:r>
            <w:r w:rsidR="00383EAA">
              <w:t>ádné</w:t>
            </w:r>
          </w:p>
        </w:tc>
      </w:tr>
      <w:tr w:rsidR="00383EAA" w14:paraId="0446F501" w14:textId="77777777" w:rsidTr="00383EAA">
        <w:tc>
          <w:tcPr>
            <w:tcW w:w="3086" w:type="dxa"/>
            <w:shd w:val="clear" w:color="auto" w:fill="F7CAAC"/>
          </w:tcPr>
          <w:p w14:paraId="5B300F1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DC0D421" w14:textId="77777777" w:rsidR="00383EAA" w:rsidRDefault="00EB2F42" w:rsidP="00383EAA">
            <w:pPr>
              <w:jc w:val="both"/>
            </w:pPr>
            <w:r>
              <w:t>k</w:t>
            </w:r>
            <w:r w:rsidR="00383EAA">
              <w:t>lasifikovaný zápočet</w:t>
            </w:r>
          </w:p>
        </w:tc>
        <w:tc>
          <w:tcPr>
            <w:tcW w:w="2156" w:type="dxa"/>
            <w:shd w:val="clear" w:color="auto" w:fill="F7CAAC"/>
          </w:tcPr>
          <w:p w14:paraId="4996D4D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A706106" w14:textId="77777777" w:rsidR="00383EAA" w:rsidRDefault="00383EAA" w:rsidP="00383EAA">
            <w:pPr>
              <w:jc w:val="both"/>
            </w:pPr>
            <w:r>
              <w:t>Přednáška, cvičení</w:t>
            </w:r>
          </w:p>
        </w:tc>
      </w:tr>
      <w:tr w:rsidR="00383EAA" w14:paraId="0BCA3333" w14:textId="77777777" w:rsidTr="00383EAA">
        <w:tc>
          <w:tcPr>
            <w:tcW w:w="3086" w:type="dxa"/>
            <w:shd w:val="clear" w:color="auto" w:fill="F7CAAC"/>
          </w:tcPr>
          <w:p w14:paraId="3131E85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2AAA47F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47758F00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03FBDE4D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708BE7A4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42427D35" w14:textId="77777777" w:rsidR="00383EAA" w:rsidRDefault="00383EAA" w:rsidP="00383EAA">
            <w:pPr>
              <w:jc w:val="both"/>
            </w:pPr>
            <w:r>
              <w:t>4. Prokázání úspěšného zvládnutí probírané tématiky při písemném testu a ústním pohovoru s vyučujícím.</w:t>
            </w:r>
          </w:p>
        </w:tc>
      </w:tr>
      <w:tr w:rsidR="00383EAA" w14:paraId="0AA83508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671ACFF1" w14:textId="77777777" w:rsidR="00383EAA" w:rsidRDefault="00383EAA" w:rsidP="00383EAA">
            <w:pPr>
              <w:jc w:val="both"/>
            </w:pPr>
          </w:p>
        </w:tc>
      </w:tr>
      <w:tr w:rsidR="00383EAA" w14:paraId="6154AC6B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2073DA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AD465DE" w14:textId="77777777" w:rsidR="00383EAA" w:rsidRDefault="00383EAA" w:rsidP="00383EAA">
            <w:pPr>
              <w:jc w:val="both"/>
            </w:pPr>
            <w:r w:rsidRPr="00A93895">
              <w:t>Ing. et Ing. Erik Král, Ph.D.</w:t>
            </w:r>
          </w:p>
        </w:tc>
      </w:tr>
      <w:tr w:rsidR="00383EAA" w14:paraId="57735225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8677C9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5242A31" w14:textId="77777777" w:rsidR="00383EAA" w:rsidRDefault="00383EAA" w:rsidP="00BC413E">
            <w:pPr>
              <w:jc w:val="both"/>
            </w:pPr>
            <w:r>
              <w:t xml:space="preserve">Metodicky, vede </w:t>
            </w:r>
            <w:r w:rsidR="00DA2EE4">
              <w:t>semináře</w:t>
            </w:r>
            <w:r>
              <w:t xml:space="preserve"> </w:t>
            </w:r>
          </w:p>
        </w:tc>
      </w:tr>
      <w:tr w:rsidR="00383EAA" w14:paraId="0CCA6564" w14:textId="77777777" w:rsidTr="00383EAA">
        <w:tc>
          <w:tcPr>
            <w:tcW w:w="3086" w:type="dxa"/>
            <w:shd w:val="clear" w:color="auto" w:fill="F7CAAC"/>
          </w:tcPr>
          <w:p w14:paraId="7E23460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A438784" w14:textId="77777777" w:rsidR="00383EAA" w:rsidRDefault="00383EAA" w:rsidP="00383EAA">
            <w:pPr>
              <w:jc w:val="both"/>
            </w:pPr>
            <w:r w:rsidRPr="001E29FB">
              <w:t xml:space="preserve">Ing. et Ing. Erik Král, </w:t>
            </w:r>
            <w:r>
              <w:t xml:space="preserve">Ph.D., </w:t>
            </w:r>
            <w:r w:rsidR="00DA2EE4">
              <w:t>semináře</w:t>
            </w:r>
            <w:r>
              <w:t xml:space="preserve"> (100 %) </w:t>
            </w:r>
          </w:p>
          <w:p w14:paraId="7BB29350" w14:textId="77777777" w:rsidR="00383EAA" w:rsidRDefault="00383EAA" w:rsidP="00383EAA">
            <w:pPr>
              <w:jc w:val="both"/>
            </w:pPr>
            <w:r>
              <w:t>Ing. Lukáš Králík, cvičení (100 %)</w:t>
            </w:r>
          </w:p>
        </w:tc>
      </w:tr>
      <w:tr w:rsidR="00383EAA" w14:paraId="65A56E5D" w14:textId="77777777" w:rsidTr="00383EAA">
        <w:trPr>
          <w:trHeight w:val="82"/>
        </w:trPr>
        <w:tc>
          <w:tcPr>
            <w:tcW w:w="9855" w:type="dxa"/>
            <w:gridSpan w:val="8"/>
            <w:tcBorders>
              <w:top w:val="nil"/>
            </w:tcBorders>
          </w:tcPr>
          <w:p w14:paraId="4BA07496" w14:textId="77777777" w:rsidR="00383EAA" w:rsidRDefault="00383EAA" w:rsidP="00383EAA">
            <w:pPr>
              <w:jc w:val="both"/>
            </w:pPr>
          </w:p>
        </w:tc>
      </w:tr>
      <w:tr w:rsidR="00383EAA" w14:paraId="0BD4524C" w14:textId="77777777" w:rsidTr="00383EAA">
        <w:tc>
          <w:tcPr>
            <w:tcW w:w="3086" w:type="dxa"/>
            <w:shd w:val="clear" w:color="auto" w:fill="F7CAAC"/>
          </w:tcPr>
          <w:p w14:paraId="1687D7C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46CC527" w14:textId="77777777" w:rsidR="00383EAA" w:rsidRDefault="00383EAA" w:rsidP="00383EAA">
            <w:pPr>
              <w:jc w:val="both"/>
            </w:pPr>
          </w:p>
        </w:tc>
      </w:tr>
      <w:tr w:rsidR="00383EAA" w14:paraId="78E7D597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B65DB17" w14:textId="77777777" w:rsidR="00383EAA" w:rsidRDefault="00383EAA" w:rsidP="00383EAA">
            <w:pPr>
              <w:pStyle w:val="Normlnweb"/>
              <w:jc w:val="both"/>
              <w:textAlignment w:val="baseline"/>
              <w:rPr>
                <w:color w:val="000000"/>
                <w:sz w:val="20"/>
                <w:szCs w:val="22"/>
              </w:rPr>
            </w:pPr>
            <w:r w:rsidRPr="000A1D85">
              <w:rPr>
                <w:color w:val="000000"/>
                <w:sz w:val="20"/>
                <w:szCs w:val="22"/>
              </w:rPr>
              <w:t>Cílem předmětu je naučit studenty analyzovat vybrané problémy a stanovit elementární algoritmy k jejich řešení. Studenti se seznámí s principy a vlastnostmi programovacího jazyka a ovládnou jej na úrovni nezbytné pro řešení vybraných problémů. Také se seznámí s organizací dat při řešení problémů. Dále studenti získají znalosti používání prostředků pro ladění programů. Naučí se dokumentovat, obhajovat a prezentovat dosažené výsledky.</w:t>
            </w:r>
          </w:p>
          <w:p w14:paraId="3D92E503" w14:textId="77777777" w:rsidR="00383EAA" w:rsidRPr="00094C85" w:rsidRDefault="00383EAA" w:rsidP="00383EAA">
            <w:pPr>
              <w:pStyle w:val="Normlnweb"/>
              <w:jc w:val="both"/>
              <w:textAlignment w:val="baseline"/>
              <w:rPr>
                <w:b/>
                <w:color w:val="000000"/>
                <w:sz w:val="20"/>
                <w:szCs w:val="22"/>
              </w:rPr>
            </w:pPr>
            <w:r w:rsidRPr="00094C85">
              <w:rPr>
                <w:b/>
                <w:color w:val="000000"/>
                <w:sz w:val="20"/>
                <w:szCs w:val="22"/>
              </w:rPr>
              <w:t>Témata:</w:t>
            </w:r>
          </w:p>
          <w:p w14:paraId="47686E0B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 xml:space="preserve">Základní paradigmata programování, deklarativní programování, imperativní programování, objektově orientované programování. </w:t>
            </w:r>
          </w:p>
          <w:p w14:paraId="0C52808E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 xml:space="preserve">Popis algoritmu pomocí vývojového diagramu. </w:t>
            </w:r>
          </w:p>
          <w:p w14:paraId="541A71EB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>Překlad, sestavení programu, proměnné, výrazy, podmíněný příkaz.</w:t>
            </w:r>
          </w:p>
          <w:p w14:paraId="15913644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>Doba platnosti (life time) rozsah (scope) a viditelnost proměnných.</w:t>
            </w:r>
          </w:p>
          <w:p w14:paraId="7EDB85C6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>Konstanty, cykly, vývojové diagramy, výpočty s knihovnou math.h, výpisy pomocí funkce printf.</w:t>
            </w:r>
          </w:p>
          <w:p w14:paraId="46A7EA2D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>Pole jednorozměrné a vícerozměrné, deklarace, inicializace, kopírování, porovnání.</w:t>
            </w:r>
          </w:p>
          <w:p w14:paraId="32CF93E5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>Funkce, návratová hodnota, parametry funkce, předávání argumentů hodnotou, pole jako parametr nebo návratová hodnota funkce, zdrojové a hlavičkové soubory.</w:t>
            </w:r>
          </w:p>
          <w:p w14:paraId="60697FF9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>Struktury a union, definice, použití, inicializace, kopírování, porovnání, struktura jako parametr nebo návratová hodnota funkce.</w:t>
            </w:r>
          </w:p>
          <w:p w14:paraId="4A5F4DBF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>Ukazatele a jejich použití, ukazatele a pole, ukazatele na struktury, ukazatele jako parametry funkce</w:t>
            </w:r>
          </w:p>
          <w:p w14:paraId="45366D81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>Dynamická alokace paměti na haldě.</w:t>
            </w:r>
          </w:p>
          <w:p w14:paraId="5413D4E4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>Knihovní funkce pro práci s proudy (soubory nebo konzolí).</w:t>
            </w:r>
          </w:p>
          <w:p w14:paraId="17DAFF4E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>Knihovní funkce pro zpracování textu a převody čísel.</w:t>
            </w:r>
          </w:p>
          <w:p w14:paraId="478109F5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Cs w:val="22"/>
              </w:rPr>
            </w:pPr>
            <w:r w:rsidRPr="00094C85">
              <w:rPr>
                <w:szCs w:val="22"/>
              </w:rPr>
              <w:t xml:space="preserve">Ukazatele na funkce. </w:t>
            </w:r>
          </w:p>
          <w:p w14:paraId="3C67E5CE" w14:textId="77777777" w:rsidR="00383EAA" w:rsidRPr="00094C85" w:rsidRDefault="00383EAA" w:rsidP="007642A7">
            <w:pPr>
              <w:pStyle w:val="Odstavecseseznamem"/>
              <w:numPr>
                <w:ilvl w:val="0"/>
                <w:numId w:val="37"/>
              </w:numPr>
              <w:ind w:left="1093"/>
              <w:jc w:val="both"/>
              <w:rPr>
                <w:sz w:val="22"/>
                <w:szCs w:val="22"/>
              </w:rPr>
            </w:pPr>
            <w:r w:rsidRPr="00094C85">
              <w:rPr>
                <w:szCs w:val="22"/>
              </w:rPr>
              <w:t>Zásady dokumentace softwarových projektů.</w:t>
            </w:r>
          </w:p>
        </w:tc>
      </w:tr>
      <w:tr w:rsidR="00383EAA" w14:paraId="22FCBD75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0FA062D" w14:textId="77777777" w:rsidR="00383EAA" w:rsidRPr="001D1DB4" w:rsidRDefault="00383EAA" w:rsidP="00383EAA">
            <w:pPr>
              <w:jc w:val="both"/>
            </w:pPr>
            <w:r w:rsidRPr="001D1DB4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2CBE428" w14:textId="77777777" w:rsidR="00383EAA" w:rsidRPr="001D1DB4" w:rsidRDefault="00383EAA" w:rsidP="00383EAA">
            <w:pPr>
              <w:jc w:val="both"/>
            </w:pPr>
          </w:p>
        </w:tc>
      </w:tr>
      <w:tr w:rsidR="00383EAA" w14:paraId="4126FE13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4FCECB2" w14:textId="77777777" w:rsidR="00383EAA" w:rsidRPr="007C4359" w:rsidRDefault="00383EAA" w:rsidP="00383EAA">
            <w:pPr>
              <w:rPr>
                <w:b/>
              </w:rPr>
            </w:pPr>
            <w:r w:rsidRPr="007C4359">
              <w:rPr>
                <w:b/>
              </w:rPr>
              <w:t xml:space="preserve">Povinná literatura: </w:t>
            </w:r>
          </w:p>
          <w:p w14:paraId="0611558A" w14:textId="77777777" w:rsidR="00383EAA" w:rsidRPr="000A1D85" w:rsidRDefault="00383EAA" w:rsidP="00383EAA">
            <w:pPr>
              <w:jc w:val="both"/>
            </w:pPr>
            <w:r w:rsidRPr="000A1D85">
              <w:t>KERNIGHAN, B</w:t>
            </w:r>
            <w:r>
              <w:t>.</w:t>
            </w:r>
            <w:r w:rsidRPr="000A1D85">
              <w:t xml:space="preserve"> W a D</w:t>
            </w:r>
            <w:r>
              <w:t>.</w:t>
            </w:r>
            <w:r w:rsidRPr="000A1D85">
              <w:t xml:space="preserve"> M</w:t>
            </w:r>
            <w:r>
              <w:t>.</w:t>
            </w:r>
            <w:r w:rsidRPr="000A1D85">
              <w:t xml:space="preserve"> RITCHIE. </w:t>
            </w:r>
            <w:r w:rsidRPr="000A1D85">
              <w:rPr>
                <w:i/>
              </w:rPr>
              <w:t>Programovací jazyk C</w:t>
            </w:r>
            <w:r w:rsidRPr="000A1D85">
              <w:t>. Vyd. 1. Brno: Computer Press, 2006, 286 s. ISBN 80-251-0897-x.</w:t>
            </w:r>
          </w:p>
          <w:p w14:paraId="620B3FAF" w14:textId="77777777" w:rsidR="00383EAA" w:rsidRPr="000A1D85" w:rsidRDefault="00383EAA" w:rsidP="00383EAA">
            <w:pPr>
              <w:jc w:val="both"/>
            </w:pPr>
            <w:r w:rsidRPr="000A1D85">
              <w:t xml:space="preserve">HEROUT, P. </w:t>
            </w:r>
            <w:r w:rsidRPr="000A1D85">
              <w:rPr>
                <w:i/>
              </w:rPr>
              <w:t>Učebnice jazyka C</w:t>
            </w:r>
            <w:r w:rsidRPr="000A1D85">
              <w:t>. 4., přeprac. vyd. České Budějovice: Kopp, 2004, 271, viii s. ISBN 80-7232-220-6.</w:t>
            </w:r>
          </w:p>
          <w:p w14:paraId="64971163" w14:textId="77777777" w:rsidR="00383EAA" w:rsidRPr="007C4359" w:rsidRDefault="00383EAA" w:rsidP="00383EAA">
            <w:pPr>
              <w:jc w:val="both"/>
              <w:rPr>
                <w:b/>
              </w:rPr>
            </w:pPr>
            <w:r w:rsidRPr="007C4359">
              <w:rPr>
                <w:b/>
              </w:rPr>
              <w:t xml:space="preserve">Doporučená literatura: </w:t>
            </w:r>
          </w:p>
          <w:p w14:paraId="1282E3A0" w14:textId="77777777" w:rsidR="00383EAA" w:rsidRPr="000A1D85" w:rsidRDefault="00383EAA" w:rsidP="00383EAA">
            <w:pPr>
              <w:jc w:val="both"/>
            </w:pPr>
            <w:r w:rsidRPr="000A1D85">
              <w:t xml:space="preserve">PŠENČÍKOVÁ, J. </w:t>
            </w:r>
            <w:r w:rsidRPr="000A1D85">
              <w:rPr>
                <w:i/>
              </w:rPr>
              <w:t>Algoritmizace</w:t>
            </w:r>
            <w:r w:rsidRPr="000A1D85">
              <w:t>. Vyd. 2. Kralice na Hané: Computer Media, c2009, 128 s. ISBN 9788074020346.</w:t>
            </w:r>
          </w:p>
          <w:p w14:paraId="426330BD" w14:textId="77777777" w:rsidR="00383EAA" w:rsidRDefault="00383EAA" w:rsidP="00383EAA">
            <w:pPr>
              <w:jc w:val="both"/>
              <w:rPr>
                <w:ins w:id="691" w:author="Uzivatel" w:date="2018-11-01T16:25:00Z"/>
              </w:rPr>
            </w:pPr>
            <w:r w:rsidRPr="000A1D85">
              <w:t>KEOGH, J</w:t>
            </w:r>
            <w:r>
              <w:t>.</w:t>
            </w:r>
            <w:r w:rsidRPr="000A1D85">
              <w:t xml:space="preserve"> E</w:t>
            </w:r>
            <w:r>
              <w:t>.</w:t>
            </w:r>
            <w:r w:rsidRPr="000A1D85">
              <w:t xml:space="preserve"> a K</w:t>
            </w:r>
            <w:r>
              <w:t>.</w:t>
            </w:r>
            <w:r w:rsidRPr="000A1D85">
              <w:t xml:space="preserve"> DAVIDSON. </w:t>
            </w:r>
            <w:r w:rsidRPr="000A1D85">
              <w:rPr>
                <w:i/>
              </w:rPr>
              <w:t>Datové struktury bez předchozích znalostí</w:t>
            </w:r>
            <w:r w:rsidRPr="000A1D85">
              <w:t>. Vyd. 1. Překlad Ivana Baryalová. Brno: Computer Press, 2006, 223 s. ISBN 8025106896.</w:t>
            </w:r>
          </w:p>
          <w:p w14:paraId="7251A4AA" w14:textId="77777777" w:rsidR="00720C67" w:rsidRPr="001D1DB4" w:rsidRDefault="00720C67" w:rsidP="00383EAA">
            <w:pPr>
              <w:jc w:val="both"/>
            </w:pPr>
            <w:ins w:id="692" w:author="Uzivatel" w:date="2018-11-01T16:25:00Z">
              <w:r w:rsidRPr="00720C67">
                <w:rPr>
                  <w:caps/>
                </w:rPr>
                <w:t>Blábolil R</w:t>
              </w:r>
              <w:r>
                <w:t xml:space="preserve">.: </w:t>
              </w:r>
              <w:r w:rsidRPr="00E52E11">
                <w:rPr>
                  <w:i/>
                  <w:rPrChange w:id="693" w:author="Jiří Vojtěšek" w:date="2018-11-25T19:15:00Z">
                    <w:rPr/>
                  </w:rPrChange>
                </w:rPr>
                <w:t>Informační a komunikační technologie</w:t>
              </w:r>
              <w:r>
                <w:t xml:space="preserve"> (3. rozšířené vydání), nakladatelství Kopp, 2011</w:t>
              </w:r>
            </w:ins>
          </w:p>
        </w:tc>
      </w:tr>
      <w:tr w:rsidR="00383EAA" w14:paraId="390A5013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FEE0389" w14:textId="77777777" w:rsidR="00383EAA" w:rsidRPr="001D1DB4" w:rsidRDefault="00383EAA" w:rsidP="00383EAA">
            <w:pPr>
              <w:jc w:val="center"/>
              <w:rPr>
                <w:b/>
              </w:rPr>
            </w:pPr>
            <w:r w:rsidRPr="001D1DB4">
              <w:rPr>
                <w:b/>
              </w:rPr>
              <w:t>Informace ke kombinované nebo distanční formě</w:t>
            </w:r>
          </w:p>
        </w:tc>
      </w:tr>
      <w:tr w:rsidR="00383EAA" w14:paraId="6800676E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BAEB04F" w14:textId="77777777" w:rsidR="00383EAA" w:rsidRPr="001D1DB4" w:rsidRDefault="00383EAA" w:rsidP="00383EAA">
            <w:pPr>
              <w:jc w:val="both"/>
            </w:pPr>
            <w:r w:rsidRPr="001D1DB4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7AEA482" w14:textId="77777777" w:rsidR="00383EAA" w:rsidRPr="001D1DB4" w:rsidRDefault="00383EAA" w:rsidP="00383EAA">
            <w:pPr>
              <w:jc w:val="both"/>
            </w:pPr>
            <w:r>
              <w:t>20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1E9F8F3" w14:textId="77777777" w:rsidR="00383EAA" w:rsidRPr="001D1DB4" w:rsidRDefault="00383EAA" w:rsidP="00383EAA">
            <w:pPr>
              <w:jc w:val="both"/>
              <w:rPr>
                <w:b/>
              </w:rPr>
            </w:pPr>
            <w:r w:rsidRPr="001D1DB4">
              <w:rPr>
                <w:b/>
              </w:rPr>
              <w:t xml:space="preserve">hodin </w:t>
            </w:r>
          </w:p>
        </w:tc>
      </w:tr>
      <w:tr w:rsidR="00383EAA" w14:paraId="1E097BEC" w14:textId="77777777" w:rsidTr="00383EAA">
        <w:tc>
          <w:tcPr>
            <w:tcW w:w="9855" w:type="dxa"/>
            <w:gridSpan w:val="8"/>
            <w:shd w:val="clear" w:color="auto" w:fill="F7CAAC"/>
          </w:tcPr>
          <w:p w14:paraId="728CC90A" w14:textId="77777777" w:rsidR="00383EAA" w:rsidRPr="001D1DB4" w:rsidRDefault="00383EAA" w:rsidP="00383EAA">
            <w:pPr>
              <w:jc w:val="both"/>
              <w:rPr>
                <w:b/>
              </w:rPr>
            </w:pPr>
            <w:r w:rsidRPr="001D1DB4">
              <w:rPr>
                <w:b/>
              </w:rPr>
              <w:t>Informace o způsobu kontaktu s vyučujícím</w:t>
            </w:r>
          </w:p>
        </w:tc>
      </w:tr>
      <w:tr w:rsidR="00383EAA" w14:paraId="794E9DE8" w14:textId="77777777" w:rsidTr="00383EAA">
        <w:trPr>
          <w:trHeight w:val="558"/>
        </w:trPr>
        <w:tc>
          <w:tcPr>
            <w:tcW w:w="9855" w:type="dxa"/>
            <w:gridSpan w:val="8"/>
          </w:tcPr>
          <w:p w14:paraId="6CE3C6CD" w14:textId="77777777" w:rsidR="00383EAA" w:rsidRPr="001D1DB4" w:rsidRDefault="00383EAA" w:rsidP="00383EAA">
            <w:pPr>
              <w:jc w:val="both"/>
            </w:pPr>
            <w:r w:rsidRPr="001D1DB4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580CBBCD" w14:textId="77777777" w:rsidR="00383EAA" w:rsidRDefault="00383EAA" w:rsidP="00383EAA">
      <w:pPr>
        <w:spacing w:after="160" w:line="259" w:lineRule="auto"/>
      </w:pPr>
    </w:p>
    <w:p w14:paraId="7B8D7E50" w14:textId="77777777" w:rsidR="00383EAA" w:rsidRDefault="00383EAA" w:rsidP="00383EAA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20169936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E33B0E7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:rsidRPr="00404D4D" w14:paraId="0398021C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E0079DF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3501DE8" w14:textId="77777777" w:rsidR="00383EAA" w:rsidRPr="00404D4D" w:rsidRDefault="00383EAA" w:rsidP="00383EAA">
            <w:pPr>
              <w:jc w:val="both"/>
            </w:pPr>
            <w:bookmarkStart w:id="694" w:name="projektovaniBezpecnostnichSystemu"/>
            <w:r w:rsidRPr="00404D4D">
              <w:t>Projektování bezpečnostních systémů</w:t>
            </w:r>
            <w:bookmarkEnd w:id="694"/>
          </w:p>
        </w:tc>
      </w:tr>
      <w:tr w:rsidR="00383EAA" w:rsidRPr="00404D4D" w14:paraId="1CF91EB0" w14:textId="77777777" w:rsidTr="00383EAA">
        <w:tc>
          <w:tcPr>
            <w:tcW w:w="3086" w:type="dxa"/>
            <w:shd w:val="clear" w:color="auto" w:fill="F7CAAC"/>
          </w:tcPr>
          <w:p w14:paraId="7995A1D1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C6DD139" w14:textId="77777777" w:rsidR="00383EAA" w:rsidRPr="00404D4D" w:rsidRDefault="00383EAA" w:rsidP="00383EAA">
            <w:pPr>
              <w:jc w:val="both"/>
            </w:pPr>
            <w:r>
              <w:t>Povinný</w:t>
            </w:r>
            <w:r w:rsidRPr="00404D4D">
              <w:t xml:space="preserve"> </w:t>
            </w:r>
            <w:r>
              <w:t>„</w:t>
            </w:r>
            <w:r w:rsidRPr="00404D4D">
              <w:t>PZ</w:t>
            </w:r>
            <w:r>
              <w:t>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C00731E" w14:textId="77777777" w:rsidR="00383EAA" w:rsidRPr="00404D4D" w:rsidRDefault="00383EAA" w:rsidP="00383EAA">
            <w:pPr>
              <w:jc w:val="both"/>
            </w:pPr>
            <w:r w:rsidRPr="00404D4D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84CFFAB" w14:textId="77777777" w:rsidR="00383EAA" w:rsidRPr="00404D4D" w:rsidRDefault="00383EAA" w:rsidP="00383EAA">
            <w:pPr>
              <w:jc w:val="both"/>
            </w:pPr>
            <w:r w:rsidRPr="00404D4D">
              <w:t>3/LS</w:t>
            </w:r>
          </w:p>
        </w:tc>
      </w:tr>
      <w:tr w:rsidR="00383EAA" w:rsidRPr="00404D4D" w14:paraId="39B800D1" w14:textId="77777777" w:rsidTr="00383EAA">
        <w:tc>
          <w:tcPr>
            <w:tcW w:w="3086" w:type="dxa"/>
            <w:shd w:val="clear" w:color="auto" w:fill="F7CAAC"/>
          </w:tcPr>
          <w:p w14:paraId="1C1AF811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1AB6B82" w14:textId="77777777" w:rsidR="00383EAA" w:rsidRPr="00404D4D" w:rsidRDefault="00383EAA" w:rsidP="00383EAA">
            <w:pPr>
              <w:jc w:val="both"/>
            </w:pPr>
            <w:r w:rsidRPr="00404D4D">
              <w:t>24p + 24s</w:t>
            </w:r>
          </w:p>
        </w:tc>
        <w:tc>
          <w:tcPr>
            <w:tcW w:w="889" w:type="dxa"/>
            <w:shd w:val="clear" w:color="auto" w:fill="F7CAAC"/>
          </w:tcPr>
          <w:p w14:paraId="38483112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48F4705" w14:textId="77777777" w:rsidR="00383EAA" w:rsidRPr="00404D4D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47A46F98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A59FFD3" w14:textId="77777777" w:rsidR="00383EAA" w:rsidRPr="00404D4D" w:rsidRDefault="00383EAA" w:rsidP="00383EAA">
            <w:pPr>
              <w:jc w:val="both"/>
            </w:pPr>
            <w:r w:rsidRPr="00404D4D">
              <w:t>5</w:t>
            </w:r>
          </w:p>
        </w:tc>
      </w:tr>
      <w:tr w:rsidR="00383EAA" w:rsidRPr="00404D4D" w14:paraId="46FAACE0" w14:textId="77777777" w:rsidTr="00383EAA">
        <w:tc>
          <w:tcPr>
            <w:tcW w:w="3086" w:type="dxa"/>
            <w:shd w:val="clear" w:color="auto" w:fill="F7CAAC"/>
          </w:tcPr>
          <w:p w14:paraId="6304307C" w14:textId="77777777" w:rsidR="00383EAA" w:rsidRPr="00404D4D" w:rsidRDefault="00383EAA" w:rsidP="00383EAA">
            <w:pPr>
              <w:jc w:val="both"/>
              <w:rPr>
                <w:b/>
                <w:sz w:val="22"/>
              </w:rPr>
            </w:pPr>
            <w:r w:rsidRPr="00404D4D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2C4E7BB" w14:textId="77777777" w:rsidR="00383EAA" w:rsidRPr="00404D4D" w:rsidRDefault="00383EAA" w:rsidP="00383EAA">
            <w:pPr>
              <w:jc w:val="both"/>
            </w:pPr>
            <w:r w:rsidRPr="00404D4D">
              <w:t>nejsou</w:t>
            </w:r>
          </w:p>
        </w:tc>
      </w:tr>
      <w:tr w:rsidR="00383EAA" w:rsidRPr="00404D4D" w14:paraId="01A4DA2F" w14:textId="77777777" w:rsidTr="00383EAA">
        <w:tc>
          <w:tcPr>
            <w:tcW w:w="3086" w:type="dxa"/>
            <w:shd w:val="clear" w:color="auto" w:fill="F7CAAC"/>
          </w:tcPr>
          <w:p w14:paraId="19C6F335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06CE5F7" w14:textId="77777777" w:rsidR="00383EAA" w:rsidRPr="00404D4D" w:rsidRDefault="00EB2F42" w:rsidP="00383EAA">
            <w:pPr>
              <w:jc w:val="both"/>
            </w:pPr>
            <w:r>
              <w:t>z</w:t>
            </w:r>
            <w:r w:rsidR="00383EAA" w:rsidRPr="00404D4D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6CBEE090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1B9D81E" w14:textId="77777777" w:rsidR="00383EAA" w:rsidRPr="00404D4D" w:rsidRDefault="00383EAA" w:rsidP="00383EAA">
            <w:pPr>
              <w:jc w:val="both"/>
            </w:pPr>
            <w:r w:rsidRPr="00404D4D">
              <w:t>Přednáška, seminář</w:t>
            </w:r>
          </w:p>
        </w:tc>
      </w:tr>
      <w:tr w:rsidR="00383EAA" w:rsidRPr="00404D4D" w14:paraId="67076074" w14:textId="77777777" w:rsidTr="00383EAA">
        <w:tc>
          <w:tcPr>
            <w:tcW w:w="3086" w:type="dxa"/>
            <w:shd w:val="clear" w:color="auto" w:fill="F7CAAC"/>
          </w:tcPr>
          <w:p w14:paraId="2C52E41D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305F85E" w14:textId="77777777" w:rsidR="00383EAA" w:rsidRPr="00404D4D" w:rsidRDefault="00383EAA" w:rsidP="00383EAA">
            <w:pPr>
              <w:jc w:val="both"/>
            </w:pPr>
            <w:r w:rsidRPr="00404D4D">
              <w:t xml:space="preserve">1. Povinná a aktivní účast na jednotlivých seminářích (75% účast na seminářích). </w:t>
            </w:r>
          </w:p>
          <w:p w14:paraId="1715E63C" w14:textId="77777777" w:rsidR="00383EAA" w:rsidRPr="00404D4D" w:rsidRDefault="00383EAA" w:rsidP="00383EAA">
            <w:pPr>
              <w:jc w:val="both"/>
            </w:pPr>
            <w:r w:rsidRPr="00404D4D">
              <w:t xml:space="preserve">2. Teoretické zvládnutí základní problematiky a jednotlivých témat. </w:t>
            </w:r>
          </w:p>
          <w:p w14:paraId="3E2E50D9" w14:textId="77777777" w:rsidR="00383EAA" w:rsidRPr="00404D4D" w:rsidRDefault="00383EAA" w:rsidP="00383EAA">
            <w:pPr>
              <w:jc w:val="both"/>
            </w:pPr>
            <w:r w:rsidRPr="00404D4D">
              <w:t>3. Zápočet - zpracování samostatného úkolu + písemný test.</w:t>
            </w:r>
          </w:p>
          <w:p w14:paraId="11E05AC8" w14:textId="77777777" w:rsidR="00383EAA" w:rsidRPr="00404D4D" w:rsidRDefault="00383EAA" w:rsidP="00383EAA">
            <w:pPr>
              <w:jc w:val="both"/>
            </w:pPr>
            <w:r w:rsidRPr="00404D4D">
              <w:t xml:space="preserve">4. Zkouška </w:t>
            </w:r>
            <w:r>
              <w:t>-</w:t>
            </w:r>
            <w:r w:rsidRPr="00404D4D">
              <w:t xml:space="preserve"> ústní forma, prokázání znalostí látky z probíraných tematických okruhů. </w:t>
            </w:r>
          </w:p>
        </w:tc>
      </w:tr>
      <w:tr w:rsidR="00383EAA" w:rsidRPr="00404D4D" w14:paraId="6B01622D" w14:textId="77777777" w:rsidTr="00383EAA">
        <w:trPr>
          <w:trHeight w:val="87"/>
        </w:trPr>
        <w:tc>
          <w:tcPr>
            <w:tcW w:w="9855" w:type="dxa"/>
            <w:gridSpan w:val="8"/>
            <w:tcBorders>
              <w:top w:val="nil"/>
            </w:tcBorders>
          </w:tcPr>
          <w:p w14:paraId="210C2C04" w14:textId="77777777" w:rsidR="00383EAA" w:rsidRPr="00404D4D" w:rsidRDefault="00383EAA" w:rsidP="00383EAA">
            <w:pPr>
              <w:jc w:val="both"/>
            </w:pPr>
          </w:p>
        </w:tc>
      </w:tr>
      <w:tr w:rsidR="00383EAA" w:rsidRPr="00404D4D" w14:paraId="09D00C75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F20588D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6F1EAF9" w14:textId="77777777" w:rsidR="00383EAA" w:rsidRPr="00404D4D" w:rsidRDefault="00383EAA" w:rsidP="00383EAA">
            <w:pPr>
              <w:jc w:val="both"/>
            </w:pPr>
            <w:r w:rsidRPr="00404D4D">
              <w:t>Ing. Jan Valouch, Ph.D.</w:t>
            </w:r>
          </w:p>
        </w:tc>
      </w:tr>
      <w:tr w:rsidR="00383EAA" w:rsidRPr="00404D4D" w14:paraId="42CC52E9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D7A8840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0C9A504" w14:textId="77777777" w:rsidR="00383EAA" w:rsidRPr="00404D4D" w:rsidRDefault="00BC413E" w:rsidP="00BC413E">
            <w:pPr>
              <w:jc w:val="both"/>
            </w:pPr>
            <w:r>
              <w:t xml:space="preserve">Metodicky, vede přednášky a cvičení. </w:t>
            </w:r>
          </w:p>
        </w:tc>
      </w:tr>
      <w:tr w:rsidR="00383EAA" w:rsidRPr="00404D4D" w14:paraId="032E1A07" w14:textId="77777777" w:rsidTr="00383EAA">
        <w:tc>
          <w:tcPr>
            <w:tcW w:w="3086" w:type="dxa"/>
            <w:shd w:val="clear" w:color="auto" w:fill="F7CAAC"/>
          </w:tcPr>
          <w:p w14:paraId="339580EC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97FB421" w14:textId="77777777" w:rsidR="00383EAA" w:rsidRPr="00404D4D" w:rsidRDefault="00383EAA" w:rsidP="00BF217E">
            <w:pPr>
              <w:jc w:val="both"/>
            </w:pPr>
            <w:r w:rsidRPr="00404D4D">
              <w:t>Ing. Jan Valouch, Ph.D.</w:t>
            </w:r>
            <w:r w:rsidR="00BF217E">
              <w:t xml:space="preserve">, přednášky </w:t>
            </w:r>
            <w:r>
              <w:t>(100 %)</w:t>
            </w:r>
            <w:r w:rsidR="00BC413E">
              <w:t>, cvičení (100%).</w:t>
            </w:r>
          </w:p>
        </w:tc>
      </w:tr>
      <w:tr w:rsidR="00383EAA" w:rsidRPr="00404D4D" w14:paraId="67894025" w14:textId="77777777" w:rsidTr="00383EAA">
        <w:trPr>
          <w:trHeight w:val="50"/>
        </w:trPr>
        <w:tc>
          <w:tcPr>
            <w:tcW w:w="9855" w:type="dxa"/>
            <w:gridSpan w:val="8"/>
            <w:tcBorders>
              <w:top w:val="nil"/>
            </w:tcBorders>
          </w:tcPr>
          <w:p w14:paraId="1AA92F53" w14:textId="77777777" w:rsidR="00383EAA" w:rsidRPr="00404D4D" w:rsidRDefault="00383EAA" w:rsidP="00383EAA">
            <w:pPr>
              <w:jc w:val="both"/>
            </w:pPr>
          </w:p>
        </w:tc>
      </w:tr>
      <w:tr w:rsidR="00383EAA" w:rsidRPr="00404D4D" w14:paraId="0288DAEF" w14:textId="77777777" w:rsidTr="00383EAA">
        <w:tc>
          <w:tcPr>
            <w:tcW w:w="3086" w:type="dxa"/>
            <w:shd w:val="clear" w:color="auto" w:fill="F7CAAC"/>
          </w:tcPr>
          <w:p w14:paraId="176EB6BE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D654EB3" w14:textId="77777777" w:rsidR="00383EAA" w:rsidRPr="00404D4D" w:rsidRDefault="00383EAA" w:rsidP="00383EAA">
            <w:pPr>
              <w:jc w:val="both"/>
            </w:pPr>
          </w:p>
        </w:tc>
      </w:tr>
      <w:tr w:rsidR="00383EAA" w:rsidRPr="00404D4D" w14:paraId="62DC9ECB" w14:textId="77777777" w:rsidTr="00383EAA">
        <w:trPr>
          <w:trHeight w:val="340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743B540" w14:textId="77777777" w:rsidR="00383EAA" w:rsidRPr="00CB6185" w:rsidRDefault="00383EAA" w:rsidP="00383EAA">
            <w:pPr>
              <w:jc w:val="both"/>
            </w:pPr>
            <w:r w:rsidRPr="00CB6185">
              <w:t xml:space="preserve">Cílem předmětu je získání základních poznatků o poplachových systémech, zejména o způsobu jejich návrhu. Student získá znalosti o technických požadavcích na poplachové systémy a o základních etapách jejich projektování.  </w:t>
            </w:r>
          </w:p>
          <w:p w14:paraId="5B8D3B75" w14:textId="77777777" w:rsidR="00383EAA" w:rsidRPr="00094C85" w:rsidRDefault="00383EAA" w:rsidP="00383EAA">
            <w:pPr>
              <w:jc w:val="both"/>
              <w:rPr>
                <w:b/>
              </w:rPr>
            </w:pPr>
            <w:r w:rsidRPr="00094C85">
              <w:rPr>
                <w:b/>
              </w:rPr>
              <w:t>Témata:</w:t>
            </w:r>
          </w:p>
          <w:p w14:paraId="542ED4DD" w14:textId="77777777" w:rsidR="00383EAA" w:rsidRPr="00CB6185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Legislativní rámec ČR v oblasti poplachových systémů</w:t>
            </w:r>
          </w:p>
          <w:p w14:paraId="23A90890" w14:textId="77777777" w:rsidR="00383EAA" w:rsidRPr="00CB6185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Tvorba norem v EU a jejich zavádění do ČR</w:t>
            </w:r>
          </w:p>
          <w:p w14:paraId="26BA53D5" w14:textId="77777777" w:rsidR="00383EAA" w:rsidRPr="00CB6185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Technické požadavky na poplachové systémy</w:t>
            </w:r>
          </w:p>
          <w:p w14:paraId="552ECBD9" w14:textId="77777777" w:rsidR="00383EAA" w:rsidRPr="00CB6185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Skladba projektové dokumentace dle stavebního zákona</w:t>
            </w:r>
          </w:p>
          <w:p w14:paraId="7F4F29E1" w14:textId="77777777" w:rsidR="00383EAA" w:rsidRPr="00CB6185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Požadavky technických norem na projektovou dokumentaci</w:t>
            </w:r>
          </w:p>
          <w:p w14:paraId="1B06AC14" w14:textId="77777777" w:rsidR="00383EAA" w:rsidRPr="00CB6185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Požadavky na projektanty poplachových systémů</w:t>
            </w:r>
          </w:p>
          <w:p w14:paraId="6A04412C" w14:textId="77777777" w:rsidR="00383EAA" w:rsidRPr="00CB6185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Bezpečnostní posouzení objektu</w:t>
            </w:r>
            <w:r>
              <w:t xml:space="preserve">, </w:t>
            </w:r>
            <w:r w:rsidRPr="00CB6185">
              <w:t>Návrh skladby systému</w:t>
            </w:r>
          </w:p>
          <w:p w14:paraId="404520E2" w14:textId="77777777" w:rsidR="00383EAA" w:rsidRPr="00CB6185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Zásady projektování poplachových systémů</w:t>
            </w:r>
            <w:r>
              <w:t xml:space="preserve">, </w:t>
            </w:r>
            <w:r w:rsidRPr="00CB6185">
              <w:t>Tvorba rozpočtu</w:t>
            </w:r>
          </w:p>
          <w:p w14:paraId="370B4728" w14:textId="77777777" w:rsidR="00383EAA" w:rsidRPr="00CB6185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Testování poplachových zabezpečovacích a tísňových systémů.</w:t>
            </w:r>
          </w:p>
          <w:p w14:paraId="46B5A731" w14:textId="77777777" w:rsidR="00383EAA" w:rsidRPr="00CB6185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Požadavky na poplachový systém z hlediska bezpečnosti elektrických zařízení</w:t>
            </w:r>
          </w:p>
          <w:p w14:paraId="41DBDE97" w14:textId="77777777" w:rsidR="00383EAA" w:rsidRPr="00CB6185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Certifikace komponent poplachových systémů</w:t>
            </w:r>
          </w:p>
          <w:p w14:paraId="2AF70DE4" w14:textId="77777777" w:rsidR="00383EAA" w:rsidRPr="00404D4D" w:rsidRDefault="00383EAA" w:rsidP="007642A7">
            <w:pPr>
              <w:pStyle w:val="Odstavecseseznamem"/>
              <w:numPr>
                <w:ilvl w:val="0"/>
                <w:numId w:val="38"/>
              </w:numPr>
              <w:tabs>
                <w:tab w:val="left" w:pos="38"/>
              </w:tabs>
              <w:ind w:left="1093"/>
              <w:jc w:val="both"/>
            </w:pPr>
            <w:r w:rsidRPr="00CB6185">
              <w:t>Poplachové systémy jako prostředek ochrany utajovaných informací</w:t>
            </w:r>
          </w:p>
        </w:tc>
      </w:tr>
      <w:tr w:rsidR="00383EAA" w:rsidRPr="00404D4D" w14:paraId="41CA7467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4C4D013" w14:textId="77777777" w:rsidR="00383EAA" w:rsidRPr="00404D4D" w:rsidRDefault="00383EAA" w:rsidP="00383EAA">
            <w:pPr>
              <w:jc w:val="both"/>
            </w:pPr>
            <w:r w:rsidRPr="00404D4D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D6F4C2F" w14:textId="77777777" w:rsidR="00383EAA" w:rsidRPr="00404D4D" w:rsidRDefault="00383EAA" w:rsidP="00383EAA">
            <w:pPr>
              <w:jc w:val="both"/>
            </w:pPr>
          </w:p>
        </w:tc>
      </w:tr>
      <w:tr w:rsidR="00383EAA" w:rsidRPr="00404D4D" w14:paraId="5C31C93D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EE05848" w14:textId="77777777" w:rsidR="00383EAA" w:rsidRPr="00DA11F4" w:rsidRDefault="00383EAA" w:rsidP="00383EAA">
            <w:pPr>
              <w:rPr>
                <w:b/>
              </w:rPr>
            </w:pPr>
            <w:r w:rsidRPr="00DA11F4">
              <w:rPr>
                <w:b/>
              </w:rPr>
              <w:t>Povinná literatura:</w:t>
            </w:r>
          </w:p>
          <w:p w14:paraId="4FA772DC" w14:textId="77777777" w:rsidR="00383EAA" w:rsidRPr="00DA11F4" w:rsidRDefault="00383EAA" w:rsidP="00383EAA">
            <w:r>
              <w:t>VALOUCH, J</w:t>
            </w:r>
            <w:r w:rsidRPr="00DA11F4">
              <w:t xml:space="preserve">. </w:t>
            </w:r>
            <w:r w:rsidRPr="00DA11F4">
              <w:rPr>
                <w:i/>
              </w:rPr>
              <w:t>Projektování bezpečnostních systémů</w:t>
            </w:r>
            <w:r w:rsidRPr="00DA11F4">
              <w:t>. [skriptum]. Zlín: UTB, 2012.  ISBN   978-80-7454-230-5. 152 s.</w:t>
            </w:r>
          </w:p>
          <w:p w14:paraId="65EE3E4E" w14:textId="77777777" w:rsidR="00383EAA" w:rsidRPr="00DA11F4" w:rsidRDefault="00383EAA" w:rsidP="00383EAA">
            <w:r w:rsidRPr="00DA11F4">
              <w:t>LUKÁŠ, L</w:t>
            </w:r>
            <w:r>
              <w:t>.</w:t>
            </w:r>
            <w:r w:rsidRPr="00DA11F4">
              <w:t xml:space="preserve"> a kol., </w:t>
            </w:r>
            <w:r w:rsidRPr="00DA11F4">
              <w:rPr>
                <w:i/>
              </w:rPr>
              <w:t>Bezpečnostní technologie, systémy a management</w:t>
            </w:r>
            <w:r w:rsidRPr="00DA11F4">
              <w:t>. 1. vyd. Zlín: VeRBuM, 2014. 390 s. ISBN 978-80-87500-57-6.</w:t>
            </w:r>
          </w:p>
          <w:p w14:paraId="7FD9351C" w14:textId="77777777" w:rsidR="00383EAA" w:rsidRPr="00DA11F4" w:rsidRDefault="00383EAA" w:rsidP="00383EAA">
            <w:pPr>
              <w:rPr>
                <w:b/>
              </w:rPr>
            </w:pPr>
            <w:r w:rsidRPr="00DA11F4">
              <w:rPr>
                <w:b/>
              </w:rPr>
              <w:t>Doporučená literatura:</w:t>
            </w:r>
          </w:p>
          <w:p w14:paraId="4AD78043" w14:textId="77777777" w:rsidR="00383EAA" w:rsidRPr="00DA11F4" w:rsidRDefault="00383EAA" w:rsidP="00383EAA">
            <w:r w:rsidRPr="00DA11F4">
              <w:t>KŘEČEK, S. </w:t>
            </w:r>
            <w:r w:rsidRPr="00DA11F4">
              <w:rPr>
                <w:i/>
              </w:rPr>
              <w:t>Příručka zabezpečovací techniky</w:t>
            </w:r>
            <w:r w:rsidRPr="00DA11F4">
              <w:t>. Vyd. 3. Praha: Cricetus, 2006, 313 s. ISBN 80-902938-2-4.</w:t>
            </w:r>
          </w:p>
          <w:p w14:paraId="48606561" w14:textId="77777777" w:rsidR="00383EAA" w:rsidRPr="00DA11F4" w:rsidRDefault="00383EAA" w:rsidP="00383EAA">
            <w:r w:rsidRPr="00DA11F4">
              <w:t>GARCIA, M</w:t>
            </w:r>
            <w:r>
              <w:t>.</w:t>
            </w:r>
            <w:r w:rsidRPr="00DA11F4">
              <w:t xml:space="preserve"> L. </w:t>
            </w:r>
            <w:r w:rsidRPr="00DA11F4">
              <w:rPr>
                <w:i/>
              </w:rPr>
              <w:t>The Design and Evaluation of Physical Protection Systems</w:t>
            </w:r>
            <w:r w:rsidRPr="00DA11F4">
              <w:t>.  2. ed. USA, Burlington</w:t>
            </w:r>
            <w:r>
              <w:t xml:space="preserve"> </w:t>
            </w:r>
            <w:r w:rsidRPr="00DA11F4">
              <w:t>Praha: Butterworth-Heinemann, 2008, 351 p. ISBN 978-0-7506-8352-4.</w:t>
            </w:r>
          </w:p>
          <w:p w14:paraId="351E0851" w14:textId="77777777" w:rsidR="00383EAA" w:rsidRPr="00404D4D" w:rsidRDefault="00383EAA" w:rsidP="00383EAA">
            <w:pPr>
              <w:jc w:val="both"/>
            </w:pPr>
          </w:p>
        </w:tc>
      </w:tr>
      <w:tr w:rsidR="00383EAA" w:rsidRPr="00404D4D" w14:paraId="56221028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D0223BD" w14:textId="77777777" w:rsidR="00383EAA" w:rsidRPr="00404D4D" w:rsidRDefault="00383EAA" w:rsidP="00383EAA">
            <w:pPr>
              <w:jc w:val="center"/>
              <w:rPr>
                <w:b/>
              </w:rPr>
            </w:pPr>
            <w:r w:rsidRPr="00404D4D">
              <w:rPr>
                <w:b/>
              </w:rPr>
              <w:t>Informace ke kombinované nebo distanční formě</w:t>
            </w:r>
          </w:p>
        </w:tc>
      </w:tr>
      <w:tr w:rsidR="00383EAA" w:rsidRPr="00404D4D" w14:paraId="364F0224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3D2AA2A" w14:textId="77777777" w:rsidR="00383EAA" w:rsidRPr="00404D4D" w:rsidRDefault="00383EAA" w:rsidP="00383EAA">
            <w:pPr>
              <w:jc w:val="both"/>
            </w:pPr>
            <w:r w:rsidRPr="00404D4D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3D71314" w14:textId="77777777" w:rsidR="00383EAA" w:rsidRPr="00404D4D" w:rsidRDefault="00383EAA" w:rsidP="00383EAA">
            <w:pPr>
              <w:jc w:val="both"/>
            </w:pPr>
            <w:r w:rsidRPr="00404D4D">
              <w:t>25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D03CFFE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 xml:space="preserve">hodin </w:t>
            </w:r>
          </w:p>
        </w:tc>
      </w:tr>
      <w:tr w:rsidR="00383EAA" w:rsidRPr="00404D4D" w14:paraId="190EE902" w14:textId="77777777" w:rsidTr="00383EAA">
        <w:tc>
          <w:tcPr>
            <w:tcW w:w="9855" w:type="dxa"/>
            <w:gridSpan w:val="8"/>
            <w:shd w:val="clear" w:color="auto" w:fill="F7CAAC"/>
          </w:tcPr>
          <w:p w14:paraId="1011E1C4" w14:textId="77777777" w:rsidR="00383EAA" w:rsidRPr="00404D4D" w:rsidRDefault="00383EAA" w:rsidP="00383EAA">
            <w:pPr>
              <w:jc w:val="both"/>
              <w:rPr>
                <w:b/>
              </w:rPr>
            </w:pPr>
            <w:r w:rsidRPr="00404D4D">
              <w:rPr>
                <w:b/>
              </w:rPr>
              <w:t>Informace o způsobu kontaktu s vyučujícím</w:t>
            </w:r>
          </w:p>
        </w:tc>
      </w:tr>
      <w:tr w:rsidR="00383EAA" w:rsidRPr="00404D4D" w14:paraId="6392E189" w14:textId="77777777" w:rsidTr="00383EAA">
        <w:trPr>
          <w:trHeight w:val="410"/>
        </w:trPr>
        <w:tc>
          <w:tcPr>
            <w:tcW w:w="9855" w:type="dxa"/>
            <w:gridSpan w:val="8"/>
          </w:tcPr>
          <w:p w14:paraId="6C0DAC2B" w14:textId="77777777" w:rsidR="00383EAA" w:rsidRPr="00D726EB" w:rsidRDefault="00383EAA" w:rsidP="00383EAA">
            <w:pPr>
              <w:jc w:val="both"/>
            </w:pPr>
            <w:r w:rsidRPr="00D726EB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14E31E9D" w14:textId="77777777" w:rsidR="00383EAA" w:rsidRDefault="00383EAA" w:rsidP="00383EAA">
      <w:pPr>
        <w:spacing w:after="160" w:line="259" w:lineRule="auto"/>
      </w:pPr>
    </w:p>
    <w:p w14:paraId="681A1857" w14:textId="77777777" w:rsidR="00383EAA" w:rsidRDefault="00383EAA" w:rsidP="00383EAA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391AB4A6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C24C15C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75EBC57A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091100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821DB6D" w14:textId="77777777" w:rsidR="00383EAA" w:rsidRDefault="00383EAA" w:rsidP="00383EAA">
            <w:pPr>
              <w:jc w:val="both"/>
            </w:pPr>
            <w:bookmarkStart w:id="695" w:name="psychologieAmarketingoveKomunikace"/>
            <w:r>
              <w:t>Psychologie a marketingové komunikace</w:t>
            </w:r>
            <w:bookmarkEnd w:id="695"/>
            <w:r>
              <w:t xml:space="preserve"> </w:t>
            </w:r>
          </w:p>
        </w:tc>
      </w:tr>
      <w:tr w:rsidR="00383EAA" w14:paraId="0C687DCB" w14:textId="77777777" w:rsidTr="00383EAA">
        <w:tc>
          <w:tcPr>
            <w:tcW w:w="3086" w:type="dxa"/>
            <w:shd w:val="clear" w:color="auto" w:fill="F7CAAC"/>
          </w:tcPr>
          <w:p w14:paraId="7103D43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AF0A489" w14:textId="77777777" w:rsidR="00383EAA" w:rsidRDefault="00383EAA" w:rsidP="00383EA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CE4E6EC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47BCCB1" w14:textId="77777777" w:rsidR="00383EAA" w:rsidRDefault="00383EAA" w:rsidP="00383EAA">
            <w:pPr>
              <w:jc w:val="both"/>
            </w:pPr>
            <w:r>
              <w:t>1/ZS</w:t>
            </w:r>
          </w:p>
        </w:tc>
      </w:tr>
      <w:tr w:rsidR="00383EAA" w14:paraId="5470BE8F" w14:textId="77777777" w:rsidTr="00383EAA">
        <w:tc>
          <w:tcPr>
            <w:tcW w:w="3086" w:type="dxa"/>
            <w:shd w:val="clear" w:color="auto" w:fill="F7CAAC"/>
          </w:tcPr>
          <w:p w14:paraId="1FAE7FE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46DB2BD" w14:textId="77777777" w:rsidR="00383EAA" w:rsidRDefault="00383EAA" w:rsidP="00383EAA">
            <w:pPr>
              <w:jc w:val="both"/>
            </w:pPr>
            <w:r>
              <w:t>28p + 14s</w:t>
            </w:r>
          </w:p>
        </w:tc>
        <w:tc>
          <w:tcPr>
            <w:tcW w:w="889" w:type="dxa"/>
            <w:shd w:val="clear" w:color="auto" w:fill="F7CAAC"/>
          </w:tcPr>
          <w:p w14:paraId="7F6EACC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3E6A635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283125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963CB09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39844AA5" w14:textId="77777777" w:rsidTr="00383EAA">
        <w:tc>
          <w:tcPr>
            <w:tcW w:w="3086" w:type="dxa"/>
            <w:shd w:val="clear" w:color="auto" w:fill="F7CAAC"/>
          </w:tcPr>
          <w:p w14:paraId="044B46D3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6E8BC15" w14:textId="77777777" w:rsidR="00383EAA" w:rsidRDefault="00383EAA" w:rsidP="00383EAA">
            <w:pPr>
              <w:jc w:val="both"/>
            </w:pPr>
          </w:p>
        </w:tc>
      </w:tr>
      <w:tr w:rsidR="00383EAA" w14:paraId="6B6D1320" w14:textId="77777777" w:rsidTr="00383EAA">
        <w:tc>
          <w:tcPr>
            <w:tcW w:w="3086" w:type="dxa"/>
            <w:shd w:val="clear" w:color="auto" w:fill="F7CAAC"/>
          </w:tcPr>
          <w:p w14:paraId="23306DB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13ECD94C" w14:textId="77777777" w:rsidR="00383EAA" w:rsidRDefault="00EB2F42" w:rsidP="00383EAA">
            <w:pPr>
              <w:jc w:val="both"/>
            </w:pPr>
            <w:r>
              <w:t>k</w:t>
            </w:r>
            <w:r w:rsidR="00383EAA">
              <w:t>lasifikovaný zápočet</w:t>
            </w:r>
          </w:p>
        </w:tc>
        <w:tc>
          <w:tcPr>
            <w:tcW w:w="2156" w:type="dxa"/>
            <w:shd w:val="clear" w:color="auto" w:fill="F7CAAC"/>
          </w:tcPr>
          <w:p w14:paraId="005902B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1C9F29B" w14:textId="77777777" w:rsidR="00383EAA" w:rsidRDefault="00383EAA" w:rsidP="00383EAA">
            <w:pPr>
              <w:jc w:val="both"/>
            </w:pPr>
            <w:r>
              <w:t>Přednášky, semináře</w:t>
            </w:r>
          </w:p>
        </w:tc>
      </w:tr>
      <w:tr w:rsidR="00383EAA" w14:paraId="217F03C9" w14:textId="77777777" w:rsidTr="00383EAA">
        <w:tc>
          <w:tcPr>
            <w:tcW w:w="3086" w:type="dxa"/>
            <w:shd w:val="clear" w:color="auto" w:fill="F7CAAC"/>
          </w:tcPr>
          <w:p w14:paraId="5283B3B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192BF36" w14:textId="77777777" w:rsidR="00383EAA" w:rsidRDefault="00383EAA" w:rsidP="00383EAA">
            <w:pPr>
              <w:jc w:val="both"/>
            </w:pPr>
            <w:r>
              <w:t>Pásemná i ústní forma</w:t>
            </w:r>
          </w:p>
          <w:p w14:paraId="15BE4FE3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410B8611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72230267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44202D84" w14:textId="77777777" w:rsidR="00383EAA" w:rsidRDefault="00383EAA" w:rsidP="00383EAA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383EAA" w14:paraId="2725F824" w14:textId="77777777" w:rsidTr="00383EAA">
        <w:trPr>
          <w:trHeight w:val="89"/>
        </w:trPr>
        <w:tc>
          <w:tcPr>
            <w:tcW w:w="9855" w:type="dxa"/>
            <w:gridSpan w:val="8"/>
            <w:tcBorders>
              <w:top w:val="nil"/>
            </w:tcBorders>
          </w:tcPr>
          <w:p w14:paraId="20C0FFE7" w14:textId="77777777" w:rsidR="00383EAA" w:rsidRDefault="00383EAA" w:rsidP="00383EAA">
            <w:pPr>
              <w:jc w:val="both"/>
            </w:pPr>
          </w:p>
        </w:tc>
      </w:tr>
      <w:tr w:rsidR="00383EAA" w14:paraId="110093CA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6AD51E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22BAFB4" w14:textId="77777777" w:rsidR="00383EAA" w:rsidRDefault="00383EAA" w:rsidP="00383EAA">
            <w:pPr>
              <w:jc w:val="both"/>
            </w:pPr>
            <w:r>
              <w:t>PhDr., Mgr. Stanislav Zelinka</w:t>
            </w:r>
          </w:p>
        </w:tc>
      </w:tr>
      <w:tr w:rsidR="00383EAA" w14:paraId="453337ED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E32688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EE1BD97" w14:textId="77777777" w:rsidR="00383EAA" w:rsidRDefault="00383EAA" w:rsidP="00BF217E">
            <w:pPr>
              <w:jc w:val="both"/>
            </w:pPr>
            <w:r>
              <w:t xml:space="preserve">Metodicky, </w:t>
            </w:r>
            <w:r w:rsidR="00BF217E">
              <w:t>vede přednášky</w:t>
            </w:r>
            <w:r w:rsidR="00BC413E">
              <w:t xml:space="preserve"> a semináře.</w:t>
            </w:r>
          </w:p>
        </w:tc>
      </w:tr>
      <w:tr w:rsidR="00383EAA" w14:paraId="624294D2" w14:textId="77777777" w:rsidTr="00383EAA">
        <w:tc>
          <w:tcPr>
            <w:tcW w:w="3086" w:type="dxa"/>
            <w:shd w:val="clear" w:color="auto" w:fill="F7CAAC"/>
          </w:tcPr>
          <w:p w14:paraId="58F5526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667AC1C" w14:textId="77777777" w:rsidR="00383EAA" w:rsidRDefault="00383EAA" w:rsidP="00BC413E">
            <w:pPr>
              <w:jc w:val="both"/>
            </w:pPr>
            <w:r>
              <w:t>PhDr., Mgr</w:t>
            </w:r>
            <w:r w:rsidR="00BF217E">
              <w:t xml:space="preserve">. Stanislav Zelinka, přednášky </w:t>
            </w:r>
            <w:r>
              <w:t>(100 %)</w:t>
            </w:r>
            <w:r w:rsidR="00BC413E">
              <w:t>, semináře (100%).</w:t>
            </w:r>
          </w:p>
        </w:tc>
      </w:tr>
      <w:tr w:rsidR="00383EAA" w14:paraId="4CC14988" w14:textId="77777777" w:rsidTr="00CD10AE">
        <w:trPr>
          <w:trHeight w:val="220"/>
        </w:trPr>
        <w:tc>
          <w:tcPr>
            <w:tcW w:w="9855" w:type="dxa"/>
            <w:gridSpan w:val="8"/>
            <w:tcBorders>
              <w:top w:val="nil"/>
            </w:tcBorders>
          </w:tcPr>
          <w:p w14:paraId="2F5436A6" w14:textId="77777777" w:rsidR="00383EAA" w:rsidRDefault="00383EAA" w:rsidP="00383EAA">
            <w:pPr>
              <w:jc w:val="both"/>
            </w:pPr>
          </w:p>
        </w:tc>
      </w:tr>
      <w:tr w:rsidR="00383EAA" w14:paraId="422EC4C9" w14:textId="77777777" w:rsidTr="00383EAA">
        <w:tc>
          <w:tcPr>
            <w:tcW w:w="3086" w:type="dxa"/>
            <w:shd w:val="clear" w:color="auto" w:fill="F7CAAC"/>
          </w:tcPr>
          <w:p w14:paraId="2E2ECE5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4AE6A3F" w14:textId="77777777" w:rsidR="00383EAA" w:rsidRDefault="00383EAA" w:rsidP="00383EAA">
            <w:pPr>
              <w:jc w:val="both"/>
            </w:pPr>
          </w:p>
        </w:tc>
      </w:tr>
      <w:tr w:rsidR="00383EAA" w14:paraId="00CE0AD8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7401AF4" w14:textId="77777777" w:rsidR="00383EAA" w:rsidRPr="004F5C6A" w:rsidRDefault="00383EAA" w:rsidP="00383EAA">
            <w:pPr>
              <w:jc w:val="both"/>
              <w:rPr>
                <w:noProof/>
              </w:rPr>
            </w:pPr>
            <w:r w:rsidRPr="004F5C6A">
              <w:rPr>
                <w:color w:val="000000"/>
                <w:shd w:val="clear" w:color="auto" w:fill="FFFFFF"/>
              </w:rPr>
              <w:t>Cílem předmětu je seznámit studenty s vybranými kapitolami psychologie (psychologie osobnosti, sociální psychologie, patopsychologie, psychopatalogie, psychologie spotřebitele a trhu, psychologie reklamy, psychologie krizového řízení) ve vztahu k marketingovým komunikacím - propagace, reklama, osobní prodej, podpora prodeje, přímý marketing, sponzoring, včetně faktorů, které komunikaci ovlivňují - percepce, postoje, osobnost, sociální interakce, verbální a noverbální komunikace, asertivita. </w:t>
            </w:r>
          </w:p>
          <w:p w14:paraId="1156C481" w14:textId="77777777" w:rsidR="00383EAA" w:rsidRPr="00094C85" w:rsidRDefault="00383EAA" w:rsidP="00383EAA">
            <w:pPr>
              <w:jc w:val="both"/>
              <w:rPr>
                <w:b/>
              </w:rPr>
            </w:pPr>
            <w:r w:rsidRPr="00094C85">
              <w:rPr>
                <w:b/>
              </w:rPr>
              <w:t>Témata:</w:t>
            </w:r>
          </w:p>
          <w:p w14:paraId="48BD55BD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094C85">
              <w:rPr>
                <w:color w:val="000000"/>
                <w:shd w:val="clear" w:color="auto" w:fill="FFFFFF"/>
              </w:rPr>
              <w:t>Úvod do psychologických věd</w:t>
            </w:r>
            <w:r w:rsidRPr="004F5C6A">
              <w:t>.</w:t>
            </w:r>
          </w:p>
          <w:p w14:paraId="228F1B70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094C85">
              <w:rPr>
                <w:color w:val="000000"/>
                <w:shd w:val="clear" w:color="auto" w:fill="FFFFFF"/>
              </w:rPr>
              <w:t>Klasifikace psychických jevů, procesů a stavů (vnímání, city, myšlení, postoje)</w:t>
            </w:r>
            <w:r w:rsidRPr="004F5C6A">
              <w:t>.</w:t>
            </w:r>
          </w:p>
          <w:p w14:paraId="671C611D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094C85">
              <w:rPr>
                <w:color w:val="000000"/>
                <w:shd w:val="clear" w:color="auto" w:fill="FFFFFF"/>
              </w:rPr>
              <w:t>Psychologie osobnosti I (osobnost, tělesné a výrazové vlastnosti)</w:t>
            </w:r>
            <w:r w:rsidRPr="004F5C6A">
              <w:t>.</w:t>
            </w:r>
          </w:p>
          <w:p w14:paraId="46C69609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094C85">
              <w:rPr>
                <w:color w:val="000000"/>
                <w:shd w:val="clear" w:color="auto" w:fill="FFFFFF"/>
              </w:rPr>
              <w:t>Psychologie osobnosti II (schopnosti, temperament, charakter, normalita osobnosti, motivace osobnosti)</w:t>
            </w:r>
            <w:r w:rsidRPr="004F5C6A">
              <w:t>.</w:t>
            </w:r>
          </w:p>
          <w:p w14:paraId="4B76C4D0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094C85">
              <w:rPr>
                <w:color w:val="000000"/>
                <w:shd w:val="clear" w:color="auto" w:fill="FFFFFF"/>
              </w:rPr>
              <w:t>Vývojová psychologie - vývoj osobnosti (vývojová období), metody poznávání osobnosti</w:t>
            </w:r>
            <w:r w:rsidRPr="004F5C6A">
              <w:t>.</w:t>
            </w:r>
          </w:p>
          <w:p w14:paraId="26694ED5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094C85">
              <w:rPr>
                <w:color w:val="000000"/>
                <w:shd w:val="clear" w:color="auto" w:fill="FFFFFF"/>
              </w:rPr>
              <w:t>Sociální psychologie, patopsychologie, psychopatalogie, psychiatrie</w:t>
            </w:r>
            <w:r w:rsidRPr="004F5C6A">
              <w:t>.</w:t>
            </w:r>
          </w:p>
          <w:p w14:paraId="3102111B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094C85">
              <w:rPr>
                <w:color w:val="000000"/>
                <w:shd w:val="clear" w:color="auto" w:fill="FFFFFF"/>
              </w:rPr>
              <w:t>Psychologie spotřebitele a trhu, psychologie reklamy, psychologie krizového řízení</w:t>
            </w:r>
            <w:r w:rsidRPr="004F5C6A">
              <w:t>.</w:t>
            </w:r>
          </w:p>
          <w:p w14:paraId="3756F67A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4F5C6A">
              <w:t>Vymezení a</w:t>
            </w:r>
            <w:r w:rsidRPr="00094C85">
              <w:rPr>
                <w:color w:val="000000"/>
                <w:shd w:val="clear" w:color="auto" w:fill="FFFFFF"/>
              </w:rPr>
              <w:t xml:space="preserve"> podstata marketingu</w:t>
            </w:r>
            <w:r w:rsidRPr="004F5C6A">
              <w:t>.</w:t>
            </w:r>
          </w:p>
          <w:p w14:paraId="1E3A6C9B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094C85">
              <w:rPr>
                <w:color w:val="000000"/>
                <w:shd w:val="clear" w:color="auto" w:fill="FFFFFF"/>
              </w:rPr>
              <w:t>Marketingové komunikace - významný marketingový nástroj</w:t>
            </w:r>
            <w:r w:rsidRPr="004F5C6A">
              <w:t>.</w:t>
            </w:r>
          </w:p>
          <w:p w14:paraId="42653852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094C85">
              <w:rPr>
                <w:color w:val="000000"/>
                <w:shd w:val="clear" w:color="auto" w:fill="FFFFFF"/>
              </w:rPr>
              <w:t>Marketingové řízení a strategie, analýza marketingového prostředí</w:t>
            </w:r>
            <w:r w:rsidRPr="004F5C6A">
              <w:t>.</w:t>
            </w:r>
          </w:p>
          <w:p w14:paraId="402E7C9A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094C85">
              <w:rPr>
                <w:color w:val="000000"/>
                <w:shd w:val="clear" w:color="auto" w:fill="FFFFFF"/>
              </w:rPr>
              <w:t>Reklama, propagace, osobní prodej, podpora prodeje, přímý marketing, sponzoring </w:t>
            </w:r>
            <w:r w:rsidRPr="004F5C6A">
              <w:t>.</w:t>
            </w:r>
          </w:p>
          <w:p w14:paraId="526EFF7A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094C85">
              <w:rPr>
                <w:color w:val="000000"/>
                <w:shd w:val="clear" w:color="auto" w:fill="FFFFFF"/>
              </w:rPr>
              <w:t>Faktory ovlivňující marketingové komunikace - percepce, postoje, osobnost, sociální interakce, verbální a noverbální komunikace, asertivita</w:t>
            </w:r>
            <w:r w:rsidRPr="004F5C6A">
              <w:t>;  zadání závěrečné seminární práce.</w:t>
            </w:r>
          </w:p>
          <w:p w14:paraId="074BDBDE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4F5C6A">
              <w:t>Prezentace zadaných témat – klasifikace.</w:t>
            </w:r>
          </w:p>
          <w:p w14:paraId="043E8062" w14:textId="77777777" w:rsidR="00383EAA" w:rsidRPr="004F5C6A" w:rsidRDefault="00383EAA" w:rsidP="007642A7">
            <w:pPr>
              <w:pStyle w:val="Odstavecseseznamem"/>
              <w:numPr>
                <w:ilvl w:val="0"/>
                <w:numId w:val="39"/>
              </w:numPr>
              <w:ind w:left="1093"/>
              <w:jc w:val="both"/>
            </w:pPr>
            <w:r w:rsidRPr="004F5C6A">
              <w:t>Zápočtový týden, opravné písemné práce.</w:t>
            </w:r>
          </w:p>
          <w:p w14:paraId="6CCFF3EF" w14:textId="77777777" w:rsidR="00383EAA" w:rsidRDefault="00383EAA" w:rsidP="00383EAA">
            <w:pPr>
              <w:jc w:val="both"/>
            </w:pPr>
          </w:p>
        </w:tc>
      </w:tr>
      <w:tr w:rsidR="00383EAA" w14:paraId="288D7D7B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B82AD0C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F35A87C" w14:textId="77777777" w:rsidR="00383EAA" w:rsidRDefault="00383EAA" w:rsidP="00383EAA">
            <w:pPr>
              <w:jc w:val="both"/>
            </w:pPr>
          </w:p>
        </w:tc>
      </w:tr>
      <w:tr w:rsidR="00383EAA" w14:paraId="1E57736E" w14:textId="77777777" w:rsidTr="00383EAA">
        <w:trPr>
          <w:trHeight w:val="983"/>
        </w:trPr>
        <w:tc>
          <w:tcPr>
            <w:tcW w:w="9855" w:type="dxa"/>
            <w:gridSpan w:val="8"/>
            <w:tcBorders>
              <w:top w:val="nil"/>
            </w:tcBorders>
          </w:tcPr>
          <w:p w14:paraId="5713A8C1" w14:textId="77777777" w:rsidR="00383EAA" w:rsidRPr="004F5C6A" w:rsidRDefault="00383EAA" w:rsidP="00383EAA">
            <w:pPr>
              <w:jc w:val="both"/>
              <w:rPr>
                <w:b/>
                <w:bCs/>
              </w:rPr>
            </w:pPr>
            <w:r w:rsidRPr="004F5C6A">
              <w:rPr>
                <w:b/>
                <w:bCs/>
              </w:rPr>
              <w:t>Povinná literatura:</w:t>
            </w:r>
          </w:p>
          <w:p w14:paraId="283DE27C" w14:textId="77777777" w:rsidR="00383EAA" w:rsidRPr="004F5C6A" w:rsidRDefault="00A24014" w:rsidP="00383EAA">
            <w:pPr>
              <w:jc w:val="both"/>
            </w:pPr>
            <w:hyperlink r:id="rId19" w:tgtFrame="_blank" w:history="1">
              <w:r w:rsidR="00383EAA">
                <w:rPr>
                  <w:bCs/>
                </w:rPr>
                <w:t>FORET, M.</w:t>
              </w:r>
              <w:r w:rsidR="00383EAA" w:rsidRPr="004F5C6A">
                <w:rPr>
                  <w:bCs/>
                </w:rPr>
                <w:t> </w:t>
              </w:r>
              <w:r w:rsidR="00383EAA" w:rsidRPr="004F5C6A">
                <w:rPr>
                  <w:bCs/>
                  <w:i/>
                  <w:iCs/>
                </w:rPr>
                <w:t>Marketingová komunikace</w:t>
              </w:r>
              <w:r w:rsidR="00383EAA" w:rsidRPr="004F5C6A">
                <w:rPr>
                  <w:bCs/>
                </w:rPr>
                <w:t>. 2. vyd. Brno: Ekonomicko-správní fakulta MU, 1997. ISBN 8021016817. </w:t>
              </w:r>
            </w:hyperlink>
          </w:p>
          <w:p w14:paraId="692677E0" w14:textId="77777777" w:rsidR="00383EAA" w:rsidRPr="004F5C6A" w:rsidRDefault="00A24014" w:rsidP="00383EAA">
            <w:pPr>
              <w:jc w:val="both"/>
            </w:pPr>
            <w:hyperlink r:id="rId20" w:tgtFrame="_blank" w:history="1">
              <w:r w:rsidR="00383EAA">
                <w:rPr>
                  <w:bCs/>
                </w:rPr>
                <w:t>VYSEKALOVÁ, J.</w:t>
              </w:r>
              <w:r w:rsidR="00383EAA" w:rsidRPr="004F5C6A">
                <w:rPr>
                  <w:bCs/>
                </w:rPr>
                <w:t> </w:t>
              </w:r>
              <w:r w:rsidR="00383EAA" w:rsidRPr="004F5C6A">
                <w:rPr>
                  <w:bCs/>
                  <w:i/>
                  <w:iCs/>
                </w:rPr>
                <w:t>Psychologie reklamy: nové trendy a poznatky</w:t>
              </w:r>
              <w:r w:rsidR="00383EAA" w:rsidRPr="004F5C6A">
                <w:rPr>
                  <w:bCs/>
                </w:rPr>
                <w:t>. 3., rozš. a aktualiz. vyd. Praha: Grada, 2007. ISBN 978-80-247-2196-5. </w:t>
              </w:r>
            </w:hyperlink>
          </w:p>
          <w:p w14:paraId="03D1BB7F" w14:textId="77777777" w:rsidR="00383EAA" w:rsidRPr="0080518C" w:rsidRDefault="00383EAA" w:rsidP="00383EAA">
            <w:pPr>
              <w:jc w:val="both"/>
              <w:rPr>
                <w:b/>
                <w:bCs/>
              </w:rPr>
            </w:pPr>
            <w:r w:rsidRPr="0080518C">
              <w:rPr>
                <w:b/>
                <w:bCs/>
              </w:rPr>
              <w:t>Doporučena literatura:</w:t>
            </w:r>
          </w:p>
          <w:p w14:paraId="2012B8ED" w14:textId="77777777" w:rsidR="00383EAA" w:rsidRPr="004F5C6A" w:rsidRDefault="00A24014" w:rsidP="00383EAA">
            <w:pPr>
              <w:jc w:val="both"/>
            </w:pPr>
            <w:hyperlink r:id="rId21" w:tgtFrame="_blank" w:history="1">
              <w:r w:rsidR="00383EAA">
                <w:rPr>
                  <w:bCs/>
                </w:rPr>
                <w:t>NAKONEČNÝ, M.</w:t>
              </w:r>
              <w:r w:rsidR="00383EAA" w:rsidRPr="004F5C6A">
                <w:rPr>
                  <w:bCs/>
                </w:rPr>
                <w:t> </w:t>
              </w:r>
              <w:r w:rsidR="00383EAA" w:rsidRPr="004F5C6A">
                <w:rPr>
                  <w:bCs/>
                  <w:i/>
                  <w:iCs/>
                </w:rPr>
                <w:t>Sociální psychologie</w:t>
              </w:r>
              <w:r w:rsidR="00383EAA" w:rsidRPr="004F5C6A">
                <w:rPr>
                  <w:bCs/>
                </w:rPr>
                <w:t>. Vyd. 1. Praha: Academia, 1999. ISBN 8020006907. </w:t>
              </w:r>
            </w:hyperlink>
          </w:p>
          <w:p w14:paraId="094D2202" w14:textId="77777777" w:rsidR="00383EAA" w:rsidRPr="004F5C6A" w:rsidRDefault="00A24014" w:rsidP="00383EAA">
            <w:pPr>
              <w:jc w:val="both"/>
            </w:pPr>
            <w:hyperlink r:id="rId22" w:tgtFrame="_blank" w:history="1">
              <w:r w:rsidR="00383EAA">
                <w:rPr>
                  <w:bCs/>
                </w:rPr>
                <w:t>SHULTZ, D. E.</w:t>
              </w:r>
              <w:r w:rsidR="00383EAA" w:rsidRPr="004F5C6A">
                <w:rPr>
                  <w:bCs/>
                </w:rPr>
                <w:t> </w:t>
              </w:r>
              <w:r w:rsidR="00383EAA" w:rsidRPr="004F5C6A">
                <w:rPr>
                  <w:bCs/>
                  <w:i/>
                  <w:iCs/>
                </w:rPr>
                <w:t>Moderní reklama : umění zaujmout</w:t>
              </w:r>
              <w:r w:rsidR="00383EAA" w:rsidRPr="004F5C6A">
                <w:rPr>
                  <w:bCs/>
                </w:rPr>
                <w:t>. Praha: Grada, 1995. ISBN 8071690627. </w:t>
              </w:r>
            </w:hyperlink>
          </w:p>
          <w:p w14:paraId="6F1E6C42" w14:textId="77777777" w:rsidR="00383EAA" w:rsidRPr="004F5C6A" w:rsidRDefault="00A24014" w:rsidP="00383EAA">
            <w:pPr>
              <w:jc w:val="both"/>
            </w:pPr>
            <w:hyperlink r:id="rId23" w:tgtFrame="_blank" w:history="1">
              <w:r w:rsidR="00383EAA">
                <w:rPr>
                  <w:bCs/>
                </w:rPr>
                <w:t>TELLIS, G. J.</w:t>
              </w:r>
              <w:r w:rsidR="00383EAA" w:rsidRPr="004F5C6A">
                <w:rPr>
                  <w:bCs/>
                </w:rPr>
                <w:t> </w:t>
              </w:r>
              <w:r w:rsidR="00383EAA" w:rsidRPr="004F5C6A">
                <w:rPr>
                  <w:bCs/>
                  <w:i/>
                  <w:iCs/>
                </w:rPr>
                <w:t>Reklama a podpora prodeje</w:t>
              </w:r>
              <w:r w:rsidR="00383EAA" w:rsidRPr="004F5C6A">
                <w:rPr>
                  <w:bCs/>
                </w:rPr>
                <w:t>. 1. vyd. Praha : Grada, 2000. ISBN 8071699977. </w:t>
              </w:r>
            </w:hyperlink>
          </w:p>
          <w:p w14:paraId="7D2C0F64" w14:textId="77777777" w:rsidR="00383EAA" w:rsidRPr="005D231D" w:rsidRDefault="00383EAA" w:rsidP="00383EAA">
            <w:pPr>
              <w:jc w:val="both"/>
              <w:rPr>
                <w:sz w:val="22"/>
                <w:szCs w:val="22"/>
              </w:rPr>
            </w:pPr>
            <w:r>
              <w:t>ZELINKA, S.</w:t>
            </w:r>
            <w:r w:rsidRPr="004F5C6A">
              <w:t xml:space="preserve"> </w:t>
            </w:r>
            <w:r w:rsidRPr="004F5C6A">
              <w:rPr>
                <w:i/>
              </w:rPr>
              <w:t>Psychologie a marketingové komunikace.</w:t>
            </w:r>
            <w:r w:rsidRPr="004F5C6A">
              <w:t xml:space="preserve"> UTB Zlín, 2015. ISBN 978-80-7454-318-0.</w:t>
            </w:r>
          </w:p>
        </w:tc>
      </w:tr>
      <w:tr w:rsidR="00383EAA" w14:paraId="7A9AE8D6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BF3FF6E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3587215B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3E35DB1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48E2431" w14:textId="77777777" w:rsidR="00383EAA" w:rsidRDefault="00383EAA" w:rsidP="00383EAA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C0F644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4BF9DABC" w14:textId="77777777" w:rsidTr="00383EAA">
        <w:tc>
          <w:tcPr>
            <w:tcW w:w="9855" w:type="dxa"/>
            <w:gridSpan w:val="8"/>
            <w:shd w:val="clear" w:color="auto" w:fill="F7CAAC"/>
          </w:tcPr>
          <w:p w14:paraId="1C177BE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83EAA" w14:paraId="537CC291" w14:textId="77777777" w:rsidTr="00383EAA">
        <w:trPr>
          <w:trHeight w:val="583"/>
        </w:trPr>
        <w:tc>
          <w:tcPr>
            <w:tcW w:w="9855" w:type="dxa"/>
            <w:gridSpan w:val="8"/>
          </w:tcPr>
          <w:p w14:paraId="4B493B82" w14:textId="77777777" w:rsidR="00383EAA" w:rsidRPr="004F5C6A" w:rsidRDefault="00383EAA" w:rsidP="00383EAA">
            <w:pPr>
              <w:jc w:val="both"/>
            </w:pPr>
            <w:r w:rsidRPr="004F5C6A"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7441146E" w14:textId="77777777" w:rsidR="00383EAA" w:rsidRDefault="00383EAA" w:rsidP="00383EAA"/>
    <w:p w14:paraId="7FB9C568" w14:textId="77777777" w:rsidR="00FD0766" w:rsidRDefault="00FD0766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383EAA" w14:paraId="1A254425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4D713F4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21E126EA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2B4046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F18B4E8" w14:textId="77777777" w:rsidR="00383EAA" w:rsidRDefault="00383EAA" w:rsidP="00383EAA">
            <w:pPr>
              <w:jc w:val="both"/>
            </w:pPr>
            <w:bookmarkStart w:id="696" w:name="rocnikovyProjekt"/>
            <w:r>
              <w:t>Ročníkový projekt</w:t>
            </w:r>
            <w:bookmarkEnd w:id="696"/>
          </w:p>
        </w:tc>
      </w:tr>
      <w:tr w:rsidR="00383EAA" w14:paraId="31AFB181" w14:textId="77777777" w:rsidTr="00383EAA">
        <w:tc>
          <w:tcPr>
            <w:tcW w:w="3086" w:type="dxa"/>
            <w:shd w:val="clear" w:color="auto" w:fill="F7CAAC"/>
          </w:tcPr>
          <w:p w14:paraId="559E919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F43F245" w14:textId="77777777" w:rsidR="00383EAA" w:rsidRDefault="00383EAA" w:rsidP="00383EAA">
            <w:pPr>
              <w:jc w:val="both"/>
            </w:pPr>
            <w:r>
              <w:t>Povinný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2CB2258C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49573597" w14:textId="77777777" w:rsidR="00383EAA" w:rsidRDefault="00383EAA" w:rsidP="00383EAA">
            <w:pPr>
              <w:jc w:val="both"/>
            </w:pPr>
            <w:r>
              <w:t>3/ZS</w:t>
            </w:r>
          </w:p>
        </w:tc>
      </w:tr>
      <w:tr w:rsidR="00383EAA" w14:paraId="22F2A378" w14:textId="77777777" w:rsidTr="00383EAA">
        <w:tc>
          <w:tcPr>
            <w:tcW w:w="3086" w:type="dxa"/>
            <w:shd w:val="clear" w:color="auto" w:fill="F7CAAC"/>
          </w:tcPr>
          <w:p w14:paraId="3C397EE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4C71481" w14:textId="77777777" w:rsidR="00383EAA" w:rsidRDefault="00383EAA" w:rsidP="00383EAA">
            <w:pPr>
              <w:jc w:val="both"/>
            </w:pPr>
            <w:r>
              <w:t>28c</w:t>
            </w:r>
          </w:p>
        </w:tc>
        <w:tc>
          <w:tcPr>
            <w:tcW w:w="889" w:type="dxa"/>
            <w:shd w:val="clear" w:color="auto" w:fill="F7CAAC"/>
          </w:tcPr>
          <w:p w14:paraId="646A5A8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F1EBED5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398BE58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6F0E79F" w14:textId="77777777" w:rsidR="00383EAA" w:rsidRDefault="00383EAA" w:rsidP="00383EAA">
            <w:pPr>
              <w:jc w:val="both"/>
            </w:pPr>
            <w:r>
              <w:t>2</w:t>
            </w:r>
          </w:p>
        </w:tc>
      </w:tr>
      <w:tr w:rsidR="00383EAA" w14:paraId="6949F402" w14:textId="77777777" w:rsidTr="00383EAA">
        <w:tc>
          <w:tcPr>
            <w:tcW w:w="3086" w:type="dxa"/>
            <w:shd w:val="clear" w:color="auto" w:fill="F7CAAC"/>
          </w:tcPr>
          <w:p w14:paraId="5175EADD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3C009EF" w14:textId="77777777" w:rsidR="00383EAA" w:rsidRDefault="00383EAA" w:rsidP="00383EAA">
            <w:pPr>
              <w:jc w:val="both"/>
            </w:pPr>
            <w:r>
              <w:t>nejsou</w:t>
            </w:r>
          </w:p>
        </w:tc>
      </w:tr>
      <w:tr w:rsidR="00383EAA" w14:paraId="1986D5F7" w14:textId="77777777" w:rsidTr="00383EAA">
        <w:tc>
          <w:tcPr>
            <w:tcW w:w="3086" w:type="dxa"/>
            <w:shd w:val="clear" w:color="auto" w:fill="F7CAAC"/>
          </w:tcPr>
          <w:p w14:paraId="5522D6E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49C3903" w14:textId="77777777" w:rsidR="00383EAA" w:rsidRDefault="00383EAA" w:rsidP="00383EAA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6843E5A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FCF29E4" w14:textId="77777777" w:rsidR="00383EAA" w:rsidRDefault="00383EAA" w:rsidP="00383EAA">
            <w:pPr>
              <w:jc w:val="both"/>
            </w:pPr>
            <w:r>
              <w:t>cvičení</w:t>
            </w:r>
          </w:p>
        </w:tc>
      </w:tr>
      <w:tr w:rsidR="00383EAA" w14:paraId="3E844462" w14:textId="77777777" w:rsidTr="00383EAA">
        <w:trPr>
          <w:trHeight w:val="1110"/>
        </w:trPr>
        <w:tc>
          <w:tcPr>
            <w:tcW w:w="3086" w:type="dxa"/>
            <w:shd w:val="clear" w:color="auto" w:fill="F7CAAC"/>
          </w:tcPr>
          <w:p w14:paraId="64CB18C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E8379E4" w14:textId="77777777" w:rsidR="00383EAA" w:rsidRDefault="00383EAA" w:rsidP="00383EAA">
            <w:r>
              <w:t>Pro udělení</w:t>
            </w:r>
            <w:r w:rsidRPr="00EC44EC">
              <w:t xml:space="preserve"> </w:t>
            </w:r>
            <w:r>
              <w:t xml:space="preserve">klasifikovaného </w:t>
            </w:r>
            <w:r w:rsidRPr="00EC44EC">
              <w:t xml:space="preserve">zápočtu </w:t>
            </w:r>
            <w:r>
              <w:t xml:space="preserve">je požadováno: </w:t>
            </w:r>
          </w:p>
          <w:p w14:paraId="74E7FE9C" w14:textId="77777777" w:rsidR="00383EAA" w:rsidRDefault="00383EAA" w:rsidP="00383EAA">
            <w:pPr>
              <w:pStyle w:val="Odstavecseseznamem"/>
              <w:numPr>
                <w:ilvl w:val="0"/>
                <w:numId w:val="2"/>
              </w:numPr>
            </w:pPr>
            <w:r>
              <w:t>a</w:t>
            </w:r>
            <w:r w:rsidRPr="006F72C0">
              <w:t>ktivní účast ve výuce</w:t>
            </w:r>
            <w:r>
              <w:t xml:space="preserve"> (cvičení)</w:t>
            </w:r>
            <w:r w:rsidRPr="006F72C0">
              <w:t xml:space="preserve"> v rozsahu min. 80%</w:t>
            </w:r>
            <w:r>
              <w:t>,</w:t>
            </w:r>
          </w:p>
          <w:p w14:paraId="031F9E43" w14:textId="77777777" w:rsidR="00383EAA" w:rsidRDefault="00383EAA" w:rsidP="00383EAA">
            <w:pPr>
              <w:pStyle w:val="Odstavecseseznamem"/>
              <w:numPr>
                <w:ilvl w:val="0"/>
                <w:numId w:val="2"/>
              </w:numPr>
            </w:pPr>
            <w:r>
              <w:t>zpracování prezentací k dílčím úkolům, zadaným v rámci cvičení,</w:t>
            </w:r>
          </w:p>
          <w:p w14:paraId="6F071FEB" w14:textId="77777777" w:rsidR="00383EAA" w:rsidRDefault="00383EAA" w:rsidP="00383EAA">
            <w:pPr>
              <w:pStyle w:val="Odstavecseseznamem"/>
              <w:numPr>
                <w:ilvl w:val="0"/>
                <w:numId w:val="2"/>
              </w:numPr>
            </w:pPr>
            <w:r>
              <w:t>zpracování projektu na zvolené (určené) téma v rozsahu min. 25 str.,</w:t>
            </w:r>
          </w:p>
          <w:p w14:paraId="7F606152" w14:textId="77777777" w:rsidR="00383EAA" w:rsidRDefault="00383EAA" w:rsidP="00383EAA">
            <w:pPr>
              <w:pStyle w:val="Odstavecseseznamem"/>
              <w:numPr>
                <w:ilvl w:val="0"/>
                <w:numId w:val="2"/>
              </w:numPr>
            </w:pPr>
            <w:r>
              <w:t>obhajoba projektu s využitím prezentace.</w:t>
            </w:r>
          </w:p>
          <w:p w14:paraId="2F828DBC" w14:textId="77777777" w:rsidR="00383EAA" w:rsidRDefault="00383EAA" w:rsidP="00383EAA">
            <w:pPr>
              <w:ind w:left="60"/>
            </w:pPr>
          </w:p>
        </w:tc>
      </w:tr>
      <w:tr w:rsidR="00383EAA" w14:paraId="7FA4EAB2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73402A55" w14:textId="77777777" w:rsidR="00383EAA" w:rsidRDefault="00383EAA" w:rsidP="00383EAA">
            <w:pPr>
              <w:jc w:val="both"/>
            </w:pPr>
          </w:p>
        </w:tc>
      </w:tr>
      <w:tr w:rsidR="00383EAA" w14:paraId="6331B1B1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4CCBD8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D90B30B" w14:textId="77777777" w:rsidR="00383EAA" w:rsidRDefault="00383EAA" w:rsidP="00383EAA">
            <w:pPr>
              <w:jc w:val="both"/>
            </w:pPr>
            <w:r>
              <w:t>doc. Ing. Luděk Lukáš, CSc.</w:t>
            </w:r>
          </w:p>
        </w:tc>
      </w:tr>
      <w:tr w:rsidR="00383EAA" w14:paraId="6EA7ABA6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47AC78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544E239" w14:textId="77777777" w:rsidR="00383EAA" w:rsidRDefault="00BC413E" w:rsidP="00383EAA">
            <w:pPr>
              <w:jc w:val="both"/>
            </w:pPr>
            <w:r>
              <w:t xml:space="preserve">Metodicky, vede cvičení. </w:t>
            </w:r>
          </w:p>
        </w:tc>
      </w:tr>
      <w:tr w:rsidR="00383EAA" w14:paraId="6771F829" w14:textId="77777777" w:rsidTr="00383EAA">
        <w:tc>
          <w:tcPr>
            <w:tcW w:w="3086" w:type="dxa"/>
            <w:shd w:val="clear" w:color="auto" w:fill="F7CAAC"/>
          </w:tcPr>
          <w:p w14:paraId="317104C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7D026EB" w14:textId="77777777" w:rsidR="00383EAA" w:rsidRDefault="00383EAA" w:rsidP="00383EAA">
            <w:pPr>
              <w:jc w:val="both"/>
            </w:pPr>
            <w:r>
              <w:t>doc. Ing. Luděk Lukáš, CSc., cvičení (100 %)</w:t>
            </w:r>
          </w:p>
        </w:tc>
      </w:tr>
      <w:tr w:rsidR="00383EAA" w14:paraId="28E969DD" w14:textId="77777777" w:rsidTr="00CD10AE">
        <w:trPr>
          <w:trHeight w:val="91"/>
        </w:trPr>
        <w:tc>
          <w:tcPr>
            <w:tcW w:w="9855" w:type="dxa"/>
            <w:gridSpan w:val="8"/>
            <w:tcBorders>
              <w:top w:val="nil"/>
            </w:tcBorders>
          </w:tcPr>
          <w:p w14:paraId="1A4A213A" w14:textId="77777777" w:rsidR="00383EAA" w:rsidRDefault="00383EAA" w:rsidP="00383EAA">
            <w:pPr>
              <w:jc w:val="both"/>
            </w:pPr>
          </w:p>
        </w:tc>
      </w:tr>
      <w:tr w:rsidR="00383EAA" w14:paraId="5B6C49D7" w14:textId="77777777" w:rsidTr="00383EAA">
        <w:tc>
          <w:tcPr>
            <w:tcW w:w="3086" w:type="dxa"/>
            <w:shd w:val="clear" w:color="auto" w:fill="F7CAAC"/>
          </w:tcPr>
          <w:p w14:paraId="1D8F1B2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61269AA" w14:textId="77777777" w:rsidR="00383EAA" w:rsidRDefault="00383EAA" w:rsidP="00383EAA">
            <w:pPr>
              <w:jc w:val="both"/>
            </w:pPr>
          </w:p>
        </w:tc>
      </w:tr>
      <w:tr w:rsidR="00383EAA" w14:paraId="162B5EC0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459A7F4" w14:textId="77777777" w:rsidR="00383EAA" w:rsidRDefault="00383EAA" w:rsidP="00383EAA">
            <w:pPr>
              <w:jc w:val="both"/>
            </w:pPr>
            <w:r>
              <w:t xml:space="preserve">Cílem studijního předmětu je studentům objasnit způsob řešení bezpečnostních problémů formou konkrétního projektu. V rámci výuky jsou studenti seznámení s podstatou analýzy problému, specifikací postupu jeho řešení a i metodami jeho řešení. Na zvoleném nebo přiděleném problému si studenti osvojí metodologii postupu řešení problému a způsob zpracování zprávy o řešení projektu. Na závěr studenti s využitím prezentace obhájí svůj projekt. </w:t>
            </w:r>
          </w:p>
          <w:p w14:paraId="5E8D163A" w14:textId="77777777" w:rsidR="00383EAA" w:rsidRPr="00094C85" w:rsidRDefault="00383EAA" w:rsidP="00383EAA">
            <w:pPr>
              <w:jc w:val="both"/>
              <w:rPr>
                <w:b/>
              </w:rPr>
            </w:pPr>
            <w:r w:rsidRPr="00094C85">
              <w:rPr>
                <w:b/>
              </w:rPr>
              <w:t>Témata:</w:t>
            </w:r>
          </w:p>
          <w:p w14:paraId="659AA00F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  <w:jc w:val="both"/>
            </w:pPr>
            <w:r>
              <w:t xml:space="preserve">Úvod do studia předmětu </w:t>
            </w:r>
          </w:p>
          <w:p w14:paraId="77FB5C5A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  <w:jc w:val="both"/>
            </w:pPr>
            <w:r>
              <w:t>Analýza vybrané bakalářské práce</w:t>
            </w:r>
          </w:p>
          <w:p w14:paraId="0112E109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  <w:jc w:val="both"/>
            </w:pPr>
            <w:r>
              <w:t>Problém jako základ řešení projektu</w:t>
            </w:r>
          </w:p>
          <w:p w14:paraId="4C4FBEF5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  <w:jc w:val="both"/>
            </w:pPr>
            <w:r>
              <w:t>Základní části zprávy o řešení projektu</w:t>
            </w:r>
          </w:p>
          <w:p w14:paraId="2A5D88AF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  <w:jc w:val="both"/>
            </w:pPr>
            <w:r>
              <w:t>Metody tvůrčí práce</w:t>
            </w:r>
          </w:p>
          <w:p w14:paraId="6151720C" w14:textId="77777777" w:rsidR="00383EAA" w:rsidRPr="00566AD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  <w:jc w:val="both"/>
            </w:pPr>
            <w:r w:rsidRPr="00094C85">
              <w:rPr>
                <w:bCs/>
              </w:rPr>
              <w:t>Styl, citace, šablona, plagiátorství</w:t>
            </w:r>
          </w:p>
          <w:p w14:paraId="0C911359" w14:textId="77777777" w:rsidR="00383EAA" w:rsidRPr="00566AD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  <w:jc w:val="both"/>
            </w:pPr>
            <w:r w:rsidRPr="00566ADA">
              <w:t>Informační zdroje</w:t>
            </w:r>
          </w:p>
          <w:p w14:paraId="34A000C5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  <w:jc w:val="both"/>
            </w:pPr>
            <w:r>
              <w:t>Obhajoba řešení projektu, prezentační dovednosti</w:t>
            </w:r>
          </w:p>
          <w:p w14:paraId="794A4B52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</w:pPr>
            <w:r>
              <w:t>Cvičení 1. – název, cíl, výsledek</w:t>
            </w:r>
          </w:p>
          <w:p w14:paraId="32388D1D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</w:pPr>
            <w:r>
              <w:t>Cvičení 2. – abstrakt, osnova a postup</w:t>
            </w:r>
          </w:p>
          <w:p w14:paraId="3E8A62FC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</w:pPr>
            <w:r>
              <w:t>Cvičení 3. – teoretická část práce</w:t>
            </w:r>
          </w:p>
          <w:p w14:paraId="5E042208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</w:pPr>
            <w:r>
              <w:t>Cvičení 4. – podstata řešení</w:t>
            </w:r>
          </w:p>
          <w:p w14:paraId="5F9A677E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</w:pPr>
            <w:r>
              <w:t>Cvičení 5. – praktická část práce</w:t>
            </w:r>
          </w:p>
          <w:p w14:paraId="41813DC4" w14:textId="77777777" w:rsidR="00383EAA" w:rsidRDefault="00383EAA" w:rsidP="007642A7">
            <w:pPr>
              <w:pStyle w:val="Odstavecseseznamem"/>
              <w:numPr>
                <w:ilvl w:val="0"/>
                <w:numId w:val="40"/>
              </w:numPr>
              <w:ind w:left="1093"/>
            </w:pPr>
            <w:r>
              <w:t>Cvičení 6. – obhajoba práce</w:t>
            </w:r>
          </w:p>
        </w:tc>
      </w:tr>
      <w:tr w:rsidR="00383EAA" w14:paraId="6B91F4E4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8DE975C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E617353" w14:textId="77777777" w:rsidR="00383EAA" w:rsidRDefault="00383EAA" w:rsidP="00383EAA">
            <w:pPr>
              <w:jc w:val="both"/>
            </w:pPr>
          </w:p>
        </w:tc>
      </w:tr>
      <w:tr w:rsidR="00383EAA" w14:paraId="488BE623" w14:textId="77777777" w:rsidTr="00CD10AE">
        <w:trPr>
          <w:trHeight w:val="2163"/>
        </w:trPr>
        <w:tc>
          <w:tcPr>
            <w:tcW w:w="9855" w:type="dxa"/>
            <w:gridSpan w:val="8"/>
            <w:tcBorders>
              <w:top w:val="nil"/>
            </w:tcBorders>
          </w:tcPr>
          <w:p w14:paraId="596CC271" w14:textId="77777777" w:rsidR="00383EAA" w:rsidRDefault="00383EAA" w:rsidP="00383EAA">
            <w:pPr>
              <w:jc w:val="both"/>
              <w:rPr>
                <w:b/>
              </w:rPr>
            </w:pPr>
            <w:r w:rsidRPr="00A726D4">
              <w:rPr>
                <w:b/>
              </w:rPr>
              <w:t>Povinná literatura</w:t>
            </w:r>
            <w:r>
              <w:rPr>
                <w:b/>
              </w:rPr>
              <w:t>:</w:t>
            </w:r>
          </w:p>
          <w:p w14:paraId="3C6C4D61" w14:textId="77777777" w:rsidR="00383EAA" w:rsidRPr="000C33A5" w:rsidRDefault="00383EAA" w:rsidP="00383EAA">
            <w:r w:rsidRPr="00F47857">
              <w:t>MEŠKO, D</w:t>
            </w:r>
            <w:r>
              <w:t>.</w:t>
            </w:r>
            <w:r w:rsidRPr="00F47857">
              <w:t>, D</w:t>
            </w:r>
            <w:r>
              <w:t>.</w:t>
            </w:r>
            <w:r w:rsidRPr="00F47857">
              <w:t xml:space="preserve"> KATUŠČÁK a J</w:t>
            </w:r>
            <w:r>
              <w:t xml:space="preserve">. </w:t>
            </w:r>
            <w:r w:rsidRPr="00F47857">
              <w:t xml:space="preserve">FINDRA. </w:t>
            </w:r>
            <w:r w:rsidRPr="00F47857">
              <w:rPr>
                <w:i/>
              </w:rPr>
              <w:t>Akademická příručka</w:t>
            </w:r>
            <w:r w:rsidRPr="00F47857">
              <w:t>. České, upr. vyd. Martin: Osveta, 2006. ISBN 80-806</w:t>
            </w:r>
            <w:r w:rsidRPr="000C33A5">
              <w:t>3-219-7.</w:t>
            </w:r>
          </w:p>
          <w:p w14:paraId="21E16466" w14:textId="77777777" w:rsidR="00383EAA" w:rsidRPr="000C33A5" w:rsidRDefault="00383EAA" w:rsidP="00383EAA">
            <w:r>
              <w:t>ŠIROKÝ, J</w:t>
            </w:r>
            <w:r w:rsidRPr="000C33A5">
              <w:t xml:space="preserve">. </w:t>
            </w:r>
            <w:r w:rsidRPr="000C33A5">
              <w:rPr>
                <w:i/>
              </w:rPr>
              <w:t>Tvoříme a publikujeme odborné texty</w:t>
            </w:r>
            <w:r w:rsidRPr="000C33A5">
              <w:t>. Brno: Computer Press, 2011. ISBN 978-80-251-3510-5.</w:t>
            </w:r>
          </w:p>
          <w:p w14:paraId="5ED54E95" w14:textId="77777777" w:rsidR="00383EAA" w:rsidRPr="000C33A5" w:rsidRDefault="00383EAA" w:rsidP="00383EAA">
            <w:r w:rsidRPr="000C33A5">
              <w:t xml:space="preserve">GERŠLOVÁ, J. </w:t>
            </w:r>
            <w:r w:rsidRPr="000C33A5">
              <w:rPr>
                <w:i/>
              </w:rPr>
              <w:t>Vádemékum vědecké a odborné práce</w:t>
            </w:r>
            <w:r w:rsidRPr="000C33A5">
              <w:t>. Praha: Professional Publishing, 2009. ISBN 978-80-7431-002-7.</w:t>
            </w:r>
          </w:p>
          <w:p w14:paraId="38348671" w14:textId="77777777" w:rsidR="00383EAA" w:rsidRDefault="00383EAA" w:rsidP="00383EAA">
            <w:pPr>
              <w:rPr>
                <w:b/>
                <w:lang w:val="en-US" w:eastAsia="en-US"/>
              </w:rPr>
            </w:pPr>
            <w:r w:rsidRPr="00A726D4">
              <w:rPr>
                <w:b/>
                <w:lang w:val="en-US" w:eastAsia="en-US"/>
              </w:rPr>
              <w:t xml:space="preserve">Doporučená </w:t>
            </w:r>
            <w:r>
              <w:rPr>
                <w:b/>
                <w:lang w:val="en-US" w:eastAsia="en-US"/>
              </w:rPr>
              <w:t>literatura</w:t>
            </w:r>
            <w:r w:rsidRPr="00A726D4">
              <w:rPr>
                <w:b/>
                <w:lang w:val="en-US" w:eastAsia="en-US"/>
              </w:rPr>
              <w:t>:</w:t>
            </w:r>
          </w:p>
          <w:p w14:paraId="52166E7F" w14:textId="77777777" w:rsidR="00383EAA" w:rsidRPr="00E854B8" w:rsidRDefault="00383EAA" w:rsidP="00383EAA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FIALA, P</w:t>
            </w:r>
            <w:r w:rsidRPr="00E854B8">
              <w:rPr>
                <w:lang w:val="en-US" w:eastAsia="en-US"/>
              </w:rPr>
              <w:t xml:space="preserve">. </w:t>
            </w:r>
            <w:r w:rsidRPr="00E854B8">
              <w:rPr>
                <w:i/>
                <w:lang w:val="en-US" w:eastAsia="en-US"/>
              </w:rPr>
              <w:t>Řízení projektů</w:t>
            </w:r>
            <w:r w:rsidRPr="00E854B8">
              <w:rPr>
                <w:lang w:val="en-US" w:eastAsia="en-US"/>
              </w:rPr>
              <w:t>. 3. vyd. Praha: Oeconomica, 2014. ISBN 978-80-245-2061-2.</w:t>
            </w:r>
          </w:p>
          <w:p w14:paraId="4199E8FC" w14:textId="77777777" w:rsidR="00383EAA" w:rsidRDefault="00383EAA" w:rsidP="00383EAA">
            <w:r w:rsidRPr="00E854B8">
              <w:t xml:space="preserve">ATTL, </w:t>
            </w:r>
            <w:r>
              <w:t>P, A.</w:t>
            </w:r>
            <w:r w:rsidRPr="00E854B8">
              <w:t xml:space="preserve"> KIRÁĽOVÁ a A</w:t>
            </w:r>
            <w:r>
              <w:t>.</w:t>
            </w:r>
            <w:r w:rsidRPr="00E854B8">
              <w:t xml:space="preserve"> POLÍVKOVÁ</w:t>
            </w:r>
            <w:r w:rsidRPr="00E854B8">
              <w:rPr>
                <w:i/>
              </w:rPr>
              <w:t>. Jak psát bakalářské, diplomové a jiné práce</w:t>
            </w:r>
            <w:r w:rsidRPr="00E854B8">
              <w:t>. Praha: Vysoká škola hotelová v Praze 8, 2007. ISBN 978-80-86578-61-3.</w:t>
            </w:r>
          </w:p>
        </w:tc>
      </w:tr>
      <w:tr w:rsidR="00383EAA" w14:paraId="76A2E182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A089758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27A8343E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1B2308F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BFDD35E" w14:textId="77777777" w:rsidR="00383EAA" w:rsidRDefault="00637DFA" w:rsidP="00CD10AE">
            <w:pPr>
              <w:jc w:val="center"/>
            </w:pPr>
            <w:r>
              <w:t>0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3A2627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54DF3867" w14:textId="77777777" w:rsidTr="00383EAA">
        <w:tc>
          <w:tcPr>
            <w:tcW w:w="9855" w:type="dxa"/>
            <w:gridSpan w:val="8"/>
            <w:shd w:val="clear" w:color="auto" w:fill="F7CAAC"/>
          </w:tcPr>
          <w:p w14:paraId="7AE8ED2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83EAA" w14:paraId="5EB733AE" w14:textId="77777777" w:rsidTr="00CD10AE">
        <w:trPr>
          <w:trHeight w:val="64"/>
        </w:trPr>
        <w:tc>
          <w:tcPr>
            <w:tcW w:w="9855" w:type="dxa"/>
            <w:gridSpan w:val="8"/>
          </w:tcPr>
          <w:p w14:paraId="1283A0A9" w14:textId="77777777" w:rsidR="00383EAA" w:rsidRPr="00230D69" w:rsidRDefault="00383EAA" w:rsidP="00383EAA">
            <w:pPr>
              <w:jc w:val="both"/>
            </w:pPr>
          </w:p>
        </w:tc>
      </w:tr>
    </w:tbl>
    <w:p w14:paraId="35469492" w14:textId="77777777" w:rsidR="00383EAA" w:rsidRDefault="00383EAA" w:rsidP="00383EAA">
      <w:pPr>
        <w:spacing w:after="160" w:line="259" w:lineRule="auto"/>
      </w:pPr>
    </w:p>
    <w:p w14:paraId="6FBE7044" w14:textId="77777777" w:rsidR="00EB2F42" w:rsidRDefault="00EB2F42" w:rsidP="00383EAA">
      <w:pPr>
        <w:spacing w:after="160" w:line="259" w:lineRule="auto"/>
      </w:pPr>
    </w:p>
    <w:p w14:paraId="77E5C8A0" w14:textId="77777777" w:rsidR="00FD0766" w:rsidRDefault="00FD0766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34DFC" w14:paraId="745A4666" w14:textId="77777777" w:rsidTr="00926B1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54E9FEE" w14:textId="77777777" w:rsidR="00334DFC" w:rsidRDefault="00334DFC" w:rsidP="00926B15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34DFC" w14:paraId="5C8DC569" w14:textId="77777777" w:rsidTr="00926B1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64BA832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F806ACB" w14:textId="77777777" w:rsidR="00334DFC" w:rsidRDefault="00334DFC" w:rsidP="00926B15">
            <w:pPr>
              <w:jc w:val="both"/>
            </w:pPr>
            <w:bookmarkStart w:id="697" w:name="rustina1"/>
            <w:r>
              <w:t>Ruština 1</w:t>
            </w:r>
            <w:bookmarkEnd w:id="697"/>
          </w:p>
        </w:tc>
      </w:tr>
      <w:tr w:rsidR="00334DFC" w14:paraId="2F69A16B" w14:textId="77777777" w:rsidTr="00926B15">
        <w:tc>
          <w:tcPr>
            <w:tcW w:w="3086" w:type="dxa"/>
            <w:shd w:val="clear" w:color="auto" w:fill="F7CAAC"/>
          </w:tcPr>
          <w:p w14:paraId="45DB3AEA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67000D2" w14:textId="77777777" w:rsidR="00334DFC" w:rsidRDefault="00334DFC" w:rsidP="00926B15">
            <w:pPr>
              <w:jc w:val="both"/>
            </w:pPr>
            <w:r>
              <w:t xml:space="preserve">Povinně volitelný </w:t>
            </w:r>
          </w:p>
          <w:p w14:paraId="11DC3BA7" w14:textId="77777777" w:rsidR="00334DFC" w:rsidRDefault="00334DFC" w:rsidP="00926B15">
            <w:pPr>
              <w:jc w:val="both"/>
            </w:pPr>
          </w:p>
        </w:tc>
        <w:tc>
          <w:tcPr>
            <w:tcW w:w="2695" w:type="dxa"/>
            <w:gridSpan w:val="2"/>
            <w:shd w:val="clear" w:color="auto" w:fill="F7CAAC"/>
          </w:tcPr>
          <w:p w14:paraId="48E93475" w14:textId="77777777" w:rsidR="00334DFC" w:rsidRDefault="00334DFC" w:rsidP="00926B1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58E4E96" w14:textId="77777777" w:rsidR="00334DFC" w:rsidRDefault="00334DFC" w:rsidP="00926B15">
            <w:pPr>
              <w:jc w:val="both"/>
            </w:pPr>
            <w:r>
              <w:t>1/L</w:t>
            </w:r>
          </w:p>
        </w:tc>
      </w:tr>
      <w:tr w:rsidR="00334DFC" w14:paraId="30E62DC8" w14:textId="77777777" w:rsidTr="00926B15">
        <w:tc>
          <w:tcPr>
            <w:tcW w:w="3086" w:type="dxa"/>
            <w:shd w:val="clear" w:color="auto" w:fill="F7CAAC"/>
          </w:tcPr>
          <w:p w14:paraId="02623FF2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E3BD1A0" w14:textId="77777777" w:rsidR="00334DFC" w:rsidRDefault="00334DFC" w:rsidP="00926B15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27E5AF23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17C8B30" w14:textId="77777777" w:rsidR="00334DFC" w:rsidRDefault="00334DFC" w:rsidP="00926B15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11F4702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97E6499" w14:textId="77777777" w:rsidR="00334DFC" w:rsidRDefault="00334DFC" w:rsidP="00926B15">
            <w:pPr>
              <w:jc w:val="both"/>
            </w:pPr>
            <w:r>
              <w:t>2</w:t>
            </w:r>
          </w:p>
        </w:tc>
      </w:tr>
      <w:tr w:rsidR="00334DFC" w14:paraId="6224E663" w14:textId="77777777" w:rsidTr="00926B15">
        <w:tc>
          <w:tcPr>
            <w:tcW w:w="3086" w:type="dxa"/>
            <w:shd w:val="clear" w:color="auto" w:fill="F7CAAC"/>
          </w:tcPr>
          <w:p w14:paraId="0977103A" w14:textId="77777777" w:rsidR="00334DFC" w:rsidRDefault="00334DFC" w:rsidP="00926B1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7B627E2" w14:textId="77777777" w:rsidR="00334DFC" w:rsidRDefault="00334DFC" w:rsidP="00926B15">
            <w:pPr>
              <w:jc w:val="both"/>
            </w:pPr>
            <w:r>
              <w:t>nejsou</w:t>
            </w:r>
          </w:p>
        </w:tc>
      </w:tr>
      <w:tr w:rsidR="00334DFC" w14:paraId="435ECF8F" w14:textId="77777777" w:rsidTr="00926B15">
        <w:tc>
          <w:tcPr>
            <w:tcW w:w="3086" w:type="dxa"/>
            <w:shd w:val="clear" w:color="auto" w:fill="F7CAAC"/>
          </w:tcPr>
          <w:p w14:paraId="3CA74346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7CCB010" w14:textId="77777777" w:rsidR="00334DFC" w:rsidRDefault="00334DFC" w:rsidP="00926B15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028B5BA3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7473F94" w14:textId="77777777" w:rsidR="00334DFC" w:rsidRDefault="00334DFC" w:rsidP="00926B15">
            <w:pPr>
              <w:jc w:val="both"/>
            </w:pPr>
            <w:r>
              <w:t>seminář</w:t>
            </w:r>
          </w:p>
        </w:tc>
      </w:tr>
      <w:tr w:rsidR="00334DFC" w14:paraId="079C25E8" w14:textId="77777777" w:rsidTr="00926B15">
        <w:tc>
          <w:tcPr>
            <w:tcW w:w="3086" w:type="dxa"/>
            <w:shd w:val="clear" w:color="auto" w:fill="F7CAAC"/>
          </w:tcPr>
          <w:p w14:paraId="274D73AC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15B5557" w14:textId="77777777" w:rsidR="00334DFC" w:rsidRDefault="00334DFC" w:rsidP="007642A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Aktivní účast v semináři</w:t>
            </w:r>
          </w:p>
          <w:p w14:paraId="07E5CBDE" w14:textId="77777777" w:rsidR="00334DFC" w:rsidRDefault="00334DFC" w:rsidP="007642A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Poctivé vypracovávání písemných domácích úkolů</w:t>
            </w:r>
          </w:p>
          <w:p w14:paraId="15CAAE49" w14:textId="77777777" w:rsidR="00334DFC" w:rsidRDefault="00334DFC" w:rsidP="007642A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Zvládnutí průběžných testů</w:t>
            </w:r>
          </w:p>
          <w:p w14:paraId="1B8CE78F" w14:textId="77777777" w:rsidR="00334DFC" w:rsidRDefault="00334DFC" w:rsidP="007642A7">
            <w:pPr>
              <w:numPr>
                <w:ilvl w:val="0"/>
                <w:numId w:val="59"/>
              </w:numPr>
              <w:jc w:val="both"/>
            </w:pPr>
            <w:r>
              <w:t>Absolvování zápočtového testu s minimální úspěšností 60%</w:t>
            </w:r>
          </w:p>
        </w:tc>
      </w:tr>
      <w:tr w:rsidR="00334DFC" w14:paraId="605E6A48" w14:textId="77777777" w:rsidTr="00926B15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0C66D74D" w14:textId="77777777" w:rsidR="00334DFC" w:rsidRDefault="00334DFC" w:rsidP="00926B15">
            <w:pPr>
              <w:jc w:val="both"/>
            </w:pPr>
          </w:p>
        </w:tc>
      </w:tr>
      <w:tr w:rsidR="00334DFC" w14:paraId="48DA5E1B" w14:textId="77777777" w:rsidTr="00926B1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12026AC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9785824" w14:textId="77777777" w:rsidR="00334DFC" w:rsidRDefault="00334DFC" w:rsidP="00926B15">
            <w:pPr>
              <w:jc w:val="both"/>
            </w:pPr>
          </w:p>
        </w:tc>
      </w:tr>
      <w:tr w:rsidR="00334DFC" w14:paraId="41F0C03D" w14:textId="77777777" w:rsidTr="00926B1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C590367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DE47F33" w14:textId="77777777" w:rsidR="00334DFC" w:rsidRDefault="00334DFC" w:rsidP="00926B15">
            <w:pPr>
              <w:jc w:val="both"/>
            </w:pPr>
          </w:p>
        </w:tc>
      </w:tr>
      <w:tr w:rsidR="00334DFC" w14:paraId="43834FDE" w14:textId="77777777" w:rsidTr="00926B15">
        <w:tc>
          <w:tcPr>
            <w:tcW w:w="3086" w:type="dxa"/>
            <w:shd w:val="clear" w:color="auto" w:fill="F7CAAC"/>
          </w:tcPr>
          <w:p w14:paraId="4C0BAF9D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75CF080" w14:textId="77777777" w:rsidR="00334DFC" w:rsidRDefault="00334DFC" w:rsidP="00926B15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34DFC" w14:paraId="36BDC5B9" w14:textId="77777777" w:rsidTr="00926B15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1F9BCABF" w14:textId="77777777" w:rsidR="00334DFC" w:rsidRDefault="00334DFC" w:rsidP="00926B15">
            <w:pPr>
              <w:jc w:val="both"/>
            </w:pPr>
          </w:p>
        </w:tc>
      </w:tr>
      <w:tr w:rsidR="00334DFC" w14:paraId="7167E989" w14:textId="77777777" w:rsidTr="00926B15">
        <w:tc>
          <w:tcPr>
            <w:tcW w:w="3086" w:type="dxa"/>
            <w:shd w:val="clear" w:color="auto" w:fill="F7CAAC"/>
          </w:tcPr>
          <w:p w14:paraId="295716DC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D14C8CC" w14:textId="77777777" w:rsidR="00334DFC" w:rsidRDefault="00334DFC" w:rsidP="00926B15">
            <w:pPr>
              <w:jc w:val="both"/>
            </w:pPr>
          </w:p>
        </w:tc>
      </w:tr>
      <w:tr w:rsidR="00334DFC" w14:paraId="4F90F29B" w14:textId="77777777" w:rsidTr="00926B15">
        <w:trPr>
          <w:trHeight w:val="85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A772C26" w14:textId="77777777" w:rsidR="00334DFC" w:rsidRPr="00E73BC3" w:rsidRDefault="00334DFC" w:rsidP="00926B1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Předmět je nabízen pouze studentům kombinovaného studia.</w:t>
            </w:r>
          </w:p>
          <w:p w14:paraId="08E57F8E" w14:textId="77777777" w:rsidR="00334DFC" w:rsidRPr="009D07DE" w:rsidRDefault="00334DFC" w:rsidP="00926B15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9D07DE">
              <w:rPr>
                <w:b/>
                <w:color w:val="000000"/>
                <w:shd w:val="clear" w:color="auto" w:fill="FFFFFF"/>
              </w:rPr>
              <w:t>Témata:</w:t>
            </w:r>
          </w:p>
          <w:p w14:paraId="675B2494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Skloňování podstatných jmen </w:t>
            </w:r>
          </w:p>
          <w:p w14:paraId="2E97323C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Podstatná jména po číslovkách 2,3,4 </w:t>
            </w:r>
          </w:p>
          <w:p w14:paraId="796EF3EC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Osobní zájmena v 1. - 4. p. </w:t>
            </w:r>
          </w:p>
          <w:p w14:paraId="3090938E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Přivlastňovací zájmena v 1.p. jednotného a množného čísla </w:t>
            </w:r>
          </w:p>
          <w:p w14:paraId="35797AF0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I . a II. časování sloves </w:t>
            </w:r>
          </w:p>
          <w:p w14:paraId="106E268D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Časování sloves se změnou kmenové souhlásky </w:t>
            </w:r>
          </w:p>
          <w:p w14:paraId="6CC9AF22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Časování zvratných sloves </w:t>
            </w:r>
          </w:p>
          <w:p w14:paraId="1050A93C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Pohyblivý přízvuk u sloves </w:t>
            </w:r>
          </w:p>
          <w:p w14:paraId="01791C45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Zápor u sloves </w:t>
            </w:r>
          </w:p>
          <w:p w14:paraId="1E3E42C2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Výslovnost zakončení zvratných sloves </w:t>
            </w:r>
          </w:p>
          <w:p w14:paraId="5593CF17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Intonace různých typů otázek </w:t>
            </w:r>
          </w:p>
          <w:p w14:paraId="227C76B1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 xml:space="preserve">Evaluace </w:t>
            </w:r>
          </w:p>
          <w:p w14:paraId="1BE2317B" w14:textId="77777777" w:rsidR="00334DFC" w:rsidRDefault="00334DFC" w:rsidP="007642A7">
            <w:pPr>
              <w:pStyle w:val="Odstavecseseznamem"/>
              <w:numPr>
                <w:ilvl w:val="0"/>
                <w:numId w:val="60"/>
              </w:numPr>
              <w:jc w:val="both"/>
            </w:pPr>
            <w:r>
              <w:t>Písemný test</w:t>
            </w:r>
          </w:p>
        </w:tc>
      </w:tr>
      <w:tr w:rsidR="00334DFC" w14:paraId="415B58BA" w14:textId="77777777" w:rsidTr="00926B1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6B8039F" w14:textId="77777777" w:rsidR="00334DFC" w:rsidRDefault="00334DFC" w:rsidP="00926B1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C6FA009" w14:textId="77777777" w:rsidR="00334DFC" w:rsidRDefault="00334DFC" w:rsidP="00926B15">
            <w:pPr>
              <w:jc w:val="both"/>
            </w:pPr>
          </w:p>
        </w:tc>
      </w:tr>
      <w:tr w:rsidR="00334DFC" w14:paraId="3EF0EFC8" w14:textId="77777777" w:rsidTr="00926B15">
        <w:trPr>
          <w:trHeight w:val="1263"/>
        </w:trPr>
        <w:tc>
          <w:tcPr>
            <w:tcW w:w="9855" w:type="dxa"/>
            <w:gridSpan w:val="8"/>
            <w:tcBorders>
              <w:top w:val="nil"/>
            </w:tcBorders>
          </w:tcPr>
          <w:p w14:paraId="6867C124" w14:textId="77777777" w:rsidR="00334DFC" w:rsidRDefault="00334DFC" w:rsidP="00926B15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6F697FA8" w14:textId="77777777" w:rsidR="00334DFC" w:rsidRPr="007934B2" w:rsidRDefault="00334DFC" w:rsidP="00926B15">
            <w:pPr>
              <w:jc w:val="both"/>
              <w:rPr>
                <w:bCs/>
              </w:rPr>
            </w:pPr>
            <w:r w:rsidRPr="007934B2">
              <w:rPr>
                <w:bCs/>
              </w:rPr>
              <w:t xml:space="preserve">RADUGA 1 : </w:t>
            </w:r>
            <w:r w:rsidRPr="007934B2">
              <w:rPr>
                <w:bCs/>
                <w:i/>
              </w:rPr>
              <w:t>učebnice : ruština pro střední a jazykové školy</w:t>
            </w:r>
            <w:r w:rsidRPr="007934B2">
              <w:rPr>
                <w:bCs/>
              </w:rPr>
              <w:t xml:space="preserve">. 1. vyd. Plzeň : Fraus, 1996. ISBN 808578470X. </w:t>
            </w:r>
          </w:p>
          <w:p w14:paraId="3D533A5B" w14:textId="77777777" w:rsidR="00334DFC" w:rsidRPr="00922C4E" w:rsidRDefault="00334DFC" w:rsidP="00926B15">
            <w:pPr>
              <w:jc w:val="both"/>
              <w:rPr>
                <w:b/>
                <w:bCs/>
              </w:rPr>
            </w:pPr>
            <w:r w:rsidRPr="000A4CB0">
              <w:rPr>
                <w:b/>
                <w:bCs/>
              </w:rPr>
              <w:t>Doporučená literatura:</w:t>
            </w:r>
            <w:r w:rsidRPr="00922C4E">
              <w:rPr>
                <w:bCs/>
              </w:rPr>
              <w:t xml:space="preserve"> </w:t>
            </w:r>
          </w:p>
          <w:p w14:paraId="3CF2854F" w14:textId="042D62BD" w:rsidR="00334DFC" w:rsidRPr="00922C4E" w:rsidRDefault="00334DFC" w:rsidP="00E52E11">
            <w:pPr>
              <w:jc w:val="both"/>
              <w:rPr>
                <w:bCs/>
              </w:rPr>
            </w:pPr>
            <w:r w:rsidRPr="007934B2">
              <w:rPr>
                <w:bCs/>
              </w:rPr>
              <w:t>BRČÁKOVÁ, D</w:t>
            </w:r>
            <w:del w:id="698" w:author="Jiří Vojtěšek" w:date="2018-11-25T19:16:00Z">
              <w:r w:rsidRPr="007934B2" w:rsidDel="00E52E11">
                <w:rPr>
                  <w:bCs/>
                </w:rPr>
                <w:delText>agmar</w:delText>
              </w:r>
            </w:del>
            <w:r w:rsidRPr="007934B2">
              <w:rPr>
                <w:bCs/>
              </w:rPr>
              <w:t xml:space="preserve">. </w:t>
            </w:r>
            <w:r w:rsidRPr="007934B2">
              <w:rPr>
                <w:bCs/>
                <w:i/>
              </w:rPr>
              <w:t>Ruská konverzace = Govorite po-russki</w:t>
            </w:r>
            <w:r w:rsidRPr="007934B2">
              <w:rPr>
                <w:bCs/>
              </w:rPr>
              <w:t>. 2., upr. a rozš. vyd. Praha : Leda, 2000. ISBN 80-85927-63-2</w:t>
            </w:r>
          </w:p>
        </w:tc>
      </w:tr>
      <w:tr w:rsidR="00334DFC" w14:paraId="6FF79C23" w14:textId="77777777" w:rsidTr="00926B1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C2B9B75" w14:textId="77777777" w:rsidR="00334DFC" w:rsidRDefault="00334DFC" w:rsidP="00926B1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34DFC" w14:paraId="635ED401" w14:textId="77777777" w:rsidTr="00926B1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92DD33E" w14:textId="77777777" w:rsidR="00334DFC" w:rsidRDefault="00334DFC" w:rsidP="00926B1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E0DB3FC" w14:textId="77777777" w:rsidR="00334DFC" w:rsidRDefault="00334DFC" w:rsidP="00926B15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EBEA8CF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34DFC" w14:paraId="14834580" w14:textId="77777777" w:rsidTr="00926B15">
        <w:tc>
          <w:tcPr>
            <w:tcW w:w="9855" w:type="dxa"/>
            <w:gridSpan w:val="8"/>
            <w:shd w:val="clear" w:color="auto" w:fill="F7CAAC"/>
          </w:tcPr>
          <w:p w14:paraId="47F81D27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34DFC" w14:paraId="326E4423" w14:textId="77777777" w:rsidTr="00926B15">
        <w:trPr>
          <w:trHeight w:val="425"/>
        </w:trPr>
        <w:tc>
          <w:tcPr>
            <w:tcW w:w="9855" w:type="dxa"/>
            <w:gridSpan w:val="8"/>
          </w:tcPr>
          <w:p w14:paraId="0B0DFB4C" w14:textId="77777777" w:rsidR="00334DFC" w:rsidRPr="0032011A" w:rsidRDefault="00334DFC" w:rsidP="00926B15">
            <w:pPr>
              <w:jc w:val="both"/>
            </w:pPr>
            <w:r w:rsidRPr="0032011A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4B38CF07" w14:textId="77777777" w:rsidR="00334DFC" w:rsidRDefault="00334DFC" w:rsidP="00334DFC">
      <w:pPr>
        <w:spacing w:after="160" w:line="259" w:lineRule="auto"/>
      </w:pPr>
    </w:p>
    <w:p w14:paraId="5D6B10FD" w14:textId="77777777" w:rsidR="00334DFC" w:rsidRDefault="00334DFC" w:rsidP="00334DFC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34DFC" w14:paraId="5BF88110" w14:textId="77777777" w:rsidTr="00926B1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F77A4C1" w14:textId="77777777" w:rsidR="00334DFC" w:rsidRDefault="00334DFC" w:rsidP="00926B15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34DFC" w14:paraId="644B9119" w14:textId="77777777" w:rsidTr="00926B1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77C33E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2DF1C40" w14:textId="77777777" w:rsidR="00334DFC" w:rsidRDefault="00334DFC" w:rsidP="00926B15">
            <w:pPr>
              <w:jc w:val="both"/>
            </w:pPr>
            <w:bookmarkStart w:id="699" w:name="rustina2"/>
            <w:r>
              <w:t>Ruština 2</w:t>
            </w:r>
            <w:bookmarkEnd w:id="699"/>
          </w:p>
        </w:tc>
      </w:tr>
      <w:tr w:rsidR="00334DFC" w14:paraId="6AD2F6C7" w14:textId="77777777" w:rsidTr="00926B15">
        <w:tc>
          <w:tcPr>
            <w:tcW w:w="3086" w:type="dxa"/>
            <w:shd w:val="clear" w:color="auto" w:fill="F7CAAC"/>
          </w:tcPr>
          <w:p w14:paraId="420A61B8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353B06E" w14:textId="77777777" w:rsidR="00334DFC" w:rsidRDefault="00334DFC" w:rsidP="00926B15">
            <w:pPr>
              <w:jc w:val="both"/>
            </w:pPr>
            <w:r>
              <w:t>Povinně volitelný</w:t>
            </w:r>
          </w:p>
          <w:p w14:paraId="5CA4249B" w14:textId="77777777" w:rsidR="00334DFC" w:rsidRDefault="00334DFC" w:rsidP="00926B15">
            <w:pPr>
              <w:jc w:val="both"/>
            </w:pPr>
          </w:p>
        </w:tc>
        <w:tc>
          <w:tcPr>
            <w:tcW w:w="2695" w:type="dxa"/>
            <w:gridSpan w:val="2"/>
            <w:shd w:val="clear" w:color="auto" w:fill="F7CAAC"/>
          </w:tcPr>
          <w:p w14:paraId="201D3470" w14:textId="77777777" w:rsidR="00334DFC" w:rsidRDefault="00334DFC" w:rsidP="00926B1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B717645" w14:textId="77777777" w:rsidR="00334DFC" w:rsidRDefault="00334DFC" w:rsidP="00926B15">
            <w:pPr>
              <w:jc w:val="both"/>
            </w:pPr>
            <w:r>
              <w:t>2/Z</w:t>
            </w:r>
          </w:p>
        </w:tc>
      </w:tr>
      <w:tr w:rsidR="00334DFC" w14:paraId="77C0DD57" w14:textId="77777777" w:rsidTr="00926B15">
        <w:tc>
          <w:tcPr>
            <w:tcW w:w="3086" w:type="dxa"/>
            <w:shd w:val="clear" w:color="auto" w:fill="F7CAAC"/>
          </w:tcPr>
          <w:p w14:paraId="3A521599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A13583C" w14:textId="77777777" w:rsidR="00334DFC" w:rsidRDefault="00334DFC" w:rsidP="00926B15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532CE4D7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C53ED6F" w14:textId="77777777" w:rsidR="00334DFC" w:rsidRDefault="00334DFC" w:rsidP="00926B15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3AC8B9A7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1871F19" w14:textId="77777777" w:rsidR="00334DFC" w:rsidRDefault="00334DFC" w:rsidP="00926B15">
            <w:pPr>
              <w:jc w:val="both"/>
            </w:pPr>
            <w:r>
              <w:t>2</w:t>
            </w:r>
          </w:p>
        </w:tc>
      </w:tr>
      <w:tr w:rsidR="00334DFC" w14:paraId="6AF2BAEE" w14:textId="77777777" w:rsidTr="00926B15">
        <w:tc>
          <w:tcPr>
            <w:tcW w:w="3086" w:type="dxa"/>
            <w:shd w:val="clear" w:color="auto" w:fill="F7CAAC"/>
          </w:tcPr>
          <w:p w14:paraId="3CF85BF3" w14:textId="77777777" w:rsidR="00334DFC" w:rsidRDefault="00334DFC" w:rsidP="00926B1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EEC512C" w14:textId="77777777" w:rsidR="00334DFC" w:rsidRDefault="00334DFC" w:rsidP="00926B15">
            <w:pPr>
              <w:jc w:val="both"/>
            </w:pPr>
            <w:r>
              <w:t>nejsou</w:t>
            </w:r>
          </w:p>
        </w:tc>
      </w:tr>
      <w:tr w:rsidR="00334DFC" w14:paraId="3C7CBC41" w14:textId="77777777" w:rsidTr="00926B15">
        <w:tc>
          <w:tcPr>
            <w:tcW w:w="3086" w:type="dxa"/>
            <w:shd w:val="clear" w:color="auto" w:fill="F7CAAC"/>
          </w:tcPr>
          <w:p w14:paraId="7CFA3445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5B425FE" w14:textId="77777777" w:rsidR="00334DFC" w:rsidRDefault="00334DFC" w:rsidP="00926B15">
            <w:pPr>
              <w:jc w:val="both"/>
            </w:pPr>
            <w:r>
              <w:t>Zkouška</w:t>
            </w:r>
          </w:p>
        </w:tc>
        <w:tc>
          <w:tcPr>
            <w:tcW w:w="2156" w:type="dxa"/>
            <w:shd w:val="clear" w:color="auto" w:fill="F7CAAC"/>
          </w:tcPr>
          <w:p w14:paraId="0B223C8C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B796DF9" w14:textId="77777777" w:rsidR="00334DFC" w:rsidRDefault="00334DFC" w:rsidP="00926B15">
            <w:pPr>
              <w:jc w:val="both"/>
            </w:pPr>
            <w:r>
              <w:t>seminář</w:t>
            </w:r>
          </w:p>
        </w:tc>
      </w:tr>
      <w:tr w:rsidR="00334DFC" w14:paraId="70640128" w14:textId="77777777" w:rsidTr="00926B15">
        <w:tc>
          <w:tcPr>
            <w:tcW w:w="3086" w:type="dxa"/>
            <w:shd w:val="clear" w:color="auto" w:fill="F7CAAC"/>
          </w:tcPr>
          <w:p w14:paraId="184ED87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3D21DD3" w14:textId="77777777" w:rsidR="00334DFC" w:rsidRDefault="00334DFC" w:rsidP="00926B15">
            <w:pPr>
              <w:jc w:val="both"/>
            </w:pPr>
            <w:r>
              <w:t>Písemná forma</w:t>
            </w:r>
          </w:p>
          <w:p w14:paraId="4ECEF906" w14:textId="77777777" w:rsidR="00334DFC" w:rsidRDefault="00334DFC" w:rsidP="00926B15">
            <w:pPr>
              <w:jc w:val="both"/>
            </w:pPr>
            <w:r>
              <w:t xml:space="preserve">1. Domácí příprava k tématům. </w:t>
            </w:r>
          </w:p>
          <w:p w14:paraId="75343F0E" w14:textId="77777777" w:rsidR="00334DFC" w:rsidRDefault="00334DFC" w:rsidP="00926B15">
            <w:pPr>
              <w:jc w:val="both"/>
            </w:pPr>
            <w:r>
              <w:t>2. Pro získání zápočtu musí studenti úspěšně, tj. na 60%, absolvovat dva písemné testy.</w:t>
            </w:r>
          </w:p>
        </w:tc>
      </w:tr>
      <w:tr w:rsidR="00334DFC" w14:paraId="12AF27F2" w14:textId="77777777" w:rsidTr="00926B15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478D4C26" w14:textId="77777777" w:rsidR="00334DFC" w:rsidRDefault="00334DFC" w:rsidP="00926B15">
            <w:pPr>
              <w:jc w:val="both"/>
            </w:pPr>
          </w:p>
        </w:tc>
      </w:tr>
      <w:tr w:rsidR="00334DFC" w14:paraId="00C22AA3" w14:textId="77777777" w:rsidTr="00926B1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49C3618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7D425FC" w14:textId="77777777" w:rsidR="00334DFC" w:rsidRDefault="00334DFC" w:rsidP="00926B15">
            <w:pPr>
              <w:jc w:val="both"/>
            </w:pPr>
          </w:p>
        </w:tc>
      </w:tr>
      <w:tr w:rsidR="00334DFC" w14:paraId="5030037A" w14:textId="77777777" w:rsidTr="00926B1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3EA6CE2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35FE063" w14:textId="77777777" w:rsidR="00334DFC" w:rsidRDefault="00334DFC" w:rsidP="00926B15">
            <w:pPr>
              <w:jc w:val="both"/>
            </w:pPr>
          </w:p>
        </w:tc>
      </w:tr>
      <w:tr w:rsidR="00334DFC" w14:paraId="7ADA2636" w14:textId="77777777" w:rsidTr="00926B15">
        <w:tc>
          <w:tcPr>
            <w:tcW w:w="3086" w:type="dxa"/>
            <w:shd w:val="clear" w:color="auto" w:fill="F7CAAC"/>
          </w:tcPr>
          <w:p w14:paraId="5D0248D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BB0708A" w14:textId="77777777" w:rsidR="00334DFC" w:rsidRDefault="00334DFC" w:rsidP="00926B15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34DFC" w14:paraId="6F144C5D" w14:textId="77777777" w:rsidTr="00926B15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1DF8DBC8" w14:textId="77777777" w:rsidR="00334DFC" w:rsidRDefault="00334DFC" w:rsidP="00926B15">
            <w:pPr>
              <w:jc w:val="both"/>
            </w:pPr>
          </w:p>
        </w:tc>
      </w:tr>
      <w:tr w:rsidR="00334DFC" w14:paraId="1B5B01FA" w14:textId="77777777" w:rsidTr="00926B15">
        <w:tc>
          <w:tcPr>
            <w:tcW w:w="3086" w:type="dxa"/>
            <w:shd w:val="clear" w:color="auto" w:fill="F7CAAC"/>
          </w:tcPr>
          <w:p w14:paraId="78C27B46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800376C" w14:textId="77777777" w:rsidR="00334DFC" w:rsidRDefault="00334DFC" w:rsidP="00926B15">
            <w:pPr>
              <w:jc w:val="both"/>
            </w:pPr>
          </w:p>
        </w:tc>
      </w:tr>
      <w:tr w:rsidR="00334DFC" w14:paraId="406FA63D" w14:textId="77777777" w:rsidTr="00926B15">
        <w:trPr>
          <w:trHeight w:val="70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D67A233" w14:textId="77777777" w:rsidR="00334DFC" w:rsidRPr="00E73BC3" w:rsidRDefault="00334DFC" w:rsidP="00926B1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Předmět je nabízen pouze studentům kombinovaného studia.</w:t>
            </w:r>
          </w:p>
          <w:p w14:paraId="5BC631DA" w14:textId="77777777" w:rsidR="00334DFC" w:rsidRPr="009D07DE" w:rsidRDefault="00334DFC" w:rsidP="00926B15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9D07DE">
              <w:rPr>
                <w:b/>
                <w:color w:val="000000"/>
                <w:shd w:val="clear" w:color="auto" w:fill="FFFFFF"/>
              </w:rPr>
              <w:t>Témata:</w:t>
            </w:r>
          </w:p>
          <w:p w14:paraId="5D73624B" w14:textId="77777777" w:rsidR="00334DFC" w:rsidRDefault="00334DFC" w:rsidP="007642A7">
            <w:pPr>
              <w:pStyle w:val="Odstavecseseznamem"/>
              <w:numPr>
                <w:ilvl w:val="0"/>
                <w:numId w:val="61"/>
              </w:numPr>
              <w:ind w:left="816"/>
              <w:jc w:val="both"/>
            </w:pPr>
            <w:r>
              <w:t xml:space="preserve">Řadové číslovky </w:t>
            </w:r>
          </w:p>
          <w:p w14:paraId="2E8EB8E1" w14:textId="77777777" w:rsidR="00334DFC" w:rsidRDefault="00334DFC" w:rsidP="007642A7">
            <w:pPr>
              <w:pStyle w:val="Odstavecseseznamem"/>
              <w:numPr>
                <w:ilvl w:val="0"/>
                <w:numId w:val="61"/>
              </w:numPr>
              <w:ind w:left="816"/>
              <w:jc w:val="both"/>
            </w:pPr>
            <w:r>
              <w:t xml:space="preserve">Skloňování osobních zájmen (doplnění) </w:t>
            </w:r>
          </w:p>
          <w:p w14:paraId="34575D37" w14:textId="77777777" w:rsidR="00334DFC" w:rsidRDefault="00334DFC" w:rsidP="007642A7">
            <w:pPr>
              <w:pStyle w:val="Odstavecseseznamem"/>
              <w:numPr>
                <w:ilvl w:val="0"/>
                <w:numId w:val="61"/>
              </w:numPr>
              <w:ind w:left="816"/>
              <w:jc w:val="both"/>
            </w:pPr>
            <w:r>
              <w:t xml:space="preserve">Minulý čas </w:t>
            </w:r>
          </w:p>
          <w:p w14:paraId="169FD9C7" w14:textId="77777777" w:rsidR="00334DFC" w:rsidRDefault="00334DFC" w:rsidP="007642A7">
            <w:pPr>
              <w:pStyle w:val="Odstavecseseznamem"/>
              <w:numPr>
                <w:ilvl w:val="0"/>
                <w:numId w:val="61"/>
              </w:numPr>
              <w:ind w:left="816"/>
              <w:jc w:val="both"/>
            </w:pPr>
            <w:r>
              <w:t xml:space="preserve">Skloňování podstatných jmen (doplnění) </w:t>
            </w:r>
          </w:p>
          <w:p w14:paraId="0D72761F" w14:textId="77777777" w:rsidR="00334DFC" w:rsidRDefault="00334DFC" w:rsidP="007642A7">
            <w:pPr>
              <w:pStyle w:val="Odstavecseseznamem"/>
              <w:numPr>
                <w:ilvl w:val="0"/>
                <w:numId w:val="61"/>
              </w:numPr>
              <w:ind w:left="816"/>
              <w:jc w:val="both"/>
            </w:pPr>
            <w:r>
              <w:t xml:space="preserve">Slovesné vazby </w:t>
            </w:r>
          </w:p>
          <w:p w14:paraId="7B2A3A08" w14:textId="77777777" w:rsidR="00334DFC" w:rsidRDefault="00334DFC" w:rsidP="007642A7">
            <w:pPr>
              <w:pStyle w:val="Odstavecseseznamem"/>
              <w:numPr>
                <w:ilvl w:val="0"/>
                <w:numId w:val="61"/>
              </w:numPr>
              <w:ind w:left="816"/>
              <w:jc w:val="both"/>
            </w:pPr>
            <w:r>
              <w:t xml:space="preserve">Vyjádření vykání </w:t>
            </w:r>
          </w:p>
          <w:p w14:paraId="1E013CA5" w14:textId="77777777" w:rsidR="00334DFC" w:rsidRDefault="00334DFC" w:rsidP="007642A7">
            <w:pPr>
              <w:pStyle w:val="Odstavecseseznamem"/>
              <w:numPr>
                <w:ilvl w:val="0"/>
                <w:numId w:val="61"/>
              </w:numPr>
              <w:ind w:left="816"/>
              <w:jc w:val="both"/>
            </w:pPr>
            <w:r>
              <w:t xml:space="preserve">Pohyblivý přízvuk u sloves </w:t>
            </w:r>
          </w:p>
          <w:p w14:paraId="3080439C" w14:textId="77777777" w:rsidR="00334DFC" w:rsidRDefault="00334DFC" w:rsidP="007642A7">
            <w:pPr>
              <w:pStyle w:val="Odstavecseseznamem"/>
              <w:numPr>
                <w:ilvl w:val="0"/>
                <w:numId w:val="61"/>
              </w:numPr>
              <w:ind w:left="816"/>
              <w:jc w:val="both"/>
            </w:pPr>
            <w:r>
              <w:t xml:space="preserve">Pravopisné výjimky </w:t>
            </w:r>
          </w:p>
          <w:p w14:paraId="43AE7DF4" w14:textId="77777777" w:rsidR="00334DFC" w:rsidRDefault="00334DFC" w:rsidP="007642A7">
            <w:pPr>
              <w:pStyle w:val="Odstavecseseznamem"/>
              <w:numPr>
                <w:ilvl w:val="0"/>
                <w:numId w:val="61"/>
              </w:numPr>
              <w:ind w:left="816"/>
              <w:jc w:val="both"/>
            </w:pPr>
            <w:r>
              <w:t xml:space="preserve">Výslovnost párových tvrdých a měkkých souhlásek </w:t>
            </w:r>
          </w:p>
          <w:p w14:paraId="1822E205" w14:textId="77777777" w:rsidR="00334DFC" w:rsidRDefault="00334DFC" w:rsidP="007642A7">
            <w:pPr>
              <w:pStyle w:val="Odstavecseseznamem"/>
              <w:numPr>
                <w:ilvl w:val="0"/>
                <w:numId w:val="61"/>
              </w:numPr>
              <w:ind w:left="816"/>
              <w:jc w:val="both"/>
            </w:pPr>
            <w:r>
              <w:t xml:space="preserve">Změny intonace otázek podle jejich smyslu </w:t>
            </w:r>
          </w:p>
          <w:p w14:paraId="0D458E45" w14:textId="77777777" w:rsidR="00334DFC" w:rsidRDefault="00334DFC" w:rsidP="007642A7">
            <w:pPr>
              <w:pStyle w:val="Odstavecseseznamem"/>
              <w:numPr>
                <w:ilvl w:val="0"/>
                <w:numId w:val="61"/>
              </w:numPr>
              <w:ind w:left="816"/>
              <w:jc w:val="both"/>
            </w:pPr>
            <w:r>
              <w:t>Test</w:t>
            </w:r>
          </w:p>
        </w:tc>
      </w:tr>
      <w:tr w:rsidR="00334DFC" w14:paraId="1F00C5BA" w14:textId="77777777" w:rsidTr="00926B1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6493C58" w14:textId="77777777" w:rsidR="00334DFC" w:rsidRDefault="00334DFC" w:rsidP="00926B1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29CA8B4" w14:textId="77777777" w:rsidR="00334DFC" w:rsidRDefault="00334DFC" w:rsidP="00926B15">
            <w:pPr>
              <w:jc w:val="both"/>
            </w:pPr>
          </w:p>
        </w:tc>
      </w:tr>
      <w:tr w:rsidR="00334DFC" w14:paraId="61281042" w14:textId="77777777" w:rsidTr="00926B15">
        <w:trPr>
          <w:trHeight w:val="1251"/>
        </w:trPr>
        <w:tc>
          <w:tcPr>
            <w:tcW w:w="9855" w:type="dxa"/>
            <w:gridSpan w:val="8"/>
            <w:tcBorders>
              <w:top w:val="nil"/>
            </w:tcBorders>
          </w:tcPr>
          <w:p w14:paraId="7BAE3D38" w14:textId="77777777" w:rsidR="00334DFC" w:rsidRDefault="00334DFC" w:rsidP="00926B15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666F8693" w14:textId="77777777" w:rsidR="00334DFC" w:rsidRPr="007934B2" w:rsidRDefault="00334DFC" w:rsidP="00926B15">
            <w:pPr>
              <w:jc w:val="both"/>
              <w:rPr>
                <w:bCs/>
              </w:rPr>
            </w:pPr>
            <w:r w:rsidRPr="007934B2">
              <w:rPr>
                <w:bCs/>
              </w:rPr>
              <w:t xml:space="preserve">RADUGA 1 : </w:t>
            </w:r>
            <w:r w:rsidRPr="007934B2">
              <w:rPr>
                <w:bCs/>
                <w:i/>
              </w:rPr>
              <w:t>učebnice : ruština pro střední a jazykové školy</w:t>
            </w:r>
            <w:r w:rsidRPr="007934B2">
              <w:rPr>
                <w:bCs/>
              </w:rPr>
              <w:t xml:space="preserve">. 1. vyd. Plzeň : Fraus, 1996. ISBN 808578470X. </w:t>
            </w:r>
          </w:p>
          <w:p w14:paraId="5F8AB1B5" w14:textId="77777777" w:rsidR="00334DFC" w:rsidRPr="00922C4E" w:rsidRDefault="00334DFC" w:rsidP="00926B15">
            <w:pPr>
              <w:jc w:val="both"/>
              <w:rPr>
                <w:b/>
                <w:bCs/>
              </w:rPr>
            </w:pPr>
            <w:r w:rsidRPr="000A4CB0">
              <w:rPr>
                <w:b/>
                <w:bCs/>
              </w:rPr>
              <w:t>Doporučená literatura:</w:t>
            </w:r>
            <w:r w:rsidRPr="00922C4E">
              <w:rPr>
                <w:bCs/>
              </w:rPr>
              <w:t xml:space="preserve"> </w:t>
            </w:r>
          </w:p>
          <w:p w14:paraId="66D053B4" w14:textId="53C3B60F" w:rsidR="00334DFC" w:rsidRPr="007F4755" w:rsidRDefault="00334DFC" w:rsidP="00E52E11">
            <w:pPr>
              <w:jc w:val="both"/>
            </w:pPr>
            <w:r w:rsidRPr="007934B2">
              <w:rPr>
                <w:bCs/>
              </w:rPr>
              <w:t>BRČÁKOVÁ, D</w:t>
            </w:r>
            <w:del w:id="700" w:author="Jiří Vojtěšek" w:date="2018-11-25T19:16:00Z">
              <w:r w:rsidRPr="007934B2" w:rsidDel="00E52E11">
                <w:rPr>
                  <w:bCs/>
                </w:rPr>
                <w:delText>agmar</w:delText>
              </w:r>
            </w:del>
            <w:r w:rsidRPr="007934B2">
              <w:rPr>
                <w:bCs/>
              </w:rPr>
              <w:t xml:space="preserve">. </w:t>
            </w:r>
            <w:r w:rsidRPr="007934B2">
              <w:rPr>
                <w:bCs/>
                <w:i/>
              </w:rPr>
              <w:t>Ruská konverzace = Govorite po-russki</w:t>
            </w:r>
            <w:r w:rsidRPr="007934B2">
              <w:rPr>
                <w:bCs/>
              </w:rPr>
              <w:t>. 2., upr. a rozš. vyd. Praha : Leda, 2000. ISBN 80-85927-63-2</w:t>
            </w:r>
          </w:p>
        </w:tc>
      </w:tr>
      <w:tr w:rsidR="00334DFC" w14:paraId="1FD8300E" w14:textId="77777777" w:rsidTr="00926B1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9049515" w14:textId="77777777" w:rsidR="00334DFC" w:rsidRDefault="00334DFC" w:rsidP="00926B1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34DFC" w14:paraId="0286156C" w14:textId="77777777" w:rsidTr="00926B1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3B8525E" w14:textId="77777777" w:rsidR="00334DFC" w:rsidRDefault="00334DFC" w:rsidP="00926B1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13CAC5B" w14:textId="77777777" w:rsidR="00334DFC" w:rsidRDefault="00334DFC" w:rsidP="00926B15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FACC81E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34DFC" w14:paraId="6183D418" w14:textId="77777777" w:rsidTr="00926B15">
        <w:tc>
          <w:tcPr>
            <w:tcW w:w="9855" w:type="dxa"/>
            <w:gridSpan w:val="8"/>
            <w:shd w:val="clear" w:color="auto" w:fill="F7CAAC"/>
          </w:tcPr>
          <w:p w14:paraId="6CF080A3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34DFC" w14:paraId="71019E23" w14:textId="77777777" w:rsidTr="00926B15">
        <w:trPr>
          <w:trHeight w:val="528"/>
        </w:trPr>
        <w:tc>
          <w:tcPr>
            <w:tcW w:w="9855" w:type="dxa"/>
            <w:gridSpan w:val="8"/>
          </w:tcPr>
          <w:p w14:paraId="196C7643" w14:textId="77777777" w:rsidR="00334DFC" w:rsidRPr="00230FFA" w:rsidRDefault="00334DFC" w:rsidP="00926B15">
            <w:pPr>
              <w:jc w:val="both"/>
            </w:pPr>
            <w:r w:rsidRPr="00230FFA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661C8E96" w14:textId="77777777" w:rsidR="00334DFC" w:rsidRDefault="00334DFC" w:rsidP="00334DFC"/>
    <w:p w14:paraId="709703A8" w14:textId="77777777" w:rsidR="00334DFC" w:rsidRDefault="00334DFC" w:rsidP="00334DFC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34DFC" w14:paraId="3EB619A8" w14:textId="77777777" w:rsidTr="00926B1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C7424D6" w14:textId="77777777" w:rsidR="00334DFC" w:rsidRDefault="00334DFC" w:rsidP="00926B15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34DFC" w14:paraId="4D3A121D" w14:textId="77777777" w:rsidTr="00926B1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B031BDE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1510BAE" w14:textId="77777777" w:rsidR="00334DFC" w:rsidRDefault="00334DFC" w:rsidP="00926B15">
            <w:pPr>
              <w:jc w:val="both"/>
            </w:pPr>
            <w:bookmarkStart w:id="701" w:name="rustina3"/>
            <w:r>
              <w:t>Ruština 3</w:t>
            </w:r>
            <w:bookmarkEnd w:id="701"/>
          </w:p>
        </w:tc>
      </w:tr>
      <w:tr w:rsidR="00334DFC" w14:paraId="38E0A0C7" w14:textId="77777777" w:rsidTr="00926B15">
        <w:tc>
          <w:tcPr>
            <w:tcW w:w="3086" w:type="dxa"/>
            <w:shd w:val="clear" w:color="auto" w:fill="F7CAAC"/>
          </w:tcPr>
          <w:p w14:paraId="47D5BEC6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E047C68" w14:textId="77777777" w:rsidR="00334DFC" w:rsidRDefault="00334DFC" w:rsidP="00926B15">
            <w:pPr>
              <w:jc w:val="both"/>
            </w:pPr>
            <w:r>
              <w:t>Povinně volitelný</w:t>
            </w:r>
          </w:p>
          <w:p w14:paraId="3D2590C0" w14:textId="77777777" w:rsidR="00334DFC" w:rsidRDefault="00334DFC" w:rsidP="00926B15">
            <w:pPr>
              <w:jc w:val="both"/>
            </w:pPr>
          </w:p>
        </w:tc>
        <w:tc>
          <w:tcPr>
            <w:tcW w:w="2695" w:type="dxa"/>
            <w:gridSpan w:val="2"/>
            <w:shd w:val="clear" w:color="auto" w:fill="F7CAAC"/>
          </w:tcPr>
          <w:p w14:paraId="652EF009" w14:textId="77777777" w:rsidR="00334DFC" w:rsidRDefault="00334DFC" w:rsidP="00926B1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4BB84C0" w14:textId="77777777" w:rsidR="00334DFC" w:rsidRDefault="00334DFC" w:rsidP="00926B15">
            <w:pPr>
              <w:jc w:val="both"/>
            </w:pPr>
            <w:r>
              <w:t>2/L</w:t>
            </w:r>
          </w:p>
        </w:tc>
      </w:tr>
      <w:tr w:rsidR="00334DFC" w14:paraId="672EC442" w14:textId="77777777" w:rsidTr="00926B15">
        <w:tc>
          <w:tcPr>
            <w:tcW w:w="3086" w:type="dxa"/>
            <w:shd w:val="clear" w:color="auto" w:fill="F7CAAC"/>
          </w:tcPr>
          <w:p w14:paraId="1C84C2C5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C30B631" w14:textId="77777777" w:rsidR="00334DFC" w:rsidRDefault="00334DFC" w:rsidP="00926B15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63CA393C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0029EEB" w14:textId="77777777" w:rsidR="00334DFC" w:rsidRDefault="00334DFC" w:rsidP="00926B15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F977B5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1633D2D" w14:textId="77777777" w:rsidR="00334DFC" w:rsidRDefault="00334DFC" w:rsidP="00926B15">
            <w:pPr>
              <w:jc w:val="both"/>
            </w:pPr>
            <w:r>
              <w:t>3</w:t>
            </w:r>
          </w:p>
        </w:tc>
      </w:tr>
      <w:tr w:rsidR="00334DFC" w14:paraId="62CD59D9" w14:textId="77777777" w:rsidTr="00926B15">
        <w:tc>
          <w:tcPr>
            <w:tcW w:w="3086" w:type="dxa"/>
            <w:shd w:val="clear" w:color="auto" w:fill="F7CAAC"/>
          </w:tcPr>
          <w:p w14:paraId="082BFAD0" w14:textId="77777777" w:rsidR="00334DFC" w:rsidRDefault="00334DFC" w:rsidP="00926B1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A41A115" w14:textId="77777777" w:rsidR="00334DFC" w:rsidRDefault="00334DFC" w:rsidP="00926B15">
            <w:pPr>
              <w:jc w:val="both"/>
            </w:pPr>
            <w:r>
              <w:t>Nejsou</w:t>
            </w:r>
          </w:p>
        </w:tc>
      </w:tr>
      <w:tr w:rsidR="00334DFC" w14:paraId="1449FB37" w14:textId="77777777" w:rsidTr="00926B15">
        <w:tc>
          <w:tcPr>
            <w:tcW w:w="3086" w:type="dxa"/>
            <w:shd w:val="clear" w:color="auto" w:fill="F7CAAC"/>
          </w:tcPr>
          <w:p w14:paraId="7AFCD503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084C59B" w14:textId="77777777" w:rsidR="00334DFC" w:rsidRDefault="00334DFC" w:rsidP="00926B15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109DAC58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BE96811" w14:textId="77777777" w:rsidR="00334DFC" w:rsidRDefault="00334DFC" w:rsidP="00926B15">
            <w:pPr>
              <w:jc w:val="both"/>
            </w:pPr>
            <w:r>
              <w:t>seminář</w:t>
            </w:r>
          </w:p>
        </w:tc>
      </w:tr>
      <w:tr w:rsidR="00334DFC" w14:paraId="0EE02E1F" w14:textId="77777777" w:rsidTr="00926B15">
        <w:tc>
          <w:tcPr>
            <w:tcW w:w="3086" w:type="dxa"/>
            <w:shd w:val="clear" w:color="auto" w:fill="F7CAAC"/>
          </w:tcPr>
          <w:p w14:paraId="753738CE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28B3025" w14:textId="77777777" w:rsidR="00334DFC" w:rsidRDefault="00334DFC" w:rsidP="00926B15">
            <w:pPr>
              <w:jc w:val="both"/>
            </w:pPr>
            <w:r>
              <w:t>Písemná forma</w:t>
            </w:r>
          </w:p>
          <w:p w14:paraId="10C2D848" w14:textId="77777777" w:rsidR="00334DFC" w:rsidRDefault="00334DFC" w:rsidP="00926B15">
            <w:pPr>
              <w:jc w:val="both"/>
            </w:pPr>
            <w:r>
              <w:t xml:space="preserve">1. Domácí příprava k tématům. </w:t>
            </w:r>
          </w:p>
          <w:p w14:paraId="1DEFF7A8" w14:textId="77777777" w:rsidR="00334DFC" w:rsidRDefault="00334DFC" w:rsidP="00926B15">
            <w:pPr>
              <w:jc w:val="both"/>
            </w:pPr>
            <w:r>
              <w:t xml:space="preserve">2. Studenti musí úspěšně, tj. na 60%, absolvovat dva písemné testy. </w:t>
            </w:r>
          </w:p>
          <w:p w14:paraId="19FCB609" w14:textId="77777777" w:rsidR="00334DFC" w:rsidRDefault="00334DFC" w:rsidP="00926B15">
            <w:pPr>
              <w:jc w:val="both"/>
            </w:pPr>
            <w:r>
              <w:t>3. Znalost ruštiny na úrovni středně pokročilý.</w:t>
            </w:r>
          </w:p>
        </w:tc>
      </w:tr>
      <w:tr w:rsidR="00334DFC" w14:paraId="0546BCEC" w14:textId="77777777" w:rsidTr="00926B15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49560D3D" w14:textId="77777777" w:rsidR="00334DFC" w:rsidRDefault="00334DFC" w:rsidP="00926B15">
            <w:pPr>
              <w:jc w:val="both"/>
            </w:pPr>
          </w:p>
        </w:tc>
      </w:tr>
      <w:tr w:rsidR="00334DFC" w14:paraId="09138E9F" w14:textId="77777777" w:rsidTr="00926B1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5CA6275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02FE93D" w14:textId="77777777" w:rsidR="00334DFC" w:rsidRDefault="00334DFC" w:rsidP="00926B15">
            <w:pPr>
              <w:jc w:val="both"/>
            </w:pPr>
          </w:p>
        </w:tc>
      </w:tr>
      <w:tr w:rsidR="00334DFC" w14:paraId="32D23373" w14:textId="77777777" w:rsidTr="00926B1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E532BD9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7C6059D" w14:textId="77777777" w:rsidR="00334DFC" w:rsidRDefault="00334DFC" w:rsidP="00926B15">
            <w:pPr>
              <w:jc w:val="both"/>
            </w:pPr>
          </w:p>
        </w:tc>
      </w:tr>
      <w:tr w:rsidR="00334DFC" w14:paraId="6C21C93B" w14:textId="77777777" w:rsidTr="00926B15">
        <w:tc>
          <w:tcPr>
            <w:tcW w:w="3086" w:type="dxa"/>
            <w:shd w:val="clear" w:color="auto" w:fill="F7CAAC"/>
          </w:tcPr>
          <w:p w14:paraId="450C8D55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D96C575" w14:textId="77777777" w:rsidR="00334DFC" w:rsidRDefault="00334DFC" w:rsidP="00926B15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34DFC" w14:paraId="7D381E69" w14:textId="77777777" w:rsidTr="00926B15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6731D152" w14:textId="77777777" w:rsidR="00334DFC" w:rsidRDefault="00334DFC" w:rsidP="00926B15">
            <w:pPr>
              <w:jc w:val="both"/>
            </w:pPr>
          </w:p>
        </w:tc>
      </w:tr>
      <w:tr w:rsidR="00334DFC" w14:paraId="34D5BBDF" w14:textId="77777777" w:rsidTr="00926B15">
        <w:tc>
          <w:tcPr>
            <w:tcW w:w="3086" w:type="dxa"/>
            <w:shd w:val="clear" w:color="auto" w:fill="F7CAAC"/>
          </w:tcPr>
          <w:p w14:paraId="6CF3AA5D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ADB9451" w14:textId="77777777" w:rsidR="00334DFC" w:rsidRDefault="00334DFC" w:rsidP="00926B15">
            <w:pPr>
              <w:jc w:val="both"/>
            </w:pPr>
          </w:p>
        </w:tc>
      </w:tr>
      <w:tr w:rsidR="00334DFC" w14:paraId="5F6EE805" w14:textId="77777777" w:rsidTr="00926B15">
        <w:trPr>
          <w:trHeight w:val="56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69528B1" w14:textId="77777777" w:rsidR="00334DFC" w:rsidRPr="001C3BCC" w:rsidRDefault="00334DFC" w:rsidP="00926B1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Předmět je nabízen pouze studentům kombinovaného studia. </w:t>
            </w:r>
          </w:p>
          <w:p w14:paraId="2346B724" w14:textId="77777777" w:rsidR="00334DFC" w:rsidRPr="001C3BCC" w:rsidRDefault="00334DFC" w:rsidP="00926B1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Témata</w:t>
            </w:r>
            <w:r w:rsidRPr="001C3BCC">
              <w:rPr>
                <w:color w:val="000000"/>
                <w:shd w:val="clear" w:color="auto" w:fill="FFFFFF"/>
              </w:rPr>
              <w:t>:</w:t>
            </w:r>
          </w:p>
          <w:p w14:paraId="6AEC9354" w14:textId="77777777" w:rsidR="00334DFC" w:rsidRPr="00D261D5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 xml:space="preserve">Skloňování podstatných jmen všech probraných typů v mn. č. </w:t>
            </w:r>
          </w:p>
          <w:p w14:paraId="10DCE0A6" w14:textId="77777777" w:rsidR="00334DFC" w:rsidRPr="00D261D5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 xml:space="preserve">Nesklonná podstatná jména </w:t>
            </w:r>
          </w:p>
          <w:p w14:paraId="04A2FFC6" w14:textId="77777777" w:rsidR="00334DFC" w:rsidRPr="00D261D5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 xml:space="preserve">Výjimky ve skloňování podstatných jmen </w:t>
            </w:r>
          </w:p>
          <w:p w14:paraId="7C3AFCA2" w14:textId="77777777" w:rsidR="00334DFC" w:rsidRPr="00D261D5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 xml:space="preserve">Podstatná jména životná a neživotná </w:t>
            </w:r>
          </w:p>
          <w:p w14:paraId="7DFACB68" w14:textId="77777777" w:rsidR="00334DFC" w:rsidRPr="00D261D5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 xml:space="preserve">Pohyblivé -o-/-e- u podstatných jmen </w:t>
            </w:r>
          </w:p>
          <w:p w14:paraId="195A5F07" w14:textId="77777777" w:rsidR="00334DFC" w:rsidRPr="00D261D5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 xml:space="preserve">Výjimky v časování sloves </w:t>
            </w:r>
          </w:p>
          <w:p w14:paraId="3AFC47F7" w14:textId="77777777" w:rsidR="00334DFC" w:rsidRPr="00D261D5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 xml:space="preserve">Předložkové vazby </w:t>
            </w:r>
          </w:p>
          <w:p w14:paraId="7B619FF3" w14:textId="77777777" w:rsidR="00334DFC" w:rsidRPr="00D261D5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 xml:space="preserve">Výslovnost předložkových spojení </w:t>
            </w:r>
          </w:p>
          <w:p w14:paraId="6B422995" w14:textId="77777777" w:rsidR="00334DFC" w:rsidRPr="00D261D5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 xml:space="preserve">Pohyblivý přízvuk podstatných jmen středního rodu </w:t>
            </w:r>
          </w:p>
          <w:p w14:paraId="64422027" w14:textId="77777777" w:rsidR="00334DFC" w:rsidRPr="00D261D5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 xml:space="preserve">Intonace souvětí </w:t>
            </w:r>
          </w:p>
          <w:p w14:paraId="57D86F14" w14:textId="77777777" w:rsidR="00334DFC" w:rsidRPr="00D261D5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 xml:space="preserve">Práce s rozšiřujícími texty </w:t>
            </w:r>
          </w:p>
          <w:p w14:paraId="252A3639" w14:textId="77777777" w:rsidR="00334DFC" w:rsidRPr="001C3BCC" w:rsidRDefault="00334DFC" w:rsidP="007642A7">
            <w:pPr>
              <w:pStyle w:val="Odstavecseseznamem"/>
              <w:numPr>
                <w:ilvl w:val="0"/>
                <w:numId w:val="62"/>
              </w:numPr>
              <w:jc w:val="both"/>
              <w:rPr>
                <w:color w:val="000000"/>
                <w:shd w:val="clear" w:color="auto" w:fill="FFFFFF"/>
              </w:rPr>
            </w:pPr>
            <w:r w:rsidRPr="00D261D5">
              <w:rPr>
                <w:color w:val="000000"/>
                <w:shd w:val="clear" w:color="auto" w:fill="FFFFFF"/>
              </w:rPr>
              <w:t>Evaluační test</w:t>
            </w:r>
          </w:p>
        </w:tc>
      </w:tr>
      <w:tr w:rsidR="00334DFC" w14:paraId="0732C08F" w14:textId="77777777" w:rsidTr="00926B1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CC7F450" w14:textId="77777777" w:rsidR="00334DFC" w:rsidRDefault="00334DFC" w:rsidP="00926B1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DF47B80" w14:textId="77777777" w:rsidR="00334DFC" w:rsidRDefault="00334DFC" w:rsidP="00926B15">
            <w:pPr>
              <w:jc w:val="both"/>
            </w:pPr>
          </w:p>
        </w:tc>
      </w:tr>
      <w:tr w:rsidR="00334DFC" w14:paraId="4BE8F2BD" w14:textId="77777777" w:rsidTr="00926B15">
        <w:trPr>
          <w:trHeight w:val="1288"/>
        </w:trPr>
        <w:tc>
          <w:tcPr>
            <w:tcW w:w="9855" w:type="dxa"/>
            <w:gridSpan w:val="8"/>
            <w:tcBorders>
              <w:top w:val="nil"/>
            </w:tcBorders>
          </w:tcPr>
          <w:p w14:paraId="4111E65F" w14:textId="77777777" w:rsidR="00334DFC" w:rsidRDefault="00334DFC" w:rsidP="00926B15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66BF9BBB" w14:textId="77777777" w:rsidR="00334DFC" w:rsidRPr="000A4A4E" w:rsidRDefault="00334DFC" w:rsidP="00926B15">
            <w:pPr>
              <w:jc w:val="both"/>
              <w:rPr>
                <w:bCs/>
              </w:rPr>
            </w:pPr>
            <w:r w:rsidRPr="000A4A4E">
              <w:rPr>
                <w:bCs/>
              </w:rPr>
              <w:t xml:space="preserve">JELÍNEK S. a kol. </w:t>
            </w:r>
            <w:r w:rsidRPr="000A4A4E">
              <w:rPr>
                <w:bCs/>
                <w:i/>
              </w:rPr>
              <w:t>Raduga II</w:t>
            </w:r>
            <w:r w:rsidRPr="000A4A4E">
              <w:rPr>
                <w:bCs/>
              </w:rPr>
              <w:t>. Fraus, Plzeň, 1997. ISBN 80-85784-73- 4.</w:t>
            </w:r>
          </w:p>
          <w:p w14:paraId="5FC6513D" w14:textId="77777777" w:rsidR="00334DFC" w:rsidRPr="007934B2" w:rsidRDefault="00334DFC" w:rsidP="00926B15">
            <w:pPr>
              <w:jc w:val="both"/>
              <w:rPr>
                <w:bCs/>
              </w:rPr>
            </w:pPr>
            <w:r w:rsidRPr="007934B2">
              <w:rPr>
                <w:bCs/>
              </w:rPr>
              <w:t xml:space="preserve">RADUGA 1 : </w:t>
            </w:r>
            <w:r w:rsidRPr="007934B2">
              <w:rPr>
                <w:bCs/>
                <w:i/>
              </w:rPr>
              <w:t>učebnice : ruština pro střední a jazykové školy</w:t>
            </w:r>
            <w:r w:rsidRPr="007934B2">
              <w:rPr>
                <w:bCs/>
              </w:rPr>
              <w:t xml:space="preserve">. 1. vyd. Plzeň : Fraus, 1996. ISBN 808578470X. </w:t>
            </w:r>
          </w:p>
          <w:p w14:paraId="5627781C" w14:textId="77777777" w:rsidR="00334DFC" w:rsidRPr="00922C4E" w:rsidRDefault="00334DFC" w:rsidP="00926B15">
            <w:pPr>
              <w:jc w:val="both"/>
              <w:rPr>
                <w:b/>
                <w:bCs/>
              </w:rPr>
            </w:pPr>
            <w:r w:rsidRPr="000A4CB0">
              <w:rPr>
                <w:b/>
                <w:bCs/>
              </w:rPr>
              <w:t>Doporučená literatura:</w:t>
            </w:r>
            <w:r w:rsidRPr="00922C4E">
              <w:rPr>
                <w:bCs/>
              </w:rPr>
              <w:t xml:space="preserve"> </w:t>
            </w:r>
          </w:p>
          <w:p w14:paraId="4337BA0A" w14:textId="757B70A4" w:rsidR="00334DFC" w:rsidRPr="0076789C" w:rsidRDefault="00334DFC" w:rsidP="00E52E11">
            <w:pPr>
              <w:jc w:val="both"/>
              <w:rPr>
                <w:bCs/>
              </w:rPr>
            </w:pPr>
            <w:r w:rsidRPr="007934B2">
              <w:rPr>
                <w:bCs/>
              </w:rPr>
              <w:t>BRČÁKOVÁ, D</w:t>
            </w:r>
            <w:del w:id="702" w:author="Jiří Vojtěšek" w:date="2018-11-25T19:16:00Z">
              <w:r w:rsidRPr="007934B2" w:rsidDel="00E52E11">
                <w:rPr>
                  <w:bCs/>
                </w:rPr>
                <w:delText>agmar</w:delText>
              </w:r>
            </w:del>
            <w:r w:rsidRPr="007934B2">
              <w:rPr>
                <w:bCs/>
              </w:rPr>
              <w:t xml:space="preserve">. </w:t>
            </w:r>
            <w:r w:rsidRPr="007934B2">
              <w:rPr>
                <w:bCs/>
                <w:i/>
              </w:rPr>
              <w:t>Ruská konverzace = Govorite po-russki</w:t>
            </w:r>
            <w:r w:rsidRPr="007934B2">
              <w:rPr>
                <w:bCs/>
              </w:rPr>
              <w:t>. 2., upr. a rozš. vyd. Praha : Leda, 2000. ISBN 80-85927-63-2</w:t>
            </w:r>
          </w:p>
        </w:tc>
      </w:tr>
      <w:tr w:rsidR="00334DFC" w14:paraId="3A82E346" w14:textId="77777777" w:rsidTr="00926B1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2B52616" w14:textId="77777777" w:rsidR="00334DFC" w:rsidRDefault="00334DFC" w:rsidP="00926B1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34DFC" w14:paraId="399E260C" w14:textId="77777777" w:rsidTr="00926B1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A55C0A2" w14:textId="77777777" w:rsidR="00334DFC" w:rsidRDefault="00334DFC" w:rsidP="00926B1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6CBD646" w14:textId="77777777" w:rsidR="00334DFC" w:rsidRDefault="00334DFC" w:rsidP="00926B15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4E829F2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34DFC" w14:paraId="717905E9" w14:textId="77777777" w:rsidTr="00926B15">
        <w:tc>
          <w:tcPr>
            <w:tcW w:w="9855" w:type="dxa"/>
            <w:gridSpan w:val="8"/>
            <w:shd w:val="clear" w:color="auto" w:fill="F7CAAC"/>
          </w:tcPr>
          <w:p w14:paraId="03265AE0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34DFC" w14:paraId="3FFC8B11" w14:textId="77777777" w:rsidTr="00926B15">
        <w:trPr>
          <w:trHeight w:val="425"/>
        </w:trPr>
        <w:tc>
          <w:tcPr>
            <w:tcW w:w="9855" w:type="dxa"/>
            <w:gridSpan w:val="8"/>
          </w:tcPr>
          <w:p w14:paraId="4AE4A0E0" w14:textId="77777777" w:rsidR="00334DFC" w:rsidRPr="00542871" w:rsidRDefault="00334DFC" w:rsidP="00926B15">
            <w:pPr>
              <w:jc w:val="both"/>
            </w:pPr>
            <w:r w:rsidRPr="00542871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566FCEE9" w14:textId="77777777" w:rsidR="00334DFC" w:rsidRDefault="00334DFC" w:rsidP="00334DFC"/>
    <w:p w14:paraId="1A61A247" w14:textId="77777777" w:rsidR="00334DFC" w:rsidRDefault="00334DFC" w:rsidP="00334DFC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34DFC" w14:paraId="16A368DD" w14:textId="77777777" w:rsidTr="00926B1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E9B4B45" w14:textId="77777777" w:rsidR="00334DFC" w:rsidRDefault="00334DFC" w:rsidP="00926B15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34DFC" w14:paraId="5CFE3812" w14:textId="77777777" w:rsidTr="00926B1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5FAB51D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E02D04F" w14:textId="77777777" w:rsidR="00334DFC" w:rsidRDefault="00334DFC" w:rsidP="00926B15">
            <w:pPr>
              <w:jc w:val="both"/>
            </w:pPr>
            <w:bookmarkStart w:id="703" w:name="rustina4"/>
            <w:r>
              <w:t>Ruština 4</w:t>
            </w:r>
            <w:bookmarkEnd w:id="703"/>
          </w:p>
        </w:tc>
      </w:tr>
      <w:tr w:rsidR="00334DFC" w14:paraId="00A66404" w14:textId="77777777" w:rsidTr="00926B15">
        <w:tc>
          <w:tcPr>
            <w:tcW w:w="3086" w:type="dxa"/>
            <w:shd w:val="clear" w:color="auto" w:fill="F7CAAC"/>
          </w:tcPr>
          <w:p w14:paraId="1FB9EE6C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AFC5D95" w14:textId="77777777" w:rsidR="00334DFC" w:rsidRDefault="00334DFC" w:rsidP="00926B15">
            <w:pPr>
              <w:jc w:val="both"/>
            </w:pPr>
            <w:r>
              <w:t xml:space="preserve">Povinně volitelný </w:t>
            </w:r>
          </w:p>
          <w:p w14:paraId="7E9EE761" w14:textId="77777777" w:rsidR="00334DFC" w:rsidRDefault="00334DFC" w:rsidP="00926B15">
            <w:pPr>
              <w:jc w:val="both"/>
            </w:pPr>
          </w:p>
        </w:tc>
        <w:tc>
          <w:tcPr>
            <w:tcW w:w="2695" w:type="dxa"/>
            <w:gridSpan w:val="2"/>
            <w:shd w:val="clear" w:color="auto" w:fill="F7CAAC"/>
          </w:tcPr>
          <w:p w14:paraId="311F74AB" w14:textId="77777777" w:rsidR="00334DFC" w:rsidRDefault="00334DFC" w:rsidP="00926B1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ECB847D" w14:textId="77777777" w:rsidR="00334DFC" w:rsidRDefault="00334DFC" w:rsidP="00926B15">
            <w:pPr>
              <w:jc w:val="both"/>
            </w:pPr>
            <w:r>
              <w:t>3/Z</w:t>
            </w:r>
          </w:p>
        </w:tc>
      </w:tr>
      <w:tr w:rsidR="00334DFC" w14:paraId="2D9CC41E" w14:textId="77777777" w:rsidTr="00926B15">
        <w:tc>
          <w:tcPr>
            <w:tcW w:w="3086" w:type="dxa"/>
            <w:shd w:val="clear" w:color="auto" w:fill="F7CAAC"/>
          </w:tcPr>
          <w:p w14:paraId="0A578E33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BF6FC77" w14:textId="77777777" w:rsidR="00334DFC" w:rsidRDefault="00334DFC" w:rsidP="00926B15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2D40409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4FA39BF" w14:textId="77777777" w:rsidR="00334DFC" w:rsidRDefault="00334DFC" w:rsidP="00926B15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E860EE7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7F6AECD" w14:textId="77777777" w:rsidR="00334DFC" w:rsidRDefault="00334DFC" w:rsidP="00926B15">
            <w:pPr>
              <w:jc w:val="both"/>
            </w:pPr>
            <w:r>
              <w:t>4</w:t>
            </w:r>
          </w:p>
        </w:tc>
      </w:tr>
      <w:tr w:rsidR="00334DFC" w14:paraId="57FA19E2" w14:textId="77777777" w:rsidTr="00926B15">
        <w:tc>
          <w:tcPr>
            <w:tcW w:w="3086" w:type="dxa"/>
            <w:shd w:val="clear" w:color="auto" w:fill="F7CAAC"/>
          </w:tcPr>
          <w:p w14:paraId="721C7DF9" w14:textId="77777777" w:rsidR="00334DFC" w:rsidRDefault="00334DFC" w:rsidP="00926B1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A19B9CF" w14:textId="77777777" w:rsidR="00334DFC" w:rsidRDefault="00334DFC" w:rsidP="00926B15">
            <w:pPr>
              <w:jc w:val="both"/>
            </w:pPr>
            <w:r>
              <w:t>nejsou</w:t>
            </w:r>
          </w:p>
        </w:tc>
      </w:tr>
      <w:tr w:rsidR="00334DFC" w14:paraId="2E8C3D0B" w14:textId="77777777" w:rsidTr="00926B15">
        <w:tc>
          <w:tcPr>
            <w:tcW w:w="3086" w:type="dxa"/>
            <w:shd w:val="clear" w:color="auto" w:fill="F7CAAC"/>
          </w:tcPr>
          <w:p w14:paraId="30BFCB38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8E3EE32" w14:textId="77777777" w:rsidR="00334DFC" w:rsidRDefault="00334DFC" w:rsidP="00926B15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6B35DF9C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CD04FA6" w14:textId="77777777" w:rsidR="00334DFC" w:rsidRDefault="00334DFC" w:rsidP="00926B15">
            <w:pPr>
              <w:jc w:val="both"/>
            </w:pPr>
            <w:r>
              <w:t>seminář</w:t>
            </w:r>
          </w:p>
        </w:tc>
      </w:tr>
      <w:tr w:rsidR="00334DFC" w14:paraId="5666DDB2" w14:textId="77777777" w:rsidTr="00926B15">
        <w:tc>
          <w:tcPr>
            <w:tcW w:w="3086" w:type="dxa"/>
            <w:shd w:val="clear" w:color="auto" w:fill="F7CAAC"/>
          </w:tcPr>
          <w:p w14:paraId="550E892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9B0021F" w14:textId="77777777" w:rsidR="00334DFC" w:rsidRDefault="00334DFC" w:rsidP="00926B15">
            <w:pPr>
              <w:jc w:val="both"/>
            </w:pPr>
            <w:r>
              <w:t>Písemná forma</w:t>
            </w:r>
          </w:p>
          <w:p w14:paraId="604E2325" w14:textId="77777777" w:rsidR="00334DFC" w:rsidRDefault="00334DFC" w:rsidP="00926B15">
            <w:pPr>
              <w:jc w:val="both"/>
            </w:pPr>
            <w:r>
              <w:t xml:space="preserve">1. Domácí příprava k tématům. </w:t>
            </w:r>
          </w:p>
          <w:p w14:paraId="30A73203" w14:textId="77777777" w:rsidR="00334DFC" w:rsidRDefault="00334DFC" w:rsidP="00926B15">
            <w:pPr>
              <w:jc w:val="both"/>
            </w:pPr>
            <w:r>
              <w:t xml:space="preserve">2. Studenti musí úspěšně, tj. na 60%, absolvovat dva písemné testy. </w:t>
            </w:r>
          </w:p>
          <w:p w14:paraId="19366254" w14:textId="77777777" w:rsidR="00334DFC" w:rsidRDefault="00334DFC" w:rsidP="00926B15">
            <w:pPr>
              <w:jc w:val="both"/>
            </w:pPr>
            <w:r>
              <w:t>3. Znalost ruštiny na úrovni středně pokročilý.</w:t>
            </w:r>
          </w:p>
        </w:tc>
      </w:tr>
      <w:tr w:rsidR="00334DFC" w14:paraId="0457567E" w14:textId="77777777" w:rsidTr="00926B15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4353E3CF" w14:textId="77777777" w:rsidR="00334DFC" w:rsidRDefault="00334DFC" w:rsidP="00926B15">
            <w:pPr>
              <w:jc w:val="both"/>
            </w:pPr>
          </w:p>
        </w:tc>
      </w:tr>
      <w:tr w:rsidR="00334DFC" w14:paraId="1D219B04" w14:textId="77777777" w:rsidTr="00926B1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59DCE88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208F812" w14:textId="77777777" w:rsidR="00334DFC" w:rsidRDefault="00334DFC" w:rsidP="00926B15">
            <w:pPr>
              <w:jc w:val="both"/>
            </w:pPr>
          </w:p>
        </w:tc>
      </w:tr>
      <w:tr w:rsidR="00334DFC" w14:paraId="1BF11027" w14:textId="77777777" w:rsidTr="00926B1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D449F14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C9785B4" w14:textId="77777777" w:rsidR="00334DFC" w:rsidRDefault="00334DFC" w:rsidP="00926B15">
            <w:pPr>
              <w:jc w:val="both"/>
            </w:pPr>
          </w:p>
        </w:tc>
      </w:tr>
      <w:tr w:rsidR="00334DFC" w14:paraId="72EE1269" w14:textId="77777777" w:rsidTr="00926B15">
        <w:tc>
          <w:tcPr>
            <w:tcW w:w="3086" w:type="dxa"/>
            <w:shd w:val="clear" w:color="auto" w:fill="F7CAAC"/>
          </w:tcPr>
          <w:p w14:paraId="0A055FC5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B37B381" w14:textId="77777777" w:rsidR="00334DFC" w:rsidRDefault="00334DFC" w:rsidP="00926B15">
            <w:pPr>
              <w:jc w:val="both"/>
            </w:pPr>
            <w:r>
              <w:rPr>
                <w:i/>
                <w:iCs/>
              </w:rPr>
              <w:t>Předmět má pro zaměření SP doplňující charakter</w:t>
            </w:r>
          </w:p>
        </w:tc>
      </w:tr>
      <w:tr w:rsidR="00334DFC" w14:paraId="2241C8C7" w14:textId="77777777" w:rsidTr="00926B15">
        <w:trPr>
          <w:trHeight w:val="125"/>
        </w:trPr>
        <w:tc>
          <w:tcPr>
            <w:tcW w:w="9855" w:type="dxa"/>
            <w:gridSpan w:val="8"/>
            <w:tcBorders>
              <w:top w:val="nil"/>
            </w:tcBorders>
          </w:tcPr>
          <w:p w14:paraId="324528FA" w14:textId="77777777" w:rsidR="00334DFC" w:rsidRDefault="00334DFC" w:rsidP="00926B15">
            <w:pPr>
              <w:jc w:val="both"/>
            </w:pPr>
          </w:p>
        </w:tc>
      </w:tr>
      <w:tr w:rsidR="00334DFC" w14:paraId="36D313EA" w14:textId="77777777" w:rsidTr="00926B15">
        <w:tc>
          <w:tcPr>
            <w:tcW w:w="3086" w:type="dxa"/>
            <w:shd w:val="clear" w:color="auto" w:fill="F7CAAC"/>
          </w:tcPr>
          <w:p w14:paraId="50C0387C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943BDBE" w14:textId="77777777" w:rsidR="00334DFC" w:rsidRDefault="00334DFC" w:rsidP="00926B15">
            <w:pPr>
              <w:jc w:val="both"/>
            </w:pPr>
          </w:p>
        </w:tc>
      </w:tr>
      <w:tr w:rsidR="00334DFC" w14:paraId="0FEB19EA" w14:textId="77777777" w:rsidTr="00926B15">
        <w:trPr>
          <w:trHeight w:val="70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AAFD571" w14:textId="77777777" w:rsidR="00334DFC" w:rsidRPr="00E73BC3" w:rsidRDefault="00334DFC" w:rsidP="00926B1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Předmět je nabízen pouze studentům kombinovaného studia.</w:t>
            </w:r>
          </w:p>
          <w:p w14:paraId="269C3D4C" w14:textId="77777777" w:rsidR="00334DFC" w:rsidRPr="009D07DE" w:rsidRDefault="00334DFC" w:rsidP="00926B15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9D07DE">
              <w:rPr>
                <w:b/>
                <w:color w:val="000000"/>
                <w:shd w:val="clear" w:color="auto" w:fill="FFFFFF"/>
              </w:rPr>
              <w:t>Témata:</w:t>
            </w:r>
          </w:p>
          <w:p w14:paraId="52E86001" w14:textId="77777777" w:rsidR="00334DFC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Slovesné vazby odlišné od češtiny </w:t>
            </w:r>
          </w:p>
          <w:p w14:paraId="37B7E692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Časování sloves - rozšíření </w:t>
            </w:r>
          </w:p>
          <w:p w14:paraId="25155192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Skloňování přídavných jmen </w:t>
            </w:r>
          </w:p>
          <w:p w14:paraId="3DE72269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Zpodstatnělá přídavná jména </w:t>
            </w:r>
          </w:p>
          <w:p w14:paraId="671FDDD9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Tázací zájmena </w:t>
            </w:r>
          </w:p>
          <w:p w14:paraId="4C8EC784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Výrazy protože, proto </w:t>
            </w:r>
          </w:p>
          <w:p w14:paraId="1C88EC32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Vyjádření významů: je třeba, musí se, musím, mám (ne)smí se, (ne)smím, je možno </w:t>
            </w:r>
          </w:p>
          <w:p w14:paraId="4BD9FA74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Datum, psaní data v dopise </w:t>
            </w:r>
          </w:p>
          <w:p w14:paraId="046A0824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Dotazy a odpovědi, jak se komu daří a co je nového </w:t>
            </w:r>
          </w:p>
          <w:p w14:paraId="72C6F1F1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Dotazy a odpovědi, jak kdo vypadá, komu je podobný, jak se obléká </w:t>
            </w:r>
          </w:p>
          <w:p w14:paraId="553C927A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Vyplňování dotazníku </w:t>
            </w:r>
          </w:p>
          <w:p w14:paraId="0FCC29C4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Vyjádření omluvy a politování </w:t>
            </w:r>
          </w:p>
          <w:p w14:paraId="266AF6B5" w14:textId="77777777" w:rsidR="00334DFC" w:rsidRPr="00847FA7" w:rsidRDefault="00334DFC" w:rsidP="007642A7">
            <w:pPr>
              <w:pStyle w:val="Odstavecseseznamem"/>
              <w:numPr>
                <w:ilvl w:val="1"/>
                <w:numId w:val="63"/>
              </w:numPr>
              <w:ind w:left="674"/>
              <w:jc w:val="both"/>
              <w:rPr>
                <w:color w:val="000000"/>
                <w:shd w:val="clear" w:color="auto" w:fill="FFFFFF"/>
              </w:rPr>
            </w:pPr>
            <w:r w:rsidRPr="00847FA7">
              <w:rPr>
                <w:color w:val="000000"/>
                <w:shd w:val="clear" w:color="auto" w:fill="FFFFFF"/>
              </w:rPr>
              <w:t xml:space="preserve">Test </w:t>
            </w:r>
          </w:p>
          <w:p w14:paraId="70874190" w14:textId="77777777" w:rsidR="00334DFC" w:rsidRDefault="00334DFC" w:rsidP="00926B15">
            <w:pPr>
              <w:jc w:val="both"/>
            </w:pPr>
          </w:p>
        </w:tc>
      </w:tr>
      <w:tr w:rsidR="00334DFC" w14:paraId="5559A34E" w14:textId="77777777" w:rsidTr="00926B1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94DEF5D" w14:textId="77777777" w:rsidR="00334DFC" w:rsidRDefault="00334DFC" w:rsidP="00926B1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DE495F4" w14:textId="77777777" w:rsidR="00334DFC" w:rsidRDefault="00334DFC" w:rsidP="00926B15">
            <w:pPr>
              <w:jc w:val="both"/>
            </w:pPr>
          </w:p>
        </w:tc>
      </w:tr>
      <w:tr w:rsidR="00334DFC" w14:paraId="24DF9894" w14:textId="77777777" w:rsidTr="00926B15">
        <w:trPr>
          <w:trHeight w:val="1296"/>
        </w:trPr>
        <w:tc>
          <w:tcPr>
            <w:tcW w:w="9855" w:type="dxa"/>
            <w:gridSpan w:val="8"/>
            <w:tcBorders>
              <w:top w:val="nil"/>
            </w:tcBorders>
          </w:tcPr>
          <w:p w14:paraId="6ADAD63A" w14:textId="77777777" w:rsidR="00334DFC" w:rsidRDefault="00334DFC" w:rsidP="00926B15">
            <w:pPr>
              <w:jc w:val="both"/>
              <w:rPr>
                <w:b/>
                <w:bCs/>
              </w:rPr>
            </w:pPr>
            <w:r w:rsidRPr="00A804ED">
              <w:rPr>
                <w:b/>
                <w:bCs/>
              </w:rPr>
              <w:t>Povinná literatura:</w:t>
            </w:r>
          </w:p>
          <w:p w14:paraId="685968AD" w14:textId="77777777" w:rsidR="00334DFC" w:rsidRPr="00847FA7" w:rsidRDefault="00334DFC" w:rsidP="00926B15">
            <w:pPr>
              <w:jc w:val="both"/>
              <w:rPr>
                <w:bCs/>
              </w:rPr>
            </w:pPr>
            <w:r w:rsidRPr="00847FA7">
              <w:rPr>
                <w:bCs/>
              </w:rPr>
              <w:t xml:space="preserve">JELÍNEK, S. a kol. </w:t>
            </w:r>
            <w:r w:rsidRPr="000B5538">
              <w:rPr>
                <w:bCs/>
                <w:i/>
              </w:rPr>
              <w:t>Raduga II</w:t>
            </w:r>
            <w:r w:rsidRPr="00847FA7">
              <w:rPr>
                <w:bCs/>
              </w:rPr>
              <w:t xml:space="preserve">. Fraus Plzeň, 1996. </w:t>
            </w:r>
          </w:p>
          <w:p w14:paraId="4911AD8F" w14:textId="77777777" w:rsidR="00334DFC" w:rsidRPr="000B5538" w:rsidRDefault="00334DFC" w:rsidP="00926B15">
            <w:pPr>
              <w:jc w:val="both"/>
              <w:rPr>
                <w:b/>
                <w:bCs/>
              </w:rPr>
            </w:pPr>
            <w:r w:rsidRPr="000B5538">
              <w:rPr>
                <w:b/>
                <w:bCs/>
              </w:rPr>
              <w:t>Doporučená literatura:</w:t>
            </w:r>
          </w:p>
          <w:p w14:paraId="463C1254" w14:textId="77777777" w:rsidR="00334DFC" w:rsidRPr="00847FA7" w:rsidRDefault="00334DFC" w:rsidP="00926B15">
            <w:pPr>
              <w:jc w:val="both"/>
              <w:rPr>
                <w:bCs/>
              </w:rPr>
            </w:pPr>
            <w:r w:rsidRPr="00847FA7">
              <w:rPr>
                <w:bCs/>
              </w:rPr>
              <w:t xml:space="preserve">KOZLOVA, T.V. a kol. </w:t>
            </w:r>
            <w:r w:rsidRPr="000B5538">
              <w:rPr>
                <w:bCs/>
                <w:i/>
              </w:rPr>
              <w:t>Dogovorilis: obchodujeme, podnikáme a komunikujeme v ruském jazyce</w:t>
            </w:r>
            <w:r w:rsidRPr="00847FA7">
              <w:rPr>
                <w:bCs/>
              </w:rPr>
              <w:t xml:space="preserve">. Fraus Plzeň, 2004. </w:t>
            </w:r>
          </w:p>
          <w:p w14:paraId="0997F005" w14:textId="77777777" w:rsidR="00334DFC" w:rsidRPr="002060D9" w:rsidRDefault="00334DFC" w:rsidP="00926B15">
            <w:pPr>
              <w:jc w:val="both"/>
              <w:rPr>
                <w:bCs/>
              </w:rPr>
            </w:pPr>
            <w:r w:rsidRPr="00847FA7">
              <w:rPr>
                <w:bCs/>
              </w:rPr>
              <w:t xml:space="preserve">BRČÁKOVÁ, D. MISTROVÁ, V., ARAPOVA, N. </w:t>
            </w:r>
            <w:r w:rsidRPr="000B5538">
              <w:rPr>
                <w:bCs/>
                <w:i/>
              </w:rPr>
              <w:t>Govorite po-russki - Ruská konverzace</w:t>
            </w:r>
            <w:r w:rsidRPr="00847FA7">
              <w:rPr>
                <w:bCs/>
              </w:rPr>
              <w:t>. Leda Praha, 2000.</w:t>
            </w:r>
          </w:p>
        </w:tc>
      </w:tr>
      <w:tr w:rsidR="00334DFC" w14:paraId="1799FB66" w14:textId="77777777" w:rsidTr="00926B1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0ED386A" w14:textId="77777777" w:rsidR="00334DFC" w:rsidRDefault="00334DFC" w:rsidP="00926B1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34DFC" w14:paraId="53B6947B" w14:textId="77777777" w:rsidTr="00926B1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94E3713" w14:textId="77777777" w:rsidR="00334DFC" w:rsidRDefault="00334DFC" w:rsidP="00926B1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8A37E2A" w14:textId="77777777" w:rsidR="00334DFC" w:rsidRDefault="00334DFC" w:rsidP="00926B15">
            <w:pPr>
              <w:jc w:val="both"/>
            </w:pPr>
            <w:r>
              <w:t>6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32BD5D1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34DFC" w14:paraId="0EA66182" w14:textId="77777777" w:rsidTr="00926B15">
        <w:tc>
          <w:tcPr>
            <w:tcW w:w="9855" w:type="dxa"/>
            <w:gridSpan w:val="8"/>
            <w:shd w:val="clear" w:color="auto" w:fill="F7CAAC"/>
          </w:tcPr>
          <w:p w14:paraId="1E6B1F8F" w14:textId="77777777" w:rsidR="00334DFC" w:rsidRDefault="00334DFC" w:rsidP="00926B1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34DFC" w14:paraId="7036BDB8" w14:textId="77777777" w:rsidTr="00926B15">
        <w:trPr>
          <w:trHeight w:val="495"/>
        </w:trPr>
        <w:tc>
          <w:tcPr>
            <w:tcW w:w="9855" w:type="dxa"/>
            <w:gridSpan w:val="8"/>
          </w:tcPr>
          <w:p w14:paraId="1FF76051" w14:textId="77777777" w:rsidR="00334DFC" w:rsidRPr="0061728F" w:rsidRDefault="00334DFC" w:rsidP="00926B15">
            <w:pPr>
              <w:jc w:val="both"/>
            </w:pPr>
            <w:r w:rsidRPr="0061728F">
              <w:t xml:space="preserve">Vyučující mají trvale vypsány a zveřejněny konzultace minimálně 2h/týden, v rámci kterých mají možnost konzultovat podrobněji probíranou látku. Dále mohou studenti komunikovat s vyučujícím pomocí e-mailu a LMS Moodle. </w:t>
            </w:r>
          </w:p>
        </w:tc>
      </w:tr>
    </w:tbl>
    <w:p w14:paraId="7F1921D1" w14:textId="77777777" w:rsidR="00334DFC" w:rsidRDefault="00334DFC" w:rsidP="00334DFC">
      <w:r>
        <w:br w:type="page"/>
      </w:r>
    </w:p>
    <w:p w14:paraId="02335760" w14:textId="77777777" w:rsidR="007E0DFD" w:rsidRDefault="007E0DFD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026C6AA2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6ABA883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11A04FD4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443867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D8926BE" w14:textId="77777777" w:rsidR="00383EAA" w:rsidRDefault="00383EAA" w:rsidP="00383EAA">
            <w:pPr>
              <w:jc w:val="both"/>
            </w:pPr>
            <w:bookmarkStart w:id="704" w:name="systematizaceBezpecnosti"/>
            <w:r>
              <w:t>Systemizace bezpečnosti</w:t>
            </w:r>
            <w:bookmarkEnd w:id="704"/>
          </w:p>
        </w:tc>
      </w:tr>
      <w:tr w:rsidR="00383EAA" w14:paraId="0298086E" w14:textId="77777777" w:rsidTr="00383EAA">
        <w:tc>
          <w:tcPr>
            <w:tcW w:w="3086" w:type="dxa"/>
            <w:shd w:val="clear" w:color="auto" w:fill="F7CAAC"/>
          </w:tcPr>
          <w:p w14:paraId="4E2326F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59BDA35" w14:textId="77777777" w:rsidR="00383EAA" w:rsidRDefault="00383EAA" w:rsidP="00C1126D">
            <w:pPr>
              <w:jc w:val="both"/>
            </w:pPr>
            <w:r>
              <w:t xml:space="preserve">Povinný </w:t>
            </w:r>
            <w:del w:id="705" w:author="Uzivatel" w:date="2018-11-14T15:43:00Z">
              <w:r w:rsidDel="00C1126D">
                <w:delText>„ZT“</w:delText>
              </w:r>
            </w:del>
          </w:p>
        </w:tc>
        <w:tc>
          <w:tcPr>
            <w:tcW w:w="2695" w:type="dxa"/>
            <w:gridSpan w:val="2"/>
            <w:shd w:val="clear" w:color="auto" w:fill="F7CAAC"/>
          </w:tcPr>
          <w:p w14:paraId="370EE75D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1CEB8E5" w14:textId="77777777" w:rsidR="00383EAA" w:rsidRDefault="00383EAA" w:rsidP="00383EAA">
            <w:pPr>
              <w:jc w:val="both"/>
            </w:pPr>
            <w:r>
              <w:t>1/ZS</w:t>
            </w:r>
          </w:p>
        </w:tc>
      </w:tr>
      <w:tr w:rsidR="00383EAA" w14:paraId="31328176" w14:textId="77777777" w:rsidTr="00383EAA">
        <w:tc>
          <w:tcPr>
            <w:tcW w:w="3086" w:type="dxa"/>
            <w:shd w:val="clear" w:color="auto" w:fill="F7CAAC"/>
          </w:tcPr>
          <w:p w14:paraId="1D88124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8319E4A" w14:textId="77777777" w:rsidR="00383EAA" w:rsidRDefault="00383EAA" w:rsidP="00383EAA">
            <w:pPr>
              <w:jc w:val="both"/>
            </w:pPr>
            <w:r>
              <w:t>42p + 14s</w:t>
            </w:r>
          </w:p>
        </w:tc>
        <w:tc>
          <w:tcPr>
            <w:tcW w:w="889" w:type="dxa"/>
            <w:shd w:val="clear" w:color="auto" w:fill="F7CAAC"/>
          </w:tcPr>
          <w:p w14:paraId="7292305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D560B17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18F4714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4A9CD36" w14:textId="77777777" w:rsidR="00383EAA" w:rsidRDefault="00383EAA" w:rsidP="00383EAA">
            <w:pPr>
              <w:jc w:val="both"/>
            </w:pPr>
            <w:r>
              <w:t>5</w:t>
            </w:r>
          </w:p>
        </w:tc>
      </w:tr>
      <w:tr w:rsidR="00383EAA" w14:paraId="3AD4BA11" w14:textId="77777777" w:rsidTr="00383EAA">
        <w:tc>
          <w:tcPr>
            <w:tcW w:w="3086" w:type="dxa"/>
            <w:shd w:val="clear" w:color="auto" w:fill="F7CAAC"/>
          </w:tcPr>
          <w:p w14:paraId="799D549F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3C43FEA" w14:textId="77777777" w:rsidR="00383EAA" w:rsidRDefault="00383EAA" w:rsidP="00383EAA">
            <w:pPr>
              <w:jc w:val="both"/>
            </w:pPr>
            <w:r>
              <w:t>nejsou</w:t>
            </w:r>
          </w:p>
        </w:tc>
      </w:tr>
      <w:tr w:rsidR="00383EAA" w14:paraId="7492E399" w14:textId="77777777" w:rsidTr="00383EAA">
        <w:tc>
          <w:tcPr>
            <w:tcW w:w="3086" w:type="dxa"/>
            <w:shd w:val="clear" w:color="auto" w:fill="F7CAAC"/>
          </w:tcPr>
          <w:p w14:paraId="0DF2F1A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C2D2E1E" w14:textId="77777777" w:rsidR="00383EAA" w:rsidRDefault="00383EAA" w:rsidP="00383EAA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2C4F134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0A49271" w14:textId="77777777" w:rsidR="00383EAA" w:rsidRDefault="00383EAA" w:rsidP="00383EAA">
            <w:pPr>
              <w:jc w:val="both"/>
            </w:pPr>
            <w:r>
              <w:t>Přednášky, semináře</w:t>
            </w:r>
          </w:p>
        </w:tc>
      </w:tr>
      <w:tr w:rsidR="00383EAA" w14:paraId="50473B40" w14:textId="77777777" w:rsidTr="00383EAA">
        <w:tc>
          <w:tcPr>
            <w:tcW w:w="3086" w:type="dxa"/>
            <w:shd w:val="clear" w:color="auto" w:fill="F7CAAC"/>
          </w:tcPr>
          <w:p w14:paraId="423249C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E467353" w14:textId="77777777" w:rsidR="00383EAA" w:rsidRDefault="00383EAA" w:rsidP="00383EAA">
            <w:pPr>
              <w:jc w:val="both"/>
            </w:pPr>
            <w:r>
              <w:t>Písemná forma a praktické přezkoušení</w:t>
            </w:r>
          </w:p>
          <w:p w14:paraId="0FC30AED" w14:textId="77777777" w:rsidR="00383EAA" w:rsidRDefault="00383EAA" w:rsidP="00383EAA">
            <w:pPr>
              <w:jc w:val="both"/>
            </w:pPr>
            <w:r>
              <w:t xml:space="preserve">1. Povinná účast na první přednášce a 90% účast na cvičeních. </w:t>
            </w:r>
          </w:p>
          <w:p w14:paraId="4886DC6C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jednotlivých témat. </w:t>
            </w:r>
          </w:p>
          <w:p w14:paraId="78C2E928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6877A023" w14:textId="77777777" w:rsidR="00383EAA" w:rsidRDefault="00383EAA" w:rsidP="00383EAA">
            <w:pPr>
              <w:jc w:val="both"/>
            </w:pPr>
            <w:r>
              <w:t>4. Prokázání úspěšného zvládnutí probírané tématiky při praktickém cvičení.</w:t>
            </w:r>
          </w:p>
        </w:tc>
      </w:tr>
      <w:tr w:rsidR="00383EAA" w14:paraId="6C59AE6D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57B8EC9A" w14:textId="77777777" w:rsidR="00383EAA" w:rsidRDefault="00383EAA" w:rsidP="00383EAA">
            <w:pPr>
              <w:jc w:val="both"/>
            </w:pPr>
          </w:p>
        </w:tc>
      </w:tr>
      <w:tr w:rsidR="00383EAA" w14:paraId="29B90119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7858DA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998E5E9" w14:textId="77777777" w:rsidR="00383EAA" w:rsidRDefault="00383EAA" w:rsidP="00383EAA">
            <w:pPr>
              <w:jc w:val="both"/>
            </w:pPr>
            <w:r>
              <w:t>doc. Ing. Luděk Lukáš, CSc.</w:t>
            </w:r>
          </w:p>
        </w:tc>
      </w:tr>
      <w:tr w:rsidR="00383EAA" w14:paraId="4AFB7673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96BF3A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D6FF448" w14:textId="77777777" w:rsidR="00383EAA" w:rsidRDefault="00383EAA" w:rsidP="00383EAA">
            <w:pPr>
              <w:jc w:val="both"/>
            </w:pPr>
            <w:r>
              <w:t>Metodicky, vede přednášky</w:t>
            </w:r>
          </w:p>
        </w:tc>
      </w:tr>
      <w:tr w:rsidR="00383EAA" w14:paraId="69A797EF" w14:textId="77777777" w:rsidTr="00383EAA">
        <w:tc>
          <w:tcPr>
            <w:tcW w:w="3086" w:type="dxa"/>
            <w:shd w:val="clear" w:color="auto" w:fill="F7CAAC"/>
          </w:tcPr>
          <w:p w14:paraId="2BFC033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E13AB2B" w14:textId="77777777" w:rsidR="00383EAA" w:rsidRDefault="00383EAA" w:rsidP="00383EAA">
            <w:pPr>
              <w:jc w:val="both"/>
            </w:pPr>
            <w:r>
              <w:t>doc. Ing. Luděk Lukáš, CSc., přednášky (100 %)</w:t>
            </w:r>
          </w:p>
          <w:p w14:paraId="539A8330" w14:textId="77777777" w:rsidR="00383EAA" w:rsidRDefault="00383EAA" w:rsidP="00383EAA">
            <w:pPr>
              <w:jc w:val="both"/>
            </w:pPr>
            <w:r>
              <w:t>Ing. Zdeněk Maláník, DCv., cvičení (100 %)</w:t>
            </w:r>
          </w:p>
        </w:tc>
      </w:tr>
      <w:tr w:rsidR="00383EAA" w14:paraId="11454CB6" w14:textId="77777777" w:rsidTr="00383EAA">
        <w:trPr>
          <w:trHeight w:val="137"/>
        </w:trPr>
        <w:tc>
          <w:tcPr>
            <w:tcW w:w="9855" w:type="dxa"/>
            <w:gridSpan w:val="8"/>
            <w:tcBorders>
              <w:top w:val="nil"/>
            </w:tcBorders>
          </w:tcPr>
          <w:p w14:paraId="5D7CA14F" w14:textId="77777777" w:rsidR="00383EAA" w:rsidRDefault="00383EAA" w:rsidP="00383EAA">
            <w:pPr>
              <w:jc w:val="both"/>
            </w:pPr>
          </w:p>
        </w:tc>
      </w:tr>
      <w:tr w:rsidR="00383EAA" w14:paraId="14DB43A6" w14:textId="77777777" w:rsidTr="00383EAA">
        <w:tc>
          <w:tcPr>
            <w:tcW w:w="3086" w:type="dxa"/>
            <w:shd w:val="clear" w:color="auto" w:fill="F7CAAC"/>
          </w:tcPr>
          <w:p w14:paraId="2A9CA30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62642BD" w14:textId="77777777" w:rsidR="00383EAA" w:rsidRDefault="00383EAA" w:rsidP="00383EAA">
            <w:pPr>
              <w:jc w:val="both"/>
            </w:pPr>
          </w:p>
        </w:tc>
      </w:tr>
      <w:tr w:rsidR="00383EAA" w14:paraId="33B6BBC6" w14:textId="77777777" w:rsidTr="00383EAA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ABEFBDD" w14:textId="77777777" w:rsidR="00383EAA" w:rsidRPr="006E6100" w:rsidRDefault="00383EAA" w:rsidP="00383EAA">
            <w:pPr>
              <w:jc w:val="both"/>
              <w:rPr>
                <w:color w:val="000000"/>
              </w:rPr>
            </w:pPr>
            <w:r w:rsidRPr="006E6100">
              <w:rPr>
                <w:color w:val="000000"/>
              </w:rPr>
              <w:t>Cílem je získat potřebný rozsah znalostí o problematice komerční bezpečnosti s důrazem na její jednotlivé sektory. Základní orientace vytváří předpoklady pro další hlubší studium dílčích odborných předmětů z oblasti komerční bezpečnosti.   </w:t>
            </w:r>
          </w:p>
          <w:p w14:paraId="4BD12ED7" w14:textId="77777777" w:rsidR="00383EAA" w:rsidRPr="00C34616" w:rsidRDefault="00383EAA" w:rsidP="00383EAA">
            <w:pPr>
              <w:rPr>
                <w:b/>
                <w:color w:val="000000"/>
              </w:rPr>
            </w:pPr>
            <w:r w:rsidRPr="00C34616">
              <w:rPr>
                <w:b/>
                <w:color w:val="000000"/>
              </w:rPr>
              <w:t>Témata:</w:t>
            </w:r>
          </w:p>
          <w:p w14:paraId="32FEDAFA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>Úvod do studia předmětu, definice pojmu bezpečnost</w:t>
            </w:r>
          </w:p>
          <w:p w14:paraId="76237FBC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>Bezpečnostní hrozby a rizika. Bezpečností analýza, audity a prognózy, bezpečnostní projekty.</w:t>
            </w:r>
          </w:p>
          <w:p w14:paraId="4AE8441C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>Geneze bezpečnosti v České republice a EU (státní, komerční), bezpečnostní systém ČR.</w:t>
            </w:r>
          </w:p>
          <w:p w14:paraId="4B89C6E7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>Rozdělení sektoru soukromé bezpečnosti, formy a metody realizace služeb.</w:t>
            </w:r>
          </w:p>
          <w:p w14:paraId="7FA078DC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>Úvodní problematika hlídacích služeb. Základní činnosti zajišťované hlídacími službami.</w:t>
            </w:r>
          </w:p>
          <w:p w14:paraId="4A49942C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 xml:space="preserve">Technické prostředky a prvky zabezpečovací techniky, chronologie vývoje a související normy. </w:t>
            </w:r>
          </w:p>
          <w:p w14:paraId="03C62664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 xml:space="preserve">Úvod do oblasti poplachových systémů. </w:t>
            </w:r>
          </w:p>
          <w:p w14:paraId="63BB8BF7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>Zabezpečení motorových vozidel, úrovně a technologie zabezpečení.</w:t>
            </w:r>
          </w:p>
          <w:p w14:paraId="2CF56111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 xml:space="preserve">Úvod do problematiky detektivních služeb. Formy, metody a realizace práce soukromých detektivů. </w:t>
            </w:r>
          </w:p>
          <w:p w14:paraId="5C9996F3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>Soukromá detektivní činnost. Právní a sociální aspekty získávání, zpracování a předávání informací.</w:t>
            </w:r>
          </w:p>
          <w:p w14:paraId="0B40D6F3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>Přeprava finančních hotovostí a cenností.</w:t>
            </w:r>
          </w:p>
          <w:p w14:paraId="5182E69E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 xml:space="preserve">Ochrana utajovaných informací, ochrana osobních údajů, GDPR, bezpečnostní prověrka. </w:t>
            </w:r>
          </w:p>
          <w:p w14:paraId="25D61A09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>Krizové plánování a řízení. </w:t>
            </w:r>
          </w:p>
          <w:p w14:paraId="21B18E8F" w14:textId="77777777" w:rsidR="00383EAA" w:rsidRPr="00C34616" w:rsidRDefault="00383EAA" w:rsidP="007642A7">
            <w:pPr>
              <w:pStyle w:val="Odstavecseseznamem"/>
              <w:numPr>
                <w:ilvl w:val="0"/>
                <w:numId w:val="41"/>
              </w:numPr>
              <w:ind w:left="1093"/>
              <w:rPr>
                <w:color w:val="000000"/>
              </w:rPr>
            </w:pPr>
            <w:r w:rsidRPr="00C34616">
              <w:rPr>
                <w:color w:val="000000"/>
              </w:rPr>
              <w:t>Zápočtový týden, opravné písemné práce a cvičení.</w:t>
            </w:r>
          </w:p>
        </w:tc>
      </w:tr>
      <w:tr w:rsidR="00383EAA" w14:paraId="222D247E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44E5AC6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CFD081D" w14:textId="77777777" w:rsidR="00383EAA" w:rsidRDefault="00383EAA" w:rsidP="00383EAA">
            <w:pPr>
              <w:jc w:val="both"/>
            </w:pPr>
          </w:p>
        </w:tc>
      </w:tr>
      <w:tr w:rsidR="00383EAA" w14:paraId="06E66510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8DDB517" w14:textId="77777777" w:rsidR="00383EAA" w:rsidRPr="006E6100" w:rsidRDefault="00383EAA" w:rsidP="00383EAA">
            <w:pPr>
              <w:jc w:val="both"/>
              <w:rPr>
                <w:bCs/>
              </w:rPr>
            </w:pPr>
            <w:r w:rsidRPr="006E6100">
              <w:rPr>
                <w:b/>
                <w:bCs/>
              </w:rPr>
              <w:t>Povinná literatura:</w:t>
            </w:r>
          </w:p>
          <w:p w14:paraId="2C78F97D" w14:textId="77777777" w:rsidR="00383EAA" w:rsidRPr="000C33A5" w:rsidRDefault="00383EAA" w:rsidP="00383EAA">
            <w:r w:rsidRPr="000C33A5">
              <w:t>JUŘÍČEK, L</w:t>
            </w:r>
            <w:r>
              <w:t>.</w:t>
            </w:r>
            <w:r w:rsidRPr="000C33A5">
              <w:t xml:space="preserve"> a P</w:t>
            </w:r>
            <w:r>
              <w:t>.</w:t>
            </w:r>
            <w:r w:rsidRPr="000C33A5">
              <w:t xml:space="preserve"> ROŽŇÁK. </w:t>
            </w:r>
            <w:r w:rsidRPr="000C33A5">
              <w:rPr>
                <w:i/>
              </w:rPr>
              <w:t>Bezpečnost, hrozby a rizika v 21. století</w:t>
            </w:r>
            <w:r w:rsidRPr="000C33A5">
              <w:t>. Brno: KEY Publishing, 2014, 323 s. ISBN 978-80-7418-201-3.</w:t>
            </w:r>
          </w:p>
          <w:p w14:paraId="38080AD9" w14:textId="77777777" w:rsidR="00383EAA" w:rsidRPr="000C33A5" w:rsidRDefault="00383EAA" w:rsidP="00383EAA">
            <w:r w:rsidRPr="000C33A5">
              <w:t>KYNCL, J. </w:t>
            </w:r>
            <w:r w:rsidRPr="000C33A5">
              <w:rPr>
                <w:i/>
              </w:rPr>
              <w:t>Bezpečnost objektu ve světle moderních technologií</w:t>
            </w:r>
            <w:r w:rsidRPr="000C33A5">
              <w:t>. 1. Praha: Komora podniků komerční bezpečnosti, 2014, 400 s. ISBN 978-80-260-7115-0.</w:t>
            </w:r>
          </w:p>
          <w:p w14:paraId="279509E4" w14:textId="77777777" w:rsidR="00383EAA" w:rsidRPr="000C33A5" w:rsidRDefault="00383EAA" w:rsidP="00383EAA">
            <w:r w:rsidRPr="000C33A5">
              <w:t>LUKÁŠ, L. </w:t>
            </w:r>
            <w:r w:rsidRPr="000C33A5">
              <w:rPr>
                <w:i/>
              </w:rPr>
              <w:t>Bezpečnostní technologie, systémy a management V.: Teorie a praxe ochrany majetku a fyzické bezpečnosti.</w:t>
            </w:r>
            <w:r w:rsidRPr="000C33A5">
              <w:t xml:space="preserve"> sv. 1. 1. Zlín: Radim Bačuvčík - VeRBuM, 2015, 368 s. ISBN 978-80-87500-67-5. Dostupné také z: </w:t>
            </w:r>
            <w:hyperlink r:id="rId24" w:history="1">
              <w:r w:rsidRPr="000C33A5">
                <w:rPr>
                  <w:rStyle w:val="Hypertextovodkaz"/>
                </w:rPr>
                <w:t>www.verbum.name</w:t>
              </w:r>
            </w:hyperlink>
          </w:p>
          <w:p w14:paraId="1BA92840" w14:textId="77777777" w:rsidR="00383EAA" w:rsidRPr="000C33A5" w:rsidRDefault="00383EAA" w:rsidP="00383EAA">
            <w:r w:rsidRPr="000C33A5">
              <w:t>LUKÁŠ, L. </w:t>
            </w:r>
            <w:r w:rsidRPr="000C33A5">
              <w:rPr>
                <w:i/>
              </w:rPr>
              <w:t>Bezpečnostní technologie, systémy a management IV: Teorie a praxe ochrany majetku a fyzické bezpečnosti [online]</w:t>
            </w:r>
            <w:r w:rsidRPr="000C33A5">
              <w:t>. 1. Zlín: Radim Bačuvčík - VeRBuM, 2014, 390 s. [cit. 2015-01-23]. ISBN 978-80-87500-57-6. Dostupné z: www.fai.utb.cz</w:t>
            </w:r>
          </w:p>
          <w:p w14:paraId="4379F079" w14:textId="77777777" w:rsidR="00383EAA" w:rsidRPr="000C33A5" w:rsidRDefault="00383EAA" w:rsidP="00383EAA">
            <w:r w:rsidRPr="000C33A5">
              <w:t>LUKÁŠ, L</w:t>
            </w:r>
            <w:r>
              <w:t>.</w:t>
            </w:r>
            <w:r w:rsidRPr="000C33A5">
              <w:t xml:space="preserve"> a kol. </w:t>
            </w:r>
            <w:r w:rsidRPr="000C33A5">
              <w:rPr>
                <w:i/>
              </w:rPr>
              <w:t>Teorie bezpečnosti I.: Teorie a praxe ochrany majetku a fyzické bezpečnosti</w:t>
            </w:r>
            <w:r w:rsidRPr="000C33A5">
              <w:t>. Zlín: Radim Bačuvčík - VeRBuM, 2017, 220 s. ISBN 978-80-87500-89-7.</w:t>
            </w:r>
          </w:p>
          <w:p w14:paraId="380B27E7" w14:textId="77777777" w:rsidR="00383EAA" w:rsidRPr="000C33A5" w:rsidRDefault="00383EAA" w:rsidP="00383EAA">
            <w:pPr>
              <w:rPr>
                <w:b/>
              </w:rPr>
            </w:pPr>
            <w:r w:rsidRPr="000C33A5">
              <w:rPr>
                <w:b/>
              </w:rPr>
              <w:t>Doporučená literatura:</w:t>
            </w:r>
          </w:p>
          <w:p w14:paraId="1F068982" w14:textId="77777777" w:rsidR="00383EAA" w:rsidRPr="000C33A5" w:rsidRDefault="00383EAA" w:rsidP="00383EAA">
            <w:r w:rsidRPr="000C33A5">
              <w:t>LUKÁŠ, L. </w:t>
            </w:r>
            <w:r w:rsidRPr="000C33A5">
              <w:rPr>
                <w:i/>
              </w:rPr>
              <w:t>Bezpečnostní technologie, systémy a management III.: Teorie a praxe ochrany majetku a fyzické bezpečnosti.</w:t>
            </w:r>
            <w:r w:rsidRPr="000C33A5">
              <w:t xml:space="preserve"> Zlín: VeRBuM, 2013, 456 s. ISBN 978-80-87500-35-4.</w:t>
            </w:r>
          </w:p>
          <w:p w14:paraId="58D609BB" w14:textId="77777777" w:rsidR="00383EAA" w:rsidRPr="000C33A5" w:rsidRDefault="00383EAA" w:rsidP="00383EAA">
            <w:r w:rsidRPr="000C33A5">
              <w:t>KAMENÍK, J</w:t>
            </w:r>
            <w:r>
              <w:t>.</w:t>
            </w:r>
            <w:r w:rsidRPr="000C33A5">
              <w:t xml:space="preserve"> a F</w:t>
            </w:r>
            <w:r>
              <w:t>.</w:t>
            </w:r>
            <w:r w:rsidRPr="000C33A5">
              <w:t xml:space="preserve"> BRABEC. </w:t>
            </w:r>
            <w:r w:rsidRPr="00CC03A9">
              <w:rPr>
                <w:i/>
              </w:rPr>
              <w:t>Komerční bezpečnost: soukromá bezpečnostní činnost detektivních kanceláří a bezpečnostních agentur.</w:t>
            </w:r>
            <w:r w:rsidRPr="000C33A5">
              <w:t xml:space="preserve"> Praha: ASPI, 2007, 338 s. ISBN 978-807-3573-096.</w:t>
            </w:r>
          </w:p>
          <w:p w14:paraId="26402C0B" w14:textId="77777777" w:rsidR="00383EAA" w:rsidRPr="006E6100" w:rsidRDefault="00383EAA" w:rsidP="00383EAA">
            <w:r w:rsidRPr="000C33A5">
              <w:t>NÁCHODSKÝ, Z. </w:t>
            </w:r>
            <w:r w:rsidRPr="00CC03A9">
              <w:rPr>
                <w:i/>
              </w:rPr>
              <w:t>Nebojte se bránit</w:t>
            </w:r>
            <w:r w:rsidRPr="000C33A5">
              <w:t>. Praha: Armex, 2006, 336 s. ISBN 80-867-9543-8.</w:t>
            </w:r>
          </w:p>
        </w:tc>
      </w:tr>
      <w:tr w:rsidR="00383EAA" w14:paraId="09450724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FBFB9BA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527CD130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82F9924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512C23D" w14:textId="77777777" w:rsidR="00383EAA" w:rsidRDefault="00383EAA" w:rsidP="00383EAA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BB24E9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46905378" w14:textId="77777777" w:rsidTr="00383EAA">
        <w:tc>
          <w:tcPr>
            <w:tcW w:w="9855" w:type="dxa"/>
            <w:gridSpan w:val="8"/>
            <w:shd w:val="clear" w:color="auto" w:fill="F7CAAC"/>
          </w:tcPr>
          <w:p w14:paraId="1972075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83EAA" w14:paraId="6CCE85BE" w14:textId="77777777" w:rsidTr="00383EAA">
        <w:trPr>
          <w:trHeight w:val="472"/>
        </w:trPr>
        <w:tc>
          <w:tcPr>
            <w:tcW w:w="9855" w:type="dxa"/>
            <w:gridSpan w:val="8"/>
          </w:tcPr>
          <w:p w14:paraId="29DF0BA5" w14:textId="77777777" w:rsidR="00383EAA" w:rsidRPr="006E6100" w:rsidRDefault="00383EAA" w:rsidP="00383EAA">
            <w:pPr>
              <w:jc w:val="both"/>
            </w:pPr>
            <w:r w:rsidRPr="006E6100">
              <w:lastRenderedPageBreak/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49EDAAD5" w14:textId="77777777" w:rsidR="00383EAA" w:rsidRDefault="00383EAA" w:rsidP="00383EAA">
      <w:pPr>
        <w:spacing w:after="160" w:line="259" w:lineRule="auto"/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75DBD639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DBF7AEE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1D1222C6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DB639C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2D33E84" w14:textId="77777777" w:rsidR="00383EAA" w:rsidRDefault="00383EAA" w:rsidP="00383EAA">
            <w:pPr>
              <w:jc w:val="both"/>
            </w:pPr>
            <w:bookmarkStart w:id="706" w:name="technickeProstredkyBS"/>
            <w:r>
              <w:t>Technické prostředky bezpečnostních systémů</w:t>
            </w:r>
            <w:bookmarkEnd w:id="706"/>
          </w:p>
        </w:tc>
      </w:tr>
      <w:tr w:rsidR="00383EAA" w14:paraId="409A5D35" w14:textId="77777777" w:rsidTr="00383EAA">
        <w:tc>
          <w:tcPr>
            <w:tcW w:w="3086" w:type="dxa"/>
            <w:shd w:val="clear" w:color="auto" w:fill="F7CAAC"/>
          </w:tcPr>
          <w:p w14:paraId="5BCCD11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B7DF396" w14:textId="77777777" w:rsidR="00383EAA" w:rsidRDefault="00383EAA" w:rsidP="00383EAA">
            <w:pPr>
              <w:jc w:val="both"/>
            </w:pPr>
            <w:r>
              <w:t>Povinný „PZ“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9F69CFC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4F11AB4" w14:textId="77777777" w:rsidR="00383EAA" w:rsidRDefault="00383EAA" w:rsidP="00383EAA">
            <w:pPr>
              <w:jc w:val="both"/>
            </w:pPr>
            <w:r>
              <w:t>2/LS</w:t>
            </w:r>
          </w:p>
        </w:tc>
      </w:tr>
      <w:tr w:rsidR="00383EAA" w14:paraId="2CAE0F29" w14:textId="77777777" w:rsidTr="00383EAA">
        <w:tc>
          <w:tcPr>
            <w:tcW w:w="3086" w:type="dxa"/>
            <w:shd w:val="clear" w:color="auto" w:fill="F7CAAC"/>
          </w:tcPr>
          <w:p w14:paraId="7CF690B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A1AD437" w14:textId="77777777" w:rsidR="00383EAA" w:rsidRDefault="00383EAA" w:rsidP="00383EAA">
            <w:pPr>
              <w:jc w:val="both"/>
            </w:pPr>
            <w:r>
              <w:t>28p+28c</w:t>
            </w:r>
          </w:p>
        </w:tc>
        <w:tc>
          <w:tcPr>
            <w:tcW w:w="889" w:type="dxa"/>
            <w:shd w:val="clear" w:color="auto" w:fill="F7CAAC"/>
          </w:tcPr>
          <w:p w14:paraId="124BEEB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611A6D2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6E396C9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C073CA3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65804054" w14:textId="77777777" w:rsidTr="00383EAA">
        <w:tc>
          <w:tcPr>
            <w:tcW w:w="3086" w:type="dxa"/>
            <w:shd w:val="clear" w:color="auto" w:fill="F7CAAC"/>
          </w:tcPr>
          <w:p w14:paraId="2C88587C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5B7568E" w14:textId="77777777" w:rsidR="00383EAA" w:rsidRDefault="00383EAA" w:rsidP="00383EAA">
            <w:pPr>
              <w:jc w:val="both"/>
            </w:pPr>
            <w:r>
              <w:t>nejsou</w:t>
            </w:r>
          </w:p>
        </w:tc>
      </w:tr>
      <w:tr w:rsidR="00383EAA" w14:paraId="4BE269CA" w14:textId="77777777" w:rsidTr="00383EAA">
        <w:tc>
          <w:tcPr>
            <w:tcW w:w="3086" w:type="dxa"/>
            <w:shd w:val="clear" w:color="auto" w:fill="F7CAAC"/>
          </w:tcPr>
          <w:p w14:paraId="0430BFF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D4049D4" w14:textId="77777777" w:rsidR="00383EAA" w:rsidRDefault="00383EAA" w:rsidP="00383EAA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065D3C9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1E9EF8E" w14:textId="77777777" w:rsidR="00383EAA" w:rsidRDefault="00383EAA" w:rsidP="00383EAA">
            <w:pPr>
              <w:jc w:val="both"/>
            </w:pPr>
            <w:r>
              <w:t xml:space="preserve">přednáška, </w:t>
            </w:r>
          </w:p>
          <w:p w14:paraId="4697E2BE" w14:textId="77777777" w:rsidR="00383EAA" w:rsidRDefault="00383EAA" w:rsidP="00383EAA">
            <w:pPr>
              <w:jc w:val="both"/>
            </w:pPr>
            <w:r>
              <w:t>cvičení</w:t>
            </w:r>
          </w:p>
        </w:tc>
      </w:tr>
      <w:tr w:rsidR="00383EAA" w14:paraId="4464ECE4" w14:textId="77777777" w:rsidTr="00383EAA">
        <w:tc>
          <w:tcPr>
            <w:tcW w:w="3086" w:type="dxa"/>
            <w:shd w:val="clear" w:color="auto" w:fill="F7CAAC"/>
          </w:tcPr>
          <w:p w14:paraId="4801514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59739E0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45942B9A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cvičeních). </w:t>
            </w:r>
          </w:p>
          <w:p w14:paraId="60599C11" w14:textId="77777777" w:rsidR="00383EAA" w:rsidRDefault="00383EAA" w:rsidP="00383EAA">
            <w:pPr>
              <w:jc w:val="both"/>
            </w:pPr>
            <w:r>
              <w:t xml:space="preserve">2. Teoretické a praktické zvládnutí probíraných témat. </w:t>
            </w:r>
          </w:p>
          <w:p w14:paraId="68C5324F" w14:textId="77777777" w:rsidR="00383EAA" w:rsidRDefault="00383EAA" w:rsidP="00383EAA">
            <w:pPr>
              <w:jc w:val="both"/>
            </w:pPr>
            <w:r>
              <w:t xml:space="preserve">3. Samostatné vypracování všech laboratorních protokolů v průběhu semestru. </w:t>
            </w:r>
          </w:p>
          <w:p w14:paraId="7027DD62" w14:textId="77777777" w:rsidR="00383EAA" w:rsidRDefault="00383EAA" w:rsidP="00383EAA">
            <w:pPr>
              <w:jc w:val="both"/>
            </w:pPr>
            <w:r>
              <w:t>4. Prokázání úspěšného zvládnutí probírané tématiky při písemné i ústní části zkoušky.</w:t>
            </w:r>
          </w:p>
        </w:tc>
      </w:tr>
      <w:tr w:rsidR="00383EAA" w14:paraId="3EC23800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6EE0BD11" w14:textId="77777777" w:rsidR="00383EAA" w:rsidRDefault="00383EAA" w:rsidP="00383EAA">
            <w:pPr>
              <w:jc w:val="both"/>
            </w:pPr>
          </w:p>
        </w:tc>
      </w:tr>
      <w:tr w:rsidR="00383EAA" w14:paraId="249AD960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BEB378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9BE4CF3" w14:textId="77777777" w:rsidR="00383EAA" w:rsidRDefault="00383EAA" w:rsidP="00383EAA">
            <w:pPr>
              <w:jc w:val="both"/>
            </w:pPr>
            <w:r>
              <w:t>doc. Mgr. Milan Adámek, Ph.D.</w:t>
            </w:r>
          </w:p>
        </w:tc>
      </w:tr>
      <w:tr w:rsidR="00383EAA" w14:paraId="0430D9F1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391FC3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2857044" w14:textId="77777777" w:rsidR="00383EAA" w:rsidRDefault="00383EAA" w:rsidP="00C61E65">
            <w:pPr>
              <w:jc w:val="both"/>
            </w:pPr>
            <w:r>
              <w:t xml:space="preserve">Metodicky, </w:t>
            </w:r>
            <w:r w:rsidR="00C61E65">
              <w:t xml:space="preserve">vede přednášky. </w:t>
            </w:r>
          </w:p>
        </w:tc>
      </w:tr>
      <w:tr w:rsidR="00383EAA" w14:paraId="2994CC19" w14:textId="77777777" w:rsidTr="00383EAA">
        <w:tc>
          <w:tcPr>
            <w:tcW w:w="3086" w:type="dxa"/>
            <w:shd w:val="clear" w:color="auto" w:fill="F7CAAC"/>
          </w:tcPr>
          <w:p w14:paraId="6125A22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BC9B2F0" w14:textId="77777777" w:rsidR="00383EAA" w:rsidRDefault="00383EAA" w:rsidP="00383EAA">
            <w:pPr>
              <w:jc w:val="both"/>
            </w:pPr>
            <w:r>
              <w:t>doc. Mgr. Milan Adámek, Ph.D., přednášky (100 %)</w:t>
            </w:r>
          </w:p>
          <w:p w14:paraId="03E2910F" w14:textId="77777777" w:rsidR="00383EAA" w:rsidRDefault="00383EAA" w:rsidP="00383EAA">
            <w:pPr>
              <w:jc w:val="both"/>
            </w:pPr>
            <w:r>
              <w:t>Ing. Rudolf Drga, Ph.D., laboratorní cvičení (50 %)</w:t>
            </w:r>
          </w:p>
          <w:p w14:paraId="25E3A745" w14:textId="77777777" w:rsidR="00383EAA" w:rsidRDefault="00383EAA" w:rsidP="00383EAA">
            <w:pPr>
              <w:jc w:val="both"/>
            </w:pPr>
            <w:r>
              <w:t>Ing. Stanislav Kovář, laboratorní cvičení (50 %)</w:t>
            </w:r>
          </w:p>
        </w:tc>
      </w:tr>
      <w:tr w:rsidR="00383EAA" w14:paraId="181E371A" w14:textId="77777777" w:rsidTr="00383EAA">
        <w:trPr>
          <w:trHeight w:val="75"/>
        </w:trPr>
        <w:tc>
          <w:tcPr>
            <w:tcW w:w="9855" w:type="dxa"/>
            <w:gridSpan w:val="8"/>
            <w:tcBorders>
              <w:top w:val="nil"/>
            </w:tcBorders>
          </w:tcPr>
          <w:p w14:paraId="4C66A03E" w14:textId="77777777" w:rsidR="00383EAA" w:rsidRDefault="00383EAA" w:rsidP="00383EAA">
            <w:pPr>
              <w:jc w:val="both"/>
            </w:pPr>
          </w:p>
        </w:tc>
      </w:tr>
      <w:tr w:rsidR="00383EAA" w14:paraId="6110C586" w14:textId="77777777" w:rsidTr="00383EAA">
        <w:tc>
          <w:tcPr>
            <w:tcW w:w="3086" w:type="dxa"/>
            <w:shd w:val="clear" w:color="auto" w:fill="F7CAAC"/>
          </w:tcPr>
          <w:p w14:paraId="5A34AC5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1C4AC3F" w14:textId="77777777" w:rsidR="00383EAA" w:rsidRDefault="00383EAA" w:rsidP="00383EAA">
            <w:pPr>
              <w:jc w:val="both"/>
            </w:pPr>
          </w:p>
        </w:tc>
      </w:tr>
      <w:tr w:rsidR="00383EAA" w14:paraId="63117426" w14:textId="77777777" w:rsidTr="00383EAA">
        <w:trPr>
          <w:trHeight w:val="69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B76A14F" w14:textId="77777777" w:rsidR="00383EAA" w:rsidRPr="00A37020" w:rsidRDefault="00383EAA" w:rsidP="00383EAA">
            <w:pPr>
              <w:jc w:val="both"/>
            </w:pPr>
            <w:r w:rsidRPr="00A37020">
              <w:t>Cílem předmětu je naučit studenty principům, konstrukci a zásadám použití základních technických prostředků, užívaných k zabezpečení objektů. V rámci studia se studenti seznámí s fyzikálními principy detektorů, které jsou používány v bezpečnostních systémech.</w:t>
            </w:r>
          </w:p>
          <w:p w14:paraId="711748A9" w14:textId="77777777" w:rsidR="00383EAA" w:rsidRPr="00FD0766" w:rsidRDefault="00383EAA" w:rsidP="00383EAA">
            <w:pPr>
              <w:jc w:val="both"/>
              <w:rPr>
                <w:b/>
                <w:sz w:val="18"/>
              </w:rPr>
            </w:pPr>
            <w:r w:rsidRPr="00C34616">
              <w:rPr>
                <w:b/>
              </w:rPr>
              <w:t>Témata:</w:t>
            </w:r>
          </w:p>
          <w:p w14:paraId="254B69FE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Fyzikální principy detektorů; detektory aktivní a pasivní, detektory směrové a prostorové, detektory destrukční a nedestrukční; antimasking</w:t>
            </w:r>
          </w:p>
          <w:p w14:paraId="592DECA5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Elektromechanické detektory; elektromagnetická indukce, piezoelektrický jev, elektrické vlastnosti tenzometru; magnetické kontakty, piezoelektrické a tenzometrické detektory</w:t>
            </w:r>
          </w:p>
          <w:p w14:paraId="51DC58B2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Elektromagnetické detektory I.; elektromagnetické spektrum a charakteristika jednotlivých částí spektra, prostorové šíření elektromagnetických vln; pasivní infračervený detektor a infračervené závory</w:t>
            </w:r>
          </w:p>
          <w:p w14:paraId="0D438DF1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Elektromagnetické detektory II.; Dopplerův princip, mikrovlnné detektory, rádiové bariéry a detektory, kapacitní detektory a laserové radary</w:t>
            </w:r>
          </w:p>
          <w:p w14:paraId="73A911E4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Elektroakustické detektory; mechanické kmitání, rozdělení akustického pásma, konstrukce mikrofonu, pasivní a aktivní akustické detektory, bezkontaktní detektory rozbití skla, mikrofonní kabely</w:t>
            </w:r>
          </w:p>
          <w:p w14:paraId="382052A3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Požární hlásiče; rozdělení látek podle hořlavosti, třídy požárů, samočinné a tlačítkové hlásiče požáru</w:t>
            </w:r>
          </w:p>
          <w:p w14:paraId="4B0F05F7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Detektory chemického složení látek; fyzikální a chemické principy analyzátorů, vlastnosti a konstrukce detektorů; chemfety a pelistory</w:t>
            </w:r>
          </w:p>
          <w:p w14:paraId="1A64AAE7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Detektory úniku plynu, detektory výbušnin a drog</w:t>
            </w:r>
          </w:p>
          <w:p w14:paraId="22FD0F0D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Tísňové hlásiče; princip tísňových hlásičů, veřejné a speciální tísňové hlásiče, jejich použití v bezpečnostních technologiích</w:t>
            </w:r>
          </w:p>
          <w:p w14:paraId="613722DD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Zaznamenávání a zpracování obrazu; princip analogového a digitální záznamu</w:t>
            </w:r>
          </w:p>
          <w:p w14:paraId="1B415A85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Termovize a noktovize, dalekohledy pro denní a noční vidění</w:t>
            </w:r>
          </w:p>
          <w:p w14:paraId="353A58D0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Fotoaparáty, fotopasti. Konstrukce kamery a kamerové systémy. Zpracování a záznam obrazu v návaznosti na ochranu osobních údajů</w:t>
            </w:r>
          </w:p>
          <w:p w14:paraId="1A6DFBC1" w14:textId="77777777" w:rsidR="00383EAA" w:rsidRPr="00FD0766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  <w:rPr>
                <w:sz w:val="18"/>
              </w:rPr>
            </w:pPr>
            <w:r w:rsidRPr="00FD0766">
              <w:rPr>
                <w:sz w:val="18"/>
              </w:rPr>
              <w:t>Bezpečnostní rentgeny; fyzikální podstata rentgenů, charakteristické a brzdné záření, konstrukce bezpečnostních rentgenů, využité rentgenů v bezpečnostních technologiích</w:t>
            </w:r>
          </w:p>
          <w:p w14:paraId="085FECF0" w14:textId="77777777" w:rsidR="00383EAA" w:rsidRPr="00A37020" w:rsidRDefault="00383EAA" w:rsidP="007642A7">
            <w:pPr>
              <w:pStyle w:val="Odstavecseseznamem"/>
              <w:numPr>
                <w:ilvl w:val="0"/>
                <w:numId w:val="42"/>
              </w:numPr>
              <w:ind w:left="1093"/>
              <w:jc w:val="both"/>
            </w:pPr>
            <w:r w:rsidRPr="00FD0766">
              <w:rPr>
                <w:sz w:val="18"/>
              </w:rPr>
              <w:t>Navigační systémy - princip určování polohy, využití systému GPS v bezpečnostních technologiích</w:t>
            </w:r>
          </w:p>
        </w:tc>
      </w:tr>
      <w:tr w:rsidR="00383EAA" w14:paraId="457F716B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FA1C227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BA21EAB" w14:textId="77777777" w:rsidR="00383EAA" w:rsidRDefault="00383EAA" w:rsidP="00383EAA">
            <w:pPr>
              <w:jc w:val="both"/>
            </w:pPr>
          </w:p>
        </w:tc>
      </w:tr>
      <w:tr w:rsidR="00383EAA" w14:paraId="3F695A90" w14:textId="77777777" w:rsidTr="00383EAA">
        <w:trPr>
          <w:trHeight w:val="1836"/>
        </w:trPr>
        <w:tc>
          <w:tcPr>
            <w:tcW w:w="9855" w:type="dxa"/>
            <w:gridSpan w:val="8"/>
            <w:tcBorders>
              <w:top w:val="nil"/>
            </w:tcBorders>
          </w:tcPr>
          <w:p w14:paraId="452EF3E8" w14:textId="77777777" w:rsidR="00383EAA" w:rsidRPr="00085C66" w:rsidRDefault="00383EAA" w:rsidP="00383EAA">
            <w:pPr>
              <w:jc w:val="both"/>
              <w:rPr>
                <w:b/>
                <w:bCs/>
                <w:sz w:val="18"/>
              </w:rPr>
            </w:pPr>
            <w:r w:rsidRPr="00085C66">
              <w:rPr>
                <w:b/>
                <w:bCs/>
                <w:sz w:val="18"/>
              </w:rPr>
              <w:t>Povinná literatura:</w:t>
            </w:r>
          </w:p>
          <w:p w14:paraId="354FE38C" w14:textId="77777777" w:rsidR="00383EAA" w:rsidRPr="00085C66" w:rsidRDefault="00383EAA" w:rsidP="00383EAA">
            <w:pPr>
              <w:jc w:val="both"/>
              <w:rPr>
                <w:noProof/>
                <w:sz w:val="18"/>
              </w:rPr>
            </w:pPr>
            <w:r w:rsidRPr="00085C66">
              <w:rPr>
                <w:sz w:val="18"/>
              </w:rPr>
              <w:t xml:space="preserve">LUKÁŠ, L. </w:t>
            </w:r>
            <w:r w:rsidRPr="00085C66">
              <w:rPr>
                <w:i/>
                <w:sz w:val="18"/>
              </w:rPr>
              <w:t>Bezpečnostní technologie, systémy a management I – V. Zlín</w:t>
            </w:r>
            <w:r w:rsidRPr="00085C66">
              <w:rPr>
                <w:sz w:val="18"/>
              </w:rPr>
              <w:t xml:space="preserve">. VeRBuM. </w:t>
            </w:r>
            <w:r w:rsidRPr="00085C66">
              <w:rPr>
                <w:noProof/>
                <w:sz w:val="18"/>
              </w:rPr>
              <w:t xml:space="preserve">ISBN 978-80-87500-57-6. </w:t>
            </w:r>
          </w:p>
          <w:p w14:paraId="54D94AA6" w14:textId="77777777" w:rsidR="00383EAA" w:rsidRPr="00085C66" w:rsidRDefault="00383EAA" w:rsidP="00383EAA">
            <w:pPr>
              <w:jc w:val="both"/>
              <w:rPr>
                <w:sz w:val="18"/>
              </w:rPr>
            </w:pPr>
            <w:r w:rsidRPr="00085C66">
              <w:rPr>
                <w:sz w:val="18"/>
              </w:rPr>
              <w:t xml:space="preserve">UHLÁŘ, J. </w:t>
            </w:r>
            <w:r w:rsidRPr="00085C66">
              <w:rPr>
                <w:i/>
                <w:sz w:val="18"/>
              </w:rPr>
              <w:t>Technická ochrana objektů</w:t>
            </w:r>
            <w:r w:rsidRPr="00085C66">
              <w:rPr>
                <w:sz w:val="18"/>
              </w:rPr>
              <w:t>. Policejní akademie. ISBN 8072511726</w:t>
            </w:r>
          </w:p>
          <w:p w14:paraId="2F11A583" w14:textId="77777777" w:rsidR="00383EAA" w:rsidRPr="00085C66" w:rsidDel="00456B7C" w:rsidRDefault="00383EAA" w:rsidP="00383EAA">
            <w:pPr>
              <w:jc w:val="both"/>
              <w:rPr>
                <w:del w:id="707" w:author="Uzivatel" w:date="2018-11-13T10:47:00Z"/>
                <w:sz w:val="18"/>
              </w:rPr>
            </w:pPr>
            <w:del w:id="708" w:author="Uzivatel" w:date="2018-11-13T10:47:00Z">
              <w:r w:rsidRPr="00085C66" w:rsidDel="00456B7C">
                <w:rPr>
                  <w:sz w:val="18"/>
                </w:rPr>
                <w:delText xml:space="preserve">KŘEČEK, S. </w:delText>
              </w:r>
              <w:r w:rsidRPr="00085C66" w:rsidDel="00456B7C">
                <w:rPr>
                  <w:i/>
                  <w:sz w:val="18"/>
                </w:rPr>
                <w:delText>Příručka zabezpečovací techniky</w:delText>
              </w:r>
              <w:r w:rsidRPr="00085C66" w:rsidDel="00456B7C">
                <w:rPr>
                  <w:sz w:val="18"/>
                </w:rPr>
                <w:delText>. Praha, CRICETUS, 2007, ISBN 80-902938-2-4.</w:delText>
              </w:r>
            </w:del>
          </w:p>
          <w:p w14:paraId="530758F2" w14:textId="77777777" w:rsidR="00383EAA" w:rsidRPr="00085C66" w:rsidRDefault="00383EAA" w:rsidP="00383EAA">
            <w:pPr>
              <w:jc w:val="both"/>
              <w:rPr>
                <w:b/>
                <w:sz w:val="18"/>
              </w:rPr>
            </w:pPr>
            <w:r w:rsidRPr="00085C66">
              <w:rPr>
                <w:b/>
                <w:sz w:val="18"/>
              </w:rPr>
              <w:t>Doporučená literatura:</w:t>
            </w:r>
          </w:p>
          <w:p w14:paraId="5BEC2B42" w14:textId="77777777" w:rsidR="00383EAA" w:rsidRPr="00085C66" w:rsidRDefault="00383EAA" w:rsidP="00383EAA">
            <w:pPr>
              <w:jc w:val="both"/>
              <w:rPr>
                <w:sz w:val="18"/>
              </w:rPr>
            </w:pPr>
            <w:r w:rsidRPr="00085C66">
              <w:rPr>
                <w:sz w:val="18"/>
              </w:rPr>
              <w:t>FRADEN, J. </w:t>
            </w:r>
            <w:r w:rsidRPr="00085C66">
              <w:rPr>
                <w:i/>
                <w:sz w:val="18"/>
              </w:rPr>
              <w:t>Handbook of modern sensors: physics, designs and applications</w:t>
            </w:r>
            <w:r w:rsidRPr="00085C66">
              <w:rPr>
                <w:sz w:val="18"/>
              </w:rPr>
              <w:t>. New York: American Institute of Physics. ISBN ISBN 978-3-319-19303-8</w:t>
            </w:r>
          </w:p>
          <w:p w14:paraId="0E4459AC" w14:textId="77777777" w:rsidR="00383EAA" w:rsidRDefault="00383EAA" w:rsidP="00383EAA">
            <w:pPr>
              <w:jc w:val="both"/>
              <w:rPr>
                <w:ins w:id="709" w:author="Uzivatel" w:date="2018-11-13T10:47:00Z"/>
                <w:sz w:val="18"/>
              </w:rPr>
            </w:pPr>
            <w:r w:rsidRPr="00085C66">
              <w:rPr>
                <w:sz w:val="18"/>
              </w:rPr>
              <w:t xml:space="preserve">LOVEČEK, T. a P. NAGY.  </w:t>
            </w:r>
            <w:r w:rsidRPr="00085C66">
              <w:rPr>
                <w:i/>
                <w:sz w:val="18"/>
              </w:rPr>
              <w:t>Bezpečnostné systémy: Kamerové bezpečnostné systémy</w:t>
            </w:r>
            <w:r w:rsidRPr="00085C66">
              <w:rPr>
                <w:sz w:val="18"/>
              </w:rPr>
              <w:t>. Žilina: Žilinská univerzita, 2008. ISBN 978-80-8070-893-1.</w:t>
            </w:r>
          </w:p>
          <w:p w14:paraId="6F30D507" w14:textId="77777777" w:rsidR="00456B7C" w:rsidRPr="00456B7C" w:rsidRDefault="00456B7C" w:rsidP="00383EAA">
            <w:pPr>
              <w:jc w:val="both"/>
              <w:rPr>
                <w:sz w:val="18"/>
                <w:rPrChange w:id="710" w:author="Uzivatel" w:date="2018-11-13T10:47:00Z">
                  <w:rPr/>
                </w:rPrChange>
              </w:rPr>
            </w:pPr>
            <w:ins w:id="711" w:author="Uzivatel" w:date="2018-11-13T10:47:00Z">
              <w:r w:rsidRPr="00085C66">
                <w:rPr>
                  <w:sz w:val="18"/>
                </w:rPr>
                <w:t xml:space="preserve">KŘEČEK, S. </w:t>
              </w:r>
              <w:r w:rsidRPr="00085C66">
                <w:rPr>
                  <w:i/>
                  <w:sz w:val="18"/>
                </w:rPr>
                <w:t>Příručka zabezpečovací techniky</w:t>
              </w:r>
              <w:r w:rsidRPr="00085C66">
                <w:rPr>
                  <w:sz w:val="18"/>
                </w:rPr>
                <w:t>. Praha, CRICETUS, 2007, ISBN 80-902938-2-4.</w:t>
              </w:r>
            </w:ins>
          </w:p>
        </w:tc>
      </w:tr>
      <w:tr w:rsidR="00383EAA" w14:paraId="4BBBB6B3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7C42B3E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722B0B43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B5CCE4F" w14:textId="77777777" w:rsidR="00383EAA" w:rsidRDefault="00383EAA" w:rsidP="00383EAA">
            <w:pPr>
              <w:jc w:val="both"/>
            </w:pPr>
            <w:r>
              <w:rPr>
                <w:b/>
              </w:rPr>
              <w:lastRenderedPageBreak/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263B25F" w14:textId="77777777" w:rsidR="00383EAA" w:rsidRDefault="00383EAA" w:rsidP="00383EAA">
            <w:pPr>
              <w:jc w:val="both"/>
            </w:pPr>
            <w:r>
              <w:t>17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5BEC22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7A82D24C" w14:textId="77777777" w:rsidTr="00383EAA">
        <w:tc>
          <w:tcPr>
            <w:tcW w:w="9855" w:type="dxa"/>
            <w:gridSpan w:val="8"/>
            <w:shd w:val="clear" w:color="auto" w:fill="F7CAAC"/>
          </w:tcPr>
          <w:p w14:paraId="785BF2E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83EAA" w14:paraId="0341AFEB" w14:textId="77777777" w:rsidTr="00383EAA">
        <w:trPr>
          <w:trHeight w:val="498"/>
        </w:trPr>
        <w:tc>
          <w:tcPr>
            <w:tcW w:w="9855" w:type="dxa"/>
            <w:gridSpan w:val="8"/>
          </w:tcPr>
          <w:p w14:paraId="07CA9EFB" w14:textId="77777777" w:rsidR="00383EAA" w:rsidRDefault="00383EAA" w:rsidP="00383EAA">
            <w:pPr>
              <w:jc w:val="both"/>
            </w:pPr>
            <w:r w:rsidRPr="00A37020">
              <w:t>Vyučující na FAI mají trvale vypsány a zveřejněny konzultace minimálně 2h/týden v rámci kterých mají možnosti konzultovat podrobněji probíranou látku. Dále mohou studenti komunikovat s vyučujícím pomocí e-mailu a LMS Moodle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</w:p>
        </w:tc>
      </w:tr>
    </w:tbl>
    <w:p w14:paraId="0A068EB6" w14:textId="77777777" w:rsidR="00637DFA" w:rsidRDefault="00637DFA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383EAA" w14:paraId="0DA0B9A6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89D8269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28E8DD5D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9FED2B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FE7C120" w14:textId="77777777" w:rsidR="00383EAA" w:rsidRDefault="00383EAA" w:rsidP="00383EAA">
            <w:pPr>
              <w:jc w:val="both"/>
            </w:pPr>
            <w:bookmarkStart w:id="712" w:name="technologieDatoveBezpecnosti"/>
            <w:r>
              <w:t>Technologie datové bezpečnosti</w:t>
            </w:r>
            <w:bookmarkEnd w:id="712"/>
          </w:p>
        </w:tc>
      </w:tr>
      <w:tr w:rsidR="00383EAA" w14:paraId="2432E353" w14:textId="77777777" w:rsidTr="00383EAA">
        <w:tc>
          <w:tcPr>
            <w:tcW w:w="3086" w:type="dxa"/>
            <w:shd w:val="clear" w:color="auto" w:fill="F7CAAC"/>
          </w:tcPr>
          <w:p w14:paraId="088112A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AB455CC" w14:textId="77777777" w:rsidR="00383EAA" w:rsidRDefault="00383EAA" w:rsidP="00383EAA">
            <w:pPr>
              <w:jc w:val="both"/>
            </w:pPr>
            <w:r>
              <w:t>Povinný „ZT“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534C4C7F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311F98BA" w14:textId="77777777" w:rsidR="00383EAA" w:rsidRDefault="00383EAA" w:rsidP="00383EAA">
            <w:pPr>
              <w:jc w:val="both"/>
            </w:pPr>
            <w:r>
              <w:t>3/ZS</w:t>
            </w:r>
          </w:p>
        </w:tc>
      </w:tr>
      <w:tr w:rsidR="00383EAA" w14:paraId="709A6479" w14:textId="77777777" w:rsidTr="00383EAA">
        <w:tc>
          <w:tcPr>
            <w:tcW w:w="3086" w:type="dxa"/>
            <w:shd w:val="clear" w:color="auto" w:fill="F7CAAC"/>
          </w:tcPr>
          <w:p w14:paraId="4F47B32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CAFD9E0" w14:textId="77777777" w:rsidR="00383EAA" w:rsidRDefault="00383EAA" w:rsidP="00383EAA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5146148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88E7B0E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D136CC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D41CE76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2C547CB2" w14:textId="77777777" w:rsidTr="00383EAA">
        <w:tc>
          <w:tcPr>
            <w:tcW w:w="3086" w:type="dxa"/>
            <w:shd w:val="clear" w:color="auto" w:fill="F7CAAC"/>
          </w:tcPr>
          <w:p w14:paraId="6E0D6D77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42D63A5" w14:textId="77777777" w:rsidR="00383EAA" w:rsidRDefault="00383EAA" w:rsidP="00383EAA">
            <w:pPr>
              <w:jc w:val="both"/>
            </w:pPr>
            <w:r>
              <w:t>nejsou</w:t>
            </w:r>
          </w:p>
        </w:tc>
      </w:tr>
      <w:tr w:rsidR="00383EAA" w14:paraId="6E622DBF" w14:textId="77777777" w:rsidTr="00383EAA">
        <w:tc>
          <w:tcPr>
            <w:tcW w:w="3086" w:type="dxa"/>
            <w:shd w:val="clear" w:color="auto" w:fill="F7CAAC"/>
          </w:tcPr>
          <w:p w14:paraId="404084A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62D6877" w14:textId="77777777" w:rsidR="00383EAA" w:rsidRDefault="00933F09" w:rsidP="00383EAA">
            <w:pPr>
              <w:jc w:val="both"/>
            </w:pPr>
            <w:r>
              <w:t>z</w:t>
            </w:r>
            <w:r w:rsidR="00383EAA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170D4B6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411EA9B" w14:textId="77777777" w:rsidR="00383EAA" w:rsidRDefault="00383EAA" w:rsidP="00383EAA">
            <w:pPr>
              <w:jc w:val="both"/>
            </w:pPr>
            <w:r>
              <w:t>přednáška cvičení</w:t>
            </w:r>
          </w:p>
        </w:tc>
      </w:tr>
      <w:tr w:rsidR="00383EAA" w14:paraId="60D31157" w14:textId="77777777" w:rsidTr="00383EAA">
        <w:trPr>
          <w:trHeight w:val="1110"/>
        </w:trPr>
        <w:tc>
          <w:tcPr>
            <w:tcW w:w="3086" w:type="dxa"/>
            <w:shd w:val="clear" w:color="auto" w:fill="F7CAAC"/>
          </w:tcPr>
          <w:p w14:paraId="4781F8E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0360A15" w14:textId="77777777" w:rsidR="00383EAA" w:rsidRDefault="00383EAA" w:rsidP="00383EAA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142DBDDE" w14:textId="77777777" w:rsidR="00383EAA" w:rsidRDefault="00383EAA" w:rsidP="00383EAA">
            <w:pPr>
              <w:pStyle w:val="Odstavecseseznamem"/>
              <w:numPr>
                <w:ilvl w:val="0"/>
                <w:numId w:val="3"/>
              </w:numPr>
            </w:pPr>
            <w:r>
              <w:t>a</w:t>
            </w:r>
            <w:r w:rsidRPr="006F72C0">
              <w:t>ktivní účast ve výuce</w:t>
            </w:r>
            <w:r>
              <w:t xml:space="preserve"> (přednášky/cvičení)</w:t>
            </w:r>
            <w:r w:rsidRPr="006F72C0">
              <w:t xml:space="preserve"> v rozsahu min. 80%</w:t>
            </w:r>
          </w:p>
          <w:p w14:paraId="39D9B940" w14:textId="77777777" w:rsidR="00383EAA" w:rsidRDefault="00383EAA" w:rsidP="00383EAA">
            <w:pPr>
              <w:pStyle w:val="Odstavecseseznamem"/>
              <w:numPr>
                <w:ilvl w:val="0"/>
                <w:numId w:val="3"/>
              </w:numPr>
            </w:pPr>
            <w:r>
              <w:t>v</w:t>
            </w:r>
            <w:r w:rsidRPr="006F72C0">
              <w:t>ypracování semestrální práce a její úspěšné obhájení formou kolokvia</w:t>
            </w:r>
          </w:p>
          <w:p w14:paraId="70A4B0A7" w14:textId="77777777" w:rsidR="00383EAA" w:rsidRDefault="00383EAA" w:rsidP="00383EAA">
            <w:pPr>
              <w:pStyle w:val="Odstavecseseznamem"/>
              <w:numPr>
                <w:ilvl w:val="0"/>
                <w:numId w:val="3"/>
              </w:numPr>
            </w:pPr>
            <w:r>
              <w:t>ú</w:t>
            </w:r>
            <w:r w:rsidRPr="006F72C0">
              <w:t xml:space="preserve">spěšné absolvování </w:t>
            </w:r>
            <w:r>
              <w:t>dílčího znalostního testu</w:t>
            </w:r>
            <w:r w:rsidRPr="006F72C0">
              <w:t xml:space="preserve"> v průběhu semestru</w:t>
            </w:r>
          </w:p>
          <w:p w14:paraId="7919DFCA" w14:textId="77777777" w:rsidR="00383EAA" w:rsidRDefault="00383EAA" w:rsidP="00383EAA">
            <w:pPr>
              <w:ind w:left="60"/>
            </w:pPr>
            <w:r>
              <w:t>Pro úspěšné absolvování zkoušky je požadováno:</w:t>
            </w:r>
          </w:p>
          <w:p w14:paraId="70AB4297" w14:textId="77777777" w:rsidR="00383EAA" w:rsidRDefault="00383EAA" w:rsidP="00383EAA">
            <w:pPr>
              <w:pStyle w:val="Odstavecseseznamem"/>
              <w:numPr>
                <w:ilvl w:val="0"/>
                <w:numId w:val="4"/>
              </w:numPr>
            </w:pPr>
            <w:r>
              <w:t xml:space="preserve">splnění požadavků zápočtu, prokázání praktických odborných znalostí před ústní zkouškou, </w:t>
            </w:r>
          </w:p>
          <w:p w14:paraId="75267E95" w14:textId="77777777" w:rsidR="00383EAA" w:rsidRDefault="00383EAA" w:rsidP="00383EAA">
            <w:pPr>
              <w:pStyle w:val="Odstavecseseznamem"/>
              <w:numPr>
                <w:ilvl w:val="0"/>
                <w:numId w:val="4"/>
              </w:numPr>
            </w:pPr>
            <w:r>
              <w:t>o</w:t>
            </w:r>
            <w:r w:rsidRPr="006F72C0">
              <w:t>bhájení znalostí formou ústního pohovoru</w:t>
            </w:r>
          </w:p>
        </w:tc>
      </w:tr>
      <w:tr w:rsidR="00383EAA" w14:paraId="5371379A" w14:textId="77777777" w:rsidTr="00383EAA">
        <w:trPr>
          <w:trHeight w:val="117"/>
        </w:trPr>
        <w:tc>
          <w:tcPr>
            <w:tcW w:w="9855" w:type="dxa"/>
            <w:gridSpan w:val="8"/>
            <w:tcBorders>
              <w:top w:val="nil"/>
            </w:tcBorders>
          </w:tcPr>
          <w:p w14:paraId="1C4D1026" w14:textId="77777777" w:rsidR="00383EAA" w:rsidRDefault="00383EAA" w:rsidP="00383EAA">
            <w:pPr>
              <w:jc w:val="both"/>
            </w:pPr>
          </w:p>
        </w:tc>
      </w:tr>
      <w:tr w:rsidR="00383EAA" w14:paraId="19993C4B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96EF8D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14C5D03" w14:textId="77777777" w:rsidR="00383EAA" w:rsidRDefault="00383EAA" w:rsidP="00383EAA">
            <w:pPr>
              <w:jc w:val="both"/>
            </w:pPr>
            <w:r>
              <w:t>prof. Mgr. Roman Jašek, Ph.D.</w:t>
            </w:r>
          </w:p>
        </w:tc>
      </w:tr>
      <w:tr w:rsidR="00383EAA" w14:paraId="315D6AF5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6AADAFF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3A022A3" w14:textId="77777777" w:rsidR="00383EAA" w:rsidRDefault="0018136B" w:rsidP="00383EAA">
            <w:pPr>
              <w:jc w:val="both"/>
            </w:pPr>
            <w:r>
              <w:t>Metodicky, vede přednášky.</w:t>
            </w:r>
          </w:p>
        </w:tc>
      </w:tr>
      <w:tr w:rsidR="00383EAA" w14:paraId="60B204B6" w14:textId="77777777" w:rsidTr="00383EAA">
        <w:tc>
          <w:tcPr>
            <w:tcW w:w="3086" w:type="dxa"/>
            <w:shd w:val="clear" w:color="auto" w:fill="F7CAAC"/>
          </w:tcPr>
          <w:p w14:paraId="67DD052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51AB1CF" w14:textId="77777777" w:rsidR="00383EAA" w:rsidRDefault="00383EAA" w:rsidP="00383EAA">
            <w:pPr>
              <w:jc w:val="both"/>
            </w:pPr>
            <w:r>
              <w:t xml:space="preserve">prof. Mgr. Roman Jašek, Ph.D., přednášky (100 %), </w:t>
            </w:r>
          </w:p>
          <w:p w14:paraId="0C241E7B" w14:textId="77777777" w:rsidR="00383EAA" w:rsidRDefault="00383EAA" w:rsidP="00383EAA">
            <w:pPr>
              <w:jc w:val="both"/>
            </w:pPr>
            <w:r>
              <w:t>Ing. Martina Žabčíková, cvičení (100 %)</w:t>
            </w:r>
          </w:p>
        </w:tc>
      </w:tr>
      <w:tr w:rsidR="00383EAA" w14:paraId="44933318" w14:textId="77777777" w:rsidTr="00383EAA">
        <w:trPr>
          <w:trHeight w:val="173"/>
        </w:trPr>
        <w:tc>
          <w:tcPr>
            <w:tcW w:w="9855" w:type="dxa"/>
            <w:gridSpan w:val="8"/>
            <w:tcBorders>
              <w:top w:val="nil"/>
            </w:tcBorders>
          </w:tcPr>
          <w:p w14:paraId="286BA484" w14:textId="77777777" w:rsidR="00383EAA" w:rsidRDefault="00383EAA" w:rsidP="00383EAA">
            <w:pPr>
              <w:jc w:val="both"/>
            </w:pPr>
          </w:p>
        </w:tc>
      </w:tr>
      <w:tr w:rsidR="00383EAA" w14:paraId="12A99945" w14:textId="77777777" w:rsidTr="00383EAA">
        <w:tc>
          <w:tcPr>
            <w:tcW w:w="3086" w:type="dxa"/>
            <w:shd w:val="clear" w:color="auto" w:fill="F7CAAC"/>
          </w:tcPr>
          <w:p w14:paraId="5E1C031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3AEC432" w14:textId="77777777" w:rsidR="00383EAA" w:rsidRDefault="00383EAA" w:rsidP="00383EAA">
            <w:pPr>
              <w:jc w:val="both"/>
            </w:pPr>
          </w:p>
        </w:tc>
      </w:tr>
      <w:tr w:rsidR="00383EAA" w14:paraId="5E75874D" w14:textId="77777777" w:rsidTr="00383EAA">
        <w:trPr>
          <w:trHeight w:val="382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F699D26" w14:textId="77777777" w:rsidR="00383EAA" w:rsidRPr="00515446" w:rsidRDefault="00383EAA" w:rsidP="00383EAA">
            <w:pPr>
              <w:jc w:val="both"/>
            </w:pPr>
            <w:r w:rsidRPr="00714963">
              <w:t xml:space="preserve">Cílem předmětu je </w:t>
            </w:r>
            <w:r>
              <w:t>seznámit studenty s klíčovými technologiemi datové bezpečnosti a představit oblasti jejich aplikačního nasazení v úzké vazbě na oblast studovaného oboru.</w:t>
            </w:r>
          </w:p>
          <w:p w14:paraId="61BE6D4E" w14:textId="77777777" w:rsidR="00383EAA" w:rsidRPr="00C34616" w:rsidRDefault="00383EAA" w:rsidP="00383EAA">
            <w:pPr>
              <w:jc w:val="both"/>
              <w:rPr>
                <w:b/>
              </w:rPr>
            </w:pPr>
            <w:r w:rsidRPr="00C34616">
              <w:rPr>
                <w:b/>
              </w:rPr>
              <w:t>Témata:</w:t>
            </w:r>
          </w:p>
          <w:p w14:paraId="61743382" w14:textId="77777777" w:rsidR="00383EAA" w:rsidRDefault="00383EAA" w:rsidP="007642A7">
            <w:pPr>
              <w:pStyle w:val="ColorfulList-Accent11"/>
              <w:numPr>
                <w:ilvl w:val="0"/>
                <w:numId w:val="43"/>
              </w:num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Úvod do technologií datové bezpečnosti</w:t>
            </w:r>
          </w:p>
          <w:p w14:paraId="41E8EAD4" w14:textId="77777777" w:rsidR="00383EAA" w:rsidRPr="00515446" w:rsidRDefault="00383EAA" w:rsidP="007642A7">
            <w:pPr>
              <w:pStyle w:val="ColorfulList-Accent11"/>
              <w:numPr>
                <w:ilvl w:val="0"/>
                <w:numId w:val="43"/>
              </w:num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Informační a datová bezpečnost (ISO 27000,</w:t>
            </w:r>
            <w:r w:rsidRPr="00515446">
              <w:rPr>
                <w:rFonts w:ascii="Times New Roman" w:hAnsi="Times New Roman" w:cs="Times New Roman"/>
                <w:sz w:val="20"/>
                <w:szCs w:val="20"/>
              </w:rPr>
              <w:t xml:space="preserve"> ISO 27001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F85905F" w14:textId="77777777" w:rsidR="00383EAA" w:rsidRDefault="00383EAA" w:rsidP="007642A7">
            <w:pPr>
              <w:pStyle w:val="ColorfulList-Accent11"/>
              <w:numPr>
                <w:ilvl w:val="0"/>
                <w:numId w:val="43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5446">
              <w:rPr>
                <w:rFonts w:ascii="Times New Roman" w:hAnsi="Times New Roman" w:cs="Times New Roman"/>
                <w:sz w:val="20"/>
                <w:szCs w:val="20"/>
              </w:rPr>
              <w:t>Symetrická a asymetrická kryptografie, elekt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ronický podpis, datové schránky</w:t>
            </w:r>
          </w:p>
          <w:p w14:paraId="62005FAE" w14:textId="77777777" w:rsidR="00383EAA" w:rsidRDefault="00383EAA" w:rsidP="007642A7">
            <w:pPr>
              <w:pStyle w:val="ColorfulList-Accent11"/>
              <w:numPr>
                <w:ilvl w:val="0"/>
                <w:numId w:val="43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Matematický základ ochrany dat - moderní kryptografie</w:t>
            </w:r>
          </w:p>
          <w:p w14:paraId="436387E1" w14:textId="77777777" w:rsidR="00383EAA" w:rsidRDefault="00383EAA" w:rsidP="007642A7">
            <w:pPr>
              <w:pStyle w:val="ColorfulList-Accent11"/>
              <w:numPr>
                <w:ilvl w:val="0"/>
                <w:numId w:val="43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Algebraické struktury s jednou a dvěma binárními operacemi.</w:t>
            </w:r>
          </w:p>
          <w:p w14:paraId="5C608B44" w14:textId="77777777" w:rsidR="00383EAA" w:rsidRDefault="00383EAA" w:rsidP="007642A7">
            <w:pPr>
              <w:pStyle w:val="ColorfulList-Accent11"/>
              <w:numPr>
                <w:ilvl w:val="0"/>
                <w:numId w:val="43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Úvod do modulární aritmetiky</w:t>
            </w:r>
          </w:p>
          <w:p w14:paraId="7ECBA94F" w14:textId="77777777" w:rsidR="00383EAA" w:rsidRDefault="00383EAA" w:rsidP="007642A7">
            <w:pPr>
              <w:pStyle w:val="ColorfulList-Accent11"/>
              <w:numPr>
                <w:ilvl w:val="0"/>
                <w:numId w:val="43"/>
              </w:num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Modulární sčítání, násobení a multiplikativní inverze</w:t>
            </w:r>
          </w:p>
          <w:p w14:paraId="662B3455" w14:textId="77777777" w:rsidR="00383EAA" w:rsidRDefault="00383EAA" w:rsidP="007642A7">
            <w:pPr>
              <w:pStyle w:val="ColorfulList-Accent11"/>
              <w:numPr>
                <w:ilvl w:val="0"/>
                <w:numId w:val="43"/>
              </w:num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Konečná pole</w:t>
            </w:r>
          </w:p>
          <w:p w14:paraId="22838BCE" w14:textId="77777777" w:rsidR="00383EAA" w:rsidRDefault="00383EAA" w:rsidP="007642A7">
            <w:pPr>
              <w:pStyle w:val="ColorfulList-Accent11"/>
              <w:numPr>
                <w:ilvl w:val="0"/>
                <w:numId w:val="43"/>
              </w:num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Šifra AES</w:t>
            </w:r>
          </w:p>
          <w:p w14:paraId="2B971908" w14:textId="77777777" w:rsidR="00383EAA" w:rsidRDefault="00383EAA" w:rsidP="007642A7">
            <w:pPr>
              <w:pStyle w:val="ColorfulList-Accent11"/>
              <w:numPr>
                <w:ilvl w:val="0"/>
                <w:numId w:val="43"/>
              </w:num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Šifra RSA</w:t>
            </w:r>
          </w:p>
          <w:p w14:paraId="5EA80E6A" w14:textId="77777777" w:rsidR="00383EAA" w:rsidRDefault="00383EAA" w:rsidP="007642A7">
            <w:pPr>
              <w:pStyle w:val="ColorfulList-Accent11"/>
              <w:numPr>
                <w:ilvl w:val="0"/>
                <w:numId w:val="43"/>
              </w:num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Eliptické křivky nad konečnými poli</w:t>
            </w:r>
          </w:p>
          <w:p w14:paraId="703DCF6C" w14:textId="77777777" w:rsidR="00383EAA" w:rsidRPr="009162DB" w:rsidRDefault="00383EAA" w:rsidP="007642A7">
            <w:pPr>
              <w:pStyle w:val="ColorfulList-Accent11"/>
              <w:numPr>
                <w:ilvl w:val="0"/>
                <w:numId w:val="43"/>
              </w:num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62DB">
              <w:rPr>
                <w:rFonts w:ascii="Times New Roman" w:hAnsi="Times New Roman" w:cs="Times New Roman"/>
                <w:sz w:val="20"/>
                <w:szCs w:val="20"/>
              </w:rPr>
              <w:t>Penetrační testy, význam služeb (IP, WHOIS, DIG, PING, TRACE, PORTCSAN, BLACKLIST, PROXY, EICAR)</w:t>
            </w:r>
          </w:p>
          <w:p w14:paraId="0E4B570D" w14:textId="77777777" w:rsidR="00383EAA" w:rsidRPr="009162DB" w:rsidRDefault="00383EAA" w:rsidP="007642A7">
            <w:pPr>
              <w:pStyle w:val="ColorfulList-Accent11"/>
              <w:numPr>
                <w:ilvl w:val="0"/>
                <w:numId w:val="43"/>
              </w:num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62DB">
              <w:rPr>
                <w:rFonts w:ascii="Times New Roman" w:hAnsi="Times New Roman" w:cs="Times New Roman"/>
                <w:sz w:val="20"/>
                <w:szCs w:val="20"/>
              </w:rPr>
              <w:t>GDPR</w:t>
            </w:r>
          </w:p>
          <w:p w14:paraId="7B574817" w14:textId="77777777" w:rsidR="00383EAA" w:rsidRPr="0080518C" w:rsidRDefault="00383EAA" w:rsidP="007642A7">
            <w:pPr>
              <w:pStyle w:val="ColorfulList-Accent11"/>
              <w:numPr>
                <w:ilvl w:val="0"/>
                <w:numId w:val="43"/>
              </w:num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62DB">
              <w:rPr>
                <w:rFonts w:ascii="Times New Roman" w:hAnsi="Times New Roman" w:cs="Times New Roman"/>
                <w:sz w:val="20"/>
                <w:szCs w:val="20"/>
              </w:rPr>
              <w:t>Případové studie (datové schránky, GDPR, webové certifikáty)</w:t>
            </w:r>
          </w:p>
        </w:tc>
      </w:tr>
      <w:tr w:rsidR="00383EAA" w14:paraId="34064811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DD47302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A4CEBFE" w14:textId="77777777" w:rsidR="00383EAA" w:rsidRDefault="00383EAA" w:rsidP="00383EAA">
            <w:pPr>
              <w:jc w:val="both"/>
            </w:pPr>
          </w:p>
        </w:tc>
      </w:tr>
      <w:tr w:rsidR="00383EAA" w14:paraId="5515E966" w14:textId="77777777" w:rsidTr="00383EAA">
        <w:trPr>
          <w:trHeight w:val="708"/>
        </w:trPr>
        <w:tc>
          <w:tcPr>
            <w:tcW w:w="9855" w:type="dxa"/>
            <w:gridSpan w:val="8"/>
            <w:tcBorders>
              <w:top w:val="nil"/>
            </w:tcBorders>
          </w:tcPr>
          <w:p w14:paraId="70077104" w14:textId="77777777" w:rsidR="00383EAA" w:rsidRDefault="00383EAA" w:rsidP="00383EAA">
            <w:pPr>
              <w:jc w:val="both"/>
              <w:rPr>
                <w:rStyle w:val="Hypertextovodkaz"/>
              </w:rPr>
            </w:pPr>
            <w:r w:rsidRPr="00A726D4">
              <w:rPr>
                <w:b/>
              </w:rPr>
              <w:t>Povinná literatura</w:t>
            </w:r>
            <w:r>
              <w:rPr>
                <w:b/>
              </w:rPr>
              <w:t>:</w:t>
            </w:r>
          </w:p>
          <w:p w14:paraId="6887932C" w14:textId="77777777" w:rsidR="00383EAA" w:rsidRPr="002D703A" w:rsidRDefault="00383EAA" w:rsidP="00383EAA">
            <w:pPr>
              <w:jc w:val="both"/>
              <w:rPr>
                <w:lang w:val="en-US" w:eastAsia="en-US"/>
              </w:rPr>
            </w:pPr>
            <w:r w:rsidRPr="002D703A">
              <w:rPr>
                <w:lang w:val="en-US" w:eastAsia="en-US"/>
              </w:rPr>
              <w:t>JAŠEK, R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a D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MALANÍK. </w:t>
            </w:r>
            <w:r w:rsidRPr="002D703A">
              <w:rPr>
                <w:i/>
                <w:iCs/>
                <w:lang w:val="en-US" w:eastAsia="en-US"/>
              </w:rPr>
              <w:t>Bezpečnost informačních systémů</w:t>
            </w:r>
            <w:r w:rsidRPr="002D703A">
              <w:rPr>
                <w:lang w:val="en-US" w:eastAsia="en-US"/>
              </w:rPr>
              <w:t>. Zlín: Univerzita Tomáše Bati ve Zlíně, 2013, 1 online zdroj. ISBN 9788074543128. Dostupné také z: http://hdl.handle.net/10563/25821</w:t>
            </w:r>
          </w:p>
          <w:p w14:paraId="3425EE67" w14:textId="77777777" w:rsidR="00383EAA" w:rsidRPr="002D703A" w:rsidRDefault="00383EAA" w:rsidP="00383EAA">
            <w:pPr>
              <w:jc w:val="both"/>
              <w:rPr>
                <w:lang w:val="en-US" w:eastAsia="en-US"/>
              </w:rPr>
            </w:pPr>
            <w:r w:rsidRPr="002D703A">
              <w:rPr>
                <w:lang w:val="en-US" w:eastAsia="en-US"/>
              </w:rPr>
              <w:t>JAŠEK, R</w:t>
            </w:r>
            <w:r>
              <w:rPr>
                <w:lang w:val="en-US" w:eastAsia="en-US"/>
              </w:rPr>
              <w:t>. a M.</w:t>
            </w:r>
            <w:r w:rsidRPr="002D703A">
              <w:rPr>
                <w:lang w:val="en-US" w:eastAsia="en-US"/>
              </w:rPr>
              <w:t xml:space="preserve"> OULEHLA. </w:t>
            </w:r>
            <w:r w:rsidRPr="002D703A">
              <w:rPr>
                <w:i/>
                <w:iCs/>
                <w:lang w:val="en-US" w:eastAsia="en-US"/>
              </w:rPr>
              <w:t>Moderní kryptografie: Průvodce světem šifrování</w:t>
            </w:r>
            <w:r w:rsidRPr="002D703A">
              <w:rPr>
                <w:lang w:val="en-US" w:eastAsia="en-US"/>
              </w:rPr>
              <w:t>. 1. Praha: IFP Publishing, 2017. ISBN 978-80-87383-67-4.</w:t>
            </w:r>
          </w:p>
          <w:p w14:paraId="2E37C314" w14:textId="77777777" w:rsidR="00383EAA" w:rsidRDefault="00383EAA" w:rsidP="00383EAA">
            <w:pPr>
              <w:jc w:val="both"/>
              <w:rPr>
                <w:lang w:val="en-US" w:eastAsia="en-US"/>
              </w:rPr>
            </w:pPr>
            <w:r w:rsidRPr="002D703A">
              <w:rPr>
                <w:lang w:val="en-US" w:eastAsia="en-US"/>
              </w:rPr>
              <w:t>JIRÁSEK, P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>, L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NOVÁK a J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POŽÁR. </w:t>
            </w:r>
            <w:r w:rsidRPr="002D703A">
              <w:rPr>
                <w:i/>
                <w:iCs/>
                <w:lang w:val="en-US" w:eastAsia="en-US"/>
              </w:rPr>
              <w:t>Výkladový slovník kybernetické bezpečnosti: Cyber security glossary</w:t>
            </w:r>
            <w:r w:rsidRPr="002D703A">
              <w:rPr>
                <w:lang w:val="en-US" w:eastAsia="en-US"/>
              </w:rPr>
              <w:t>. Třetí aktualizované vydání. Praha: Policejní akademie ČR v Praze, 2015. ISBN 9788072514366.</w:t>
            </w:r>
          </w:p>
          <w:p w14:paraId="2C43B20E" w14:textId="77777777" w:rsidR="00383EAA" w:rsidRPr="00A726D4" w:rsidRDefault="00383EAA" w:rsidP="00383EAA">
            <w:pPr>
              <w:jc w:val="both"/>
              <w:rPr>
                <w:b/>
                <w:lang w:val="en-US" w:eastAsia="en-US"/>
              </w:rPr>
            </w:pPr>
            <w:r w:rsidRPr="00A726D4">
              <w:rPr>
                <w:b/>
                <w:lang w:val="en-US" w:eastAsia="en-US"/>
              </w:rPr>
              <w:t xml:space="preserve">Doporučená </w:t>
            </w:r>
            <w:r>
              <w:rPr>
                <w:b/>
                <w:lang w:val="en-US" w:eastAsia="en-US"/>
              </w:rPr>
              <w:t>literatura</w:t>
            </w:r>
            <w:r w:rsidRPr="00A726D4">
              <w:rPr>
                <w:b/>
                <w:lang w:val="en-US" w:eastAsia="en-US"/>
              </w:rPr>
              <w:t>:</w:t>
            </w:r>
          </w:p>
          <w:p w14:paraId="3C128A1E" w14:textId="77777777" w:rsidR="00383EAA" w:rsidRPr="002D703A" w:rsidRDefault="00383EAA" w:rsidP="00383EAA">
            <w:pPr>
              <w:jc w:val="both"/>
              <w:rPr>
                <w:lang w:val="en-US" w:eastAsia="en-US"/>
              </w:rPr>
            </w:pPr>
            <w:r w:rsidRPr="002D703A">
              <w:rPr>
                <w:lang w:val="en-US" w:eastAsia="en-US"/>
              </w:rPr>
              <w:t>DOUCEK, P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>, L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NOVÁK, L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NEDOMOVÁ a V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SVATÁ. </w:t>
            </w:r>
            <w:r w:rsidRPr="002D703A">
              <w:rPr>
                <w:i/>
                <w:iCs/>
                <w:lang w:val="en-US" w:eastAsia="en-US"/>
              </w:rPr>
              <w:t>Řízení bezpečnosti informací: 2. rozšířené vydání o BCM</w:t>
            </w:r>
            <w:r w:rsidRPr="002D703A">
              <w:rPr>
                <w:lang w:val="en-US" w:eastAsia="en-US"/>
              </w:rPr>
              <w:t>. 2., přeprac. vyd. Praha: Professional Publishing, 2011, 286 s. ISBN 978-80-7431-050-8.</w:t>
            </w:r>
          </w:p>
          <w:p w14:paraId="2E49823B" w14:textId="77777777" w:rsidR="00383EAA" w:rsidRDefault="00383EAA" w:rsidP="00383EAA">
            <w:pPr>
              <w:jc w:val="both"/>
            </w:pPr>
            <w:r w:rsidRPr="002D703A">
              <w:rPr>
                <w:lang w:val="en-US" w:eastAsia="en-US"/>
              </w:rPr>
              <w:t>GÁLA, L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>, J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POUR a Z</w:t>
            </w:r>
            <w:r>
              <w:rPr>
                <w:lang w:val="en-US" w:eastAsia="en-US"/>
              </w:rPr>
              <w:t>.</w:t>
            </w:r>
            <w:r w:rsidRPr="002D703A">
              <w:rPr>
                <w:lang w:val="en-US" w:eastAsia="en-US"/>
              </w:rPr>
              <w:t xml:space="preserve"> ŠEDIVÁ. </w:t>
            </w:r>
            <w:r w:rsidRPr="002D703A">
              <w:rPr>
                <w:i/>
                <w:iCs/>
                <w:lang w:val="en-US" w:eastAsia="en-US"/>
              </w:rPr>
              <w:t>Podniková informatika: počítačové aplikace v podnikové a mezipodnikové praxi</w:t>
            </w:r>
            <w:r w:rsidRPr="002D703A">
              <w:rPr>
                <w:lang w:val="en-US" w:eastAsia="en-US"/>
              </w:rPr>
              <w:t>. 3., aktualizované vydání. Praha: Grada Publishing, 2015, 240 s. Management v informační společnosti. ISBN 978-80-247-5457-4.</w:t>
            </w:r>
          </w:p>
        </w:tc>
      </w:tr>
      <w:tr w:rsidR="00383EAA" w14:paraId="75169D91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4A7D156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383EAA" w14:paraId="36C067FB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FA7AEE5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EED84B2" w14:textId="77777777" w:rsidR="00383EAA" w:rsidRDefault="00383EAA" w:rsidP="00383EAA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908841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5D878213" w14:textId="77777777" w:rsidTr="00383EAA">
        <w:tc>
          <w:tcPr>
            <w:tcW w:w="9855" w:type="dxa"/>
            <w:gridSpan w:val="8"/>
            <w:shd w:val="clear" w:color="auto" w:fill="F7CAAC"/>
          </w:tcPr>
          <w:p w14:paraId="0E61EB2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83EAA" w14:paraId="3BFB8E75" w14:textId="77777777" w:rsidTr="00383EAA">
        <w:trPr>
          <w:trHeight w:val="450"/>
        </w:trPr>
        <w:tc>
          <w:tcPr>
            <w:tcW w:w="9855" w:type="dxa"/>
            <w:gridSpan w:val="8"/>
          </w:tcPr>
          <w:p w14:paraId="3295E83F" w14:textId="77777777" w:rsidR="00383EAA" w:rsidRPr="00E36041" w:rsidRDefault="00383EAA" w:rsidP="00383EAA">
            <w:pPr>
              <w:jc w:val="both"/>
            </w:pPr>
            <w:r w:rsidRPr="00E36041"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3C94E29D" w14:textId="77777777" w:rsidR="00383EAA" w:rsidRDefault="00383EAA" w:rsidP="00383EAA">
      <w:pPr>
        <w:spacing w:after="160" w:line="259" w:lineRule="auto"/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78088DAC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6C67F25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79A4736B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B2FFA8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AAA7DAE" w14:textId="77777777" w:rsidR="00383EAA" w:rsidRDefault="00383EAA" w:rsidP="00383EAA">
            <w:pPr>
              <w:jc w:val="both"/>
            </w:pPr>
            <w:bookmarkStart w:id="713" w:name="technologieDetektivnichCinnosti"/>
            <w:r>
              <w:t>Technologie detektivních činností</w:t>
            </w:r>
            <w:bookmarkEnd w:id="713"/>
          </w:p>
        </w:tc>
      </w:tr>
      <w:tr w:rsidR="00383EAA" w14:paraId="5A1085AD" w14:textId="77777777" w:rsidTr="00383EAA">
        <w:tc>
          <w:tcPr>
            <w:tcW w:w="3086" w:type="dxa"/>
            <w:shd w:val="clear" w:color="auto" w:fill="F7CAAC"/>
          </w:tcPr>
          <w:p w14:paraId="34ECCFC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BEBBB2A" w14:textId="77777777" w:rsidR="00383EAA" w:rsidRDefault="00383EAA" w:rsidP="00383EAA">
            <w:pPr>
              <w:jc w:val="both"/>
            </w:pPr>
            <w:r>
              <w:t>Povinný „PZ“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D782B1A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61A4D34" w14:textId="77777777" w:rsidR="00383EAA" w:rsidRDefault="00383EAA" w:rsidP="00383EAA">
            <w:pPr>
              <w:jc w:val="both"/>
            </w:pPr>
            <w:r>
              <w:t>3/ZS</w:t>
            </w:r>
          </w:p>
        </w:tc>
      </w:tr>
      <w:tr w:rsidR="00383EAA" w14:paraId="0FD1FE6F" w14:textId="77777777" w:rsidTr="00383EAA">
        <w:tc>
          <w:tcPr>
            <w:tcW w:w="3086" w:type="dxa"/>
            <w:shd w:val="clear" w:color="auto" w:fill="F7CAAC"/>
          </w:tcPr>
          <w:p w14:paraId="46E52A1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08DACCB" w14:textId="77777777" w:rsidR="00383EAA" w:rsidRDefault="00383EAA" w:rsidP="00383EAA">
            <w:pPr>
              <w:jc w:val="both"/>
            </w:pPr>
            <w:r>
              <w:t>28p + 14s</w:t>
            </w:r>
          </w:p>
        </w:tc>
        <w:tc>
          <w:tcPr>
            <w:tcW w:w="889" w:type="dxa"/>
            <w:shd w:val="clear" w:color="auto" w:fill="F7CAAC"/>
          </w:tcPr>
          <w:p w14:paraId="362AD72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48D43EC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5A736A2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8BC6DEE" w14:textId="77777777" w:rsidR="00383EAA" w:rsidRDefault="00383EAA" w:rsidP="00383EAA">
            <w:pPr>
              <w:jc w:val="both"/>
            </w:pPr>
            <w:r>
              <w:t>4</w:t>
            </w:r>
          </w:p>
        </w:tc>
      </w:tr>
      <w:tr w:rsidR="00383EAA" w14:paraId="3FD1E291" w14:textId="77777777" w:rsidTr="00383EAA">
        <w:tc>
          <w:tcPr>
            <w:tcW w:w="3086" w:type="dxa"/>
            <w:shd w:val="clear" w:color="auto" w:fill="F7CAAC"/>
          </w:tcPr>
          <w:p w14:paraId="061A99EE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58FFC61" w14:textId="77777777" w:rsidR="00383EAA" w:rsidRDefault="00383EAA" w:rsidP="00383EAA">
            <w:pPr>
              <w:jc w:val="both"/>
            </w:pPr>
            <w:r>
              <w:t>nejsou</w:t>
            </w:r>
          </w:p>
        </w:tc>
      </w:tr>
      <w:tr w:rsidR="00383EAA" w14:paraId="53B82913" w14:textId="77777777" w:rsidTr="00383EAA">
        <w:tc>
          <w:tcPr>
            <w:tcW w:w="3086" w:type="dxa"/>
            <w:shd w:val="clear" w:color="auto" w:fill="F7CAAC"/>
          </w:tcPr>
          <w:p w14:paraId="71ED998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327F3D6" w14:textId="77777777" w:rsidR="00383EAA" w:rsidRDefault="00933F09" w:rsidP="00383EAA">
            <w:pPr>
              <w:jc w:val="both"/>
            </w:pPr>
            <w:r>
              <w:t>z</w:t>
            </w:r>
            <w:r w:rsidR="00383EAA">
              <w:t>ápočet, zkouška</w:t>
            </w:r>
          </w:p>
        </w:tc>
        <w:tc>
          <w:tcPr>
            <w:tcW w:w="2156" w:type="dxa"/>
            <w:shd w:val="clear" w:color="auto" w:fill="F7CAAC"/>
          </w:tcPr>
          <w:p w14:paraId="6EC2354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B82CB26" w14:textId="77777777" w:rsidR="00383EAA" w:rsidRDefault="00383EAA" w:rsidP="00383EAA">
            <w:pPr>
              <w:jc w:val="both"/>
            </w:pPr>
            <w:r>
              <w:t>Přednášky, semináře</w:t>
            </w:r>
          </w:p>
        </w:tc>
      </w:tr>
      <w:tr w:rsidR="00383EAA" w14:paraId="696F0447" w14:textId="77777777" w:rsidTr="00383EAA">
        <w:tc>
          <w:tcPr>
            <w:tcW w:w="3086" w:type="dxa"/>
            <w:shd w:val="clear" w:color="auto" w:fill="F7CAAC"/>
          </w:tcPr>
          <w:p w14:paraId="5B0CA78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F84AA69" w14:textId="77777777" w:rsidR="00383EAA" w:rsidRDefault="00383EAA" w:rsidP="00383EAA">
            <w:pPr>
              <w:jc w:val="both"/>
            </w:pPr>
            <w:r>
              <w:t>Pásemná i ústní forma</w:t>
            </w:r>
          </w:p>
          <w:p w14:paraId="6F8A3DFB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578BD19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23FB25C0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74E3FD08" w14:textId="77777777" w:rsidR="00383EAA" w:rsidRDefault="00383EAA" w:rsidP="00383EAA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383EAA" w14:paraId="2F41A180" w14:textId="77777777" w:rsidTr="00383EAA">
        <w:trPr>
          <w:trHeight w:val="146"/>
        </w:trPr>
        <w:tc>
          <w:tcPr>
            <w:tcW w:w="9855" w:type="dxa"/>
            <w:gridSpan w:val="8"/>
            <w:tcBorders>
              <w:top w:val="nil"/>
            </w:tcBorders>
          </w:tcPr>
          <w:p w14:paraId="6304190B" w14:textId="77777777" w:rsidR="00383EAA" w:rsidRDefault="00383EAA" w:rsidP="00383EAA">
            <w:pPr>
              <w:jc w:val="both"/>
            </w:pPr>
          </w:p>
        </w:tc>
      </w:tr>
      <w:tr w:rsidR="00383EAA" w14:paraId="607F460C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3DD719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15A4E6B" w14:textId="77777777" w:rsidR="00383EAA" w:rsidRDefault="00383EAA" w:rsidP="00383EAA">
            <w:pPr>
              <w:jc w:val="both"/>
            </w:pPr>
            <w:r>
              <w:t>PhDr., Mgr. Stanislav Zelinka</w:t>
            </w:r>
          </w:p>
        </w:tc>
      </w:tr>
      <w:tr w:rsidR="00383EAA" w14:paraId="2E094B40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DAF18C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1561250" w14:textId="77777777" w:rsidR="00383EAA" w:rsidRDefault="00BF217E" w:rsidP="00BF217E">
            <w:pPr>
              <w:jc w:val="both"/>
            </w:pPr>
            <w:r>
              <w:t>Metodicky, vede přednášky</w:t>
            </w:r>
            <w:r w:rsidR="0018136B">
              <w:t xml:space="preserve"> a semináře.</w:t>
            </w:r>
          </w:p>
        </w:tc>
      </w:tr>
      <w:tr w:rsidR="00383EAA" w14:paraId="094F0D84" w14:textId="77777777" w:rsidTr="00383EAA">
        <w:tc>
          <w:tcPr>
            <w:tcW w:w="3086" w:type="dxa"/>
            <w:shd w:val="clear" w:color="auto" w:fill="F7CAAC"/>
          </w:tcPr>
          <w:p w14:paraId="359894F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997A2D8" w14:textId="77777777" w:rsidR="00383EAA" w:rsidRDefault="00383EAA" w:rsidP="00BF217E">
            <w:pPr>
              <w:jc w:val="both"/>
            </w:pPr>
            <w:r>
              <w:t>PhDr., Mgr.</w:t>
            </w:r>
            <w:r w:rsidR="00BF217E">
              <w:t xml:space="preserve"> Stanislav Zelinka, přednášky </w:t>
            </w:r>
            <w:r>
              <w:t>(100 %)</w:t>
            </w:r>
            <w:r w:rsidR="0018136B">
              <w:t>, semináře (100%).</w:t>
            </w:r>
          </w:p>
        </w:tc>
      </w:tr>
      <w:tr w:rsidR="00383EAA" w14:paraId="27C4C6E7" w14:textId="77777777" w:rsidTr="009B7C84">
        <w:trPr>
          <w:trHeight w:val="136"/>
        </w:trPr>
        <w:tc>
          <w:tcPr>
            <w:tcW w:w="9855" w:type="dxa"/>
            <w:gridSpan w:val="8"/>
            <w:tcBorders>
              <w:top w:val="nil"/>
            </w:tcBorders>
          </w:tcPr>
          <w:p w14:paraId="38C63AA6" w14:textId="77777777" w:rsidR="00383EAA" w:rsidRDefault="00383EAA" w:rsidP="00383EAA">
            <w:pPr>
              <w:jc w:val="both"/>
            </w:pPr>
          </w:p>
        </w:tc>
      </w:tr>
      <w:tr w:rsidR="00383EAA" w14:paraId="74233220" w14:textId="77777777" w:rsidTr="00383EAA">
        <w:tc>
          <w:tcPr>
            <w:tcW w:w="3086" w:type="dxa"/>
            <w:shd w:val="clear" w:color="auto" w:fill="F7CAAC"/>
          </w:tcPr>
          <w:p w14:paraId="430F422B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B6A3294" w14:textId="77777777" w:rsidR="00383EAA" w:rsidRDefault="00383EAA" w:rsidP="00383EAA">
            <w:pPr>
              <w:jc w:val="both"/>
            </w:pPr>
          </w:p>
        </w:tc>
      </w:tr>
      <w:tr w:rsidR="00383EAA" w14:paraId="3E68BBF6" w14:textId="77777777" w:rsidTr="00CD10AE">
        <w:trPr>
          <w:trHeight w:val="283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546F814" w14:textId="77777777" w:rsidR="00383EAA" w:rsidRDefault="00383EAA" w:rsidP="00383EAA">
            <w:pPr>
              <w:jc w:val="both"/>
              <w:rPr>
                <w:color w:val="000000"/>
                <w:shd w:val="clear" w:color="auto" w:fill="FFFFFF"/>
              </w:rPr>
            </w:pPr>
            <w:r w:rsidRPr="0037787D">
              <w:rPr>
                <w:color w:val="000000"/>
                <w:shd w:val="clear" w:color="auto" w:fill="FFFFFF"/>
              </w:rPr>
              <w:t>Cílem předmětu je seznámit studenty s tématy v oblasti problematiky soukromých detektivních služeb, rozvinutí základů právních aspektů soukromé detektivní činnosti, vymezení forem, metod a prostředků užívaných v privátním bezpečnostním průmyslu. V oblasti specializace budou studenti seznámeni s otázkami ochrany zájmů zadavatele (klienta) v rámci obchodní spolupráce; detektivní ochrany ekonomických zájmů; rozkrývání latentní ekonomické kriminality včetně otázek komerčního zpravodajství.</w:t>
            </w:r>
          </w:p>
          <w:p w14:paraId="0EA7D3E3" w14:textId="77777777" w:rsidR="00383EAA" w:rsidRPr="00996D81" w:rsidRDefault="00383EAA" w:rsidP="00383EAA">
            <w:pPr>
              <w:jc w:val="both"/>
              <w:rPr>
                <w:b/>
              </w:rPr>
            </w:pPr>
            <w:r w:rsidRPr="0037787D">
              <w:rPr>
                <w:rFonts w:ascii="Tahoma" w:hAnsi="Tahoma" w:cs="Tahoma"/>
                <w:color w:val="000000"/>
                <w:shd w:val="clear" w:color="auto" w:fill="FFFFFF"/>
              </w:rPr>
              <w:t> </w:t>
            </w:r>
            <w:r w:rsidRPr="00996D81">
              <w:rPr>
                <w:b/>
              </w:rPr>
              <w:t>Témata:</w:t>
            </w:r>
          </w:p>
          <w:p w14:paraId="57785CEB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996D81">
              <w:rPr>
                <w:color w:val="000000"/>
                <w:shd w:val="clear" w:color="auto" w:fill="FFFFFF"/>
              </w:rPr>
              <w:t>Úvod do problematiky soukromých detektivních služeb.</w:t>
            </w:r>
          </w:p>
          <w:p w14:paraId="3F9178B7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Právní základy soukromých detektivních činností.</w:t>
            </w:r>
          </w:p>
          <w:p w14:paraId="4AD0DA0C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Psychologické, kriminalistické a kriminologické aspekty soukromých detektivních činností.</w:t>
            </w:r>
          </w:p>
          <w:p w14:paraId="4949E8D5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Etické aspekty soukromých detektivních činností.</w:t>
            </w:r>
          </w:p>
          <w:p w14:paraId="3376117D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Formy soukromých detektivních činností.</w:t>
            </w:r>
          </w:p>
          <w:p w14:paraId="5389C7A5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Metody soukromých detektivních činností I..</w:t>
            </w:r>
          </w:p>
          <w:p w14:paraId="67BCD99C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996D81">
              <w:rPr>
                <w:color w:val="000000"/>
                <w:shd w:val="clear" w:color="auto" w:fill="FFFFFF"/>
              </w:rPr>
              <w:t>Metody soukromých detektivních činností II..</w:t>
            </w:r>
          </w:p>
          <w:p w14:paraId="52F51940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Prostředky soukromých detektivních činností.</w:t>
            </w:r>
          </w:p>
          <w:p w14:paraId="1FD69574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Spolupráce soukromého detektiva s advokáty, soudními znalci.</w:t>
            </w:r>
          </w:p>
          <w:p w14:paraId="06303785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Metody detektivních činností při rozkrývání latentní ekonomické kriminality.</w:t>
            </w:r>
          </w:p>
          <w:p w14:paraId="02CE9B86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Zpravodajský cyklus, bezpečnostní analýza.</w:t>
            </w:r>
          </w:p>
          <w:p w14:paraId="4B310B9E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Komerční ofenzivní a defenzivní zpravodajství; zadání témat seminární práce.</w:t>
            </w:r>
          </w:p>
          <w:p w14:paraId="33977F1F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Prezentace zadaných zápočtových prací.</w:t>
            </w:r>
          </w:p>
          <w:p w14:paraId="55F4A71F" w14:textId="77777777" w:rsidR="00383EAA" w:rsidRPr="0037787D" w:rsidRDefault="00383EAA" w:rsidP="007642A7">
            <w:pPr>
              <w:pStyle w:val="Odstavecseseznamem"/>
              <w:numPr>
                <w:ilvl w:val="0"/>
                <w:numId w:val="44"/>
              </w:numPr>
              <w:jc w:val="both"/>
            </w:pPr>
            <w:r w:rsidRPr="0037787D">
              <w:t>Zápočtový týden, písemná práce ke klasifikovanému zápočtu, klasifikace.</w:t>
            </w:r>
          </w:p>
          <w:p w14:paraId="25BC2874" w14:textId="77777777" w:rsidR="00383EAA" w:rsidRPr="0037787D" w:rsidRDefault="00383EAA" w:rsidP="00383EAA">
            <w:pPr>
              <w:jc w:val="both"/>
            </w:pPr>
          </w:p>
        </w:tc>
      </w:tr>
      <w:tr w:rsidR="00383EAA" w14:paraId="5250A1CE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2FFB3B1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69D79A6" w14:textId="77777777" w:rsidR="00383EAA" w:rsidRDefault="00383EAA" w:rsidP="00383EAA">
            <w:pPr>
              <w:jc w:val="both"/>
            </w:pPr>
          </w:p>
        </w:tc>
      </w:tr>
      <w:tr w:rsidR="00383EAA" w14:paraId="7D3B9D95" w14:textId="77777777" w:rsidTr="00383EAA">
        <w:trPr>
          <w:trHeight w:val="1969"/>
        </w:trPr>
        <w:tc>
          <w:tcPr>
            <w:tcW w:w="9855" w:type="dxa"/>
            <w:gridSpan w:val="8"/>
            <w:tcBorders>
              <w:top w:val="nil"/>
            </w:tcBorders>
          </w:tcPr>
          <w:p w14:paraId="7A5C4721" w14:textId="77777777" w:rsidR="00383EAA" w:rsidRDefault="00383EAA" w:rsidP="00383EAA">
            <w:pPr>
              <w:jc w:val="both"/>
            </w:pPr>
            <w:r w:rsidRPr="001C0137">
              <w:rPr>
                <w:b/>
                <w:bCs/>
              </w:rPr>
              <w:t>Povinná literatur</w:t>
            </w:r>
            <w:r>
              <w:rPr>
                <w:b/>
                <w:bCs/>
              </w:rPr>
              <w:t>a</w:t>
            </w:r>
          </w:p>
          <w:p w14:paraId="4121C163" w14:textId="77777777" w:rsidR="00383EAA" w:rsidRPr="0037787D" w:rsidRDefault="00383EAA" w:rsidP="00383EAA">
            <w:pPr>
              <w:jc w:val="both"/>
            </w:pPr>
            <w:r>
              <w:t>ČÍRTKOVÁ, L.</w:t>
            </w:r>
            <w:r w:rsidRPr="0037787D">
              <w:t xml:space="preserve"> </w:t>
            </w:r>
            <w:r w:rsidRPr="0037787D">
              <w:rPr>
                <w:i/>
              </w:rPr>
              <w:t xml:space="preserve">Forenzní psychologie. </w:t>
            </w:r>
            <w:r w:rsidRPr="0037787D">
              <w:t xml:space="preserve">Aleš Čeněk, Plzeň 2009,  ISBN 978-80-7380-213-4 </w:t>
            </w:r>
          </w:p>
          <w:p w14:paraId="4704CB4E" w14:textId="77777777" w:rsidR="00383EAA" w:rsidRPr="0037787D" w:rsidRDefault="00A24014" w:rsidP="00383EAA">
            <w:pPr>
              <w:jc w:val="both"/>
            </w:pPr>
            <w:hyperlink r:id="rId25" w:tgtFrame="_blank" w:history="1">
              <w:r w:rsidR="00383EAA">
                <w:rPr>
                  <w:bCs/>
                </w:rPr>
                <w:t>KAMENÍK, J.</w:t>
              </w:r>
              <w:r w:rsidR="00383EAA" w:rsidRPr="0037787D">
                <w:rPr>
                  <w:bCs/>
                </w:rPr>
                <w:t> </w:t>
              </w:r>
              <w:r w:rsidR="00383EAA" w:rsidRPr="0037787D">
                <w:rPr>
                  <w:bCs/>
                  <w:i/>
                  <w:iCs/>
                </w:rPr>
                <w:t>Komerční bezpečnost: soukromá bezpečnostní činnost detektivních kanceláří a bezpečnostních agentur</w:t>
              </w:r>
              <w:r w:rsidR="00383EAA">
                <w:rPr>
                  <w:bCs/>
                </w:rPr>
                <w:t>. Vyd. 1. Praha</w:t>
              </w:r>
              <w:r w:rsidR="00383EAA" w:rsidRPr="0037787D">
                <w:rPr>
                  <w:bCs/>
                </w:rPr>
                <w:t>: ASPI, 2007. ISBN 978-80-7357-309-6. </w:t>
              </w:r>
            </w:hyperlink>
          </w:p>
          <w:p w14:paraId="1DF84F19" w14:textId="77777777" w:rsidR="00383EAA" w:rsidRPr="0080518C" w:rsidRDefault="00383EAA" w:rsidP="00383EAA">
            <w:pPr>
              <w:jc w:val="both"/>
              <w:rPr>
                <w:b/>
                <w:bCs/>
              </w:rPr>
            </w:pPr>
            <w:r w:rsidRPr="0080518C">
              <w:rPr>
                <w:b/>
                <w:bCs/>
              </w:rPr>
              <w:t>Doporučena literatura:</w:t>
            </w:r>
          </w:p>
          <w:p w14:paraId="59FF2ACD" w14:textId="77777777" w:rsidR="00383EAA" w:rsidRDefault="00383EAA" w:rsidP="00383EAA">
            <w:pPr>
              <w:jc w:val="both"/>
            </w:pPr>
            <w:r>
              <w:t xml:space="preserve">BRABEC, F. </w:t>
            </w:r>
            <w:r w:rsidRPr="00081EB9">
              <w:rPr>
                <w:i/>
              </w:rPr>
              <w:t>Ochrana bezpečnosti podniku</w:t>
            </w:r>
            <w:r>
              <w:t xml:space="preserve">. Vyd. 1. Praha : Eurounion, 1996. ISBN 80-85858-29-0. </w:t>
            </w:r>
          </w:p>
          <w:p w14:paraId="2D19E792" w14:textId="77777777" w:rsidR="00383EAA" w:rsidRDefault="00383EAA" w:rsidP="00383EAA">
            <w:pPr>
              <w:jc w:val="both"/>
            </w:pPr>
            <w:r>
              <w:t xml:space="preserve">BRABEC, F. </w:t>
            </w:r>
            <w:r w:rsidRPr="00081EB9">
              <w:rPr>
                <w:i/>
              </w:rPr>
              <w:t>Soukromé detektivní služby</w:t>
            </w:r>
            <w:r>
              <w:t xml:space="preserve">. 1. vyd. Praha : Eurounion, 1995. ISBN 80-85858-16-9. </w:t>
            </w:r>
          </w:p>
          <w:p w14:paraId="55D5917F" w14:textId="77777777" w:rsidR="00383EAA" w:rsidRDefault="00383EAA" w:rsidP="00383EAA">
            <w:pPr>
              <w:jc w:val="both"/>
            </w:pPr>
            <w:r>
              <w:t xml:space="preserve">KUCHTA, J. </w:t>
            </w:r>
            <w:r w:rsidRPr="00081EB9">
              <w:rPr>
                <w:i/>
              </w:rPr>
              <w:t>Základy kriminologie a trestní politiky</w:t>
            </w:r>
            <w:r>
              <w:t>. Vyd. 1. Praha : C.H. Beck, 2005. ISBN 8071798134.</w:t>
            </w:r>
          </w:p>
        </w:tc>
      </w:tr>
      <w:tr w:rsidR="00383EAA" w14:paraId="304F09EB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3196545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156CA45A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33C4DF7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B87F584" w14:textId="77777777" w:rsidR="00383EAA" w:rsidRDefault="00383EAA" w:rsidP="00383EAA">
            <w:pPr>
              <w:jc w:val="both"/>
            </w:pPr>
            <w:r>
              <w:t>17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9E29B4D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3E4AAD4A" w14:textId="77777777" w:rsidTr="00383EAA">
        <w:tc>
          <w:tcPr>
            <w:tcW w:w="9855" w:type="dxa"/>
            <w:gridSpan w:val="8"/>
            <w:shd w:val="clear" w:color="auto" w:fill="F7CAAC"/>
          </w:tcPr>
          <w:p w14:paraId="03E9E03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83EAA" w14:paraId="1CC19C4C" w14:textId="77777777" w:rsidTr="00383EAA">
        <w:trPr>
          <w:trHeight w:val="548"/>
        </w:trPr>
        <w:tc>
          <w:tcPr>
            <w:tcW w:w="9855" w:type="dxa"/>
            <w:gridSpan w:val="8"/>
          </w:tcPr>
          <w:p w14:paraId="51E6C287" w14:textId="77777777" w:rsidR="00383EAA" w:rsidRPr="0037787D" w:rsidRDefault="00383EAA" w:rsidP="00383EAA">
            <w:pPr>
              <w:jc w:val="both"/>
            </w:pPr>
            <w:r w:rsidRPr="0037787D">
              <w:lastRenderedPageBreak/>
              <w:t>Vyučující na FAI mají trvale vypsány a zveřejněny konzultace minimálně 2h/týden v rámci kterých mají možnosti konzultovat podrobněji probíranou látku. Dále mohou studenti komunikovat s vyučujícím pomocí e-mailu a LMS Moodle.</w:t>
            </w:r>
          </w:p>
        </w:tc>
      </w:tr>
    </w:tbl>
    <w:p w14:paraId="4A95CEA0" w14:textId="77777777" w:rsidR="00F81945" w:rsidRDefault="00F81945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4837AA4F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024A0BF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100461DC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A8D7A5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09ADC5B" w14:textId="77777777" w:rsidR="00383EAA" w:rsidRDefault="00383EAA" w:rsidP="00383EAA">
            <w:pPr>
              <w:jc w:val="both"/>
            </w:pPr>
            <w:bookmarkStart w:id="714" w:name="teoriePrenosuInformace"/>
            <w:r>
              <w:t>Teorie přenosu informace</w:t>
            </w:r>
            <w:bookmarkEnd w:id="714"/>
          </w:p>
        </w:tc>
      </w:tr>
      <w:tr w:rsidR="00383EAA" w14:paraId="0B472879" w14:textId="77777777" w:rsidTr="00383EAA">
        <w:tc>
          <w:tcPr>
            <w:tcW w:w="3086" w:type="dxa"/>
            <w:shd w:val="clear" w:color="auto" w:fill="F7CAAC"/>
          </w:tcPr>
          <w:p w14:paraId="132ADD6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E7BD5BC" w14:textId="77777777" w:rsidR="00383EAA" w:rsidRDefault="00383EAA" w:rsidP="00383EAA">
            <w:pPr>
              <w:jc w:val="both"/>
            </w:pPr>
            <w:r>
              <w:t>Povinný „ZT“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FC38509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AD367F0" w14:textId="77777777" w:rsidR="00383EAA" w:rsidRDefault="00383EAA" w:rsidP="00383EAA">
            <w:pPr>
              <w:jc w:val="both"/>
            </w:pPr>
            <w:r>
              <w:t>1/LS</w:t>
            </w:r>
          </w:p>
        </w:tc>
      </w:tr>
      <w:tr w:rsidR="00383EAA" w14:paraId="5DD2F60C" w14:textId="77777777" w:rsidTr="00383EAA">
        <w:tc>
          <w:tcPr>
            <w:tcW w:w="3086" w:type="dxa"/>
            <w:shd w:val="clear" w:color="auto" w:fill="F7CAAC"/>
          </w:tcPr>
          <w:p w14:paraId="43E86BF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682E3E8" w14:textId="77777777" w:rsidR="00383EAA" w:rsidRDefault="00383EAA" w:rsidP="00383EAA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266E1AD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9078E1A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61E374E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E08AC9D" w14:textId="77777777" w:rsidR="00383EAA" w:rsidRDefault="00383EAA" w:rsidP="00383EAA">
            <w:pPr>
              <w:jc w:val="both"/>
            </w:pPr>
            <w:r>
              <w:t>5</w:t>
            </w:r>
          </w:p>
        </w:tc>
      </w:tr>
      <w:tr w:rsidR="00383EAA" w14:paraId="36EA39FF" w14:textId="77777777" w:rsidTr="00383EAA">
        <w:tc>
          <w:tcPr>
            <w:tcW w:w="3086" w:type="dxa"/>
            <w:shd w:val="clear" w:color="auto" w:fill="F7CAAC"/>
          </w:tcPr>
          <w:p w14:paraId="013623AC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50333E3" w14:textId="77777777" w:rsidR="00383EAA" w:rsidRDefault="00383EAA" w:rsidP="00383EAA">
            <w:pPr>
              <w:jc w:val="both"/>
            </w:pPr>
            <w:r>
              <w:t>nejsou</w:t>
            </w:r>
          </w:p>
        </w:tc>
      </w:tr>
      <w:tr w:rsidR="00383EAA" w14:paraId="40ACF155" w14:textId="77777777" w:rsidTr="00383EAA">
        <w:tc>
          <w:tcPr>
            <w:tcW w:w="3086" w:type="dxa"/>
            <w:shd w:val="clear" w:color="auto" w:fill="F7CAAC"/>
          </w:tcPr>
          <w:p w14:paraId="52BFC94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298D46D" w14:textId="77777777" w:rsidR="00383EAA" w:rsidRDefault="00383EAA" w:rsidP="00383EAA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5C1A1F34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12C0446" w14:textId="77777777" w:rsidR="00383EAA" w:rsidRDefault="00383EAA" w:rsidP="00383EAA">
            <w:pPr>
              <w:jc w:val="both"/>
            </w:pPr>
            <w:r>
              <w:t>přednáška, cvičení</w:t>
            </w:r>
          </w:p>
        </w:tc>
      </w:tr>
      <w:tr w:rsidR="00383EAA" w14:paraId="7E47835A" w14:textId="77777777" w:rsidTr="00383EAA">
        <w:tc>
          <w:tcPr>
            <w:tcW w:w="3086" w:type="dxa"/>
            <w:shd w:val="clear" w:color="auto" w:fill="F7CAAC"/>
          </w:tcPr>
          <w:p w14:paraId="45B3261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4CA1762" w14:textId="77777777" w:rsidR="00383EAA" w:rsidRDefault="00383EAA" w:rsidP="00383EAA">
            <w:pPr>
              <w:jc w:val="both"/>
            </w:pPr>
            <w:r>
              <w:t>Písemná i ústní forma</w:t>
            </w:r>
          </w:p>
          <w:p w14:paraId="57EFACD8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0C6B4AF" w14:textId="77777777" w:rsidR="00383EAA" w:rsidRDefault="00383EAA" w:rsidP="00383EAA">
            <w:pPr>
              <w:jc w:val="both"/>
            </w:pPr>
            <w:r>
              <w:t xml:space="preserve">2. Úspěšné a samostatné vypracování všech zadaných úloh v průběhu semestru. </w:t>
            </w:r>
          </w:p>
          <w:p w14:paraId="020E6BBB" w14:textId="77777777" w:rsidR="00383EAA" w:rsidRDefault="00383EAA" w:rsidP="00383EAA">
            <w:pPr>
              <w:jc w:val="both"/>
            </w:pPr>
            <w:r>
              <w:t>3. Prokázání úspěšného zvládnutí probírané tématiky prostřednictvím písemného testu popřípadě při ústním pohovoru s vyučujícím.</w:t>
            </w:r>
          </w:p>
        </w:tc>
      </w:tr>
      <w:tr w:rsidR="00383EAA" w14:paraId="0F9D980C" w14:textId="77777777" w:rsidTr="00383EAA">
        <w:trPr>
          <w:trHeight w:val="87"/>
        </w:trPr>
        <w:tc>
          <w:tcPr>
            <w:tcW w:w="9855" w:type="dxa"/>
            <w:gridSpan w:val="8"/>
            <w:tcBorders>
              <w:top w:val="nil"/>
            </w:tcBorders>
          </w:tcPr>
          <w:p w14:paraId="18870A29" w14:textId="77777777" w:rsidR="00383EAA" w:rsidRDefault="00383EAA" w:rsidP="00383EAA">
            <w:pPr>
              <w:jc w:val="both"/>
            </w:pPr>
          </w:p>
        </w:tc>
      </w:tr>
      <w:tr w:rsidR="00383EAA" w14:paraId="1633E7C1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BDEACF9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89E912B" w14:textId="77777777" w:rsidR="00383EAA" w:rsidRDefault="00383EAA" w:rsidP="00383EAA">
            <w:pPr>
              <w:jc w:val="both"/>
            </w:pPr>
            <w:r>
              <w:t>doc. Ing. Bronislav Chramcov, Ph.D.</w:t>
            </w:r>
          </w:p>
        </w:tc>
      </w:tr>
      <w:tr w:rsidR="00383EAA" w14:paraId="511568B0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04E956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1C581E8" w14:textId="77777777" w:rsidR="00383EAA" w:rsidRDefault="00383EAA" w:rsidP="00383EAA">
            <w:pPr>
              <w:jc w:val="both"/>
            </w:pPr>
            <w:r>
              <w:t>Metodicky, vede přednášky,</w:t>
            </w:r>
          </w:p>
        </w:tc>
      </w:tr>
      <w:tr w:rsidR="00383EAA" w14:paraId="7438573B" w14:textId="77777777" w:rsidTr="00383EAA">
        <w:tc>
          <w:tcPr>
            <w:tcW w:w="3086" w:type="dxa"/>
            <w:shd w:val="clear" w:color="auto" w:fill="F7CAAC"/>
          </w:tcPr>
          <w:p w14:paraId="3D5E05C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B0F5A1C" w14:textId="77777777" w:rsidR="00383EAA" w:rsidRDefault="00383EAA" w:rsidP="00383EAA">
            <w:pPr>
              <w:jc w:val="both"/>
            </w:pPr>
            <w:r>
              <w:t>doc. Ing. Bronislav Chramcov, Ph.D., přednášky (100 %)</w:t>
            </w:r>
          </w:p>
          <w:p w14:paraId="7700C952" w14:textId="77777777" w:rsidR="00383EAA" w:rsidRDefault="00383EAA" w:rsidP="00383EAA">
            <w:pPr>
              <w:jc w:val="both"/>
            </w:pPr>
            <w:r>
              <w:t>RNDr. Miloš Krčmář, cvičení (100 %)</w:t>
            </w:r>
          </w:p>
        </w:tc>
      </w:tr>
      <w:tr w:rsidR="00383EAA" w14:paraId="70227838" w14:textId="77777777" w:rsidTr="00383EAA">
        <w:trPr>
          <w:trHeight w:val="78"/>
        </w:trPr>
        <w:tc>
          <w:tcPr>
            <w:tcW w:w="9855" w:type="dxa"/>
            <w:gridSpan w:val="8"/>
            <w:tcBorders>
              <w:top w:val="nil"/>
            </w:tcBorders>
          </w:tcPr>
          <w:p w14:paraId="307769CC" w14:textId="77777777" w:rsidR="00383EAA" w:rsidRDefault="00383EAA" w:rsidP="00383EAA">
            <w:pPr>
              <w:jc w:val="both"/>
            </w:pPr>
          </w:p>
        </w:tc>
      </w:tr>
      <w:tr w:rsidR="00383EAA" w14:paraId="24018583" w14:textId="77777777" w:rsidTr="00383EAA">
        <w:tc>
          <w:tcPr>
            <w:tcW w:w="3086" w:type="dxa"/>
            <w:shd w:val="clear" w:color="auto" w:fill="F7CAAC"/>
          </w:tcPr>
          <w:p w14:paraId="756AF6A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38442C0" w14:textId="77777777" w:rsidR="00383EAA" w:rsidRDefault="00383EAA" w:rsidP="00383EAA">
            <w:pPr>
              <w:jc w:val="both"/>
            </w:pPr>
          </w:p>
        </w:tc>
      </w:tr>
      <w:tr w:rsidR="00383EAA" w14:paraId="1EB4C614" w14:textId="77777777" w:rsidTr="00383EAA">
        <w:trPr>
          <w:trHeight w:val="85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96BAA2F" w14:textId="77777777" w:rsidR="00383EAA" w:rsidRPr="00416962" w:rsidRDefault="00383EAA" w:rsidP="00383EAA">
            <w:pPr>
              <w:jc w:val="both"/>
              <w:rPr>
                <w:noProof/>
              </w:rPr>
            </w:pPr>
            <w:r w:rsidRPr="00416962">
              <w:rPr>
                <w:noProof/>
              </w:rPr>
              <w:t xml:space="preserve">Cílem předmětu je seznámení se se základy teorie informace v populární formě, s její návazností na základy kódovacích technik a bezpečnostních kódů. </w:t>
            </w:r>
          </w:p>
          <w:p w14:paraId="626CC4BC" w14:textId="77777777" w:rsidR="00383EAA" w:rsidRPr="00416962" w:rsidRDefault="00383EAA" w:rsidP="00383EAA">
            <w:pPr>
              <w:jc w:val="both"/>
              <w:rPr>
                <w:noProof/>
              </w:rPr>
            </w:pPr>
            <w:r w:rsidRPr="00416962">
              <w:rPr>
                <w:noProof/>
              </w:rPr>
              <w:t>Student bude schopen lépe pochopit a matematicky popsat princip přenosu informace a osvojí si metody návrhu jednoduchých binárních efektivních kódů. Orientuje se v problematice návrhu jednoduchých bezpečnostních kódů. Má základní znalosti z oblasti 2D kódů.</w:t>
            </w:r>
          </w:p>
          <w:p w14:paraId="01C43D36" w14:textId="77777777" w:rsidR="00383EAA" w:rsidRPr="00996D81" w:rsidRDefault="00383EAA" w:rsidP="00383EAA">
            <w:pPr>
              <w:jc w:val="both"/>
              <w:rPr>
                <w:b/>
              </w:rPr>
            </w:pPr>
            <w:r w:rsidRPr="00996D81">
              <w:rPr>
                <w:b/>
              </w:rPr>
              <w:t>Témata:</w:t>
            </w:r>
          </w:p>
          <w:p w14:paraId="606CFD15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Historie a vznik teorie informace (hlavní představitelé vzniku a vývoje teorie informace, pojem informace a informatika).</w:t>
            </w:r>
          </w:p>
          <w:p w14:paraId="5035FEE0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Matematický aparát v teorii informace - Základy teorie pravděpodobnosti, náhodná veličina.</w:t>
            </w:r>
          </w:p>
          <w:p w14:paraId="427FA59A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Matematický aparát v teorii informace - Číselné soustavy a operace v nich.</w:t>
            </w:r>
          </w:p>
          <w:p w14:paraId="3600D0B3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Základní pojmy, entropie a množství informace.</w:t>
            </w:r>
          </w:p>
          <w:p w14:paraId="58532F01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Převod spojitého signálu na diskrétní.</w:t>
            </w:r>
          </w:p>
          <w:p w14:paraId="0A3F1A40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Přenos informace (popis obecného komunikačního systému, přenosový kanál, model diskrétního sdělovacího kanálu (binárního), informační poměry v hlukovém kanálu).</w:t>
            </w:r>
          </w:p>
          <w:p w14:paraId="31DEB768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Vlastnosti přenosových kanálů - propustnost, poruchy a šumy přenosu, způsoby boje proti šumu.</w:t>
            </w:r>
          </w:p>
          <w:p w14:paraId="482EE66D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Elementární teorie kódování (definice kódu, definice kódování, zdrojová abeceda, přenosová abeceda, kódové slovo).</w:t>
            </w:r>
          </w:p>
          <w:p w14:paraId="4A4AAEAD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Rovnoměrné kódy a nerovnoměrné kódy.</w:t>
            </w:r>
          </w:p>
          <w:p w14:paraId="2E1BFCD7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Efektivní kódy a metody jejich návrhu.</w:t>
            </w:r>
          </w:p>
          <w:p w14:paraId="02BF7D5B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Bezpečností kódy (Hammingova vzdálenost, detekční schopnosti, korekční schopnosti, geometrický model a distribuce chyb).</w:t>
            </w:r>
          </w:p>
          <w:p w14:paraId="0738B6D9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Lineární kódy (paritní kód, iterační kód, Hammingovy a rozšířené Hammingovy kódy)</w:t>
            </w:r>
          </w:p>
          <w:p w14:paraId="25CB4B73" w14:textId="77777777" w:rsidR="00383EAA" w:rsidRPr="00416962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Cyklické kódy (realizace cyklických kódů, algoritmus pro kódování a dekódování cyklických kódů).</w:t>
            </w:r>
          </w:p>
          <w:p w14:paraId="031A301F" w14:textId="77777777" w:rsidR="00383EAA" w:rsidRDefault="00383EAA" w:rsidP="007642A7">
            <w:pPr>
              <w:pStyle w:val="Odstavecseseznamem"/>
              <w:numPr>
                <w:ilvl w:val="0"/>
                <w:numId w:val="45"/>
              </w:numPr>
              <w:ind w:left="1093"/>
              <w:jc w:val="both"/>
            </w:pPr>
            <w:r w:rsidRPr="00416962">
              <w:t>Kontrolní číslice u kódů běžného života (čárové kódy, kód isbn, issn, rodné číslo, číslo bankovního účtu), dvourozměrné kódy (QR kódy, matrix kódy, beetag, MStag)</w:t>
            </w:r>
          </w:p>
        </w:tc>
      </w:tr>
      <w:tr w:rsidR="00383EAA" w14:paraId="4AAD2864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81FC0EE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5391A28" w14:textId="77777777" w:rsidR="00383EAA" w:rsidRDefault="00383EAA" w:rsidP="00383EAA">
            <w:pPr>
              <w:jc w:val="both"/>
            </w:pPr>
          </w:p>
        </w:tc>
      </w:tr>
      <w:tr w:rsidR="00383EAA" w14:paraId="0CC6FCF0" w14:textId="77777777" w:rsidTr="00383E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FF35AD5" w14:textId="77777777" w:rsidR="00383EAA" w:rsidRDefault="00383EAA" w:rsidP="00383EA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Povinná</w:t>
            </w:r>
            <w:r w:rsidRPr="001C0137">
              <w:rPr>
                <w:b/>
                <w:bCs/>
              </w:rPr>
              <w:t xml:space="preserve"> literatura:</w:t>
            </w:r>
          </w:p>
          <w:p w14:paraId="65F07F15" w14:textId="77777777" w:rsidR="00383EAA" w:rsidRDefault="00383EAA" w:rsidP="00383EAA">
            <w:pPr>
              <w:jc w:val="both"/>
            </w:pPr>
            <w:r>
              <w:t xml:space="preserve">THOMAS, M., J. COVER a A. THOMAS. </w:t>
            </w:r>
            <w:r>
              <w:rPr>
                <w:i/>
                <w:iCs/>
              </w:rPr>
              <w:t>Elements of Information Theory</w:t>
            </w:r>
            <w:r>
              <w:t xml:space="preserve">. Wiley-Interscience, 2006. ISBN 0471241954. </w:t>
            </w:r>
          </w:p>
          <w:p w14:paraId="5648436F" w14:textId="77777777" w:rsidR="00383EAA" w:rsidRDefault="00383EAA" w:rsidP="00383EAA">
            <w:pPr>
              <w:jc w:val="both"/>
            </w:pPr>
            <w:r>
              <w:t xml:space="preserve">FARANA, R. </w:t>
            </w:r>
            <w:r>
              <w:rPr>
                <w:i/>
                <w:iCs/>
              </w:rPr>
              <w:t>Kapitoly ze základů informatiky</w:t>
            </w:r>
            <w:r>
              <w:t xml:space="preserve">. Ostrava, 2003. ISBN 80-248-0265-1. </w:t>
            </w:r>
          </w:p>
          <w:p w14:paraId="2D4FEE5D" w14:textId="77777777" w:rsidR="00383EAA" w:rsidRDefault="00383EAA" w:rsidP="00383EA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Doporučená</w:t>
            </w:r>
            <w:r w:rsidRPr="001C0137">
              <w:rPr>
                <w:b/>
                <w:bCs/>
              </w:rPr>
              <w:t xml:space="preserve"> literatura:</w:t>
            </w:r>
          </w:p>
          <w:p w14:paraId="6E7834FB" w14:textId="77777777" w:rsidR="00383EAA" w:rsidRDefault="00383EAA" w:rsidP="00383EAA">
            <w:pPr>
              <w:jc w:val="both"/>
            </w:pPr>
            <w:r>
              <w:t xml:space="preserve">VLČEK, K. </w:t>
            </w:r>
            <w:r>
              <w:rPr>
                <w:i/>
                <w:iCs/>
              </w:rPr>
              <w:t>Komprese a kódová zabezpečení v digitálních komunikacích</w:t>
            </w:r>
            <w:r>
              <w:t xml:space="preserve">. Praha: BEN, 2000. ISBN 80-86056-68-6. </w:t>
            </w:r>
          </w:p>
          <w:p w14:paraId="1495812A" w14:textId="77777777" w:rsidR="00383EAA" w:rsidRDefault="00383EAA" w:rsidP="00383EAA">
            <w:pPr>
              <w:jc w:val="both"/>
            </w:pPr>
            <w:r>
              <w:t xml:space="preserve">HEBÁK, P. a J. KAHOUNOVÁ. </w:t>
            </w:r>
            <w:r>
              <w:rPr>
                <w:i/>
                <w:iCs/>
              </w:rPr>
              <w:t>Počet pravděpodobnosti v příkladech</w:t>
            </w:r>
            <w:r>
              <w:t xml:space="preserve">. Praha, 2005. ISBN 80-7333-040-7. </w:t>
            </w:r>
          </w:p>
          <w:p w14:paraId="4688E506" w14:textId="77777777" w:rsidR="00383EAA" w:rsidRPr="00333C42" w:rsidRDefault="00383EAA" w:rsidP="00383EAA">
            <w:pPr>
              <w:jc w:val="both"/>
              <w:rPr>
                <w:b/>
                <w:bCs/>
              </w:rPr>
            </w:pPr>
            <w:r>
              <w:t xml:space="preserve">ZELINKA, I. </w:t>
            </w:r>
            <w:r>
              <w:rPr>
                <w:i/>
                <w:iCs/>
              </w:rPr>
              <w:t>Základy informatiky</w:t>
            </w:r>
            <w:r>
              <w:t>. Volume 1. Zlín: UTB, FT, 2005. ISBN 80-214-1423-5.</w:t>
            </w:r>
          </w:p>
        </w:tc>
      </w:tr>
      <w:tr w:rsidR="00383EAA" w14:paraId="276F3F6B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8E229ED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3496BA09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1E0A8EF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2BDDA73" w14:textId="77777777" w:rsidR="00383EAA" w:rsidRDefault="00383EAA" w:rsidP="00383EAA">
            <w:pPr>
              <w:jc w:val="both"/>
            </w:pPr>
            <w:r>
              <w:t>18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87250E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608CEAD4" w14:textId="77777777" w:rsidTr="00383EAA">
        <w:tc>
          <w:tcPr>
            <w:tcW w:w="9855" w:type="dxa"/>
            <w:gridSpan w:val="8"/>
            <w:shd w:val="clear" w:color="auto" w:fill="F7CAAC"/>
          </w:tcPr>
          <w:p w14:paraId="156BB860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83EAA" w14:paraId="08ACB2AE" w14:textId="77777777" w:rsidTr="00383EAA">
        <w:trPr>
          <w:trHeight w:val="586"/>
        </w:trPr>
        <w:tc>
          <w:tcPr>
            <w:tcW w:w="9855" w:type="dxa"/>
            <w:gridSpan w:val="8"/>
          </w:tcPr>
          <w:p w14:paraId="1919AA73" w14:textId="77777777" w:rsidR="00383EAA" w:rsidRPr="00416962" w:rsidRDefault="00383EAA" w:rsidP="00383EAA">
            <w:pPr>
              <w:jc w:val="both"/>
            </w:pPr>
            <w:r w:rsidRPr="00416962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644F79D3" w14:textId="77777777" w:rsidR="00383EAA" w:rsidRDefault="00383EAA" w:rsidP="00383EAA"/>
    <w:p w14:paraId="580191D5" w14:textId="77777777" w:rsidR="00FD0766" w:rsidRDefault="00FD0766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383EAA" w14:paraId="0F3227C7" w14:textId="77777777" w:rsidTr="00383E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F446DB9" w14:textId="77777777" w:rsidR="00383EAA" w:rsidRDefault="00383EAA" w:rsidP="00383EAA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aaSeznamB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383EAA" w14:paraId="76779C46" w14:textId="77777777" w:rsidTr="00383E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22CC16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A046A87" w14:textId="77777777" w:rsidR="00383EAA" w:rsidRDefault="00383EAA" w:rsidP="00383EAA">
            <w:pPr>
              <w:jc w:val="both"/>
            </w:pPr>
            <w:bookmarkStart w:id="715" w:name="zakladyPocitacoveTechniky"/>
            <w:r>
              <w:t>Základy počítačové techniky</w:t>
            </w:r>
            <w:bookmarkEnd w:id="715"/>
          </w:p>
        </w:tc>
      </w:tr>
      <w:tr w:rsidR="00383EAA" w14:paraId="2FD80DFA" w14:textId="77777777" w:rsidTr="00383EAA">
        <w:tc>
          <w:tcPr>
            <w:tcW w:w="3086" w:type="dxa"/>
            <w:shd w:val="clear" w:color="auto" w:fill="F7CAAC"/>
          </w:tcPr>
          <w:p w14:paraId="65B32476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48AA699" w14:textId="77777777" w:rsidR="00383EAA" w:rsidRDefault="00383EAA" w:rsidP="00383EAA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6260C5A" w14:textId="77777777" w:rsidR="00383EAA" w:rsidRDefault="00383EAA" w:rsidP="00383EA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CB4D18E" w14:textId="77777777" w:rsidR="00383EAA" w:rsidRDefault="00383EAA" w:rsidP="00383EAA">
            <w:pPr>
              <w:jc w:val="both"/>
            </w:pPr>
            <w:r>
              <w:t>1/ZS</w:t>
            </w:r>
          </w:p>
        </w:tc>
      </w:tr>
      <w:tr w:rsidR="00383EAA" w14:paraId="4A855BB3" w14:textId="77777777" w:rsidTr="00383EAA">
        <w:tc>
          <w:tcPr>
            <w:tcW w:w="3086" w:type="dxa"/>
            <w:shd w:val="clear" w:color="auto" w:fill="F7CAAC"/>
          </w:tcPr>
          <w:p w14:paraId="0E9CFE0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7CADE1D" w14:textId="77777777" w:rsidR="00383EAA" w:rsidRDefault="00383EAA" w:rsidP="00383EAA">
            <w:pPr>
              <w:jc w:val="both"/>
            </w:pPr>
            <w:r>
              <w:t>28c</w:t>
            </w:r>
          </w:p>
        </w:tc>
        <w:tc>
          <w:tcPr>
            <w:tcW w:w="889" w:type="dxa"/>
            <w:shd w:val="clear" w:color="auto" w:fill="F7CAAC"/>
          </w:tcPr>
          <w:p w14:paraId="7CB7CA82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1E0E479" w14:textId="77777777" w:rsidR="00383EAA" w:rsidRDefault="00383EAA" w:rsidP="00383EAA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1BA9CA8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BCC5FD5" w14:textId="77777777" w:rsidR="00383EAA" w:rsidRDefault="00383EAA" w:rsidP="00383EAA">
            <w:pPr>
              <w:jc w:val="both"/>
            </w:pPr>
            <w:r>
              <w:t>3</w:t>
            </w:r>
          </w:p>
        </w:tc>
      </w:tr>
      <w:tr w:rsidR="00383EAA" w14:paraId="6ADCD97C" w14:textId="77777777" w:rsidTr="00383EAA">
        <w:tc>
          <w:tcPr>
            <w:tcW w:w="3086" w:type="dxa"/>
            <w:shd w:val="clear" w:color="auto" w:fill="F7CAAC"/>
          </w:tcPr>
          <w:p w14:paraId="791BBC63" w14:textId="77777777" w:rsidR="00383EAA" w:rsidRDefault="00383EAA" w:rsidP="00383EA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817246A" w14:textId="77777777" w:rsidR="00383EAA" w:rsidRDefault="00383EAA" w:rsidP="00383EAA">
            <w:pPr>
              <w:jc w:val="both"/>
            </w:pPr>
            <w:r w:rsidRPr="00B60182">
              <w:t>Předpokladem jsou znalosti a dovednosti získané na středním stupni. Je požadována úroveň počítačové gramotnosti na úrov</w:t>
            </w:r>
            <w:r>
              <w:t>ni "středně pokročilý uživatel"</w:t>
            </w:r>
          </w:p>
        </w:tc>
      </w:tr>
      <w:tr w:rsidR="00383EAA" w14:paraId="2B09D5BA" w14:textId="77777777" w:rsidTr="00383EAA">
        <w:tc>
          <w:tcPr>
            <w:tcW w:w="3086" w:type="dxa"/>
            <w:shd w:val="clear" w:color="auto" w:fill="F7CAAC"/>
          </w:tcPr>
          <w:p w14:paraId="3590683A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FFB4E69" w14:textId="77777777" w:rsidR="00383EAA" w:rsidRDefault="00383EAA" w:rsidP="00383EAA">
            <w:pPr>
              <w:jc w:val="both"/>
            </w:pPr>
            <w:r>
              <w:t>zápočet</w:t>
            </w:r>
          </w:p>
        </w:tc>
        <w:tc>
          <w:tcPr>
            <w:tcW w:w="2156" w:type="dxa"/>
            <w:shd w:val="clear" w:color="auto" w:fill="F7CAAC"/>
          </w:tcPr>
          <w:p w14:paraId="66FC0E13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EB4D986" w14:textId="77777777" w:rsidR="00383EAA" w:rsidRDefault="00383EAA" w:rsidP="00383EAA">
            <w:pPr>
              <w:jc w:val="both"/>
            </w:pPr>
            <w:r>
              <w:t>cvičení</w:t>
            </w:r>
          </w:p>
        </w:tc>
      </w:tr>
      <w:tr w:rsidR="00383EAA" w14:paraId="2DEA3725" w14:textId="77777777" w:rsidTr="00383EAA">
        <w:tc>
          <w:tcPr>
            <w:tcW w:w="3086" w:type="dxa"/>
            <w:shd w:val="clear" w:color="auto" w:fill="F7CAAC"/>
          </w:tcPr>
          <w:p w14:paraId="335917B7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BEF8478" w14:textId="77777777" w:rsidR="00383EAA" w:rsidRDefault="00383EAA" w:rsidP="00383EAA">
            <w:pPr>
              <w:jc w:val="both"/>
            </w:pPr>
            <w:r>
              <w:t>Pásemná i ústní forma</w:t>
            </w:r>
          </w:p>
          <w:p w14:paraId="2EB9EA41" w14:textId="77777777" w:rsidR="00383EAA" w:rsidRDefault="00383EAA" w:rsidP="00383EAA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D5C806D" w14:textId="77777777" w:rsidR="00383EAA" w:rsidRDefault="00383EAA" w:rsidP="00383EAA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50B7B402" w14:textId="77777777" w:rsidR="00383EAA" w:rsidRDefault="00383EAA" w:rsidP="00383EAA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32818579" w14:textId="77777777" w:rsidR="00383EAA" w:rsidRDefault="00383EAA" w:rsidP="00383EAA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383EAA" w14:paraId="2833EAA5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0D524529" w14:textId="77777777" w:rsidR="00383EAA" w:rsidRDefault="00383EAA" w:rsidP="00383EAA">
            <w:pPr>
              <w:jc w:val="both"/>
            </w:pPr>
          </w:p>
        </w:tc>
      </w:tr>
      <w:tr w:rsidR="00383EAA" w14:paraId="32E155E7" w14:textId="77777777" w:rsidTr="00383E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ABD90F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56FF39C" w14:textId="77777777" w:rsidR="00383EAA" w:rsidRDefault="00383EAA" w:rsidP="00383EAA">
            <w:pPr>
              <w:jc w:val="both"/>
            </w:pPr>
            <w:r>
              <w:t>doc. Ing. Jiří Vojtěšek, Ph.D.</w:t>
            </w:r>
          </w:p>
        </w:tc>
      </w:tr>
      <w:tr w:rsidR="00383EAA" w14:paraId="653DC526" w14:textId="77777777" w:rsidTr="00383E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9A95B88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129375D" w14:textId="77777777" w:rsidR="00383EAA" w:rsidRDefault="00383EAA" w:rsidP="00383EAA">
            <w:pPr>
              <w:jc w:val="both"/>
            </w:pPr>
            <w:r>
              <w:t>Metodicky, vede cvičení</w:t>
            </w:r>
          </w:p>
        </w:tc>
      </w:tr>
      <w:tr w:rsidR="00383EAA" w14:paraId="344418E8" w14:textId="77777777" w:rsidTr="00383EAA">
        <w:tc>
          <w:tcPr>
            <w:tcW w:w="3086" w:type="dxa"/>
            <w:shd w:val="clear" w:color="auto" w:fill="F7CAAC"/>
          </w:tcPr>
          <w:p w14:paraId="0DC11EE5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4CAF3BC" w14:textId="77777777" w:rsidR="00383EAA" w:rsidRDefault="00383EAA" w:rsidP="00383EAA">
            <w:pPr>
              <w:jc w:val="both"/>
            </w:pPr>
            <w:r>
              <w:t>doc. Ing. Jiří Vojtěšek, Ph.D., cvičení (30 %)</w:t>
            </w:r>
          </w:p>
          <w:p w14:paraId="38F54425" w14:textId="77777777" w:rsidR="00383EAA" w:rsidRDefault="00383EAA" w:rsidP="00383EAA">
            <w:pPr>
              <w:jc w:val="both"/>
            </w:pPr>
            <w:r>
              <w:t>Ing. Petr Navrátil, Ph.D., cvičení (70 %)</w:t>
            </w:r>
          </w:p>
        </w:tc>
      </w:tr>
      <w:tr w:rsidR="00383EAA" w14:paraId="434E7CF4" w14:textId="77777777" w:rsidTr="00383EAA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337C517A" w14:textId="77777777" w:rsidR="00383EAA" w:rsidRDefault="00383EAA" w:rsidP="00383EAA">
            <w:pPr>
              <w:jc w:val="both"/>
            </w:pPr>
          </w:p>
        </w:tc>
      </w:tr>
      <w:tr w:rsidR="00383EAA" w14:paraId="4FE8EE21" w14:textId="77777777" w:rsidTr="00383EAA">
        <w:tc>
          <w:tcPr>
            <w:tcW w:w="3086" w:type="dxa"/>
            <w:shd w:val="clear" w:color="auto" w:fill="F7CAAC"/>
          </w:tcPr>
          <w:p w14:paraId="351C68FE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DF4B5A3" w14:textId="77777777" w:rsidR="00383EAA" w:rsidRDefault="00383EAA" w:rsidP="00383EAA">
            <w:pPr>
              <w:jc w:val="both"/>
            </w:pPr>
          </w:p>
        </w:tc>
      </w:tr>
      <w:tr w:rsidR="00383EAA" w14:paraId="7198A299" w14:textId="77777777" w:rsidTr="00383EAA">
        <w:trPr>
          <w:trHeight w:val="425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6043F81" w14:textId="77777777" w:rsidR="00383EAA" w:rsidRPr="00745D6A" w:rsidRDefault="00383EAA" w:rsidP="00383EAA">
            <w:pPr>
              <w:jc w:val="both"/>
              <w:rPr>
                <w:noProof/>
              </w:rPr>
            </w:pPr>
            <w:r w:rsidRPr="00745D6A">
              <w:rPr>
                <w:noProof/>
              </w:rPr>
              <w:t>Cílem předmětu je sjednocení znalosti studentů ze středních škol v oblasti operačního systému MS Windows a aplikačního software, především MS Word a MS Excel. Studenti se seznámí se základy prezentování a práce s programem MS PowerPoint. Poslední část je věnována představení základních služeb Internetu a vytváření statických webových stránek pomocí programovacího jazyka HTML.</w:t>
            </w:r>
          </w:p>
          <w:p w14:paraId="5C0517B2" w14:textId="77777777" w:rsidR="00383EAA" w:rsidRPr="00052C79" w:rsidRDefault="00383EAA" w:rsidP="00383EAA">
            <w:pPr>
              <w:jc w:val="both"/>
              <w:rPr>
                <w:b/>
              </w:rPr>
            </w:pPr>
            <w:r w:rsidRPr="00052C79">
              <w:rPr>
                <w:b/>
              </w:rPr>
              <w:t>Témata:</w:t>
            </w:r>
          </w:p>
          <w:p w14:paraId="4A6AEDB7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Základy práce s počítačem v učebně, požadavky na předmět.</w:t>
            </w:r>
          </w:p>
          <w:p w14:paraId="032E6E76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MS Word – práce se styly, vytvoření šablony, formátování dokumentu.</w:t>
            </w:r>
          </w:p>
          <w:p w14:paraId="27504457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MS Word – vkládání obrázků, ořezání, popisky, vkládání a editace rovnic, křížové odkazy.</w:t>
            </w:r>
          </w:p>
          <w:p w14:paraId="4D5A7C2C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MS Excel – formátování buněk a listu, ohraničení, absolutní a relativní adresování buněk.</w:t>
            </w:r>
          </w:p>
          <w:p w14:paraId="235A882A" w14:textId="77777777" w:rsidR="00383EA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MS Excel – vkládání funkcí, řešitel, maticové operace, tvorba grafů, regrese.</w:t>
            </w:r>
          </w:p>
          <w:p w14:paraId="6326877A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klasifikace – samostatná práce ve Wordu a Excelu.</w:t>
            </w:r>
          </w:p>
          <w:p w14:paraId="58283374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MS PowerPoint – základy práce, vkládání obrázků, tabulek apod. do prezentace, animace.</w:t>
            </w:r>
          </w:p>
          <w:p w14:paraId="194AC4B5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Základy prezentování, zadání práce a výběr témat pro prezentování v PowerPoint.</w:t>
            </w:r>
          </w:p>
          <w:p w14:paraId="646905E1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Prezentace vytvořených prezentací – zhodnocení prezentování, 2. klasifikace.</w:t>
            </w:r>
          </w:p>
          <w:p w14:paraId="2C13766F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Tvorba statických HTML stránek – základní struktura dokumentu, formátování, nadpisy, seznamy, hypertextové odkazy</w:t>
            </w:r>
          </w:p>
          <w:p w14:paraId="01B3572C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Tvorba statických HTML stránek – vkládání obrázků, tvorba fotogalerií, tabulky, rámy.</w:t>
            </w:r>
          </w:p>
          <w:p w14:paraId="5823D41A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Tvorba statických HTML stránek – kaskádové styly, postup při nahrání stránek na Internet. Zadání závěrečné práce – tvorba statické webové prezentace na zadané téma.</w:t>
            </w:r>
          </w:p>
          <w:p w14:paraId="718CCE39" w14:textId="77777777" w:rsidR="00383EAA" w:rsidRPr="00745D6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Prezentace vytvořených webových prezentací – 3. klasifikace.</w:t>
            </w:r>
          </w:p>
          <w:p w14:paraId="41D05D50" w14:textId="77777777" w:rsidR="00383EAA" w:rsidRDefault="00383EAA" w:rsidP="007642A7">
            <w:pPr>
              <w:pStyle w:val="Odstavecseseznamem"/>
              <w:numPr>
                <w:ilvl w:val="0"/>
                <w:numId w:val="46"/>
              </w:numPr>
              <w:ind w:left="1093"/>
              <w:jc w:val="both"/>
            </w:pPr>
            <w:r w:rsidRPr="00745D6A">
              <w:t>Zápočtový týden, opravné písemné práce.</w:t>
            </w:r>
          </w:p>
        </w:tc>
      </w:tr>
      <w:tr w:rsidR="00383EAA" w14:paraId="613ADA27" w14:textId="77777777" w:rsidTr="00383E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7A2ADF0" w14:textId="77777777" w:rsidR="00383EAA" w:rsidRDefault="00383EAA" w:rsidP="00383EA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6F78876" w14:textId="77777777" w:rsidR="00383EAA" w:rsidRDefault="00383EAA" w:rsidP="00383EAA">
            <w:pPr>
              <w:jc w:val="both"/>
            </w:pPr>
          </w:p>
        </w:tc>
      </w:tr>
      <w:tr w:rsidR="00383EAA" w14:paraId="43E7AD1C" w14:textId="77777777" w:rsidTr="00383EAA">
        <w:trPr>
          <w:trHeight w:val="425"/>
        </w:trPr>
        <w:tc>
          <w:tcPr>
            <w:tcW w:w="9855" w:type="dxa"/>
            <w:gridSpan w:val="8"/>
            <w:tcBorders>
              <w:top w:val="nil"/>
            </w:tcBorders>
          </w:tcPr>
          <w:p w14:paraId="29CFE85B" w14:textId="77777777" w:rsidR="00383EAA" w:rsidRPr="001C0137" w:rsidRDefault="00383EAA" w:rsidP="00383EAA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2811AAE6" w14:textId="77777777" w:rsidR="00383EAA" w:rsidRPr="007046D4" w:rsidRDefault="00383EAA" w:rsidP="00383EAA">
            <w:pPr>
              <w:jc w:val="both"/>
              <w:rPr>
                <w:bCs/>
              </w:rPr>
            </w:pPr>
            <w:r w:rsidRPr="007046D4">
              <w:rPr>
                <w:bCs/>
              </w:rPr>
              <w:t xml:space="preserve">ŽITNIAK, J. </w:t>
            </w:r>
            <w:r w:rsidRPr="002749F2">
              <w:rPr>
                <w:bCs/>
                <w:i/>
              </w:rPr>
              <w:t>Microsoft Office 2016: podrobná uživatelská příručka</w:t>
            </w:r>
            <w:r w:rsidRPr="007046D4">
              <w:rPr>
                <w:bCs/>
              </w:rPr>
              <w:t>. Brno: Computer Press, 2017, 528 s. ISBN 978-80-251-4891-4.</w:t>
            </w:r>
          </w:p>
          <w:p w14:paraId="48D60A1A" w14:textId="77777777" w:rsidR="00383EAA" w:rsidRDefault="00383EAA" w:rsidP="00383EAA">
            <w:pPr>
              <w:jc w:val="both"/>
            </w:pPr>
            <w:r>
              <w:t>SCHAFER, S.</w:t>
            </w:r>
            <w:r w:rsidRPr="00F235DE">
              <w:t xml:space="preserve"> M. </w:t>
            </w:r>
            <w:r w:rsidRPr="002749F2">
              <w:rPr>
                <w:i/>
              </w:rPr>
              <w:t>HTML, XHTML a CSS: bible</w:t>
            </w:r>
            <w:r w:rsidRPr="00F235DE">
              <w:t>. Praha: Grada, 2009, 647 s. ISBN 978-80-247-2850-6.</w:t>
            </w:r>
          </w:p>
          <w:p w14:paraId="564E6B66" w14:textId="77777777" w:rsidR="00383EAA" w:rsidRPr="00E05968" w:rsidRDefault="00383EAA" w:rsidP="00383EAA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197B0DBC" w14:textId="77777777" w:rsidR="00383EAA" w:rsidRDefault="00383EAA" w:rsidP="00383EAA">
            <w:pPr>
              <w:jc w:val="both"/>
            </w:pPr>
            <w:r w:rsidRPr="00F235DE">
              <w:t>LAURENČÍK, M. E</w:t>
            </w:r>
            <w:r w:rsidRPr="002749F2">
              <w:rPr>
                <w:i/>
              </w:rPr>
              <w:t>xcel - pokročilé nástroje: funkce, marka, databáze, kontingenční tabulky, prezentace, příklady</w:t>
            </w:r>
            <w:r w:rsidRPr="00F235DE">
              <w:t>. Praha: Grada, 2016, 224 s. Průvodce. ISBN 978-80-247-5570-0.</w:t>
            </w:r>
          </w:p>
          <w:p w14:paraId="20CAAB6F" w14:textId="77777777" w:rsidR="00383EAA" w:rsidRDefault="00383EAA" w:rsidP="00383EAA">
            <w:pPr>
              <w:jc w:val="both"/>
              <w:rPr>
                <w:ins w:id="716" w:author="Uzivatel" w:date="2018-11-13T10:50:00Z"/>
              </w:rPr>
            </w:pPr>
            <w:r w:rsidRPr="00F235DE">
              <w:t xml:space="preserve">JANŮ, S. </w:t>
            </w:r>
            <w:r w:rsidRPr="002749F2">
              <w:rPr>
                <w:i/>
              </w:rPr>
              <w:t>Bible MS Office 2013 a 365: [průvodce pro každého].</w:t>
            </w:r>
            <w:r w:rsidRPr="00F235DE">
              <w:t xml:space="preserve"> Brno: Extra Publishing, 2013, 287 s. ISBN 978-80-7413-268-1.</w:t>
            </w:r>
          </w:p>
          <w:p w14:paraId="1A1F7567" w14:textId="77777777" w:rsidR="00456B7C" w:rsidRDefault="00456B7C" w:rsidP="00383EAA">
            <w:pPr>
              <w:jc w:val="both"/>
            </w:pPr>
            <w:ins w:id="717" w:author="Uzivatel" w:date="2018-11-13T10:50:00Z">
              <w:r>
                <w:t xml:space="preserve">FOWLER, M. </w:t>
              </w:r>
              <w:r w:rsidRPr="00BB5EEF">
                <w:rPr>
                  <w:i/>
                  <w:rPrChange w:id="718" w:author="Jiří Vojtěšek" w:date="2018-11-25T19:17:00Z">
                    <w:rPr/>
                  </w:rPrChange>
                </w:rPr>
                <w:t>Domain-Specific Languages</w:t>
              </w:r>
              <w:r>
                <w:t>. Addison-Wesley Signature Series, 2010. ISBN 0321712943.</w:t>
              </w:r>
            </w:ins>
          </w:p>
        </w:tc>
      </w:tr>
      <w:tr w:rsidR="00383EAA" w14:paraId="67642D39" w14:textId="77777777" w:rsidTr="00383E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9E8E9F5" w14:textId="77777777" w:rsidR="00383EAA" w:rsidRDefault="00383EAA" w:rsidP="00383EA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83EAA" w14:paraId="478D6C9B" w14:textId="77777777" w:rsidTr="00383E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927E004" w14:textId="77777777" w:rsidR="00383EAA" w:rsidRDefault="00383EAA" w:rsidP="00383EA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9C9BA0A" w14:textId="77777777" w:rsidR="00383EAA" w:rsidRDefault="00383EAA" w:rsidP="00383EAA">
            <w:pPr>
              <w:jc w:val="both"/>
            </w:pPr>
            <w:r>
              <w:t>14</w:t>
            </w: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AF30181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83EAA" w14:paraId="7F417893" w14:textId="77777777" w:rsidTr="00383EAA">
        <w:tc>
          <w:tcPr>
            <w:tcW w:w="9855" w:type="dxa"/>
            <w:gridSpan w:val="8"/>
            <w:shd w:val="clear" w:color="auto" w:fill="F7CAAC"/>
          </w:tcPr>
          <w:p w14:paraId="178C5FBC" w14:textId="77777777" w:rsidR="00383EAA" w:rsidRDefault="00383EAA" w:rsidP="00383EA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83EAA" w14:paraId="6FDBA697" w14:textId="77777777" w:rsidTr="00383EAA">
        <w:trPr>
          <w:trHeight w:val="637"/>
        </w:trPr>
        <w:tc>
          <w:tcPr>
            <w:tcW w:w="9855" w:type="dxa"/>
            <w:gridSpan w:val="8"/>
          </w:tcPr>
          <w:p w14:paraId="0DBB91F9" w14:textId="77777777" w:rsidR="00383EAA" w:rsidRPr="00745D6A" w:rsidRDefault="00383EAA" w:rsidP="00383EAA">
            <w:pPr>
              <w:jc w:val="both"/>
            </w:pPr>
            <w:r w:rsidRPr="00745D6A">
              <w:t xml:space="preserve">Vyučující na FAI mají trvale vypsány a zveřejněny konzultace minimálně 2h/týden v rámci kterých mají možnosti konzultovat podrobněji probíranou látku. Dále mohou studenti komunikovat s vyučujícím pomocí e-mailu a LMS Moodle. </w:t>
            </w:r>
          </w:p>
        </w:tc>
      </w:tr>
    </w:tbl>
    <w:p w14:paraId="5892E458" w14:textId="77777777" w:rsidR="00383EAA" w:rsidRDefault="00383EAA" w:rsidP="00383EAA">
      <w:pPr>
        <w:spacing w:after="160" w:line="259" w:lineRule="auto"/>
      </w:pPr>
    </w:p>
    <w:p w14:paraId="164ED69E" w14:textId="77777777" w:rsidR="00D80636" w:rsidRDefault="00C40DA5">
      <w:r>
        <w:br w:type="page"/>
      </w:r>
    </w:p>
    <w:tbl>
      <w:tblPr>
        <w:tblW w:w="981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99"/>
        <w:gridCol w:w="1070"/>
        <w:gridCol w:w="1058"/>
        <w:gridCol w:w="5387"/>
      </w:tblGrid>
      <w:tr w:rsidR="00D80636" w14:paraId="418BD1E6" w14:textId="77777777" w:rsidTr="00CD10AE">
        <w:tc>
          <w:tcPr>
            <w:tcW w:w="9814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698C2C49" w14:textId="77777777" w:rsidR="00D80636" w:rsidRDefault="00D80636" w:rsidP="00711BFB">
            <w:pPr>
              <w:tabs>
                <w:tab w:val="right" w:pos="9462"/>
              </w:tabs>
              <w:ind w:left="-1156" w:firstLine="1156"/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bookmarkStart w:id="719" w:name="CI"/>
            <w:r>
              <w:rPr>
                <w:b/>
                <w:sz w:val="28"/>
              </w:rPr>
              <w:t>Personální zabezpečení</w:t>
            </w:r>
            <w:bookmarkEnd w:id="719"/>
            <w:r>
              <w:rPr>
                <w:b/>
                <w:sz w:val="28"/>
              </w:rPr>
              <w:t xml:space="preserve"> – přehled vyučujících</w:t>
            </w:r>
            <w:r w:rsidR="00711BFB"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aobsah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Obsah žádosti</w:t>
            </w:r>
            <w:r w:rsidR="00B33C93">
              <w:fldChar w:fldCharType="end"/>
            </w:r>
          </w:p>
        </w:tc>
      </w:tr>
      <w:tr w:rsidR="00D80636" w14:paraId="1A9C3AA0" w14:textId="77777777" w:rsidTr="00CD10AE">
        <w:tc>
          <w:tcPr>
            <w:tcW w:w="3369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2C00352E" w14:textId="77777777" w:rsidR="00D80636" w:rsidRDefault="00D80636" w:rsidP="00E2331B">
            <w:pPr>
              <w:ind w:left="-1156" w:firstLine="1156"/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445" w:type="dxa"/>
            <w:gridSpan w:val="2"/>
            <w:tcBorders>
              <w:top w:val="double" w:sz="4" w:space="0" w:color="auto"/>
            </w:tcBorders>
          </w:tcPr>
          <w:p w14:paraId="1F04EA46" w14:textId="77777777" w:rsidR="00D80636" w:rsidRDefault="00D80636" w:rsidP="00E2331B">
            <w:pPr>
              <w:ind w:left="-1156" w:firstLine="1156"/>
              <w:jc w:val="both"/>
            </w:pPr>
            <w:r>
              <w:t>Univerzita Tomáše Bati ve Zlíně</w:t>
            </w:r>
          </w:p>
        </w:tc>
      </w:tr>
      <w:tr w:rsidR="00D80636" w14:paraId="0BEBBF05" w14:textId="77777777" w:rsidTr="00CD10AE">
        <w:tc>
          <w:tcPr>
            <w:tcW w:w="3369" w:type="dxa"/>
            <w:gridSpan w:val="2"/>
            <w:shd w:val="clear" w:color="auto" w:fill="F7CAAC"/>
          </w:tcPr>
          <w:p w14:paraId="7681D2A1" w14:textId="77777777" w:rsidR="00D80636" w:rsidRDefault="00D80636" w:rsidP="00E2331B">
            <w:pPr>
              <w:ind w:left="-1156" w:firstLine="1156"/>
              <w:jc w:val="both"/>
              <w:rPr>
                <w:b/>
                <w:sz w:val="22"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445" w:type="dxa"/>
            <w:gridSpan w:val="2"/>
          </w:tcPr>
          <w:p w14:paraId="6D7A67C4" w14:textId="77777777" w:rsidR="00D80636" w:rsidRDefault="00D80636" w:rsidP="00E2331B">
            <w:pPr>
              <w:ind w:left="-1156" w:firstLine="1156"/>
              <w:jc w:val="both"/>
            </w:pPr>
            <w:r>
              <w:t>Fakulta aplikované informatiky</w:t>
            </w:r>
          </w:p>
        </w:tc>
      </w:tr>
      <w:tr w:rsidR="00D80636" w14:paraId="74983AD9" w14:textId="77777777" w:rsidTr="00CD10AE">
        <w:tc>
          <w:tcPr>
            <w:tcW w:w="3369" w:type="dxa"/>
            <w:gridSpan w:val="2"/>
            <w:shd w:val="clear" w:color="auto" w:fill="F7CAAC"/>
          </w:tcPr>
          <w:p w14:paraId="6E0BDD2F" w14:textId="77777777" w:rsidR="00D80636" w:rsidRDefault="00D80636" w:rsidP="00E2331B">
            <w:pPr>
              <w:ind w:left="-1156" w:firstLine="1156"/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445" w:type="dxa"/>
            <w:gridSpan w:val="2"/>
          </w:tcPr>
          <w:p w14:paraId="58314105" w14:textId="77777777" w:rsidR="00D80636" w:rsidRDefault="00D80636" w:rsidP="00E2331B">
            <w:pPr>
              <w:ind w:left="-1156" w:firstLine="1156"/>
              <w:jc w:val="both"/>
            </w:pPr>
            <w:r>
              <w:t>Bezpečnostní technologie, systémy a management</w:t>
            </w:r>
          </w:p>
        </w:tc>
      </w:tr>
      <w:tr w:rsidR="00D80636" w14:paraId="7070A8CE" w14:textId="77777777" w:rsidTr="00CD10AE">
        <w:tc>
          <w:tcPr>
            <w:tcW w:w="9814" w:type="dxa"/>
            <w:gridSpan w:val="4"/>
            <w:shd w:val="clear" w:color="auto" w:fill="F7CAAC"/>
          </w:tcPr>
          <w:p w14:paraId="0F169577" w14:textId="77777777" w:rsidR="00D80636" w:rsidRPr="003F3B71" w:rsidRDefault="00D80636" w:rsidP="00E2331B">
            <w:pPr>
              <w:ind w:left="-1156" w:firstLine="1156"/>
              <w:jc w:val="center"/>
              <w:rPr>
                <w:b/>
              </w:rPr>
            </w:pPr>
            <w:bookmarkStart w:id="720" w:name="AabecedniSeznam"/>
            <w:bookmarkStart w:id="721" w:name="aaSeznamC"/>
            <w:r w:rsidRPr="003F3B71">
              <w:rPr>
                <w:b/>
              </w:rPr>
              <w:t>Abecední seznam</w:t>
            </w:r>
            <w:bookmarkEnd w:id="720"/>
            <w:bookmarkEnd w:id="721"/>
          </w:p>
        </w:tc>
      </w:tr>
      <w:tr w:rsidR="00D80636" w14:paraId="47527673" w14:textId="77777777" w:rsidTr="00CD10AE">
        <w:tc>
          <w:tcPr>
            <w:tcW w:w="9814" w:type="dxa"/>
            <w:gridSpan w:val="4"/>
            <w:shd w:val="clear" w:color="auto" w:fill="EAF1DD" w:themeFill="accent3" w:themeFillTint="33"/>
          </w:tcPr>
          <w:p w14:paraId="2D08D7FB" w14:textId="77777777" w:rsidR="00D80636" w:rsidRPr="003F3B71" w:rsidRDefault="00D80636" w:rsidP="00E2331B">
            <w:pPr>
              <w:ind w:left="-1156" w:firstLine="1156"/>
              <w:jc w:val="center"/>
              <w:rPr>
                <w:b/>
              </w:rPr>
            </w:pPr>
            <w:r w:rsidRPr="00D72D63">
              <w:rPr>
                <w:i/>
              </w:rPr>
              <w:t>Seznam</w:t>
            </w:r>
            <w:r>
              <w:rPr>
                <w:i/>
              </w:rPr>
              <w:t xml:space="preserve"> interních</w:t>
            </w:r>
            <w:r w:rsidRPr="00D72D63">
              <w:rPr>
                <w:i/>
              </w:rPr>
              <w:t xml:space="preserve"> </w:t>
            </w:r>
            <w:r>
              <w:rPr>
                <w:i/>
              </w:rPr>
              <w:t>vyučujících</w:t>
            </w:r>
            <w:r w:rsidRPr="00D72D63">
              <w:rPr>
                <w:i/>
              </w:rPr>
              <w:t xml:space="preserve"> v abecedním pořadí</w:t>
            </w:r>
            <w:r>
              <w:rPr>
                <w:i/>
              </w:rPr>
              <w:t>:</w:t>
            </w:r>
          </w:p>
        </w:tc>
      </w:tr>
      <w:tr w:rsidR="00D80636" w14:paraId="600857CE" w14:textId="77777777" w:rsidTr="00CD10AE">
        <w:tc>
          <w:tcPr>
            <w:tcW w:w="2299" w:type="dxa"/>
            <w:shd w:val="clear" w:color="auto" w:fill="EAF1DD" w:themeFill="accent3" w:themeFillTint="33"/>
            <w:vAlign w:val="center"/>
          </w:tcPr>
          <w:p w14:paraId="4196F172" w14:textId="77777777" w:rsidR="00D80636" w:rsidRPr="00063629" w:rsidRDefault="00D80636" w:rsidP="00E2331B">
            <w:pPr>
              <w:ind w:left="-1156" w:firstLine="115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Příjmení</w:t>
            </w:r>
          </w:p>
        </w:tc>
        <w:tc>
          <w:tcPr>
            <w:tcW w:w="2128" w:type="dxa"/>
            <w:gridSpan w:val="2"/>
            <w:shd w:val="clear" w:color="auto" w:fill="EAF1DD" w:themeFill="accent3" w:themeFillTint="33"/>
          </w:tcPr>
          <w:p w14:paraId="56B969D2" w14:textId="77777777" w:rsidR="00D80636" w:rsidRPr="00063629" w:rsidRDefault="00D80636" w:rsidP="00E2331B">
            <w:pPr>
              <w:ind w:left="-1156" w:firstLine="115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Jméno</w:t>
            </w:r>
          </w:p>
        </w:tc>
        <w:tc>
          <w:tcPr>
            <w:tcW w:w="5387" w:type="dxa"/>
            <w:shd w:val="clear" w:color="auto" w:fill="EAF1DD" w:themeFill="accent3" w:themeFillTint="33"/>
            <w:vAlign w:val="center"/>
          </w:tcPr>
          <w:p w14:paraId="221D7B1A" w14:textId="77777777" w:rsidR="00D80636" w:rsidRPr="00063629" w:rsidRDefault="00D80636" w:rsidP="00E2331B">
            <w:pPr>
              <w:ind w:left="-1156" w:firstLine="1156"/>
              <w:jc w:val="center"/>
              <w:rPr>
                <w:b/>
                <w:i/>
              </w:rPr>
            </w:pPr>
            <w:r w:rsidRPr="00063629">
              <w:rPr>
                <w:b/>
                <w:i/>
              </w:rPr>
              <w:t>Tituly</w:t>
            </w:r>
          </w:p>
        </w:tc>
      </w:tr>
      <w:tr w:rsidR="00D80636" w14:paraId="6CB95498" w14:textId="77777777" w:rsidTr="00CD10AE">
        <w:tc>
          <w:tcPr>
            <w:tcW w:w="2299" w:type="dxa"/>
            <w:shd w:val="clear" w:color="auto" w:fill="auto"/>
          </w:tcPr>
          <w:p w14:paraId="3B1D5EFD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aAdamek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Adámek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70D1F1FD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Milan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13D6E32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doc. Mgr., Ph.D.</w:t>
            </w:r>
          </w:p>
        </w:tc>
      </w:tr>
      <w:tr w:rsidR="00D4164C" w14:paraId="6E7640C4" w14:textId="77777777" w:rsidTr="00CD10AE">
        <w:tc>
          <w:tcPr>
            <w:tcW w:w="2299" w:type="dxa"/>
            <w:shd w:val="clear" w:color="auto" w:fill="auto"/>
          </w:tcPr>
          <w:p w14:paraId="1CEF42A8" w14:textId="77777777" w:rsidR="00D4164C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aDolinayJ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Dolinay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21DCEF30" w14:textId="77777777" w:rsidR="00D4164C" w:rsidRPr="000A5B88" w:rsidRDefault="00D4164C" w:rsidP="00B33C93">
            <w:pPr>
              <w:spacing w:before="40" w:after="40"/>
              <w:ind w:left="-1156" w:firstLine="1156"/>
            </w:pPr>
            <w:r>
              <w:t>Jan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3D0DB35" w14:textId="77777777" w:rsidR="00D4164C" w:rsidRDefault="00D4164C" w:rsidP="00B33C93">
            <w:pPr>
              <w:spacing w:before="40" w:after="40"/>
              <w:ind w:left="-1156" w:firstLine="1156"/>
            </w:pPr>
            <w:r>
              <w:t>Ing., Ph.D.</w:t>
            </w:r>
          </w:p>
        </w:tc>
      </w:tr>
      <w:tr w:rsidR="00D80636" w14:paraId="3BD72992" w14:textId="77777777" w:rsidTr="00CD10AE">
        <w:tc>
          <w:tcPr>
            <w:tcW w:w="2299" w:type="dxa"/>
            <w:shd w:val="clear" w:color="auto" w:fill="auto"/>
          </w:tcPr>
          <w:p w14:paraId="499F881A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aDrga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Drga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083532AD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Rudolf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BE5D988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Ing., Ph.D.</w:t>
            </w:r>
          </w:p>
        </w:tc>
      </w:tr>
      <w:tr w:rsidR="00D80636" w14:paraId="557A960E" w14:textId="77777777" w:rsidTr="00CD10AE">
        <w:tc>
          <w:tcPr>
            <w:tcW w:w="2299" w:type="dxa"/>
            <w:shd w:val="clear" w:color="auto" w:fill="auto"/>
          </w:tcPr>
          <w:p w14:paraId="4862A6EC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aHrabec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Hrabec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0BAA8042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Dušan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7071342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Ing., Ph.D.</w:t>
            </w:r>
          </w:p>
        </w:tc>
      </w:tr>
      <w:tr w:rsidR="00D80636" w14:paraId="429F38A2" w14:textId="77777777" w:rsidTr="00CD10AE">
        <w:tc>
          <w:tcPr>
            <w:tcW w:w="2299" w:type="dxa"/>
            <w:shd w:val="clear" w:color="auto" w:fill="auto"/>
          </w:tcPr>
          <w:p w14:paraId="5ADB7113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aHromada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Hromada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2F8DC583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Martin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CDF03BC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doc. Ing., Ph.D.</w:t>
            </w:r>
          </w:p>
        </w:tc>
      </w:tr>
      <w:tr w:rsidR="00D80636" w14:paraId="0E074DD8" w14:textId="77777777" w:rsidTr="00CD10AE">
        <w:tc>
          <w:tcPr>
            <w:tcW w:w="2299" w:type="dxa"/>
            <w:shd w:val="clear" w:color="auto" w:fill="auto"/>
          </w:tcPr>
          <w:p w14:paraId="714C8A12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aChramcov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Chramcov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2059D1F9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Bronislav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0D8F3A2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doc. Ing. Ph.D.</w:t>
            </w:r>
          </w:p>
        </w:tc>
      </w:tr>
      <w:tr w:rsidR="00D80636" w14:paraId="06F5EEE7" w14:textId="77777777" w:rsidTr="00CD10AE">
        <w:tc>
          <w:tcPr>
            <w:tcW w:w="2299" w:type="dxa"/>
            <w:shd w:val="clear" w:color="auto" w:fill="auto"/>
          </w:tcPr>
          <w:p w14:paraId="49420F97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aIvanka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Ivanka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065CEF92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Jan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65F741B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Ing.</w:t>
            </w:r>
          </w:p>
        </w:tc>
      </w:tr>
      <w:tr w:rsidR="00D80636" w14:paraId="2687A27E" w14:textId="77777777" w:rsidTr="00CD10AE">
        <w:tc>
          <w:tcPr>
            <w:tcW w:w="2299" w:type="dxa"/>
            <w:shd w:val="clear" w:color="auto" w:fill="auto"/>
          </w:tcPr>
          <w:p w14:paraId="23DAC526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aJasek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Jašek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1ACA033F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Roman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2EB4374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prof. Ing., Ph.D.</w:t>
            </w:r>
          </w:p>
        </w:tc>
      </w:tr>
      <w:tr w:rsidR="00D80636" w14:paraId="62146FFF" w14:textId="77777777" w:rsidTr="00CD10AE">
        <w:tc>
          <w:tcPr>
            <w:tcW w:w="2299" w:type="dxa"/>
            <w:shd w:val="clear" w:color="auto" w:fill="auto"/>
          </w:tcPr>
          <w:p w14:paraId="3C717E16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aKral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Král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68FEE250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Erik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53D0C7A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Ing. et Ing., Ph.D.</w:t>
            </w:r>
          </w:p>
        </w:tc>
      </w:tr>
      <w:tr w:rsidR="00D80636" w14:paraId="3EB2CC81" w14:textId="77777777" w:rsidTr="00CD10AE">
        <w:tc>
          <w:tcPr>
            <w:tcW w:w="2299" w:type="dxa"/>
            <w:shd w:val="clear" w:color="auto" w:fill="auto"/>
          </w:tcPr>
          <w:p w14:paraId="45197502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aKresalek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Křesálek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7CAAB2BA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Vojtěch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B978414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doc. RNDr., CSc.</w:t>
            </w:r>
          </w:p>
        </w:tc>
      </w:tr>
      <w:tr w:rsidR="00D80636" w14:paraId="44AFC3A9" w14:textId="77777777" w:rsidTr="00CD10AE">
        <w:tc>
          <w:tcPr>
            <w:tcW w:w="2299" w:type="dxa"/>
            <w:shd w:val="clear" w:color="auto" w:fill="auto"/>
          </w:tcPr>
          <w:p w14:paraId="6C5C5783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aLapkova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Lapková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2D9636F3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Dora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6C6D394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Ing., Ph.D.</w:t>
            </w:r>
          </w:p>
        </w:tc>
      </w:tr>
      <w:tr w:rsidR="00D80636" w14:paraId="526E9EEE" w14:textId="77777777" w:rsidTr="00CD10AE">
        <w:tc>
          <w:tcPr>
            <w:tcW w:w="2299" w:type="dxa"/>
            <w:shd w:val="clear" w:color="auto" w:fill="auto"/>
          </w:tcPr>
          <w:p w14:paraId="25F1FDA4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aLukas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Lukáš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4F9C4ED9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Luděk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A89C59B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doc. Ing., CSc.</w:t>
            </w:r>
          </w:p>
        </w:tc>
      </w:tr>
      <w:tr w:rsidR="00D80636" w14:paraId="12BB58EA" w14:textId="77777777" w:rsidTr="00CD10AE">
        <w:tc>
          <w:tcPr>
            <w:tcW w:w="2299" w:type="dxa"/>
            <w:shd w:val="clear" w:color="auto" w:fill="auto"/>
          </w:tcPr>
          <w:p w14:paraId="78D3DF35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aMalanikZ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Maláník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7326F0C8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Zdeněk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7F024AA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Ing.</w:t>
            </w:r>
          </w:p>
        </w:tc>
      </w:tr>
      <w:tr w:rsidR="00D80636" w14:paraId="567D8D49" w14:textId="77777777" w:rsidTr="00CD10AE">
        <w:tc>
          <w:tcPr>
            <w:tcW w:w="2299" w:type="dxa"/>
            <w:shd w:val="clear" w:color="auto" w:fill="auto"/>
          </w:tcPr>
          <w:p w14:paraId="384EC39A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aMracek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Mráček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40B2C66F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Aleš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57361D9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doc. Mgr., Ph.D.</w:t>
            </w:r>
          </w:p>
        </w:tc>
      </w:tr>
      <w:tr w:rsidR="00D80636" w14:paraId="39611346" w14:textId="77777777" w:rsidTr="00CD10AE">
        <w:tc>
          <w:tcPr>
            <w:tcW w:w="2299" w:type="dxa"/>
            <w:shd w:val="clear" w:color="auto" w:fill="auto"/>
          </w:tcPr>
          <w:p w14:paraId="29A1FFFD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aNovak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Novák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46E657EA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Petr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DC77F08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Ing., Ph.D.</w:t>
            </w:r>
          </w:p>
        </w:tc>
      </w:tr>
      <w:tr w:rsidR="00D80636" w14:paraId="7B827269" w14:textId="77777777" w:rsidTr="00CD10AE">
        <w:tc>
          <w:tcPr>
            <w:tcW w:w="2299" w:type="dxa"/>
            <w:shd w:val="clear" w:color="auto" w:fill="auto"/>
          </w:tcPr>
          <w:p w14:paraId="5C2D3533" w14:textId="77777777" w:rsidR="00D80636" w:rsidRPr="0077663A" w:rsidRDefault="00D80636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 w:rsidRPr="0077663A">
              <w:rPr>
                <w:rStyle w:val="Odkazintenzivn"/>
              </w:rPr>
              <w:t>Navrátil</w:t>
            </w:r>
          </w:p>
        </w:tc>
        <w:tc>
          <w:tcPr>
            <w:tcW w:w="2128" w:type="dxa"/>
            <w:gridSpan w:val="2"/>
          </w:tcPr>
          <w:p w14:paraId="4D5EDE63" w14:textId="77777777" w:rsidR="00D80636" w:rsidRPr="00404BB4" w:rsidRDefault="00D80636" w:rsidP="00B33C93">
            <w:pPr>
              <w:spacing w:before="40" w:after="40"/>
              <w:ind w:left="-1156" w:firstLine="1156"/>
            </w:pPr>
            <w:r w:rsidRPr="00404BB4">
              <w:t>Petr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B865547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Ing., Ph.D.</w:t>
            </w:r>
          </w:p>
        </w:tc>
      </w:tr>
      <w:tr w:rsidR="00D80636" w14:paraId="7181AC26" w14:textId="77777777" w:rsidTr="00CD10AE">
        <w:tc>
          <w:tcPr>
            <w:tcW w:w="2299" w:type="dxa"/>
            <w:shd w:val="clear" w:color="auto" w:fill="auto"/>
          </w:tcPr>
          <w:p w14:paraId="566C1C61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aProkopova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Prokopová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0C89A75C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Zdenka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7E61A0A" w14:textId="77777777" w:rsidR="00D80636" w:rsidRPr="00063629" w:rsidRDefault="00D80636" w:rsidP="00B33C93">
            <w:pPr>
              <w:spacing w:before="40" w:after="40"/>
              <w:ind w:left="-1156" w:firstLine="1156"/>
            </w:pPr>
            <w:r w:rsidRPr="003C01AD">
              <w:t>doc. Ing. CSc.</w:t>
            </w:r>
          </w:p>
        </w:tc>
      </w:tr>
      <w:tr w:rsidR="00D80636" w14:paraId="3529733E" w14:textId="77777777" w:rsidTr="00CD10AE">
        <w:tc>
          <w:tcPr>
            <w:tcW w:w="2299" w:type="dxa"/>
            <w:shd w:val="clear" w:color="auto" w:fill="auto"/>
          </w:tcPr>
          <w:p w14:paraId="16B628B1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aSedlacek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Sedláček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6543BD94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Lubomír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2CCC834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Mgr., Ph.D.</w:t>
            </w:r>
          </w:p>
        </w:tc>
      </w:tr>
      <w:tr w:rsidR="00D80636" w14:paraId="7407EC3B" w14:textId="77777777" w:rsidTr="00CD10AE">
        <w:tc>
          <w:tcPr>
            <w:tcW w:w="2299" w:type="dxa"/>
            <w:shd w:val="clear" w:color="auto" w:fill="auto"/>
          </w:tcPr>
          <w:p w14:paraId="1236F136" w14:textId="77777777" w:rsidR="00D80636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aSykorova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Sýkorová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60D0565E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Libuše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38E455E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doc. Ing., Ph.D.</w:t>
            </w:r>
          </w:p>
        </w:tc>
      </w:tr>
      <w:tr w:rsidR="00D4164C" w14:paraId="2BA328CD" w14:textId="77777777" w:rsidTr="00CD10AE">
        <w:tc>
          <w:tcPr>
            <w:tcW w:w="2299" w:type="dxa"/>
            <w:shd w:val="clear" w:color="auto" w:fill="auto"/>
          </w:tcPr>
          <w:p w14:paraId="6EFE7F67" w14:textId="77777777" w:rsidR="00D4164C" w:rsidRPr="0077663A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aSysala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Sysala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346A88E1" w14:textId="77777777" w:rsidR="00D4164C" w:rsidRPr="000A5B88" w:rsidRDefault="00D4164C" w:rsidP="00B33C93">
            <w:pPr>
              <w:spacing w:before="40" w:after="40"/>
              <w:ind w:left="-1156" w:firstLine="1156"/>
            </w:pPr>
            <w:r>
              <w:t>Tomáš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6120051" w14:textId="77777777" w:rsidR="00D4164C" w:rsidRDefault="00D4164C" w:rsidP="00B33C93">
            <w:pPr>
              <w:spacing w:before="40" w:after="40"/>
              <w:ind w:left="-1156" w:firstLine="1156"/>
            </w:pPr>
            <w:r>
              <w:t>Ing., Ph.D.</w:t>
            </w:r>
          </w:p>
        </w:tc>
      </w:tr>
      <w:tr w:rsidR="00D80636" w14:paraId="09D438AE" w14:textId="77777777" w:rsidTr="00CD10AE">
        <w:tc>
          <w:tcPr>
            <w:tcW w:w="2299" w:type="dxa"/>
            <w:shd w:val="clear" w:color="auto" w:fill="auto"/>
          </w:tcPr>
          <w:p w14:paraId="2D61003D" w14:textId="77777777" w:rsidR="00D80636" w:rsidRPr="00BA7B08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aSysel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Sysel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7D52EDBC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Martin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17753BC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doc. Ing., Ph.D.</w:t>
            </w:r>
          </w:p>
        </w:tc>
      </w:tr>
      <w:tr w:rsidR="00D80636" w14:paraId="02A41C4E" w14:textId="77777777" w:rsidTr="00CD10AE">
        <w:tc>
          <w:tcPr>
            <w:tcW w:w="2299" w:type="dxa"/>
            <w:shd w:val="clear" w:color="auto" w:fill="auto"/>
          </w:tcPr>
          <w:p w14:paraId="2D8F158C" w14:textId="77777777" w:rsidR="00D80636" w:rsidRPr="00BA7B08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aStefka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Štefka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653A6763" w14:textId="77777777" w:rsidR="00D80636" w:rsidRDefault="00D80636" w:rsidP="00B33C93">
            <w:pPr>
              <w:spacing w:before="40" w:after="40"/>
              <w:ind w:left="-1156" w:firstLine="1156"/>
            </w:pPr>
            <w:r w:rsidRPr="000A5B88">
              <w:t>Vladislav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C9D1E67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JUDr.</w:t>
            </w:r>
          </w:p>
        </w:tc>
      </w:tr>
      <w:tr w:rsidR="00D80636" w14:paraId="0722F165" w14:textId="77777777" w:rsidTr="00CD10AE">
        <w:tc>
          <w:tcPr>
            <w:tcW w:w="2299" w:type="dxa"/>
            <w:shd w:val="clear" w:color="auto" w:fill="auto"/>
          </w:tcPr>
          <w:p w14:paraId="6CDE895E" w14:textId="77777777" w:rsidR="00D80636" w:rsidRPr="00BA7B08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aValouch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Valouch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3048BB5C" w14:textId="77777777" w:rsidR="00D80636" w:rsidRPr="000A5B88" w:rsidRDefault="00D80636" w:rsidP="00B33C93">
            <w:pPr>
              <w:spacing w:before="40" w:after="40"/>
              <w:ind w:left="-1156" w:firstLine="1156"/>
            </w:pPr>
            <w:r w:rsidRPr="007823D8">
              <w:t>Jan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1488BAA" w14:textId="77777777" w:rsidR="00D80636" w:rsidRPr="00063629" w:rsidRDefault="00D80636" w:rsidP="00B33C93">
            <w:pPr>
              <w:spacing w:before="40" w:after="40"/>
              <w:ind w:left="-1156" w:firstLine="1156"/>
            </w:pPr>
            <w:r>
              <w:t>Ing., Ph.D.</w:t>
            </w:r>
          </w:p>
        </w:tc>
      </w:tr>
      <w:tr w:rsidR="00D80636" w14:paraId="18F031AC" w14:textId="77777777" w:rsidTr="00CD10AE">
        <w:tc>
          <w:tcPr>
            <w:tcW w:w="2299" w:type="dxa"/>
            <w:shd w:val="clear" w:color="auto" w:fill="auto"/>
          </w:tcPr>
          <w:p w14:paraId="62937440" w14:textId="77777777" w:rsidR="00D80636" w:rsidRPr="0006509C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aVaskova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Vašková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4DDF9CCE" w14:textId="77777777" w:rsidR="00D80636" w:rsidRPr="0006509C" w:rsidRDefault="00D80636" w:rsidP="00B33C93">
            <w:pPr>
              <w:spacing w:before="40" w:after="40"/>
              <w:ind w:left="-1156" w:firstLine="1156"/>
            </w:pPr>
            <w:r w:rsidRPr="0006509C">
              <w:t>Hana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68F77B6" w14:textId="77777777" w:rsidR="00D80636" w:rsidRPr="0006509C" w:rsidRDefault="00D80636" w:rsidP="00B33C93">
            <w:pPr>
              <w:spacing w:before="40" w:after="40"/>
              <w:ind w:left="-1156" w:firstLine="1156"/>
            </w:pPr>
            <w:r w:rsidRPr="0006509C">
              <w:t>Mgr., Ph.D.</w:t>
            </w:r>
          </w:p>
        </w:tc>
      </w:tr>
      <w:tr w:rsidR="00D80636" w14:paraId="3E179767" w14:textId="77777777" w:rsidTr="00CD10AE">
        <w:tc>
          <w:tcPr>
            <w:tcW w:w="2299" w:type="dxa"/>
            <w:shd w:val="clear" w:color="auto" w:fill="auto"/>
          </w:tcPr>
          <w:p w14:paraId="51AE61EF" w14:textId="77777777" w:rsidR="00D80636" w:rsidRPr="0006509C" w:rsidRDefault="00D80636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 w:rsidRPr="0006509C">
              <w:rPr>
                <w:rStyle w:val="Odkazintenzivn"/>
              </w:rPr>
              <w:t>Vašek</w:t>
            </w:r>
          </w:p>
        </w:tc>
        <w:tc>
          <w:tcPr>
            <w:tcW w:w="2128" w:type="dxa"/>
            <w:gridSpan w:val="2"/>
          </w:tcPr>
          <w:p w14:paraId="29EFEE7C" w14:textId="77777777" w:rsidR="00D80636" w:rsidRPr="0006509C" w:rsidRDefault="00D80636" w:rsidP="00B33C93">
            <w:pPr>
              <w:spacing w:before="40" w:after="40"/>
              <w:ind w:left="-1156" w:firstLine="1156"/>
            </w:pPr>
            <w:r w:rsidRPr="0006509C">
              <w:t>Vladimír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49CCAA8" w14:textId="77777777" w:rsidR="00D80636" w:rsidRPr="0006509C" w:rsidRDefault="00D80636" w:rsidP="00B33C93">
            <w:pPr>
              <w:spacing w:before="40" w:after="40"/>
              <w:ind w:left="-1156" w:firstLine="1156"/>
            </w:pPr>
            <w:r w:rsidRPr="0006509C">
              <w:t>prof. Ing., CSc.</w:t>
            </w:r>
          </w:p>
        </w:tc>
      </w:tr>
      <w:tr w:rsidR="00D80636" w14:paraId="442D15FA" w14:textId="77777777" w:rsidTr="00CD10AE">
        <w:tc>
          <w:tcPr>
            <w:tcW w:w="2299" w:type="dxa"/>
            <w:shd w:val="clear" w:color="auto" w:fill="auto"/>
          </w:tcPr>
          <w:p w14:paraId="2A181460" w14:textId="77777777" w:rsidR="00D80636" w:rsidRPr="0006509C" w:rsidRDefault="00B33C93" w:rsidP="00B33C93">
            <w:pPr>
              <w:spacing w:before="40" w:after="40"/>
              <w:ind w:left="-1156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aVojtesek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Vojtěšek</w:t>
            </w:r>
            <w:r>
              <w:fldChar w:fldCharType="end"/>
            </w:r>
          </w:p>
        </w:tc>
        <w:tc>
          <w:tcPr>
            <w:tcW w:w="2128" w:type="dxa"/>
            <w:gridSpan w:val="2"/>
          </w:tcPr>
          <w:p w14:paraId="78D26510" w14:textId="77777777" w:rsidR="00D80636" w:rsidRPr="0006509C" w:rsidRDefault="00D80636" w:rsidP="00B33C93">
            <w:pPr>
              <w:spacing w:before="40" w:after="40"/>
              <w:ind w:left="-1156" w:firstLine="1156"/>
            </w:pPr>
            <w:r w:rsidRPr="0006509C">
              <w:t>Jiří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A7C0DE0" w14:textId="77777777" w:rsidR="00D80636" w:rsidRPr="0006509C" w:rsidRDefault="00D80636" w:rsidP="00B33C93">
            <w:pPr>
              <w:spacing w:before="40" w:after="40"/>
              <w:ind w:left="-1156" w:firstLine="1156"/>
            </w:pPr>
            <w:r w:rsidRPr="0006509C">
              <w:t>doc. Ing., Ph.D.</w:t>
            </w:r>
          </w:p>
        </w:tc>
      </w:tr>
      <w:tr w:rsidR="00D80636" w14:paraId="70C8FFD4" w14:textId="77777777" w:rsidTr="00CD10AE">
        <w:tc>
          <w:tcPr>
            <w:tcW w:w="9814" w:type="dxa"/>
            <w:gridSpan w:val="4"/>
            <w:shd w:val="clear" w:color="auto" w:fill="EAF1DD" w:themeFill="accent3" w:themeFillTint="33"/>
          </w:tcPr>
          <w:p w14:paraId="10B0FC3A" w14:textId="77777777" w:rsidR="00D80636" w:rsidRPr="0006509C" w:rsidRDefault="00D80636" w:rsidP="00E2331B">
            <w:pPr>
              <w:ind w:left="-1156" w:firstLine="1156"/>
              <w:jc w:val="center"/>
              <w:rPr>
                <w:b/>
              </w:rPr>
            </w:pPr>
            <w:r w:rsidRPr="0006509C">
              <w:rPr>
                <w:i/>
              </w:rPr>
              <w:t>Seznam externích vyučujících a odborníků z praxe v abecedním pořadí:</w:t>
            </w:r>
          </w:p>
        </w:tc>
      </w:tr>
      <w:tr w:rsidR="00D80636" w14:paraId="2961780E" w14:textId="77777777" w:rsidTr="00CD10AE">
        <w:tc>
          <w:tcPr>
            <w:tcW w:w="2299" w:type="dxa"/>
            <w:shd w:val="clear" w:color="auto" w:fill="EAF1DD" w:themeFill="accent3" w:themeFillTint="33"/>
            <w:vAlign w:val="center"/>
          </w:tcPr>
          <w:p w14:paraId="6A0B6226" w14:textId="77777777" w:rsidR="00D80636" w:rsidRPr="00063629" w:rsidRDefault="00D80636" w:rsidP="00E2331B">
            <w:pPr>
              <w:ind w:left="-1156" w:firstLine="115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Příjmení</w:t>
            </w:r>
          </w:p>
        </w:tc>
        <w:tc>
          <w:tcPr>
            <w:tcW w:w="2128" w:type="dxa"/>
            <w:gridSpan w:val="2"/>
            <w:shd w:val="clear" w:color="auto" w:fill="EAF1DD" w:themeFill="accent3" w:themeFillTint="33"/>
          </w:tcPr>
          <w:p w14:paraId="51C128A4" w14:textId="77777777" w:rsidR="00D80636" w:rsidRPr="00063629" w:rsidRDefault="00D80636" w:rsidP="00E2331B">
            <w:pPr>
              <w:ind w:left="-1156" w:firstLine="115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Jméno</w:t>
            </w:r>
          </w:p>
        </w:tc>
        <w:tc>
          <w:tcPr>
            <w:tcW w:w="5387" w:type="dxa"/>
            <w:shd w:val="clear" w:color="auto" w:fill="EAF1DD" w:themeFill="accent3" w:themeFillTint="33"/>
            <w:vAlign w:val="center"/>
          </w:tcPr>
          <w:p w14:paraId="7A40F770" w14:textId="77777777" w:rsidR="00D80636" w:rsidRPr="00063629" w:rsidRDefault="00D80636" w:rsidP="00E2331B">
            <w:pPr>
              <w:ind w:left="-1156" w:firstLine="1156"/>
              <w:jc w:val="center"/>
              <w:rPr>
                <w:b/>
                <w:i/>
              </w:rPr>
            </w:pPr>
            <w:r w:rsidRPr="00063629">
              <w:rPr>
                <w:b/>
                <w:i/>
              </w:rPr>
              <w:t>Tituly</w:t>
            </w:r>
          </w:p>
        </w:tc>
      </w:tr>
      <w:tr w:rsidR="00D80636" w14:paraId="5F891BBD" w14:textId="77777777" w:rsidTr="00CD10AE">
        <w:tc>
          <w:tcPr>
            <w:tcW w:w="2299" w:type="dxa"/>
            <w:shd w:val="clear" w:color="auto" w:fill="auto"/>
          </w:tcPr>
          <w:p w14:paraId="1B476803" w14:textId="77777777" w:rsidR="00D80636" w:rsidRPr="0038422E" w:rsidRDefault="00B33C93" w:rsidP="00B33C93">
            <w:pPr>
              <w:spacing w:before="40" w:after="40"/>
              <w:ind w:left="-1156" w:right="57" w:firstLine="1156"/>
              <w:rPr>
                <w:rStyle w:val="Odkazintenzivn"/>
              </w:rPr>
            </w:pPr>
            <w:r>
              <w:fldChar w:fldCharType="begin"/>
            </w:r>
            <w:r>
              <w:instrText xml:space="preserve"> REF aZelinka \h  \* MERGEFORMAT </w:instrText>
            </w:r>
            <w:r>
              <w:fldChar w:fldCharType="separate"/>
            </w:r>
            <w:r w:rsidR="000321B9" w:rsidRPr="000321B9">
              <w:rPr>
                <w:rStyle w:val="Odkazintenzivn"/>
              </w:rPr>
              <w:t>Zelinka</w:t>
            </w:r>
            <w:r>
              <w:fldChar w:fldCharType="end"/>
            </w:r>
          </w:p>
        </w:tc>
        <w:tc>
          <w:tcPr>
            <w:tcW w:w="2128" w:type="dxa"/>
            <w:gridSpan w:val="2"/>
            <w:vAlign w:val="center"/>
          </w:tcPr>
          <w:p w14:paraId="1D6DF40A" w14:textId="77777777" w:rsidR="00D80636" w:rsidRPr="0080611C" w:rsidRDefault="00D80636" w:rsidP="00B33C93">
            <w:pPr>
              <w:spacing w:before="40" w:after="40"/>
              <w:ind w:left="-1156" w:right="57" w:firstLine="1156"/>
            </w:pPr>
            <w:r>
              <w:t>Stanislav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E37D8E9" w14:textId="77777777" w:rsidR="00D80636" w:rsidRPr="0080611C" w:rsidRDefault="00D80636" w:rsidP="00B33C93">
            <w:pPr>
              <w:spacing w:before="40" w:after="40"/>
              <w:ind w:left="-1156" w:right="57" w:firstLine="1156"/>
            </w:pPr>
            <w:r>
              <w:t>PhDr. Mgr. Bc.</w:t>
            </w:r>
          </w:p>
        </w:tc>
      </w:tr>
    </w:tbl>
    <w:p w14:paraId="29FA0B3C" w14:textId="77777777" w:rsidR="00D80636" w:rsidRDefault="00D80636" w:rsidP="00D80636"/>
    <w:p w14:paraId="788DD403" w14:textId="77777777" w:rsidR="00D80636" w:rsidRDefault="00D80636" w:rsidP="00D80636">
      <w:pPr>
        <w:spacing w:after="160" w:line="259" w:lineRule="auto"/>
      </w:pPr>
    </w:p>
    <w:p w14:paraId="740B6169" w14:textId="77777777" w:rsidR="00D80636" w:rsidRDefault="00D80636" w:rsidP="00D80636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198EADA3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73A4EFC1" w14:textId="77777777" w:rsidR="00D80636" w:rsidRDefault="00D80636" w:rsidP="00E2331B">
            <w:pPr>
              <w:tabs>
                <w:tab w:val="right" w:pos="9599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3B1DBA38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1A7F6B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73AFD225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56D60F80" w14:textId="77777777" w:rsidTr="00E2331B">
        <w:tc>
          <w:tcPr>
            <w:tcW w:w="2518" w:type="dxa"/>
            <w:shd w:val="clear" w:color="auto" w:fill="F7CAAC"/>
          </w:tcPr>
          <w:p w14:paraId="7E7DDC0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3D6E9850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7AC77FCE" w14:textId="77777777" w:rsidTr="00E2331B">
        <w:tc>
          <w:tcPr>
            <w:tcW w:w="2518" w:type="dxa"/>
            <w:shd w:val="clear" w:color="auto" w:fill="F7CAAC"/>
          </w:tcPr>
          <w:p w14:paraId="6D1D848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20731A5F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59DF3CBB" w14:textId="77777777" w:rsidTr="00E2331B">
        <w:tc>
          <w:tcPr>
            <w:tcW w:w="2518" w:type="dxa"/>
            <w:shd w:val="clear" w:color="auto" w:fill="F7CAAC"/>
          </w:tcPr>
          <w:p w14:paraId="527F051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6DF3E600" w14:textId="77777777" w:rsidR="00D80636" w:rsidRDefault="00D80636" w:rsidP="00E2331B">
            <w:pPr>
              <w:jc w:val="both"/>
            </w:pPr>
            <w:r>
              <w:t xml:space="preserve">Milan </w:t>
            </w:r>
            <w:bookmarkStart w:id="722" w:name="aAdamek"/>
            <w:r>
              <w:t>Adámek</w:t>
            </w:r>
            <w:bookmarkEnd w:id="722"/>
          </w:p>
        </w:tc>
        <w:tc>
          <w:tcPr>
            <w:tcW w:w="709" w:type="dxa"/>
            <w:shd w:val="clear" w:color="auto" w:fill="F7CAAC"/>
          </w:tcPr>
          <w:p w14:paraId="40CB7E3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59B6EE42" w14:textId="77777777" w:rsidR="00D80636" w:rsidRDefault="00D80636" w:rsidP="00E2331B">
            <w:pPr>
              <w:jc w:val="both"/>
            </w:pPr>
            <w:r>
              <w:t>doc. Mgr. Ph.D.</w:t>
            </w:r>
          </w:p>
        </w:tc>
      </w:tr>
      <w:tr w:rsidR="00D80636" w14:paraId="44933E50" w14:textId="77777777" w:rsidTr="00E2331B">
        <w:tc>
          <w:tcPr>
            <w:tcW w:w="2518" w:type="dxa"/>
            <w:shd w:val="clear" w:color="auto" w:fill="F7CAAC"/>
          </w:tcPr>
          <w:p w14:paraId="6429BB3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2FFFC1F6" w14:textId="77777777" w:rsidR="00D80636" w:rsidRDefault="00D80636" w:rsidP="00E2331B">
            <w:pPr>
              <w:jc w:val="both"/>
            </w:pPr>
            <w:r>
              <w:t>1967</w:t>
            </w:r>
          </w:p>
        </w:tc>
        <w:tc>
          <w:tcPr>
            <w:tcW w:w="1721" w:type="dxa"/>
            <w:shd w:val="clear" w:color="auto" w:fill="F7CAAC"/>
          </w:tcPr>
          <w:p w14:paraId="01C0CED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5CCAD03C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6BA3835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AF35109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378C6C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B6E6130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6240E78D" w14:textId="77777777" w:rsidTr="00E2331B">
        <w:tc>
          <w:tcPr>
            <w:tcW w:w="5068" w:type="dxa"/>
            <w:gridSpan w:val="3"/>
            <w:shd w:val="clear" w:color="auto" w:fill="F7CAAC"/>
          </w:tcPr>
          <w:p w14:paraId="5FCA4EA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6F38B429" w14:textId="77777777" w:rsidR="00D80636" w:rsidRDefault="00D80636" w:rsidP="00E2331B">
            <w:pPr>
              <w:jc w:val="both"/>
            </w:pPr>
            <w:del w:id="723" w:author="Uzivatel" w:date="2018-11-13T08:53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6D64720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176FDA9" w14:textId="77777777" w:rsidR="00D80636" w:rsidRDefault="00D80636" w:rsidP="00E2331B">
            <w:pPr>
              <w:jc w:val="both"/>
            </w:pPr>
            <w:del w:id="724" w:author="Uzivatel" w:date="2018-11-13T08:53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0CEE202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6533C66" w14:textId="77777777" w:rsidR="00D80636" w:rsidRDefault="00D80636" w:rsidP="00E2331B">
            <w:pPr>
              <w:jc w:val="both"/>
            </w:pPr>
            <w:del w:id="725" w:author="Uzivatel" w:date="2018-11-13T08:53:00Z">
              <w:r w:rsidDel="00A608FA">
                <w:delText>N</w:delText>
              </w:r>
            </w:del>
          </w:p>
        </w:tc>
      </w:tr>
      <w:tr w:rsidR="00D80636" w14:paraId="3505E85D" w14:textId="77777777" w:rsidTr="00E2331B">
        <w:tc>
          <w:tcPr>
            <w:tcW w:w="6060" w:type="dxa"/>
            <w:gridSpan w:val="5"/>
            <w:shd w:val="clear" w:color="auto" w:fill="F7CAAC"/>
          </w:tcPr>
          <w:p w14:paraId="6EFFE589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6A15A66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5B9D1A4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3FE5852A" w14:textId="77777777" w:rsidTr="00E2331B">
        <w:tc>
          <w:tcPr>
            <w:tcW w:w="6060" w:type="dxa"/>
            <w:gridSpan w:val="5"/>
          </w:tcPr>
          <w:p w14:paraId="3EB01812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04982DAE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5D1D1618" w14:textId="77777777" w:rsidR="00D80636" w:rsidRDefault="00D80636" w:rsidP="00E2331B">
            <w:pPr>
              <w:jc w:val="both"/>
            </w:pPr>
          </w:p>
        </w:tc>
      </w:tr>
      <w:tr w:rsidR="00D80636" w14:paraId="20684016" w14:textId="77777777" w:rsidTr="00E2331B">
        <w:tc>
          <w:tcPr>
            <w:tcW w:w="9859" w:type="dxa"/>
            <w:gridSpan w:val="11"/>
            <w:shd w:val="clear" w:color="auto" w:fill="F7CAAC"/>
          </w:tcPr>
          <w:p w14:paraId="63326C0E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7A44A0C2" w14:textId="77777777" w:rsidTr="00E2331B">
        <w:trPr>
          <w:trHeight w:val="749"/>
        </w:trPr>
        <w:tc>
          <w:tcPr>
            <w:tcW w:w="9859" w:type="dxa"/>
            <w:gridSpan w:val="11"/>
            <w:tcBorders>
              <w:top w:val="nil"/>
            </w:tcBorders>
          </w:tcPr>
          <w:p w14:paraId="5A6F4E27" w14:textId="77777777" w:rsidR="00D80636" w:rsidRDefault="00D80636" w:rsidP="00E2331B">
            <w:pPr>
              <w:jc w:val="both"/>
            </w:pPr>
            <w:r>
              <w:t>Elektrické obvody – garant, přednášející (100 %)</w:t>
            </w:r>
          </w:p>
          <w:p w14:paraId="7B1616EA" w14:textId="77777777" w:rsidR="00D80636" w:rsidRDefault="00D80636" w:rsidP="00E2331B">
            <w:pPr>
              <w:jc w:val="both"/>
            </w:pPr>
            <w:r>
              <w:t>Analogová a číslicová technika – garant, přednášející (100 %)</w:t>
            </w:r>
          </w:p>
          <w:p w14:paraId="197A0CAA" w14:textId="77777777" w:rsidR="00D80636" w:rsidRDefault="00D80636" w:rsidP="00E2331B">
            <w:pPr>
              <w:jc w:val="both"/>
            </w:pPr>
            <w:r>
              <w:t>Technické prostředky bezpečnostních systémů – garant, přednášející (100 %)</w:t>
            </w:r>
          </w:p>
        </w:tc>
      </w:tr>
      <w:tr w:rsidR="00D80636" w14:paraId="41177AA7" w14:textId="77777777" w:rsidTr="00E2331B">
        <w:tc>
          <w:tcPr>
            <w:tcW w:w="9859" w:type="dxa"/>
            <w:gridSpan w:val="11"/>
            <w:shd w:val="clear" w:color="auto" w:fill="F7CAAC"/>
          </w:tcPr>
          <w:p w14:paraId="35D82BDD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53230D2E" w14:textId="77777777" w:rsidTr="00E2331B">
        <w:trPr>
          <w:trHeight w:val="891"/>
        </w:trPr>
        <w:tc>
          <w:tcPr>
            <w:tcW w:w="9859" w:type="dxa"/>
            <w:gridSpan w:val="11"/>
          </w:tcPr>
          <w:p w14:paraId="3CC92971" w14:textId="77777777" w:rsidR="00D80636" w:rsidRPr="005B6B64" w:rsidRDefault="00D80636" w:rsidP="00E2331B">
            <w:pPr>
              <w:pStyle w:val="Zkladntext"/>
              <w:ind w:left="1247" w:hanging="1247"/>
              <w:jc w:val="left"/>
              <w:rPr>
                <w:sz w:val="20"/>
              </w:rPr>
            </w:pPr>
            <w:r w:rsidRPr="005B6B64">
              <w:rPr>
                <w:sz w:val="20"/>
              </w:rPr>
              <w:t>1985 – 1990</w:t>
            </w:r>
            <w:r>
              <w:rPr>
                <w:sz w:val="20"/>
              </w:rPr>
              <w:t>:</w:t>
            </w:r>
            <w:r w:rsidRPr="005B6B64">
              <w:rPr>
                <w:sz w:val="20"/>
              </w:rPr>
              <w:tab/>
              <w:t xml:space="preserve">UP Olomouc, Fakulta přírodovědecká, obor </w:t>
            </w:r>
            <w:r>
              <w:rPr>
                <w:sz w:val="20"/>
              </w:rPr>
              <w:t>„</w:t>
            </w:r>
            <w:r w:rsidRPr="005B6B64">
              <w:rPr>
                <w:sz w:val="20"/>
              </w:rPr>
              <w:t>Experimentální fyzika</w:t>
            </w:r>
            <w:r>
              <w:rPr>
                <w:sz w:val="20"/>
              </w:rPr>
              <w:t>“</w:t>
            </w:r>
            <w:r w:rsidRPr="005B6B64">
              <w:rPr>
                <w:sz w:val="20"/>
              </w:rPr>
              <w:t xml:space="preserve">, </w:t>
            </w:r>
            <w:r>
              <w:rPr>
                <w:sz w:val="20"/>
              </w:rPr>
              <w:t>(</w:t>
            </w:r>
            <w:r w:rsidRPr="005B6B64">
              <w:rPr>
                <w:sz w:val="20"/>
              </w:rPr>
              <w:t>Mgr.</w:t>
            </w:r>
            <w:r>
              <w:rPr>
                <w:sz w:val="20"/>
              </w:rPr>
              <w:t>)</w:t>
            </w:r>
            <w:r w:rsidRPr="005B6B64">
              <w:rPr>
                <w:sz w:val="20"/>
              </w:rPr>
              <w:t xml:space="preserve"> </w:t>
            </w:r>
          </w:p>
          <w:p w14:paraId="0C47A68D" w14:textId="77777777" w:rsidR="00D80636" w:rsidRPr="005B6B64" w:rsidRDefault="00D80636" w:rsidP="00E2331B">
            <w:pPr>
              <w:pStyle w:val="Zkladntext"/>
              <w:ind w:left="1247" w:hanging="1247"/>
              <w:jc w:val="left"/>
              <w:rPr>
                <w:sz w:val="20"/>
              </w:rPr>
            </w:pPr>
            <w:r w:rsidRPr="005B6B64">
              <w:rPr>
                <w:sz w:val="20"/>
              </w:rPr>
              <w:t>1993 – 1996</w:t>
            </w:r>
            <w:r>
              <w:rPr>
                <w:sz w:val="20"/>
              </w:rPr>
              <w:t>:</w:t>
            </w:r>
            <w:r w:rsidRPr="005B6B64">
              <w:rPr>
                <w:sz w:val="20"/>
              </w:rPr>
              <w:tab/>
              <w:t xml:space="preserve">UP Olomouc, Fakulta přírodovědecká, </w:t>
            </w:r>
            <w:r>
              <w:rPr>
                <w:sz w:val="20"/>
              </w:rPr>
              <w:t>obor „Informatika“</w:t>
            </w:r>
            <w:r w:rsidRPr="005B6B64">
              <w:rPr>
                <w:sz w:val="20"/>
              </w:rPr>
              <w:t xml:space="preserve"> </w:t>
            </w:r>
          </w:p>
          <w:p w14:paraId="33CD222D" w14:textId="77777777" w:rsidR="00D80636" w:rsidRPr="005B6B64" w:rsidRDefault="00D80636" w:rsidP="00E2331B">
            <w:pPr>
              <w:pStyle w:val="Zkladntext"/>
              <w:ind w:left="1247" w:hanging="1247"/>
              <w:jc w:val="left"/>
              <w:rPr>
                <w:sz w:val="20"/>
              </w:rPr>
            </w:pPr>
            <w:r w:rsidRPr="005B6B64">
              <w:rPr>
                <w:sz w:val="20"/>
              </w:rPr>
              <w:t>1998 – 2002</w:t>
            </w:r>
            <w:r>
              <w:rPr>
                <w:sz w:val="20"/>
              </w:rPr>
              <w:t>:</w:t>
            </w:r>
            <w:r w:rsidRPr="005B6B64">
              <w:rPr>
                <w:sz w:val="20"/>
              </w:rPr>
              <w:tab/>
              <w:t>UTB</w:t>
            </w:r>
            <w:r>
              <w:rPr>
                <w:sz w:val="20"/>
              </w:rPr>
              <w:t xml:space="preserve"> ve Zlíně</w:t>
            </w:r>
            <w:r w:rsidRPr="005B6B64">
              <w:rPr>
                <w:sz w:val="20"/>
              </w:rPr>
              <w:t xml:space="preserve">, Fakulta technologická, obor </w:t>
            </w:r>
            <w:r>
              <w:rPr>
                <w:sz w:val="20"/>
              </w:rPr>
              <w:t>„</w:t>
            </w:r>
            <w:r w:rsidRPr="005B6B64">
              <w:rPr>
                <w:sz w:val="20"/>
              </w:rPr>
              <w:t>Technická kybernetika</w:t>
            </w:r>
            <w:r>
              <w:rPr>
                <w:sz w:val="20"/>
              </w:rPr>
              <w:t>“</w:t>
            </w:r>
            <w:r w:rsidRPr="005B6B64">
              <w:rPr>
                <w:sz w:val="20"/>
              </w:rPr>
              <w:t xml:space="preserve">, </w:t>
            </w:r>
            <w:r>
              <w:rPr>
                <w:sz w:val="20"/>
              </w:rPr>
              <w:t>(</w:t>
            </w:r>
            <w:r w:rsidRPr="005B6B64">
              <w:rPr>
                <w:sz w:val="20"/>
              </w:rPr>
              <w:t>Ph.D</w:t>
            </w:r>
            <w:r>
              <w:rPr>
                <w:sz w:val="20"/>
              </w:rPr>
              <w:t>.)</w:t>
            </w:r>
          </w:p>
          <w:p w14:paraId="5FA4DF9A" w14:textId="77777777" w:rsidR="00D80636" w:rsidRPr="001A7E83" w:rsidRDefault="00D80636" w:rsidP="00E2331B">
            <w:pPr>
              <w:jc w:val="both"/>
            </w:pPr>
            <w:del w:id="726" w:author="Uzivatel" w:date="2018-11-13T09:00:00Z">
              <w:r w:rsidDel="00C8781B">
                <w:delText>2008:</w:delText>
              </w:r>
              <w:r w:rsidRPr="009D3BE2" w:rsidDel="00C8781B">
                <w:delText xml:space="preserve"> </w:delText>
              </w:r>
              <w:r w:rsidDel="00C8781B">
                <w:delText xml:space="preserve">               </w:delText>
              </w:r>
              <w:r w:rsidRPr="009D3BE2" w:rsidDel="00C8781B">
                <w:delText>UTB ve Zlíně, Fakulta aplikované informatiky, obor „Ř</w:delText>
              </w:r>
              <w:r w:rsidDel="00C8781B">
                <w:delText>ízení strojů a procesů“, (doc.)</w:delText>
              </w:r>
            </w:del>
          </w:p>
        </w:tc>
      </w:tr>
      <w:tr w:rsidR="00D80636" w14:paraId="059EB461" w14:textId="77777777" w:rsidTr="00E2331B">
        <w:tc>
          <w:tcPr>
            <w:tcW w:w="9859" w:type="dxa"/>
            <w:gridSpan w:val="11"/>
            <w:shd w:val="clear" w:color="auto" w:fill="F7CAAC"/>
          </w:tcPr>
          <w:p w14:paraId="02BD8FA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3D3DC441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69C60D06" w14:textId="77777777" w:rsidTr="00E2331B">
        <w:trPr>
          <w:trHeight w:val="1090"/>
        </w:trPr>
        <w:tc>
          <w:tcPr>
            <w:tcW w:w="9859" w:type="dxa"/>
            <w:gridSpan w:val="11"/>
          </w:tcPr>
          <w:p w14:paraId="347AB1A6" w14:textId="77777777" w:rsidR="00D80636" w:rsidRPr="005B6B64" w:rsidRDefault="00D80636" w:rsidP="00E2331B">
            <w:pPr>
              <w:pStyle w:val="Zkladntext"/>
              <w:ind w:left="1247" w:hanging="1247"/>
              <w:jc w:val="left"/>
              <w:rPr>
                <w:sz w:val="20"/>
              </w:rPr>
            </w:pPr>
            <w:r w:rsidRPr="005B6B64">
              <w:rPr>
                <w:sz w:val="20"/>
              </w:rPr>
              <w:t>1997 – 2000</w:t>
            </w:r>
            <w:r w:rsidRPr="005B6B64">
              <w:rPr>
                <w:sz w:val="20"/>
              </w:rPr>
              <w:tab/>
              <w:t xml:space="preserve">Vysoké učení technické Brno, Fakulta technologická, Ústav automatizace a řídicí techniky, odborný asistent </w:t>
            </w:r>
          </w:p>
          <w:p w14:paraId="61FE00EC" w14:textId="77777777" w:rsidR="00D80636" w:rsidRPr="005B6B64" w:rsidRDefault="00D80636" w:rsidP="00E2331B">
            <w:pPr>
              <w:pStyle w:val="Zkladntext"/>
              <w:ind w:left="1247" w:hanging="1247"/>
              <w:jc w:val="left"/>
              <w:rPr>
                <w:sz w:val="20"/>
              </w:rPr>
            </w:pPr>
            <w:r w:rsidRPr="005B6B64">
              <w:rPr>
                <w:sz w:val="20"/>
              </w:rPr>
              <w:t>2001 – 2004</w:t>
            </w:r>
            <w:r w:rsidRPr="005B6B64">
              <w:rPr>
                <w:sz w:val="20"/>
              </w:rPr>
              <w:tab/>
              <w:t xml:space="preserve">UTB ve Zlíně, Fakulta technologická, Institut informačních technologií, odborný asistent </w:t>
            </w:r>
          </w:p>
          <w:p w14:paraId="687652D8" w14:textId="77777777" w:rsidR="00D80636" w:rsidRPr="005B6B64" w:rsidRDefault="00D80636" w:rsidP="00E2331B">
            <w:pPr>
              <w:pStyle w:val="Zkladntext"/>
              <w:ind w:left="1247" w:hanging="1247"/>
              <w:jc w:val="left"/>
              <w:rPr>
                <w:sz w:val="20"/>
              </w:rPr>
            </w:pPr>
            <w:r w:rsidRPr="005B6B64">
              <w:rPr>
                <w:sz w:val="20"/>
              </w:rPr>
              <w:t>2004 – 2005</w:t>
            </w:r>
            <w:r w:rsidRPr="005B6B64">
              <w:rPr>
                <w:sz w:val="20"/>
              </w:rPr>
              <w:tab/>
              <w:t xml:space="preserve">UTB ve Zlíně, Fakulta technologické, Ústav elektrotechniky a měření, zástupce ředitele ústavu </w:t>
            </w:r>
          </w:p>
          <w:p w14:paraId="1E552500" w14:textId="77777777" w:rsidR="00D80636" w:rsidRPr="005B6B64" w:rsidRDefault="00D80636" w:rsidP="00E2331B">
            <w:pPr>
              <w:pStyle w:val="Zkladntext"/>
              <w:ind w:left="1247" w:hanging="1247"/>
              <w:jc w:val="left"/>
              <w:rPr>
                <w:sz w:val="20"/>
              </w:rPr>
            </w:pPr>
            <w:r w:rsidRPr="005B6B64">
              <w:rPr>
                <w:sz w:val="20"/>
              </w:rPr>
              <w:t>2006 – 2008</w:t>
            </w:r>
            <w:r w:rsidRPr="005B6B64">
              <w:rPr>
                <w:sz w:val="20"/>
              </w:rPr>
              <w:tab/>
              <w:t>UTB ve Zlíně ve Zlíně, Fakulta aplikované informatiky, Ústav elektrotechniky a měření, zástupce ředitele ústavu, proděkan pro propagaci a rozvoj</w:t>
            </w:r>
          </w:p>
          <w:p w14:paraId="4379467E" w14:textId="77777777" w:rsidR="00D80636" w:rsidRDefault="00D80636" w:rsidP="00E2331B">
            <w:pPr>
              <w:pStyle w:val="Zkladntext"/>
              <w:ind w:left="1247" w:hanging="1247"/>
              <w:jc w:val="left"/>
              <w:rPr>
                <w:sz w:val="20"/>
              </w:rPr>
            </w:pPr>
            <w:r w:rsidRPr="005B6B64">
              <w:rPr>
                <w:sz w:val="20"/>
              </w:rPr>
              <w:t>2010 – 2014</w:t>
            </w:r>
            <w:r w:rsidRPr="005B6B64">
              <w:rPr>
                <w:sz w:val="20"/>
              </w:rPr>
              <w:tab/>
              <w:t>UTB ve Zlíně ve Zlíně, Fakulta aplikované informatiky, Ústav bezpečnostního inženýrství, ředitel ústavu, proděkan p</w:t>
            </w:r>
            <w:r>
              <w:rPr>
                <w:sz w:val="20"/>
              </w:rPr>
              <w:t xml:space="preserve">ro tvůrčí činnosti a propagaci </w:t>
            </w:r>
          </w:p>
          <w:p w14:paraId="1E923348" w14:textId="77777777" w:rsidR="00D80636" w:rsidRPr="00080943" w:rsidRDefault="00D80636" w:rsidP="00E2331B">
            <w:pPr>
              <w:jc w:val="both"/>
            </w:pPr>
            <w:r w:rsidRPr="009D3BE2">
              <w:t xml:space="preserve">2014 – dosud: </w:t>
            </w:r>
            <w:r>
              <w:t xml:space="preserve"> </w:t>
            </w:r>
            <w:r w:rsidRPr="009D3BE2">
              <w:t xml:space="preserve">UTB ve Zlíně, Fakulta aplikované informatiky, </w:t>
            </w:r>
            <w:r>
              <w:t>děkan</w:t>
            </w:r>
          </w:p>
        </w:tc>
      </w:tr>
      <w:tr w:rsidR="00D80636" w14:paraId="71661DD2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6DEE7E09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1837C657" w14:textId="77777777" w:rsidTr="00E2331B">
        <w:trPr>
          <w:trHeight w:val="419"/>
        </w:trPr>
        <w:tc>
          <w:tcPr>
            <w:tcW w:w="9859" w:type="dxa"/>
            <w:gridSpan w:val="11"/>
          </w:tcPr>
          <w:p w14:paraId="7592F98C" w14:textId="77777777" w:rsidR="00D80636" w:rsidRDefault="00D80636" w:rsidP="00E2331B">
            <w:pPr>
              <w:jc w:val="both"/>
            </w:pPr>
            <w:r>
              <w:t xml:space="preserve">Od roku 1998 vedoucí úspěšně obhájených 74 bakalářských a 75 diplomových prací. </w:t>
            </w:r>
          </w:p>
          <w:p w14:paraId="227C5E3B" w14:textId="77777777" w:rsidR="00D80636" w:rsidRDefault="00D80636" w:rsidP="00E2331B">
            <w:pPr>
              <w:jc w:val="both"/>
            </w:pPr>
            <w:r>
              <w:t>Školitel 13 studentů doktorského studijního programu.</w:t>
            </w:r>
          </w:p>
        </w:tc>
      </w:tr>
      <w:tr w:rsidR="00D80636" w14:paraId="787297F3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2EC0C755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34ABC58C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CC65225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F4A177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60A00FE7" w14:textId="77777777" w:rsidTr="00E2331B">
        <w:trPr>
          <w:cantSplit/>
        </w:trPr>
        <w:tc>
          <w:tcPr>
            <w:tcW w:w="3347" w:type="dxa"/>
            <w:gridSpan w:val="2"/>
          </w:tcPr>
          <w:p w14:paraId="5F3C4B2C" w14:textId="77777777" w:rsidR="00D80636" w:rsidRDefault="00D80636" w:rsidP="00E2331B">
            <w:pPr>
              <w:jc w:val="both"/>
            </w:pPr>
            <w:r>
              <w:t>Řízení strojů a procesů</w:t>
            </w:r>
          </w:p>
        </w:tc>
        <w:tc>
          <w:tcPr>
            <w:tcW w:w="2245" w:type="dxa"/>
            <w:gridSpan w:val="2"/>
          </w:tcPr>
          <w:p w14:paraId="271CC79A" w14:textId="77777777" w:rsidR="00D80636" w:rsidRDefault="00D80636" w:rsidP="00E2331B">
            <w:pPr>
              <w:jc w:val="both"/>
            </w:pPr>
            <w:r>
              <w:t>2008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16223903" w14:textId="77777777" w:rsidR="00D80636" w:rsidRDefault="00D80636" w:rsidP="00E2331B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39F1E84E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1069C55E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44C55022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4172175B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778EEBCE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40F92457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30F3E3AA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1771C43B" w14:textId="77777777" w:rsidR="00D80636" w:rsidRPr="003B5737" w:rsidRDefault="00D80636" w:rsidP="00E2331B">
            <w:pPr>
              <w:jc w:val="both"/>
            </w:pPr>
            <w:r>
              <w:t>125</w:t>
            </w:r>
          </w:p>
        </w:tc>
        <w:tc>
          <w:tcPr>
            <w:tcW w:w="693" w:type="dxa"/>
            <w:vMerge w:val="restart"/>
          </w:tcPr>
          <w:p w14:paraId="0281CC40" w14:textId="77777777" w:rsidR="00D80636" w:rsidRPr="003B5737" w:rsidRDefault="00D80636" w:rsidP="00E2331B">
            <w:pPr>
              <w:jc w:val="both"/>
            </w:pPr>
            <w:r>
              <w:t>245</w:t>
            </w:r>
          </w:p>
        </w:tc>
        <w:tc>
          <w:tcPr>
            <w:tcW w:w="694" w:type="dxa"/>
            <w:vMerge w:val="restart"/>
          </w:tcPr>
          <w:p w14:paraId="48856B4C" w14:textId="77777777" w:rsidR="00D80636" w:rsidRPr="003B5737" w:rsidRDefault="00D80636" w:rsidP="00E2331B">
            <w:pPr>
              <w:jc w:val="both"/>
            </w:pPr>
            <w:r>
              <w:t>250</w:t>
            </w:r>
          </w:p>
        </w:tc>
      </w:tr>
      <w:tr w:rsidR="00D80636" w14:paraId="19D95446" w14:textId="77777777" w:rsidTr="00E2331B">
        <w:trPr>
          <w:trHeight w:val="205"/>
        </w:trPr>
        <w:tc>
          <w:tcPr>
            <w:tcW w:w="3347" w:type="dxa"/>
            <w:gridSpan w:val="2"/>
          </w:tcPr>
          <w:p w14:paraId="50F6D93F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28F921E7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7896507D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399AC6BE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01C74044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53F930FE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4FA4EB78" w14:textId="77777777" w:rsidTr="00E2331B">
        <w:tc>
          <w:tcPr>
            <w:tcW w:w="9859" w:type="dxa"/>
            <w:gridSpan w:val="11"/>
            <w:shd w:val="clear" w:color="auto" w:fill="F7CAAC"/>
          </w:tcPr>
          <w:p w14:paraId="4182BD4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5D2FBCB6" w14:textId="77777777" w:rsidTr="00E2331B">
        <w:trPr>
          <w:trHeight w:val="567"/>
        </w:trPr>
        <w:tc>
          <w:tcPr>
            <w:tcW w:w="9859" w:type="dxa"/>
            <w:gridSpan w:val="11"/>
          </w:tcPr>
          <w:p w14:paraId="04EA32CA" w14:textId="77777777" w:rsidR="00D80636" w:rsidRDefault="00D80636" w:rsidP="00E2331B">
            <w:pPr>
              <w:jc w:val="both"/>
            </w:pPr>
            <w:r w:rsidRPr="00F710C3">
              <w:rPr>
                <w:caps/>
              </w:rPr>
              <w:t xml:space="preserve">Sulovská, K., E. Fišerová, M. Chvostková a </w:t>
            </w:r>
            <w:r w:rsidRPr="00F710C3">
              <w:rPr>
                <w:b/>
                <w:caps/>
              </w:rPr>
              <w:t>M. Adámek (35</w:t>
            </w:r>
            <w:r>
              <w:rPr>
                <w:b/>
              </w:rPr>
              <w:t xml:space="preserve"> %)</w:t>
            </w:r>
            <w:r w:rsidRPr="00EF24AD">
              <w:t xml:space="preserve">. Appropriateness of gait analysis for biometrics: Initial study using FDA method. </w:t>
            </w:r>
            <w:r w:rsidRPr="00EF24AD">
              <w:rPr>
                <w:i/>
              </w:rPr>
              <w:t>Measurement:</w:t>
            </w:r>
            <w:r w:rsidRPr="00EF24AD">
              <w:t xml:space="preserve"> </w:t>
            </w:r>
            <w:r w:rsidRPr="00EF24AD">
              <w:rPr>
                <w:i/>
              </w:rPr>
              <w:t>Journal of the International Measurement Confederation</w:t>
            </w:r>
            <w:r w:rsidRPr="00EF24AD">
              <w:t xml:space="preserve">. 2017, 105, 1–10. ISSN 02632241. </w:t>
            </w:r>
          </w:p>
          <w:p w14:paraId="27AB1AD8" w14:textId="77777777" w:rsidR="00D80636" w:rsidRDefault="00D80636" w:rsidP="00E2331B">
            <w:pPr>
              <w:jc w:val="both"/>
            </w:pPr>
            <w:r w:rsidRPr="00F710C3">
              <w:rPr>
                <w:b/>
                <w:caps/>
              </w:rPr>
              <w:t>Adámek, M. (45</w:t>
            </w:r>
            <w:r>
              <w:rPr>
                <w:b/>
                <w:caps/>
              </w:rPr>
              <w:t xml:space="preserve"> %)</w:t>
            </w:r>
            <w:r w:rsidRPr="00F710C3">
              <w:rPr>
                <w:caps/>
              </w:rPr>
              <w:t>, M. Pospíšilík a J. Jakubec</w:t>
            </w:r>
            <w:r>
              <w:t>.</w:t>
            </w:r>
            <w:r w:rsidRPr="004D4FAC">
              <w:t xml:space="preserve"> Design of locator for security applications. </w:t>
            </w:r>
            <w:r w:rsidRPr="004D4FAC">
              <w:rPr>
                <w:i/>
              </w:rPr>
              <w:t xml:space="preserve">International Journal of Circuits, Systems and Signal Processing. </w:t>
            </w:r>
            <w:r w:rsidRPr="004D4FAC">
              <w:t>2016, 10, 43–51. ISSN 19984464</w:t>
            </w:r>
          </w:p>
          <w:p w14:paraId="6A31916E" w14:textId="77777777" w:rsidR="00D80636" w:rsidRDefault="00D80636" w:rsidP="00E2331B">
            <w:pPr>
              <w:jc w:val="both"/>
            </w:pPr>
            <w:r w:rsidRPr="00F710C3">
              <w:rPr>
                <w:caps/>
              </w:rPr>
              <w:t xml:space="preserve">Lapková, D., L. Králík </w:t>
            </w:r>
            <w:r>
              <w:rPr>
                <w:caps/>
              </w:rPr>
              <w:t>a</w:t>
            </w:r>
            <w:r w:rsidRPr="00F710C3">
              <w:rPr>
                <w:caps/>
              </w:rPr>
              <w:t xml:space="preserve"> </w:t>
            </w:r>
            <w:r w:rsidRPr="00F710C3">
              <w:rPr>
                <w:b/>
                <w:caps/>
              </w:rPr>
              <w:t>M. Adámek (35</w:t>
            </w:r>
            <w:r>
              <w:rPr>
                <w:b/>
                <w:caps/>
              </w:rPr>
              <w:t xml:space="preserve"> %)</w:t>
            </w:r>
            <w:r w:rsidRPr="000D265F">
              <w:t xml:space="preserve">. EMG analysis for basic self-defense techniques. </w:t>
            </w:r>
            <w:r w:rsidRPr="000D265F">
              <w:rPr>
                <w:i/>
                <w:iCs/>
              </w:rPr>
              <w:t>Advances in Intelligent Systems and Computing</w:t>
            </w:r>
            <w:r w:rsidRPr="000D265F">
              <w:t xml:space="preserve"> [online]. 2016, </w:t>
            </w:r>
            <w:r w:rsidRPr="00F710C3">
              <w:rPr>
                <w:bCs/>
              </w:rPr>
              <w:t>465</w:t>
            </w:r>
            <w:r w:rsidRPr="000D265F">
              <w:t>, 353–362. ISSN 21945357.</w:t>
            </w:r>
          </w:p>
          <w:p w14:paraId="0AA51550" w14:textId="77777777" w:rsidR="00D80636" w:rsidRDefault="00D80636" w:rsidP="00E2331B">
            <w:pPr>
              <w:jc w:val="both"/>
            </w:pPr>
            <w:r w:rsidRPr="00F710C3">
              <w:rPr>
                <w:caps/>
              </w:rPr>
              <w:t xml:space="preserve">Lapková, D. a </w:t>
            </w:r>
            <w:r w:rsidRPr="00F710C3">
              <w:rPr>
                <w:b/>
                <w:caps/>
              </w:rPr>
              <w:t>M. Adámek (50</w:t>
            </w:r>
            <w:r>
              <w:rPr>
                <w:b/>
                <w:caps/>
              </w:rPr>
              <w:t xml:space="preserve"> %)</w:t>
            </w:r>
            <w:r w:rsidRPr="000D265F">
              <w:t>. Using strain gauge for measuring of direct punch force. In: </w:t>
            </w:r>
            <w:r w:rsidRPr="000D265F">
              <w:rPr>
                <w:i/>
                <w:iCs/>
              </w:rPr>
              <w:t>XXI IMEKO World Congress „Measurement in Research and Industry"</w:t>
            </w:r>
            <w:r w:rsidRPr="000D265F">
              <w:t xml:space="preserve"> [online]. B.m.: IMEKO-International Measurement Federation Secretariat, 2015. </w:t>
            </w:r>
          </w:p>
          <w:p w14:paraId="7A2F4433" w14:textId="77777777" w:rsidR="00D80636" w:rsidRDefault="00D80636" w:rsidP="00E2331B">
            <w:pPr>
              <w:jc w:val="both"/>
              <w:rPr>
                <w:ins w:id="727" w:author="Uzivatel" w:date="2018-11-13T09:06:00Z"/>
              </w:rPr>
            </w:pPr>
            <w:r w:rsidRPr="00F710C3">
              <w:rPr>
                <w:caps/>
              </w:rPr>
              <w:t xml:space="preserve">Lapková, D., M. Pluháček a </w:t>
            </w:r>
            <w:r w:rsidRPr="00F710C3">
              <w:rPr>
                <w:b/>
                <w:caps/>
              </w:rPr>
              <w:t>M. Adámek (30</w:t>
            </w:r>
            <w:r>
              <w:rPr>
                <w:b/>
                <w:caps/>
              </w:rPr>
              <w:t xml:space="preserve"> %)</w:t>
            </w:r>
            <w:r>
              <w:t xml:space="preserve">. </w:t>
            </w:r>
            <w:r w:rsidRPr="000D265F">
              <w:t xml:space="preserve"> Computer aided analysis of direct punch forcé using the tensometric sensor. </w:t>
            </w:r>
            <w:r w:rsidRPr="000D265F">
              <w:rPr>
                <w:i/>
                <w:iCs/>
              </w:rPr>
              <w:t>Advances in Intelligent Systems and Computing</w:t>
            </w:r>
            <w:r w:rsidRPr="000D265F">
              <w:t xml:space="preserve"> [online]. 2014, </w:t>
            </w:r>
            <w:r w:rsidRPr="000D265F">
              <w:rPr>
                <w:b/>
                <w:bCs/>
              </w:rPr>
              <w:t>285</w:t>
            </w:r>
            <w:r w:rsidRPr="000D265F">
              <w:t>, 507–514. ISSN 21945357.</w:t>
            </w:r>
          </w:p>
          <w:p w14:paraId="025843D4" w14:textId="77777777" w:rsidR="0084223F" w:rsidRDefault="0084223F" w:rsidP="0084223F">
            <w:pPr>
              <w:jc w:val="both"/>
              <w:rPr>
                <w:ins w:id="728" w:author="Uzivatel" w:date="2018-11-13T09:06:00Z"/>
              </w:rPr>
            </w:pPr>
            <w:ins w:id="729" w:author="Uzivatel" w:date="2018-11-13T09:06:00Z">
              <w:r w:rsidRPr="0084223F">
                <w:rPr>
                  <w:b/>
                  <w:caps/>
                  <w:rPrChange w:id="730" w:author="Uzivatel" w:date="2018-11-13T09:07:00Z">
                    <w:rPr/>
                  </w:rPrChange>
                </w:rPr>
                <w:t>Adámek</w:t>
              </w:r>
              <w:r w:rsidRPr="0084223F">
                <w:rPr>
                  <w:b/>
                  <w:rPrChange w:id="731" w:author="Uzivatel" w:date="2018-11-13T09:07:00Z">
                    <w:rPr/>
                  </w:rPrChange>
                </w:rPr>
                <w:t>, M. (80 %);</w:t>
              </w:r>
              <w:r w:rsidRPr="0084223F">
                <w:rPr>
                  <w:caps/>
                  <w:rPrChange w:id="732" w:author="Uzivatel" w:date="2018-11-13T09:07:00Z">
                    <w:rPr/>
                  </w:rPrChange>
                </w:rPr>
                <w:t xml:space="preserve"> Neumann</w:t>
              </w:r>
              <w:r w:rsidRPr="0084223F">
                <w:t>, P</w:t>
              </w:r>
              <w:r>
                <w:t xml:space="preserve">. </w:t>
              </w:r>
              <w:r w:rsidRPr="0084223F">
                <w:t>(5</w:t>
              </w:r>
            </w:ins>
            <w:ins w:id="733" w:author="Uzivatel" w:date="2018-11-13T09:07:00Z">
              <w:r>
                <w:t xml:space="preserve"> %</w:t>
              </w:r>
            </w:ins>
            <w:ins w:id="734" w:author="Uzivatel" w:date="2018-11-13T09:06:00Z">
              <w:r w:rsidRPr="0084223F">
                <w:t xml:space="preserve">); </w:t>
              </w:r>
              <w:r w:rsidRPr="0084223F">
                <w:rPr>
                  <w:caps/>
                  <w:rPrChange w:id="735" w:author="Uzivatel" w:date="2018-11-13T09:07:00Z">
                    <w:rPr/>
                  </w:rPrChange>
                </w:rPr>
                <w:t>Lapková</w:t>
              </w:r>
              <w:r w:rsidRPr="0084223F">
                <w:t>, D</w:t>
              </w:r>
            </w:ins>
            <w:ins w:id="736" w:author="Uzivatel" w:date="2018-11-13T09:07:00Z">
              <w:r>
                <w:t xml:space="preserve">. </w:t>
              </w:r>
            </w:ins>
            <w:ins w:id="737" w:author="Uzivatel" w:date="2018-11-13T09:06:00Z">
              <w:r w:rsidRPr="0084223F">
                <w:t>(5</w:t>
              </w:r>
            </w:ins>
            <w:ins w:id="738" w:author="Uzivatel" w:date="2018-11-13T09:07:00Z">
              <w:r>
                <w:t xml:space="preserve"> %</w:t>
              </w:r>
            </w:ins>
            <w:ins w:id="739" w:author="Uzivatel" w:date="2018-11-13T09:06:00Z">
              <w:r w:rsidRPr="0084223F">
                <w:t xml:space="preserve">); </w:t>
              </w:r>
              <w:r w:rsidRPr="0084223F">
                <w:rPr>
                  <w:caps/>
                  <w:rPrChange w:id="740" w:author="Uzivatel" w:date="2018-11-13T09:07:00Z">
                    <w:rPr/>
                  </w:rPrChange>
                </w:rPr>
                <w:t>Pospíšilík</w:t>
              </w:r>
              <w:r w:rsidRPr="0084223F">
                <w:t>, M</w:t>
              </w:r>
            </w:ins>
            <w:ins w:id="741" w:author="Uzivatel" w:date="2018-11-13T09:07:00Z">
              <w:r>
                <w:t xml:space="preserve">. </w:t>
              </w:r>
            </w:ins>
            <w:ins w:id="742" w:author="Uzivatel" w:date="2018-11-13T09:06:00Z">
              <w:r w:rsidRPr="0084223F">
                <w:t>(10</w:t>
              </w:r>
            </w:ins>
            <w:ins w:id="743" w:author="Uzivatel" w:date="2018-11-13T09:07:00Z">
              <w:r>
                <w:t xml:space="preserve"> %</w:t>
              </w:r>
            </w:ins>
            <w:ins w:id="744" w:author="Uzivatel" w:date="2018-11-13T09:06:00Z">
              <w:r w:rsidRPr="0084223F">
                <w:t>). Biometric Identification of Persons. In Proceedings - 31st European Conference on Modelling an</w:t>
              </w:r>
              <w:r w:rsidR="00322ABD">
                <w:t>d Simulation, ECMS 2017. Madrid</w:t>
              </w:r>
              <w:r w:rsidRPr="0084223F">
                <w:t>: European Council for Modelling and Simulation, 2017, s. 460-465. ISBN 978-09</w:t>
              </w:r>
              <w:r>
                <w:t>9324404-9.</w:t>
              </w:r>
            </w:ins>
          </w:p>
          <w:p w14:paraId="0F2ED3B1" w14:textId="77777777" w:rsidR="0084223F" w:rsidRDefault="0084223F" w:rsidP="0084223F">
            <w:pPr>
              <w:jc w:val="both"/>
              <w:rPr>
                <w:ins w:id="745" w:author="Uzivatel" w:date="2018-11-13T09:09:00Z"/>
              </w:rPr>
            </w:pPr>
            <w:ins w:id="746" w:author="Uzivatel" w:date="2018-11-13T09:08:00Z">
              <w:r w:rsidRPr="00362AA4">
                <w:rPr>
                  <w:b/>
                  <w:caps/>
                  <w:rPrChange w:id="747" w:author="Uzivatel" w:date="2018-11-13T09:09:00Z">
                    <w:rPr/>
                  </w:rPrChange>
                </w:rPr>
                <w:t>Adámek</w:t>
              </w:r>
              <w:r w:rsidRPr="00362AA4">
                <w:rPr>
                  <w:b/>
                  <w:rPrChange w:id="748" w:author="Uzivatel" w:date="2018-11-13T09:09:00Z">
                    <w:rPr/>
                  </w:rPrChange>
                </w:rPr>
                <w:t>, M. (80 %);</w:t>
              </w:r>
              <w:r w:rsidRPr="0084223F">
                <w:t xml:space="preserve"> </w:t>
              </w:r>
              <w:r w:rsidRPr="00362AA4">
                <w:rPr>
                  <w:caps/>
                  <w:rPrChange w:id="749" w:author="Uzivatel" w:date="2018-11-13T09:08:00Z">
                    <w:rPr/>
                  </w:rPrChange>
                </w:rPr>
                <w:t>Matýsek</w:t>
              </w:r>
              <w:r w:rsidRPr="0084223F">
                <w:t>, M</w:t>
              </w:r>
              <w:r>
                <w:t xml:space="preserve">. </w:t>
              </w:r>
              <w:r w:rsidRPr="0084223F">
                <w:t>(15</w:t>
              </w:r>
              <w:r>
                <w:t xml:space="preserve"> %</w:t>
              </w:r>
              <w:r w:rsidRPr="0084223F">
                <w:t xml:space="preserve">); </w:t>
              </w:r>
              <w:r w:rsidRPr="00362AA4">
                <w:rPr>
                  <w:caps/>
                  <w:rPrChange w:id="750" w:author="Uzivatel" w:date="2018-11-13T09:08:00Z">
                    <w:rPr/>
                  </w:rPrChange>
                </w:rPr>
                <w:t>Bařinová</w:t>
              </w:r>
              <w:r w:rsidRPr="0084223F">
                <w:t>, M</w:t>
              </w:r>
              <w:r>
                <w:t xml:space="preserve">. </w:t>
              </w:r>
              <w:r w:rsidRPr="0084223F">
                <w:t>(5</w:t>
              </w:r>
              <w:r>
                <w:t xml:space="preserve"> %</w:t>
              </w:r>
              <w:r w:rsidRPr="0084223F">
                <w:t>). Computer networks in education. In MATEC Web of Conferences. Les Ulis : EDP Sciences, 2017, s. 02058. ISSN 2261-236X.</w:t>
              </w:r>
            </w:ins>
          </w:p>
          <w:p w14:paraId="127BDF35" w14:textId="77777777" w:rsidR="00CA0B42" w:rsidRDefault="00CA0B42" w:rsidP="0084223F">
            <w:pPr>
              <w:jc w:val="both"/>
              <w:rPr>
                <w:ins w:id="751" w:author="Uzivatel" w:date="2018-11-13T09:07:00Z"/>
              </w:rPr>
            </w:pPr>
            <w:ins w:id="752" w:author="Uzivatel" w:date="2018-11-13T09:09:00Z">
              <w:r w:rsidRPr="00CA0B42">
                <w:rPr>
                  <w:b/>
                  <w:caps/>
                  <w:rPrChange w:id="753" w:author="Uzivatel" w:date="2018-11-13T09:10:00Z">
                    <w:rPr/>
                  </w:rPrChange>
                </w:rPr>
                <w:t>Adámek, M. (80 %)</w:t>
              </w:r>
              <w:r w:rsidRPr="00CA0B42">
                <w:rPr>
                  <w:caps/>
                  <w:rPrChange w:id="754" w:author="Uzivatel" w:date="2018-11-13T09:10:00Z">
                    <w:rPr/>
                  </w:rPrChange>
                </w:rPr>
                <w:t>; Neumann, P. (5 %); Pospíšilík, M. (5 %); Španko, A. (5 %); Vašek, V</w:t>
              </w:r>
            </w:ins>
            <w:ins w:id="755" w:author="Uzivatel" w:date="2018-11-13T09:10:00Z">
              <w:r w:rsidRPr="00CA0B42">
                <w:rPr>
                  <w:caps/>
                  <w:rPrChange w:id="756" w:author="Uzivatel" w:date="2018-11-13T09:10:00Z">
                    <w:rPr/>
                  </w:rPrChange>
                </w:rPr>
                <w:t xml:space="preserve">. </w:t>
              </w:r>
            </w:ins>
            <w:ins w:id="757" w:author="Uzivatel" w:date="2018-11-13T09:09:00Z">
              <w:r w:rsidRPr="00CA0B42">
                <w:rPr>
                  <w:caps/>
                  <w:rPrChange w:id="758" w:author="Uzivatel" w:date="2018-11-13T09:10:00Z">
                    <w:rPr/>
                  </w:rPrChange>
                </w:rPr>
                <w:t>(5</w:t>
              </w:r>
            </w:ins>
            <w:ins w:id="759" w:author="Uzivatel" w:date="2018-11-13T09:10:00Z">
              <w:r w:rsidRPr="00CA0B42">
                <w:rPr>
                  <w:caps/>
                  <w:rPrChange w:id="760" w:author="Uzivatel" w:date="2018-11-13T09:10:00Z">
                    <w:rPr/>
                  </w:rPrChange>
                </w:rPr>
                <w:t xml:space="preserve"> %</w:t>
              </w:r>
            </w:ins>
            <w:ins w:id="761" w:author="Uzivatel" w:date="2018-11-13T09:09:00Z">
              <w:r w:rsidRPr="00CA0B42">
                <w:rPr>
                  <w:caps/>
                  <w:rPrChange w:id="762" w:author="Uzivatel" w:date="2018-11-13T09:10:00Z">
                    <w:rPr/>
                  </w:rPrChange>
                </w:rPr>
                <w:t>).</w:t>
              </w:r>
              <w:r w:rsidRPr="00CA0B42">
                <w:t xml:space="preserve"> Object Recognition in Images. In Annals of DAAAM Intern</w:t>
              </w:r>
              <w:r w:rsidR="00322ABD">
                <w:t>ational 2017, Volume 28. Vienna</w:t>
              </w:r>
              <w:r w:rsidRPr="00CA0B42">
                <w:t>: DAAAM International Vienna, 2017, s. 1178-1184. ISSN 2304-1382. ISBN 978-3-902734-14-3</w:t>
              </w:r>
            </w:ins>
          </w:p>
          <w:p w14:paraId="352EBDAF" w14:textId="77777777" w:rsidR="0084223F" w:rsidRPr="003B5737" w:rsidRDefault="00242F54" w:rsidP="00242F54">
            <w:pPr>
              <w:jc w:val="both"/>
            </w:pPr>
            <w:ins w:id="763" w:author="Uzivatel" w:date="2018-11-13T09:11:00Z">
              <w:r w:rsidRPr="00242F54">
                <w:rPr>
                  <w:b/>
                  <w:caps/>
                  <w:rPrChange w:id="764" w:author="Uzivatel" w:date="2018-11-13T09:11:00Z">
                    <w:rPr/>
                  </w:rPrChange>
                </w:rPr>
                <w:t>Adámek, M. (90 %);</w:t>
              </w:r>
              <w:r w:rsidRPr="00242F54">
                <w:rPr>
                  <w:caps/>
                  <w:rPrChange w:id="765" w:author="Uzivatel" w:date="2018-11-13T09:11:00Z">
                    <w:rPr/>
                  </w:rPrChange>
                </w:rPr>
                <w:t xml:space="preserve"> Bařinová, M. (5 %); Havíř, T. (5 %).</w:t>
              </w:r>
              <w:r w:rsidRPr="00242F54">
                <w:t xml:space="preserve"> Software for CCTV systems design. In MATEC Web of Conferences. Les Ulis : EDP Sciences, 2016, s. "nestrankovano". ISSN 2261-236X</w:t>
              </w:r>
            </w:ins>
          </w:p>
        </w:tc>
      </w:tr>
      <w:tr w:rsidR="00D80636" w14:paraId="1C9965AA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0B677FAA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lastRenderedPageBreak/>
              <w:t>Působení v zahraničí</w:t>
            </w:r>
          </w:p>
        </w:tc>
      </w:tr>
      <w:tr w:rsidR="00D80636" w14:paraId="35DF24B7" w14:textId="77777777" w:rsidTr="00E2331B">
        <w:trPr>
          <w:trHeight w:val="328"/>
        </w:trPr>
        <w:tc>
          <w:tcPr>
            <w:tcW w:w="9859" w:type="dxa"/>
            <w:gridSpan w:val="11"/>
          </w:tcPr>
          <w:p w14:paraId="43DDFA7B" w14:textId="77777777" w:rsidR="00D80636" w:rsidRPr="003232CF" w:rsidRDefault="00D80636" w:rsidP="00E2331B">
            <w:pPr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80636" w14:paraId="17C97657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4C9046C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55F78F37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153E0BCC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08574A49" w14:textId="77777777" w:rsidR="00D80636" w:rsidRDefault="00D80636" w:rsidP="00E2331B">
            <w:pPr>
              <w:jc w:val="both"/>
            </w:pPr>
            <w:r>
              <w:t>18. 8. 2018</w:t>
            </w:r>
          </w:p>
        </w:tc>
      </w:tr>
    </w:tbl>
    <w:p w14:paraId="26CD9457" w14:textId="77777777" w:rsidR="00D80636" w:rsidRDefault="00D80636" w:rsidP="00D80636">
      <w:pPr>
        <w:spacing w:after="160" w:line="259" w:lineRule="auto"/>
      </w:pPr>
    </w:p>
    <w:p w14:paraId="37C091F1" w14:textId="77777777" w:rsidR="001E6E61" w:rsidRDefault="001E6E6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65554D" w14:paraId="5ED478C3" w14:textId="77777777" w:rsidTr="00D240BF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71AB9733" w14:textId="77777777" w:rsidR="0065554D" w:rsidRDefault="0065554D" w:rsidP="00D240BF">
            <w:pPr>
              <w:tabs>
                <w:tab w:val="right" w:pos="9388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AabecedniSeznam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65554D" w14:paraId="6912832D" w14:textId="77777777" w:rsidTr="00D240BF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829A6C9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10F02D9C" w14:textId="77777777" w:rsidR="0065554D" w:rsidRDefault="0065554D" w:rsidP="00D240BF">
            <w:pPr>
              <w:jc w:val="both"/>
            </w:pPr>
            <w:r>
              <w:t>Univerzita Tomáše Bati ve Zlíně</w:t>
            </w:r>
          </w:p>
        </w:tc>
      </w:tr>
      <w:tr w:rsidR="0065554D" w14:paraId="50C528F4" w14:textId="77777777" w:rsidTr="00D240BF">
        <w:tc>
          <w:tcPr>
            <w:tcW w:w="2518" w:type="dxa"/>
            <w:shd w:val="clear" w:color="auto" w:fill="F7CAAC"/>
          </w:tcPr>
          <w:p w14:paraId="063F3675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4218E991" w14:textId="77777777" w:rsidR="0065554D" w:rsidRDefault="0065554D" w:rsidP="00D240BF">
            <w:pPr>
              <w:jc w:val="both"/>
            </w:pPr>
            <w:r>
              <w:t>Fakulta aplikované informatiky</w:t>
            </w:r>
          </w:p>
        </w:tc>
      </w:tr>
      <w:tr w:rsidR="0065554D" w14:paraId="3DE13E5E" w14:textId="77777777" w:rsidTr="00D240BF">
        <w:tc>
          <w:tcPr>
            <w:tcW w:w="2518" w:type="dxa"/>
            <w:shd w:val="clear" w:color="auto" w:fill="F7CAAC"/>
          </w:tcPr>
          <w:p w14:paraId="36C10B35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26D7BFAE" w14:textId="77777777" w:rsidR="0065554D" w:rsidRDefault="0065554D" w:rsidP="00D240BF">
            <w:pPr>
              <w:jc w:val="both"/>
            </w:pPr>
            <w:r>
              <w:t>Bezpečnostní technologie, systémy a management</w:t>
            </w:r>
          </w:p>
        </w:tc>
      </w:tr>
      <w:tr w:rsidR="0065554D" w14:paraId="154CEF1F" w14:textId="77777777" w:rsidTr="00D240BF">
        <w:tc>
          <w:tcPr>
            <w:tcW w:w="2518" w:type="dxa"/>
            <w:shd w:val="clear" w:color="auto" w:fill="F7CAAC"/>
          </w:tcPr>
          <w:p w14:paraId="052272EB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159F61E3" w14:textId="77777777" w:rsidR="0065554D" w:rsidRDefault="0065554D" w:rsidP="00D240BF">
            <w:pPr>
              <w:jc w:val="both"/>
            </w:pPr>
            <w:r>
              <w:t xml:space="preserve">Jan </w:t>
            </w:r>
            <w:bookmarkStart w:id="766" w:name="aDolinayJ"/>
            <w:r>
              <w:t>Dolinay</w:t>
            </w:r>
            <w:bookmarkEnd w:id="766"/>
          </w:p>
        </w:tc>
        <w:tc>
          <w:tcPr>
            <w:tcW w:w="709" w:type="dxa"/>
            <w:shd w:val="clear" w:color="auto" w:fill="F7CAAC"/>
          </w:tcPr>
          <w:p w14:paraId="1E7B0401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7055593A" w14:textId="77777777" w:rsidR="0065554D" w:rsidRDefault="0065554D" w:rsidP="00D240BF">
            <w:pPr>
              <w:jc w:val="both"/>
            </w:pPr>
            <w:r>
              <w:t>Ing. Ph.D.</w:t>
            </w:r>
          </w:p>
        </w:tc>
      </w:tr>
      <w:tr w:rsidR="0065554D" w14:paraId="4861F18D" w14:textId="77777777" w:rsidTr="00D240BF">
        <w:tc>
          <w:tcPr>
            <w:tcW w:w="2518" w:type="dxa"/>
            <w:shd w:val="clear" w:color="auto" w:fill="F7CAAC"/>
          </w:tcPr>
          <w:p w14:paraId="437E4537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5E32175C" w14:textId="77777777" w:rsidR="0065554D" w:rsidRDefault="0065554D" w:rsidP="00D240BF">
            <w:pPr>
              <w:jc w:val="both"/>
            </w:pPr>
            <w:r>
              <w:t>1975</w:t>
            </w:r>
          </w:p>
        </w:tc>
        <w:tc>
          <w:tcPr>
            <w:tcW w:w="1721" w:type="dxa"/>
            <w:shd w:val="clear" w:color="auto" w:fill="F7CAAC"/>
          </w:tcPr>
          <w:p w14:paraId="42B71018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03F1433C" w14:textId="77777777" w:rsidR="0065554D" w:rsidRDefault="0065554D" w:rsidP="00D240BF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59AD1875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0901B2A" w14:textId="77777777" w:rsidR="0065554D" w:rsidRDefault="0065554D" w:rsidP="00D240BF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36F1239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71AC0C4" w14:textId="77777777" w:rsidR="0065554D" w:rsidRDefault="0065554D" w:rsidP="00D240BF">
            <w:pPr>
              <w:jc w:val="both"/>
            </w:pPr>
            <w:r>
              <w:t>N</w:t>
            </w:r>
          </w:p>
        </w:tc>
      </w:tr>
      <w:tr w:rsidR="0065554D" w14:paraId="06219B93" w14:textId="77777777" w:rsidTr="00D240BF">
        <w:tc>
          <w:tcPr>
            <w:tcW w:w="5068" w:type="dxa"/>
            <w:gridSpan w:val="3"/>
            <w:shd w:val="clear" w:color="auto" w:fill="F7CAAC"/>
          </w:tcPr>
          <w:p w14:paraId="707C7999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7251D871" w14:textId="77777777" w:rsidR="0065554D" w:rsidRDefault="0065554D" w:rsidP="00D240BF">
            <w:pPr>
              <w:jc w:val="both"/>
            </w:pPr>
            <w:del w:id="767" w:author="Uzivatel" w:date="2018-11-13T08:54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48E95C9D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B92CCBA" w14:textId="77777777" w:rsidR="0065554D" w:rsidRDefault="0065554D" w:rsidP="00D240BF">
            <w:pPr>
              <w:jc w:val="both"/>
            </w:pPr>
            <w:del w:id="768" w:author="Uzivatel" w:date="2018-11-13T08:54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09C4BF4F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BEBF4F7" w14:textId="77777777" w:rsidR="0065554D" w:rsidRDefault="0065554D" w:rsidP="00D240BF">
            <w:pPr>
              <w:jc w:val="both"/>
            </w:pPr>
            <w:del w:id="769" w:author="Uzivatel" w:date="2018-11-13T08:54:00Z">
              <w:r w:rsidDel="00A608FA">
                <w:delText>N</w:delText>
              </w:r>
            </w:del>
          </w:p>
        </w:tc>
      </w:tr>
      <w:tr w:rsidR="0065554D" w14:paraId="4414C1EF" w14:textId="77777777" w:rsidTr="00D240BF">
        <w:tc>
          <w:tcPr>
            <w:tcW w:w="6060" w:type="dxa"/>
            <w:gridSpan w:val="5"/>
            <w:shd w:val="clear" w:color="auto" w:fill="F7CAAC"/>
          </w:tcPr>
          <w:p w14:paraId="525A02D6" w14:textId="77777777" w:rsidR="0065554D" w:rsidRDefault="0065554D" w:rsidP="00D240BF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622B9A91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3DD589D0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65554D" w14:paraId="4E1DED2A" w14:textId="77777777" w:rsidTr="00D240BF">
        <w:tc>
          <w:tcPr>
            <w:tcW w:w="6060" w:type="dxa"/>
            <w:gridSpan w:val="5"/>
          </w:tcPr>
          <w:p w14:paraId="6B60D1B4" w14:textId="77777777" w:rsidR="0065554D" w:rsidRDefault="0065554D" w:rsidP="00D240BF">
            <w:pPr>
              <w:jc w:val="both"/>
            </w:pPr>
          </w:p>
        </w:tc>
        <w:tc>
          <w:tcPr>
            <w:tcW w:w="1703" w:type="dxa"/>
            <w:gridSpan w:val="2"/>
          </w:tcPr>
          <w:p w14:paraId="7C59C519" w14:textId="77777777" w:rsidR="0065554D" w:rsidRDefault="0065554D" w:rsidP="00D240BF">
            <w:pPr>
              <w:jc w:val="both"/>
            </w:pPr>
          </w:p>
        </w:tc>
        <w:tc>
          <w:tcPr>
            <w:tcW w:w="2096" w:type="dxa"/>
            <w:gridSpan w:val="4"/>
          </w:tcPr>
          <w:p w14:paraId="1AEB40B4" w14:textId="77777777" w:rsidR="0065554D" w:rsidRDefault="0065554D" w:rsidP="00D240BF">
            <w:pPr>
              <w:jc w:val="both"/>
            </w:pPr>
          </w:p>
        </w:tc>
      </w:tr>
      <w:tr w:rsidR="0065554D" w14:paraId="66563F49" w14:textId="77777777" w:rsidTr="00D240BF">
        <w:tc>
          <w:tcPr>
            <w:tcW w:w="6060" w:type="dxa"/>
            <w:gridSpan w:val="5"/>
          </w:tcPr>
          <w:p w14:paraId="6D2051CD" w14:textId="77777777" w:rsidR="0065554D" w:rsidRDefault="0065554D" w:rsidP="00D240BF">
            <w:pPr>
              <w:jc w:val="both"/>
            </w:pPr>
          </w:p>
        </w:tc>
        <w:tc>
          <w:tcPr>
            <w:tcW w:w="1703" w:type="dxa"/>
            <w:gridSpan w:val="2"/>
          </w:tcPr>
          <w:p w14:paraId="0BEF14BF" w14:textId="77777777" w:rsidR="0065554D" w:rsidRDefault="0065554D" w:rsidP="00D240BF">
            <w:pPr>
              <w:jc w:val="both"/>
            </w:pPr>
          </w:p>
        </w:tc>
        <w:tc>
          <w:tcPr>
            <w:tcW w:w="2096" w:type="dxa"/>
            <w:gridSpan w:val="4"/>
          </w:tcPr>
          <w:p w14:paraId="6DFB8CD2" w14:textId="77777777" w:rsidR="0065554D" w:rsidRDefault="0065554D" w:rsidP="00D240BF">
            <w:pPr>
              <w:jc w:val="both"/>
            </w:pPr>
          </w:p>
        </w:tc>
      </w:tr>
      <w:tr w:rsidR="0065554D" w14:paraId="0428DAC0" w14:textId="77777777" w:rsidTr="00D240BF">
        <w:tc>
          <w:tcPr>
            <w:tcW w:w="9859" w:type="dxa"/>
            <w:gridSpan w:val="11"/>
            <w:shd w:val="clear" w:color="auto" w:fill="F7CAAC"/>
          </w:tcPr>
          <w:p w14:paraId="15C6BC0C" w14:textId="77777777" w:rsidR="0065554D" w:rsidRDefault="0065554D" w:rsidP="00D240BF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65554D" w14:paraId="33BFE624" w14:textId="77777777" w:rsidTr="00D240BF">
        <w:trPr>
          <w:trHeight w:val="514"/>
        </w:trPr>
        <w:tc>
          <w:tcPr>
            <w:tcW w:w="9859" w:type="dxa"/>
            <w:gridSpan w:val="11"/>
            <w:tcBorders>
              <w:top w:val="nil"/>
            </w:tcBorders>
          </w:tcPr>
          <w:p w14:paraId="2E5CA8AE" w14:textId="77777777" w:rsidR="0065554D" w:rsidRDefault="0065554D" w:rsidP="00D240BF">
            <w:pPr>
              <w:jc w:val="both"/>
            </w:pPr>
            <w:r>
              <w:t>Mikropočítače a PLC – přednášející (15%), cvičící (50 %)</w:t>
            </w:r>
          </w:p>
        </w:tc>
      </w:tr>
      <w:tr w:rsidR="0065554D" w14:paraId="0C6D3CD8" w14:textId="77777777" w:rsidTr="00D240BF">
        <w:tc>
          <w:tcPr>
            <w:tcW w:w="9859" w:type="dxa"/>
            <w:gridSpan w:val="11"/>
            <w:shd w:val="clear" w:color="auto" w:fill="F7CAAC"/>
          </w:tcPr>
          <w:p w14:paraId="63ECBF21" w14:textId="77777777" w:rsidR="0065554D" w:rsidRDefault="0065554D" w:rsidP="00D240BF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65554D" w14:paraId="179EDEC7" w14:textId="77777777" w:rsidTr="00D240BF">
        <w:trPr>
          <w:trHeight w:val="1055"/>
        </w:trPr>
        <w:tc>
          <w:tcPr>
            <w:tcW w:w="9859" w:type="dxa"/>
            <w:gridSpan w:val="11"/>
          </w:tcPr>
          <w:p w14:paraId="55C3D481" w14:textId="77777777" w:rsidR="0065554D" w:rsidRPr="009D3BE2" w:rsidRDefault="0065554D" w:rsidP="00D240BF">
            <w:pPr>
              <w:jc w:val="both"/>
            </w:pPr>
            <w:r w:rsidRPr="009D3BE2">
              <w:t>199</w:t>
            </w:r>
            <w:r>
              <w:t>6</w:t>
            </w:r>
            <w:r w:rsidRPr="009D3BE2">
              <w:t xml:space="preserve"> – 2002: UTB ve Zlíně, Fakulta </w:t>
            </w:r>
            <w:r w:rsidRPr="00A235E7">
              <w:t xml:space="preserve">technologická, Institut informačních technologií, </w:t>
            </w:r>
            <w:r>
              <w:t>„</w:t>
            </w:r>
            <w:r w:rsidRPr="00A235E7">
              <w:t>Obor Automatizace a řídicí technika ve spotřebním průmyslu</w:t>
            </w:r>
            <w:r>
              <w:t>“</w:t>
            </w:r>
            <w:r w:rsidRPr="00A235E7">
              <w:t xml:space="preserve">, </w:t>
            </w:r>
            <w:r>
              <w:t>(</w:t>
            </w:r>
            <w:r w:rsidRPr="00A235E7">
              <w:t>Ing.</w:t>
            </w:r>
            <w:r>
              <w:t>)</w:t>
            </w:r>
          </w:p>
          <w:p w14:paraId="54BC2EE1" w14:textId="77777777" w:rsidR="0065554D" w:rsidRPr="009D3BE2" w:rsidRDefault="0065554D" w:rsidP="00D240BF">
            <w:pPr>
              <w:jc w:val="both"/>
            </w:pPr>
            <w:r w:rsidRPr="009D3BE2">
              <w:t>2002 – 20</w:t>
            </w:r>
            <w:r>
              <w:t>10</w:t>
            </w:r>
            <w:r w:rsidRPr="009D3BE2">
              <w:t>: UTB ve Zlíně, Fakulta aplikované informatiky, obor „Technická kybernetika“, (Ph.D.)</w:t>
            </w:r>
          </w:p>
          <w:p w14:paraId="525F5BA8" w14:textId="77777777" w:rsidR="0065554D" w:rsidRPr="009D3BE2" w:rsidRDefault="0065554D" w:rsidP="00D240BF">
            <w:pPr>
              <w:jc w:val="both"/>
            </w:pPr>
          </w:p>
          <w:p w14:paraId="2F4C27C8" w14:textId="77777777" w:rsidR="0065554D" w:rsidRPr="00822882" w:rsidRDefault="0065554D" w:rsidP="00D240BF">
            <w:pPr>
              <w:jc w:val="both"/>
              <w:rPr>
                <w:b/>
              </w:rPr>
            </w:pPr>
          </w:p>
        </w:tc>
      </w:tr>
      <w:tr w:rsidR="0065554D" w14:paraId="1DC7F3F3" w14:textId="77777777" w:rsidTr="00D240BF">
        <w:tc>
          <w:tcPr>
            <w:tcW w:w="9859" w:type="dxa"/>
            <w:gridSpan w:val="11"/>
            <w:shd w:val="clear" w:color="auto" w:fill="F7CAAC"/>
          </w:tcPr>
          <w:p w14:paraId="44D537D5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42CBC16B" w14:textId="77777777" w:rsidR="0065554D" w:rsidRDefault="0065554D" w:rsidP="00D240BF">
            <w:pPr>
              <w:jc w:val="both"/>
              <w:rPr>
                <w:b/>
              </w:rPr>
            </w:pPr>
          </w:p>
        </w:tc>
      </w:tr>
      <w:tr w:rsidR="0065554D" w14:paraId="399A375A" w14:textId="77777777" w:rsidTr="00D240BF">
        <w:trPr>
          <w:trHeight w:val="1090"/>
        </w:trPr>
        <w:tc>
          <w:tcPr>
            <w:tcW w:w="9859" w:type="dxa"/>
            <w:gridSpan w:val="11"/>
          </w:tcPr>
          <w:p w14:paraId="1AE66F19" w14:textId="77777777" w:rsidR="0065554D" w:rsidRPr="009D3BE2" w:rsidRDefault="0065554D" w:rsidP="00D240BF">
            <w:pPr>
              <w:jc w:val="both"/>
            </w:pPr>
            <w:r w:rsidRPr="009D3BE2">
              <w:t>200</w:t>
            </w:r>
            <w:r>
              <w:t>4</w:t>
            </w:r>
            <w:r w:rsidRPr="009D3BE2">
              <w:t xml:space="preserve"> – 201</w:t>
            </w:r>
            <w:r>
              <w:t>0</w:t>
            </w:r>
            <w:r w:rsidRPr="009D3BE2">
              <w:t xml:space="preserve">: UTB ve Zlíně, Fakulta aplikované informatiky, Ústav </w:t>
            </w:r>
            <w:r w:rsidRPr="00A235E7">
              <w:t>automatizace a řídicí techniky</w:t>
            </w:r>
            <w:r>
              <w:t xml:space="preserve">, </w:t>
            </w:r>
            <w:r w:rsidRPr="009D3BE2">
              <w:t>asistent</w:t>
            </w:r>
          </w:p>
          <w:p w14:paraId="1540BFF1" w14:textId="77777777" w:rsidR="0065554D" w:rsidRPr="009D3BE2" w:rsidRDefault="0065554D" w:rsidP="00D240BF">
            <w:pPr>
              <w:jc w:val="both"/>
            </w:pPr>
            <w:r w:rsidRPr="009D3BE2">
              <w:t>201</w:t>
            </w:r>
            <w:r>
              <w:t>0</w:t>
            </w:r>
            <w:r w:rsidRPr="009D3BE2">
              <w:t xml:space="preserve"> – dosud: UTB ve Zlíně, Fakulta aplikované informatiky, Ústav </w:t>
            </w:r>
            <w:r w:rsidRPr="00A235E7">
              <w:t>automatizace a řídicí techniky</w:t>
            </w:r>
            <w:r>
              <w:t xml:space="preserve">, odborný </w:t>
            </w:r>
            <w:r w:rsidRPr="009D3BE2">
              <w:t>asistent</w:t>
            </w:r>
          </w:p>
          <w:p w14:paraId="70103A51" w14:textId="77777777" w:rsidR="0065554D" w:rsidRPr="00080943" w:rsidRDefault="0065554D" w:rsidP="00D240BF">
            <w:pPr>
              <w:jc w:val="both"/>
            </w:pPr>
          </w:p>
        </w:tc>
      </w:tr>
      <w:tr w:rsidR="0065554D" w14:paraId="79F8C882" w14:textId="77777777" w:rsidTr="00D240BF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6C4A5055" w14:textId="77777777" w:rsidR="0065554D" w:rsidRDefault="0065554D" w:rsidP="00D240BF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65554D" w14:paraId="2FF13C4B" w14:textId="77777777" w:rsidTr="00D240BF">
        <w:trPr>
          <w:trHeight w:val="311"/>
        </w:trPr>
        <w:tc>
          <w:tcPr>
            <w:tcW w:w="9859" w:type="dxa"/>
            <w:gridSpan w:val="11"/>
          </w:tcPr>
          <w:p w14:paraId="58311857" w14:textId="77777777" w:rsidR="0065554D" w:rsidRDefault="0065554D" w:rsidP="00D240BF">
            <w:pPr>
              <w:jc w:val="both"/>
            </w:pPr>
            <w:r>
              <w:t xml:space="preserve">Od roku 2007 vedoucí úspěšně obhájených 75 bakalářských a 5 diplomových prací. </w:t>
            </w:r>
          </w:p>
          <w:p w14:paraId="6E7F97D8" w14:textId="77777777" w:rsidR="0065554D" w:rsidRDefault="0065554D" w:rsidP="00D240BF">
            <w:pPr>
              <w:jc w:val="both"/>
            </w:pPr>
          </w:p>
        </w:tc>
      </w:tr>
      <w:tr w:rsidR="0065554D" w14:paraId="382D7DB4" w14:textId="77777777" w:rsidTr="00D240BF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4A2E8C7" w14:textId="77777777" w:rsidR="0065554D" w:rsidRDefault="0065554D" w:rsidP="00D240BF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08C90AD7" w14:textId="77777777" w:rsidR="0065554D" w:rsidRDefault="0065554D" w:rsidP="00D240BF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23B186D7" w14:textId="77777777" w:rsidR="0065554D" w:rsidRDefault="0065554D" w:rsidP="00D240B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C8EAA70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65554D" w14:paraId="59D9ABAB" w14:textId="77777777" w:rsidTr="00D240BF">
        <w:trPr>
          <w:cantSplit/>
        </w:trPr>
        <w:tc>
          <w:tcPr>
            <w:tcW w:w="3347" w:type="dxa"/>
            <w:gridSpan w:val="2"/>
          </w:tcPr>
          <w:p w14:paraId="443C3556" w14:textId="77777777" w:rsidR="0065554D" w:rsidRDefault="0065554D" w:rsidP="00D240BF">
            <w:pPr>
              <w:jc w:val="both"/>
            </w:pPr>
          </w:p>
        </w:tc>
        <w:tc>
          <w:tcPr>
            <w:tcW w:w="2245" w:type="dxa"/>
            <w:gridSpan w:val="2"/>
          </w:tcPr>
          <w:p w14:paraId="54D70101" w14:textId="77777777" w:rsidR="0065554D" w:rsidRDefault="0065554D" w:rsidP="00D240B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574E5842" w14:textId="77777777" w:rsidR="0065554D" w:rsidRDefault="0065554D" w:rsidP="00D240B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739CAE18" w14:textId="77777777" w:rsidR="0065554D" w:rsidRDefault="0065554D" w:rsidP="00D240BF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CCFD1EB" w14:textId="77777777" w:rsidR="0065554D" w:rsidRDefault="0065554D" w:rsidP="00D240BF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2BB5004F" w14:textId="77777777" w:rsidR="0065554D" w:rsidRDefault="0065554D" w:rsidP="00D240BF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65554D" w14:paraId="74BC5328" w14:textId="77777777" w:rsidTr="00D240BF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0E9B9837" w14:textId="77777777" w:rsidR="0065554D" w:rsidRDefault="0065554D" w:rsidP="00D240BF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022B2856" w14:textId="77777777" w:rsidR="0065554D" w:rsidRDefault="0065554D" w:rsidP="00D240BF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4CB7211D" w14:textId="77777777" w:rsidR="0065554D" w:rsidRDefault="0065554D" w:rsidP="00D240B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287E4662" w14:textId="77777777" w:rsidR="0065554D" w:rsidRPr="003B5737" w:rsidRDefault="0065554D" w:rsidP="00D240BF">
            <w:pPr>
              <w:jc w:val="both"/>
            </w:pPr>
            <w:r>
              <w:t>9</w:t>
            </w:r>
          </w:p>
        </w:tc>
        <w:tc>
          <w:tcPr>
            <w:tcW w:w="693" w:type="dxa"/>
            <w:vMerge w:val="restart"/>
          </w:tcPr>
          <w:p w14:paraId="0F5ED6DA" w14:textId="77777777" w:rsidR="0065554D" w:rsidRPr="003B5737" w:rsidRDefault="0065554D" w:rsidP="00D240BF">
            <w:pPr>
              <w:jc w:val="both"/>
            </w:pPr>
            <w:r>
              <w:t>7</w:t>
            </w:r>
          </w:p>
        </w:tc>
        <w:tc>
          <w:tcPr>
            <w:tcW w:w="694" w:type="dxa"/>
            <w:vMerge w:val="restart"/>
          </w:tcPr>
          <w:p w14:paraId="446513FB" w14:textId="77777777" w:rsidR="0065554D" w:rsidRPr="003B5737" w:rsidRDefault="0065554D" w:rsidP="00D240BF">
            <w:pPr>
              <w:jc w:val="both"/>
            </w:pPr>
            <w:r>
              <w:t>0</w:t>
            </w:r>
          </w:p>
        </w:tc>
      </w:tr>
      <w:tr w:rsidR="0065554D" w14:paraId="528DE653" w14:textId="77777777" w:rsidTr="00D240BF">
        <w:trPr>
          <w:trHeight w:val="205"/>
        </w:trPr>
        <w:tc>
          <w:tcPr>
            <w:tcW w:w="3347" w:type="dxa"/>
            <w:gridSpan w:val="2"/>
          </w:tcPr>
          <w:p w14:paraId="77CF109A" w14:textId="77777777" w:rsidR="0065554D" w:rsidRDefault="0065554D" w:rsidP="00D240BF">
            <w:pPr>
              <w:jc w:val="both"/>
            </w:pPr>
          </w:p>
        </w:tc>
        <w:tc>
          <w:tcPr>
            <w:tcW w:w="2245" w:type="dxa"/>
            <w:gridSpan w:val="2"/>
          </w:tcPr>
          <w:p w14:paraId="5DBCD383" w14:textId="77777777" w:rsidR="0065554D" w:rsidRDefault="0065554D" w:rsidP="00D240B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00B3443" w14:textId="77777777" w:rsidR="0065554D" w:rsidRDefault="0065554D" w:rsidP="00D240B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38E0C8DB" w14:textId="77777777" w:rsidR="0065554D" w:rsidRDefault="0065554D" w:rsidP="00D240B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22863D39" w14:textId="77777777" w:rsidR="0065554D" w:rsidRDefault="0065554D" w:rsidP="00D240B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12E76803" w14:textId="77777777" w:rsidR="0065554D" w:rsidRDefault="0065554D" w:rsidP="00D240BF">
            <w:pPr>
              <w:rPr>
                <w:b/>
              </w:rPr>
            </w:pPr>
          </w:p>
        </w:tc>
      </w:tr>
      <w:tr w:rsidR="0065554D" w14:paraId="615369BF" w14:textId="77777777" w:rsidTr="00D240BF">
        <w:tc>
          <w:tcPr>
            <w:tcW w:w="9859" w:type="dxa"/>
            <w:gridSpan w:val="11"/>
            <w:shd w:val="clear" w:color="auto" w:fill="F7CAAC"/>
          </w:tcPr>
          <w:p w14:paraId="28C9D093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65554D" w14:paraId="57679068" w14:textId="77777777" w:rsidTr="00D240BF">
        <w:trPr>
          <w:trHeight w:val="2347"/>
        </w:trPr>
        <w:tc>
          <w:tcPr>
            <w:tcW w:w="9859" w:type="dxa"/>
            <w:gridSpan w:val="11"/>
          </w:tcPr>
          <w:p w14:paraId="580CB620" w14:textId="60BA1053" w:rsidR="0065554D" w:rsidRPr="00E86534" w:rsidRDefault="0065554D" w:rsidP="00D240BF">
            <w:r w:rsidRPr="00CB7D6B">
              <w:rPr>
                <w:b/>
                <w:bCs/>
              </w:rPr>
              <w:t>DOLINAY</w:t>
            </w:r>
            <w:r w:rsidRPr="00CB7D6B">
              <w:rPr>
                <w:b/>
              </w:rPr>
              <w:t xml:space="preserve">, </w:t>
            </w:r>
            <w:del w:id="770" w:author="Jiří Vojtěšek" w:date="2018-11-25T19:17:00Z">
              <w:r w:rsidRPr="00CB7D6B" w:rsidDel="000F4BDF">
                <w:rPr>
                  <w:b/>
                </w:rPr>
                <w:delText xml:space="preserve">Jan </w:delText>
              </w:r>
            </w:del>
            <w:ins w:id="771" w:author="Jiří Vojtěšek" w:date="2018-11-25T19:17:00Z">
              <w:r w:rsidR="000F4BDF" w:rsidRPr="00CB7D6B">
                <w:rPr>
                  <w:b/>
                </w:rPr>
                <w:t>J</w:t>
              </w:r>
              <w:r w:rsidR="000F4BDF">
                <w:rPr>
                  <w:b/>
                </w:rPr>
                <w:t>.</w:t>
              </w:r>
              <w:r w:rsidR="000F4BDF" w:rsidRPr="00CB7D6B">
                <w:rPr>
                  <w:b/>
                </w:rPr>
                <w:t xml:space="preserve"> </w:t>
              </w:r>
            </w:ins>
            <w:r w:rsidRPr="00CB7D6B">
              <w:rPr>
                <w:b/>
              </w:rPr>
              <w:t>(80 %);</w:t>
            </w:r>
            <w:r w:rsidRPr="00E86534">
              <w:t xml:space="preserve"> DOSTÁLEK, </w:t>
            </w:r>
            <w:del w:id="772" w:author="Jiří Vojtěšek" w:date="2018-11-25T19:17:00Z">
              <w:r w:rsidRPr="00E86534" w:rsidDel="000F4BDF">
                <w:delText>Petr</w:delText>
              </w:r>
            </w:del>
            <w:ins w:id="773" w:author="Jiří Vojtěšek" w:date="2018-11-25T19:17:00Z">
              <w:r w:rsidR="000F4BDF" w:rsidRPr="00E86534">
                <w:t>P</w:t>
              </w:r>
              <w:r w:rsidR="000F4BDF">
                <w:t>.</w:t>
              </w:r>
            </w:ins>
            <w:r w:rsidRPr="00E86534">
              <w:t>; VAŠEK, V</w:t>
            </w:r>
            <w:del w:id="774" w:author="Jiří Vojtěšek" w:date="2018-11-25T19:17:00Z">
              <w:r w:rsidRPr="00E86534" w:rsidDel="000F4BDF">
                <w:delText>ladimír</w:delText>
              </w:r>
            </w:del>
            <w:r w:rsidRPr="00E86534">
              <w:t xml:space="preserve">. Arduino debugger. </w:t>
            </w:r>
            <w:r w:rsidRPr="00E86534">
              <w:rPr>
                <w:i/>
              </w:rPr>
              <w:t>IEEE Embedded Systems Letters</w:t>
            </w:r>
            <w:r w:rsidRPr="00E86534">
              <w:t>, 2016, roč. 8, č. 4, s. 85-88. ISSN 1943-0663.</w:t>
            </w:r>
          </w:p>
          <w:p w14:paraId="7AB3DF7C" w14:textId="31C3E3E4" w:rsidR="0065554D" w:rsidRPr="00E86534" w:rsidRDefault="0065554D" w:rsidP="00D240BF">
            <w:r w:rsidRPr="006940FE">
              <w:rPr>
                <w:b/>
                <w:bCs/>
              </w:rPr>
              <w:t>DOLINAY</w:t>
            </w:r>
            <w:r w:rsidRPr="006940FE">
              <w:rPr>
                <w:b/>
              </w:rPr>
              <w:t xml:space="preserve">, </w:t>
            </w:r>
            <w:del w:id="775" w:author="Jiří Vojtěšek" w:date="2018-11-25T19:17:00Z">
              <w:r w:rsidRPr="006940FE" w:rsidDel="000F4BDF">
                <w:rPr>
                  <w:b/>
                </w:rPr>
                <w:delText xml:space="preserve">Jan </w:delText>
              </w:r>
            </w:del>
            <w:ins w:id="776" w:author="Jiří Vojtěšek" w:date="2018-11-25T19:17:00Z">
              <w:r w:rsidR="000F4BDF" w:rsidRPr="006940FE">
                <w:rPr>
                  <w:b/>
                </w:rPr>
                <w:t>J</w:t>
              </w:r>
              <w:r w:rsidR="000F4BDF">
                <w:rPr>
                  <w:b/>
                </w:rPr>
                <w:t>.</w:t>
              </w:r>
              <w:r w:rsidR="000F4BDF" w:rsidRPr="006940FE">
                <w:rPr>
                  <w:b/>
                </w:rPr>
                <w:t xml:space="preserve"> </w:t>
              </w:r>
            </w:ins>
            <w:r w:rsidRPr="006940FE">
              <w:rPr>
                <w:b/>
              </w:rPr>
              <w:t>(40 %);</w:t>
            </w:r>
            <w:r w:rsidRPr="00E86534">
              <w:t xml:space="preserve"> DOSTÁLEK, </w:t>
            </w:r>
            <w:del w:id="777" w:author="Jiří Vojtěšek" w:date="2018-11-25T19:17:00Z">
              <w:r w:rsidRPr="00E86534" w:rsidDel="000F4BDF">
                <w:delText>Petr</w:delText>
              </w:r>
            </w:del>
            <w:ins w:id="778" w:author="Jiří Vojtěšek" w:date="2018-11-25T19:17:00Z">
              <w:r w:rsidR="000F4BDF" w:rsidRPr="00E86534">
                <w:t>P</w:t>
              </w:r>
              <w:r w:rsidR="000F4BDF">
                <w:t>.</w:t>
              </w:r>
            </w:ins>
            <w:r w:rsidRPr="00E86534">
              <w:t>; VAŠEK, V</w:t>
            </w:r>
            <w:del w:id="779" w:author="Jiří Vojtěšek" w:date="2018-11-25T19:17:00Z">
              <w:r w:rsidRPr="00E86534" w:rsidDel="000F4BDF">
                <w:delText>ladimír</w:delText>
              </w:r>
            </w:del>
            <w:r w:rsidRPr="00E86534">
              <w:t xml:space="preserve">. ARM-based Microcontroller Platform for Teaching Microcontroller Programming. </w:t>
            </w:r>
            <w:r w:rsidRPr="00E86534">
              <w:rPr>
                <w:i/>
              </w:rPr>
              <w:t>International Journal of Education and Information Technologies</w:t>
            </w:r>
            <w:r w:rsidRPr="00E86534">
              <w:t>, 2016, roč. 2016, č. 10, s. 113-119. ISSN 2074-1316.</w:t>
            </w:r>
          </w:p>
          <w:p w14:paraId="61918D88" w14:textId="13186B07" w:rsidR="0065554D" w:rsidRPr="00E86534" w:rsidRDefault="0065554D" w:rsidP="00D240BF">
            <w:r w:rsidRPr="006940FE">
              <w:rPr>
                <w:b/>
                <w:bCs/>
              </w:rPr>
              <w:t>DOLINAY</w:t>
            </w:r>
            <w:r w:rsidRPr="006940FE">
              <w:rPr>
                <w:b/>
              </w:rPr>
              <w:t xml:space="preserve">, </w:t>
            </w:r>
            <w:del w:id="780" w:author="Jiří Vojtěšek" w:date="2018-11-25T19:17:00Z">
              <w:r w:rsidRPr="006940FE" w:rsidDel="000F4BDF">
                <w:rPr>
                  <w:b/>
                </w:rPr>
                <w:delText xml:space="preserve">Jan </w:delText>
              </w:r>
            </w:del>
            <w:ins w:id="781" w:author="Jiří Vojtěšek" w:date="2018-11-25T19:17:00Z">
              <w:r w:rsidR="000F4BDF" w:rsidRPr="006940FE">
                <w:rPr>
                  <w:b/>
                </w:rPr>
                <w:t>J</w:t>
              </w:r>
              <w:r w:rsidR="000F4BDF">
                <w:rPr>
                  <w:b/>
                </w:rPr>
                <w:t>.</w:t>
              </w:r>
              <w:r w:rsidR="000F4BDF" w:rsidRPr="006940FE">
                <w:rPr>
                  <w:b/>
                </w:rPr>
                <w:t xml:space="preserve"> </w:t>
              </w:r>
            </w:ins>
            <w:r w:rsidRPr="006940FE">
              <w:rPr>
                <w:b/>
              </w:rPr>
              <w:t>(80 %);</w:t>
            </w:r>
            <w:r w:rsidRPr="00E86534">
              <w:t xml:space="preserve"> DOSTÁLEK, </w:t>
            </w:r>
            <w:del w:id="782" w:author="Jiří Vojtěšek" w:date="2018-11-25T19:17:00Z">
              <w:r w:rsidRPr="00E86534" w:rsidDel="000F4BDF">
                <w:delText>Petr</w:delText>
              </w:r>
            </w:del>
            <w:ins w:id="783" w:author="Jiří Vojtěšek" w:date="2018-11-25T19:17:00Z">
              <w:r w:rsidR="000F4BDF" w:rsidRPr="00E86534">
                <w:t>P</w:t>
              </w:r>
              <w:r w:rsidR="000F4BDF">
                <w:t>.</w:t>
              </w:r>
            </w:ins>
            <w:r w:rsidRPr="00E86534">
              <w:t>; VAŠEK, V</w:t>
            </w:r>
            <w:del w:id="784" w:author="Jiří Vojtěšek" w:date="2018-11-25T19:17:00Z">
              <w:r w:rsidRPr="00E86534" w:rsidDel="000F4BDF">
                <w:delText>ladimír</w:delText>
              </w:r>
            </w:del>
            <w:r w:rsidRPr="00E86534">
              <w:t xml:space="preserve">. Software Library for Fast Digital Input and Output for the Arduino Platform. </w:t>
            </w:r>
            <w:r w:rsidRPr="00E86534">
              <w:rPr>
                <w:i/>
              </w:rPr>
              <w:t>WSEAS Transactions on Computers</w:t>
            </w:r>
            <w:r w:rsidRPr="00E86534">
              <w:t>, 2015, roč. 14, č. Neuveden, s. 819-825. ISSN 1109-2750.</w:t>
            </w:r>
          </w:p>
          <w:p w14:paraId="27EF936B" w14:textId="07744292" w:rsidR="0065554D" w:rsidRPr="00E86534" w:rsidRDefault="0065554D" w:rsidP="00D240BF">
            <w:r w:rsidRPr="006940FE">
              <w:rPr>
                <w:b/>
                <w:bCs/>
              </w:rPr>
              <w:t>DOLINAY</w:t>
            </w:r>
            <w:r w:rsidRPr="006940FE">
              <w:rPr>
                <w:b/>
              </w:rPr>
              <w:t xml:space="preserve">, </w:t>
            </w:r>
            <w:del w:id="785" w:author="Jiří Vojtěšek" w:date="2018-11-25T19:17:00Z">
              <w:r w:rsidRPr="006940FE" w:rsidDel="000F4BDF">
                <w:rPr>
                  <w:b/>
                </w:rPr>
                <w:delText xml:space="preserve">Jan </w:delText>
              </w:r>
            </w:del>
            <w:ins w:id="786" w:author="Jiří Vojtěšek" w:date="2018-11-25T19:17:00Z">
              <w:r w:rsidR="000F4BDF" w:rsidRPr="006940FE">
                <w:rPr>
                  <w:b/>
                </w:rPr>
                <w:t>J</w:t>
              </w:r>
              <w:r w:rsidR="000F4BDF">
                <w:rPr>
                  <w:b/>
                </w:rPr>
                <w:t>.</w:t>
              </w:r>
              <w:r w:rsidR="000F4BDF" w:rsidRPr="006940FE">
                <w:rPr>
                  <w:b/>
                </w:rPr>
                <w:t xml:space="preserve"> </w:t>
              </w:r>
            </w:ins>
            <w:r w:rsidRPr="006940FE">
              <w:rPr>
                <w:b/>
              </w:rPr>
              <w:t>(70 %)</w:t>
            </w:r>
            <w:r w:rsidRPr="00E86534">
              <w:t xml:space="preserve">; DOSTÁLEK, </w:t>
            </w:r>
            <w:del w:id="787" w:author="Jiří Vojtěšek" w:date="2018-11-25T19:17:00Z">
              <w:r w:rsidRPr="00E86534" w:rsidDel="000F4BDF">
                <w:delText>Petr</w:delText>
              </w:r>
            </w:del>
            <w:ins w:id="788" w:author="Jiří Vojtěšek" w:date="2018-11-25T19:17:00Z">
              <w:r w:rsidR="000F4BDF" w:rsidRPr="00E86534">
                <w:t>P</w:t>
              </w:r>
              <w:r w:rsidR="000F4BDF">
                <w:t>.</w:t>
              </w:r>
            </w:ins>
            <w:r w:rsidRPr="00E86534">
              <w:t>; VAŠEK, V</w:t>
            </w:r>
            <w:del w:id="789" w:author="Jiří Vojtěšek" w:date="2018-11-25T19:17:00Z">
              <w:r w:rsidRPr="00E86534" w:rsidDel="000F4BDF">
                <w:delText>ladimír</w:delText>
              </w:r>
            </w:del>
            <w:r w:rsidRPr="00E86534">
              <w:t xml:space="preserve">. Microcontroller Software Library for Process Control. </w:t>
            </w:r>
            <w:r w:rsidRPr="00E86534">
              <w:rPr>
                <w:i/>
              </w:rPr>
              <w:t>WSEAS Transactions on Systems and Control</w:t>
            </w:r>
            <w:r w:rsidRPr="00E86534">
              <w:t>, 2015, roč. 10, č. Neuveden, s. 105-112. ISSN 1991-8763.</w:t>
            </w:r>
          </w:p>
          <w:p w14:paraId="2CF730C3" w14:textId="7095BF72" w:rsidR="0065554D" w:rsidRPr="00E86534" w:rsidRDefault="0065554D" w:rsidP="00D240BF">
            <w:r w:rsidRPr="006940FE">
              <w:rPr>
                <w:b/>
                <w:bCs/>
              </w:rPr>
              <w:t>DOLINAY</w:t>
            </w:r>
            <w:r w:rsidRPr="006940FE">
              <w:rPr>
                <w:b/>
              </w:rPr>
              <w:t xml:space="preserve">, </w:t>
            </w:r>
            <w:del w:id="790" w:author="Jiří Vojtěšek" w:date="2018-11-25T19:17:00Z">
              <w:r w:rsidRPr="006940FE" w:rsidDel="000F4BDF">
                <w:rPr>
                  <w:b/>
                </w:rPr>
                <w:delText xml:space="preserve">Jan </w:delText>
              </w:r>
            </w:del>
            <w:ins w:id="791" w:author="Jiří Vojtěšek" w:date="2018-11-25T19:17:00Z">
              <w:r w:rsidR="000F4BDF" w:rsidRPr="006940FE">
                <w:rPr>
                  <w:b/>
                </w:rPr>
                <w:t>J</w:t>
              </w:r>
              <w:r w:rsidR="000F4BDF">
                <w:rPr>
                  <w:b/>
                </w:rPr>
                <w:t>.</w:t>
              </w:r>
              <w:r w:rsidR="000F4BDF" w:rsidRPr="006940FE">
                <w:rPr>
                  <w:b/>
                </w:rPr>
                <w:t xml:space="preserve"> </w:t>
              </w:r>
            </w:ins>
            <w:r w:rsidRPr="006940FE">
              <w:rPr>
                <w:b/>
              </w:rPr>
              <w:t>(40 %)</w:t>
            </w:r>
            <w:r w:rsidRPr="00E86534">
              <w:t xml:space="preserve">; DOLINAY, </w:t>
            </w:r>
            <w:del w:id="792" w:author="Jiří Vojtěšek" w:date="2018-11-25T19:17:00Z">
              <w:r w:rsidRPr="00E86534" w:rsidDel="000F4BDF">
                <w:delText>Viliam</w:delText>
              </w:r>
            </w:del>
            <w:ins w:id="793" w:author="Jiří Vojtěšek" w:date="2018-11-25T19:17:00Z">
              <w:r w:rsidR="000F4BDF" w:rsidRPr="00E86534">
                <w:t>V</w:t>
              </w:r>
              <w:r w:rsidR="000F4BDF">
                <w:t>.</w:t>
              </w:r>
            </w:ins>
            <w:r w:rsidRPr="00E86534">
              <w:t xml:space="preserve">; VAŠEK, </w:t>
            </w:r>
            <w:del w:id="794" w:author="Jiří Vojtěšek" w:date="2018-11-25T19:18:00Z">
              <w:r w:rsidRPr="00E86534" w:rsidDel="000F4BDF">
                <w:delText>Vladimír</w:delText>
              </w:r>
            </w:del>
            <w:ins w:id="795" w:author="Jiří Vojtěšek" w:date="2018-11-25T19:18:00Z">
              <w:r w:rsidR="000F4BDF" w:rsidRPr="00E86534">
                <w:t>V</w:t>
              </w:r>
              <w:r w:rsidR="000F4BDF">
                <w:t>.</w:t>
              </w:r>
            </w:ins>
            <w:r w:rsidRPr="00E86534">
              <w:t>; DOSTÁLEK, P</w:t>
            </w:r>
            <w:del w:id="796" w:author="Jiří Vojtěšek" w:date="2018-11-25T19:18:00Z">
              <w:r w:rsidRPr="00E86534" w:rsidDel="000F4BDF">
                <w:delText>etr</w:delText>
              </w:r>
            </w:del>
            <w:r w:rsidRPr="00E86534">
              <w:t xml:space="preserve">. Posturography device based on accelerometer. </w:t>
            </w:r>
            <w:r w:rsidRPr="00E86534">
              <w:rPr>
                <w:i/>
              </w:rPr>
              <w:t>International Journal of Systems applications, Engineering &amp;Development</w:t>
            </w:r>
            <w:r w:rsidRPr="00E86534">
              <w:t>, 2015, roč. 2014, č. 8, s. 155-162. ISSN 2074-1308.</w:t>
            </w:r>
          </w:p>
          <w:p w14:paraId="221667DB" w14:textId="64496453" w:rsidR="0065554D" w:rsidRPr="00E86534" w:rsidRDefault="0065554D" w:rsidP="00D240BF">
            <w:r w:rsidRPr="006940FE">
              <w:rPr>
                <w:b/>
                <w:bCs/>
              </w:rPr>
              <w:t>DOLINAY</w:t>
            </w:r>
            <w:r w:rsidRPr="006940FE">
              <w:rPr>
                <w:b/>
              </w:rPr>
              <w:t xml:space="preserve">, </w:t>
            </w:r>
            <w:del w:id="797" w:author="Jiří Vojtěšek" w:date="2018-11-25T19:18:00Z">
              <w:r w:rsidRPr="006940FE" w:rsidDel="000F4BDF">
                <w:rPr>
                  <w:b/>
                </w:rPr>
                <w:delText xml:space="preserve">Jan </w:delText>
              </w:r>
            </w:del>
            <w:ins w:id="798" w:author="Jiří Vojtěšek" w:date="2018-11-25T19:18:00Z">
              <w:r w:rsidR="000F4BDF" w:rsidRPr="006940FE">
                <w:rPr>
                  <w:b/>
                </w:rPr>
                <w:t>J</w:t>
              </w:r>
              <w:r w:rsidR="000F4BDF">
                <w:rPr>
                  <w:b/>
                </w:rPr>
                <w:t>.</w:t>
              </w:r>
              <w:r w:rsidR="000F4BDF" w:rsidRPr="006940FE">
                <w:rPr>
                  <w:b/>
                </w:rPr>
                <w:t xml:space="preserve"> </w:t>
              </w:r>
            </w:ins>
            <w:r w:rsidRPr="006940FE">
              <w:rPr>
                <w:b/>
              </w:rPr>
              <w:t>(40 %);</w:t>
            </w:r>
            <w:r w:rsidRPr="00E86534">
              <w:t xml:space="preserve"> DOSTÁLEK, </w:t>
            </w:r>
            <w:del w:id="799" w:author="Jiří Vojtěšek" w:date="2018-11-25T19:18:00Z">
              <w:r w:rsidRPr="00E86534" w:rsidDel="000F4BDF">
                <w:delText>Petr</w:delText>
              </w:r>
            </w:del>
            <w:ins w:id="800" w:author="Jiří Vojtěšek" w:date="2018-11-25T19:18:00Z">
              <w:r w:rsidR="000F4BDF" w:rsidRPr="00E86534">
                <w:t>P</w:t>
              </w:r>
              <w:r w:rsidR="000F4BDF">
                <w:t>.</w:t>
              </w:r>
            </w:ins>
            <w:r w:rsidRPr="00E86534">
              <w:t>; VAŠEK, V</w:t>
            </w:r>
            <w:del w:id="801" w:author="Jiří Vojtěšek" w:date="2018-11-25T19:18:00Z">
              <w:r w:rsidRPr="00E86534" w:rsidDel="000F4BDF">
                <w:delText>ladimír</w:delText>
              </w:r>
            </w:del>
            <w:r w:rsidRPr="00E86534">
              <w:t xml:space="preserve">. New development kit for teaching microcontroller programming. In </w:t>
            </w:r>
            <w:r w:rsidRPr="00E86534">
              <w:rPr>
                <w:i/>
              </w:rPr>
              <w:t>Proceedings of the International Conferences</w:t>
            </w:r>
            <w:r w:rsidRPr="00E86534">
              <w:t>. Baltimore : WSEAS Press, 2015, s. 349-352. ISBN 978-1-61804-326-9.</w:t>
            </w:r>
          </w:p>
          <w:p w14:paraId="509B0D2E" w14:textId="17E58497" w:rsidR="0065554D" w:rsidRPr="00E86534" w:rsidRDefault="0065554D" w:rsidP="00D240BF">
            <w:r w:rsidRPr="006940FE">
              <w:rPr>
                <w:b/>
                <w:bCs/>
              </w:rPr>
              <w:t>DOLINAY</w:t>
            </w:r>
            <w:r w:rsidRPr="006940FE">
              <w:rPr>
                <w:b/>
              </w:rPr>
              <w:t xml:space="preserve">, </w:t>
            </w:r>
            <w:del w:id="802" w:author="Jiří Vojtěšek" w:date="2018-11-25T19:18:00Z">
              <w:r w:rsidRPr="006940FE" w:rsidDel="000F4BDF">
                <w:rPr>
                  <w:b/>
                </w:rPr>
                <w:delText xml:space="preserve">Jan </w:delText>
              </w:r>
            </w:del>
            <w:ins w:id="803" w:author="Jiří Vojtěšek" w:date="2018-11-25T19:18:00Z">
              <w:r w:rsidR="000F4BDF" w:rsidRPr="006940FE">
                <w:rPr>
                  <w:b/>
                </w:rPr>
                <w:t>J</w:t>
              </w:r>
              <w:r w:rsidR="000F4BDF">
                <w:rPr>
                  <w:b/>
                </w:rPr>
                <w:t>.</w:t>
              </w:r>
              <w:r w:rsidR="000F4BDF" w:rsidRPr="006940FE">
                <w:rPr>
                  <w:b/>
                </w:rPr>
                <w:t xml:space="preserve"> </w:t>
              </w:r>
            </w:ins>
            <w:r w:rsidRPr="006940FE">
              <w:rPr>
                <w:b/>
              </w:rPr>
              <w:t>(70 %);</w:t>
            </w:r>
            <w:r w:rsidRPr="00E86534">
              <w:t xml:space="preserve"> DOSTÁLEK, </w:t>
            </w:r>
            <w:del w:id="804" w:author="Jiří Vojtěšek" w:date="2018-11-25T19:18:00Z">
              <w:r w:rsidRPr="00E86534" w:rsidDel="000F4BDF">
                <w:delText>Petr</w:delText>
              </w:r>
            </w:del>
            <w:ins w:id="805" w:author="Jiří Vojtěšek" w:date="2018-11-25T19:18:00Z">
              <w:r w:rsidR="000F4BDF" w:rsidRPr="00E86534">
                <w:t>P</w:t>
              </w:r>
              <w:r w:rsidR="000F4BDF">
                <w:t>.</w:t>
              </w:r>
            </w:ins>
            <w:r w:rsidRPr="00E86534">
              <w:t>; VAŠEK, V</w:t>
            </w:r>
            <w:del w:id="806" w:author="Jiří Vojtěšek" w:date="2018-11-25T19:18:00Z">
              <w:r w:rsidRPr="00E86534" w:rsidDel="000F4BDF">
                <w:delText>ladimír</w:delText>
              </w:r>
            </w:del>
            <w:r w:rsidRPr="00E86534">
              <w:t xml:space="preserve">. Program modules for control applications of microcontrollers. In </w:t>
            </w:r>
            <w:r w:rsidRPr="00E86534">
              <w:rPr>
                <w:i/>
              </w:rPr>
              <w:t>Latest Trends on Systems. Volume II</w:t>
            </w:r>
            <w:r w:rsidRPr="00E86534">
              <w:t>. Rhodes : Europment, 2014, s. 488-491. ISSN 1790-5117. ISBN 978-1-61804-244-6.</w:t>
            </w:r>
          </w:p>
          <w:p w14:paraId="675588A2" w14:textId="77777777" w:rsidR="0065554D" w:rsidRPr="00E86534" w:rsidRDefault="0065554D" w:rsidP="00D240BF"/>
        </w:tc>
      </w:tr>
      <w:tr w:rsidR="0065554D" w14:paraId="356D2796" w14:textId="77777777" w:rsidTr="00D240BF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3B1BD2A7" w14:textId="77777777" w:rsidR="0065554D" w:rsidRDefault="0065554D" w:rsidP="00D240BF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65554D" w14:paraId="5530C535" w14:textId="77777777" w:rsidTr="00D240BF">
        <w:trPr>
          <w:trHeight w:val="328"/>
        </w:trPr>
        <w:tc>
          <w:tcPr>
            <w:tcW w:w="9859" w:type="dxa"/>
            <w:gridSpan w:val="11"/>
          </w:tcPr>
          <w:p w14:paraId="379473F1" w14:textId="77777777" w:rsidR="0065554D" w:rsidRPr="003232CF" w:rsidRDefault="0065554D" w:rsidP="00D240BF">
            <w:pPr>
              <w:rPr>
                <w:lang w:val="sk-SK"/>
              </w:rPr>
            </w:pPr>
          </w:p>
        </w:tc>
      </w:tr>
      <w:tr w:rsidR="0065554D" w14:paraId="0F9F7012" w14:textId="77777777" w:rsidTr="00D240BF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4B0A683B" w14:textId="77777777" w:rsidR="0065554D" w:rsidRDefault="0065554D" w:rsidP="00D240BF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694D8170" w14:textId="77777777" w:rsidR="0065554D" w:rsidRDefault="0065554D" w:rsidP="00D240BF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5D6B9601" w14:textId="77777777" w:rsidR="0065554D" w:rsidRDefault="0065554D" w:rsidP="00D240BF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036688EC" w14:textId="77777777" w:rsidR="0065554D" w:rsidRDefault="0065554D" w:rsidP="00D240BF">
            <w:pPr>
              <w:jc w:val="both"/>
            </w:pPr>
            <w:r>
              <w:t>28. 8. 2018</w:t>
            </w:r>
          </w:p>
        </w:tc>
      </w:tr>
    </w:tbl>
    <w:p w14:paraId="729B2E10" w14:textId="77777777" w:rsidR="0065554D" w:rsidRDefault="0065554D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  <w:tblGridChange w:id="807">
          <w:tblGrid>
            <w:gridCol w:w="418"/>
            <w:gridCol w:w="2100"/>
            <w:gridCol w:w="829"/>
            <w:gridCol w:w="1721"/>
            <w:gridCol w:w="524"/>
            <w:gridCol w:w="468"/>
            <w:gridCol w:w="994"/>
            <w:gridCol w:w="709"/>
            <w:gridCol w:w="77"/>
            <w:gridCol w:w="632"/>
            <w:gridCol w:w="693"/>
            <w:gridCol w:w="694"/>
            <w:gridCol w:w="418"/>
          </w:tblGrid>
        </w:tblGridChange>
      </w:tblGrid>
      <w:tr w:rsidR="00D80636" w14:paraId="182090FF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46431F9C" w14:textId="77777777" w:rsidR="00D80636" w:rsidRDefault="00D80636" w:rsidP="00E2331B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21587BE1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4673AA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77415B4C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071BE234" w14:textId="77777777" w:rsidTr="00E2331B">
        <w:tc>
          <w:tcPr>
            <w:tcW w:w="2518" w:type="dxa"/>
            <w:shd w:val="clear" w:color="auto" w:fill="F7CAAC"/>
          </w:tcPr>
          <w:p w14:paraId="5A95379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29824EF5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5D9E113F" w14:textId="77777777" w:rsidTr="00E2331B">
        <w:tc>
          <w:tcPr>
            <w:tcW w:w="2518" w:type="dxa"/>
            <w:shd w:val="clear" w:color="auto" w:fill="F7CAAC"/>
          </w:tcPr>
          <w:p w14:paraId="53C1862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42449F3F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73F58ACD" w14:textId="77777777" w:rsidTr="00E2331B">
        <w:tc>
          <w:tcPr>
            <w:tcW w:w="2518" w:type="dxa"/>
            <w:shd w:val="clear" w:color="auto" w:fill="F7CAAC"/>
          </w:tcPr>
          <w:p w14:paraId="1408842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25C316C7" w14:textId="77777777" w:rsidR="00D80636" w:rsidRDefault="00D80636" w:rsidP="00E2331B">
            <w:pPr>
              <w:jc w:val="both"/>
            </w:pPr>
            <w:r>
              <w:t xml:space="preserve">Rudolf </w:t>
            </w:r>
            <w:bookmarkStart w:id="808" w:name="aDrga"/>
            <w:r>
              <w:t>Drga</w:t>
            </w:r>
            <w:bookmarkEnd w:id="808"/>
          </w:p>
        </w:tc>
        <w:tc>
          <w:tcPr>
            <w:tcW w:w="709" w:type="dxa"/>
            <w:shd w:val="clear" w:color="auto" w:fill="F7CAAC"/>
          </w:tcPr>
          <w:p w14:paraId="484D89C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61AAE3E4" w14:textId="77777777" w:rsidR="00D80636" w:rsidRDefault="00D80636" w:rsidP="00E2331B">
            <w:pPr>
              <w:jc w:val="both"/>
            </w:pPr>
            <w:r>
              <w:t>Ing., Ph.D.</w:t>
            </w:r>
          </w:p>
        </w:tc>
      </w:tr>
      <w:tr w:rsidR="00D80636" w14:paraId="522E92F0" w14:textId="77777777" w:rsidTr="00E2331B">
        <w:tc>
          <w:tcPr>
            <w:tcW w:w="2518" w:type="dxa"/>
            <w:shd w:val="clear" w:color="auto" w:fill="F7CAAC"/>
          </w:tcPr>
          <w:p w14:paraId="2DDAC6A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3D04730D" w14:textId="77777777" w:rsidR="00D80636" w:rsidRDefault="00D80636" w:rsidP="00E2331B">
            <w:pPr>
              <w:jc w:val="both"/>
            </w:pPr>
            <w:r>
              <w:t>1955</w:t>
            </w:r>
          </w:p>
          <w:p w14:paraId="6EBE86E5" w14:textId="77777777" w:rsidR="00D80636" w:rsidRDefault="00D80636" w:rsidP="00E2331B">
            <w:pPr>
              <w:jc w:val="both"/>
            </w:pPr>
          </w:p>
        </w:tc>
        <w:tc>
          <w:tcPr>
            <w:tcW w:w="1721" w:type="dxa"/>
            <w:shd w:val="clear" w:color="auto" w:fill="F7CAAC"/>
          </w:tcPr>
          <w:p w14:paraId="1E4A02D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185BD17E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15808B0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F61F3CA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BD2765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4126EBA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1A21493E" w14:textId="77777777" w:rsidTr="00E2331B">
        <w:tc>
          <w:tcPr>
            <w:tcW w:w="5068" w:type="dxa"/>
            <w:gridSpan w:val="3"/>
            <w:shd w:val="clear" w:color="auto" w:fill="F7CAAC"/>
          </w:tcPr>
          <w:p w14:paraId="5FC7D1F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0FCE9CDE" w14:textId="77777777" w:rsidR="00D80636" w:rsidRDefault="00D80636" w:rsidP="00E2331B">
            <w:pPr>
              <w:jc w:val="both"/>
            </w:pPr>
            <w:del w:id="809" w:author="Uzivatel" w:date="2018-11-13T08:54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0464A39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3E51234" w14:textId="77777777" w:rsidR="00D80636" w:rsidRDefault="00D80636" w:rsidP="00E2331B">
            <w:pPr>
              <w:jc w:val="both"/>
            </w:pPr>
            <w:del w:id="810" w:author="Uzivatel" w:date="2018-11-13T08:54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25F824C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BA73ECE" w14:textId="77777777" w:rsidR="00D80636" w:rsidRDefault="00D80636" w:rsidP="00E2331B">
            <w:pPr>
              <w:jc w:val="both"/>
            </w:pPr>
            <w:del w:id="811" w:author="Uzivatel" w:date="2018-11-13T08:54:00Z">
              <w:r w:rsidDel="00A608FA">
                <w:delText>N</w:delText>
              </w:r>
            </w:del>
          </w:p>
        </w:tc>
      </w:tr>
      <w:tr w:rsidR="00D80636" w14:paraId="6066B3F6" w14:textId="77777777" w:rsidTr="00E2331B">
        <w:tc>
          <w:tcPr>
            <w:tcW w:w="6060" w:type="dxa"/>
            <w:gridSpan w:val="5"/>
            <w:shd w:val="clear" w:color="auto" w:fill="F7CAAC"/>
          </w:tcPr>
          <w:p w14:paraId="0A03924A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460FCE4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6769C99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1224B8CC" w14:textId="77777777" w:rsidTr="00E2331B">
        <w:tc>
          <w:tcPr>
            <w:tcW w:w="6060" w:type="dxa"/>
            <w:gridSpan w:val="5"/>
          </w:tcPr>
          <w:p w14:paraId="5F12E0F9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724D8CEA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2423F2C2" w14:textId="77777777" w:rsidR="00D80636" w:rsidRDefault="00D80636" w:rsidP="00E2331B">
            <w:pPr>
              <w:jc w:val="both"/>
            </w:pPr>
          </w:p>
        </w:tc>
      </w:tr>
      <w:tr w:rsidR="00D80636" w14:paraId="0A0AA68E" w14:textId="77777777" w:rsidTr="00E2331B">
        <w:tc>
          <w:tcPr>
            <w:tcW w:w="9859" w:type="dxa"/>
            <w:gridSpan w:val="11"/>
            <w:shd w:val="clear" w:color="auto" w:fill="F7CAAC"/>
          </w:tcPr>
          <w:p w14:paraId="25D2260E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55B3094C" w14:textId="77777777" w:rsidTr="00E2331B">
        <w:trPr>
          <w:trHeight w:val="520"/>
        </w:trPr>
        <w:tc>
          <w:tcPr>
            <w:tcW w:w="9859" w:type="dxa"/>
            <w:gridSpan w:val="11"/>
            <w:tcBorders>
              <w:top w:val="nil"/>
            </w:tcBorders>
          </w:tcPr>
          <w:p w14:paraId="55A4434B" w14:textId="77777777" w:rsidR="00D80636" w:rsidRDefault="00D80636" w:rsidP="00E2331B">
            <w:pPr>
              <w:jc w:val="both"/>
            </w:pPr>
            <w:r>
              <w:t>Elektronické bezpečnostní systémy - garant, přednášející, cvičící</w:t>
            </w:r>
            <w:r w:rsidR="00866B3A">
              <w:t xml:space="preserve"> (100 %)</w:t>
            </w:r>
          </w:p>
          <w:p w14:paraId="19B66672" w14:textId="77777777" w:rsidR="00D80636" w:rsidRDefault="00D80636" w:rsidP="00E2331B">
            <w:pPr>
              <w:jc w:val="both"/>
            </w:pPr>
            <w:r>
              <w:t>Technické prostředky bezpečnostního průmyslu – cvičící</w:t>
            </w:r>
            <w:r w:rsidR="00866B3A">
              <w:t xml:space="preserve"> (100 %)</w:t>
            </w:r>
          </w:p>
          <w:p w14:paraId="0584E0DC" w14:textId="77777777" w:rsidR="00D80636" w:rsidRDefault="00D80636" w:rsidP="00E2331B">
            <w:pPr>
              <w:jc w:val="both"/>
            </w:pPr>
            <w:r>
              <w:t>Dohledová centra - garant, přednášející, cvičící</w:t>
            </w:r>
            <w:r w:rsidR="00866B3A">
              <w:t xml:space="preserve"> (100 %)</w:t>
            </w:r>
          </w:p>
        </w:tc>
      </w:tr>
      <w:tr w:rsidR="00D80636" w14:paraId="3E393906" w14:textId="77777777" w:rsidTr="00E2331B">
        <w:tc>
          <w:tcPr>
            <w:tcW w:w="9859" w:type="dxa"/>
            <w:gridSpan w:val="11"/>
            <w:shd w:val="clear" w:color="auto" w:fill="F7CAAC"/>
          </w:tcPr>
          <w:p w14:paraId="50789D59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6AA1190D" w14:textId="77777777" w:rsidTr="00E2331B">
        <w:trPr>
          <w:trHeight w:val="459"/>
        </w:trPr>
        <w:tc>
          <w:tcPr>
            <w:tcW w:w="9859" w:type="dxa"/>
            <w:gridSpan w:val="11"/>
          </w:tcPr>
          <w:p w14:paraId="344D5EEA" w14:textId="77777777" w:rsidR="00D80636" w:rsidRPr="009D3BE2" w:rsidRDefault="00D80636" w:rsidP="00E2331B">
            <w:pPr>
              <w:jc w:val="both"/>
            </w:pPr>
            <w:r>
              <w:t>1975</w:t>
            </w:r>
            <w:r w:rsidRPr="009D3BE2">
              <w:t xml:space="preserve"> – </w:t>
            </w:r>
            <w:r>
              <w:t xml:space="preserve">1980: VUT, </w:t>
            </w:r>
            <w:r w:rsidRPr="009D3BE2">
              <w:t xml:space="preserve">Fakulta </w:t>
            </w:r>
            <w:r>
              <w:t>elektrotechnická v Brně, obor „Řídící technika</w:t>
            </w:r>
            <w:r w:rsidRPr="009D3BE2">
              <w:t>“, (Ing.)</w:t>
            </w:r>
          </w:p>
          <w:p w14:paraId="173F18A4" w14:textId="77777777" w:rsidR="00D80636" w:rsidRPr="00D81F99" w:rsidRDefault="00D80636" w:rsidP="00E2331B">
            <w:pPr>
              <w:jc w:val="both"/>
            </w:pPr>
            <w:r>
              <w:t>2007</w:t>
            </w:r>
            <w:r w:rsidRPr="009D3BE2">
              <w:t xml:space="preserve"> – </w:t>
            </w:r>
            <w:r>
              <w:t>2013</w:t>
            </w:r>
            <w:r w:rsidRPr="009D3BE2">
              <w:t>: UTB ve Zlíně, Fakulta aplikované informatiky, obor „Technická kybernetika“, (Ph.D.)</w:t>
            </w:r>
          </w:p>
        </w:tc>
      </w:tr>
      <w:tr w:rsidR="00D80636" w14:paraId="756DACEC" w14:textId="77777777" w:rsidTr="00E2331B">
        <w:tc>
          <w:tcPr>
            <w:tcW w:w="9859" w:type="dxa"/>
            <w:gridSpan w:val="11"/>
            <w:shd w:val="clear" w:color="auto" w:fill="F7CAAC"/>
          </w:tcPr>
          <w:p w14:paraId="414B00E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80636" w14:paraId="62DC8063" w14:textId="77777777" w:rsidTr="00E2331B">
        <w:trPr>
          <w:trHeight w:val="2704"/>
        </w:trPr>
        <w:tc>
          <w:tcPr>
            <w:tcW w:w="9859" w:type="dxa"/>
            <w:gridSpan w:val="11"/>
          </w:tcPr>
          <w:p w14:paraId="0B8FDD3D" w14:textId="77777777" w:rsidR="00D80636" w:rsidRPr="00D731F3" w:rsidRDefault="00D80636" w:rsidP="007642A7">
            <w:pPr>
              <w:numPr>
                <w:ilvl w:val="0"/>
                <w:numId w:val="47"/>
              </w:numPr>
              <w:ind w:left="0" w:hanging="357"/>
              <w:textAlignment w:val="baseline"/>
            </w:pPr>
            <w:bookmarkStart w:id="812" w:name="OLE_LINK58"/>
            <w:bookmarkStart w:id="813" w:name="OLE_LINK59"/>
            <w:r w:rsidRPr="00D731F3">
              <w:t>1982 - 1983: Pal Magneton Kroměříž, vývoj jednoúčelových strojů- matematický model zdrojové soustavy</w:t>
            </w:r>
          </w:p>
          <w:p w14:paraId="2927183F" w14:textId="77777777" w:rsidR="00D80636" w:rsidRPr="00D731F3" w:rsidRDefault="00D80636" w:rsidP="007642A7">
            <w:pPr>
              <w:numPr>
                <w:ilvl w:val="0"/>
                <w:numId w:val="47"/>
              </w:numPr>
              <w:ind w:left="0" w:hanging="357"/>
              <w:textAlignment w:val="baseline"/>
            </w:pPr>
            <w:r w:rsidRPr="00D731F3">
              <w:t>1983 - 1984: Početnická a organizační služba, zavádění mikropočítačů do zpracování dat</w:t>
            </w:r>
          </w:p>
          <w:p w14:paraId="5BD9ED5F" w14:textId="77777777" w:rsidR="00D80636" w:rsidRPr="00D731F3" w:rsidRDefault="00D80636" w:rsidP="007642A7">
            <w:pPr>
              <w:numPr>
                <w:ilvl w:val="0"/>
                <w:numId w:val="47"/>
              </w:numPr>
              <w:ind w:left="0" w:hanging="357"/>
              <w:textAlignment w:val="baseline"/>
            </w:pPr>
            <w:r w:rsidRPr="00D731F3">
              <w:t>1984 - 1990: JZD AK Slušovice, Divize mikropočítače, vedoucí vývoje technologií pro hromadnou výrobu</w:t>
            </w:r>
            <w:r w:rsidRPr="00D731F3">
              <w:br/>
              <w:t>mikropočítačů, servis robotů</w:t>
            </w:r>
          </w:p>
          <w:bookmarkEnd w:id="812"/>
          <w:bookmarkEnd w:id="813"/>
          <w:p w14:paraId="52743019" w14:textId="77777777" w:rsidR="00D80636" w:rsidRPr="00D731F3" w:rsidRDefault="00D80636" w:rsidP="007642A7">
            <w:pPr>
              <w:numPr>
                <w:ilvl w:val="0"/>
                <w:numId w:val="47"/>
              </w:numPr>
              <w:ind w:left="0" w:hanging="357"/>
              <w:textAlignment w:val="baseline"/>
            </w:pPr>
            <w:r w:rsidRPr="00D731F3">
              <w:t>1990 - 1993: Draut, vývoj technologických zařízení, vývojový pracovník</w:t>
            </w:r>
          </w:p>
          <w:p w14:paraId="4E662013" w14:textId="77777777" w:rsidR="00D80636" w:rsidRPr="00D731F3" w:rsidRDefault="00D80636" w:rsidP="007642A7">
            <w:pPr>
              <w:numPr>
                <w:ilvl w:val="0"/>
                <w:numId w:val="47"/>
              </w:numPr>
              <w:ind w:left="0" w:hanging="357"/>
              <w:textAlignment w:val="baseline"/>
            </w:pPr>
            <w:r w:rsidRPr="00D731F3">
              <w:t>1994 - 1998: Ated s.r.o., prodej a realizace zabezpečovací, telefonní a počítačové techniky, projektant</w:t>
            </w:r>
          </w:p>
          <w:p w14:paraId="3EE94F72" w14:textId="77777777" w:rsidR="00D80636" w:rsidRPr="00D731F3" w:rsidRDefault="00D80636" w:rsidP="007642A7">
            <w:pPr>
              <w:numPr>
                <w:ilvl w:val="0"/>
                <w:numId w:val="47"/>
              </w:numPr>
              <w:ind w:left="0" w:hanging="357"/>
              <w:textAlignment w:val="baseline"/>
            </w:pPr>
            <w:r>
              <w:t>1999 - 2005: DF Partner s.r.o.</w:t>
            </w:r>
            <w:r w:rsidRPr="00D731F3">
              <w:t>, správce počítačové sítě</w:t>
            </w:r>
          </w:p>
          <w:p w14:paraId="17999A63" w14:textId="77777777" w:rsidR="00D80636" w:rsidRPr="00D731F3" w:rsidRDefault="00D80636" w:rsidP="007642A7">
            <w:pPr>
              <w:numPr>
                <w:ilvl w:val="0"/>
                <w:numId w:val="47"/>
              </w:numPr>
              <w:ind w:left="0" w:hanging="357"/>
              <w:textAlignment w:val="baseline"/>
            </w:pPr>
            <w:r w:rsidRPr="00D731F3">
              <w:t>2005 - 2009: Univerzita Tomáše Bati ve Zlíně, Fakulta aplikované informatiky, Ústav elektrotechniky a měření,</w:t>
            </w:r>
            <w:r>
              <w:t xml:space="preserve"> externí</w:t>
            </w:r>
            <w:r w:rsidRPr="00D731F3">
              <w:t xml:space="preserve"> odborný asistent</w:t>
            </w:r>
          </w:p>
          <w:p w14:paraId="7AC496DC" w14:textId="77777777" w:rsidR="00D80636" w:rsidRDefault="00D80636" w:rsidP="007642A7">
            <w:pPr>
              <w:numPr>
                <w:ilvl w:val="0"/>
                <w:numId w:val="47"/>
              </w:numPr>
              <w:ind w:left="0" w:hanging="357"/>
              <w:textAlignment w:val="baseline"/>
            </w:pPr>
            <w:r w:rsidRPr="00D731F3">
              <w:t>2010 - dosud: Univerzita Tomáše Bati ve Zlíně, Fakulta aplikované informatiky, Ústav bezpečnostního inženýrství, odborný asistent</w:t>
            </w:r>
          </w:p>
        </w:tc>
      </w:tr>
      <w:tr w:rsidR="00D80636" w14:paraId="7DB19704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40364994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72B17EAE" w14:textId="77777777" w:rsidTr="00E2331B">
        <w:trPr>
          <w:trHeight w:val="564"/>
        </w:trPr>
        <w:tc>
          <w:tcPr>
            <w:tcW w:w="9859" w:type="dxa"/>
            <w:gridSpan w:val="11"/>
          </w:tcPr>
          <w:p w14:paraId="20FB7602" w14:textId="77777777" w:rsidR="00D80636" w:rsidRDefault="00D80636" w:rsidP="00E2331B">
            <w:pPr>
              <w:jc w:val="both"/>
            </w:pPr>
            <w:r>
              <w:t xml:space="preserve">Od roku 2010 vedoucí úspěšně obhájených 49 bakalářských a 38 diplomových prací. </w:t>
            </w:r>
          </w:p>
          <w:p w14:paraId="69EAE073" w14:textId="77777777" w:rsidR="00D80636" w:rsidRDefault="00D80636" w:rsidP="00E2331B">
            <w:pPr>
              <w:jc w:val="both"/>
            </w:pPr>
            <w:r>
              <w:t>Konsultant 2 studentů doktorského studijního programu.</w:t>
            </w:r>
          </w:p>
        </w:tc>
      </w:tr>
      <w:tr w:rsidR="00D80636" w14:paraId="290BD029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E55D06D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D2998C6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1FD6C018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C941C3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6A7AB89A" w14:textId="77777777" w:rsidTr="00E2331B">
        <w:trPr>
          <w:cantSplit/>
        </w:trPr>
        <w:tc>
          <w:tcPr>
            <w:tcW w:w="3347" w:type="dxa"/>
            <w:gridSpan w:val="2"/>
          </w:tcPr>
          <w:p w14:paraId="453D8EBC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659993F7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4FCE6A7C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3CD7E546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41837A2F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6BF3290D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51B0D477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0108E6E8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4D8F0887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0347105E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584BA59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3" w:type="dxa"/>
            <w:vMerge w:val="restart"/>
          </w:tcPr>
          <w:p w14:paraId="691D4C1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94" w:type="dxa"/>
            <w:vMerge w:val="restart"/>
          </w:tcPr>
          <w:p w14:paraId="23FD910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80636" w14:paraId="24F76261" w14:textId="77777777" w:rsidTr="00E2331B">
        <w:trPr>
          <w:trHeight w:val="205"/>
        </w:trPr>
        <w:tc>
          <w:tcPr>
            <w:tcW w:w="3347" w:type="dxa"/>
            <w:gridSpan w:val="2"/>
          </w:tcPr>
          <w:p w14:paraId="07D3B1CD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5F58AD68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680167DD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18FA7782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5BC7711E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0D4B8343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4A5C502E" w14:textId="77777777" w:rsidTr="00E2331B">
        <w:tc>
          <w:tcPr>
            <w:tcW w:w="9859" w:type="dxa"/>
            <w:gridSpan w:val="11"/>
            <w:shd w:val="clear" w:color="auto" w:fill="F7CAAC"/>
          </w:tcPr>
          <w:p w14:paraId="4185F03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14DA00AD" w14:textId="77777777" w:rsidTr="008715D2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814" w:author="Uzivatel" w:date="2018-11-13T09:18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78"/>
          <w:trPrChange w:id="815" w:author="Uzivatel" w:date="2018-11-13T09:18:00Z">
            <w:trPr>
              <w:gridBefore w:val="1"/>
              <w:trHeight w:val="2347"/>
            </w:trPr>
          </w:trPrChange>
        </w:trPr>
        <w:tc>
          <w:tcPr>
            <w:tcW w:w="9859" w:type="dxa"/>
            <w:gridSpan w:val="11"/>
            <w:tcPrChange w:id="816" w:author="Uzivatel" w:date="2018-11-13T09:18:00Z">
              <w:tcPr>
                <w:tcW w:w="9859" w:type="dxa"/>
                <w:gridSpan w:val="12"/>
              </w:tcPr>
            </w:tcPrChange>
          </w:tcPr>
          <w:p w14:paraId="527CE062" w14:textId="77777777" w:rsidR="00D80636" w:rsidRPr="00E973A2" w:rsidRDefault="00D80636" w:rsidP="007642A7">
            <w:pPr>
              <w:numPr>
                <w:ilvl w:val="1"/>
                <w:numId w:val="49"/>
              </w:numPr>
              <w:ind w:left="0"/>
              <w:jc w:val="both"/>
              <w:textAlignment w:val="baseline"/>
              <w:rPr>
                <w:color w:val="000000"/>
              </w:rPr>
            </w:pPr>
            <w:r w:rsidRPr="002968D3">
              <w:rPr>
                <w:b/>
                <w:color w:val="000000"/>
              </w:rPr>
              <w:t xml:space="preserve">DRGA, </w:t>
            </w:r>
            <w:bookmarkStart w:id="817" w:name="OLE_LINK52"/>
            <w:bookmarkStart w:id="818" w:name="OLE_LINK53"/>
            <w:r w:rsidRPr="002968D3">
              <w:rPr>
                <w:b/>
                <w:color w:val="000000"/>
              </w:rPr>
              <w:t>R. (80</w:t>
            </w:r>
            <w:r>
              <w:rPr>
                <w:b/>
                <w:color w:val="000000"/>
              </w:rPr>
              <w:t xml:space="preserve"> %)</w:t>
            </w:r>
            <w:r>
              <w:rPr>
                <w:color w:val="000000"/>
              </w:rPr>
              <w:t>, JANÁČOVÁ, D., CHARVÁTOVÁ, H</w:t>
            </w:r>
            <w:r w:rsidRPr="00E973A2">
              <w:rPr>
                <w:color w:val="000000"/>
              </w:rPr>
              <w:t>. Infrared camera measurement of source. </w:t>
            </w:r>
            <w:r w:rsidRPr="000F4BDF">
              <w:rPr>
                <w:i/>
                <w:color w:val="000000"/>
                <w:rPrChange w:id="819" w:author="Jiří Vojtěšek" w:date="2018-11-25T19:18:00Z">
                  <w:rPr>
                    <w:color w:val="000000"/>
                  </w:rPr>
                </w:rPrChange>
              </w:rPr>
              <w:t>International Journal of Circuits, Systems and Signal Processing</w:t>
            </w:r>
            <w:r w:rsidRPr="00E973A2">
              <w:rPr>
                <w:color w:val="000000"/>
              </w:rPr>
              <w:t>, 2011, roč. 2011, č. 5, s. 589-596. ISSN 1998-4464.</w:t>
            </w:r>
            <w:bookmarkEnd w:id="817"/>
            <w:bookmarkEnd w:id="818"/>
          </w:p>
          <w:p w14:paraId="1BB8EA1E" w14:textId="77777777" w:rsidR="00D80636" w:rsidRPr="00E973A2" w:rsidRDefault="00D80636" w:rsidP="007642A7">
            <w:pPr>
              <w:numPr>
                <w:ilvl w:val="1"/>
                <w:numId w:val="49"/>
              </w:numPr>
              <w:ind w:left="0"/>
              <w:jc w:val="both"/>
              <w:textAlignment w:val="baseline"/>
              <w:rPr>
                <w:color w:val="000000"/>
              </w:rPr>
            </w:pPr>
            <w:r w:rsidRPr="002968D3">
              <w:rPr>
                <w:b/>
                <w:color w:val="000000"/>
              </w:rPr>
              <w:t>DRGA, R. (80</w:t>
            </w:r>
            <w:r>
              <w:rPr>
                <w:b/>
                <w:color w:val="000000"/>
              </w:rPr>
              <w:t xml:space="preserve"> %)</w:t>
            </w:r>
            <w:r>
              <w:rPr>
                <w:color w:val="000000"/>
              </w:rPr>
              <w:t>, JANÁČOVÁ, D., CHARVÁTOVÁ, H</w:t>
            </w:r>
            <w:r w:rsidRPr="00E973A2">
              <w:rPr>
                <w:color w:val="000000"/>
              </w:rPr>
              <w:t>. Infrared radiation, sensor, source and infrared camera measurement. </w:t>
            </w:r>
            <w:r w:rsidRPr="000F4BDF">
              <w:rPr>
                <w:i/>
                <w:color w:val="000000"/>
                <w:rPrChange w:id="820" w:author="Jiří Vojtěšek" w:date="2018-11-25T19:18:00Z">
                  <w:rPr>
                    <w:color w:val="000000"/>
                  </w:rPr>
                </w:rPrChange>
              </w:rPr>
              <w:t>International Journal of Circuits, Systems and Signal Processing</w:t>
            </w:r>
            <w:r w:rsidRPr="00E973A2">
              <w:rPr>
                <w:color w:val="000000"/>
              </w:rPr>
              <w:t>, 2011, roč. 2011, č. 6, s. 581-588. ISSN 1998-4464.</w:t>
            </w:r>
          </w:p>
          <w:p w14:paraId="1FFA4490" w14:textId="77777777" w:rsidR="00D80636" w:rsidRPr="00E973A2" w:rsidRDefault="00D80636" w:rsidP="007642A7">
            <w:pPr>
              <w:numPr>
                <w:ilvl w:val="1"/>
                <w:numId w:val="49"/>
              </w:numPr>
              <w:ind w:left="0"/>
              <w:jc w:val="both"/>
              <w:textAlignment w:val="baseline"/>
              <w:rPr>
                <w:color w:val="000000"/>
              </w:rPr>
            </w:pPr>
            <w:r w:rsidRPr="002968D3">
              <w:rPr>
                <w:b/>
                <w:color w:val="000000"/>
              </w:rPr>
              <w:t>DRGA, R. (60</w:t>
            </w:r>
            <w:r>
              <w:rPr>
                <w:b/>
                <w:color w:val="000000"/>
              </w:rPr>
              <w:t xml:space="preserve"> %)</w:t>
            </w:r>
            <w:r>
              <w:rPr>
                <w:color w:val="000000"/>
              </w:rPr>
              <w:t>, JANÁČOVÁ, D</w:t>
            </w:r>
            <w:r w:rsidRPr="00E973A2">
              <w:rPr>
                <w:color w:val="000000"/>
              </w:rPr>
              <w:t>.</w:t>
            </w:r>
            <w:r>
              <w:rPr>
                <w:color w:val="000000"/>
              </w:rPr>
              <w:t>,</w:t>
            </w:r>
            <w:r w:rsidRPr="00E973A2">
              <w:rPr>
                <w:color w:val="000000"/>
              </w:rPr>
              <w:t xml:space="preserve"> PIR detector measurement using thermal cameras. </w:t>
            </w:r>
            <w:r w:rsidRPr="000F4BDF">
              <w:rPr>
                <w:i/>
                <w:color w:val="000000"/>
                <w:rPrChange w:id="821" w:author="Jiří Vojtěšek" w:date="2018-11-25T19:18:00Z">
                  <w:rPr>
                    <w:color w:val="000000"/>
                  </w:rPr>
                </w:rPrChange>
              </w:rPr>
              <w:t>Strojárstvo extra</w:t>
            </w:r>
            <w:r w:rsidRPr="00E973A2">
              <w:rPr>
                <w:color w:val="000000"/>
              </w:rPr>
              <w:t>, 2012, roč. 2012, č. máj-kveten, s. 281 - 286. ISSN 1335-2938.</w:t>
            </w:r>
          </w:p>
          <w:p w14:paraId="5F24FC9C" w14:textId="77777777" w:rsidR="00D80636" w:rsidRPr="00E973A2" w:rsidRDefault="00D80636" w:rsidP="007642A7">
            <w:pPr>
              <w:numPr>
                <w:ilvl w:val="1"/>
                <w:numId w:val="49"/>
              </w:numPr>
              <w:ind w:left="0"/>
              <w:jc w:val="both"/>
              <w:textAlignment w:val="baseline"/>
              <w:rPr>
                <w:color w:val="000000"/>
              </w:rPr>
            </w:pPr>
            <w:r w:rsidRPr="002968D3">
              <w:rPr>
                <w:b/>
                <w:color w:val="000000"/>
              </w:rPr>
              <w:t>DRGA, R. (80</w:t>
            </w:r>
            <w:r>
              <w:rPr>
                <w:b/>
                <w:color w:val="000000"/>
              </w:rPr>
              <w:t xml:space="preserve"> %)</w:t>
            </w:r>
            <w:r w:rsidRPr="00E973A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CHARVÁTOVÁ, H., JANÁČOVÁ, D</w:t>
            </w:r>
            <w:r w:rsidRPr="00E973A2">
              <w:rPr>
                <w:color w:val="000000"/>
              </w:rPr>
              <w:t>.</w:t>
            </w:r>
            <w:r>
              <w:rPr>
                <w:color w:val="000000"/>
              </w:rPr>
              <w:t>,</w:t>
            </w:r>
            <w:r w:rsidRPr="00E973A2">
              <w:rPr>
                <w:color w:val="000000"/>
              </w:rPr>
              <w:t xml:space="preserve"> PROPERTIES OF SOURCES FOR ILLUMINATION OF SECURITY CAMERAS. </w:t>
            </w:r>
            <w:r w:rsidRPr="000F4BDF">
              <w:rPr>
                <w:i/>
                <w:color w:val="000000"/>
                <w:rPrChange w:id="822" w:author="Jiří Vojtěšek" w:date="2018-11-25T19:18:00Z">
                  <w:rPr>
                    <w:color w:val="000000"/>
                  </w:rPr>
                </w:rPrChange>
              </w:rPr>
              <w:t>Strojárstvo</w:t>
            </w:r>
            <w:r w:rsidRPr="00E973A2">
              <w:rPr>
                <w:color w:val="000000"/>
              </w:rPr>
              <w:t>, 2014, roč. 2014, č. 5, s. 132-133. ISSN 1335-2938.</w:t>
            </w:r>
          </w:p>
          <w:p w14:paraId="28FBE4A2" w14:textId="77777777" w:rsidR="00D80636" w:rsidRDefault="00D80636" w:rsidP="00E2331B">
            <w:pPr>
              <w:jc w:val="both"/>
              <w:textAlignment w:val="baseline"/>
              <w:rPr>
                <w:ins w:id="823" w:author="Uzivatel" w:date="2018-11-13T09:13:00Z"/>
                <w:color w:val="000000"/>
              </w:rPr>
            </w:pPr>
            <w:r w:rsidRPr="002968D3">
              <w:rPr>
                <w:b/>
                <w:color w:val="000000"/>
              </w:rPr>
              <w:t>DRGA, R. (80</w:t>
            </w:r>
            <w:r>
              <w:rPr>
                <w:b/>
                <w:color w:val="000000"/>
              </w:rPr>
              <w:t xml:space="preserve"> %)</w:t>
            </w:r>
            <w:r>
              <w:rPr>
                <w:color w:val="000000"/>
              </w:rPr>
              <w:t>, JANÁČOVÁ, D., CHARVÁTOVÁ, H.,</w:t>
            </w:r>
            <w:r w:rsidRPr="00E973A2">
              <w:rPr>
                <w:color w:val="000000"/>
              </w:rPr>
              <w:t xml:space="preserve"> Simulation and calculation of temperature fields PIR detector. </w:t>
            </w:r>
            <w:r w:rsidRPr="000F4BDF">
              <w:rPr>
                <w:i/>
                <w:color w:val="000000"/>
                <w:rPrChange w:id="824" w:author="Jiří Vojtěšek" w:date="2018-11-25T19:18:00Z">
                  <w:rPr>
                    <w:color w:val="000000"/>
                  </w:rPr>
                </w:rPrChange>
              </w:rPr>
              <w:t>WSEAS Transactions on Heat and Mass Transfer</w:t>
            </w:r>
            <w:r w:rsidRPr="00E973A2">
              <w:rPr>
                <w:color w:val="000000"/>
              </w:rPr>
              <w:t>, 2016, roč. 2016, č. 11, s. 1-8. ISSN 1790-5044.JB - Senzory, čidla, měření a regulace</w:t>
            </w:r>
          </w:p>
          <w:p w14:paraId="627EED45" w14:textId="77777777" w:rsidR="00C66B4F" w:rsidRDefault="00C66B4F" w:rsidP="00C66B4F">
            <w:pPr>
              <w:jc w:val="both"/>
              <w:textAlignment w:val="baseline"/>
              <w:rPr>
                <w:ins w:id="825" w:author="Uzivatel" w:date="2018-11-13T09:14:00Z"/>
                <w:color w:val="000000"/>
              </w:rPr>
            </w:pPr>
            <w:ins w:id="826" w:author="Uzivatel" w:date="2018-11-13T09:13:00Z">
              <w:r w:rsidRPr="00C66B4F">
                <w:rPr>
                  <w:b/>
                  <w:caps/>
                  <w:color w:val="000000"/>
                  <w:rPrChange w:id="827" w:author="Uzivatel" w:date="2018-11-13T09:14:00Z">
                    <w:rPr>
                      <w:color w:val="000000"/>
                    </w:rPr>
                  </w:rPrChange>
                </w:rPr>
                <w:t>Drga, R. (70 %);</w:t>
              </w:r>
              <w:r w:rsidRPr="00C66B4F">
                <w:rPr>
                  <w:caps/>
                  <w:color w:val="000000"/>
                  <w:rPrChange w:id="828" w:author="Uzivatel" w:date="2018-11-13T09:14:00Z">
                    <w:rPr>
                      <w:color w:val="000000"/>
                    </w:rPr>
                  </w:rPrChange>
                </w:rPr>
                <w:t xml:space="preserve"> Janáčová, D</w:t>
              </w:r>
              <w:r w:rsidR="00EF3669" w:rsidRPr="00EF3669">
                <w:rPr>
                  <w:caps/>
                  <w:color w:val="000000"/>
                </w:rPr>
                <w:t>.</w:t>
              </w:r>
              <w:r w:rsidRPr="00C66B4F">
                <w:rPr>
                  <w:caps/>
                  <w:color w:val="000000"/>
                  <w:rPrChange w:id="829" w:author="Uzivatel" w:date="2018-11-13T09:14:00Z">
                    <w:rPr>
                      <w:color w:val="000000"/>
                    </w:rPr>
                  </w:rPrChange>
                </w:rPr>
                <w:t>; Charvátová, H</w:t>
              </w:r>
              <w:r w:rsidR="00EF3669" w:rsidRPr="00EF3669">
                <w:rPr>
                  <w:caps/>
                  <w:color w:val="000000"/>
                </w:rPr>
                <w:t>.</w:t>
              </w:r>
              <w:r w:rsidRPr="00C66B4F">
                <w:rPr>
                  <w:caps/>
                  <w:color w:val="000000"/>
                  <w:rPrChange w:id="830" w:author="Uzivatel" w:date="2018-11-13T09:14:00Z">
                    <w:rPr>
                      <w:color w:val="000000"/>
                    </w:rPr>
                  </w:rPrChange>
                </w:rPr>
                <w:t>.</w:t>
              </w:r>
              <w:r w:rsidRPr="00C66B4F">
                <w:rPr>
                  <w:color w:val="000000"/>
                </w:rPr>
                <w:t xml:space="preserve"> SIMULACE AKTIVNÍ FUNKCE PIR DETEKTORU. In Automatizácia a riadenie v teórii a praxi: elektronický zdroj </w:t>
              </w:r>
              <w:r w:rsidRPr="000F4BDF">
                <w:rPr>
                  <w:i/>
                  <w:color w:val="000000"/>
                  <w:rPrChange w:id="831" w:author="Jiří Vojtěšek" w:date="2018-11-25T19:19:00Z">
                    <w:rPr>
                      <w:color w:val="000000"/>
                    </w:rPr>
                  </w:rPrChange>
                </w:rPr>
                <w:t>11. ročník konferencie odborníkov z univerzít, vysokých škôl a praxe</w:t>
              </w:r>
              <w:r>
                <w:rPr>
                  <w:color w:val="000000"/>
                </w:rPr>
                <w:t>. Košice</w:t>
              </w:r>
              <w:r w:rsidRPr="00C66B4F">
                <w:rPr>
                  <w:color w:val="000000"/>
                </w:rPr>
                <w:t>: Technická univerzita v Košiciach, 2017, ISBN 978-80-553-3075-4.</w:t>
              </w:r>
            </w:ins>
          </w:p>
          <w:p w14:paraId="3A6168C7" w14:textId="77777777" w:rsidR="00087F9F" w:rsidRDefault="00087F9F" w:rsidP="00087F9F">
            <w:pPr>
              <w:jc w:val="both"/>
              <w:textAlignment w:val="baseline"/>
              <w:rPr>
                <w:ins w:id="832" w:author="Uzivatel" w:date="2018-11-13T09:15:00Z"/>
                <w:color w:val="000000"/>
              </w:rPr>
            </w:pPr>
            <w:ins w:id="833" w:author="Uzivatel" w:date="2018-11-13T09:14:00Z">
              <w:r w:rsidRPr="00087F9F">
                <w:rPr>
                  <w:b/>
                  <w:caps/>
                  <w:color w:val="000000"/>
                  <w:rPrChange w:id="834" w:author="Uzivatel" w:date="2018-11-13T09:15:00Z">
                    <w:rPr>
                      <w:color w:val="000000"/>
                    </w:rPr>
                  </w:rPrChange>
                </w:rPr>
                <w:t>Drga, R.</w:t>
              </w:r>
            </w:ins>
            <w:ins w:id="835" w:author="Uzivatel" w:date="2018-11-13T09:15:00Z">
              <w:r w:rsidRPr="00087F9F">
                <w:rPr>
                  <w:b/>
                  <w:caps/>
                  <w:color w:val="000000"/>
                  <w:rPrChange w:id="836" w:author="Uzivatel" w:date="2018-11-13T09:15:00Z">
                    <w:rPr>
                      <w:color w:val="000000"/>
                    </w:rPr>
                  </w:rPrChange>
                </w:rPr>
                <w:t xml:space="preserve"> </w:t>
              </w:r>
            </w:ins>
            <w:ins w:id="837" w:author="Uzivatel" w:date="2018-11-13T09:14:00Z">
              <w:r w:rsidRPr="00087F9F">
                <w:rPr>
                  <w:b/>
                  <w:caps/>
                  <w:color w:val="000000"/>
                  <w:rPrChange w:id="838" w:author="Uzivatel" w:date="2018-11-13T09:15:00Z">
                    <w:rPr>
                      <w:color w:val="000000"/>
                    </w:rPr>
                  </w:rPrChange>
                </w:rPr>
                <w:t>(80</w:t>
              </w:r>
            </w:ins>
            <w:ins w:id="839" w:author="Uzivatel" w:date="2018-11-13T09:15:00Z">
              <w:r w:rsidRPr="00087F9F">
                <w:rPr>
                  <w:b/>
                  <w:caps/>
                  <w:color w:val="000000"/>
                  <w:rPrChange w:id="840" w:author="Uzivatel" w:date="2018-11-13T09:15:00Z">
                    <w:rPr>
                      <w:color w:val="000000"/>
                    </w:rPr>
                  </w:rPrChange>
                </w:rPr>
                <w:t xml:space="preserve"> %</w:t>
              </w:r>
            </w:ins>
            <w:ins w:id="841" w:author="Uzivatel" w:date="2018-11-13T09:14:00Z">
              <w:r w:rsidRPr="00087F9F">
                <w:rPr>
                  <w:b/>
                  <w:caps/>
                  <w:color w:val="000000"/>
                  <w:rPrChange w:id="842" w:author="Uzivatel" w:date="2018-11-13T09:15:00Z">
                    <w:rPr>
                      <w:color w:val="000000"/>
                    </w:rPr>
                  </w:rPrChange>
                </w:rPr>
                <w:t>)</w:t>
              </w:r>
              <w:r w:rsidRPr="00087F9F">
                <w:rPr>
                  <w:caps/>
                  <w:color w:val="000000"/>
                  <w:rPrChange w:id="843" w:author="Uzivatel" w:date="2018-11-13T09:15:00Z">
                    <w:rPr>
                      <w:color w:val="000000"/>
                    </w:rPr>
                  </w:rPrChange>
                </w:rPr>
                <w:t>; Janáčová, D</w:t>
              </w:r>
            </w:ins>
            <w:ins w:id="844" w:author="Uzivatel" w:date="2018-11-13T09:15:00Z">
              <w:r w:rsidR="00EF3669" w:rsidRPr="00EF3669">
                <w:rPr>
                  <w:caps/>
                  <w:color w:val="000000"/>
                </w:rPr>
                <w:t>.</w:t>
              </w:r>
            </w:ins>
            <w:ins w:id="845" w:author="Uzivatel" w:date="2018-11-13T09:14:00Z">
              <w:r w:rsidRPr="00087F9F">
                <w:rPr>
                  <w:caps/>
                  <w:color w:val="000000"/>
                  <w:rPrChange w:id="846" w:author="Uzivatel" w:date="2018-11-13T09:15:00Z">
                    <w:rPr>
                      <w:color w:val="000000"/>
                    </w:rPr>
                  </w:rPrChange>
                </w:rPr>
                <w:t>; Charvátová, H</w:t>
              </w:r>
            </w:ins>
            <w:ins w:id="847" w:author="Uzivatel" w:date="2018-11-13T09:15:00Z">
              <w:r w:rsidR="00EF3669" w:rsidRPr="00EF3669">
                <w:rPr>
                  <w:caps/>
                  <w:color w:val="000000"/>
                </w:rPr>
                <w:t>.</w:t>
              </w:r>
            </w:ins>
            <w:ins w:id="848" w:author="Uzivatel" w:date="2018-11-13T09:14:00Z">
              <w:r w:rsidRPr="00087F9F">
                <w:rPr>
                  <w:caps/>
                  <w:color w:val="000000"/>
                  <w:rPrChange w:id="849" w:author="Uzivatel" w:date="2018-11-13T09:15:00Z">
                    <w:rPr>
                      <w:color w:val="000000"/>
                    </w:rPr>
                  </w:rPrChange>
                </w:rPr>
                <w:t>.</w:t>
              </w:r>
              <w:r w:rsidRPr="00087F9F">
                <w:rPr>
                  <w:color w:val="000000"/>
                </w:rPr>
                <w:t xml:space="preserve"> Simulation of the PIR detector active function. In </w:t>
              </w:r>
              <w:r w:rsidRPr="000F4BDF">
                <w:rPr>
                  <w:i/>
                  <w:color w:val="000000"/>
                  <w:rPrChange w:id="850" w:author="Jiří Vojtěšek" w:date="2018-11-25T19:19:00Z">
                    <w:rPr>
                      <w:color w:val="000000"/>
                    </w:rPr>
                  </w:rPrChange>
                </w:rPr>
                <w:t>MATEC Web of Conferences</w:t>
              </w:r>
              <w:r w:rsidRPr="00087F9F">
                <w:rPr>
                  <w:color w:val="000000"/>
                </w:rPr>
                <w:t>. Les Ulis : EDP Sciences, 2016, s. "nestrankovano". ISSN 2261-236X.</w:t>
              </w:r>
            </w:ins>
          </w:p>
          <w:p w14:paraId="45FD65AC" w14:textId="77777777" w:rsidR="000F44A3" w:rsidRDefault="000F44A3" w:rsidP="00EF3669">
            <w:pPr>
              <w:jc w:val="both"/>
              <w:textAlignment w:val="baseline"/>
              <w:rPr>
                <w:ins w:id="851" w:author="Uzivatel" w:date="2018-11-13T09:17:00Z"/>
                <w:color w:val="000000"/>
              </w:rPr>
            </w:pPr>
            <w:ins w:id="852" w:author="Uzivatel" w:date="2018-11-13T09:16:00Z">
              <w:r w:rsidRPr="000F44A3">
                <w:rPr>
                  <w:b/>
                  <w:caps/>
                  <w:color w:val="000000"/>
                  <w:rPrChange w:id="853" w:author="Uzivatel" w:date="2018-11-13T09:16:00Z">
                    <w:rPr>
                      <w:color w:val="000000"/>
                    </w:rPr>
                  </w:rPrChange>
                </w:rPr>
                <w:t>Drga, R. (80 %)</w:t>
              </w:r>
              <w:r w:rsidRPr="000F44A3">
                <w:rPr>
                  <w:caps/>
                  <w:color w:val="000000"/>
                  <w:rPrChange w:id="854" w:author="Uzivatel" w:date="2018-11-13T09:16:00Z">
                    <w:rPr>
                      <w:color w:val="000000"/>
                    </w:rPr>
                  </w:rPrChange>
                </w:rPr>
                <w:t>; Charvátová, H.</w:t>
              </w:r>
              <w:r w:rsidRPr="000F44A3">
                <w:rPr>
                  <w:color w:val="000000"/>
                </w:rPr>
                <w:t xml:space="preserve">. Possibilities of Technical Security of Elementary Schools. In </w:t>
              </w:r>
              <w:r w:rsidRPr="000F4BDF">
                <w:rPr>
                  <w:i/>
                  <w:color w:val="000000"/>
                  <w:rPrChange w:id="855" w:author="Jiří Vojtěšek" w:date="2018-11-25T19:19:00Z">
                    <w:rPr>
                      <w:color w:val="000000"/>
                    </w:rPr>
                  </w:rPrChange>
                </w:rPr>
                <w:t>Tenth International Conference on Emerging Security Information, Systems and Te</w:t>
              </w:r>
              <w:r w:rsidR="00EF3669" w:rsidRPr="000F4BDF">
                <w:rPr>
                  <w:i/>
                  <w:color w:val="000000"/>
                  <w:rPrChange w:id="856" w:author="Jiří Vojtěšek" w:date="2018-11-25T19:19:00Z">
                    <w:rPr>
                      <w:color w:val="000000"/>
                    </w:rPr>
                  </w:rPrChange>
                </w:rPr>
                <w:t>chnologies</w:t>
              </w:r>
              <w:r w:rsidR="00EF3669">
                <w:rPr>
                  <w:color w:val="000000"/>
                </w:rPr>
                <w:t>. Wilmington</w:t>
              </w:r>
              <w:r w:rsidRPr="000F44A3">
                <w:rPr>
                  <w:color w:val="000000"/>
                </w:rPr>
                <w:t>: IARIA XPS Press, 2016, s. 195-199. ISBN 978-1-61208-493-0.</w:t>
              </w:r>
            </w:ins>
          </w:p>
          <w:p w14:paraId="253246FC" w14:textId="77777777" w:rsidR="00EF3669" w:rsidRPr="002968D3" w:rsidRDefault="00EF3669" w:rsidP="00EF3669">
            <w:pPr>
              <w:jc w:val="both"/>
              <w:textAlignment w:val="baseline"/>
              <w:rPr>
                <w:color w:val="000000"/>
              </w:rPr>
            </w:pPr>
            <w:ins w:id="857" w:author="Uzivatel" w:date="2018-11-13T09:17:00Z">
              <w:r w:rsidRPr="00EF3669">
                <w:rPr>
                  <w:b/>
                  <w:caps/>
                  <w:color w:val="000000"/>
                  <w:rPrChange w:id="858" w:author="Uzivatel" w:date="2018-11-13T09:18:00Z">
                    <w:rPr>
                      <w:color w:val="000000"/>
                    </w:rPr>
                  </w:rPrChange>
                </w:rPr>
                <w:lastRenderedPageBreak/>
                <w:t>Drga, R. (90 %)</w:t>
              </w:r>
              <w:r w:rsidRPr="00EF3669">
                <w:rPr>
                  <w:caps/>
                  <w:color w:val="000000"/>
                  <w:rPrChange w:id="859" w:author="Uzivatel" w:date="2018-11-13T09:18:00Z">
                    <w:rPr>
                      <w:color w:val="000000"/>
                    </w:rPr>
                  </w:rPrChange>
                </w:rPr>
                <w:t>; Charvátová, H</w:t>
              </w:r>
            </w:ins>
            <w:ins w:id="860" w:author="Uzivatel" w:date="2018-11-13T09:18:00Z">
              <w:r>
                <w:rPr>
                  <w:color w:val="000000"/>
                </w:rPr>
                <w:t>.</w:t>
              </w:r>
            </w:ins>
            <w:ins w:id="861" w:author="Uzivatel" w:date="2018-11-13T09:17:00Z">
              <w:r w:rsidRPr="00EF3669">
                <w:rPr>
                  <w:color w:val="000000"/>
                </w:rPr>
                <w:t xml:space="preserve">. Technical security of elementary schools. In </w:t>
              </w:r>
              <w:r w:rsidRPr="000F4BDF">
                <w:rPr>
                  <w:i/>
                  <w:color w:val="000000"/>
                  <w:rPrChange w:id="862" w:author="Jiří Vojtěšek" w:date="2018-11-25T19:19:00Z">
                    <w:rPr>
                      <w:color w:val="000000"/>
                    </w:rPr>
                  </w:rPrChange>
                </w:rPr>
                <w:t>Sborník příspěvku 21. medzinárodná vedecká konferencia, Riešenie krízových situácií v špecifickom prostredí 2016</w:t>
              </w:r>
              <w:r w:rsidRPr="00EF3669">
                <w:rPr>
                  <w:color w:val="000000"/>
                </w:rPr>
                <w:t>. Ži</w:t>
              </w:r>
              <w:r w:rsidR="00812EDA">
                <w:rPr>
                  <w:color w:val="000000"/>
                </w:rPr>
                <w:t>lina</w:t>
              </w:r>
              <w:r w:rsidRPr="00EF3669">
                <w:rPr>
                  <w:color w:val="000000"/>
                </w:rPr>
                <w:t>: Žilinská univerzita v Žiline, 2016, s. 96-105. ISBN 978-80-554-1213-9.</w:t>
              </w:r>
            </w:ins>
          </w:p>
        </w:tc>
      </w:tr>
      <w:tr w:rsidR="00D80636" w14:paraId="03F76E3E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0A589922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lastRenderedPageBreak/>
              <w:t>Působení v zahraničí</w:t>
            </w:r>
          </w:p>
        </w:tc>
      </w:tr>
      <w:tr w:rsidR="00D80636" w14:paraId="12F421C2" w14:textId="77777777" w:rsidTr="00E2331B">
        <w:trPr>
          <w:trHeight w:val="418"/>
        </w:trPr>
        <w:tc>
          <w:tcPr>
            <w:tcW w:w="9859" w:type="dxa"/>
            <w:gridSpan w:val="11"/>
          </w:tcPr>
          <w:p w14:paraId="464CFF8A" w14:textId="77777777" w:rsidR="00D80636" w:rsidRPr="002968D3" w:rsidRDefault="00D80636" w:rsidP="007642A7">
            <w:pPr>
              <w:numPr>
                <w:ilvl w:val="0"/>
                <w:numId w:val="48"/>
              </w:numPr>
              <w:spacing w:line="330" w:lineRule="atLeast"/>
              <w:ind w:left="0"/>
              <w:textAlignment w:val="baseline"/>
              <w:rPr>
                <w:color w:val="000000"/>
              </w:rPr>
            </w:pPr>
            <w:r w:rsidRPr="00E973A2">
              <w:rPr>
                <w:color w:val="000000"/>
              </w:rPr>
              <w:t xml:space="preserve">1987: Fa. Marconi, St. Albens, Londýn, Anglie </w:t>
            </w:r>
            <w:r>
              <w:rPr>
                <w:color w:val="000000"/>
              </w:rPr>
              <w:t>–</w:t>
            </w:r>
            <w:r w:rsidRPr="00E973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měsíční </w:t>
            </w:r>
            <w:r w:rsidRPr="00E973A2">
              <w:rPr>
                <w:color w:val="000000"/>
              </w:rPr>
              <w:t>studijní pobyt</w:t>
            </w:r>
          </w:p>
        </w:tc>
      </w:tr>
      <w:tr w:rsidR="00D80636" w14:paraId="5E1553FA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3ABFD40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6C363ED3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78151185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5B4E18AC" w14:textId="77777777" w:rsidR="00D80636" w:rsidRDefault="00D80636" w:rsidP="00E2331B">
            <w:pPr>
              <w:jc w:val="both"/>
            </w:pPr>
            <w:r>
              <w:t>17. 7. 2018</w:t>
            </w:r>
          </w:p>
        </w:tc>
      </w:tr>
    </w:tbl>
    <w:p w14:paraId="73438153" w14:textId="77777777" w:rsidR="001E6E61" w:rsidRDefault="001E6E61"/>
    <w:p w14:paraId="7FC52F61" w14:textId="77777777" w:rsidR="001E6E61" w:rsidRDefault="001E6E6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01BCE402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4AB7A189" w14:textId="77777777" w:rsidR="00D80636" w:rsidRDefault="00D80636" w:rsidP="00E2331B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24D21A40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683CF0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49AA497D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5589BED9" w14:textId="77777777" w:rsidTr="00E2331B">
        <w:tc>
          <w:tcPr>
            <w:tcW w:w="2518" w:type="dxa"/>
            <w:shd w:val="clear" w:color="auto" w:fill="F7CAAC"/>
          </w:tcPr>
          <w:p w14:paraId="2B45DAE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31EC6920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1CEB987F" w14:textId="77777777" w:rsidTr="00E2331B">
        <w:tc>
          <w:tcPr>
            <w:tcW w:w="2518" w:type="dxa"/>
            <w:shd w:val="clear" w:color="auto" w:fill="F7CAAC"/>
          </w:tcPr>
          <w:p w14:paraId="206B7CF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56A54241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08A75EAE" w14:textId="77777777" w:rsidTr="00E2331B">
        <w:tc>
          <w:tcPr>
            <w:tcW w:w="2518" w:type="dxa"/>
            <w:shd w:val="clear" w:color="auto" w:fill="F7CAAC"/>
          </w:tcPr>
          <w:p w14:paraId="154614A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3C9346AD" w14:textId="77777777" w:rsidR="00D80636" w:rsidRDefault="00D80636" w:rsidP="00E2331B">
            <w:pPr>
              <w:jc w:val="both"/>
            </w:pPr>
            <w:r>
              <w:t xml:space="preserve">Dušan </w:t>
            </w:r>
            <w:bookmarkStart w:id="863" w:name="aHrabec"/>
            <w:r>
              <w:t>Hrabec</w:t>
            </w:r>
            <w:bookmarkEnd w:id="863"/>
          </w:p>
        </w:tc>
        <w:tc>
          <w:tcPr>
            <w:tcW w:w="709" w:type="dxa"/>
            <w:shd w:val="clear" w:color="auto" w:fill="F7CAAC"/>
          </w:tcPr>
          <w:p w14:paraId="790B25E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3BBACF16" w14:textId="77777777" w:rsidR="00D80636" w:rsidRDefault="00D80636" w:rsidP="00E2331B">
            <w:pPr>
              <w:jc w:val="both"/>
            </w:pPr>
            <w:r>
              <w:t>Ing. Ph.D.</w:t>
            </w:r>
          </w:p>
        </w:tc>
      </w:tr>
      <w:tr w:rsidR="00D80636" w14:paraId="16135122" w14:textId="77777777" w:rsidTr="00E2331B">
        <w:tc>
          <w:tcPr>
            <w:tcW w:w="2518" w:type="dxa"/>
            <w:shd w:val="clear" w:color="auto" w:fill="F7CAAC"/>
          </w:tcPr>
          <w:p w14:paraId="17E7EAF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372DD096" w14:textId="77777777" w:rsidR="00D80636" w:rsidRDefault="00D80636" w:rsidP="00E2331B">
            <w:pPr>
              <w:jc w:val="both"/>
            </w:pPr>
            <w:r>
              <w:t>1986</w:t>
            </w:r>
          </w:p>
        </w:tc>
        <w:tc>
          <w:tcPr>
            <w:tcW w:w="1721" w:type="dxa"/>
            <w:shd w:val="clear" w:color="auto" w:fill="F7CAAC"/>
          </w:tcPr>
          <w:p w14:paraId="73A7CF9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07D32661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4A7400F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5F5630F7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08A14BC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EE4AED1" w14:textId="77777777" w:rsidR="00D80636" w:rsidRDefault="00D80636" w:rsidP="00E2331B">
            <w:pPr>
              <w:jc w:val="both"/>
            </w:pPr>
            <w:r>
              <w:t>0819</w:t>
            </w:r>
          </w:p>
        </w:tc>
      </w:tr>
      <w:tr w:rsidR="00D80636" w14:paraId="59BB90EC" w14:textId="77777777" w:rsidTr="00E2331B">
        <w:tc>
          <w:tcPr>
            <w:tcW w:w="5068" w:type="dxa"/>
            <w:gridSpan w:val="3"/>
            <w:shd w:val="clear" w:color="auto" w:fill="F7CAAC"/>
          </w:tcPr>
          <w:p w14:paraId="7E1C4A9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1E66300A" w14:textId="77777777" w:rsidR="00D80636" w:rsidRDefault="00D80636" w:rsidP="00E2331B">
            <w:pPr>
              <w:jc w:val="both"/>
            </w:pPr>
            <w:del w:id="864" w:author="Uzivatel" w:date="2018-11-13T08:54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514DB77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D8517AB" w14:textId="77777777" w:rsidR="00D80636" w:rsidRDefault="00D80636" w:rsidP="00E2331B">
            <w:pPr>
              <w:jc w:val="both"/>
            </w:pPr>
            <w:del w:id="865" w:author="Uzivatel" w:date="2018-11-13T08:54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65E9CC1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548824C" w14:textId="77777777" w:rsidR="00D80636" w:rsidRDefault="00D80636" w:rsidP="00E2331B">
            <w:pPr>
              <w:jc w:val="both"/>
            </w:pPr>
            <w:del w:id="866" w:author="Uzivatel" w:date="2018-11-13T08:54:00Z">
              <w:r w:rsidDel="00A608FA">
                <w:delText>0819</w:delText>
              </w:r>
            </w:del>
          </w:p>
        </w:tc>
      </w:tr>
      <w:tr w:rsidR="00D80636" w14:paraId="0CEE220C" w14:textId="77777777" w:rsidTr="00E2331B">
        <w:tc>
          <w:tcPr>
            <w:tcW w:w="6060" w:type="dxa"/>
            <w:gridSpan w:val="5"/>
            <w:shd w:val="clear" w:color="auto" w:fill="F7CAAC"/>
          </w:tcPr>
          <w:p w14:paraId="0BB39C7B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0486DFF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454BEDC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59161F02" w14:textId="77777777" w:rsidTr="00E2331B">
        <w:tc>
          <w:tcPr>
            <w:tcW w:w="6060" w:type="dxa"/>
            <w:gridSpan w:val="5"/>
          </w:tcPr>
          <w:p w14:paraId="269CDAA9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6A7D56FD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657F20B1" w14:textId="77777777" w:rsidR="00D80636" w:rsidRDefault="00D80636" w:rsidP="00E2331B">
            <w:pPr>
              <w:jc w:val="both"/>
            </w:pPr>
          </w:p>
        </w:tc>
      </w:tr>
      <w:tr w:rsidR="00D80636" w14:paraId="4E63A818" w14:textId="77777777" w:rsidTr="00E2331B">
        <w:tc>
          <w:tcPr>
            <w:tcW w:w="9859" w:type="dxa"/>
            <w:gridSpan w:val="11"/>
            <w:shd w:val="clear" w:color="auto" w:fill="F7CAAC"/>
          </w:tcPr>
          <w:p w14:paraId="40B08178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56B3841D" w14:textId="77777777" w:rsidTr="00E2331B">
        <w:trPr>
          <w:trHeight w:val="466"/>
        </w:trPr>
        <w:tc>
          <w:tcPr>
            <w:tcW w:w="9859" w:type="dxa"/>
            <w:gridSpan w:val="11"/>
            <w:tcBorders>
              <w:top w:val="nil"/>
            </w:tcBorders>
          </w:tcPr>
          <w:p w14:paraId="60346FD7" w14:textId="77777777" w:rsidR="00D80636" w:rsidRDefault="00D80636" w:rsidP="00FC2968">
            <w:pPr>
              <w:jc w:val="both"/>
            </w:pPr>
            <w:r w:rsidRPr="00300A0A">
              <w:t>Matematika v bezpečnostních technologiích</w:t>
            </w:r>
            <w:r w:rsidR="00FC2968">
              <w:t xml:space="preserve"> – garant, přednášející</w:t>
            </w:r>
            <w:r w:rsidR="009B7C84">
              <w:t>, vede semináře</w:t>
            </w:r>
            <w:r w:rsidR="00FC2968">
              <w:t xml:space="preserve"> </w:t>
            </w:r>
            <w:r w:rsidR="00133511">
              <w:t>(100 %)</w:t>
            </w:r>
          </w:p>
        </w:tc>
      </w:tr>
      <w:tr w:rsidR="00D80636" w14:paraId="172F8B66" w14:textId="77777777" w:rsidTr="00E2331B">
        <w:tc>
          <w:tcPr>
            <w:tcW w:w="9859" w:type="dxa"/>
            <w:gridSpan w:val="11"/>
            <w:shd w:val="clear" w:color="auto" w:fill="F7CAAC"/>
          </w:tcPr>
          <w:p w14:paraId="3FE033C9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30CEC422" w14:textId="77777777" w:rsidTr="00E2331B">
        <w:trPr>
          <w:trHeight w:val="687"/>
        </w:trPr>
        <w:tc>
          <w:tcPr>
            <w:tcW w:w="9859" w:type="dxa"/>
            <w:gridSpan w:val="11"/>
          </w:tcPr>
          <w:p w14:paraId="160398AE" w14:textId="77777777" w:rsidR="00D80636" w:rsidRDefault="00D80636" w:rsidP="00E2331B">
            <w:pPr>
              <w:jc w:val="both"/>
            </w:pPr>
            <w:r>
              <w:t>2006</w:t>
            </w:r>
            <w:r w:rsidRPr="009D3BE2">
              <w:t xml:space="preserve"> – </w:t>
            </w:r>
            <w:r>
              <w:t>2009</w:t>
            </w:r>
            <w:r w:rsidRPr="009D3BE2">
              <w:t xml:space="preserve">: </w:t>
            </w:r>
            <w:r>
              <w:t>VUT</w:t>
            </w:r>
            <w:r w:rsidRPr="00CB20AC">
              <w:t xml:space="preserve"> v Brně</w:t>
            </w:r>
            <w:r w:rsidRPr="009D3BE2">
              <w:t xml:space="preserve">, </w:t>
            </w:r>
            <w:r w:rsidRPr="00CB20AC">
              <w:t>Fakulta strojního inženýrství</w:t>
            </w:r>
            <w:r w:rsidRPr="009D3BE2">
              <w:t>, obor „</w:t>
            </w:r>
            <w:r w:rsidRPr="00CB20AC">
              <w:t>Matematické inženýrství</w:t>
            </w:r>
            <w:r w:rsidRPr="009D3BE2">
              <w:t>“, (</w:t>
            </w:r>
            <w:r>
              <w:t>Bc</w:t>
            </w:r>
            <w:r w:rsidRPr="009D3BE2">
              <w:t>.)</w:t>
            </w:r>
          </w:p>
          <w:p w14:paraId="23050FC6" w14:textId="77777777" w:rsidR="00D80636" w:rsidRPr="009D3BE2" w:rsidRDefault="00D80636" w:rsidP="00E2331B">
            <w:pPr>
              <w:jc w:val="both"/>
            </w:pPr>
            <w:r>
              <w:t>2009</w:t>
            </w:r>
            <w:r w:rsidRPr="009D3BE2">
              <w:t xml:space="preserve"> – </w:t>
            </w:r>
            <w:r>
              <w:t>2011</w:t>
            </w:r>
            <w:r w:rsidRPr="009D3BE2">
              <w:t xml:space="preserve">: </w:t>
            </w:r>
            <w:r>
              <w:t>VUT</w:t>
            </w:r>
            <w:r w:rsidRPr="00CB20AC">
              <w:t xml:space="preserve"> v Brně</w:t>
            </w:r>
            <w:r w:rsidRPr="009D3BE2">
              <w:t xml:space="preserve">, </w:t>
            </w:r>
            <w:r w:rsidRPr="00CB20AC">
              <w:t>Fakulta strojního inženýrství</w:t>
            </w:r>
            <w:r w:rsidRPr="009D3BE2">
              <w:t>, obor „</w:t>
            </w:r>
            <w:r w:rsidRPr="00CB20AC">
              <w:t>Matematické inženýrství</w:t>
            </w:r>
            <w:r w:rsidRPr="009D3BE2">
              <w:t>“, (</w:t>
            </w:r>
            <w:r>
              <w:t>Ing</w:t>
            </w:r>
            <w:r w:rsidRPr="009D3BE2">
              <w:t>.)</w:t>
            </w:r>
          </w:p>
          <w:p w14:paraId="143ADA20" w14:textId="77777777" w:rsidR="00D80636" w:rsidRPr="00E82C47" w:rsidRDefault="00D80636" w:rsidP="00E2331B">
            <w:pPr>
              <w:jc w:val="both"/>
            </w:pPr>
            <w:r>
              <w:t>2011</w:t>
            </w:r>
            <w:r w:rsidRPr="009D3BE2">
              <w:t xml:space="preserve"> – </w:t>
            </w:r>
            <w:r>
              <w:t>201</w:t>
            </w:r>
            <w:r w:rsidRPr="009D3BE2">
              <w:t xml:space="preserve">7: </w:t>
            </w:r>
            <w:r>
              <w:t>VUT</w:t>
            </w:r>
            <w:r w:rsidRPr="00CB20AC">
              <w:t xml:space="preserve"> v Brně</w:t>
            </w:r>
            <w:r w:rsidRPr="009D3BE2">
              <w:t xml:space="preserve">, </w:t>
            </w:r>
            <w:r w:rsidRPr="00CB20AC">
              <w:t>Fakulta strojního inženýrství</w:t>
            </w:r>
            <w:r w:rsidRPr="009D3BE2">
              <w:t>, obor „</w:t>
            </w:r>
            <w:r w:rsidRPr="00CB20AC">
              <w:t>Aplikovaná matematika</w:t>
            </w:r>
            <w:r w:rsidRPr="009D3BE2">
              <w:t>“, (Ph.D.)</w:t>
            </w:r>
          </w:p>
        </w:tc>
      </w:tr>
      <w:tr w:rsidR="00D80636" w14:paraId="3AB8949C" w14:textId="77777777" w:rsidTr="00E2331B">
        <w:tc>
          <w:tcPr>
            <w:tcW w:w="9859" w:type="dxa"/>
            <w:gridSpan w:val="11"/>
            <w:shd w:val="clear" w:color="auto" w:fill="F7CAAC"/>
          </w:tcPr>
          <w:p w14:paraId="0747234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4F20DC84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54194D02" w14:textId="77777777" w:rsidTr="00E2331B">
        <w:trPr>
          <w:trHeight w:val="767"/>
        </w:trPr>
        <w:tc>
          <w:tcPr>
            <w:tcW w:w="9859" w:type="dxa"/>
            <w:gridSpan w:val="11"/>
          </w:tcPr>
          <w:p w14:paraId="562A0AA6" w14:textId="77777777" w:rsidR="00D80636" w:rsidRDefault="00D80636" w:rsidP="00E2331B">
            <w:pPr>
              <w:jc w:val="both"/>
            </w:pPr>
            <w:r>
              <w:t>2017-dosud: odborný asistent, Fakulta aplikované informatiky, Univerzita Tomáše Bati ve Zlíně.</w:t>
            </w:r>
          </w:p>
          <w:p w14:paraId="25E76450" w14:textId="77777777" w:rsidR="00D80636" w:rsidRDefault="00D80636" w:rsidP="00E2331B">
            <w:pPr>
              <w:jc w:val="both"/>
            </w:pPr>
            <w:r>
              <w:t>2015-2017: asistent, Fakulta aplikované informatiky a Fakulta managementu a ekonomiky, Univerzita Tomáše Bati ve Zlíně.</w:t>
            </w:r>
          </w:p>
          <w:p w14:paraId="39001B04" w14:textId="77777777" w:rsidR="00D80636" w:rsidRPr="00080943" w:rsidRDefault="00D80636" w:rsidP="00E2331B">
            <w:pPr>
              <w:jc w:val="both"/>
            </w:pPr>
          </w:p>
        </w:tc>
      </w:tr>
      <w:tr w:rsidR="00D80636" w14:paraId="09E51F21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69AC166C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1D57E8B2" w14:textId="77777777" w:rsidTr="00E2331B">
        <w:trPr>
          <w:trHeight w:val="288"/>
        </w:trPr>
        <w:tc>
          <w:tcPr>
            <w:tcW w:w="9859" w:type="dxa"/>
            <w:gridSpan w:val="11"/>
          </w:tcPr>
          <w:p w14:paraId="35E7EC10" w14:textId="77777777" w:rsidR="00D80636" w:rsidRDefault="00D80636" w:rsidP="00E2331B">
            <w:pPr>
              <w:jc w:val="both"/>
            </w:pPr>
            <w:r>
              <w:t xml:space="preserve">Od roku 2017 vedoucí 1 bakalářské a 2 diplomových prací. </w:t>
            </w:r>
          </w:p>
        </w:tc>
      </w:tr>
      <w:tr w:rsidR="00D80636" w14:paraId="0A107349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086C80F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DB5C7A8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21B95A90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ED41AA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00A55DCA" w14:textId="77777777" w:rsidTr="00E2331B">
        <w:trPr>
          <w:cantSplit/>
        </w:trPr>
        <w:tc>
          <w:tcPr>
            <w:tcW w:w="3347" w:type="dxa"/>
            <w:gridSpan w:val="2"/>
          </w:tcPr>
          <w:p w14:paraId="3423647A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4CD2758F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40F4D59A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0BB348F2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780210C7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024A8A39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2376ECFB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630BC0E3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54F39F45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21320CDC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182411E4" w14:textId="77777777" w:rsidR="00D80636" w:rsidRPr="003B5737" w:rsidRDefault="00D80636" w:rsidP="00E2331B">
            <w:pPr>
              <w:jc w:val="both"/>
            </w:pPr>
            <w:r>
              <w:t>8</w:t>
            </w:r>
          </w:p>
        </w:tc>
        <w:tc>
          <w:tcPr>
            <w:tcW w:w="693" w:type="dxa"/>
            <w:vMerge w:val="restart"/>
          </w:tcPr>
          <w:p w14:paraId="3ACF139F" w14:textId="77777777" w:rsidR="00D80636" w:rsidRPr="003B5737" w:rsidRDefault="00D80636" w:rsidP="00E2331B">
            <w:pPr>
              <w:jc w:val="both"/>
            </w:pPr>
            <w:r>
              <w:t>24</w:t>
            </w:r>
          </w:p>
        </w:tc>
        <w:tc>
          <w:tcPr>
            <w:tcW w:w="694" w:type="dxa"/>
            <w:vMerge w:val="restart"/>
          </w:tcPr>
          <w:p w14:paraId="353092A7" w14:textId="77777777" w:rsidR="00D80636" w:rsidRPr="003B5737" w:rsidRDefault="00D80636" w:rsidP="00E2331B">
            <w:pPr>
              <w:jc w:val="both"/>
            </w:pPr>
            <w:r>
              <w:t>58</w:t>
            </w:r>
          </w:p>
        </w:tc>
      </w:tr>
      <w:tr w:rsidR="00D80636" w14:paraId="3514D289" w14:textId="77777777" w:rsidTr="00E2331B">
        <w:trPr>
          <w:trHeight w:val="205"/>
        </w:trPr>
        <w:tc>
          <w:tcPr>
            <w:tcW w:w="3347" w:type="dxa"/>
            <w:gridSpan w:val="2"/>
          </w:tcPr>
          <w:p w14:paraId="246E2AA2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31664D56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CB1B6D5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08BFD403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42352745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0C30540B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20D761D8" w14:textId="77777777" w:rsidTr="00E2331B">
        <w:tc>
          <w:tcPr>
            <w:tcW w:w="9859" w:type="dxa"/>
            <w:gridSpan w:val="11"/>
            <w:shd w:val="clear" w:color="auto" w:fill="F7CAAC"/>
          </w:tcPr>
          <w:p w14:paraId="7ADD8F8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32F55661" w14:textId="77777777" w:rsidTr="00E2331B">
        <w:trPr>
          <w:trHeight w:val="2229"/>
        </w:trPr>
        <w:tc>
          <w:tcPr>
            <w:tcW w:w="9859" w:type="dxa"/>
            <w:gridSpan w:val="11"/>
          </w:tcPr>
          <w:p w14:paraId="01D15970" w14:textId="77777777" w:rsidR="00D80636" w:rsidRDefault="00D80636" w:rsidP="00E2331B">
            <w:pPr>
              <w:jc w:val="both"/>
              <w:rPr>
                <w:b/>
              </w:rPr>
            </w:pPr>
            <w:r w:rsidRPr="00445053">
              <w:rPr>
                <w:b/>
              </w:rPr>
              <w:t>HRABEC, D</w:t>
            </w:r>
            <w:ins w:id="867" w:author="Uzivatel" w:date="2018-11-01T16:25:00Z">
              <w:r w:rsidR="001E3F7F">
                <w:rPr>
                  <w:b/>
                </w:rPr>
                <w:t>.</w:t>
              </w:r>
            </w:ins>
            <w:r w:rsidRPr="00445053">
              <w:rPr>
                <w:b/>
              </w:rPr>
              <w:t xml:space="preserve"> (85</w:t>
            </w:r>
            <w:r>
              <w:rPr>
                <w:b/>
              </w:rPr>
              <w:t xml:space="preserve"> %)</w:t>
            </w:r>
            <w:r w:rsidRPr="00CB20AC">
              <w:t>, HAUGEN, K</w:t>
            </w:r>
            <w:r>
              <w:t>.</w:t>
            </w:r>
            <w:r w:rsidRPr="00CB20AC">
              <w:t xml:space="preserve"> K. a POPELA, P</w:t>
            </w:r>
            <w:r>
              <w:t>.</w:t>
            </w:r>
            <w:r w:rsidRPr="00CB20AC">
              <w:t>,</w:t>
            </w:r>
            <w:r>
              <w:rPr>
                <w:b/>
              </w:rPr>
              <w:t xml:space="preserve"> </w:t>
            </w:r>
            <w:r w:rsidRPr="00CB20AC">
              <w:t xml:space="preserve">2017. The newsvendor problém with advertising: an overview with extensions. </w:t>
            </w:r>
            <w:r w:rsidRPr="00CB20AC">
              <w:rPr>
                <w:i/>
              </w:rPr>
              <w:t>Review of Managerial Science</w:t>
            </w:r>
            <w:r w:rsidRPr="00CB20AC">
              <w:t>. 11(4), 767-787. ISSN 18636683.</w:t>
            </w:r>
          </w:p>
          <w:p w14:paraId="5760D97B" w14:textId="77777777" w:rsidR="00D80636" w:rsidRPr="00CB20AC" w:rsidRDefault="00D80636" w:rsidP="00E2331B">
            <w:pPr>
              <w:jc w:val="both"/>
            </w:pPr>
            <w:r w:rsidRPr="00445053">
              <w:rPr>
                <w:b/>
              </w:rPr>
              <w:t>HRABEC, D</w:t>
            </w:r>
            <w:r>
              <w:rPr>
                <w:b/>
              </w:rPr>
              <w:t>.</w:t>
            </w:r>
            <w:r w:rsidRPr="00445053">
              <w:rPr>
                <w:b/>
              </w:rPr>
              <w:t xml:space="preserve"> (70</w:t>
            </w:r>
            <w:r>
              <w:rPr>
                <w:b/>
              </w:rPr>
              <w:t xml:space="preserve"> %)</w:t>
            </w:r>
            <w:r>
              <w:t xml:space="preserve">, </w:t>
            </w:r>
            <w:r w:rsidRPr="00CB20AC">
              <w:t>POPELA, P., ROUPEC, J</w:t>
            </w:r>
            <w:r>
              <w:t>.</w:t>
            </w:r>
            <w:r w:rsidRPr="00CB20AC">
              <w:t>, 2016.</w:t>
            </w:r>
            <w:r w:rsidRPr="00A91EB2">
              <w:rPr>
                <w:b/>
              </w:rPr>
              <w:t xml:space="preserve"> </w:t>
            </w:r>
            <w:r w:rsidRPr="00CB20AC">
              <w:t xml:space="preserve">WS network design problem with nonlinear pricing solved by hybrid algorithm. In </w:t>
            </w:r>
            <w:r w:rsidRPr="00CB20AC">
              <w:rPr>
                <w:i/>
              </w:rPr>
              <w:t>Parallel Problem Solving from Nature - PPSN XIV, Lecture Notes in Computer Science.</w:t>
            </w:r>
            <w:r w:rsidRPr="00CB20AC">
              <w:t xml:space="preserve"> 9921, 655-664. Edinburgh, Scotland.</w:t>
            </w:r>
          </w:p>
          <w:p w14:paraId="39841B94" w14:textId="77777777" w:rsidR="00D80636" w:rsidRDefault="00D80636" w:rsidP="00E2331B">
            <w:pPr>
              <w:jc w:val="both"/>
              <w:rPr>
                <w:ins w:id="868" w:author="Uzivatel" w:date="2018-11-01T16:25:00Z"/>
              </w:rPr>
            </w:pPr>
            <w:r w:rsidRPr="00CB20AC">
              <w:t>ROUPEC, J</w:t>
            </w:r>
            <w:r>
              <w:t>.</w:t>
            </w:r>
            <w:r w:rsidRPr="00CB20AC">
              <w:t>, POPELA, P</w:t>
            </w:r>
            <w:r>
              <w:t>.</w:t>
            </w:r>
            <w:r w:rsidRPr="00CB20AC">
              <w:t xml:space="preserve">, </w:t>
            </w:r>
            <w:r w:rsidRPr="00445053">
              <w:rPr>
                <w:b/>
              </w:rPr>
              <w:t>HRABEC, D</w:t>
            </w:r>
            <w:r>
              <w:rPr>
                <w:b/>
              </w:rPr>
              <w:t>.</w:t>
            </w:r>
            <w:r w:rsidRPr="00445053">
              <w:rPr>
                <w:b/>
              </w:rPr>
              <w:t xml:space="preserve"> (30</w:t>
            </w:r>
            <w:r>
              <w:rPr>
                <w:b/>
              </w:rPr>
              <w:t xml:space="preserve"> %)</w:t>
            </w:r>
            <w:r w:rsidRPr="00CB20AC">
              <w:t>, NOVOTNÝ, J</w:t>
            </w:r>
            <w:r>
              <w:t>.</w:t>
            </w:r>
            <w:r w:rsidRPr="00CB20AC">
              <w:t>, OLSTAD, A</w:t>
            </w:r>
            <w:r>
              <w:t>.</w:t>
            </w:r>
            <w:r w:rsidRPr="00CB20AC">
              <w:t>, HAUGEN, K</w:t>
            </w:r>
            <w:r>
              <w:t>.</w:t>
            </w:r>
            <w:r w:rsidRPr="00CB20AC">
              <w:t xml:space="preserve"> K.,</w:t>
            </w:r>
            <w:r>
              <w:rPr>
                <w:b/>
              </w:rPr>
              <w:t xml:space="preserve"> </w:t>
            </w:r>
            <w:r w:rsidRPr="00CB20AC">
              <w:t xml:space="preserve">2013. Hybrid algorithm for network design problem with uncertain demands. In </w:t>
            </w:r>
            <w:r w:rsidRPr="00CB20AC">
              <w:rPr>
                <w:i/>
              </w:rPr>
              <w:t>Proceedings of the World Congress on Engineering and Computer Science 2013, WCECS,</w:t>
            </w:r>
            <w:r w:rsidRPr="00CB20AC">
              <w:t xml:space="preserve"> </w:t>
            </w:r>
            <w:r w:rsidRPr="00CB20AC">
              <w:rPr>
                <w:i/>
              </w:rPr>
              <w:t>Lecture Notes in Engineering and Computer Science</w:t>
            </w:r>
            <w:r w:rsidRPr="00CB20AC">
              <w:t>. 1, 554-559. San Francisco, CA, USA.</w:t>
            </w:r>
          </w:p>
          <w:p w14:paraId="1C22C9B8" w14:textId="5216A120" w:rsidR="001E3F7F" w:rsidRDefault="001E3F7F" w:rsidP="001E3F7F">
            <w:pPr>
              <w:jc w:val="both"/>
              <w:rPr>
                <w:ins w:id="869" w:author="Uzivatel" w:date="2018-11-01T16:25:00Z"/>
              </w:rPr>
            </w:pPr>
            <w:ins w:id="870" w:author="Uzivatel" w:date="2018-11-01T16:25:00Z">
              <w:r w:rsidRPr="001E3F7F">
                <w:rPr>
                  <w:b/>
                  <w:caps/>
                </w:rPr>
                <w:t>Hrabec, D</w:t>
              </w:r>
              <w:r w:rsidRPr="001E3F7F">
                <w:rPr>
                  <w:caps/>
                </w:rPr>
                <w:t xml:space="preserve">. </w:t>
              </w:r>
              <w:r w:rsidRPr="001E3F7F">
                <w:rPr>
                  <w:b/>
                  <w:caps/>
                </w:rPr>
                <w:t>(75 %)</w:t>
              </w:r>
              <w:r w:rsidRPr="001E3F7F">
                <w:rPr>
                  <w:caps/>
                </w:rPr>
                <w:t>; Šomplák, R</w:t>
              </w:r>
              <w:r>
                <w:rPr>
                  <w:caps/>
                </w:rPr>
                <w:t>.</w:t>
              </w:r>
              <w:del w:id="871" w:author="Jiří Vojtěšek" w:date="2018-11-25T19:19:00Z">
                <w:r w:rsidRPr="001E3F7F" w:rsidDel="000F4BDF">
                  <w:rPr>
                    <w:caps/>
                  </w:rPr>
                  <w:delText xml:space="preserve"> (5</w:delText>
                </w:r>
                <w:r w:rsidDel="000F4BDF">
                  <w:rPr>
                    <w:caps/>
                  </w:rPr>
                  <w:delText xml:space="preserve"> %</w:delText>
                </w:r>
                <w:r w:rsidRPr="001E3F7F" w:rsidDel="000F4BDF">
                  <w:rPr>
                    <w:caps/>
                  </w:rPr>
                  <w:delText>)</w:delText>
                </w:r>
              </w:del>
              <w:r w:rsidRPr="001E3F7F">
                <w:rPr>
                  <w:caps/>
                </w:rPr>
                <w:t>; Nevrlý, V</w:t>
              </w:r>
              <w:r>
                <w:rPr>
                  <w:caps/>
                </w:rPr>
                <w:t>.</w:t>
              </w:r>
              <w:del w:id="872" w:author="Jiří Vojtěšek" w:date="2018-11-25T19:19:00Z">
                <w:r w:rsidRPr="001E3F7F" w:rsidDel="000F4BDF">
                  <w:rPr>
                    <w:caps/>
                  </w:rPr>
                  <w:delText>(5</w:delText>
                </w:r>
                <w:r w:rsidDel="000F4BDF">
                  <w:rPr>
                    <w:caps/>
                  </w:rPr>
                  <w:delText xml:space="preserve"> %</w:delText>
                </w:r>
                <w:r w:rsidRPr="001E3F7F" w:rsidDel="000F4BDF">
                  <w:rPr>
                    <w:caps/>
                  </w:rPr>
                  <w:delText>)</w:delText>
                </w:r>
              </w:del>
              <w:r w:rsidRPr="001E3F7F">
                <w:rPr>
                  <w:caps/>
                </w:rPr>
                <w:t>; Janošťák, F</w:t>
              </w:r>
              <w:r>
                <w:rPr>
                  <w:caps/>
                </w:rPr>
                <w:t>.</w:t>
              </w:r>
              <w:del w:id="873" w:author="Jiří Vojtěšek" w:date="2018-11-25T19:19:00Z">
                <w:r w:rsidDel="000F4BDF">
                  <w:rPr>
                    <w:caps/>
                  </w:rPr>
                  <w:delText xml:space="preserve"> (</w:delText>
                </w:r>
                <w:r w:rsidRPr="001E3F7F" w:rsidDel="000F4BDF">
                  <w:rPr>
                    <w:caps/>
                  </w:rPr>
                  <w:delText>5</w:delText>
                </w:r>
                <w:r w:rsidDel="000F4BDF">
                  <w:rPr>
                    <w:caps/>
                  </w:rPr>
                  <w:delText xml:space="preserve"> %</w:delText>
                </w:r>
                <w:r w:rsidRPr="001E3F7F" w:rsidDel="000F4BDF">
                  <w:rPr>
                    <w:caps/>
                  </w:rPr>
                  <w:delText>)</w:delText>
                </w:r>
              </w:del>
              <w:r w:rsidRPr="001E3F7F">
                <w:rPr>
                  <w:caps/>
                </w:rPr>
                <w:t>; Rosecký, M</w:t>
              </w:r>
              <w:r>
                <w:rPr>
                  <w:caps/>
                </w:rPr>
                <w:t>.</w:t>
              </w:r>
              <w:del w:id="874" w:author="Jiří Vojtěšek" w:date="2018-11-25T19:19:00Z">
                <w:r w:rsidRPr="001E3F7F" w:rsidDel="000F4BDF">
                  <w:rPr>
                    <w:caps/>
                  </w:rPr>
                  <w:delText>(5</w:delText>
                </w:r>
                <w:r w:rsidDel="000F4BDF">
                  <w:rPr>
                    <w:caps/>
                  </w:rPr>
                  <w:delText xml:space="preserve"> %</w:delText>
                </w:r>
                <w:r w:rsidRPr="001E3F7F" w:rsidDel="000F4BDF">
                  <w:rPr>
                    <w:caps/>
                  </w:rPr>
                  <w:delText>)</w:delText>
                </w:r>
              </w:del>
              <w:r w:rsidRPr="001E3F7F">
                <w:rPr>
                  <w:caps/>
                </w:rPr>
                <w:t>; Kůdela, J</w:t>
              </w:r>
              <w:del w:id="875" w:author="Jiří Vojtěšek" w:date="2018-11-25T19:20:00Z">
                <w:r w:rsidDel="000F4BDF">
                  <w:rPr>
                    <w:caps/>
                  </w:rPr>
                  <w:delText xml:space="preserve"> </w:delText>
                </w:r>
              </w:del>
              <w:del w:id="876" w:author="Jiří Vojtěšek" w:date="2018-11-25T19:19:00Z">
                <w:r w:rsidRPr="001E3F7F" w:rsidDel="000F4BDF">
                  <w:rPr>
                    <w:caps/>
                  </w:rPr>
                  <w:delText>(5</w:delText>
                </w:r>
                <w:r w:rsidDel="000F4BDF">
                  <w:rPr>
                    <w:caps/>
                  </w:rPr>
                  <w:delText xml:space="preserve"> %</w:delText>
                </w:r>
                <w:r w:rsidRPr="001E3F7F" w:rsidDel="000F4BDF">
                  <w:rPr>
                    <w:caps/>
                  </w:rPr>
                  <w:delText>)</w:delText>
                </w:r>
              </w:del>
              <w:r w:rsidRPr="001E3F7F">
                <w:t xml:space="preserve">. </w:t>
              </w:r>
              <w:r w:rsidRPr="001E3F7F">
                <w:rPr>
                  <w:i/>
                </w:rPr>
                <w:t>Robust facility location problem for bio-waste transportation</w:t>
              </w:r>
              <w:r w:rsidRPr="001E3F7F">
                <w:t>. Chemical Engineering Transactions, 2017, roč. 61, č. 61, s. 1093-1098. ISSN 2283-9216</w:t>
              </w:r>
            </w:ins>
          </w:p>
          <w:p w14:paraId="7DA16039" w14:textId="0E894527" w:rsidR="001E3F7F" w:rsidRPr="003B5737" w:rsidRDefault="001E3F7F" w:rsidP="000F4BDF">
            <w:pPr>
              <w:jc w:val="both"/>
            </w:pPr>
            <w:ins w:id="877" w:author="Uzivatel" w:date="2018-11-01T16:25:00Z">
              <w:r w:rsidRPr="001E3F7F">
                <w:rPr>
                  <w:b/>
                  <w:caps/>
                </w:rPr>
                <w:t>Hrabec, D. (40 %)</w:t>
              </w:r>
              <w:r w:rsidRPr="001E3F7F">
                <w:rPr>
                  <w:caps/>
                </w:rPr>
                <w:t>; Viktorin, A</w:t>
              </w:r>
            </w:ins>
            <w:ins w:id="878" w:author="Jiří Vojtěšek" w:date="2018-11-25T19:20:00Z">
              <w:r w:rsidR="000F4BDF">
                <w:rPr>
                  <w:caps/>
                </w:rPr>
                <w:t>.</w:t>
              </w:r>
            </w:ins>
            <w:ins w:id="879" w:author="Uzivatel" w:date="2018-11-01T16:25:00Z">
              <w:del w:id="880" w:author="Jiří Vojtěšek" w:date="2018-11-25T19:20:00Z">
                <w:r w:rsidDel="000F4BDF">
                  <w:rPr>
                    <w:caps/>
                  </w:rPr>
                  <w:delText xml:space="preserve"> </w:delText>
                </w:r>
                <w:r w:rsidRPr="001E3F7F" w:rsidDel="000F4BDF">
                  <w:rPr>
                    <w:caps/>
                  </w:rPr>
                  <w:delText>(30</w:delText>
                </w:r>
                <w:r w:rsidDel="000F4BDF">
                  <w:rPr>
                    <w:caps/>
                  </w:rPr>
                  <w:delText xml:space="preserve"> %</w:delText>
                </w:r>
                <w:r w:rsidRPr="001E3F7F" w:rsidDel="000F4BDF">
                  <w:rPr>
                    <w:caps/>
                  </w:rPr>
                  <w:delText>)</w:delText>
                </w:r>
              </w:del>
              <w:r w:rsidRPr="001E3F7F">
                <w:rPr>
                  <w:caps/>
                </w:rPr>
                <w:t>; Šomplák, R</w:t>
              </w:r>
            </w:ins>
            <w:ins w:id="881" w:author="Jiří Vojtěšek" w:date="2018-11-25T19:20:00Z">
              <w:r w:rsidR="000F4BDF">
                <w:rPr>
                  <w:caps/>
                </w:rPr>
                <w:t>.</w:t>
              </w:r>
            </w:ins>
            <w:ins w:id="882" w:author="Uzivatel" w:date="2018-11-01T16:25:00Z">
              <w:del w:id="883" w:author="Jiří Vojtěšek" w:date="2018-11-25T19:20:00Z">
                <w:r w:rsidDel="000F4BDF">
                  <w:rPr>
                    <w:caps/>
                  </w:rPr>
                  <w:delText xml:space="preserve"> </w:delText>
                </w:r>
                <w:r w:rsidRPr="001E3F7F" w:rsidDel="000F4BDF">
                  <w:rPr>
                    <w:caps/>
                  </w:rPr>
                  <w:delText>(5</w:delText>
                </w:r>
                <w:r w:rsidDel="000F4BDF">
                  <w:rPr>
                    <w:caps/>
                  </w:rPr>
                  <w:delText>%</w:delText>
                </w:r>
                <w:r w:rsidRPr="001E3F7F" w:rsidDel="000F4BDF">
                  <w:rPr>
                    <w:caps/>
                  </w:rPr>
                  <w:delText>)</w:delText>
                </w:r>
              </w:del>
              <w:r w:rsidRPr="001E3F7F">
                <w:rPr>
                  <w:caps/>
                </w:rPr>
                <w:t>; Pluháček, M</w:t>
              </w:r>
              <w:r>
                <w:rPr>
                  <w:caps/>
                </w:rPr>
                <w:t>.</w:t>
              </w:r>
              <w:del w:id="884" w:author="Jiří Vojtěšek" w:date="2018-11-25T19:20:00Z">
                <w:r w:rsidDel="000F4BDF">
                  <w:rPr>
                    <w:caps/>
                  </w:rPr>
                  <w:delText xml:space="preserve"> </w:delText>
                </w:r>
                <w:r w:rsidRPr="001E3F7F" w:rsidDel="000F4BDF">
                  <w:rPr>
                    <w:caps/>
                  </w:rPr>
                  <w:delText>(20</w:delText>
                </w:r>
                <w:r w:rsidDel="000F4BDF">
                  <w:rPr>
                    <w:caps/>
                  </w:rPr>
                  <w:delText xml:space="preserve"> %</w:delText>
                </w:r>
                <w:r w:rsidRPr="001E3F7F" w:rsidDel="000F4BDF">
                  <w:rPr>
                    <w:caps/>
                  </w:rPr>
                  <w:delText>)</w:delText>
                </w:r>
              </w:del>
              <w:r w:rsidRPr="001E3F7F">
                <w:rPr>
                  <w:caps/>
                </w:rPr>
                <w:t>; Popela, P</w:t>
              </w:r>
            </w:ins>
            <w:ins w:id="885" w:author="Jiří Vojtěšek" w:date="2018-11-25T19:20:00Z">
              <w:r w:rsidR="000F4BDF">
                <w:rPr>
                  <w:caps/>
                </w:rPr>
                <w:t>.</w:t>
              </w:r>
            </w:ins>
            <w:ins w:id="886" w:author="Uzivatel" w:date="2018-11-01T16:25:00Z">
              <w:del w:id="887" w:author="Jiří Vojtěšek" w:date="2018-11-25T19:20:00Z">
                <w:r w:rsidDel="000F4BDF">
                  <w:rPr>
                    <w:caps/>
                  </w:rPr>
                  <w:delText xml:space="preserve"> </w:delText>
                </w:r>
                <w:r w:rsidRPr="001E3F7F" w:rsidDel="000F4BDF">
                  <w:rPr>
                    <w:caps/>
                  </w:rPr>
                  <w:delText>(5</w:delText>
                </w:r>
                <w:r w:rsidDel="000F4BDF">
                  <w:rPr>
                    <w:caps/>
                  </w:rPr>
                  <w:delText xml:space="preserve"> %</w:delText>
                </w:r>
                <w:r w:rsidRPr="001E3F7F" w:rsidDel="000F4BDF">
                  <w:delText>)</w:delText>
                </w:r>
              </w:del>
              <w:r w:rsidRPr="001E3F7F">
                <w:t>. A heuristic approach to the facility location problem for waste management</w:t>
              </w:r>
              <w:r w:rsidR="003C4948">
                <w:t xml:space="preserve">: A case study. In </w:t>
              </w:r>
              <w:r w:rsidR="003C4948" w:rsidRPr="000F4BDF">
                <w:rPr>
                  <w:i/>
                  <w:rPrChange w:id="888" w:author="Jiří Vojtěšek" w:date="2018-11-25T19:20:00Z">
                    <w:rPr/>
                  </w:rPrChange>
                </w:rPr>
                <w:t>Mendel</w:t>
              </w:r>
              <w:r w:rsidR="003C4948">
                <w:t>. Brno</w:t>
              </w:r>
              <w:r w:rsidRPr="001E3F7F">
                <w:t>: Brno University of Technology, 2016, s. 61-66. ISSN 1803-3814.</w:t>
              </w:r>
            </w:ins>
          </w:p>
        </w:tc>
      </w:tr>
      <w:tr w:rsidR="00D80636" w14:paraId="51F00CA5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08FFA1D5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219E45B8" w14:textId="77777777" w:rsidTr="00E2331B">
        <w:trPr>
          <w:trHeight w:val="328"/>
        </w:trPr>
        <w:tc>
          <w:tcPr>
            <w:tcW w:w="9859" w:type="dxa"/>
            <w:gridSpan w:val="11"/>
          </w:tcPr>
          <w:p w14:paraId="0121EC7D" w14:textId="77777777" w:rsidR="00D80636" w:rsidRDefault="00D80636" w:rsidP="00E2331B">
            <w:r>
              <w:rPr>
                <w:b/>
              </w:rPr>
              <w:t xml:space="preserve">2014-2015: </w:t>
            </w:r>
            <w:r w:rsidRPr="00CB20AC">
              <w:t>Molde University College – University Specialized in Logistics, Norsko, 10 měsíců</w:t>
            </w:r>
            <w:r>
              <w:t>.</w:t>
            </w:r>
          </w:p>
          <w:p w14:paraId="0D7A2306" w14:textId="77777777" w:rsidR="00D80636" w:rsidRPr="003232CF" w:rsidRDefault="00D80636" w:rsidP="00E2331B">
            <w:pPr>
              <w:rPr>
                <w:lang w:val="sk-SK"/>
              </w:rPr>
            </w:pPr>
            <w:r>
              <w:rPr>
                <w:b/>
              </w:rPr>
              <w:t xml:space="preserve">2010-2011: </w:t>
            </w:r>
            <w:r w:rsidRPr="00CB20AC">
              <w:t>Molde University College – University Specialized in Logistics, Norsko</w:t>
            </w:r>
            <w:r>
              <w:t>, 6</w:t>
            </w:r>
            <w:r w:rsidRPr="00CB20AC">
              <w:t xml:space="preserve"> měsíců</w:t>
            </w:r>
            <w:r>
              <w:t>.</w:t>
            </w:r>
          </w:p>
        </w:tc>
      </w:tr>
      <w:tr w:rsidR="00D80636" w14:paraId="209A3049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4FE56D1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2F96C0E5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572CF88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6090730A" w14:textId="77777777" w:rsidR="00D80636" w:rsidRDefault="00D80636" w:rsidP="00E2331B">
            <w:pPr>
              <w:jc w:val="both"/>
            </w:pPr>
            <w:r>
              <w:t>22. 6. 2018</w:t>
            </w:r>
          </w:p>
        </w:tc>
      </w:tr>
    </w:tbl>
    <w:p w14:paraId="563B1857" w14:textId="77777777" w:rsidR="00D80636" w:rsidRDefault="00D80636" w:rsidP="00D80636">
      <w:pPr>
        <w:spacing w:after="160" w:line="259" w:lineRule="auto"/>
      </w:pPr>
    </w:p>
    <w:p w14:paraId="3421A7CF" w14:textId="77777777" w:rsidR="00D80636" w:rsidDel="00A608FA" w:rsidRDefault="00D80636" w:rsidP="00D80636">
      <w:pPr>
        <w:spacing w:after="160" w:line="259" w:lineRule="auto"/>
        <w:rPr>
          <w:del w:id="889" w:author="Uzivatel" w:date="2018-11-13T08:54:00Z"/>
        </w:rPr>
      </w:pPr>
    </w:p>
    <w:p w14:paraId="0A2F80C0" w14:textId="77777777" w:rsidR="00D80636" w:rsidDel="00A608FA" w:rsidRDefault="00D80636" w:rsidP="00D80636">
      <w:pPr>
        <w:spacing w:after="160" w:line="259" w:lineRule="auto"/>
        <w:rPr>
          <w:del w:id="890" w:author="Uzivatel" w:date="2018-11-13T08:54:00Z"/>
        </w:rPr>
      </w:pPr>
    </w:p>
    <w:p w14:paraId="5B6B0357" w14:textId="77777777" w:rsidR="00D80636" w:rsidDel="00A608FA" w:rsidRDefault="00D80636" w:rsidP="00D80636">
      <w:pPr>
        <w:spacing w:after="160" w:line="259" w:lineRule="auto"/>
        <w:rPr>
          <w:del w:id="891" w:author="Uzivatel" w:date="2018-11-13T08:54:00Z"/>
        </w:rPr>
      </w:pPr>
    </w:p>
    <w:p w14:paraId="336C0649" w14:textId="77777777" w:rsidR="00D80636" w:rsidDel="00A608FA" w:rsidRDefault="00D80636" w:rsidP="00D80636">
      <w:pPr>
        <w:spacing w:after="160" w:line="259" w:lineRule="auto"/>
        <w:rPr>
          <w:del w:id="892" w:author="Uzivatel" w:date="2018-11-13T08:54:00Z"/>
        </w:rPr>
      </w:pPr>
    </w:p>
    <w:p w14:paraId="5239E4A7" w14:textId="77777777" w:rsidR="00D80636" w:rsidDel="00A608FA" w:rsidRDefault="00D80636" w:rsidP="00D80636">
      <w:pPr>
        <w:spacing w:after="160" w:line="259" w:lineRule="auto"/>
        <w:rPr>
          <w:del w:id="893" w:author="Uzivatel" w:date="2018-11-13T08:54:00Z"/>
        </w:rPr>
      </w:pPr>
    </w:p>
    <w:tbl>
      <w:tblPr>
        <w:tblpPr w:leftFromText="141" w:rightFromText="141" w:vertAnchor="text" w:horzAnchor="margin" w:tblpY="-23"/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  <w:tblPrChange w:id="894" w:author="Uzivatel" w:date="2018-11-13T08:55:00Z">
          <w:tblPr>
            <w:tblpPr w:leftFromText="141" w:rightFromText="141" w:vertAnchor="text" w:horzAnchor="margin" w:tblpXSpec="right" w:tblpY="2477"/>
            <w:tblW w:w="9859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  <w:tblGridChange w:id="895">
          <w:tblGrid>
            <w:gridCol w:w="2518"/>
            <w:gridCol w:w="829"/>
            <w:gridCol w:w="1721"/>
            <w:gridCol w:w="524"/>
            <w:gridCol w:w="468"/>
            <w:gridCol w:w="994"/>
            <w:gridCol w:w="709"/>
            <w:gridCol w:w="77"/>
            <w:gridCol w:w="632"/>
            <w:gridCol w:w="693"/>
            <w:gridCol w:w="694"/>
          </w:tblGrid>
        </w:tblGridChange>
      </w:tblGrid>
      <w:tr w:rsidR="00A608FA" w14:paraId="0001AFDE" w14:textId="77777777" w:rsidTr="00A608FA">
        <w:trPr>
          <w:ins w:id="896" w:author="Uzivatel" w:date="2018-11-13T08:54:00Z"/>
        </w:trPr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  <w:tcPrChange w:id="897" w:author="Uzivatel" w:date="2018-11-13T08:55:00Z">
              <w:tcPr>
                <w:tcW w:w="9859" w:type="dxa"/>
                <w:gridSpan w:val="11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1205B51C" w14:textId="77777777" w:rsidR="00A608FA" w:rsidRDefault="00A608FA" w:rsidP="00A608FA">
            <w:pPr>
              <w:tabs>
                <w:tab w:val="right" w:pos="9458"/>
              </w:tabs>
              <w:jc w:val="both"/>
              <w:rPr>
                <w:ins w:id="898" w:author="Uzivatel" w:date="2018-11-13T08:54:00Z"/>
                <w:b/>
                <w:sz w:val="28"/>
              </w:rPr>
            </w:pPr>
            <w:ins w:id="899" w:author="Uzivatel" w:date="2018-11-13T08:54:00Z">
              <w:r>
                <w:lastRenderedPageBreak/>
                <w:br w:type="page"/>
              </w:r>
              <w:r>
                <w:rPr>
                  <w:b/>
                  <w:sz w:val="28"/>
                </w:rPr>
                <w:t>C-I – Personální zabezpečení</w:t>
              </w:r>
              <w:r>
                <w:rPr>
                  <w:b/>
                  <w:sz w:val="28"/>
                </w:rPr>
                <w:tab/>
              </w:r>
              <w:r>
                <w:fldChar w:fldCharType="begin"/>
              </w:r>
              <w:r>
                <w:instrText xml:space="preserve"> REF aaSeznamC \h  \* MERGEFORMAT </w:instrText>
              </w:r>
            </w:ins>
            <w:ins w:id="900" w:author="Uzivatel" w:date="2018-11-13T08:54:00Z">
              <w:r>
                <w:fldChar w:fldCharType="separate"/>
              </w:r>
              <w:r w:rsidRPr="000321B9">
                <w:rPr>
                  <w:rStyle w:val="Odkazintenzivn"/>
                </w:rPr>
                <w:t>Abecední seznam</w:t>
              </w:r>
              <w:r>
                <w:fldChar w:fldCharType="end"/>
              </w:r>
            </w:ins>
          </w:p>
        </w:tc>
      </w:tr>
      <w:tr w:rsidR="00A608FA" w14:paraId="58E3C3A5" w14:textId="77777777" w:rsidTr="00A608FA">
        <w:trPr>
          <w:ins w:id="901" w:author="Uzivatel" w:date="2018-11-13T08:54:00Z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  <w:tcPrChange w:id="902" w:author="Uzivatel" w:date="2018-11-13T08:55:00Z">
              <w:tcPr>
                <w:tcW w:w="2518" w:type="dxa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5BC49011" w14:textId="77777777" w:rsidR="00A608FA" w:rsidRDefault="00A608FA" w:rsidP="00A608FA">
            <w:pPr>
              <w:jc w:val="both"/>
              <w:rPr>
                <w:ins w:id="903" w:author="Uzivatel" w:date="2018-11-13T08:54:00Z"/>
                <w:b/>
              </w:rPr>
            </w:pPr>
            <w:ins w:id="904" w:author="Uzivatel" w:date="2018-11-13T08:54:00Z">
              <w:r>
                <w:rPr>
                  <w:b/>
                </w:rPr>
                <w:t>Vysoká škola</w:t>
              </w:r>
            </w:ins>
          </w:p>
        </w:tc>
        <w:tc>
          <w:tcPr>
            <w:tcW w:w="7341" w:type="dxa"/>
            <w:gridSpan w:val="10"/>
            <w:tcPrChange w:id="905" w:author="Uzivatel" w:date="2018-11-13T08:55:00Z">
              <w:tcPr>
                <w:tcW w:w="7341" w:type="dxa"/>
                <w:gridSpan w:val="10"/>
              </w:tcPr>
            </w:tcPrChange>
          </w:tcPr>
          <w:p w14:paraId="1ED7D3C4" w14:textId="77777777" w:rsidR="00A608FA" w:rsidRDefault="00A608FA" w:rsidP="00A608FA">
            <w:pPr>
              <w:jc w:val="both"/>
              <w:rPr>
                <w:ins w:id="906" w:author="Uzivatel" w:date="2018-11-13T08:54:00Z"/>
              </w:rPr>
            </w:pPr>
            <w:ins w:id="907" w:author="Uzivatel" w:date="2018-11-13T08:54:00Z">
              <w:r>
                <w:t>Univerzita Tomáše Bati ve Zlíně</w:t>
              </w:r>
            </w:ins>
          </w:p>
        </w:tc>
      </w:tr>
      <w:tr w:rsidR="00A608FA" w14:paraId="64BF76F7" w14:textId="77777777" w:rsidTr="00A608FA">
        <w:trPr>
          <w:ins w:id="908" w:author="Uzivatel" w:date="2018-11-13T08:54:00Z"/>
        </w:trPr>
        <w:tc>
          <w:tcPr>
            <w:tcW w:w="2518" w:type="dxa"/>
            <w:shd w:val="clear" w:color="auto" w:fill="F7CAAC"/>
            <w:tcPrChange w:id="909" w:author="Uzivatel" w:date="2018-11-13T08:55:00Z">
              <w:tcPr>
                <w:tcW w:w="2518" w:type="dxa"/>
                <w:shd w:val="clear" w:color="auto" w:fill="F7CAAC"/>
              </w:tcPr>
            </w:tcPrChange>
          </w:tcPr>
          <w:p w14:paraId="34D568AF" w14:textId="77777777" w:rsidR="00A608FA" w:rsidRDefault="00A608FA" w:rsidP="00A608FA">
            <w:pPr>
              <w:jc w:val="both"/>
              <w:rPr>
                <w:ins w:id="910" w:author="Uzivatel" w:date="2018-11-13T08:54:00Z"/>
                <w:b/>
              </w:rPr>
            </w:pPr>
            <w:ins w:id="911" w:author="Uzivatel" w:date="2018-11-13T08:54:00Z">
              <w:r>
                <w:rPr>
                  <w:b/>
                </w:rPr>
                <w:t>Součást vysoké školy</w:t>
              </w:r>
            </w:ins>
          </w:p>
        </w:tc>
        <w:tc>
          <w:tcPr>
            <w:tcW w:w="7341" w:type="dxa"/>
            <w:gridSpan w:val="10"/>
            <w:tcPrChange w:id="912" w:author="Uzivatel" w:date="2018-11-13T08:55:00Z">
              <w:tcPr>
                <w:tcW w:w="7341" w:type="dxa"/>
                <w:gridSpan w:val="10"/>
              </w:tcPr>
            </w:tcPrChange>
          </w:tcPr>
          <w:p w14:paraId="7A1DCFF2" w14:textId="77777777" w:rsidR="00A608FA" w:rsidRDefault="00A608FA" w:rsidP="00A608FA">
            <w:pPr>
              <w:jc w:val="both"/>
              <w:rPr>
                <w:ins w:id="913" w:author="Uzivatel" w:date="2018-11-13T08:54:00Z"/>
              </w:rPr>
            </w:pPr>
            <w:ins w:id="914" w:author="Uzivatel" w:date="2018-11-13T08:54:00Z">
              <w:r>
                <w:t>Fakulta aplikované informatiky</w:t>
              </w:r>
            </w:ins>
          </w:p>
        </w:tc>
      </w:tr>
      <w:tr w:rsidR="00A608FA" w14:paraId="6061C8AB" w14:textId="77777777" w:rsidTr="00A608FA">
        <w:trPr>
          <w:ins w:id="915" w:author="Uzivatel" w:date="2018-11-13T08:54:00Z"/>
        </w:trPr>
        <w:tc>
          <w:tcPr>
            <w:tcW w:w="2518" w:type="dxa"/>
            <w:shd w:val="clear" w:color="auto" w:fill="F7CAAC"/>
            <w:tcPrChange w:id="916" w:author="Uzivatel" w:date="2018-11-13T08:55:00Z">
              <w:tcPr>
                <w:tcW w:w="2518" w:type="dxa"/>
                <w:shd w:val="clear" w:color="auto" w:fill="F7CAAC"/>
              </w:tcPr>
            </w:tcPrChange>
          </w:tcPr>
          <w:p w14:paraId="2043CBE8" w14:textId="77777777" w:rsidR="00A608FA" w:rsidRDefault="00A608FA" w:rsidP="00A608FA">
            <w:pPr>
              <w:jc w:val="both"/>
              <w:rPr>
                <w:ins w:id="917" w:author="Uzivatel" w:date="2018-11-13T08:54:00Z"/>
                <w:b/>
              </w:rPr>
            </w:pPr>
            <w:ins w:id="918" w:author="Uzivatel" w:date="2018-11-13T08:54:00Z">
              <w:r>
                <w:rPr>
                  <w:b/>
                </w:rPr>
                <w:t>Název studijního programu</w:t>
              </w:r>
            </w:ins>
          </w:p>
        </w:tc>
        <w:tc>
          <w:tcPr>
            <w:tcW w:w="7341" w:type="dxa"/>
            <w:gridSpan w:val="10"/>
            <w:tcPrChange w:id="919" w:author="Uzivatel" w:date="2018-11-13T08:55:00Z">
              <w:tcPr>
                <w:tcW w:w="7341" w:type="dxa"/>
                <w:gridSpan w:val="10"/>
              </w:tcPr>
            </w:tcPrChange>
          </w:tcPr>
          <w:p w14:paraId="63F24584" w14:textId="77777777" w:rsidR="00A608FA" w:rsidRDefault="00A608FA" w:rsidP="00A608FA">
            <w:pPr>
              <w:jc w:val="both"/>
              <w:rPr>
                <w:ins w:id="920" w:author="Uzivatel" w:date="2018-11-13T08:54:00Z"/>
              </w:rPr>
            </w:pPr>
            <w:ins w:id="921" w:author="Uzivatel" w:date="2018-11-13T08:54:00Z">
              <w:r>
                <w:t>Bezpečnostní technologie, systémy a management</w:t>
              </w:r>
            </w:ins>
          </w:p>
        </w:tc>
      </w:tr>
      <w:tr w:rsidR="00A608FA" w14:paraId="7CB9DF9E" w14:textId="77777777" w:rsidTr="00A608FA">
        <w:trPr>
          <w:ins w:id="922" w:author="Uzivatel" w:date="2018-11-13T08:54:00Z"/>
        </w:trPr>
        <w:tc>
          <w:tcPr>
            <w:tcW w:w="2518" w:type="dxa"/>
            <w:shd w:val="clear" w:color="auto" w:fill="F7CAAC"/>
            <w:tcPrChange w:id="923" w:author="Uzivatel" w:date="2018-11-13T08:55:00Z">
              <w:tcPr>
                <w:tcW w:w="2518" w:type="dxa"/>
                <w:shd w:val="clear" w:color="auto" w:fill="F7CAAC"/>
              </w:tcPr>
            </w:tcPrChange>
          </w:tcPr>
          <w:p w14:paraId="225C41A8" w14:textId="77777777" w:rsidR="00A608FA" w:rsidRDefault="00A608FA" w:rsidP="00A608FA">
            <w:pPr>
              <w:jc w:val="both"/>
              <w:rPr>
                <w:ins w:id="924" w:author="Uzivatel" w:date="2018-11-13T08:54:00Z"/>
                <w:b/>
              </w:rPr>
            </w:pPr>
            <w:ins w:id="925" w:author="Uzivatel" w:date="2018-11-13T08:54:00Z">
              <w:r>
                <w:rPr>
                  <w:b/>
                </w:rPr>
                <w:t>Jméno a příjmení</w:t>
              </w:r>
            </w:ins>
          </w:p>
        </w:tc>
        <w:tc>
          <w:tcPr>
            <w:tcW w:w="4536" w:type="dxa"/>
            <w:gridSpan w:val="5"/>
            <w:tcPrChange w:id="926" w:author="Uzivatel" w:date="2018-11-13T08:55:00Z">
              <w:tcPr>
                <w:tcW w:w="4536" w:type="dxa"/>
                <w:gridSpan w:val="5"/>
              </w:tcPr>
            </w:tcPrChange>
          </w:tcPr>
          <w:p w14:paraId="484F9556" w14:textId="77777777" w:rsidR="00A608FA" w:rsidRDefault="00A608FA" w:rsidP="00A608FA">
            <w:pPr>
              <w:jc w:val="both"/>
              <w:rPr>
                <w:ins w:id="927" w:author="Uzivatel" w:date="2018-11-13T08:54:00Z"/>
              </w:rPr>
            </w:pPr>
            <w:ins w:id="928" w:author="Uzivatel" w:date="2018-11-13T08:54:00Z">
              <w:r>
                <w:t>Martin Hromada</w:t>
              </w:r>
            </w:ins>
          </w:p>
        </w:tc>
        <w:tc>
          <w:tcPr>
            <w:tcW w:w="709" w:type="dxa"/>
            <w:shd w:val="clear" w:color="auto" w:fill="F7CAAC"/>
            <w:tcPrChange w:id="929" w:author="Uzivatel" w:date="2018-11-13T08:55:00Z">
              <w:tcPr>
                <w:tcW w:w="709" w:type="dxa"/>
                <w:shd w:val="clear" w:color="auto" w:fill="F7CAAC"/>
              </w:tcPr>
            </w:tcPrChange>
          </w:tcPr>
          <w:p w14:paraId="3020CCC6" w14:textId="77777777" w:rsidR="00A608FA" w:rsidRDefault="00A608FA" w:rsidP="00A608FA">
            <w:pPr>
              <w:jc w:val="both"/>
              <w:rPr>
                <w:ins w:id="930" w:author="Uzivatel" w:date="2018-11-13T08:54:00Z"/>
                <w:b/>
              </w:rPr>
            </w:pPr>
            <w:ins w:id="931" w:author="Uzivatel" w:date="2018-11-13T08:54:00Z">
              <w:r>
                <w:rPr>
                  <w:b/>
                </w:rPr>
                <w:t>Tituly</w:t>
              </w:r>
            </w:ins>
          </w:p>
        </w:tc>
        <w:tc>
          <w:tcPr>
            <w:tcW w:w="2096" w:type="dxa"/>
            <w:gridSpan w:val="4"/>
            <w:tcPrChange w:id="932" w:author="Uzivatel" w:date="2018-11-13T08:55:00Z">
              <w:tcPr>
                <w:tcW w:w="2096" w:type="dxa"/>
                <w:gridSpan w:val="4"/>
              </w:tcPr>
            </w:tcPrChange>
          </w:tcPr>
          <w:p w14:paraId="755C9B2C" w14:textId="77777777" w:rsidR="00A608FA" w:rsidRDefault="00A608FA" w:rsidP="00A608FA">
            <w:pPr>
              <w:jc w:val="both"/>
              <w:rPr>
                <w:ins w:id="933" w:author="Uzivatel" w:date="2018-11-13T08:54:00Z"/>
              </w:rPr>
            </w:pPr>
            <w:ins w:id="934" w:author="Uzivatel" w:date="2018-11-13T08:54:00Z">
              <w:r>
                <w:t>doc. Ing. Ph.D.</w:t>
              </w:r>
            </w:ins>
          </w:p>
        </w:tc>
      </w:tr>
      <w:tr w:rsidR="00A608FA" w14:paraId="6A58C28A" w14:textId="77777777" w:rsidTr="00A608FA">
        <w:trPr>
          <w:ins w:id="935" w:author="Uzivatel" w:date="2018-11-13T08:54:00Z"/>
        </w:trPr>
        <w:tc>
          <w:tcPr>
            <w:tcW w:w="2518" w:type="dxa"/>
            <w:shd w:val="clear" w:color="auto" w:fill="F7CAAC"/>
            <w:tcPrChange w:id="936" w:author="Uzivatel" w:date="2018-11-13T08:55:00Z">
              <w:tcPr>
                <w:tcW w:w="2518" w:type="dxa"/>
                <w:shd w:val="clear" w:color="auto" w:fill="F7CAAC"/>
              </w:tcPr>
            </w:tcPrChange>
          </w:tcPr>
          <w:p w14:paraId="01C49B53" w14:textId="77777777" w:rsidR="00A608FA" w:rsidRDefault="00A608FA" w:rsidP="00A608FA">
            <w:pPr>
              <w:jc w:val="both"/>
              <w:rPr>
                <w:ins w:id="937" w:author="Uzivatel" w:date="2018-11-13T08:54:00Z"/>
                <w:b/>
              </w:rPr>
            </w:pPr>
            <w:ins w:id="938" w:author="Uzivatel" w:date="2018-11-13T08:54:00Z">
              <w:r>
                <w:rPr>
                  <w:b/>
                </w:rPr>
                <w:t>Rok narození</w:t>
              </w:r>
            </w:ins>
          </w:p>
        </w:tc>
        <w:tc>
          <w:tcPr>
            <w:tcW w:w="829" w:type="dxa"/>
            <w:tcPrChange w:id="939" w:author="Uzivatel" w:date="2018-11-13T08:55:00Z">
              <w:tcPr>
                <w:tcW w:w="829" w:type="dxa"/>
              </w:tcPr>
            </w:tcPrChange>
          </w:tcPr>
          <w:p w14:paraId="6E877A6B" w14:textId="77777777" w:rsidR="00A608FA" w:rsidRDefault="00A608FA" w:rsidP="00A608FA">
            <w:pPr>
              <w:jc w:val="both"/>
              <w:rPr>
                <w:ins w:id="940" w:author="Uzivatel" w:date="2018-11-13T08:54:00Z"/>
              </w:rPr>
            </w:pPr>
            <w:ins w:id="941" w:author="Uzivatel" w:date="2018-11-13T08:54:00Z">
              <w:r>
                <w:t>1983</w:t>
              </w:r>
            </w:ins>
          </w:p>
        </w:tc>
        <w:tc>
          <w:tcPr>
            <w:tcW w:w="1721" w:type="dxa"/>
            <w:shd w:val="clear" w:color="auto" w:fill="F7CAAC"/>
            <w:tcPrChange w:id="942" w:author="Uzivatel" w:date="2018-11-13T08:55:00Z">
              <w:tcPr>
                <w:tcW w:w="1721" w:type="dxa"/>
                <w:shd w:val="clear" w:color="auto" w:fill="F7CAAC"/>
              </w:tcPr>
            </w:tcPrChange>
          </w:tcPr>
          <w:p w14:paraId="5E704EB6" w14:textId="77777777" w:rsidR="00A608FA" w:rsidRDefault="00A608FA" w:rsidP="00A608FA">
            <w:pPr>
              <w:jc w:val="both"/>
              <w:rPr>
                <w:ins w:id="943" w:author="Uzivatel" w:date="2018-11-13T08:54:00Z"/>
                <w:b/>
              </w:rPr>
            </w:pPr>
            <w:ins w:id="944" w:author="Uzivatel" w:date="2018-11-13T08:54:00Z">
              <w:r>
                <w:rPr>
                  <w:b/>
                </w:rPr>
                <w:t>typ vztahu k VŠ</w:t>
              </w:r>
            </w:ins>
          </w:p>
        </w:tc>
        <w:tc>
          <w:tcPr>
            <w:tcW w:w="992" w:type="dxa"/>
            <w:gridSpan w:val="2"/>
            <w:tcPrChange w:id="945" w:author="Uzivatel" w:date="2018-11-13T08:55:00Z">
              <w:tcPr>
                <w:tcW w:w="992" w:type="dxa"/>
                <w:gridSpan w:val="2"/>
              </w:tcPr>
            </w:tcPrChange>
          </w:tcPr>
          <w:p w14:paraId="158885FE" w14:textId="77777777" w:rsidR="00A608FA" w:rsidRDefault="00A608FA" w:rsidP="00A608FA">
            <w:pPr>
              <w:jc w:val="both"/>
              <w:rPr>
                <w:ins w:id="946" w:author="Uzivatel" w:date="2018-11-13T08:54:00Z"/>
              </w:rPr>
            </w:pPr>
            <w:ins w:id="947" w:author="Uzivatel" w:date="2018-11-13T08:54:00Z">
              <w:r>
                <w:t>pp.</w:t>
              </w:r>
            </w:ins>
          </w:p>
        </w:tc>
        <w:tc>
          <w:tcPr>
            <w:tcW w:w="994" w:type="dxa"/>
            <w:shd w:val="clear" w:color="auto" w:fill="F7CAAC"/>
            <w:tcPrChange w:id="948" w:author="Uzivatel" w:date="2018-11-13T08:55:00Z">
              <w:tcPr>
                <w:tcW w:w="994" w:type="dxa"/>
                <w:shd w:val="clear" w:color="auto" w:fill="F7CAAC"/>
              </w:tcPr>
            </w:tcPrChange>
          </w:tcPr>
          <w:p w14:paraId="31892E00" w14:textId="77777777" w:rsidR="00A608FA" w:rsidRDefault="00A608FA" w:rsidP="00A608FA">
            <w:pPr>
              <w:jc w:val="both"/>
              <w:rPr>
                <w:ins w:id="949" w:author="Uzivatel" w:date="2018-11-13T08:54:00Z"/>
                <w:b/>
              </w:rPr>
            </w:pPr>
            <w:ins w:id="950" w:author="Uzivatel" w:date="2018-11-13T08:54:00Z">
              <w:r>
                <w:rPr>
                  <w:b/>
                </w:rPr>
                <w:t>rozsah</w:t>
              </w:r>
            </w:ins>
          </w:p>
        </w:tc>
        <w:tc>
          <w:tcPr>
            <w:tcW w:w="709" w:type="dxa"/>
            <w:tcPrChange w:id="951" w:author="Uzivatel" w:date="2018-11-13T08:55:00Z">
              <w:tcPr>
                <w:tcW w:w="709" w:type="dxa"/>
              </w:tcPr>
            </w:tcPrChange>
          </w:tcPr>
          <w:p w14:paraId="76B68FD6" w14:textId="77777777" w:rsidR="00A608FA" w:rsidRDefault="00A608FA" w:rsidP="00A608FA">
            <w:pPr>
              <w:jc w:val="both"/>
              <w:rPr>
                <w:ins w:id="952" w:author="Uzivatel" w:date="2018-11-13T08:54:00Z"/>
              </w:rPr>
            </w:pPr>
            <w:ins w:id="953" w:author="Uzivatel" w:date="2018-11-13T08:54:00Z">
              <w:r>
                <w:t>40</w:t>
              </w:r>
            </w:ins>
          </w:p>
        </w:tc>
        <w:tc>
          <w:tcPr>
            <w:tcW w:w="709" w:type="dxa"/>
            <w:gridSpan w:val="2"/>
            <w:shd w:val="clear" w:color="auto" w:fill="F7CAAC"/>
            <w:tcPrChange w:id="954" w:author="Uzivatel" w:date="2018-11-13T08:55:00Z">
              <w:tcPr>
                <w:tcW w:w="709" w:type="dxa"/>
                <w:gridSpan w:val="2"/>
                <w:shd w:val="clear" w:color="auto" w:fill="F7CAAC"/>
              </w:tcPr>
            </w:tcPrChange>
          </w:tcPr>
          <w:p w14:paraId="54B8FCC7" w14:textId="77777777" w:rsidR="00A608FA" w:rsidRDefault="00A608FA" w:rsidP="00A608FA">
            <w:pPr>
              <w:jc w:val="both"/>
              <w:rPr>
                <w:ins w:id="955" w:author="Uzivatel" w:date="2018-11-13T08:54:00Z"/>
                <w:b/>
              </w:rPr>
            </w:pPr>
            <w:ins w:id="956" w:author="Uzivatel" w:date="2018-11-13T08:54:00Z">
              <w:r>
                <w:rPr>
                  <w:b/>
                </w:rPr>
                <w:t>do kdy</w:t>
              </w:r>
            </w:ins>
          </w:p>
        </w:tc>
        <w:tc>
          <w:tcPr>
            <w:tcW w:w="1387" w:type="dxa"/>
            <w:gridSpan w:val="2"/>
            <w:tcPrChange w:id="957" w:author="Uzivatel" w:date="2018-11-13T08:55:00Z">
              <w:tcPr>
                <w:tcW w:w="1387" w:type="dxa"/>
                <w:gridSpan w:val="2"/>
              </w:tcPr>
            </w:tcPrChange>
          </w:tcPr>
          <w:p w14:paraId="57C637D5" w14:textId="77777777" w:rsidR="00A608FA" w:rsidRDefault="00A608FA" w:rsidP="00A608FA">
            <w:pPr>
              <w:jc w:val="both"/>
              <w:rPr>
                <w:ins w:id="958" w:author="Uzivatel" w:date="2018-11-13T08:54:00Z"/>
              </w:rPr>
            </w:pPr>
            <w:ins w:id="959" w:author="Uzivatel" w:date="2018-11-13T08:54:00Z">
              <w:r>
                <w:t>N</w:t>
              </w:r>
            </w:ins>
          </w:p>
        </w:tc>
      </w:tr>
      <w:tr w:rsidR="00A608FA" w14:paraId="216F2A9E" w14:textId="77777777" w:rsidTr="00A608FA">
        <w:trPr>
          <w:ins w:id="960" w:author="Uzivatel" w:date="2018-11-13T08:54:00Z"/>
        </w:trPr>
        <w:tc>
          <w:tcPr>
            <w:tcW w:w="5068" w:type="dxa"/>
            <w:gridSpan w:val="3"/>
            <w:shd w:val="clear" w:color="auto" w:fill="F7CAAC"/>
            <w:tcPrChange w:id="961" w:author="Uzivatel" w:date="2018-11-13T08:55:00Z">
              <w:tcPr>
                <w:tcW w:w="5068" w:type="dxa"/>
                <w:gridSpan w:val="3"/>
                <w:shd w:val="clear" w:color="auto" w:fill="F7CAAC"/>
              </w:tcPr>
            </w:tcPrChange>
          </w:tcPr>
          <w:p w14:paraId="6A2C1201" w14:textId="77777777" w:rsidR="00A608FA" w:rsidRDefault="00A608FA" w:rsidP="00A608FA">
            <w:pPr>
              <w:jc w:val="both"/>
              <w:rPr>
                <w:ins w:id="962" w:author="Uzivatel" w:date="2018-11-13T08:54:00Z"/>
                <w:b/>
              </w:rPr>
            </w:pPr>
            <w:ins w:id="963" w:author="Uzivatel" w:date="2018-11-13T08:54:00Z">
              <w:r>
                <w:rPr>
                  <w:b/>
                </w:rPr>
                <w:t>Typ vztahu na součásti VŠ, která uskutečňuje st. program</w:t>
              </w:r>
            </w:ins>
          </w:p>
        </w:tc>
        <w:tc>
          <w:tcPr>
            <w:tcW w:w="992" w:type="dxa"/>
            <w:gridSpan w:val="2"/>
            <w:tcPrChange w:id="964" w:author="Uzivatel" w:date="2018-11-13T08:55:00Z">
              <w:tcPr>
                <w:tcW w:w="992" w:type="dxa"/>
                <w:gridSpan w:val="2"/>
              </w:tcPr>
            </w:tcPrChange>
          </w:tcPr>
          <w:p w14:paraId="37BBA374" w14:textId="77777777" w:rsidR="00A608FA" w:rsidRDefault="00A608FA" w:rsidP="00A608FA">
            <w:pPr>
              <w:jc w:val="both"/>
              <w:rPr>
                <w:ins w:id="965" w:author="Uzivatel" w:date="2018-11-13T08:54:00Z"/>
              </w:rPr>
            </w:pPr>
          </w:p>
        </w:tc>
        <w:tc>
          <w:tcPr>
            <w:tcW w:w="994" w:type="dxa"/>
            <w:shd w:val="clear" w:color="auto" w:fill="F7CAAC"/>
            <w:tcPrChange w:id="966" w:author="Uzivatel" w:date="2018-11-13T08:55:00Z">
              <w:tcPr>
                <w:tcW w:w="994" w:type="dxa"/>
                <w:shd w:val="clear" w:color="auto" w:fill="F7CAAC"/>
              </w:tcPr>
            </w:tcPrChange>
          </w:tcPr>
          <w:p w14:paraId="347A72FB" w14:textId="77777777" w:rsidR="00A608FA" w:rsidRDefault="00A608FA" w:rsidP="00A608FA">
            <w:pPr>
              <w:jc w:val="both"/>
              <w:rPr>
                <w:ins w:id="967" w:author="Uzivatel" w:date="2018-11-13T08:54:00Z"/>
                <w:b/>
              </w:rPr>
            </w:pPr>
            <w:ins w:id="968" w:author="Uzivatel" w:date="2018-11-13T08:54:00Z">
              <w:r>
                <w:rPr>
                  <w:b/>
                </w:rPr>
                <w:t>rozsah</w:t>
              </w:r>
            </w:ins>
          </w:p>
        </w:tc>
        <w:tc>
          <w:tcPr>
            <w:tcW w:w="709" w:type="dxa"/>
            <w:tcPrChange w:id="969" w:author="Uzivatel" w:date="2018-11-13T08:55:00Z">
              <w:tcPr>
                <w:tcW w:w="709" w:type="dxa"/>
              </w:tcPr>
            </w:tcPrChange>
          </w:tcPr>
          <w:p w14:paraId="5899D8DB" w14:textId="77777777" w:rsidR="00A608FA" w:rsidRDefault="00A608FA" w:rsidP="00A608FA">
            <w:pPr>
              <w:jc w:val="both"/>
              <w:rPr>
                <w:ins w:id="970" w:author="Uzivatel" w:date="2018-11-13T08:54:00Z"/>
              </w:rPr>
            </w:pPr>
          </w:p>
        </w:tc>
        <w:tc>
          <w:tcPr>
            <w:tcW w:w="709" w:type="dxa"/>
            <w:gridSpan w:val="2"/>
            <w:shd w:val="clear" w:color="auto" w:fill="F7CAAC"/>
            <w:tcPrChange w:id="971" w:author="Uzivatel" w:date="2018-11-13T08:55:00Z">
              <w:tcPr>
                <w:tcW w:w="709" w:type="dxa"/>
                <w:gridSpan w:val="2"/>
                <w:shd w:val="clear" w:color="auto" w:fill="F7CAAC"/>
              </w:tcPr>
            </w:tcPrChange>
          </w:tcPr>
          <w:p w14:paraId="212122F3" w14:textId="77777777" w:rsidR="00A608FA" w:rsidRDefault="00A608FA" w:rsidP="00A608FA">
            <w:pPr>
              <w:jc w:val="both"/>
              <w:rPr>
                <w:ins w:id="972" w:author="Uzivatel" w:date="2018-11-13T08:54:00Z"/>
                <w:b/>
              </w:rPr>
            </w:pPr>
            <w:ins w:id="973" w:author="Uzivatel" w:date="2018-11-13T08:54:00Z">
              <w:r>
                <w:rPr>
                  <w:b/>
                </w:rPr>
                <w:t>do kdy</w:t>
              </w:r>
            </w:ins>
          </w:p>
        </w:tc>
        <w:tc>
          <w:tcPr>
            <w:tcW w:w="1387" w:type="dxa"/>
            <w:gridSpan w:val="2"/>
            <w:tcPrChange w:id="974" w:author="Uzivatel" w:date="2018-11-13T08:55:00Z">
              <w:tcPr>
                <w:tcW w:w="1387" w:type="dxa"/>
                <w:gridSpan w:val="2"/>
              </w:tcPr>
            </w:tcPrChange>
          </w:tcPr>
          <w:p w14:paraId="0F469281" w14:textId="77777777" w:rsidR="00A608FA" w:rsidRDefault="00A608FA" w:rsidP="00A608FA">
            <w:pPr>
              <w:jc w:val="both"/>
              <w:rPr>
                <w:ins w:id="975" w:author="Uzivatel" w:date="2018-11-13T08:54:00Z"/>
              </w:rPr>
            </w:pPr>
          </w:p>
        </w:tc>
      </w:tr>
      <w:tr w:rsidR="00A608FA" w14:paraId="1E53DC48" w14:textId="77777777" w:rsidTr="00A608FA">
        <w:trPr>
          <w:ins w:id="976" w:author="Uzivatel" w:date="2018-11-13T08:54:00Z"/>
        </w:trPr>
        <w:tc>
          <w:tcPr>
            <w:tcW w:w="6060" w:type="dxa"/>
            <w:gridSpan w:val="5"/>
            <w:shd w:val="clear" w:color="auto" w:fill="F7CAAC"/>
            <w:tcPrChange w:id="977" w:author="Uzivatel" w:date="2018-11-13T08:55:00Z">
              <w:tcPr>
                <w:tcW w:w="6060" w:type="dxa"/>
                <w:gridSpan w:val="5"/>
                <w:shd w:val="clear" w:color="auto" w:fill="F7CAAC"/>
              </w:tcPr>
            </w:tcPrChange>
          </w:tcPr>
          <w:p w14:paraId="40C2BB60" w14:textId="77777777" w:rsidR="00A608FA" w:rsidRDefault="00A608FA" w:rsidP="00A608FA">
            <w:pPr>
              <w:jc w:val="both"/>
              <w:rPr>
                <w:ins w:id="978" w:author="Uzivatel" w:date="2018-11-13T08:54:00Z"/>
              </w:rPr>
            </w:pPr>
            <w:ins w:id="979" w:author="Uzivatel" w:date="2018-11-13T08:54:00Z">
              <w:r>
                <w:rPr>
                  <w:b/>
                </w:rPr>
                <w:t>Další současná působení jako akademický pracovník na jiných VŠ</w:t>
              </w:r>
            </w:ins>
          </w:p>
        </w:tc>
        <w:tc>
          <w:tcPr>
            <w:tcW w:w="1703" w:type="dxa"/>
            <w:gridSpan w:val="2"/>
            <w:shd w:val="clear" w:color="auto" w:fill="F7CAAC"/>
            <w:tcPrChange w:id="980" w:author="Uzivatel" w:date="2018-11-13T08:55:00Z">
              <w:tcPr>
                <w:tcW w:w="1703" w:type="dxa"/>
                <w:gridSpan w:val="2"/>
                <w:shd w:val="clear" w:color="auto" w:fill="F7CAAC"/>
              </w:tcPr>
            </w:tcPrChange>
          </w:tcPr>
          <w:p w14:paraId="099B32C3" w14:textId="77777777" w:rsidR="00A608FA" w:rsidRDefault="00A608FA" w:rsidP="00A608FA">
            <w:pPr>
              <w:jc w:val="both"/>
              <w:rPr>
                <w:ins w:id="981" w:author="Uzivatel" w:date="2018-11-13T08:54:00Z"/>
                <w:b/>
              </w:rPr>
            </w:pPr>
            <w:ins w:id="982" w:author="Uzivatel" w:date="2018-11-13T08:54:00Z">
              <w:r>
                <w:rPr>
                  <w:b/>
                </w:rPr>
                <w:t>typ prac. vztahu</w:t>
              </w:r>
            </w:ins>
          </w:p>
        </w:tc>
        <w:tc>
          <w:tcPr>
            <w:tcW w:w="2096" w:type="dxa"/>
            <w:gridSpan w:val="4"/>
            <w:shd w:val="clear" w:color="auto" w:fill="F7CAAC"/>
            <w:tcPrChange w:id="983" w:author="Uzivatel" w:date="2018-11-13T08:55:00Z">
              <w:tcPr>
                <w:tcW w:w="2096" w:type="dxa"/>
                <w:gridSpan w:val="4"/>
                <w:shd w:val="clear" w:color="auto" w:fill="F7CAAC"/>
              </w:tcPr>
            </w:tcPrChange>
          </w:tcPr>
          <w:p w14:paraId="21F710FF" w14:textId="77777777" w:rsidR="00A608FA" w:rsidRDefault="00A608FA" w:rsidP="00A608FA">
            <w:pPr>
              <w:jc w:val="both"/>
              <w:rPr>
                <w:ins w:id="984" w:author="Uzivatel" w:date="2018-11-13T08:54:00Z"/>
                <w:b/>
              </w:rPr>
            </w:pPr>
            <w:ins w:id="985" w:author="Uzivatel" w:date="2018-11-13T08:54:00Z">
              <w:r>
                <w:rPr>
                  <w:b/>
                </w:rPr>
                <w:t>rozsah</w:t>
              </w:r>
            </w:ins>
          </w:p>
        </w:tc>
      </w:tr>
      <w:tr w:rsidR="00A608FA" w14:paraId="6B308BA2" w14:textId="77777777" w:rsidTr="00A608FA">
        <w:trPr>
          <w:ins w:id="986" w:author="Uzivatel" w:date="2018-11-13T08:54:00Z"/>
        </w:trPr>
        <w:tc>
          <w:tcPr>
            <w:tcW w:w="6060" w:type="dxa"/>
            <w:gridSpan w:val="5"/>
            <w:tcPrChange w:id="987" w:author="Uzivatel" w:date="2018-11-13T08:55:00Z">
              <w:tcPr>
                <w:tcW w:w="6060" w:type="dxa"/>
                <w:gridSpan w:val="5"/>
              </w:tcPr>
            </w:tcPrChange>
          </w:tcPr>
          <w:p w14:paraId="1236813D" w14:textId="77777777" w:rsidR="00A608FA" w:rsidRDefault="00A608FA" w:rsidP="00A608FA">
            <w:pPr>
              <w:jc w:val="both"/>
              <w:rPr>
                <w:ins w:id="988" w:author="Uzivatel" w:date="2018-11-13T08:54:00Z"/>
              </w:rPr>
            </w:pPr>
          </w:p>
        </w:tc>
        <w:tc>
          <w:tcPr>
            <w:tcW w:w="1703" w:type="dxa"/>
            <w:gridSpan w:val="2"/>
            <w:tcPrChange w:id="989" w:author="Uzivatel" w:date="2018-11-13T08:55:00Z">
              <w:tcPr>
                <w:tcW w:w="1703" w:type="dxa"/>
                <w:gridSpan w:val="2"/>
              </w:tcPr>
            </w:tcPrChange>
          </w:tcPr>
          <w:p w14:paraId="5008B4C9" w14:textId="77777777" w:rsidR="00A608FA" w:rsidRDefault="00A608FA" w:rsidP="00A608FA">
            <w:pPr>
              <w:jc w:val="both"/>
              <w:rPr>
                <w:ins w:id="990" w:author="Uzivatel" w:date="2018-11-13T08:54:00Z"/>
              </w:rPr>
            </w:pPr>
          </w:p>
        </w:tc>
        <w:tc>
          <w:tcPr>
            <w:tcW w:w="2096" w:type="dxa"/>
            <w:gridSpan w:val="4"/>
            <w:tcPrChange w:id="991" w:author="Uzivatel" w:date="2018-11-13T08:55:00Z">
              <w:tcPr>
                <w:tcW w:w="2096" w:type="dxa"/>
                <w:gridSpan w:val="4"/>
              </w:tcPr>
            </w:tcPrChange>
          </w:tcPr>
          <w:p w14:paraId="790C62A0" w14:textId="77777777" w:rsidR="00A608FA" w:rsidRDefault="00A608FA" w:rsidP="00A608FA">
            <w:pPr>
              <w:jc w:val="both"/>
              <w:rPr>
                <w:ins w:id="992" w:author="Uzivatel" w:date="2018-11-13T08:54:00Z"/>
              </w:rPr>
            </w:pPr>
          </w:p>
        </w:tc>
      </w:tr>
      <w:tr w:rsidR="00A608FA" w14:paraId="3341EB75" w14:textId="77777777" w:rsidTr="00A608FA">
        <w:trPr>
          <w:ins w:id="993" w:author="Uzivatel" w:date="2018-11-13T08:54:00Z"/>
        </w:trPr>
        <w:tc>
          <w:tcPr>
            <w:tcW w:w="9859" w:type="dxa"/>
            <w:gridSpan w:val="11"/>
            <w:shd w:val="clear" w:color="auto" w:fill="F7CAAC"/>
            <w:tcPrChange w:id="994" w:author="Uzivatel" w:date="2018-11-13T08:55:00Z">
              <w:tcPr>
                <w:tcW w:w="9859" w:type="dxa"/>
                <w:gridSpan w:val="11"/>
                <w:shd w:val="clear" w:color="auto" w:fill="F7CAAC"/>
              </w:tcPr>
            </w:tcPrChange>
          </w:tcPr>
          <w:p w14:paraId="4069BB44" w14:textId="77777777" w:rsidR="00A608FA" w:rsidRDefault="00A608FA" w:rsidP="00A608FA">
            <w:pPr>
              <w:jc w:val="both"/>
              <w:rPr>
                <w:ins w:id="995" w:author="Uzivatel" w:date="2018-11-13T08:54:00Z"/>
              </w:rPr>
            </w:pPr>
            <w:ins w:id="996" w:author="Uzivatel" w:date="2018-11-13T08:54:00Z">
              <w:r>
                <w:rPr>
                  <w:b/>
                </w:rPr>
                <w:t>Předměty příslušného studijního programu a způsob zapojení do jejich výuky, příp. další zapojení do uskutečňování studijního programu</w:t>
              </w:r>
            </w:ins>
          </w:p>
        </w:tc>
      </w:tr>
      <w:tr w:rsidR="00A608FA" w14:paraId="2559E3D0" w14:textId="77777777" w:rsidTr="00A608FA">
        <w:trPr>
          <w:trHeight w:val="466"/>
          <w:ins w:id="997" w:author="Uzivatel" w:date="2018-11-13T08:54:00Z"/>
          <w:trPrChange w:id="998" w:author="Uzivatel" w:date="2018-11-13T08:55:00Z">
            <w:trPr>
              <w:trHeight w:val="466"/>
            </w:trPr>
          </w:trPrChange>
        </w:trPr>
        <w:tc>
          <w:tcPr>
            <w:tcW w:w="9859" w:type="dxa"/>
            <w:gridSpan w:val="11"/>
            <w:tcBorders>
              <w:top w:val="nil"/>
            </w:tcBorders>
            <w:tcPrChange w:id="999" w:author="Uzivatel" w:date="2018-11-13T08:55:00Z">
              <w:tcPr>
                <w:tcW w:w="9859" w:type="dxa"/>
                <w:gridSpan w:val="11"/>
                <w:tcBorders>
                  <w:top w:val="nil"/>
                </w:tcBorders>
              </w:tcPr>
            </w:tcPrChange>
          </w:tcPr>
          <w:p w14:paraId="02F2B37C" w14:textId="77777777" w:rsidR="00A608FA" w:rsidRDefault="00A608FA" w:rsidP="00A608FA">
            <w:pPr>
              <w:jc w:val="both"/>
              <w:rPr>
                <w:ins w:id="1000" w:author="Uzivatel" w:date="2018-11-13T08:54:00Z"/>
              </w:rPr>
            </w:pPr>
            <w:ins w:id="1001" w:author="Uzivatel" w:date="2018-11-13T08:54:00Z">
              <w:r w:rsidRPr="00300A0A">
                <w:t>Fyzická ostraha</w:t>
              </w:r>
              <w:r>
                <w:t xml:space="preserve"> – garant, přednášející (100 %)</w:t>
              </w:r>
            </w:ins>
          </w:p>
          <w:p w14:paraId="33DC5691" w14:textId="77777777" w:rsidR="00A608FA" w:rsidRDefault="00A608FA" w:rsidP="00A608FA">
            <w:pPr>
              <w:jc w:val="both"/>
              <w:rPr>
                <w:ins w:id="1002" w:author="Uzivatel" w:date="2018-11-13T08:54:00Z"/>
              </w:rPr>
            </w:pPr>
            <w:ins w:id="1003" w:author="Uzivatel" w:date="2018-11-13T08:54:00Z">
              <w:r w:rsidRPr="00300A0A">
                <w:t>Bezpečnostní inženýrství</w:t>
              </w:r>
              <w:r>
                <w:t xml:space="preserve"> – garant, přednášející (100 %)</w:t>
              </w:r>
            </w:ins>
          </w:p>
          <w:p w14:paraId="26F1CD33" w14:textId="77777777" w:rsidR="00A608FA" w:rsidRDefault="00A608FA" w:rsidP="00A608FA">
            <w:pPr>
              <w:jc w:val="both"/>
              <w:rPr>
                <w:ins w:id="1004" w:author="Uzivatel" w:date="2018-11-13T08:54:00Z"/>
              </w:rPr>
            </w:pPr>
            <w:ins w:id="1005" w:author="Uzivatel" w:date="2018-11-13T08:54:00Z">
              <w:r>
                <w:t>Bakalářská práce – garant, vede semináře (100 %)</w:t>
              </w:r>
            </w:ins>
          </w:p>
        </w:tc>
      </w:tr>
      <w:tr w:rsidR="00A608FA" w14:paraId="0C703638" w14:textId="77777777" w:rsidTr="00A608FA">
        <w:trPr>
          <w:ins w:id="1006" w:author="Uzivatel" w:date="2018-11-13T08:54:00Z"/>
        </w:trPr>
        <w:tc>
          <w:tcPr>
            <w:tcW w:w="9859" w:type="dxa"/>
            <w:gridSpan w:val="11"/>
            <w:shd w:val="clear" w:color="auto" w:fill="F7CAAC"/>
            <w:tcPrChange w:id="1007" w:author="Uzivatel" w:date="2018-11-13T08:55:00Z">
              <w:tcPr>
                <w:tcW w:w="9859" w:type="dxa"/>
                <w:gridSpan w:val="11"/>
                <w:shd w:val="clear" w:color="auto" w:fill="F7CAAC"/>
              </w:tcPr>
            </w:tcPrChange>
          </w:tcPr>
          <w:p w14:paraId="04856494" w14:textId="77777777" w:rsidR="00A608FA" w:rsidRDefault="00A608FA" w:rsidP="00A608FA">
            <w:pPr>
              <w:jc w:val="both"/>
              <w:rPr>
                <w:ins w:id="1008" w:author="Uzivatel" w:date="2018-11-13T08:54:00Z"/>
              </w:rPr>
            </w:pPr>
            <w:ins w:id="1009" w:author="Uzivatel" w:date="2018-11-13T08:54:00Z">
              <w:r>
                <w:rPr>
                  <w:b/>
                </w:rPr>
                <w:t xml:space="preserve">Údaje o vzdělání na VŠ </w:t>
              </w:r>
            </w:ins>
          </w:p>
        </w:tc>
      </w:tr>
      <w:tr w:rsidR="00A608FA" w14:paraId="32F0C873" w14:textId="77777777" w:rsidTr="00C8781B">
        <w:trPr>
          <w:trHeight w:val="813"/>
          <w:ins w:id="1010" w:author="Uzivatel" w:date="2018-11-13T08:54:00Z"/>
          <w:trPrChange w:id="1011" w:author="Uzivatel" w:date="2018-11-13T09:00:00Z">
            <w:trPr>
              <w:trHeight w:val="1055"/>
            </w:trPr>
          </w:trPrChange>
        </w:trPr>
        <w:tc>
          <w:tcPr>
            <w:tcW w:w="9859" w:type="dxa"/>
            <w:gridSpan w:val="11"/>
            <w:tcPrChange w:id="1012" w:author="Uzivatel" w:date="2018-11-13T09:00:00Z">
              <w:tcPr>
                <w:tcW w:w="9859" w:type="dxa"/>
                <w:gridSpan w:val="11"/>
              </w:tcPr>
            </w:tcPrChange>
          </w:tcPr>
          <w:p w14:paraId="47DCBB84" w14:textId="77777777" w:rsidR="00A608FA" w:rsidRPr="009D3BE2" w:rsidRDefault="00A608FA" w:rsidP="00A608FA">
            <w:pPr>
              <w:jc w:val="both"/>
              <w:rPr>
                <w:ins w:id="1013" w:author="Uzivatel" w:date="2018-11-13T08:54:00Z"/>
              </w:rPr>
            </w:pPr>
            <w:ins w:id="1014" w:author="Uzivatel" w:date="2018-11-13T08:54:00Z">
              <w:r>
                <w:t>2003</w:t>
              </w:r>
              <w:r w:rsidRPr="009D3BE2">
                <w:t xml:space="preserve"> – 200</w:t>
              </w:r>
              <w:r>
                <w:t>8</w:t>
              </w:r>
              <w:r w:rsidRPr="009D3BE2">
                <w:t>: UTB ve Zlíně, Fakulta aplikované informatiky, obor „</w:t>
              </w:r>
              <w:r w:rsidRPr="005D72CE">
                <w:t>Bezpečnostní technologie, systémy a management</w:t>
              </w:r>
              <w:r w:rsidRPr="009D3BE2">
                <w:t>“, (Ing.)</w:t>
              </w:r>
            </w:ins>
          </w:p>
          <w:p w14:paraId="7A128121" w14:textId="77777777" w:rsidR="00A608FA" w:rsidRPr="00651FF3" w:rsidRDefault="00A608FA" w:rsidP="00A608FA">
            <w:pPr>
              <w:jc w:val="both"/>
              <w:rPr>
                <w:ins w:id="1015" w:author="Uzivatel" w:date="2018-11-13T08:54:00Z"/>
              </w:rPr>
            </w:pPr>
            <w:ins w:id="1016" w:author="Uzivatel" w:date="2018-11-13T08:54:00Z">
              <w:r w:rsidRPr="009D3BE2">
                <w:t>200</w:t>
              </w:r>
              <w:r>
                <w:t>8</w:t>
              </w:r>
              <w:r w:rsidRPr="009D3BE2">
                <w:t xml:space="preserve"> – 200</w:t>
              </w:r>
              <w:r>
                <w:t>11</w:t>
              </w:r>
              <w:r w:rsidRPr="009D3BE2">
                <w:t>: UTB ve Zlíně, Fakulta aplikované informatiky, obor „</w:t>
              </w:r>
              <w:r>
                <w:t>Inženýrská informatika</w:t>
              </w:r>
              <w:r w:rsidRPr="009D3BE2">
                <w:t>“, (Ph.D.)</w:t>
              </w:r>
            </w:ins>
          </w:p>
        </w:tc>
      </w:tr>
      <w:tr w:rsidR="00A608FA" w14:paraId="4D94C733" w14:textId="77777777" w:rsidTr="00A608FA">
        <w:trPr>
          <w:ins w:id="1017" w:author="Uzivatel" w:date="2018-11-13T08:54:00Z"/>
        </w:trPr>
        <w:tc>
          <w:tcPr>
            <w:tcW w:w="9859" w:type="dxa"/>
            <w:gridSpan w:val="11"/>
            <w:shd w:val="clear" w:color="auto" w:fill="F7CAAC"/>
            <w:tcPrChange w:id="1018" w:author="Uzivatel" w:date="2018-11-13T08:55:00Z">
              <w:tcPr>
                <w:tcW w:w="9859" w:type="dxa"/>
                <w:gridSpan w:val="11"/>
                <w:shd w:val="clear" w:color="auto" w:fill="F7CAAC"/>
              </w:tcPr>
            </w:tcPrChange>
          </w:tcPr>
          <w:p w14:paraId="5A46A830" w14:textId="77777777" w:rsidR="00A608FA" w:rsidRDefault="00A608FA" w:rsidP="00A608FA">
            <w:pPr>
              <w:jc w:val="both"/>
              <w:rPr>
                <w:ins w:id="1019" w:author="Uzivatel" w:date="2018-11-13T08:54:00Z"/>
                <w:b/>
              </w:rPr>
            </w:pPr>
            <w:ins w:id="1020" w:author="Uzivatel" w:date="2018-11-13T08:54:00Z">
              <w:r>
                <w:rPr>
                  <w:b/>
                </w:rPr>
                <w:t>Údaje o odborném působení od absolvování VŠ</w:t>
              </w:r>
            </w:ins>
          </w:p>
          <w:p w14:paraId="63AF0D0E" w14:textId="77777777" w:rsidR="00A608FA" w:rsidRDefault="00A608FA" w:rsidP="00A608FA">
            <w:pPr>
              <w:jc w:val="both"/>
              <w:rPr>
                <w:ins w:id="1021" w:author="Uzivatel" w:date="2018-11-13T08:54:00Z"/>
                <w:b/>
              </w:rPr>
            </w:pPr>
          </w:p>
        </w:tc>
      </w:tr>
      <w:tr w:rsidR="00A608FA" w14:paraId="57BE4D5C" w14:textId="77777777" w:rsidTr="00A608FA">
        <w:trPr>
          <w:trHeight w:val="1500"/>
          <w:ins w:id="1022" w:author="Uzivatel" w:date="2018-11-13T08:54:00Z"/>
          <w:trPrChange w:id="1023" w:author="Uzivatel" w:date="2018-11-13T08:55:00Z">
            <w:trPr>
              <w:trHeight w:val="1500"/>
            </w:trPr>
          </w:trPrChange>
        </w:trPr>
        <w:tc>
          <w:tcPr>
            <w:tcW w:w="9859" w:type="dxa"/>
            <w:gridSpan w:val="11"/>
            <w:tcPrChange w:id="1024" w:author="Uzivatel" w:date="2018-11-13T08:55:00Z">
              <w:tcPr>
                <w:tcW w:w="9859" w:type="dxa"/>
                <w:gridSpan w:val="11"/>
              </w:tcPr>
            </w:tcPrChange>
          </w:tcPr>
          <w:p w14:paraId="5FAAC5B1" w14:textId="77777777" w:rsidR="00A608FA" w:rsidRDefault="00A608FA" w:rsidP="00A608FA">
            <w:pPr>
              <w:jc w:val="both"/>
              <w:rPr>
                <w:ins w:id="1025" w:author="Uzivatel" w:date="2018-11-13T08:54:00Z"/>
              </w:rPr>
            </w:pPr>
            <w:ins w:id="1026" w:author="Uzivatel" w:date="2018-11-13T08:54:00Z">
              <w:r w:rsidRPr="003D495F">
                <w:t xml:space="preserve">2010 </w:t>
              </w:r>
              <w:r w:rsidRPr="009D3BE2">
                <w:t>–</w:t>
              </w:r>
              <w:r w:rsidRPr="003D495F">
                <w:t xml:space="preserve"> 2011: Deloitte Security s.r.o.</w:t>
              </w:r>
              <w:r>
                <w:t xml:space="preserve">, </w:t>
              </w:r>
              <w:r w:rsidRPr="003D495F">
                <w:t>Konzultant projektu VG20102012025 - Metodika ochrany kritické infrastruktury (KI) v oblasti výroby, přenosu a distribuce elektrické energie</w:t>
              </w:r>
            </w:ins>
          </w:p>
          <w:p w14:paraId="356F1329" w14:textId="77777777" w:rsidR="00A608FA" w:rsidRDefault="00A608FA" w:rsidP="00A608FA">
            <w:pPr>
              <w:jc w:val="both"/>
              <w:rPr>
                <w:ins w:id="1027" w:author="Uzivatel" w:date="2018-11-13T08:54:00Z"/>
              </w:rPr>
            </w:pPr>
            <w:ins w:id="1028" w:author="Uzivatel" w:date="2018-11-13T08:54:00Z">
              <w:r w:rsidRPr="009D3BE2">
                <w:t>20</w:t>
              </w:r>
              <w:r>
                <w:t>11</w:t>
              </w:r>
              <w:r w:rsidRPr="009D3BE2">
                <w:t xml:space="preserve"> – 201</w:t>
              </w:r>
              <w:r>
                <w:t>8</w:t>
              </w:r>
              <w:r w:rsidRPr="009D3BE2">
                <w:t>: UTB ve Zlíně, Fakulta aplikované i</w:t>
              </w:r>
              <w:r>
                <w:t>nformatiky, Ústav bezpečnostního inženýrství</w:t>
              </w:r>
              <w:r w:rsidRPr="009D3BE2">
                <w:t>, odborný asistent</w:t>
              </w:r>
            </w:ins>
          </w:p>
          <w:p w14:paraId="013EC90A" w14:textId="77777777" w:rsidR="00A608FA" w:rsidRPr="009D3BE2" w:rsidRDefault="00A608FA" w:rsidP="00A608FA">
            <w:pPr>
              <w:jc w:val="both"/>
              <w:rPr>
                <w:ins w:id="1029" w:author="Uzivatel" w:date="2018-11-13T08:54:00Z"/>
              </w:rPr>
            </w:pPr>
            <w:ins w:id="1030" w:author="Uzivatel" w:date="2018-11-13T08:54:00Z">
              <w:r w:rsidRPr="00221996">
                <w:t>2014</w:t>
              </w:r>
              <w:r>
                <w:t xml:space="preserve"> </w:t>
              </w:r>
              <w:r w:rsidRPr="009D3BE2">
                <w:t>–</w:t>
              </w:r>
              <w:r>
                <w:t xml:space="preserve"> </w:t>
              </w:r>
              <w:r w:rsidRPr="00221996">
                <w:t>2015: Deloitte Advisory s.r.o. - Řešitel veřejné zakázky MV- 38918/VZ-2012 - Aktuální kybernetické hrozby v České republice a jejich eliminace</w:t>
              </w:r>
            </w:ins>
          </w:p>
          <w:p w14:paraId="60B34080" w14:textId="77777777" w:rsidR="00A608FA" w:rsidRPr="00080943" w:rsidRDefault="00A608FA" w:rsidP="00A608FA">
            <w:pPr>
              <w:jc w:val="both"/>
              <w:rPr>
                <w:ins w:id="1031" w:author="Uzivatel" w:date="2018-11-13T08:54:00Z"/>
              </w:rPr>
            </w:pPr>
            <w:ins w:id="1032" w:author="Uzivatel" w:date="2018-11-13T08:54:00Z">
              <w:r w:rsidRPr="009D3BE2">
                <w:t>201</w:t>
              </w:r>
              <w:r>
                <w:t>8</w:t>
              </w:r>
              <w:r w:rsidRPr="009D3BE2">
                <w:t xml:space="preserve"> – dosud: UTB ve Zlíně, Fakulta aplikované informatiky, </w:t>
              </w:r>
              <w:r>
                <w:t>Ústav bezpečnostního inženýrství</w:t>
              </w:r>
              <w:r w:rsidRPr="009D3BE2">
                <w:t>,</w:t>
              </w:r>
              <w:r>
                <w:t xml:space="preserve"> </w:t>
              </w:r>
              <w:r w:rsidRPr="009D3BE2">
                <w:t>docent</w:t>
              </w:r>
            </w:ins>
          </w:p>
        </w:tc>
      </w:tr>
      <w:tr w:rsidR="00A608FA" w14:paraId="3FB21712" w14:textId="77777777" w:rsidTr="00A608FA">
        <w:trPr>
          <w:trHeight w:val="250"/>
          <w:ins w:id="1033" w:author="Uzivatel" w:date="2018-11-13T08:54:00Z"/>
          <w:trPrChange w:id="1034" w:author="Uzivatel" w:date="2018-11-13T08:55:00Z">
            <w:trPr>
              <w:trHeight w:val="250"/>
            </w:trPr>
          </w:trPrChange>
        </w:trPr>
        <w:tc>
          <w:tcPr>
            <w:tcW w:w="9859" w:type="dxa"/>
            <w:gridSpan w:val="11"/>
            <w:shd w:val="clear" w:color="auto" w:fill="F7CAAC"/>
            <w:tcPrChange w:id="1035" w:author="Uzivatel" w:date="2018-11-13T08:55:00Z">
              <w:tcPr>
                <w:tcW w:w="9859" w:type="dxa"/>
                <w:gridSpan w:val="11"/>
                <w:shd w:val="clear" w:color="auto" w:fill="F7CAAC"/>
              </w:tcPr>
            </w:tcPrChange>
          </w:tcPr>
          <w:p w14:paraId="3AAAA614" w14:textId="77777777" w:rsidR="00A608FA" w:rsidRDefault="00A608FA" w:rsidP="00A608FA">
            <w:pPr>
              <w:jc w:val="both"/>
              <w:rPr>
                <w:ins w:id="1036" w:author="Uzivatel" w:date="2018-11-13T08:54:00Z"/>
              </w:rPr>
            </w:pPr>
            <w:ins w:id="1037" w:author="Uzivatel" w:date="2018-11-13T08:54:00Z">
              <w:r>
                <w:rPr>
                  <w:b/>
                </w:rPr>
                <w:t>Zkušenosti s vedením kvalifikačních a rigorózních prací</w:t>
              </w:r>
            </w:ins>
          </w:p>
        </w:tc>
      </w:tr>
      <w:tr w:rsidR="00A608FA" w14:paraId="00AB0BBD" w14:textId="77777777" w:rsidTr="00A608FA">
        <w:trPr>
          <w:trHeight w:val="558"/>
          <w:ins w:id="1038" w:author="Uzivatel" w:date="2018-11-13T08:54:00Z"/>
          <w:trPrChange w:id="1039" w:author="Uzivatel" w:date="2018-11-13T08:55:00Z">
            <w:trPr>
              <w:trHeight w:val="558"/>
            </w:trPr>
          </w:trPrChange>
        </w:trPr>
        <w:tc>
          <w:tcPr>
            <w:tcW w:w="9859" w:type="dxa"/>
            <w:gridSpan w:val="11"/>
            <w:tcPrChange w:id="1040" w:author="Uzivatel" w:date="2018-11-13T08:55:00Z">
              <w:tcPr>
                <w:tcW w:w="9859" w:type="dxa"/>
                <w:gridSpan w:val="11"/>
              </w:tcPr>
            </w:tcPrChange>
          </w:tcPr>
          <w:p w14:paraId="2E2BE428" w14:textId="77777777" w:rsidR="00A608FA" w:rsidRDefault="00A608FA" w:rsidP="00A608FA">
            <w:pPr>
              <w:jc w:val="both"/>
              <w:rPr>
                <w:ins w:id="1041" w:author="Uzivatel" w:date="2018-11-13T08:54:00Z"/>
              </w:rPr>
            </w:pPr>
            <w:ins w:id="1042" w:author="Uzivatel" w:date="2018-11-13T08:54:00Z">
              <w:r>
                <w:t xml:space="preserve">Od roku 2011 vedoucí úspěšně obhájených 11 bakalářských a 93 diplomových prací. </w:t>
              </w:r>
            </w:ins>
          </w:p>
          <w:p w14:paraId="64DCAB78" w14:textId="77777777" w:rsidR="00A608FA" w:rsidRDefault="00A608FA" w:rsidP="00A608FA">
            <w:pPr>
              <w:jc w:val="both"/>
              <w:rPr>
                <w:ins w:id="1043" w:author="Uzivatel" w:date="2018-11-13T08:54:00Z"/>
              </w:rPr>
            </w:pPr>
            <w:ins w:id="1044" w:author="Uzivatel" w:date="2018-11-13T08:54:00Z">
              <w:r>
                <w:t>Školitel 5 studentů doktorského studijního programu.</w:t>
              </w:r>
            </w:ins>
          </w:p>
        </w:tc>
      </w:tr>
      <w:tr w:rsidR="00A608FA" w14:paraId="35E454F1" w14:textId="77777777" w:rsidTr="00A608FA">
        <w:trPr>
          <w:cantSplit/>
          <w:ins w:id="1045" w:author="Uzivatel" w:date="2018-11-13T08:54:00Z"/>
          <w:trPrChange w:id="1046" w:author="Uzivatel" w:date="2018-11-13T08:55:00Z">
            <w:trPr>
              <w:cantSplit/>
            </w:trPr>
          </w:trPrChange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  <w:tcPrChange w:id="1047" w:author="Uzivatel" w:date="2018-11-13T08:55:00Z">
              <w:tcPr>
                <w:tcW w:w="3347" w:type="dxa"/>
                <w:gridSpan w:val="2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3CEE0FC7" w14:textId="77777777" w:rsidR="00A608FA" w:rsidRDefault="00A608FA" w:rsidP="00A608FA">
            <w:pPr>
              <w:jc w:val="both"/>
              <w:rPr>
                <w:ins w:id="1048" w:author="Uzivatel" w:date="2018-11-13T08:54:00Z"/>
              </w:rPr>
            </w:pPr>
            <w:ins w:id="1049" w:author="Uzivatel" w:date="2018-11-13T08:54:00Z">
              <w:r>
                <w:rPr>
                  <w:b/>
                </w:rPr>
                <w:t xml:space="preserve">Obor habilitačního řízení </w:t>
              </w:r>
            </w:ins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  <w:tcPrChange w:id="1050" w:author="Uzivatel" w:date="2018-11-13T08:55:00Z">
              <w:tcPr>
                <w:tcW w:w="2245" w:type="dxa"/>
                <w:gridSpan w:val="2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13E00F07" w14:textId="77777777" w:rsidR="00A608FA" w:rsidRDefault="00A608FA" w:rsidP="00A608FA">
            <w:pPr>
              <w:jc w:val="both"/>
              <w:rPr>
                <w:ins w:id="1051" w:author="Uzivatel" w:date="2018-11-13T08:54:00Z"/>
              </w:rPr>
            </w:pPr>
            <w:ins w:id="1052" w:author="Uzivatel" w:date="2018-11-13T08:54:00Z">
              <w:r>
                <w:rPr>
                  <w:b/>
                </w:rPr>
                <w:t>Rok udělení hodnosti</w:t>
              </w:r>
            </w:ins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1053" w:author="Uzivatel" w:date="2018-11-13T08:55:00Z">
              <w:tcPr>
                <w:tcW w:w="2248" w:type="dxa"/>
                <w:gridSpan w:val="4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15AD344C" w14:textId="77777777" w:rsidR="00A608FA" w:rsidRDefault="00A608FA" w:rsidP="00A608FA">
            <w:pPr>
              <w:jc w:val="both"/>
              <w:rPr>
                <w:ins w:id="1054" w:author="Uzivatel" w:date="2018-11-13T08:54:00Z"/>
              </w:rPr>
            </w:pPr>
            <w:ins w:id="1055" w:author="Uzivatel" w:date="2018-11-13T08:54:00Z">
              <w:r>
                <w:rPr>
                  <w:b/>
                </w:rPr>
                <w:t>Řízení konáno na VŠ</w:t>
              </w:r>
            </w:ins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1056" w:author="Uzivatel" w:date="2018-11-13T08:55:00Z">
              <w:tcPr>
                <w:tcW w:w="2019" w:type="dxa"/>
                <w:gridSpan w:val="3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30BBF64A" w14:textId="77777777" w:rsidR="00A608FA" w:rsidRDefault="00A608FA" w:rsidP="00A608FA">
            <w:pPr>
              <w:jc w:val="both"/>
              <w:rPr>
                <w:ins w:id="1057" w:author="Uzivatel" w:date="2018-11-13T08:54:00Z"/>
                <w:b/>
              </w:rPr>
            </w:pPr>
            <w:ins w:id="1058" w:author="Uzivatel" w:date="2018-11-13T08:54:00Z">
              <w:r>
                <w:rPr>
                  <w:b/>
                </w:rPr>
                <w:t>Ohlasy publikací</w:t>
              </w:r>
            </w:ins>
          </w:p>
        </w:tc>
      </w:tr>
      <w:tr w:rsidR="00A608FA" w14:paraId="0D8ACA34" w14:textId="77777777" w:rsidTr="00A608FA">
        <w:trPr>
          <w:cantSplit/>
          <w:ins w:id="1059" w:author="Uzivatel" w:date="2018-11-13T08:54:00Z"/>
          <w:trPrChange w:id="1060" w:author="Uzivatel" w:date="2018-11-13T08:55:00Z">
            <w:trPr>
              <w:cantSplit/>
            </w:trPr>
          </w:trPrChange>
        </w:trPr>
        <w:tc>
          <w:tcPr>
            <w:tcW w:w="3347" w:type="dxa"/>
            <w:gridSpan w:val="2"/>
            <w:tcPrChange w:id="1061" w:author="Uzivatel" w:date="2018-11-13T08:55:00Z">
              <w:tcPr>
                <w:tcW w:w="3347" w:type="dxa"/>
                <w:gridSpan w:val="2"/>
              </w:tcPr>
            </w:tcPrChange>
          </w:tcPr>
          <w:p w14:paraId="139B7626" w14:textId="77777777" w:rsidR="00A608FA" w:rsidRDefault="00A608FA" w:rsidP="00A608FA">
            <w:pPr>
              <w:jc w:val="both"/>
              <w:rPr>
                <w:ins w:id="1062" w:author="Uzivatel" w:date="2018-11-13T08:54:00Z"/>
              </w:rPr>
            </w:pPr>
            <w:ins w:id="1063" w:author="Uzivatel" w:date="2018-11-13T08:54:00Z">
              <w:r>
                <w:t>Bezpečnost a požární ochrana</w:t>
              </w:r>
            </w:ins>
          </w:p>
        </w:tc>
        <w:tc>
          <w:tcPr>
            <w:tcW w:w="2245" w:type="dxa"/>
            <w:gridSpan w:val="2"/>
            <w:tcPrChange w:id="1064" w:author="Uzivatel" w:date="2018-11-13T08:55:00Z">
              <w:tcPr>
                <w:tcW w:w="2245" w:type="dxa"/>
                <w:gridSpan w:val="2"/>
              </w:tcPr>
            </w:tcPrChange>
          </w:tcPr>
          <w:p w14:paraId="4E10460D" w14:textId="77777777" w:rsidR="00A608FA" w:rsidRDefault="00A608FA" w:rsidP="00A608FA">
            <w:pPr>
              <w:jc w:val="both"/>
              <w:rPr>
                <w:ins w:id="1065" w:author="Uzivatel" w:date="2018-11-13T08:54:00Z"/>
              </w:rPr>
            </w:pPr>
            <w:ins w:id="1066" w:author="Uzivatel" w:date="2018-11-13T08:54:00Z">
              <w:r>
                <w:t>2017</w:t>
              </w:r>
            </w:ins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tcPrChange w:id="1067" w:author="Uzivatel" w:date="2018-11-13T08:55:00Z">
              <w:tcPr>
                <w:tcW w:w="2248" w:type="dxa"/>
                <w:gridSpan w:val="4"/>
                <w:tcBorders>
                  <w:right w:val="single" w:sz="12" w:space="0" w:color="auto"/>
                </w:tcBorders>
              </w:tcPr>
            </w:tcPrChange>
          </w:tcPr>
          <w:p w14:paraId="615C4E0B" w14:textId="77777777" w:rsidR="00A608FA" w:rsidRDefault="00A608FA" w:rsidP="00A608FA">
            <w:pPr>
              <w:jc w:val="both"/>
              <w:rPr>
                <w:ins w:id="1068" w:author="Uzivatel" w:date="2018-11-13T08:54:00Z"/>
              </w:rPr>
            </w:pPr>
            <w:ins w:id="1069" w:author="Uzivatel" w:date="2018-11-13T08:54:00Z">
              <w:r>
                <w:t>VŠB-TU Ostrava</w:t>
              </w:r>
            </w:ins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  <w:tcPrChange w:id="1070" w:author="Uzivatel" w:date="2018-11-13T08:55:00Z">
              <w:tcPr>
                <w:tcW w:w="632" w:type="dxa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2D2AD65C" w14:textId="77777777" w:rsidR="00A608FA" w:rsidRDefault="00A608FA" w:rsidP="00A608FA">
            <w:pPr>
              <w:jc w:val="both"/>
              <w:rPr>
                <w:ins w:id="1071" w:author="Uzivatel" w:date="2018-11-13T08:54:00Z"/>
              </w:rPr>
            </w:pPr>
            <w:ins w:id="1072" w:author="Uzivatel" w:date="2018-11-13T08:54:00Z">
              <w:r>
                <w:rPr>
                  <w:b/>
                </w:rPr>
                <w:t>WOS</w:t>
              </w:r>
            </w:ins>
          </w:p>
        </w:tc>
        <w:tc>
          <w:tcPr>
            <w:tcW w:w="693" w:type="dxa"/>
            <w:shd w:val="clear" w:color="auto" w:fill="F7CAAC"/>
            <w:tcPrChange w:id="1073" w:author="Uzivatel" w:date="2018-11-13T08:55:00Z">
              <w:tcPr>
                <w:tcW w:w="693" w:type="dxa"/>
                <w:shd w:val="clear" w:color="auto" w:fill="F7CAAC"/>
              </w:tcPr>
            </w:tcPrChange>
          </w:tcPr>
          <w:p w14:paraId="5F6E6382" w14:textId="77777777" w:rsidR="00A608FA" w:rsidRDefault="00A608FA" w:rsidP="00A608FA">
            <w:pPr>
              <w:jc w:val="both"/>
              <w:rPr>
                <w:ins w:id="1074" w:author="Uzivatel" w:date="2018-11-13T08:54:00Z"/>
                <w:sz w:val="18"/>
              </w:rPr>
            </w:pPr>
            <w:ins w:id="1075" w:author="Uzivatel" w:date="2018-11-13T08:54:00Z">
              <w:r>
                <w:rPr>
                  <w:b/>
                  <w:sz w:val="18"/>
                </w:rPr>
                <w:t>Scopus</w:t>
              </w:r>
            </w:ins>
          </w:p>
        </w:tc>
        <w:tc>
          <w:tcPr>
            <w:tcW w:w="694" w:type="dxa"/>
            <w:shd w:val="clear" w:color="auto" w:fill="F7CAAC"/>
            <w:tcPrChange w:id="1076" w:author="Uzivatel" w:date="2018-11-13T08:55:00Z">
              <w:tcPr>
                <w:tcW w:w="694" w:type="dxa"/>
                <w:shd w:val="clear" w:color="auto" w:fill="F7CAAC"/>
              </w:tcPr>
            </w:tcPrChange>
          </w:tcPr>
          <w:p w14:paraId="28EC5522" w14:textId="77777777" w:rsidR="00A608FA" w:rsidRDefault="00A608FA" w:rsidP="00A608FA">
            <w:pPr>
              <w:jc w:val="both"/>
              <w:rPr>
                <w:ins w:id="1077" w:author="Uzivatel" w:date="2018-11-13T08:54:00Z"/>
              </w:rPr>
            </w:pPr>
            <w:ins w:id="1078" w:author="Uzivatel" w:date="2018-11-13T08:54:00Z">
              <w:r>
                <w:rPr>
                  <w:b/>
                  <w:sz w:val="18"/>
                </w:rPr>
                <w:t>ostatní</w:t>
              </w:r>
            </w:ins>
          </w:p>
        </w:tc>
      </w:tr>
      <w:tr w:rsidR="00A608FA" w14:paraId="0FA690A8" w14:textId="77777777" w:rsidTr="00A608FA">
        <w:trPr>
          <w:cantSplit/>
          <w:trHeight w:val="70"/>
          <w:ins w:id="1079" w:author="Uzivatel" w:date="2018-11-13T08:54:00Z"/>
          <w:trPrChange w:id="1080" w:author="Uzivatel" w:date="2018-11-13T08:55:00Z">
            <w:trPr>
              <w:cantSplit/>
              <w:trHeight w:val="70"/>
            </w:trPr>
          </w:trPrChange>
        </w:trPr>
        <w:tc>
          <w:tcPr>
            <w:tcW w:w="3347" w:type="dxa"/>
            <w:gridSpan w:val="2"/>
            <w:shd w:val="clear" w:color="auto" w:fill="F7CAAC"/>
            <w:tcPrChange w:id="1081" w:author="Uzivatel" w:date="2018-11-13T08:55:00Z">
              <w:tcPr>
                <w:tcW w:w="3347" w:type="dxa"/>
                <w:gridSpan w:val="2"/>
                <w:shd w:val="clear" w:color="auto" w:fill="F7CAAC"/>
              </w:tcPr>
            </w:tcPrChange>
          </w:tcPr>
          <w:p w14:paraId="207BDFFE" w14:textId="77777777" w:rsidR="00A608FA" w:rsidRDefault="00A608FA" w:rsidP="00A608FA">
            <w:pPr>
              <w:jc w:val="both"/>
              <w:rPr>
                <w:ins w:id="1082" w:author="Uzivatel" w:date="2018-11-13T08:54:00Z"/>
              </w:rPr>
            </w:pPr>
            <w:ins w:id="1083" w:author="Uzivatel" w:date="2018-11-13T08:54:00Z">
              <w:r>
                <w:rPr>
                  <w:b/>
                </w:rPr>
                <w:t>Obor jmenovacího řízení</w:t>
              </w:r>
            </w:ins>
          </w:p>
        </w:tc>
        <w:tc>
          <w:tcPr>
            <w:tcW w:w="2245" w:type="dxa"/>
            <w:gridSpan w:val="2"/>
            <w:shd w:val="clear" w:color="auto" w:fill="F7CAAC"/>
            <w:tcPrChange w:id="1084" w:author="Uzivatel" w:date="2018-11-13T08:55:00Z">
              <w:tcPr>
                <w:tcW w:w="2245" w:type="dxa"/>
                <w:gridSpan w:val="2"/>
                <w:shd w:val="clear" w:color="auto" w:fill="F7CAAC"/>
              </w:tcPr>
            </w:tcPrChange>
          </w:tcPr>
          <w:p w14:paraId="4B4CE877" w14:textId="77777777" w:rsidR="00A608FA" w:rsidRDefault="00A608FA" w:rsidP="00A608FA">
            <w:pPr>
              <w:jc w:val="both"/>
              <w:rPr>
                <w:ins w:id="1085" w:author="Uzivatel" w:date="2018-11-13T08:54:00Z"/>
              </w:rPr>
            </w:pPr>
            <w:ins w:id="1086" w:author="Uzivatel" w:date="2018-11-13T08:54:00Z">
              <w:r>
                <w:rPr>
                  <w:b/>
                </w:rPr>
                <w:t>Rok udělení hodnosti</w:t>
              </w:r>
            </w:ins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  <w:tcPrChange w:id="1087" w:author="Uzivatel" w:date="2018-11-13T08:55:00Z">
              <w:tcPr>
                <w:tcW w:w="2248" w:type="dxa"/>
                <w:gridSpan w:val="4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607F0B39" w14:textId="77777777" w:rsidR="00A608FA" w:rsidRDefault="00A608FA" w:rsidP="00A608FA">
            <w:pPr>
              <w:jc w:val="both"/>
              <w:rPr>
                <w:ins w:id="1088" w:author="Uzivatel" w:date="2018-11-13T08:54:00Z"/>
              </w:rPr>
            </w:pPr>
            <w:ins w:id="1089" w:author="Uzivatel" w:date="2018-11-13T08:54:00Z">
              <w:r>
                <w:rPr>
                  <w:b/>
                </w:rPr>
                <w:t>Řízení konáno na VŠ</w:t>
              </w:r>
            </w:ins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  <w:tcPrChange w:id="1090" w:author="Uzivatel" w:date="2018-11-13T08:55:00Z">
              <w:tcPr>
                <w:tcW w:w="632" w:type="dxa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04DE7C6D" w14:textId="77777777" w:rsidR="00A608FA" w:rsidRPr="003B5737" w:rsidRDefault="00A608FA" w:rsidP="00A608FA">
            <w:pPr>
              <w:jc w:val="both"/>
              <w:rPr>
                <w:ins w:id="1091" w:author="Uzivatel" w:date="2018-11-13T08:54:00Z"/>
              </w:rPr>
            </w:pPr>
            <w:ins w:id="1092" w:author="Uzivatel" w:date="2018-11-13T08:54:00Z">
              <w:r>
                <w:t>13</w:t>
              </w:r>
            </w:ins>
          </w:p>
        </w:tc>
        <w:tc>
          <w:tcPr>
            <w:tcW w:w="693" w:type="dxa"/>
            <w:vMerge w:val="restart"/>
            <w:tcPrChange w:id="1093" w:author="Uzivatel" w:date="2018-11-13T08:55:00Z">
              <w:tcPr>
                <w:tcW w:w="693" w:type="dxa"/>
                <w:vMerge w:val="restart"/>
              </w:tcPr>
            </w:tcPrChange>
          </w:tcPr>
          <w:p w14:paraId="66581898" w14:textId="77777777" w:rsidR="00A608FA" w:rsidRPr="003B5737" w:rsidRDefault="00A608FA" w:rsidP="00A608FA">
            <w:pPr>
              <w:jc w:val="both"/>
              <w:rPr>
                <w:ins w:id="1094" w:author="Uzivatel" w:date="2018-11-13T08:54:00Z"/>
              </w:rPr>
            </w:pPr>
            <w:ins w:id="1095" w:author="Uzivatel" w:date="2018-11-13T08:54:00Z">
              <w:r>
                <w:t>26</w:t>
              </w:r>
            </w:ins>
          </w:p>
        </w:tc>
        <w:tc>
          <w:tcPr>
            <w:tcW w:w="694" w:type="dxa"/>
            <w:vMerge w:val="restart"/>
            <w:tcPrChange w:id="1096" w:author="Uzivatel" w:date="2018-11-13T08:55:00Z">
              <w:tcPr>
                <w:tcW w:w="694" w:type="dxa"/>
                <w:vMerge w:val="restart"/>
              </w:tcPr>
            </w:tcPrChange>
          </w:tcPr>
          <w:p w14:paraId="5CB4657F" w14:textId="77777777" w:rsidR="00A608FA" w:rsidRPr="003B5737" w:rsidRDefault="00A608FA" w:rsidP="00A608FA">
            <w:pPr>
              <w:jc w:val="both"/>
              <w:rPr>
                <w:ins w:id="1097" w:author="Uzivatel" w:date="2018-11-13T08:54:00Z"/>
              </w:rPr>
            </w:pPr>
            <w:ins w:id="1098" w:author="Uzivatel" w:date="2018-11-13T08:54:00Z">
              <w:r>
                <w:t>60</w:t>
              </w:r>
            </w:ins>
          </w:p>
        </w:tc>
      </w:tr>
      <w:tr w:rsidR="00A608FA" w14:paraId="7A12512A" w14:textId="77777777" w:rsidTr="00A608FA">
        <w:trPr>
          <w:trHeight w:val="205"/>
          <w:ins w:id="1099" w:author="Uzivatel" w:date="2018-11-13T08:54:00Z"/>
          <w:trPrChange w:id="1100" w:author="Uzivatel" w:date="2018-11-13T08:55:00Z">
            <w:trPr>
              <w:trHeight w:val="205"/>
            </w:trPr>
          </w:trPrChange>
        </w:trPr>
        <w:tc>
          <w:tcPr>
            <w:tcW w:w="3347" w:type="dxa"/>
            <w:gridSpan w:val="2"/>
            <w:tcPrChange w:id="1101" w:author="Uzivatel" w:date="2018-11-13T08:55:00Z">
              <w:tcPr>
                <w:tcW w:w="3347" w:type="dxa"/>
                <w:gridSpan w:val="2"/>
              </w:tcPr>
            </w:tcPrChange>
          </w:tcPr>
          <w:p w14:paraId="04083681" w14:textId="77777777" w:rsidR="00A608FA" w:rsidRDefault="00A608FA" w:rsidP="00A608FA">
            <w:pPr>
              <w:jc w:val="both"/>
              <w:rPr>
                <w:ins w:id="1102" w:author="Uzivatel" w:date="2018-11-13T08:54:00Z"/>
              </w:rPr>
            </w:pPr>
          </w:p>
        </w:tc>
        <w:tc>
          <w:tcPr>
            <w:tcW w:w="2245" w:type="dxa"/>
            <w:gridSpan w:val="2"/>
            <w:tcPrChange w:id="1103" w:author="Uzivatel" w:date="2018-11-13T08:55:00Z">
              <w:tcPr>
                <w:tcW w:w="2245" w:type="dxa"/>
                <w:gridSpan w:val="2"/>
              </w:tcPr>
            </w:tcPrChange>
          </w:tcPr>
          <w:p w14:paraId="4A1FB28D" w14:textId="77777777" w:rsidR="00A608FA" w:rsidRDefault="00A608FA" w:rsidP="00A608FA">
            <w:pPr>
              <w:jc w:val="both"/>
              <w:rPr>
                <w:ins w:id="1104" w:author="Uzivatel" w:date="2018-11-13T08:54:00Z"/>
              </w:rPr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tcPrChange w:id="1105" w:author="Uzivatel" w:date="2018-11-13T08:55:00Z">
              <w:tcPr>
                <w:tcW w:w="2248" w:type="dxa"/>
                <w:gridSpan w:val="4"/>
                <w:tcBorders>
                  <w:right w:val="single" w:sz="12" w:space="0" w:color="auto"/>
                </w:tcBorders>
              </w:tcPr>
            </w:tcPrChange>
          </w:tcPr>
          <w:p w14:paraId="3D11B433" w14:textId="77777777" w:rsidR="00A608FA" w:rsidRDefault="00A608FA" w:rsidP="00A608FA">
            <w:pPr>
              <w:jc w:val="both"/>
              <w:rPr>
                <w:ins w:id="1106" w:author="Uzivatel" w:date="2018-11-13T08:54:00Z"/>
              </w:rPr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  <w:tcPrChange w:id="1107" w:author="Uzivatel" w:date="2018-11-13T08:55:00Z">
              <w:tcPr>
                <w:tcW w:w="632" w:type="dxa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6B3ACE5C" w14:textId="77777777" w:rsidR="00A608FA" w:rsidRDefault="00A608FA" w:rsidP="00A608FA">
            <w:pPr>
              <w:rPr>
                <w:ins w:id="1108" w:author="Uzivatel" w:date="2018-11-13T08:54:00Z"/>
                <w:b/>
              </w:rPr>
            </w:pPr>
          </w:p>
        </w:tc>
        <w:tc>
          <w:tcPr>
            <w:tcW w:w="693" w:type="dxa"/>
            <w:vMerge/>
            <w:vAlign w:val="center"/>
            <w:tcPrChange w:id="1109" w:author="Uzivatel" w:date="2018-11-13T08:55:00Z">
              <w:tcPr>
                <w:tcW w:w="693" w:type="dxa"/>
                <w:vMerge/>
                <w:vAlign w:val="center"/>
              </w:tcPr>
            </w:tcPrChange>
          </w:tcPr>
          <w:p w14:paraId="4A0B845A" w14:textId="77777777" w:rsidR="00A608FA" w:rsidRDefault="00A608FA" w:rsidP="00A608FA">
            <w:pPr>
              <w:rPr>
                <w:ins w:id="1110" w:author="Uzivatel" w:date="2018-11-13T08:54:00Z"/>
                <w:b/>
              </w:rPr>
            </w:pPr>
          </w:p>
        </w:tc>
        <w:tc>
          <w:tcPr>
            <w:tcW w:w="694" w:type="dxa"/>
            <w:vMerge/>
            <w:vAlign w:val="center"/>
            <w:tcPrChange w:id="1111" w:author="Uzivatel" w:date="2018-11-13T08:55:00Z">
              <w:tcPr>
                <w:tcW w:w="694" w:type="dxa"/>
                <w:vMerge/>
                <w:vAlign w:val="center"/>
              </w:tcPr>
            </w:tcPrChange>
          </w:tcPr>
          <w:p w14:paraId="36E13DF2" w14:textId="77777777" w:rsidR="00A608FA" w:rsidRDefault="00A608FA" w:rsidP="00A608FA">
            <w:pPr>
              <w:rPr>
                <w:ins w:id="1112" w:author="Uzivatel" w:date="2018-11-13T08:54:00Z"/>
                <w:b/>
              </w:rPr>
            </w:pPr>
          </w:p>
        </w:tc>
      </w:tr>
      <w:tr w:rsidR="00A608FA" w14:paraId="1BA5164A" w14:textId="77777777" w:rsidTr="00A608FA">
        <w:trPr>
          <w:ins w:id="1113" w:author="Uzivatel" w:date="2018-11-13T08:54:00Z"/>
        </w:trPr>
        <w:tc>
          <w:tcPr>
            <w:tcW w:w="9859" w:type="dxa"/>
            <w:gridSpan w:val="11"/>
            <w:shd w:val="clear" w:color="auto" w:fill="F7CAAC"/>
            <w:tcPrChange w:id="1114" w:author="Uzivatel" w:date="2018-11-13T08:55:00Z">
              <w:tcPr>
                <w:tcW w:w="9859" w:type="dxa"/>
                <w:gridSpan w:val="11"/>
                <w:shd w:val="clear" w:color="auto" w:fill="F7CAAC"/>
              </w:tcPr>
            </w:tcPrChange>
          </w:tcPr>
          <w:p w14:paraId="2BC0B9CF" w14:textId="77777777" w:rsidR="00A608FA" w:rsidRDefault="00A608FA" w:rsidP="00A608FA">
            <w:pPr>
              <w:jc w:val="both"/>
              <w:rPr>
                <w:ins w:id="1115" w:author="Uzivatel" w:date="2018-11-13T08:54:00Z"/>
                <w:b/>
              </w:rPr>
            </w:pPr>
            <w:ins w:id="1116" w:author="Uzivatel" w:date="2018-11-13T08:54:00Z">
              <w:r>
                <w:rPr>
                  <w:b/>
                </w:rPr>
                <w:t xml:space="preserve">Přehled o nejvýznamnější publikační a další tvůrčí činnosti nebo další profesní činnosti u odborníků z praxe vztahující se k zabezpečovaným předmětům </w:t>
              </w:r>
            </w:ins>
          </w:p>
        </w:tc>
      </w:tr>
      <w:tr w:rsidR="00A608FA" w14:paraId="0118CC54" w14:textId="77777777" w:rsidTr="00A608FA">
        <w:trPr>
          <w:trHeight w:val="2347"/>
          <w:ins w:id="1117" w:author="Uzivatel" w:date="2018-11-13T08:54:00Z"/>
          <w:trPrChange w:id="1118" w:author="Uzivatel" w:date="2018-11-13T08:55:00Z">
            <w:trPr>
              <w:trHeight w:val="2347"/>
            </w:trPr>
          </w:trPrChange>
        </w:trPr>
        <w:tc>
          <w:tcPr>
            <w:tcW w:w="9859" w:type="dxa"/>
            <w:gridSpan w:val="11"/>
            <w:tcPrChange w:id="1119" w:author="Uzivatel" w:date="2018-11-13T08:55:00Z">
              <w:tcPr>
                <w:tcW w:w="9859" w:type="dxa"/>
                <w:gridSpan w:val="11"/>
              </w:tcPr>
            </w:tcPrChange>
          </w:tcPr>
          <w:p w14:paraId="2754D16D" w14:textId="15E50C31" w:rsidR="00A608FA" w:rsidRDefault="00A608FA" w:rsidP="00A608FA">
            <w:pPr>
              <w:jc w:val="both"/>
              <w:rPr>
                <w:ins w:id="1120" w:author="Uzivatel" w:date="2018-11-13T08:54:00Z"/>
              </w:rPr>
            </w:pPr>
            <w:ins w:id="1121" w:author="Uzivatel" w:date="2018-11-13T08:54:00Z">
              <w:r w:rsidRPr="00B3488C">
                <w:rPr>
                  <w:b/>
                  <w:caps/>
                </w:rPr>
                <w:t>Hromada, M</w:t>
              </w:r>
              <w:del w:id="1122" w:author="Jiří Vojtěšek" w:date="2018-11-25T19:20:00Z">
                <w:r w:rsidRPr="00B3488C" w:rsidDel="00EB4EA5">
                  <w:rPr>
                    <w:b/>
                    <w:caps/>
                  </w:rPr>
                  <w:delText>artin</w:delText>
                </w:r>
              </w:del>
            </w:ins>
            <w:ins w:id="1123" w:author="Jiří Vojtěšek" w:date="2018-11-25T19:20:00Z">
              <w:r w:rsidR="00EB4EA5">
                <w:rPr>
                  <w:b/>
                  <w:caps/>
                </w:rPr>
                <w:t>.</w:t>
              </w:r>
            </w:ins>
            <w:ins w:id="1124" w:author="Uzivatel" w:date="2018-11-13T08:54:00Z">
              <w:r w:rsidRPr="00B3488C">
                <w:rPr>
                  <w:b/>
                  <w:caps/>
                </w:rPr>
                <w:t xml:space="preserve"> (15</w:t>
              </w:r>
              <w:r>
                <w:rPr>
                  <w:b/>
                  <w:caps/>
                </w:rPr>
                <w:t xml:space="preserve"> %)</w:t>
              </w:r>
              <w:r>
                <w:rPr>
                  <w:caps/>
                </w:rPr>
                <w:t>; Řehák, D.; Markuci, J.;</w:t>
              </w:r>
              <w:r w:rsidRPr="00B3488C">
                <w:rPr>
                  <w:caps/>
                </w:rPr>
                <w:t xml:space="preserve"> Barčová, K</w:t>
              </w:r>
              <w:r>
                <w:t xml:space="preserve">. Quantitative evaluation of the synergistic effects of failures in a critical infrastructure system. </w:t>
              </w:r>
              <w:r w:rsidRPr="00EB4EA5">
                <w:rPr>
                  <w:i/>
                  <w:rPrChange w:id="1125" w:author="Jiří Vojtěšek" w:date="2018-11-25T19:21:00Z">
                    <w:rPr/>
                  </w:rPrChange>
                </w:rPr>
                <w:t>International Journal of Critical Infrastructure Protection</w:t>
              </w:r>
              <w:r>
                <w:t>, 2016, roč. Neuveden, č. 14, s. 3-17. ISSN 1874-5482</w:t>
              </w:r>
            </w:ins>
          </w:p>
          <w:p w14:paraId="7BF31371" w14:textId="26A7286E" w:rsidR="00A608FA" w:rsidRDefault="00A608FA" w:rsidP="00A608FA">
            <w:pPr>
              <w:jc w:val="both"/>
              <w:rPr>
                <w:ins w:id="1126" w:author="Uzivatel" w:date="2018-11-13T08:54:00Z"/>
              </w:rPr>
            </w:pPr>
            <w:ins w:id="1127" w:author="Uzivatel" w:date="2018-11-13T08:54:00Z">
              <w:r w:rsidRPr="00B3488C">
                <w:rPr>
                  <w:caps/>
                </w:rPr>
                <w:t>Leitner, B</w:t>
              </w:r>
              <w:r>
                <w:rPr>
                  <w:caps/>
                </w:rPr>
                <w:t>.</w:t>
              </w:r>
              <w:r w:rsidRPr="00B3488C">
                <w:rPr>
                  <w:caps/>
                </w:rPr>
                <w:t>; Môcová, L</w:t>
              </w:r>
              <w:r>
                <w:rPr>
                  <w:caps/>
                </w:rPr>
                <w:t>.</w:t>
              </w:r>
              <w:r w:rsidRPr="00B3488C">
                <w:rPr>
                  <w:caps/>
                </w:rPr>
                <w:t xml:space="preserve">; </w:t>
              </w:r>
              <w:r w:rsidRPr="00B3488C">
                <w:rPr>
                  <w:b/>
                  <w:caps/>
                </w:rPr>
                <w:t>Hromada, M</w:t>
              </w:r>
              <w:del w:id="1128" w:author="Jiří Vojtěšek" w:date="2018-11-25T19:20:00Z">
                <w:r w:rsidRPr="00B3488C" w:rsidDel="00EB4EA5">
                  <w:rPr>
                    <w:b/>
                    <w:caps/>
                  </w:rPr>
                  <w:delText>artin</w:delText>
                </w:r>
              </w:del>
            </w:ins>
            <w:ins w:id="1129" w:author="Jiří Vojtěšek" w:date="2018-11-25T19:20:00Z">
              <w:r w:rsidR="00EB4EA5">
                <w:rPr>
                  <w:b/>
                  <w:caps/>
                </w:rPr>
                <w:t>.</w:t>
              </w:r>
            </w:ins>
            <w:ins w:id="1130" w:author="Uzivatel" w:date="2018-11-13T08:54:00Z">
              <w:r w:rsidRPr="00B3488C">
                <w:rPr>
                  <w:b/>
                  <w:caps/>
                </w:rPr>
                <w:t xml:space="preserve"> (30</w:t>
              </w:r>
              <w:r>
                <w:rPr>
                  <w:b/>
                  <w:caps/>
                </w:rPr>
                <w:t xml:space="preserve"> %)</w:t>
              </w:r>
              <w:r w:rsidRPr="00A66817">
                <w:t xml:space="preserve">. A New Approach to Identification of Critical Elements in Railway Infrastructure. In </w:t>
              </w:r>
              <w:r w:rsidRPr="00EB4EA5">
                <w:rPr>
                  <w:i/>
                  <w:rPrChange w:id="1131" w:author="Jiří Vojtěšek" w:date="2018-11-25T19:21:00Z">
                    <w:rPr/>
                  </w:rPrChange>
                </w:rPr>
                <w:t>Procedia Engineering</w:t>
              </w:r>
              <w:r>
                <w:t>. Amsterdam</w:t>
              </w:r>
              <w:r w:rsidRPr="00A66817">
                <w:t>: Elsevier BV, 2017, s. 143-149. ISSN 1877-7058.</w:t>
              </w:r>
            </w:ins>
          </w:p>
          <w:p w14:paraId="373DD5E1" w14:textId="42A5C373" w:rsidR="00A608FA" w:rsidRDefault="00A608FA" w:rsidP="00A608FA">
            <w:pPr>
              <w:jc w:val="both"/>
              <w:rPr>
                <w:ins w:id="1132" w:author="Uzivatel" w:date="2018-11-13T08:54:00Z"/>
              </w:rPr>
            </w:pPr>
            <w:ins w:id="1133" w:author="Uzivatel" w:date="2018-11-13T08:54:00Z">
              <w:r w:rsidRPr="00B3488C">
                <w:rPr>
                  <w:caps/>
                </w:rPr>
                <w:t xml:space="preserve">Lukáš, L; </w:t>
              </w:r>
              <w:r w:rsidRPr="00B3488C">
                <w:rPr>
                  <w:b/>
                  <w:caps/>
                </w:rPr>
                <w:t>Hromada, M</w:t>
              </w:r>
            </w:ins>
            <w:ins w:id="1134" w:author="Jiří Vojtěšek" w:date="2018-11-25T19:20:00Z">
              <w:r w:rsidR="00EB4EA5">
                <w:rPr>
                  <w:b/>
                  <w:caps/>
                </w:rPr>
                <w:t>.</w:t>
              </w:r>
            </w:ins>
            <w:ins w:id="1135" w:author="Uzivatel" w:date="2018-11-13T08:54:00Z">
              <w:r>
                <w:rPr>
                  <w:b/>
                  <w:caps/>
                </w:rPr>
                <w:t xml:space="preserve"> </w:t>
              </w:r>
              <w:r w:rsidRPr="00B3488C">
                <w:rPr>
                  <w:b/>
                  <w:caps/>
                </w:rPr>
                <w:t>(50</w:t>
              </w:r>
              <w:r>
                <w:rPr>
                  <w:b/>
                  <w:caps/>
                </w:rPr>
                <w:t xml:space="preserve"> %)</w:t>
              </w:r>
              <w:r>
                <w:t xml:space="preserve">. </w:t>
              </w:r>
              <w:r w:rsidRPr="00EB4EA5">
                <w:rPr>
                  <w:i/>
                  <w:rPrChange w:id="1136" w:author="Jiří Vojtěšek" w:date="2018-11-25T19:21:00Z">
                    <w:rPr/>
                  </w:rPrChange>
                </w:rPr>
                <w:t>Modely zajištění bezpečnosti</w:t>
              </w:r>
              <w:r>
                <w:t>. In Teorie bezpečnosti I. Zlín: Radim Bačuvčík - VeRBuM, 2017, s. 72-85. ISBN 978-80-87500-89-7.</w:t>
              </w:r>
            </w:ins>
          </w:p>
          <w:p w14:paraId="5A42EE15" w14:textId="77777777" w:rsidR="00A608FA" w:rsidRDefault="00A608FA" w:rsidP="00A608FA">
            <w:pPr>
              <w:jc w:val="both"/>
              <w:rPr>
                <w:ins w:id="1137" w:author="Uzivatel" w:date="2018-11-13T08:54:00Z"/>
              </w:rPr>
            </w:pPr>
            <w:ins w:id="1138" w:author="Uzivatel" w:date="2018-11-13T08:54:00Z">
              <w:r w:rsidRPr="00B3488C">
                <w:rPr>
                  <w:b/>
                  <w:caps/>
                </w:rPr>
                <w:t>Hromada, M</w:t>
              </w:r>
              <w:r>
                <w:t xml:space="preserve">. </w:t>
              </w:r>
              <w:r w:rsidRPr="008571DB">
                <w:rPr>
                  <w:b/>
                </w:rPr>
                <w:t>(100 %)</w:t>
              </w:r>
              <w:r>
                <w:rPr>
                  <w:b/>
                </w:rPr>
                <w:t>.</w:t>
              </w:r>
              <w:r>
                <w:t xml:space="preserve">  </w:t>
              </w:r>
              <w:r w:rsidRPr="00EB4EA5">
                <w:rPr>
                  <w:i/>
                  <w:rPrChange w:id="1139" w:author="Jiří Vojtěšek" w:date="2018-11-25T19:21:00Z">
                    <w:rPr/>
                  </w:rPrChange>
                </w:rPr>
                <w:t>Energetická bezpečnosť</w:t>
              </w:r>
              <w:r>
                <w:t>. In Teorie bezpečnosti I. Zlín: Radim Bačuvčík - VeRBuM, 2017, s. 111-122. ISBN 978-80-87500-89-7.</w:t>
              </w:r>
            </w:ins>
          </w:p>
          <w:p w14:paraId="54B47132" w14:textId="77777777" w:rsidR="00A608FA" w:rsidRDefault="00A608FA" w:rsidP="00A608FA">
            <w:pPr>
              <w:jc w:val="both"/>
              <w:rPr>
                <w:ins w:id="1140" w:author="Uzivatel" w:date="2018-11-13T09:19:00Z"/>
              </w:rPr>
            </w:pPr>
            <w:ins w:id="1141" w:author="Uzivatel" w:date="2018-11-13T08:54:00Z">
              <w:r>
                <w:rPr>
                  <w:b/>
                  <w:caps/>
                </w:rPr>
                <w:t>Hromada, M</w:t>
              </w:r>
              <w:r>
                <w:t xml:space="preserve">. </w:t>
              </w:r>
              <w:r w:rsidRPr="008571DB">
                <w:rPr>
                  <w:b/>
                </w:rPr>
                <w:t>(100 %)</w:t>
              </w:r>
              <w:r>
                <w:t xml:space="preserve"> </w:t>
              </w:r>
              <w:r w:rsidRPr="00EB4EA5">
                <w:rPr>
                  <w:i/>
                  <w:rPrChange w:id="1142" w:author="Jiří Vojtěšek" w:date="2018-11-25T19:21:00Z">
                    <w:rPr/>
                  </w:rPrChange>
                </w:rPr>
                <w:t>Kybernetická bezpečnosť</w:t>
              </w:r>
              <w:r>
                <w:t>. In Teorie bezpečnosti I. Zlín: Radim Bačuvčík - VeRBuM, 2017, s. 123-133. ISBN 978-80-87500-89-7.</w:t>
              </w:r>
            </w:ins>
          </w:p>
          <w:p w14:paraId="296775A4" w14:textId="4A07FEF7" w:rsidR="008715D2" w:rsidRPr="003B5737" w:rsidRDefault="008715D2" w:rsidP="008715D2">
            <w:pPr>
              <w:jc w:val="both"/>
              <w:rPr>
                <w:ins w:id="1143" w:author="Uzivatel" w:date="2018-11-13T08:54:00Z"/>
              </w:rPr>
            </w:pPr>
            <w:ins w:id="1144" w:author="Uzivatel" w:date="2018-11-13T09:20:00Z">
              <w:r w:rsidRPr="00962A15">
                <w:rPr>
                  <w:caps/>
                  <w:rPrChange w:id="1145" w:author="Uzivatel" w:date="2018-11-13T09:21:00Z">
                    <w:rPr/>
                  </w:rPrChange>
                </w:rPr>
                <w:t>Lukáš, L</w:t>
              </w:r>
            </w:ins>
            <w:ins w:id="1146" w:author="Uzivatel" w:date="2018-11-13T09:21:00Z">
              <w:r w:rsidRPr="00962A15">
                <w:rPr>
                  <w:caps/>
                  <w:rPrChange w:id="1147" w:author="Uzivatel" w:date="2018-11-13T09:21:00Z">
                    <w:rPr/>
                  </w:rPrChange>
                </w:rPr>
                <w:t>.</w:t>
              </w:r>
            </w:ins>
            <w:ins w:id="1148" w:author="Uzivatel" w:date="2018-11-13T09:20:00Z">
              <w:r w:rsidRPr="00962A15">
                <w:rPr>
                  <w:caps/>
                  <w:rPrChange w:id="1149" w:author="Uzivatel" w:date="2018-11-13T09:21:00Z">
                    <w:rPr/>
                  </w:rPrChange>
                </w:rPr>
                <w:t xml:space="preserve">; </w:t>
              </w:r>
              <w:r w:rsidRPr="00962A15">
                <w:rPr>
                  <w:b/>
                  <w:caps/>
                  <w:rPrChange w:id="1150" w:author="Uzivatel" w:date="2018-11-13T09:21:00Z">
                    <w:rPr/>
                  </w:rPrChange>
                </w:rPr>
                <w:t>Hromada, M</w:t>
              </w:r>
            </w:ins>
            <w:ins w:id="1151" w:author="Uzivatel" w:date="2018-11-13T09:21:00Z">
              <w:r w:rsidRPr="00962A15">
                <w:rPr>
                  <w:b/>
                  <w:caps/>
                  <w:rPrChange w:id="1152" w:author="Uzivatel" w:date="2018-11-13T09:21:00Z">
                    <w:rPr/>
                  </w:rPrChange>
                </w:rPr>
                <w:t xml:space="preserve">. </w:t>
              </w:r>
            </w:ins>
            <w:ins w:id="1153" w:author="Uzivatel" w:date="2018-11-13T09:20:00Z">
              <w:r w:rsidRPr="00962A15">
                <w:rPr>
                  <w:b/>
                  <w:caps/>
                  <w:rPrChange w:id="1154" w:author="Uzivatel" w:date="2018-11-13T09:21:00Z">
                    <w:rPr/>
                  </w:rPrChange>
                </w:rPr>
                <w:t>(40</w:t>
              </w:r>
            </w:ins>
            <w:ins w:id="1155" w:author="Uzivatel" w:date="2018-11-13T09:21:00Z">
              <w:r w:rsidRPr="00962A15">
                <w:rPr>
                  <w:b/>
                  <w:caps/>
                  <w:rPrChange w:id="1156" w:author="Uzivatel" w:date="2018-11-13T09:21:00Z">
                    <w:rPr/>
                  </w:rPrChange>
                </w:rPr>
                <w:t xml:space="preserve"> %</w:t>
              </w:r>
            </w:ins>
            <w:ins w:id="1157" w:author="Uzivatel" w:date="2018-11-13T09:20:00Z">
              <w:r w:rsidRPr="00962A15">
                <w:rPr>
                  <w:b/>
                  <w:caps/>
                  <w:rPrChange w:id="1158" w:author="Uzivatel" w:date="2018-11-13T09:21:00Z">
                    <w:rPr/>
                  </w:rPrChange>
                </w:rPr>
                <w:t>)</w:t>
              </w:r>
              <w:r w:rsidRPr="00962A15">
                <w:rPr>
                  <w:caps/>
                  <w:rPrChange w:id="1159" w:author="Uzivatel" w:date="2018-11-13T09:21:00Z">
                    <w:rPr/>
                  </w:rPrChange>
                </w:rPr>
                <w:t>; Pavlík, L</w:t>
              </w:r>
            </w:ins>
            <w:ins w:id="1160" w:author="Uzivatel" w:date="2018-11-13T09:21:00Z">
              <w:r w:rsidRPr="00962A15">
                <w:rPr>
                  <w:caps/>
                  <w:rPrChange w:id="1161" w:author="Uzivatel" w:date="2018-11-13T09:21:00Z">
                    <w:rPr/>
                  </w:rPrChange>
                </w:rPr>
                <w:t>.</w:t>
              </w:r>
            </w:ins>
            <w:ins w:id="1162" w:author="Uzivatel" w:date="2018-11-13T09:20:00Z">
              <w:r w:rsidRPr="00962A15">
                <w:rPr>
                  <w:caps/>
                  <w:rPrChange w:id="1163" w:author="Uzivatel" w:date="2018-11-13T09:21:00Z">
                    <w:rPr/>
                  </w:rPrChange>
                </w:rPr>
                <w:t>.</w:t>
              </w:r>
              <w:r w:rsidRPr="008715D2">
                <w:t xml:space="preserve"> The Key Theoretical Models for the Safety and Security Ensuring. In </w:t>
              </w:r>
              <w:r w:rsidRPr="00EB4EA5">
                <w:rPr>
                  <w:i/>
                  <w:rPrChange w:id="1164" w:author="Jiří Vojtěšek" w:date="2018-11-25T19:21:00Z">
                    <w:rPr/>
                  </w:rPrChange>
                </w:rPr>
                <w:t>Proceedings - 2016 3rd International Conference on Mathematics and Computers in Sciences and in Industry</w:t>
              </w:r>
              <w:r w:rsidRPr="008715D2">
                <w:t>, MCSI 2016. Piscataway, New Jersey: Institute of Electrical and Electronics Engineers Inc., 2016, s. 61-65. ISBN 978-1-5090-0972-5.</w:t>
              </w:r>
            </w:ins>
          </w:p>
        </w:tc>
      </w:tr>
      <w:tr w:rsidR="00A608FA" w14:paraId="141B89A3" w14:textId="77777777" w:rsidTr="00A608FA">
        <w:trPr>
          <w:trHeight w:val="218"/>
          <w:ins w:id="1165" w:author="Uzivatel" w:date="2018-11-13T08:54:00Z"/>
          <w:trPrChange w:id="1166" w:author="Uzivatel" w:date="2018-11-13T08:55:00Z">
            <w:trPr>
              <w:trHeight w:val="218"/>
            </w:trPr>
          </w:trPrChange>
        </w:trPr>
        <w:tc>
          <w:tcPr>
            <w:tcW w:w="9859" w:type="dxa"/>
            <w:gridSpan w:val="11"/>
            <w:shd w:val="clear" w:color="auto" w:fill="F7CAAC"/>
            <w:tcPrChange w:id="1167" w:author="Uzivatel" w:date="2018-11-13T08:55:00Z">
              <w:tcPr>
                <w:tcW w:w="9859" w:type="dxa"/>
                <w:gridSpan w:val="11"/>
                <w:shd w:val="clear" w:color="auto" w:fill="F7CAAC"/>
              </w:tcPr>
            </w:tcPrChange>
          </w:tcPr>
          <w:p w14:paraId="2F636B63" w14:textId="77777777" w:rsidR="00A608FA" w:rsidRDefault="00A608FA" w:rsidP="00A608FA">
            <w:pPr>
              <w:rPr>
                <w:ins w:id="1168" w:author="Uzivatel" w:date="2018-11-13T08:54:00Z"/>
                <w:b/>
              </w:rPr>
            </w:pPr>
            <w:ins w:id="1169" w:author="Uzivatel" w:date="2018-11-13T08:54:00Z">
              <w:r>
                <w:rPr>
                  <w:b/>
                </w:rPr>
                <w:t>Působení v zahraničí</w:t>
              </w:r>
            </w:ins>
          </w:p>
        </w:tc>
      </w:tr>
      <w:tr w:rsidR="00A608FA" w14:paraId="59B8D5E3" w14:textId="77777777" w:rsidTr="00A608FA">
        <w:trPr>
          <w:trHeight w:val="606"/>
          <w:ins w:id="1170" w:author="Uzivatel" w:date="2018-11-13T08:54:00Z"/>
          <w:trPrChange w:id="1171" w:author="Uzivatel" w:date="2018-11-13T08:55:00Z">
            <w:trPr>
              <w:trHeight w:val="606"/>
            </w:trPr>
          </w:trPrChange>
        </w:trPr>
        <w:tc>
          <w:tcPr>
            <w:tcW w:w="9859" w:type="dxa"/>
            <w:gridSpan w:val="11"/>
            <w:tcPrChange w:id="1172" w:author="Uzivatel" w:date="2018-11-13T08:55:00Z">
              <w:tcPr>
                <w:tcW w:w="9859" w:type="dxa"/>
                <w:gridSpan w:val="11"/>
              </w:tcPr>
            </w:tcPrChange>
          </w:tcPr>
          <w:p w14:paraId="7F7BFAEE" w14:textId="77777777" w:rsidR="00A608FA" w:rsidRPr="009D3BE2" w:rsidRDefault="00A608FA" w:rsidP="00A608FA">
            <w:pPr>
              <w:rPr>
                <w:ins w:id="1173" w:author="Uzivatel" w:date="2018-11-13T08:54:00Z"/>
                <w:lang w:val="sk-SK"/>
              </w:rPr>
            </w:pPr>
            <w:ins w:id="1174" w:author="Uzivatel" w:date="2018-11-13T08:54:00Z">
              <w:r>
                <w:rPr>
                  <w:lang w:val="sk-SK"/>
                </w:rPr>
                <w:t xml:space="preserve">5/2010: </w:t>
              </w:r>
              <w:r w:rsidRPr="003373FD">
                <w:rPr>
                  <w:lang w:val="sk-SK"/>
                </w:rPr>
                <w:t>Kurz národnej bezpečnosti pre verejnú správu, Akadémia ozbrojených síl gen. M.R.Š. Liptovský Mikuláš</w:t>
              </w:r>
              <w:r>
                <w:rPr>
                  <w:lang w:val="sk-SK"/>
                </w:rPr>
                <w:t xml:space="preserve">, SR, </w:t>
              </w:r>
              <w:r w:rsidRPr="009D3BE2">
                <w:rPr>
                  <w:lang w:val="sk-SK"/>
                </w:rPr>
                <w:t>(</w:t>
              </w:r>
              <w:r>
                <w:rPr>
                  <w:lang w:val="sk-SK"/>
                </w:rPr>
                <w:t xml:space="preserve">měsíčný </w:t>
              </w:r>
              <w:r w:rsidRPr="009D3BE2">
                <w:rPr>
                  <w:lang w:val="sk-SK"/>
                </w:rPr>
                <w:t>studijní pobyt);</w:t>
              </w:r>
            </w:ins>
          </w:p>
          <w:p w14:paraId="5256744F" w14:textId="77777777" w:rsidR="00A608FA" w:rsidRPr="003232CF" w:rsidRDefault="00A608FA" w:rsidP="00A608FA">
            <w:pPr>
              <w:rPr>
                <w:ins w:id="1175" w:author="Uzivatel" w:date="2018-11-13T08:54:00Z"/>
                <w:lang w:val="sk-SK"/>
              </w:rPr>
            </w:pPr>
          </w:p>
        </w:tc>
      </w:tr>
      <w:tr w:rsidR="00A608FA" w14:paraId="408AC514" w14:textId="77777777" w:rsidTr="00A608FA">
        <w:trPr>
          <w:cantSplit/>
          <w:trHeight w:val="470"/>
          <w:ins w:id="1176" w:author="Uzivatel" w:date="2018-11-13T08:54:00Z"/>
          <w:trPrChange w:id="1177" w:author="Uzivatel" w:date="2018-11-13T08:55:00Z">
            <w:trPr>
              <w:cantSplit/>
              <w:trHeight w:val="470"/>
            </w:trPr>
          </w:trPrChange>
        </w:trPr>
        <w:tc>
          <w:tcPr>
            <w:tcW w:w="2518" w:type="dxa"/>
            <w:shd w:val="clear" w:color="auto" w:fill="F7CAAC"/>
            <w:tcPrChange w:id="1178" w:author="Uzivatel" w:date="2018-11-13T08:55:00Z">
              <w:tcPr>
                <w:tcW w:w="2518" w:type="dxa"/>
                <w:shd w:val="clear" w:color="auto" w:fill="F7CAAC"/>
              </w:tcPr>
            </w:tcPrChange>
          </w:tcPr>
          <w:p w14:paraId="22F2417B" w14:textId="77777777" w:rsidR="00A608FA" w:rsidRDefault="00A608FA" w:rsidP="00A608FA">
            <w:pPr>
              <w:jc w:val="both"/>
              <w:rPr>
                <w:ins w:id="1179" w:author="Uzivatel" w:date="2018-11-13T08:54:00Z"/>
                <w:b/>
              </w:rPr>
            </w:pPr>
            <w:ins w:id="1180" w:author="Uzivatel" w:date="2018-11-13T08:54:00Z">
              <w:r>
                <w:rPr>
                  <w:b/>
                </w:rPr>
                <w:t xml:space="preserve">Podpis </w:t>
              </w:r>
            </w:ins>
          </w:p>
        </w:tc>
        <w:tc>
          <w:tcPr>
            <w:tcW w:w="4536" w:type="dxa"/>
            <w:gridSpan w:val="5"/>
            <w:tcPrChange w:id="1181" w:author="Uzivatel" w:date="2018-11-13T08:55:00Z">
              <w:tcPr>
                <w:tcW w:w="4536" w:type="dxa"/>
                <w:gridSpan w:val="5"/>
              </w:tcPr>
            </w:tcPrChange>
          </w:tcPr>
          <w:p w14:paraId="42C6C142" w14:textId="77777777" w:rsidR="00A608FA" w:rsidRDefault="00A608FA" w:rsidP="00A608FA">
            <w:pPr>
              <w:jc w:val="both"/>
              <w:rPr>
                <w:ins w:id="1182" w:author="Uzivatel" w:date="2018-11-13T08:54:00Z"/>
              </w:rPr>
            </w:pPr>
          </w:p>
        </w:tc>
        <w:tc>
          <w:tcPr>
            <w:tcW w:w="786" w:type="dxa"/>
            <w:gridSpan w:val="2"/>
            <w:shd w:val="clear" w:color="auto" w:fill="F7CAAC"/>
            <w:tcPrChange w:id="1183" w:author="Uzivatel" w:date="2018-11-13T08:55:00Z">
              <w:tcPr>
                <w:tcW w:w="786" w:type="dxa"/>
                <w:gridSpan w:val="2"/>
                <w:shd w:val="clear" w:color="auto" w:fill="F7CAAC"/>
              </w:tcPr>
            </w:tcPrChange>
          </w:tcPr>
          <w:p w14:paraId="5DF0D5F2" w14:textId="77777777" w:rsidR="00A608FA" w:rsidRDefault="00A608FA" w:rsidP="00A608FA">
            <w:pPr>
              <w:jc w:val="both"/>
              <w:rPr>
                <w:ins w:id="1184" w:author="Uzivatel" w:date="2018-11-13T08:54:00Z"/>
              </w:rPr>
            </w:pPr>
            <w:ins w:id="1185" w:author="Uzivatel" w:date="2018-11-13T08:54:00Z">
              <w:r>
                <w:rPr>
                  <w:b/>
                </w:rPr>
                <w:t>datum</w:t>
              </w:r>
            </w:ins>
          </w:p>
        </w:tc>
        <w:tc>
          <w:tcPr>
            <w:tcW w:w="2019" w:type="dxa"/>
            <w:gridSpan w:val="3"/>
            <w:tcPrChange w:id="1186" w:author="Uzivatel" w:date="2018-11-13T08:55:00Z">
              <w:tcPr>
                <w:tcW w:w="2019" w:type="dxa"/>
                <w:gridSpan w:val="3"/>
              </w:tcPr>
            </w:tcPrChange>
          </w:tcPr>
          <w:p w14:paraId="7B4C7E00" w14:textId="77777777" w:rsidR="00A608FA" w:rsidRDefault="00A608FA" w:rsidP="00A608FA">
            <w:pPr>
              <w:jc w:val="both"/>
              <w:rPr>
                <w:ins w:id="1187" w:author="Uzivatel" w:date="2018-11-13T08:54:00Z"/>
              </w:rPr>
            </w:pPr>
            <w:ins w:id="1188" w:author="Uzivatel" w:date="2018-11-13T08:54:00Z">
              <w:r>
                <w:t>22. 6. 2018</w:t>
              </w:r>
            </w:ins>
          </w:p>
        </w:tc>
      </w:tr>
    </w:tbl>
    <w:p w14:paraId="26B76C81" w14:textId="77777777" w:rsidR="001E6E61" w:rsidRDefault="001E6E61">
      <w:pPr>
        <w:rPr>
          <w:del w:id="1189" w:author="Uzivatel" w:date="2018-11-01T16:25:00Z"/>
        </w:rPr>
      </w:pPr>
      <w:del w:id="1190" w:author="Uzivatel" w:date="2018-11-01T16:25:00Z">
        <w:r>
          <w:br w:type="page"/>
        </w:r>
      </w:del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:rsidDel="00A608FA" w14:paraId="1F1F0794" w14:textId="77777777" w:rsidTr="00E2331B">
        <w:trPr>
          <w:del w:id="1191" w:author="Uzivatel" w:date="2018-11-13T08:54:00Z"/>
        </w:trPr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65CA5B57" w14:textId="77777777" w:rsidR="00D80636" w:rsidDel="00A608FA" w:rsidRDefault="00D80636" w:rsidP="00E2331B">
            <w:pPr>
              <w:tabs>
                <w:tab w:val="right" w:pos="9458"/>
              </w:tabs>
              <w:jc w:val="both"/>
              <w:rPr>
                <w:del w:id="1192" w:author="Uzivatel" w:date="2018-11-13T08:54:00Z"/>
                <w:b/>
                <w:sz w:val="28"/>
              </w:rPr>
            </w:pPr>
            <w:del w:id="1193" w:author="Uzivatel" w:date="2018-11-13T08:54:00Z">
              <w:r w:rsidDel="00A608FA">
                <w:rPr>
                  <w:b/>
                  <w:sz w:val="28"/>
                </w:rPr>
                <w:lastRenderedPageBreak/>
                <w:delText>C-I – Personální zabezpečení</w:delText>
              </w:r>
              <w:r w:rsidDel="00A608FA">
                <w:rPr>
                  <w:b/>
                  <w:sz w:val="28"/>
                </w:rPr>
                <w:tab/>
              </w:r>
              <w:r w:rsidR="00B33C93" w:rsidDel="00A608FA">
                <w:fldChar w:fldCharType="begin"/>
              </w:r>
              <w:r w:rsidR="00B33C93" w:rsidDel="00A608FA">
                <w:delInstrText xml:space="preserve"> REF aaSeznamC \h  \* MERGEFORMAT </w:delInstrText>
              </w:r>
              <w:r w:rsidR="00B33C93" w:rsidDel="00A608FA">
                <w:fldChar w:fldCharType="separate"/>
              </w:r>
              <w:r w:rsidR="000321B9" w:rsidRPr="000321B9" w:rsidDel="00A608FA">
                <w:rPr>
                  <w:rStyle w:val="Odkazintenzivn"/>
                </w:rPr>
                <w:delText>Abecední seznam</w:delText>
              </w:r>
              <w:r w:rsidR="00B33C93" w:rsidDel="00A608FA">
                <w:fldChar w:fldCharType="end"/>
              </w:r>
            </w:del>
          </w:p>
        </w:tc>
      </w:tr>
      <w:tr w:rsidR="00D80636" w:rsidDel="00A608FA" w14:paraId="6D376101" w14:textId="77777777" w:rsidTr="00E2331B">
        <w:trPr>
          <w:del w:id="1194" w:author="Uzivatel" w:date="2018-11-13T08:54:00Z"/>
        </w:trPr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4726C9F" w14:textId="77777777" w:rsidR="00D80636" w:rsidDel="00A608FA" w:rsidRDefault="00D80636" w:rsidP="00E2331B">
            <w:pPr>
              <w:jc w:val="both"/>
              <w:rPr>
                <w:del w:id="1195" w:author="Uzivatel" w:date="2018-11-13T08:54:00Z"/>
                <w:b/>
              </w:rPr>
            </w:pPr>
            <w:del w:id="1196" w:author="Uzivatel" w:date="2018-11-13T08:54:00Z">
              <w:r w:rsidDel="00A608FA">
                <w:rPr>
                  <w:b/>
                </w:rPr>
                <w:delText>Vysoká škola</w:delText>
              </w:r>
            </w:del>
          </w:p>
        </w:tc>
        <w:tc>
          <w:tcPr>
            <w:tcW w:w="7341" w:type="dxa"/>
            <w:gridSpan w:val="10"/>
          </w:tcPr>
          <w:p w14:paraId="34BDB78D" w14:textId="77777777" w:rsidR="00D80636" w:rsidDel="00A608FA" w:rsidRDefault="00D80636" w:rsidP="00E2331B">
            <w:pPr>
              <w:jc w:val="both"/>
              <w:rPr>
                <w:del w:id="1197" w:author="Uzivatel" w:date="2018-11-13T08:54:00Z"/>
              </w:rPr>
            </w:pPr>
            <w:del w:id="1198" w:author="Uzivatel" w:date="2018-11-13T08:54:00Z">
              <w:r w:rsidDel="00A608FA">
                <w:delText>Univerzita Tomáše Bati ve Zlíně</w:delText>
              </w:r>
            </w:del>
          </w:p>
        </w:tc>
      </w:tr>
      <w:tr w:rsidR="00D80636" w:rsidDel="00A608FA" w14:paraId="3CEDE0CF" w14:textId="77777777" w:rsidTr="00E2331B">
        <w:trPr>
          <w:del w:id="1199" w:author="Uzivatel" w:date="2018-11-13T08:54:00Z"/>
        </w:trPr>
        <w:tc>
          <w:tcPr>
            <w:tcW w:w="2518" w:type="dxa"/>
            <w:shd w:val="clear" w:color="auto" w:fill="F7CAAC"/>
          </w:tcPr>
          <w:p w14:paraId="009159D4" w14:textId="77777777" w:rsidR="00D80636" w:rsidDel="00A608FA" w:rsidRDefault="00D80636" w:rsidP="00E2331B">
            <w:pPr>
              <w:jc w:val="both"/>
              <w:rPr>
                <w:del w:id="1200" w:author="Uzivatel" w:date="2018-11-13T08:54:00Z"/>
                <w:b/>
              </w:rPr>
            </w:pPr>
            <w:del w:id="1201" w:author="Uzivatel" w:date="2018-11-13T08:54:00Z">
              <w:r w:rsidDel="00A608FA">
                <w:rPr>
                  <w:b/>
                </w:rPr>
                <w:delText>Součást vysoké školy</w:delText>
              </w:r>
            </w:del>
          </w:p>
        </w:tc>
        <w:tc>
          <w:tcPr>
            <w:tcW w:w="7341" w:type="dxa"/>
            <w:gridSpan w:val="10"/>
          </w:tcPr>
          <w:p w14:paraId="632FD43C" w14:textId="77777777" w:rsidR="00D80636" w:rsidDel="00A608FA" w:rsidRDefault="00D80636" w:rsidP="00E2331B">
            <w:pPr>
              <w:jc w:val="both"/>
              <w:rPr>
                <w:del w:id="1202" w:author="Uzivatel" w:date="2018-11-13T08:54:00Z"/>
              </w:rPr>
            </w:pPr>
            <w:del w:id="1203" w:author="Uzivatel" w:date="2018-11-13T08:54:00Z">
              <w:r w:rsidDel="00A608FA">
                <w:delText>Fakulta aplikované informatiky</w:delText>
              </w:r>
            </w:del>
          </w:p>
        </w:tc>
      </w:tr>
      <w:tr w:rsidR="00D80636" w:rsidDel="00A608FA" w14:paraId="5169C50C" w14:textId="77777777" w:rsidTr="00E2331B">
        <w:trPr>
          <w:del w:id="1204" w:author="Uzivatel" w:date="2018-11-13T08:54:00Z"/>
        </w:trPr>
        <w:tc>
          <w:tcPr>
            <w:tcW w:w="2518" w:type="dxa"/>
            <w:shd w:val="clear" w:color="auto" w:fill="F7CAAC"/>
          </w:tcPr>
          <w:p w14:paraId="0CD6306E" w14:textId="77777777" w:rsidR="00D80636" w:rsidDel="00A608FA" w:rsidRDefault="00D80636" w:rsidP="00E2331B">
            <w:pPr>
              <w:jc w:val="both"/>
              <w:rPr>
                <w:del w:id="1205" w:author="Uzivatel" w:date="2018-11-13T08:54:00Z"/>
                <w:b/>
              </w:rPr>
            </w:pPr>
            <w:del w:id="1206" w:author="Uzivatel" w:date="2018-11-13T08:54:00Z">
              <w:r w:rsidDel="00A608FA">
                <w:rPr>
                  <w:b/>
                </w:rPr>
                <w:delText>Název studijního programu</w:delText>
              </w:r>
            </w:del>
          </w:p>
        </w:tc>
        <w:tc>
          <w:tcPr>
            <w:tcW w:w="7341" w:type="dxa"/>
            <w:gridSpan w:val="10"/>
          </w:tcPr>
          <w:p w14:paraId="100CAD87" w14:textId="77777777" w:rsidR="00D80636" w:rsidDel="00A608FA" w:rsidRDefault="00D80636" w:rsidP="00E2331B">
            <w:pPr>
              <w:jc w:val="both"/>
              <w:rPr>
                <w:del w:id="1207" w:author="Uzivatel" w:date="2018-11-13T08:54:00Z"/>
              </w:rPr>
            </w:pPr>
            <w:del w:id="1208" w:author="Uzivatel" w:date="2018-11-13T08:54:00Z">
              <w:r w:rsidDel="00A608FA">
                <w:delText>Bezpečnostní technologie, systémy a management</w:delText>
              </w:r>
            </w:del>
          </w:p>
        </w:tc>
      </w:tr>
      <w:tr w:rsidR="00D80636" w:rsidDel="00A608FA" w14:paraId="7706B738" w14:textId="77777777" w:rsidTr="00E2331B">
        <w:trPr>
          <w:del w:id="1209" w:author="Uzivatel" w:date="2018-11-13T08:54:00Z"/>
        </w:trPr>
        <w:tc>
          <w:tcPr>
            <w:tcW w:w="2518" w:type="dxa"/>
            <w:shd w:val="clear" w:color="auto" w:fill="F7CAAC"/>
          </w:tcPr>
          <w:p w14:paraId="61B92F41" w14:textId="77777777" w:rsidR="00D80636" w:rsidDel="00A608FA" w:rsidRDefault="00D80636" w:rsidP="00E2331B">
            <w:pPr>
              <w:jc w:val="both"/>
              <w:rPr>
                <w:del w:id="1210" w:author="Uzivatel" w:date="2018-11-13T08:54:00Z"/>
                <w:b/>
              </w:rPr>
            </w:pPr>
            <w:del w:id="1211" w:author="Uzivatel" w:date="2018-11-13T08:54:00Z">
              <w:r w:rsidDel="00A608FA">
                <w:rPr>
                  <w:b/>
                </w:rPr>
                <w:delText>Jméno a příjmení</w:delText>
              </w:r>
            </w:del>
          </w:p>
        </w:tc>
        <w:tc>
          <w:tcPr>
            <w:tcW w:w="4536" w:type="dxa"/>
            <w:gridSpan w:val="5"/>
          </w:tcPr>
          <w:p w14:paraId="1856BEE9" w14:textId="77777777" w:rsidR="00D80636" w:rsidDel="00A608FA" w:rsidRDefault="00D80636" w:rsidP="00E2331B">
            <w:pPr>
              <w:jc w:val="both"/>
              <w:rPr>
                <w:del w:id="1212" w:author="Uzivatel" w:date="2018-11-13T08:54:00Z"/>
              </w:rPr>
            </w:pPr>
            <w:del w:id="1213" w:author="Uzivatel" w:date="2018-11-13T08:54:00Z">
              <w:r w:rsidDel="00A608FA">
                <w:delText xml:space="preserve">Martin </w:delText>
              </w:r>
              <w:bookmarkStart w:id="1214" w:name="aHromada"/>
              <w:r w:rsidDel="00A608FA">
                <w:delText>Hromada</w:delText>
              </w:r>
              <w:bookmarkEnd w:id="1214"/>
            </w:del>
          </w:p>
        </w:tc>
        <w:tc>
          <w:tcPr>
            <w:tcW w:w="709" w:type="dxa"/>
            <w:shd w:val="clear" w:color="auto" w:fill="F7CAAC"/>
          </w:tcPr>
          <w:p w14:paraId="52E6B281" w14:textId="77777777" w:rsidR="00D80636" w:rsidDel="00A608FA" w:rsidRDefault="00D80636" w:rsidP="00E2331B">
            <w:pPr>
              <w:jc w:val="both"/>
              <w:rPr>
                <w:del w:id="1215" w:author="Uzivatel" w:date="2018-11-13T08:54:00Z"/>
                <w:b/>
              </w:rPr>
            </w:pPr>
            <w:del w:id="1216" w:author="Uzivatel" w:date="2018-11-13T08:54:00Z">
              <w:r w:rsidDel="00A608FA">
                <w:rPr>
                  <w:b/>
                </w:rPr>
                <w:delText>Tituly</w:delText>
              </w:r>
            </w:del>
          </w:p>
        </w:tc>
        <w:tc>
          <w:tcPr>
            <w:tcW w:w="2096" w:type="dxa"/>
            <w:gridSpan w:val="4"/>
          </w:tcPr>
          <w:p w14:paraId="775AF21A" w14:textId="77777777" w:rsidR="00D80636" w:rsidDel="00A608FA" w:rsidRDefault="00D80636" w:rsidP="00E2331B">
            <w:pPr>
              <w:jc w:val="both"/>
              <w:rPr>
                <w:del w:id="1217" w:author="Uzivatel" w:date="2018-11-13T08:54:00Z"/>
              </w:rPr>
            </w:pPr>
            <w:del w:id="1218" w:author="Uzivatel" w:date="2018-11-13T08:54:00Z">
              <w:r w:rsidDel="00A608FA">
                <w:delText>doc. Ing. Ph.D.</w:delText>
              </w:r>
            </w:del>
          </w:p>
        </w:tc>
      </w:tr>
      <w:tr w:rsidR="00D80636" w:rsidDel="00A608FA" w14:paraId="2FE47878" w14:textId="77777777" w:rsidTr="00E2331B">
        <w:trPr>
          <w:del w:id="1219" w:author="Uzivatel" w:date="2018-11-13T08:54:00Z"/>
        </w:trPr>
        <w:tc>
          <w:tcPr>
            <w:tcW w:w="2518" w:type="dxa"/>
            <w:shd w:val="clear" w:color="auto" w:fill="F7CAAC"/>
          </w:tcPr>
          <w:p w14:paraId="57AFCF36" w14:textId="77777777" w:rsidR="00D80636" w:rsidDel="00A608FA" w:rsidRDefault="00D80636" w:rsidP="00E2331B">
            <w:pPr>
              <w:jc w:val="both"/>
              <w:rPr>
                <w:del w:id="1220" w:author="Uzivatel" w:date="2018-11-13T08:54:00Z"/>
                <w:b/>
              </w:rPr>
            </w:pPr>
            <w:del w:id="1221" w:author="Uzivatel" w:date="2018-11-13T08:54:00Z">
              <w:r w:rsidDel="00A608FA">
                <w:rPr>
                  <w:b/>
                </w:rPr>
                <w:delText>Rok narození</w:delText>
              </w:r>
            </w:del>
          </w:p>
        </w:tc>
        <w:tc>
          <w:tcPr>
            <w:tcW w:w="829" w:type="dxa"/>
          </w:tcPr>
          <w:p w14:paraId="0EAD2BCD" w14:textId="77777777" w:rsidR="00D80636" w:rsidDel="00A608FA" w:rsidRDefault="00D80636" w:rsidP="00E2331B">
            <w:pPr>
              <w:jc w:val="both"/>
              <w:rPr>
                <w:del w:id="1222" w:author="Uzivatel" w:date="2018-11-13T08:54:00Z"/>
              </w:rPr>
            </w:pPr>
            <w:del w:id="1223" w:author="Uzivatel" w:date="2018-11-13T08:54:00Z">
              <w:r w:rsidDel="00A608FA">
                <w:delText>1983</w:delText>
              </w:r>
            </w:del>
          </w:p>
        </w:tc>
        <w:tc>
          <w:tcPr>
            <w:tcW w:w="1721" w:type="dxa"/>
            <w:shd w:val="clear" w:color="auto" w:fill="F7CAAC"/>
          </w:tcPr>
          <w:p w14:paraId="24762181" w14:textId="77777777" w:rsidR="00D80636" w:rsidDel="00A608FA" w:rsidRDefault="00D80636" w:rsidP="00E2331B">
            <w:pPr>
              <w:jc w:val="both"/>
              <w:rPr>
                <w:del w:id="1224" w:author="Uzivatel" w:date="2018-11-13T08:54:00Z"/>
                <w:b/>
              </w:rPr>
            </w:pPr>
            <w:del w:id="1225" w:author="Uzivatel" w:date="2018-11-13T08:54:00Z">
              <w:r w:rsidDel="00A608FA">
                <w:rPr>
                  <w:b/>
                </w:rPr>
                <w:delText>typ vztahu k VŠ</w:delText>
              </w:r>
            </w:del>
          </w:p>
        </w:tc>
        <w:tc>
          <w:tcPr>
            <w:tcW w:w="992" w:type="dxa"/>
            <w:gridSpan w:val="2"/>
          </w:tcPr>
          <w:p w14:paraId="62F01705" w14:textId="77777777" w:rsidR="00D80636" w:rsidDel="00A608FA" w:rsidRDefault="00D80636" w:rsidP="00E2331B">
            <w:pPr>
              <w:jc w:val="both"/>
              <w:rPr>
                <w:del w:id="1226" w:author="Uzivatel" w:date="2018-11-13T08:54:00Z"/>
              </w:rPr>
            </w:pPr>
            <w:del w:id="1227" w:author="Uzivatel" w:date="2018-11-13T08:54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2FB00DC2" w14:textId="77777777" w:rsidR="00D80636" w:rsidDel="00A608FA" w:rsidRDefault="00D80636" w:rsidP="00E2331B">
            <w:pPr>
              <w:jc w:val="both"/>
              <w:rPr>
                <w:del w:id="1228" w:author="Uzivatel" w:date="2018-11-13T08:54:00Z"/>
                <w:b/>
              </w:rPr>
            </w:pPr>
            <w:del w:id="1229" w:author="Uzivatel" w:date="2018-11-13T08:54:00Z">
              <w:r w:rsidDel="00A608FA">
                <w:rPr>
                  <w:b/>
                </w:rPr>
                <w:delText>rozsah</w:delText>
              </w:r>
            </w:del>
          </w:p>
        </w:tc>
        <w:tc>
          <w:tcPr>
            <w:tcW w:w="709" w:type="dxa"/>
          </w:tcPr>
          <w:p w14:paraId="100C9762" w14:textId="77777777" w:rsidR="00D80636" w:rsidDel="00A608FA" w:rsidRDefault="00D80636" w:rsidP="00E2331B">
            <w:pPr>
              <w:jc w:val="both"/>
              <w:rPr>
                <w:del w:id="1230" w:author="Uzivatel" w:date="2018-11-13T08:54:00Z"/>
              </w:rPr>
            </w:pPr>
            <w:del w:id="1231" w:author="Uzivatel" w:date="2018-11-13T08:54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4E183E27" w14:textId="77777777" w:rsidR="00D80636" w:rsidDel="00A608FA" w:rsidRDefault="00D80636" w:rsidP="00E2331B">
            <w:pPr>
              <w:jc w:val="both"/>
              <w:rPr>
                <w:del w:id="1232" w:author="Uzivatel" w:date="2018-11-13T08:54:00Z"/>
                <w:b/>
              </w:rPr>
            </w:pPr>
            <w:del w:id="1233" w:author="Uzivatel" w:date="2018-11-13T08:54:00Z">
              <w:r w:rsidDel="00A608FA">
                <w:rPr>
                  <w:b/>
                </w:rPr>
                <w:delText>do kdy</w:delText>
              </w:r>
            </w:del>
          </w:p>
        </w:tc>
        <w:tc>
          <w:tcPr>
            <w:tcW w:w="1387" w:type="dxa"/>
            <w:gridSpan w:val="2"/>
          </w:tcPr>
          <w:p w14:paraId="131536D0" w14:textId="77777777" w:rsidR="00D80636" w:rsidDel="00A608FA" w:rsidRDefault="00D80636" w:rsidP="00E2331B">
            <w:pPr>
              <w:jc w:val="both"/>
              <w:rPr>
                <w:del w:id="1234" w:author="Uzivatel" w:date="2018-11-13T08:54:00Z"/>
              </w:rPr>
            </w:pPr>
            <w:del w:id="1235" w:author="Uzivatel" w:date="2018-11-13T08:54:00Z">
              <w:r w:rsidDel="00A608FA">
                <w:delText>N</w:delText>
              </w:r>
            </w:del>
          </w:p>
        </w:tc>
      </w:tr>
      <w:tr w:rsidR="00D80636" w:rsidDel="00A608FA" w14:paraId="068850EC" w14:textId="77777777" w:rsidTr="00E2331B">
        <w:trPr>
          <w:del w:id="1236" w:author="Uzivatel" w:date="2018-11-13T08:54:00Z"/>
        </w:trPr>
        <w:tc>
          <w:tcPr>
            <w:tcW w:w="5068" w:type="dxa"/>
            <w:gridSpan w:val="3"/>
            <w:shd w:val="clear" w:color="auto" w:fill="F7CAAC"/>
          </w:tcPr>
          <w:p w14:paraId="6AEE6231" w14:textId="77777777" w:rsidR="00D80636" w:rsidDel="00A608FA" w:rsidRDefault="00D80636" w:rsidP="00E2331B">
            <w:pPr>
              <w:jc w:val="both"/>
              <w:rPr>
                <w:del w:id="1237" w:author="Uzivatel" w:date="2018-11-13T08:54:00Z"/>
                <w:b/>
              </w:rPr>
            </w:pPr>
            <w:del w:id="1238" w:author="Uzivatel" w:date="2018-11-13T08:54:00Z">
              <w:r w:rsidDel="00A608FA">
                <w:rPr>
                  <w:b/>
                </w:rPr>
                <w:delText>Typ vztahu na součásti VŠ, která uskutečňuje st. program</w:delText>
              </w:r>
            </w:del>
          </w:p>
        </w:tc>
        <w:tc>
          <w:tcPr>
            <w:tcW w:w="992" w:type="dxa"/>
            <w:gridSpan w:val="2"/>
          </w:tcPr>
          <w:p w14:paraId="5639E065" w14:textId="77777777" w:rsidR="00D80636" w:rsidDel="00A608FA" w:rsidRDefault="00D80636" w:rsidP="00E2331B">
            <w:pPr>
              <w:jc w:val="both"/>
              <w:rPr>
                <w:del w:id="1239" w:author="Uzivatel" w:date="2018-11-13T08:54:00Z"/>
              </w:rPr>
            </w:pPr>
            <w:del w:id="1240" w:author="Uzivatel" w:date="2018-11-13T08:54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0562606E" w14:textId="77777777" w:rsidR="00D80636" w:rsidDel="00A608FA" w:rsidRDefault="00D80636" w:rsidP="00E2331B">
            <w:pPr>
              <w:jc w:val="both"/>
              <w:rPr>
                <w:del w:id="1241" w:author="Uzivatel" w:date="2018-11-13T08:54:00Z"/>
                <w:b/>
              </w:rPr>
            </w:pPr>
            <w:del w:id="1242" w:author="Uzivatel" w:date="2018-11-13T08:54:00Z">
              <w:r w:rsidDel="00A608FA">
                <w:rPr>
                  <w:b/>
                </w:rPr>
                <w:delText>rozsah</w:delText>
              </w:r>
            </w:del>
          </w:p>
        </w:tc>
        <w:tc>
          <w:tcPr>
            <w:tcW w:w="709" w:type="dxa"/>
          </w:tcPr>
          <w:p w14:paraId="2A1A185B" w14:textId="77777777" w:rsidR="00D80636" w:rsidDel="00A608FA" w:rsidRDefault="00D80636" w:rsidP="00E2331B">
            <w:pPr>
              <w:jc w:val="both"/>
              <w:rPr>
                <w:del w:id="1243" w:author="Uzivatel" w:date="2018-11-13T08:54:00Z"/>
              </w:rPr>
            </w:pPr>
            <w:del w:id="1244" w:author="Uzivatel" w:date="2018-11-13T08:54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46251DF8" w14:textId="77777777" w:rsidR="00D80636" w:rsidDel="00A608FA" w:rsidRDefault="00D80636" w:rsidP="00E2331B">
            <w:pPr>
              <w:jc w:val="both"/>
              <w:rPr>
                <w:del w:id="1245" w:author="Uzivatel" w:date="2018-11-13T08:54:00Z"/>
                <w:b/>
              </w:rPr>
            </w:pPr>
            <w:del w:id="1246" w:author="Uzivatel" w:date="2018-11-13T08:54:00Z">
              <w:r w:rsidDel="00A608FA">
                <w:rPr>
                  <w:b/>
                </w:rPr>
                <w:delText>do kdy</w:delText>
              </w:r>
            </w:del>
          </w:p>
        </w:tc>
        <w:tc>
          <w:tcPr>
            <w:tcW w:w="1387" w:type="dxa"/>
            <w:gridSpan w:val="2"/>
          </w:tcPr>
          <w:p w14:paraId="18FB94CE" w14:textId="77777777" w:rsidR="00D80636" w:rsidDel="00A608FA" w:rsidRDefault="00D80636" w:rsidP="00E2331B">
            <w:pPr>
              <w:jc w:val="both"/>
              <w:rPr>
                <w:del w:id="1247" w:author="Uzivatel" w:date="2018-11-13T08:54:00Z"/>
              </w:rPr>
            </w:pPr>
            <w:del w:id="1248" w:author="Uzivatel" w:date="2018-11-13T08:54:00Z">
              <w:r w:rsidDel="00A608FA">
                <w:delText>N</w:delText>
              </w:r>
            </w:del>
          </w:p>
        </w:tc>
      </w:tr>
      <w:tr w:rsidR="00D80636" w:rsidDel="00A608FA" w14:paraId="65206371" w14:textId="77777777" w:rsidTr="00E2331B">
        <w:trPr>
          <w:del w:id="1249" w:author="Uzivatel" w:date="2018-11-13T08:54:00Z"/>
        </w:trPr>
        <w:tc>
          <w:tcPr>
            <w:tcW w:w="6060" w:type="dxa"/>
            <w:gridSpan w:val="5"/>
            <w:shd w:val="clear" w:color="auto" w:fill="F7CAAC"/>
          </w:tcPr>
          <w:p w14:paraId="3695160C" w14:textId="77777777" w:rsidR="00D80636" w:rsidDel="00A608FA" w:rsidRDefault="00D80636" w:rsidP="00E2331B">
            <w:pPr>
              <w:jc w:val="both"/>
              <w:rPr>
                <w:del w:id="1250" w:author="Uzivatel" w:date="2018-11-13T08:54:00Z"/>
              </w:rPr>
            </w:pPr>
            <w:del w:id="1251" w:author="Uzivatel" w:date="2018-11-13T08:54:00Z">
              <w:r w:rsidDel="00A608FA">
                <w:rPr>
                  <w:b/>
                </w:rPr>
                <w:delText>Další současná působení jako akademický pracovník na jiných VŠ</w:delText>
              </w:r>
            </w:del>
          </w:p>
        </w:tc>
        <w:tc>
          <w:tcPr>
            <w:tcW w:w="1703" w:type="dxa"/>
            <w:gridSpan w:val="2"/>
            <w:shd w:val="clear" w:color="auto" w:fill="F7CAAC"/>
          </w:tcPr>
          <w:p w14:paraId="107B9990" w14:textId="77777777" w:rsidR="00D80636" w:rsidDel="00A608FA" w:rsidRDefault="00D80636" w:rsidP="00E2331B">
            <w:pPr>
              <w:jc w:val="both"/>
              <w:rPr>
                <w:del w:id="1252" w:author="Uzivatel" w:date="2018-11-13T08:54:00Z"/>
                <w:b/>
              </w:rPr>
            </w:pPr>
            <w:del w:id="1253" w:author="Uzivatel" w:date="2018-11-13T08:54:00Z">
              <w:r w:rsidDel="00A608FA">
                <w:rPr>
                  <w:b/>
                </w:rPr>
                <w:delText>typ prac. vztahu</w:delText>
              </w:r>
            </w:del>
          </w:p>
        </w:tc>
        <w:tc>
          <w:tcPr>
            <w:tcW w:w="2096" w:type="dxa"/>
            <w:gridSpan w:val="4"/>
            <w:shd w:val="clear" w:color="auto" w:fill="F7CAAC"/>
          </w:tcPr>
          <w:p w14:paraId="70BEDC90" w14:textId="77777777" w:rsidR="00D80636" w:rsidDel="00A608FA" w:rsidRDefault="00D80636" w:rsidP="00E2331B">
            <w:pPr>
              <w:jc w:val="both"/>
              <w:rPr>
                <w:del w:id="1254" w:author="Uzivatel" w:date="2018-11-13T08:54:00Z"/>
                <w:b/>
              </w:rPr>
            </w:pPr>
            <w:del w:id="1255" w:author="Uzivatel" w:date="2018-11-13T08:54:00Z">
              <w:r w:rsidDel="00A608FA">
                <w:rPr>
                  <w:b/>
                </w:rPr>
                <w:delText>rozsah</w:delText>
              </w:r>
            </w:del>
          </w:p>
        </w:tc>
      </w:tr>
      <w:tr w:rsidR="00D80636" w:rsidDel="00A608FA" w14:paraId="6D983B7E" w14:textId="77777777" w:rsidTr="00E2331B">
        <w:trPr>
          <w:del w:id="1256" w:author="Uzivatel" w:date="2018-11-13T08:54:00Z"/>
        </w:trPr>
        <w:tc>
          <w:tcPr>
            <w:tcW w:w="6060" w:type="dxa"/>
            <w:gridSpan w:val="5"/>
          </w:tcPr>
          <w:p w14:paraId="2693CBE1" w14:textId="77777777" w:rsidR="00D80636" w:rsidDel="00A608FA" w:rsidRDefault="00D80636" w:rsidP="00E2331B">
            <w:pPr>
              <w:jc w:val="both"/>
              <w:rPr>
                <w:del w:id="1257" w:author="Uzivatel" w:date="2018-11-13T08:54:00Z"/>
              </w:rPr>
            </w:pPr>
          </w:p>
        </w:tc>
        <w:tc>
          <w:tcPr>
            <w:tcW w:w="1703" w:type="dxa"/>
            <w:gridSpan w:val="2"/>
          </w:tcPr>
          <w:p w14:paraId="0F014AD0" w14:textId="77777777" w:rsidR="00D80636" w:rsidDel="00A608FA" w:rsidRDefault="00D80636" w:rsidP="00E2331B">
            <w:pPr>
              <w:jc w:val="both"/>
              <w:rPr>
                <w:del w:id="1258" w:author="Uzivatel" w:date="2018-11-13T08:54:00Z"/>
              </w:rPr>
            </w:pPr>
          </w:p>
        </w:tc>
        <w:tc>
          <w:tcPr>
            <w:tcW w:w="2096" w:type="dxa"/>
            <w:gridSpan w:val="4"/>
          </w:tcPr>
          <w:p w14:paraId="3F9FB965" w14:textId="77777777" w:rsidR="00D80636" w:rsidDel="00A608FA" w:rsidRDefault="00D80636" w:rsidP="00E2331B">
            <w:pPr>
              <w:jc w:val="both"/>
              <w:rPr>
                <w:del w:id="1259" w:author="Uzivatel" w:date="2018-11-13T08:54:00Z"/>
              </w:rPr>
            </w:pPr>
          </w:p>
        </w:tc>
      </w:tr>
      <w:tr w:rsidR="00D80636" w:rsidDel="00A608FA" w14:paraId="25F1DC31" w14:textId="77777777" w:rsidTr="00E2331B">
        <w:trPr>
          <w:del w:id="1260" w:author="Uzivatel" w:date="2018-11-13T08:54:00Z"/>
        </w:trPr>
        <w:tc>
          <w:tcPr>
            <w:tcW w:w="9859" w:type="dxa"/>
            <w:gridSpan w:val="11"/>
            <w:shd w:val="clear" w:color="auto" w:fill="F7CAAC"/>
          </w:tcPr>
          <w:p w14:paraId="042F4EE2" w14:textId="77777777" w:rsidR="00D80636" w:rsidDel="00A608FA" w:rsidRDefault="00D80636" w:rsidP="00E2331B">
            <w:pPr>
              <w:jc w:val="both"/>
              <w:rPr>
                <w:del w:id="1261" w:author="Uzivatel" w:date="2018-11-13T08:54:00Z"/>
              </w:rPr>
            </w:pPr>
            <w:del w:id="1262" w:author="Uzivatel" w:date="2018-11-13T08:54:00Z">
              <w:r w:rsidDel="00A608FA">
                <w:rPr>
                  <w:b/>
                </w:rPr>
                <w:delText>Předměty příslušného studijního programu a způsob zapojení do jejich výuky, příp. další zapojení do uskutečňování studijního programu</w:delText>
              </w:r>
            </w:del>
          </w:p>
        </w:tc>
      </w:tr>
      <w:tr w:rsidR="00D80636" w:rsidDel="00A608FA" w14:paraId="1BFF0A71" w14:textId="77777777" w:rsidTr="00E2331B">
        <w:trPr>
          <w:trHeight w:val="466"/>
          <w:del w:id="1263" w:author="Uzivatel" w:date="2018-11-13T08:54:00Z"/>
        </w:trPr>
        <w:tc>
          <w:tcPr>
            <w:tcW w:w="9859" w:type="dxa"/>
            <w:gridSpan w:val="11"/>
            <w:tcBorders>
              <w:top w:val="nil"/>
            </w:tcBorders>
          </w:tcPr>
          <w:p w14:paraId="4A98FE18" w14:textId="77777777" w:rsidR="00D80636" w:rsidDel="00A608FA" w:rsidRDefault="00D80636" w:rsidP="00E2331B">
            <w:pPr>
              <w:jc w:val="both"/>
              <w:rPr>
                <w:del w:id="1264" w:author="Uzivatel" w:date="2018-11-13T08:54:00Z"/>
              </w:rPr>
            </w:pPr>
            <w:del w:id="1265" w:author="Uzivatel" w:date="2018-11-13T08:54:00Z">
              <w:r w:rsidRPr="00300A0A" w:rsidDel="00A608FA">
                <w:delText>Fyzická ostraha</w:delText>
              </w:r>
              <w:r w:rsidR="00493E65" w:rsidDel="00A608FA">
                <w:delText xml:space="preserve"> – garant, přednášející </w:delText>
              </w:r>
              <w:r w:rsidR="00133511" w:rsidDel="00A608FA">
                <w:delText>(100 %)</w:delText>
              </w:r>
            </w:del>
          </w:p>
          <w:p w14:paraId="6A58C4B2" w14:textId="77777777" w:rsidR="00D80636" w:rsidDel="00A608FA" w:rsidRDefault="00D80636" w:rsidP="00E2331B">
            <w:pPr>
              <w:jc w:val="both"/>
              <w:rPr>
                <w:del w:id="1266" w:author="Uzivatel" w:date="2018-11-13T08:54:00Z"/>
              </w:rPr>
            </w:pPr>
            <w:del w:id="1267" w:author="Uzivatel" w:date="2018-11-13T08:54:00Z">
              <w:r w:rsidRPr="00300A0A" w:rsidDel="00A608FA">
                <w:delText>Bezpečnostní inženýrství</w:delText>
              </w:r>
              <w:r w:rsidR="00493E65" w:rsidDel="00A608FA">
                <w:delText xml:space="preserve"> – garant, přednášející</w:delText>
              </w:r>
              <w:r w:rsidR="00133511" w:rsidDel="00A608FA">
                <w:delText xml:space="preserve"> (100 %)</w:delText>
              </w:r>
            </w:del>
          </w:p>
          <w:p w14:paraId="6A7EC2AB" w14:textId="77777777" w:rsidR="00133511" w:rsidDel="00A608FA" w:rsidRDefault="00133511" w:rsidP="00E2331B">
            <w:pPr>
              <w:jc w:val="both"/>
              <w:rPr>
                <w:del w:id="1268" w:author="Uzivatel" w:date="2018-11-13T08:54:00Z"/>
              </w:rPr>
            </w:pPr>
            <w:del w:id="1269" w:author="Uzivatel" w:date="2018-11-13T08:54:00Z">
              <w:r w:rsidDel="00A608FA">
                <w:delText>Bakalářská práce – garant, vede semináře (100 %)</w:delText>
              </w:r>
            </w:del>
          </w:p>
        </w:tc>
      </w:tr>
      <w:tr w:rsidR="00D80636" w:rsidDel="00A608FA" w14:paraId="182CCE39" w14:textId="77777777" w:rsidTr="00E2331B">
        <w:trPr>
          <w:del w:id="1270" w:author="Uzivatel" w:date="2018-11-13T08:54:00Z"/>
        </w:trPr>
        <w:tc>
          <w:tcPr>
            <w:tcW w:w="9859" w:type="dxa"/>
            <w:gridSpan w:val="11"/>
            <w:shd w:val="clear" w:color="auto" w:fill="F7CAAC"/>
          </w:tcPr>
          <w:p w14:paraId="22404F3E" w14:textId="77777777" w:rsidR="00D80636" w:rsidDel="00A608FA" w:rsidRDefault="00D80636" w:rsidP="00E2331B">
            <w:pPr>
              <w:jc w:val="both"/>
              <w:rPr>
                <w:del w:id="1271" w:author="Uzivatel" w:date="2018-11-13T08:54:00Z"/>
              </w:rPr>
            </w:pPr>
            <w:del w:id="1272" w:author="Uzivatel" w:date="2018-11-13T08:54:00Z">
              <w:r w:rsidDel="00A608FA">
                <w:rPr>
                  <w:b/>
                </w:rPr>
                <w:delText xml:space="preserve">Údaje o vzdělání na VŠ </w:delText>
              </w:r>
            </w:del>
          </w:p>
        </w:tc>
      </w:tr>
      <w:tr w:rsidR="00D80636" w:rsidDel="00A608FA" w14:paraId="110FE99C" w14:textId="77777777" w:rsidTr="00E2331B">
        <w:trPr>
          <w:trHeight w:val="1055"/>
          <w:del w:id="1273" w:author="Uzivatel" w:date="2018-11-13T08:54:00Z"/>
        </w:trPr>
        <w:tc>
          <w:tcPr>
            <w:tcW w:w="9859" w:type="dxa"/>
            <w:gridSpan w:val="11"/>
          </w:tcPr>
          <w:p w14:paraId="09F02C3D" w14:textId="77777777" w:rsidR="00D80636" w:rsidRPr="009D3BE2" w:rsidDel="00A608FA" w:rsidRDefault="00D80636" w:rsidP="00E2331B">
            <w:pPr>
              <w:jc w:val="both"/>
              <w:rPr>
                <w:del w:id="1274" w:author="Uzivatel" w:date="2018-11-13T08:54:00Z"/>
              </w:rPr>
            </w:pPr>
            <w:del w:id="1275" w:author="Uzivatel" w:date="2018-11-13T08:54:00Z">
              <w:r w:rsidDel="00A608FA">
                <w:delText>2003</w:delText>
              </w:r>
              <w:r w:rsidRPr="009D3BE2" w:rsidDel="00A608FA">
                <w:delText xml:space="preserve"> – 200</w:delText>
              </w:r>
              <w:r w:rsidDel="00A608FA">
                <w:delText>8</w:delText>
              </w:r>
              <w:r w:rsidRPr="009D3BE2" w:rsidDel="00A608FA">
                <w:delText>: UTB ve Zlíně, Fakulta aplikované informatiky, obor „</w:delText>
              </w:r>
              <w:r w:rsidRPr="005D72CE" w:rsidDel="00A608FA">
                <w:delText>Bezpečnostní technologie, systémy a management</w:delText>
              </w:r>
              <w:r w:rsidRPr="009D3BE2" w:rsidDel="00A608FA">
                <w:delText>“, (Ing.)</w:delText>
              </w:r>
            </w:del>
          </w:p>
          <w:p w14:paraId="5DDDD73B" w14:textId="77777777" w:rsidR="00D80636" w:rsidRPr="009D3BE2" w:rsidDel="00A608FA" w:rsidRDefault="00D80636" w:rsidP="00E2331B">
            <w:pPr>
              <w:jc w:val="both"/>
              <w:rPr>
                <w:del w:id="1276" w:author="Uzivatel" w:date="2018-11-13T08:54:00Z"/>
              </w:rPr>
            </w:pPr>
            <w:del w:id="1277" w:author="Uzivatel" w:date="2018-11-13T08:54:00Z">
              <w:r w:rsidRPr="009D3BE2" w:rsidDel="00A608FA">
                <w:delText>200</w:delText>
              </w:r>
              <w:r w:rsidDel="00A608FA">
                <w:delText>8</w:delText>
              </w:r>
              <w:r w:rsidRPr="009D3BE2" w:rsidDel="00A608FA">
                <w:delText xml:space="preserve"> – 200</w:delText>
              </w:r>
              <w:r w:rsidDel="00A608FA">
                <w:delText>11</w:delText>
              </w:r>
              <w:r w:rsidRPr="009D3BE2" w:rsidDel="00A608FA">
                <w:delText>: UTB ve Zlíně, Fakulta aplikované informatiky, obor „</w:delText>
              </w:r>
              <w:r w:rsidDel="00A608FA">
                <w:delText>Inženýrská informatika</w:delText>
              </w:r>
              <w:r w:rsidRPr="009D3BE2" w:rsidDel="00A608FA">
                <w:delText>“, (Ph.D.)</w:delText>
              </w:r>
            </w:del>
          </w:p>
          <w:p w14:paraId="2296DFAE" w14:textId="77777777" w:rsidR="00D80636" w:rsidRPr="00651FF3" w:rsidDel="00A608FA" w:rsidRDefault="00D80636" w:rsidP="00E2331B">
            <w:pPr>
              <w:jc w:val="both"/>
              <w:rPr>
                <w:del w:id="1278" w:author="Uzivatel" w:date="2018-11-13T08:54:00Z"/>
              </w:rPr>
            </w:pPr>
            <w:del w:id="1279" w:author="Uzivatel" w:date="2018-11-13T08:54:00Z">
              <w:r w:rsidRPr="009D3BE2" w:rsidDel="00A608FA">
                <w:delText>201</w:delText>
              </w:r>
              <w:r w:rsidDel="00A608FA">
                <w:delText>7:</w:delText>
              </w:r>
              <w:r w:rsidRPr="009D3BE2" w:rsidDel="00A608FA">
                <w:delText xml:space="preserve"> </w:delText>
              </w:r>
              <w:r w:rsidDel="00A608FA">
                <w:delText>VŠB-TU Ostrava</w:delText>
              </w:r>
              <w:r w:rsidRPr="009D3BE2" w:rsidDel="00A608FA">
                <w:delText xml:space="preserve">, Fakulta </w:delText>
              </w:r>
              <w:r w:rsidDel="00A608FA">
                <w:delText>bezpečnostního inženýrství</w:delText>
              </w:r>
              <w:r w:rsidRPr="009D3BE2" w:rsidDel="00A608FA">
                <w:delText>, obor „</w:delText>
              </w:r>
              <w:r w:rsidDel="00A608FA">
                <w:delText>Bezpečnost a požární ochrana</w:delText>
              </w:r>
              <w:r w:rsidRPr="009D3BE2" w:rsidDel="00A608FA">
                <w:delText>“, (doc.)</w:delText>
              </w:r>
            </w:del>
          </w:p>
        </w:tc>
      </w:tr>
      <w:tr w:rsidR="00D80636" w:rsidDel="00A608FA" w14:paraId="7A1B226A" w14:textId="77777777" w:rsidTr="00E2331B">
        <w:trPr>
          <w:del w:id="1280" w:author="Uzivatel" w:date="2018-11-13T08:54:00Z"/>
        </w:trPr>
        <w:tc>
          <w:tcPr>
            <w:tcW w:w="9859" w:type="dxa"/>
            <w:gridSpan w:val="11"/>
            <w:shd w:val="clear" w:color="auto" w:fill="F7CAAC"/>
          </w:tcPr>
          <w:p w14:paraId="2A81BF85" w14:textId="77777777" w:rsidR="00D80636" w:rsidDel="00A608FA" w:rsidRDefault="00D80636" w:rsidP="00E2331B">
            <w:pPr>
              <w:jc w:val="both"/>
              <w:rPr>
                <w:del w:id="1281" w:author="Uzivatel" w:date="2018-11-13T08:54:00Z"/>
                <w:b/>
              </w:rPr>
            </w:pPr>
            <w:del w:id="1282" w:author="Uzivatel" w:date="2018-11-13T08:54:00Z">
              <w:r w:rsidDel="00A608FA">
                <w:rPr>
                  <w:b/>
                </w:rPr>
                <w:delText>Údaje o odborném působení od absolvování VŠ</w:delText>
              </w:r>
            </w:del>
          </w:p>
          <w:p w14:paraId="4E9D0D7C" w14:textId="77777777" w:rsidR="00D80636" w:rsidDel="00A608FA" w:rsidRDefault="00D80636" w:rsidP="00E2331B">
            <w:pPr>
              <w:jc w:val="both"/>
              <w:rPr>
                <w:del w:id="1283" w:author="Uzivatel" w:date="2018-11-13T08:54:00Z"/>
                <w:b/>
              </w:rPr>
            </w:pPr>
          </w:p>
        </w:tc>
      </w:tr>
      <w:tr w:rsidR="00D80636" w:rsidDel="00A608FA" w14:paraId="657E4794" w14:textId="77777777" w:rsidTr="00E2331B">
        <w:trPr>
          <w:trHeight w:val="1500"/>
          <w:del w:id="1284" w:author="Uzivatel" w:date="2018-11-13T08:54:00Z"/>
        </w:trPr>
        <w:tc>
          <w:tcPr>
            <w:tcW w:w="9859" w:type="dxa"/>
            <w:gridSpan w:val="11"/>
          </w:tcPr>
          <w:p w14:paraId="7E042A93" w14:textId="77777777" w:rsidR="00D80636" w:rsidDel="00A608FA" w:rsidRDefault="00D80636" w:rsidP="00E2331B">
            <w:pPr>
              <w:jc w:val="both"/>
              <w:rPr>
                <w:del w:id="1285" w:author="Uzivatel" w:date="2018-11-13T08:54:00Z"/>
              </w:rPr>
            </w:pPr>
            <w:del w:id="1286" w:author="Uzivatel" w:date="2018-11-13T08:54:00Z">
              <w:r w:rsidRPr="003D495F" w:rsidDel="00A608FA">
                <w:delText xml:space="preserve">2010 </w:delText>
              </w:r>
              <w:r w:rsidRPr="009D3BE2" w:rsidDel="00A608FA">
                <w:delText>–</w:delText>
              </w:r>
              <w:r w:rsidRPr="003D495F" w:rsidDel="00A608FA">
                <w:delText xml:space="preserve"> 2011: Deloitte Security s.r.o.</w:delText>
              </w:r>
              <w:r w:rsidDel="00A608FA">
                <w:delText xml:space="preserve">, </w:delText>
              </w:r>
              <w:r w:rsidRPr="003D495F" w:rsidDel="00A608FA">
                <w:delText>Konzultant projektu VG20102012025 - Metodika ochrany kritické infrastruktury (KI) v oblasti výroby, přenosu a distribuce elektrické energie</w:delText>
              </w:r>
            </w:del>
          </w:p>
          <w:p w14:paraId="00E2432A" w14:textId="77777777" w:rsidR="00D80636" w:rsidDel="00A608FA" w:rsidRDefault="00D80636" w:rsidP="00E2331B">
            <w:pPr>
              <w:jc w:val="both"/>
              <w:rPr>
                <w:del w:id="1287" w:author="Uzivatel" w:date="2018-11-13T08:54:00Z"/>
              </w:rPr>
            </w:pPr>
            <w:del w:id="1288" w:author="Uzivatel" w:date="2018-11-13T08:54:00Z">
              <w:r w:rsidRPr="009D3BE2" w:rsidDel="00A608FA">
                <w:delText>20</w:delText>
              </w:r>
              <w:r w:rsidDel="00A608FA">
                <w:delText>11</w:delText>
              </w:r>
              <w:r w:rsidRPr="009D3BE2" w:rsidDel="00A608FA">
                <w:delText xml:space="preserve"> – 201</w:delText>
              </w:r>
              <w:r w:rsidDel="00A608FA">
                <w:delText>8</w:delText>
              </w:r>
              <w:r w:rsidRPr="009D3BE2" w:rsidDel="00A608FA">
                <w:delText>: UTB ve Zlíně, Fakulta aplikované i</w:delText>
              </w:r>
              <w:r w:rsidDel="00A608FA">
                <w:delText>nformatiky, Ústav bezpečnostního inženýrství</w:delText>
              </w:r>
              <w:r w:rsidRPr="009D3BE2" w:rsidDel="00A608FA">
                <w:delText>, odborný asistent</w:delText>
              </w:r>
            </w:del>
          </w:p>
          <w:p w14:paraId="03375C2E" w14:textId="77777777" w:rsidR="00D80636" w:rsidRPr="009D3BE2" w:rsidDel="00A608FA" w:rsidRDefault="00D80636" w:rsidP="00E2331B">
            <w:pPr>
              <w:jc w:val="both"/>
              <w:rPr>
                <w:del w:id="1289" w:author="Uzivatel" w:date="2018-11-13T08:54:00Z"/>
              </w:rPr>
            </w:pPr>
            <w:del w:id="1290" w:author="Uzivatel" w:date="2018-11-13T08:54:00Z">
              <w:r w:rsidRPr="00221996" w:rsidDel="00A608FA">
                <w:delText>2014</w:delText>
              </w:r>
              <w:r w:rsidDel="00A608FA">
                <w:delText xml:space="preserve"> </w:delText>
              </w:r>
              <w:r w:rsidRPr="009D3BE2" w:rsidDel="00A608FA">
                <w:delText>–</w:delText>
              </w:r>
              <w:r w:rsidDel="00A608FA">
                <w:delText xml:space="preserve"> </w:delText>
              </w:r>
              <w:r w:rsidRPr="00221996" w:rsidDel="00A608FA">
                <w:delText>2015: Deloitte Advisory s.r.o. - Řešitel veřejné zakázky MV- 38918/VZ-2012 - Aktuální kybernetické hrozby v České republice a jejich eliminace</w:delText>
              </w:r>
            </w:del>
          </w:p>
          <w:p w14:paraId="7DD813D8" w14:textId="77777777" w:rsidR="00D80636" w:rsidRPr="00080943" w:rsidDel="00A608FA" w:rsidRDefault="00D80636" w:rsidP="00E2331B">
            <w:pPr>
              <w:jc w:val="both"/>
              <w:rPr>
                <w:del w:id="1291" w:author="Uzivatel" w:date="2018-11-13T08:54:00Z"/>
              </w:rPr>
            </w:pPr>
            <w:del w:id="1292" w:author="Uzivatel" w:date="2018-11-13T08:54:00Z">
              <w:r w:rsidRPr="009D3BE2" w:rsidDel="00A608FA">
                <w:delText>201</w:delText>
              </w:r>
              <w:r w:rsidDel="00A608FA">
                <w:delText>8</w:delText>
              </w:r>
              <w:r w:rsidRPr="009D3BE2" w:rsidDel="00A608FA">
                <w:delText xml:space="preserve"> – dosud: UTB ve Zlíně, Fakulta aplikované informatiky, </w:delText>
              </w:r>
              <w:r w:rsidDel="00A608FA">
                <w:delText>Ústav bezpečnostního inženýrství</w:delText>
              </w:r>
              <w:r w:rsidRPr="009D3BE2" w:rsidDel="00A608FA">
                <w:delText>,</w:delText>
              </w:r>
              <w:r w:rsidDel="00A608FA">
                <w:delText xml:space="preserve"> </w:delText>
              </w:r>
              <w:r w:rsidRPr="009D3BE2" w:rsidDel="00A608FA">
                <w:delText>docent</w:delText>
              </w:r>
            </w:del>
          </w:p>
        </w:tc>
      </w:tr>
      <w:tr w:rsidR="00D80636" w:rsidDel="00A608FA" w14:paraId="0F4FC0C6" w14:textId="77777777" w:rsidTr="00E2331B">
        <w:trPr>
          <w:trHeight w:val="250"/>
          <w:del w:id="1293" w:author="Uzivatel" w:date="2018-11-13T08:54:00Z"/>
        </w:trPr>
        <w:tc>
          <w:tcPr>
            <w:tcW w:w="9859" w:type="dxa"/>
            <w:gridSpan w:val="11"/>
            <w:shd w:val="clear" w:color="auto" w:fill="F7CAAC"/>
          </w:tcPr>
          <w:p w14:paraId="388CDEE5" w14:textId="77777777" w:rsidR="00D80636" w:rsidDel="00A608FA" w:rsidRDefault="00D80636" w:rsidP="00E2331B">
            <w:pPr>
              <w:jc w:val="both"/>
              <w:rPr>
                <w:del w:id="1294" w:author="Uzivatel" w:date="2018-11-13T08:54:00Z"/>
              </w:rPr>
            </w:pPr>
            <w:del w:id="1295" w:author="Uzivatel" w:date="2018-11-13T08:54:00Z">
              <w:r w:rsidDel="00A608FA">
                <w:rPr>
                  <w:b/>
                </w:rPr>
                <w:delText>Zkušenosti s vedením kvalifikačních a rigorózních prací</w:delText>
              </w:r>
            </w:del>
          </w:p>
        </w:tc>
      </w:tr>
      <w:tr w:rsidR="00D80636" w:rsidDel="00A608FA" w14:paraId="5BF294C2" w14:textId="77777777" w:rsidTr="00E2331B">
        <w:trPr>
          <w:trHeight w:val="558"/>
          <w:del w:id="1296" w:author="Uzivatel" w:date="2018-11-13T08:54:00Z"/>
        </w:trPr>
        <w:tc>
          <w:tcPr>
            <w:tcW w:w="9859" w:type="dxa"/>
            <w:gridSpan w:val="11"/>
          </w:tcPr>
          <w:p w14:paraId="01A32DA5" w14:textId="77777777" w:rsidR="00D80636" w:rsidDel="00A608FA" w:rsidRDefault="00D80636" w:rsidP="00E2331B">
            <w:pPr>
              <w:jc w:val="both"/>
              <w:rPr>
                <w:del w:id="1297" w:author="Uzivatel" w:date="2018-11-13T08:54:00Z"/>
              </w:rPr>
            </w:pPr>
            <w:del w:id="1298" w:author="Uzivatel" w:date="2018-11-13T08:54:00Z">
              <w:r w:rsidDel="00A608FA">
                <w:delText xml:space="preserve">Od roku 2011 vedoucí úspěšně obhájených 11 bakalářských a 93 diplomových prací. </w:delText>
              </w:r>
            </w:del>
          </w:p>
          <w:p w14:paraId="6C1AD1E1" w14:textId="77777777" w:rsidR="00D80636" w:rsidDel="00A608FA" w:rsidRDefault="00D80636" w:rsidP="00E2331B">
            <w:pPr>
              <w:jc w:val="both"/>
              <w:rPr>
                <w:del w:id="1299" w:author="Uzivatel" w:date="2018-11-13T08:54:00Z"/>
              </w:rPr>
            </w:pPr>
            <w:del w:id="1300" w:author="Uzivatel" w:date="2018-11-13T08:54:00Z">
              <w:r w:rsidDel="00A608FA">
                <w:delText>Školitel 5 studentů doktorského studijního programu.</w:delText>
              </w:r>
            </w:del>
          </w:p>
        </w:tc>
      </w:tr>
      <w:tr w:rsidR="00D80636" w:rsidDel="00A608FA" w14:paraId="680796AB" w14:textId="77777777" w:rsidTr="00E2331B">
        <w:trPr>
          <w:cantSplit/>
          <w:del w:id="1301" w:author="Uzivatel" w:date="2018-11-13T08:54:00Z"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0441AAC6" w14:textId="77777777" w:rsidR="00D80636" w:rsidDel="00A608FA" w:rsidRDefault="00D80636" w:rsidP="00E2331B">
            <w:pPr>
              <w:jc w:val="both"/>
              <w:rPr>
                <w:del w:id="1302" w:author="Uzivatel" w:date="2018-11-13T08:54:00Z"/>
              </w:rPr>
            </w:pPr>
            <w:del w:id="1303" w:author="Uzivatel" w:date="2018-11-13T08:54:00Z">
              <w:r w:rsidDel="00A608FA">
                <w:rPr>
                  <w:b/>
                </w:rPr>
                <w:delText xml:space="preserve">Obor habilitačního řízení </w:delText>
              </w:r>
            </w:del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6412EAA" w14:textId="77777777" w:rsidR="00D80636" w:rsidDel="00A608FA" w:rsidRDefault="00D80636" w:rsidP="00E2331B">
            <w:pPr>
              <w:jc w:val="both"/>
              <w:rPr>
                <w:del w:id="1304" w:author="Uzivatel" w:date="2018-11-13T08:54:00Z"/>
              </w:rPr>
            </w:pPr>
            <w:del w:id="1305" w:author="Uzivatel" w:date="2018-11-13T08:54:00Z">
              <w:r w:rsidDel="00A608FA">
                <w:rPr>
                  <w:b/>
                </w:rPr>
                <w:delText>Rok udělení hodnosti</w:delText>
              </w:r>
            </w:del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DA82D8F" w14:textId="77777777" w:rsidR="00D80636" w:rsidDel="00A608FA" w:rsidRDefault="00D80636" w:rsidP="00E2331B">
            <w:pPr>
              <w:jc w:val="both"/>
              <w:rPr>
                <w:del w:id="1306" w:author="Uzivatel" w:date="2018-11-13T08:54:00Z"/>
              </w:rPr>
            </w:pPr>
            <w:del w:id="1307" w:author="Uzivatel" w:date="2018-11-13T08:54:00Z">
              <w:r w:rsidDel="00A608FA">
                <w:rPr>
                  <w:b/>
                </w:rPr>
                <w:delText>Řízení konáno na VŠ</w:delText>
              </w:r>
            </w:del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7E8C62D" w14:textId="77777777" w:rsidR="00D80636" w:rsidDel="00A608FA" w:rsidRDefault="00D80636" w:rsidP="00E2331B">
            <w:pPr>
              <w:jc w:val="both"/>
              <w:rPr>
                <w:del w:id="1308" w:author="Uzivatel" w:date="2018-11-13T08:54:00Z"/>
                <w:b/>
              </w:rPr>
            </w:pPr>
            <w:del w:id="1309" w:author="Uzivatel" w:date="2018-11-13T08:54:00Z">
              <w:r w:rsidDel="00A608FA">
                <w:rPr>
                  <w:b/>
                </w:rPr>
                <w:delText>Ohlasy publikací</w:delText>
              </w:r>
            </w:del>
          </w:p>
        </w:tc>
      </w:tr>
      <w:tr w:rsidR="00D80636" w:rsidDel="00A608FA" w14:paraId="6CB60450" w14:textId="77777777" w:rsidTr="00E2331B">
        <w:trPr>
          <w:cantSplit/>
          <w:del w:id="1310" w:author="Uzivatel" w:date="2018-11-13T08:54:00Z"/>
        </w:trPr>
        <w:tc>
          <w:tcPr>
            <w:tcW w:w="3347" w:type="dxa"/>
            <w:gridSpan w:val="2"/>
          </w:tcPr>
          <w:p w14:paraId="062C14A9" w14:textId="77777777" w:rsidR="00D80636" w:rsidDel="00A608FA" w:rsidRDefault="00D80636" w:rsidP="00E2331B">
            <w:pPr>
              <w:jc w:val="both"/>
              <w:rPr>
                <w:del w:id="1311" w:author="Uzivatel" w:date="2018-11-13T08:54:00Z"/>
              </w:rPr>
            </w:pPr>
            <w:del w:id="1312" w:author="Uzivatel" w:date="2018-11-13T08:54:00Z">
              <w:r w:rsidDel="00A608FA">
                <w:delText>Bezpečnost a požární ochrana</w:delText>
              </w:r>
            </w:del>
          </w:p>
        </w:tc>
        <w:tc>
          <w:tcPr>
            <w:tcW w:w="2245" w:type="dxa"/>
            <w:gridSpan w:val="2"/>
          </w:tcPr>
          <w:p w14:paraId="64215881" w14:textId="77777777" w:rsidR="00D80636" w:rsidDel="00A608FA" w:rsidRDefault="00D80636" w:rsidP="00E2331B">
            <w:pPr>
              <w:jc w:val="both"/>
              <w:rPr>
                <w:del w:id="1313" w:author="Uzivatel" w:date="2018-11-13T08:54:00Z"/>
              </w:rPr>
            </w:pPr>
            <w:del w:id="1314" w:author="Uzivatel" w:date="2018-11-13T08:54:00Z">
              <w:r w:rsidDel="00A608FA">
                <w:delText>2017</w:delText>
              </w:r>
            </w:del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6E4D4725" w14:textId="77777777" w:rsidR="00D80636" w:rsidDel="00A608FA" w:rsidRDefault="00D80636" w:rsidP="00E2331B">
            <w:pPr>
              <w:jc w:val="both"/>
              <w:rPr>
                <w:del w:id="1315" w:author="Uzivatel" w:date="2018-11-13T08:54:00Z"/>
              </w:rPr>
            </w:pPr>
            <w:del w:id="1316" w:author="Uzivatel" w:date="2018-11-13T08:54:00Z">
              <w:r w:rsidDel="00A608FA">
                <w:delText>VŠB-TU Ostrava</w:delText>
              </w:r>
            </w:del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25AF4111" w14:textId="77777777" w:rsidR="00D80636" w:rsidDel="00A608FA" w:rsidRDefault="00D80636" w:rsidP="00E2331B">
            <w:pPr>
              <w:jc w:val="both"/>
              <w:rPr>
                <w:del w:id="1317" w:author="Uzivatel" w:date="2018-11-13T08:54:00Z"/>
              </w:rPr>
            </w:pPr>
            <w:del w:id="1318" w:author="Uzivatel" w:date="2018-11-13T08:54:00Z">
              <w:r w:rsidDel="00A608FA">
                <w:rPr>
                  <w:b/>
                </w:rPr>
                <w:delText>WOS</w:delText>
              </w:r>
            </w:del>
          </w:p>
        </w:tc>
        <w:tc>
          <w:tcPr>
            <w:tcW w:w="693" w:type="dxa"/>
            <w:shd w:val="clear" w:color="auto" w:fill="F7CAAC"/>
          </w:tcPr>
          <w:p w14:paraId="4F5FEEEF" w14:textId="77777777" w:rsidR="00D80636" w:rsidDel="00A608FA" w:rsidRDefault="00D80636" w:rsidP="00E2331B">
            <w:pPr>
              <w:jc w:val="both"/>
              <w:rPr>
                <w:del w:id="1319" w:author="Uzivatel" w:date="2018-11-13T08:54:00Z"/>
                <w:sz w:val="18"/>
              </w:rPr>
            </w:pPr>
            <w:del w:id="1320" w:author="Uzivatel" w:date="2018-11-13T08:54:00Z">
              <w:r w:rsidDel="00A608FA">
                <w:rPr>
                  <w:b/>
                  <w:sz w:val="18"/>
                </w:rPr>
                <w:delText>Scopus</w:delText>
              </w:r>
            </w:del>
          </w:p>
        </w:tc>
        <w:tc>
          <w:tcPr>
            <w:tcW w:w="694" w:type="dxa"/>
            <w:shd w:val="clear" w:color="auto" w:fill="F7CAAC"/>
          </w:tcPr>
          <w:p w14:paraId="2E5E24C9" w14:textId="77777777" w:rsidR="00D80636" w:rsidDel="00A608FA" w:rsidRDefault="00D80636" w:rsidP="00E2331B">
            <w:pPr>
              <w:jc w:val="both"/>
              <w:rPr>
                <w:del w:id="1321" w:author="Uzivatel" w:date="2018-11-13T08:54:00Z"/>
              </w:rPr>
            </w:pPr>
            <w:del w:id="1322" w:author="Uzivatel" w:date="2018-11-13T08:54:00Z">
              <w:r w:rsidDel="00A608FA">
                <w:rPr>
                  <w:b/>
                  <w:sz w:val="18"/>
                </w:rPr>
                <w:delText>ostatní</w:delText>
              </w:r>
            </w:del>
          </w:p>
        </w:tc>
      </w:tr>
      <w:tr w:rsidR="00D80636" w:rsidDel="00A608FA" w14:paraId="2FDC1E38" w14:textId="77777777" w:rsidTr="00E2331B">
        <w:trPr>
          <w:cantSplit/>
          <w:trHeight w:val="70"/>
          <w:del w:id="1323" w:author="Uzivatel" w:date="2018-11-13T08:54:00Z"/>
        </w:trPr>
        <w:tc>
          <w:tcPr>
            <w:tcW w:w="3347" w:type="dxa"/>
            <w:gridSpan w:val="2"/>
            <w:shd w:val="clear" w:color="auto" w:fill="F7CAAC"/>
          </w:tcPr>
          <w:p w14:paraId="1DD07457" w14:textId="77777777" w:rsidR="00D80636" w:rsidDel="00A608FA" w:rsidRDefault="00D80636" w:rsidP="00E2331B">
            <w:pPr>
              <w:jc w:val="both"/>
              <w:rPr>
                <w:del w:id="1324" w:author="Uzivatel" w:date="2018-11-13T08:54:00Z"/>
              </w:rPr>
            </w:pPr>
            <w:del w:id="1325" w:author="Uzivatel" w:date="2018-11-13T08:54:00Z">
              <w:r w:rsidDel="00A608FA">
                <w:rPr>
                  <w:b/>
                </w:rPr>
                <w:delText>Obor jmenovacího řízení</w:delText>
              </w:r>
            </w:del>
          </w:p>
        </w:tc>
        <w:tc>
          <w:tcPr>
            <w:tcW w:w="2245" w:type="dxa"/>
            <w:gridSpan w:val="2"/>
            <w:shd w:val="clear" w:color="auto" w:fill="F7CAAC"/>
          </w:tcPr>
          <w:p w14:paraId="610BEA12" w14:textId="77777777" w:rsidR="00D80636" w:rsidDel="00A608FA" w:rsidRDefault="00D80636" w:rsidP="00E2331B">
            <w:pPr>
              <w:jc w:val="both"/>
              <w:rPr>
                <w:del w:id="1326" w:author="Uzivatel" w:date="2018-11-13T08:54:00Z"/>
              </w:rPr>
            </w:pPr>
            <w:del w:id="1327" w:author="Uzivatel" w:date="2018-11-13T08:54:00Z">
              <w:r w:rsidDel="00A608FA">
                <w:rPr>
                  <w:b/>
                </w:rPr>
                <w:delText>Rok udělení hodnosti</w:delText>
              </w:r>
            </w:del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211FA4C9" w14:textId="77777777" w:rsidR="00D80636" w:rsidDel="00A608FA" w:rsidRDefault="00D80636" w:rsidP="00E2331B">
            <w:pPr>
              <w:jc w:val="both"/>
              <w:rPr>
                <w:del w:id="1328" w:author="Uzivatel" w:date="2018-11-13T08:54:00Z"/>
              </w:rPr>
            </w:pPr>
            <w:del w:id="1329" w:author="Uzivatel" w:date="2018-11-13T08:54:00Z">
              <w:r w:rsidDel="00A608FA">
                <w:rPr>
                  <w:b/>
                </w:rPr>
                <w:delText>Řízení konáno na VŠ</w:delText>
              </w:r>
            </w:del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56016A3E" w14:textId="77777777" w:rsidR="00D80636" w:rsidRPr="003B5737" w:rsidDel="00A608FA" w:rsidRDefault="00D80636" w:rsidP="00E2331B">
            <w:pPr>
              <w:jc w:val="both"/>
              <w:rPr>
                <w:del w:id="1330" w:author="Uzivatel" w:date="2018-11-13T08:54:00Z"/>
              </w:rPr>
            </w:pPr>
            <w:del w:id="1331" w:author="Uzivatel" w:date="2018-11-13T08:54:00Z">
              <w:r w:rsidDel="00A608FA">
                <w:delText>13</w:delText>
              </w:r>
            </w:del>
          </w:p>
        </w:tc>
        <w:tc>
          <w:tcPr>
            <w:tcW w:w="693" w:type="dxa"/>
            <w:vMerge w:val="restart"/>
          </w:tcPr>
          <w:p w14:paraId="0F55A158" w14:textId="77777777" w:rsidR="00D80636" w:rsidRPr="003B5737" w:rsidDel="00A608FA" w:rsidRDefault="00D80636" w:rsidP="00E2331B">
            <w:pPr>
              <w:jc w:val="both"/>
              <w:rPr>
                <w:del w:id="1332" w:author="Uzivatel" w:date="2018-11-13T08:54:00Z"/>
              </w:rPr>
            </w:pPr>
            <w:del w:id="1333" w:author="Uzivatel" w:date="2018-11-13T08:54:00Z">
              <w:r w:rsidDel="00A608FA">
                <w:delText>26</w:delText>
              </w:r>
            </w:del>
          </w:p>
        </w:tc>
        <w:tc>
          <w:tcPr>
            <w:tcW w:w="694" w:type="dxa"/>
            <w:vMerge w:val="restart"/>
          </w:tcPr>
          <w:p w14:paraId="631B781F" w14:textId="77777777" w:rsidR="00D80636" w:rsidRPr="003B5737" w:rsidDel="00A608FA" w:rsidRDefault="00D80636" w:rsidP="00E2331B">
            <w:pPr>
              <w:jc w:val="both"/>
              <w:rPr>
                <w:del w:id="1334" w:author="Uzivatel" w:date="2018-11-13T08:54:00Z"/>
              </w:rPr>
            </w:pPr>
            <w:del w:id="1335" w:author="Uzivatel" w:date="2018-11-13T08:54:00Z">
              <w:r w:rsidDel="00A608FA">
                <w:delText>60</w:delText>
              </w:r>
            </w:del>
          </w:p>
        </w:tc>
      </w:tr>
      <w:tr w:rsidR="00D80636" w:rsidDel="00A608FA" w14:paraId="43F0443C" w14:textId="77777777" w:rsidTr="00E2331B">
        <w:trPr>
          <w:trHeight w:val="205"/>
          <w:del w:id="1336" w:author="Uzivatel" w:date="2018-11-13T08:54:00Z"/>
        </w:trPr>
        <w:tc>
          <w:tcPr>
            <w:tcW w:w="3347" w:type="dxa"/>
            <w:gridSpan w:val="2"/>
          </w:tcPr>
          <w:p w14:paraId="2A8025D5" w14:textId="77777777" w:rsidR="00D80636" w:rsidDel="00A608FA" w:rsidRDefault="00D80636" w:rsidP="00E2331B">
            <w:pPr>
              <w:jc w:val="both"/>
              <w:rPr>
                <w:del w:id="1337" w:author="Uzivatel" w:date="2018-11-13T08:54:00Z"/>
              </w:rPr>
            </w:pPr>
          </w:p>
        </w:tc>
        <w:tc>
          <w:tcPr>
            <w:tcW w:w="2245" w:type="dxa"/>
            <w:gridSpan w:val="2"/>
          </w:tcPr>
          <w:p w14:paraId="11382DE7" w14:textId="77777777" w:rsidR="00D80636" w:rsidDel="00A608FA" w:rsidRDefault="00D80636" w:rsidP="00E2331B">
            <w:pPr>
              <w:jc w:val="both"/>
              <w:rPr>
                <w:del w:id="1338" w:author="Uzivatel" w:date="2018-11-13T08:54:00Z"/>
              </w:rPr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345C25F" w14:textId="77777777" w:rsidR="00D80636" w:rsidDel="00A608FA" w:rsidRDefault="00D80636" w:rsidP="00E2331B">
            <w:pPr>
              <w:jc w:val="both"/>
              <w:rPr>
                <w:del w:id="1339" w:author="Uzivatel" w:date="2018-11-13T08:54:00Z"/>
              </w:rPr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163E8CFB" w14:textId="77777777" w:rsidR="00D80636" w:rsidDel="00A608FA" w:rsidRDefault="00D80636" w:rsidP="00E2331B">
            <w:pPr>
              <w:rPr>
                <w:del w:id="1340" w:author="Uzivatel" w:date="2018-11-13T08:54:00Z"/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78B3442F" w14:textId="77777777" w:rsidR="00D80636" w:rsidDel="00A608FA" w:rsidRDefault="00D80636" w:rsidP="00E2331B">
            <w:pPr>
              <w:rPr>
                <w:del w:id="1341" w:author="Uzivatel" w:date="2018-11-13T08:54:00Z"/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104BB876" w14:textId="77777777" w:rsidR="00D80636" w:rsidDel="00A608FA" w:rsidRDefault="00D80636" w:rsidP="00E2331B">
            <w:pPr>
              <w:rPr>
                <w:del w:id="1342" w:author="Uzivatel" w:date="2018-11-13T08:54:00Z"/>
                <w:b/>
              </w:rPr>
            </w:pPr>
          </w:p>
        </w:tc>
      </w:tr>
      <w:tr w:rsidR="00D80636" w:rsidDel="00A608FA" w14:paraId="247BED8A" w14:textId="77777777" w:rsidTr="00E2331B">
        <w:trPr>
          <w:del w:id="1343" w:author="Uzivatel" w:date="2018-11-13T08:54:00Z"/>
        </w:trPr>
        <w:tc>
          <w:tcPr>
            <w:tcW w:w="9859" w:type="dxa"/>
            <w:gridSpan w:val="11"/>
            <w:shd w:val="clear" w:color="auto" w:fill="F7CAAC"/>
          </w:tcPr>
          <w:p w14:paraId="73768291" w14:textId="77777777" w:rsidR="00D80636" w:rsidDel="00A608FA" w:rsidRDefault="00D80636" w:rsidP="00E2331B">
            <w:pPr>
              <w:jc w:val="both"/>
              <w:rPr>
                <w:del w:id="1344" w:author="Uzivatel" w:date="2018-11-13T08:54:00Z"/>
                <w:b/>
              </w:rPr>
            </w:pPr>
            <w:del w:id="1345" w:author="Uzivatel" w:date="2018-11-13T08:54:00Z">
              <w:r w:rsidDel="00A608FA">
                <w:rPr>
                  <w:b/>
                </w:rPr>
                <w:delText xml:space="preserve">Přehled o nejvýznamnější publikační a další tvůrčí činnosti nebo další profesní činnosti u odborníků z praxe vztahující se k zabezpečovaným předmětům </w:delText>
              </w:r>
            </w:del>
          </w:p>
        </w:tc>
      </w:tr>
      <w:tr w:rsidR="00D80636" w:rsidDel="00A608FA" w14:paraId="224435BB" w14:textId="77777777" w:rsidTr="00E2331B">
        <w:trPr>
          <w:trHeight w:val="2347"/>
          <w:del w:id="1346" w:author="Uzivatel" w:date="2018-11-13T08:54:00Z"/>
        </w:trPr>
        <w:tc>
          <w:tcPr>
            <w:tcW w:w="9859" w:type="dxa"/>
            <w:gridSpan w:val="11"/>
          </w:tcPr>
          <w:p w14:paraId="41547A29" w14:textId="77777777" w:rsidR="00D80636" w:rsidDel="00A608FA" w:rsidRDefault="00D80636" w:rsidP="00E2331B">
            <w:pPr>
              <w:jc w:val="both"/>
              <w:rPr>
                <w:del w:id="1347" w:author="Uzivatel" w:date="2018-11-13T08:54:00Z"/>
              </w:rPr>
            </w:pPr>
            <w:del w:id="1348" w:author="Uzivatel" w:date="2018-11-13T08:54:00Z">
              <w:r w:rsidRPr="00B3488C" w:rsidDel="00A608FA">
                <w:rPr>
                  <w:b/>
                  <w:caps/>
                </w:rPr>
                <w:delText>Hromada, Martin (15</w:delText>
              </w:r>
              <w:r w:rsidDel="00A608FA">
                <w:rPr>
                  <w:b/>
                  <w:caps/>
                </w:rPr>
                <w:delText xml:space="preserve"> %)</w:delText>
              </w:r>
              <w:r w:rsidDel="00A608FA">
                <w:rPr>
                  <w:caps/>
                </w:rPr>
                <w:delText>; Řehák, D.; Markuci, J.;</w:delText>
              </w:r>
              <w:r w:rsidRPr="00B3488C" w:rsidDel="00A608FA">
                <w:rPr>
                  <w:caps/>
                </w:rPr>
                <w:delText xml:space="preserve"> Barčová, K</w:delText>
              </w:r>
              <w:r w:rsidDel="00A608FA">
                <w:delText>. Quantitative evaluation of the synergistic effects of failures in a critical infrastructure system. International Journal of Critical Infrastructure Protection, 2016, roč. Neuveden, č. 14, s. 3-17. ISSN 1874-5482</w:delText>
              </w:r>
            </w:del>
          </w:p>
          <w:p w14:paraId="60DF451E" w14:textId="77777777" w:rsidR="00D80636" w:rsidDel="00A608FA" w:rsidRDefault="00D80636" w:rsidP="00E2331B">
            <w:pPr>
              <w:jc w:val="both"/>
              <w:rPr>
                <w:del w:id="1349" w:author="Uzivatel" w:date="2018-11-13T08:54:00Z"/>
              </w:rPr>
            </w:pPr>
            <w:del w:id="1350" w:author="Uzivatel" w:date="2018-11-13T08:54:00Z">
              <w:r w:rsidRPr="00B3488C" w:rsidDel="00A608FA">
                <w:rPr>
                  <w:caps/>
                </w:rPr>
                <w:delText>Leitner, B</w:delText>
              </w:r>
              <w:r w:rsidDel="00A608FA">
                <w:rPr>
                  <w:caps/>
                </w:rPr>
                <w:delText>.</w:delText>
              </w:r>
              <w:r w:rsidRPr="00B3488C" w:rsidDel="00A608FA">
                <w:rPr>
                  <w:caps/>
                </w:rPr>
                <w:delText>; Môcová, L</w:delText>
              </w:r>
              <w:r w:rsidDel="00A608FA">
                <w:rPr>
                  <w:caps/>
                </w:rPr>
                <w:delText>.</w:delText>
              </w:r>
              <w:r w:rsidRPr="00B3488C" w:rsidDel="00A608FA">
                <w:rPr>
                  <w:caps/>
                </w:rPr>
                <w:delText xml:space="preserve">; </w:delText>
              </w:r>
              <w:r w:rsidRPr="00B3488C" w:rsidDel="00A608FA">
                <w:rPr>
                  <w:b/>
                  <w:caps/>
                </w:rPr>
                <w:delText>Hromada, Martin (30</w:delText>
              </w:r>
              <w:r w:rsidDel="00A608FA">
                <w:rPr>
                  <w:b/>
                  <w:caps/>
                </w:rPr>
                <w:delText xml:space="preserve"> %)</w:delText>
              </w:r>
              <w:r w:rsidRPr="00A66817" w:rsidDel="00A608FA">
                <w:delText xml:space="preserve">. A New Approach to Identification of Critical Elements in Railway Infrastructure. In </w:delText>
              </w:r>
              <w:r w:rsidDel="00A608FA">
                <w:delText>Procedia Engineering. Amsterdam</w:delText>
              </w:r>
              <w:r w:rsidRPr="00A66817" w:rsidDel="00A608FA">
                <w:delText>: Elsevier BV, 2017, s. 143-149. ISSN 1877-7058.</w:delText>
              </w:r>
            </w:del>
          </w:p>
          <w:p w14:paraId="706B8203" w14:textId="77777777" w:rsidR="00D80636" w:rsidDel="00A608FA" w:rsidRDefault="00D80636" w:rsidP="00E2331B">
            <w:pPr>
              <w:jc w:val="both"/>
              <w:rPr>
                <w:del w:id="1351" w:author="Uzivatel" w:date="2018-11-13T08:54:00Z"/>
              </w:rPr>
            </w:pPr>
            <w:del w:id="1352" w:author="Uzivatel" w:date="2018-11-13T08:54:00Z">
              <w:r w:rsidRPr="00B3488C" w:rsidDel="00A608FA">
                <w:rPr>
                  <w:caps/>
                </w:rPr>
                <w:delText xml:space="preserve">Lukáš, L; </w:delText>
              </w:r>
              <w:r w:rsidRPr="00B3488C" w:rsidDel="00A608FA">
                <w:rPr>
                  <w:b/>
                  <w:caps/>
                </w:rPr>
                <w:delText>Hromada, M</w:delText>
              </w:r>
              <w:r w:rsidDel="00A608FA">
                <w:rPr>
                  <w:b/>
                  <w:caps/>
                </w:rPr>
                <w:delText xml:space="preserve"> </w:delText>
              </w:r>
              <w:r w:rsidRPr="00B3488C" w:rsidDel="00A608FA">
                <w:rPr>
                  <w:b/>
                  <w:caps/>
                </w:rPr>
                <w:delText>(50</w:delText>
              </w:r>
              <w:r w:rsidDel="00A608FA">
                <w:rPr>
                  <w:b/>
                  <w:caps/>
                </w:rPr>
                <w:delText xml:space="preserve"> %)</w:delText>
              </w:r>
              <w:r w:rsidDel="00A608FA">
                <w:delText>. Modely zajištění bezpečnosti. In Teorie bezpečnosti I. Zlín: Radim Bačuvčík - VeRBuM, 2017, s. 72-85. ISBN 978-80-87500-89-7.</w:delText>
              </w:r>
            </w:del>
          </w:p>
          <w:p w14:paraId="67679F6E" w14:textId="77777777" w:rsidR="00D80636" w:rsidDel="00A608FA" w:rsidRDefault="00D80636" w:rsidP="00E2331B">
            <w:pPr>
              <w:jc w:val="both"/>
              <w:rPr>
                <w:del w:id="1353" w:author="Uzivatel" w:date="2018-11-13T08:54:00Z"/>
              </w:rPr>
            </w:pPr>
            <w:del w:id="1354" w:author="Uzivatel" w:date="2018-11-13T08:54:00Z">
              <w:r w:rsidRPr="00B3488C" w:rsidDel="00A608FA">
                <w:rPr>
                  <w:b/>
                  <w:caps/>
                </w:rPr>
                <w:delText>Hromada, M</w:delText>
              </w:r>
              <w:r w:rsidDel="00A608FA">
                <w:delText xml:space="preserve">. </w:delText>
              </w:r>
              <w:r w:rsidRPr="008571DB" w:rsidDel="00A608FA">
                <w:rPr>
                  <w:b/>
                </w:rPr>
                <w:delText>(100 %)</w:delText>
              </w:r>
              <w:r w:rsidDel="00A608FA">
                <w:rPr>
                  <w:b/>
                </w:rPr>
                <w:delText>.</w:delText>
              </w:r>
              <w:r w:rsidDel="00A608FA">
                <w:delText xml:space="preserve">  Energetická bezpečnosť. In Teorie bezpečnosti I. Zlín: Radim Bačuvčík - VeRBuM, 2017, s. 111-122. ISBN 978-80-87500-89-7.</w:delText>
              </w:r>
            </w:del>
          </w:p>
          <w:p w14:paraId="0D5C1FFF" w14:textId="77777777" w:rsidR="00D80636" w:rsidRPr="003B5737" w:rsidDel="00A608FA" w:rsidRDefault="00D80636" w:rsidP="00E2331B">
            <w:pPr>
              <w:jc w:val="both"/>
              <w:rPr>
                <w:del w:id="1355" w:author="Uzivatel" w:date="2018-11-13T08:54:00Z"/>
              </w:rPr>
            </w:pPr>
            <w:del w:id="1356" w:author="Uzivatel" w:date="2018-11-13T08:54:00Z">
              <w:r w:rsidDel="00A608FA">
                <w:rPr>
                  <w:b/>
                  <w:caps/>
                </w:rPr>
                <w:delText>Hromada, M</w:delText>
              </w:r>
              <w:r w:rsidDel="00A608FA">
                <w:delText xml:space="preserve">. </w:delText>
              </w:r>
              <w:r w:rsidRPr="008571DB" w:rsidDel="00A608FA">
                <w:rPr>
                  <w:b/>
                </w:rPr>
                <w:delText>(100 %)</w:delText>
              </w:r>
              <w:r w:rsidDel="00A608FA">
                <w:delText xml:space="preserve"> Kybernetická bezpečnosť. In Teorie bezpečnosti I. Zlín: Radim Bačuvčík - VeRBuM, 2017, s. 123-133. ISBN 978-80-87500-89-7.</w:delText>
              </w:r>
            </w:del>
          </w:p>
        </w:tc>
      </w:tr>
      <w:tr w:rsidR="00D80636" w:rsidDel="00A608FA" w14:paraId="55EEF312" w14:textId="77777777" w:rsidTr="00E2331B">
        <w:trPr>
          <w:trHeight w:val="218"/>
          <w:del w:id="1357" w:author="Uzivatel" w:date="2018-11-13T08:54:00Z"/>
        </w:trPr>
        <w:tc>
          <w:tcPr>
            <w:tcW w:w="9859" w:type="dxa"/>
            <w:gridSpan w:val="11"/>
            <w:shd w:val="clear" w:color="auto" w:fill="F7CAAC"/>
          </w:tcPr>
          <w:p w14:paraId="2DCE1456" w14:textId="77777777" w:rsidR="00D80636" w:rsidDel="00A608FA" w:rsidRDefault="00D80636" w:rsidP="00E2331B">
            <w:pPr>
              <w:rPr>
                <w:del w:id="1358" w:author="Uzivatel" w:date="2018-11-13T08:54:00Z"/>
                <w:b/>
              </w:rPr>
            </w:pPr>
            <w:del w:id="1359" w:author="Uzivatel" w:date="2018-11-13T08:54:00Z">
              <w:r w:rsidDel="00A608FA">
                <w:rPr>
                  <w:b/>
                </w:rPr>
                <w:delText>Působení v zahraničí</w:delText>
              </w:r>
            </w:del>
          </w:p>
        </w:tc>
      </w:tr>
      <w:tr w:rsidR="00D80636" w:rsidDel="00A608FA" w14:paraId="34411318" w14:textId="77777777" w:rsidTr="00E2331B">
        <w:trPr>
          <w:trHeight w:val="606"/>
          <w:del w:id="1360" w:author="Uzivatel" w:date="2018-11-13T08:54:00Z"/>
        </w:trPr>
        <w:tc>
          <w:tcPr>
            <w:tcW w:w="9859" w:type="dxa"/>
            <w:gridSpan w:val="11"/>
          </w:tcPr>
          <w:p w14:paraId="4AEFCC7C" w14:textId="77777777" w:rsidR="00D80636" w:rsidRPr="009D3BE2" w:rsidDel="00A608FA" w:rsidRDefault="00D80636" w:rsidP="00E2331B">
            <w:pPr>
              <w:rPr>
                <w:del w:id="1361" w:author="Uzivatel" w:date="2018-11-13T08:54:00Z"/>
                <w:lang w:val="sk-SK"/>
              </w:rPr>
            </w:pPr>
            <w:del w:id="1362" w:author="Uzivatel" w:date="2018-11-13T08:54:00Z">
              <w:r w:rsidDel="00A608FA">
                <w:rPr>
                  <w:lang w:val="sk-SK"/>
                </w:rPr>
                <w:delText xml:space="preserve">5/2010: </w:delText>
              </w:r>
              <w:r w:rsidRPr="003373FD" w:rsidDel="00A608FA">
                <w:rPr>
                  <w:lang w:val="sk-SK"/>
                </w:rPr>
                <w:delText>Kurz národnej bezpečnosti pre verejnú správu, Akadémia ozbrojených síl gen. M.R.Š. Liptovský Mikuláš</w:delText>
              </w:r>
              <w:r w:rsidDel="00A608FA">
                <w:rPr>
                  <w:lang w:val="sk-SK"/>
                </w:rPr>
                <w:delText xml:space="preserve">, SR, </w:delText>
              </w:r>
              <w:r w:rsidRPr="009D3BE2" w:rsidDel="00A608FA">
                <w:rPr>
                  <w:lang w:val="sk-SK"/>
                </w:rPr>
                <w:delText>(</w:delText>
              </w:r>
              <w:r w:rsidDel="00A608FA">
                <w:rPr>
                  <w:lang w:val="sk-SK"/>
                </w:rPr>
                <w:delText xml:space="preserve">měsíčný </w:delText>
              </w:r>
              <w:r w:rsidRPr="009D3BE2" w:rsidDel="00A608FA">
                <w:rPr>
                  <w:lang w:val="sk-SK"/>
                </w:rPr>
                <w:delText>studijní pobyt);</w:delText>
              </w:r>
            </w:del>
          </w:p>
          <w:p w14:paraId="6C848DCE" w14:textId="77777777" w:rsidR="00D80636" w:rsidRPr="003232CF" w:rsidDel="00A608FA" w:rsidRDefault="00D80636" w:rsidP="00E2331B">
            <w:pPr>
              <w:rPr>
                <w:del w:id="1363" w:author="Uzivatel" w:date="2018-11-13T08:54:00Z"/>
                <w:lang w:val="sk-SK"/>
              </w:rPr>
            </w:pPr>
          </w:p>
        </w:tc>
      </w:tr>
      <w:tr w:rsidR="00D80636" w:rsidDel="00A608FA" w14:paraId="485625CE" w14:textId="77777777" w:rsidTr="00E2331B">
        <w:trPr>
          <w:cantSplit/>
          <w:trHeight w:val="470"/>
          <w:del w:id="1364" w:author="Uzivatel" w:date="2018-11-13T08:54:00Z"/>
        </w:trPr>
        <w:tc>
          <w:tcPr>
            <w:tcW w:w="2518" w:type="dxa"/>
            <w:shd w:val="clear" w:color="auto" w:fill="F7CAAC"/>
          </w:tcPr>
          <w:p w14:paraId="3F8651EA" w14:textId="77777777" w:rsidR="00D80636" w:rsidDel="00A608FA" w:rsidRDefault="00D80636" w:rsidP="00E2331B">
            <w:pPr>
              <w:jc w:val="both"/>
              <w:rPr>
                <w:del w:id="1365" w:author="Uzivatel" w:date="2018-11-13T08:54:00Z"/>
                <w:b/>
              </w:rPr>
            </w:pPr>
            <w:del w:id="1366" w:author="Uzivatel" w:date="2018-11-13T08:54:00Z">
              <w:r w:rsidDel="00A608FA">
                <w:rPr>
                  <w:b/>
                </w:rPr>
                <w:delText xml:space="preserve">Podpis </w:delText>
              </w:r>
            </w:del>
          </w:p>
        </w:tc>
        <w:tc>
          <w:tcPr>
            <w:tcW w:w="4536" w:type="dxa"/>
            <w:gridSpan w:val="5"/>
          </w:tcPr>
          <w:p w14:paraId="1F0161D1" w14:textId="77777777" w:rsidR="00D80636" w:rsidDel="00A608FA" w:rsidRDefault="00D80636" w:rsidP="00E2331B">
            <w:pPr>
              <w:jc w:val="both"/>
              <w:rPr>
                <w:del w:id="1367" w:author="Uzivatel" w:date="2018-11-13T08:54:00Z"/>
              </w:rPr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1312404E" w14:textId="77777777" w:rsidR="00D80636" w:rsidDel="00A608FA" w:rsidRDefault="00D80636" w:rsidP="00E2331B">
            <w:pPr>
              <w:jc w:val="both"/>
              <w:rPr>
                <w:del w:id="1368" w:author="Uzivatel" w:date="2018-11-13T08:54:00Z"/>
              </w:rPr>
            </w:pPr>
            <w:del w:id="1369" w:author="Uzivatel" w:date="2018-11-13T08:54:00Z">
              <w:r w:rsidDel="00A608FA">
                <w:rPr>
                  <w:b/>
                </w:rPr>
                <w:delText>datum</w:delText>
              </w:r>
            </w:del>
          </w:p>
        </w:tc>
        <w:tc>
          <w:tcPr>
            <w:tcW w:w="2019" w:type="dxa"/>
            <w:gridSpan w:val="3"/>
          </w:tcPr>
          <w:p w14:paraId="3E39BEB6" w14:textId="77777777" w:rsidR="00D80636" w:rsidDel="00A608FA" w:rsidRDefault="00D80636" w:rsidP="00E2331B">
            <w:pPr>
              <w:jc w:val="both"/>
              <w:rPr>
                <w:del w:id="1370" w:author="Uzivatel" w:date="2018-11-13T08:54:00Z"/>
              </w:rPr>
            </w:pPr>
            <w:del w:id="1371" w:author="Uzivatel" w:date="2018-11-13T08:54:00Z">
              <w:r w:rsidDel="00A608FA">
                <w:delText>22. 6. 2018</w:delText>
              </w:r>
            </w:del>
          </w:p>
        </w:tc>
      </w:tr>
    </w:tbl>
    <w:p w14:paraId="2BF539F0" w14:textId="77777777" w:rsidR="00D80636" w:rsidRDefault="00D80636" w:rsidP="00D80636">
      <w:pPr>
        <w:spacing w:after="160" w:line="259" w:lineRule="auto"/>
      </w:pPr>
    </w:p>
    <w:p w14:paraId="79BC6774" w14:textId="77777777" w:rsidR="00D80636" w:rsidRDefault="00D80636" w:rsidP="00D80636">
      <w:pPr>
        <w:spacing w:after="160" w:line="259" w:lineRule="auto"/>
      </w:pPr>
    </w:p>
    <w:p w14:paraId="4BD9C0FB" w14:textId="77777777" w:rsidR="001E6E61" w:rsidRDefault="001E6E6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09BC3EC1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7BCD3020" w14:textId="77777777" w:rsidR="00D80636" w:rsidRDefault="00D80636" w:rsidP="00E2331B">
            <w:pPr>
              <w:tabs>
                <w:tab w:val="right" w:pos="9599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3281126E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5C020C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06B6EBCF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65EAEBC9" w14:textId="77777777" w:rsidTr="00E2331B">
        <w:tc>
          <w:tcPr>
            <w:tcW w:w="2518" w:type="dxa"/>
            <w:shd w:val="clear" w:color="auto" w:fill="F7CAAC"/>
          </w:tcPr>
          <w:p w14:paraId="1CACE29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2F7CE85C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7EDF5D53" w14:textId="77777777" w:rsidTr="00E2331B">
        <w:tc>
          <w:tcPr>
            <w:tcW w:w="2518" w:type="dxa"/>
            <w:shd w:val="clear" w:color="auto" w:fill="F7CAAC"/>
          </w:tcPr>
          <w:p w14:paraId="00645A1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24E1A0B7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4E58B166" w14:textId="77777777" w:rsidTr="00E2331B">
        <w:tc>
          <w:tcPr>
            <w:tcW w:w="2518" w:type="dxa"/>
            <w:shd w:val="clear" w:color="auto" w:fill="F7CAAC"/>
          </w:tcPr>
          <w:p w14:paraId="5A0C475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241AB1B3" w14:textId="77777777" w:rsidR="00D80636" w:rsidRDefault="00D80636" w:rsidP="00E2331B">
            <w:pPr>
              <w:jc w:val="both"/>
            </w:pPr>
            <w:r>
              <w:t xml:space="preserve">Bronislav </w:t>
            </w:r>
            <w:bookmarkStart w:id="1372" w:name="aChramcov"/>
            <w:r>
              <w:t>Chramcov</w:t>
            </w:r>
            <w:bookmarkEnd w:id="1372"/>
          </w:p>
        </w:tc>
        <w:tc>
          <w:tcPr>
            <w:tcW w:w="709" w:type="dxa"/>
            <w:shd w:val="clear" w:color="auto" w:fill="F7CAAC"/>
          </w:tcPr>
          <w:p w14:paraId="2F1FDD9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7485DC13" w14:textId="77777777" w:rsidR="00D80636" w:rsidRDefault="00D80636" w:rsidP="00E2331B">
            <w:pPr>
              <w:jc w:val="both"/>
            </w:pPr>
            <w:r>
              <w:t>doc. Ing. Ph.D.</w:t>
            </w:r>
          </w:p>
        </w:tc>
      </w:tr>
      <w:tr w:rsidR="00D80636" w14:paraId="1D1B69C6" w14:textId="77777777" w:rsidTr="00E2331B">
        <w:tc>
          <w:tcPr>
            <w:tcW w:w="2518" w:type="dxa"/>
            <w:shd w:val="clear" w:color="auto" w:fill="F7CAAC"/>
          </w:tcPr>
          <w:p w14:paraId="3B9A707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2EDA74D4" w14:textId="77777777" w:rsidR="00D80636" w:rsidRDefault="00D80636" w:rsidP="00E2331B">
            <w:pPr>
              <w:jc w:val="both"/>
            </w:pPr>
            <w:r>
              <w:t>1975</w:t>
            </w:r>
          </w:p>
        </w:tc>
        <w:tc>
          <w:tcPr>
            <w:tcW w:w="1721" w:type="dxa"/>
            <w:shd w:val="clear" w:color="auto" w:fill="F7CAAC"/>
          </w:tcPr>
          <w:p w14:paraId="0DC0C7C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37BDD4B2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0895869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B59CF42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F7106D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E206DA6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37D46938" w14:textId="77777777" w:rsidTr="00E2331B">
        <w:tc>
          <w:tcPr>
            <w:tcW w:w="5068" w:type="dxa"/>
            <w:gridSpan w:val="3"/>
            <w:shd w:val="clear" w:color="auto" w:fill="F7CAAC"/>
          </w:tcPr>
          <w:p w14:paraId="3FB59D0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355710E8" w14:textId="77777777" w:rsidR="00D80636" w:rsidRDefault="00D80636" w:rsidP="00E2331B">
            <w:pPr>
              <w:jc w:val="both"/>
            </w:pPr>
            <w:del w:id="1373" w:author="Uzivatel" w:date="2018-11-13T08:55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6830608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2F52458" w14:textId="77777777" w:rsidR="00D80636" w:rsidRDefault="00D80636" w:rsidP="00E2331B">
            <w:pPr>
              <w:jc w:val="both"/>
            </w:pPr>
            <w:del w:id="1374" w:author="Uzivatel" w:date="2018-11-13T08:55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3180080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17BFE582" w14:textId="77777777" w:rsidR="00D80636" w:rsidRDefault="00D80636" w:rsidP="00E2331B">
            <w:pPr>
              <w:jc w:val="both"/>
            </w:pPr>
            <w:del w:id="1375" w:author="Uzivatel" w:date="2018-11-13T08:55:00Z">
              <w:r w:rsidDel="00A608FA">
                <w:delText>N</w:delText>
              </w:r>
            </w:del>
          </w:p>
        </w:tc>
      </w:tr>
      <w:tr w:rsidR="00D80636" w14:paraId="2182B484" w14:textId="77777777" w:rsidTr="00E2331B">
        <w:tc>
          <w:tcPr>
            <w:tcW w:w="6060" w:type="dxa"/>
            <w:gridSpan w:val="5"/>
            <w:shd w:val="clear" w:color="auto" w:fill="F7CAAC"/>
          </w:tcPr>
          <w:p w14:paraId="6AD55DA3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16761D5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4C4F83D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6304D4F3" w14:textId="77777777" w:rsidTr="00E2331B">
        <w:trPr>
          <w:trHeight w:val="190"/>
        </w:trPr>
        <w:tc>
          <w:tcPr>
            <w:tcW w:w="6060" w:type="dxa"/>
            <w:gridSpan w:val="5"/>
          </w:tcPr>
          <w:p w14:paraId="2E53EFC4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6521F470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62AB5C67" w14:textId="77777777" w:rsidR="00D80636" w:rsidRDefault="00D80636" w:rsidP="00E2331B">
            <w:pPr>
              <w:jc w:val="both"/>
            </w:pPr>
          </w:p>
        </w:tc>
      </w:tr>
      <w:tr w:rsidR="00D80636" w14:paraId="4AEF8F72" w14:textId="77777777" w:rsidTr="00E2331B">
        <w:tc>
          <w:tcPr>
            <w:tcW w:w="9859" w:type="dxa"/>
            <w:gridSpan w:val="11"/>
            <w:shd w:val="clear" w:color="auto" w:fill="F7CAAC"/>
          </w:tcPr>
          <w:p w14:paraId="4B6A5FF1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491DB4AA" w14:textId="77777777" w:rsidTr="00E2331B">
        <w:trPr>
          <w:trHeight w:val="328"/>
        </w:trPr>
        <w:tc>
          <w:tcPr>
            <w:tcW w:w="9859" w:type="dxa"/>
            <w:gridSpan w:val="11"/>
            <w:tcBorders>
              <w:top w:val="nil"/>
            </w:tcBorders>
          </w:tcPr>
          <w:p w14:paraId="635EDBA8" w14:textId="77777777" w:rsidR="00D80636" w:rsidRDefault="00D80636" w:rsidP="00E2331B">
            <w:pPr>
              <w:jc w:val="both"/>
            </w:pPr>
            <w:r>
              <w:t>Teorie přenosu informace – garant, přednášející</w:t>
            </w:r>
            <w:r w:rsidR="006C1AD1">
              <w:t xml:space="preserve"> (100 %)</w:t>
            </w:r>
          </w:p>
        </w:tc>
      </w:tr>
      <w:tr w:rsidR="00D80636" w14:paraId="4D21DD07" w14:textId="77777777" w:rsidTr="00E2331B">
        <w:tc>
          <w:tcPr>
            <w:tcW w:w="9859" w:type="dxa"/>
            <w:gridSpan w:val="11"/>
            <w:shd w:val="clear" w:color="auto" w:fill="F7CAAC"/>
          </w:tcPr>
          <w:p w14:paraId="13A8C889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234AC8F8" w14:textId="77777777" w:rsidTr="00E2331B">
        <w:trPr>
          <w:trHeight w:val="1670"/>
        </w:trPr>
        <w:tc>
          <w:tcPr>
            <w:tcW w:w="9859" w:type="dxa"/>
            <w:gridSpan w:val="11"/>
          </w:tcPr>
          <w:p w14:paraId="2729244B" w14:textId="77777777" w:rsidR="00D80636" w:rsidRPr="00BB04BC" w:rsidRDefault="00D80636" w:rsidP="00E2331B">
            <w:pPr>
              <w:ind w:left="1099" w:hanging="1099"/>
              <w:jc w:val="both"/>
              <w:rPr>
                <w:sz w:val="18"/>
              </w:rPr>
            </w:pPr>
            <w:r w:rsidRPr="00BB04BC">
              <w:rPr>
                <w:sz w:val="18"/>
              </w:rPr>
              <w:t>1993 – 1998</w:t>
            </w:r>
            <w:r w:rsidRPr="00BB04BC">
              <w:rPr>
                <w:sz w:val="18"/>
              </w:rPr>
              <w:tab/>
              <w:t>Vysokoškolské vzdělání (Ing.), Vysoké učení technické v Brně, Fakulta technologická ve Zlíně, studijní obor "Automatizace a řídicí technika ve spotřebním průmyslu"</w:t>
            </w:r>
          </w:p>
          <w:p w14:paraId="70622769" w14:textId="77777777" w:rsidR="00D80636" w:rsidRPr="00BB04BC" w:rsidRDefault="00D80636" w:rsidP="00E2331B">
            <w:pPr>
              <w:ind w:left="1099" w:hanging="1099"/>
              <w:jc w:val="both"/>
              <w:rPr>
                <w:sz w:val="18"/>
              </w:rPr>
            </w:pPr>
            <w:r w:rsidRPr="00BB04BC">
              <w:rPr>
                <w:sz w:val="18"/>
              </w:rPr>
              <w:t>2004 – 2006</w:t>
            </w:r>
            <w:r w:rsidRPr="00BB04BC">
              <w:rPr>
                <w:sz w:val="18"/>
              </w:rPr>
              <w:tab/>
              <w:t>Vysokoškolské vzdělání (Bc.), Univerzita Tomáše Bati ve Zlíně, Univerzitní institut, studijní program "Specializace v pedagogice", studijní obor "Učitelství odborných předmětů pro střední školy"</w:t>
            </w:r>
          </w:p>
          <w:p w14:paraId="008EE301" w14:textId="77777777" w:rsidR="00D80636" w:rsidRPr="00BB04BC" w:rsidRDefault="00D80636" w:rsidP="00E2331B">
            <w:pPr>
              <w:ind w:left="1099" w:hanging="1099"/>
              <w:jc w:val="both"/>
              <w:rPr>
                <w:sz w:val="18"/>
              </w:rPr>
            </w:pPr>
            <w:r w:rsidRPr="00BB04BC">
              <w:rPr>
                <w:sz w:val="18"/>
              </w:rPr>
              <w:t>1998 – 2006</w:t>
            </w:r>
            <w:r w:rsidRPr="00BB04BC">
              <w:rPr>
                <w:sz w:val="18"/>
              </w:rPr>
              <w:tab/>
              <w:t xml:space="preserve">Doktorské studium (Ph.D.), Univerzita Tomáše Bati ve Zlíně, Fakulta aplikované informatiky, doktorský studijní program "Chemické a procesní inženýrství" studijní obor "Technická kybernetika". </w:t>
            </w:r>
          </w:p>
          <w:p w14:paraId="04A75A95" w14:textId="77777777" w:rsidR="00D80636" w:rsidRPr="002317A0" w:rsidRDefault="00D80636" w:rsidP="00E2331B">
            <w:pPr>
              <w:ind w:left="1099" w:hanging="1099"/>
              <w:jc w:val="both"/>
            </w:pPr>
            <w:del w:id="1376" w:author="Uzivatel" w:date="2018-11-13T09:00:00Z">
              <w:r w:rsidRPr="00BB04BC" w:rsidDel="00C8781B">
                <w:rPr>
                  <w:sz w:val="18"/>
                </w:rPr>
                <w:delText>05/2016</w:delText>
              </w:r>
              <w:r w:rsidRPr="00BB04BC" w:rsidDel="00C8781B">
                <w:rPr>
                  <w:sz w:val="18"/>
                </w:rPr>
                <w:tab/>
                <w:delText>docent (doc.), Univerzita Tomáše Bati ve Zlíně, Fakulta aplikované informatiky, habilitační řízení v oboru "Řízení strojů a procesů</w:delText>
              </w:r>
            </w:del>
            <w:r w:rsidRPr="00BB04BC">
              <w:rPr>
                <w:sz w:val="18"/>
              </w:rPr>
              <w:t>"</w:t>
            </w:r>
          </w:p>
        </w:tc>
      </w:tr>
      <w:tr w:rsidR="00D80636" w14:paraId="0848904E" w14:textId="77777777" w:rsidTr="00E2331B">
        <w:tc>
          <w:tcPr>
            <w:tcW w:w="9859" w:type="dxa"/>
            <w:gridSpan w:val="11"/>
            <w:shd w:val="clear" w:color="auto" w:fill="F7CAAC"/>
          </w:tcPr>
          <w:p w14:paraId="070C91F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80636" w14:paraId="2ECBC435" w14:textId="77777777" w:rsidTr="00E2331B">
        <w:trPr>
          <w:trHeight w:val="1668"/>
        </w:trPr>
        <w:tc>
          <w:tcPr>
            <w:tcW w:w="9859" w:type="dxa"/>
            <w:gridSpan w:val="11"/>
          </w:tcPr>
          <w:p w14:paraId="62D4BAD1" w14:textId="77777777" w:rsidR="00D80636" w:rsidRPr="00BB04BC" w:rsidRDefault="00D80636" w:rsidP="00E2331B">
            <w:pPr>
              <w:ind w:left="1808" w:hanging="1808"/>
              <w:jc w:val="both"/>
              <w:rPr>
                <w:sz w:val="18"/>
              </w:rPr>
            </w:pPr>
            <w:r w:rsidRPr="00BB04BC">
              <w:rPr>
                <w:sz w:val="18"/>
              </w:rPr>
              <w:t>05/2016 – dosud</w:t>
            </w:r>
            <w:r w:rsidRPr="00BB04BC">
              <w:rPr>
                <w:sz w:val="18"/>
              </w:rPr>
              <w:tab/>
              <w:t>docent, Univerzita Tomáše Bati ve Zlíně, Fakulta aplikované informatiky, Ústav informatiky a umělé inteligence</w:t>
            </w:r>
          </w:p>
          <w:p w14:paraId="160FC825" w14:textId="77777777" w:rsidR="00D80636" w:rsidRPr="00BB04BC" w:rsidRDefault="00D80636" w:rsidP="00E2331B">
            <w:pPr>
              <w:ind w:left="1808" w:hanging="1808"/>
              <w:jc w:val="both"/>
              <w:rPr>
                <w:sz w:val="18"/>
              </w:rPr>
            </w:pPr>
            <w:r w:rsidRPr="00BB04BC">
              <w:rPr>
                <w:sz w:val="18"/>
              </w:rPr>
              <w:t>12/2006–04/2016</w:t>
            </w:r>
            <w:r w:rsidRPr="00BB04BC">
              <w:rPr>
                <w:sz w:val="18"/>
              </w:rPr>
              <w:tab/>
              <w:t xml:space="preserve">odborný asistent, Univerzita Tomáše Bati ve Zlíně, Fakulta aplikované informatiky, Ústav aplikované informatiky, (od roku 2011 Ústav informatiky a umělé inteligence), </w:t>
            </w:r>
          </w:p>
          <w:p w14:paraId="767DF7EC" w14:textId="77777777" w:rsidR="00D80636" w:rsidRPr="00BB04BC" w:rsidRDefault="00D80636" w:rsidP="00E2331B">
            <w:pPr>
              <w:ind w:left="1808" w:hanging="1808"/>
              <w:jc w:val="both"/>
              <w:rPr>
                <w:sz w:val="18"/>
              </w:rPr>
            </w:pPr>
            <w:r w:rsidRPr="00BB04BC">
              <w:rPr>
                <w:sz w:val="18"/>
              </w:rPr>
              <w:t>02/2002–11/2006</w:t>
            </w:r>
            <w:r w:rsidRPr="00BB04BC">
              <w:rPr>
                <w:sz w:val="18"/>
              </w:rPr>
              <w:tab/>
              <w:t xml:space="preserve">asistent, Univerzita Tomáše Bati ve Zlíně, Fakulta technologická, Institut řízení procesů a aplikované informatiky (od 01/2006 Fakulta aplikované informatiky, Ústav aplikované informatiky) </w:t>
            </w:r>
          </w:p>
          <w:p w14:paraId="599D19AF" w14:textId="77777777" w:rsidR="00D80636" w:rsidRPr="00BB04BC" w:rsidRDefault="00D80636" w:rsidP="00E2331B">
            <w:pPr>
              <w:ind w:left="1808" w:hanging="1808"/>
              <w:jc w:val="both"/>
              <w:rPr>
                <w:sz w:val="18"/>
              </w:rPr>
            </w:pPr>
            <w:bookmarkStart w:id="1377" w:name="OLE_LINK81"/>
            <w:bookmarkStart w:id="1378" w:name="OLE_LINK82"/>
            <w:r w:rsidRPr="00BB04BC">
              <w:rPr>
                <w:sz w:val="18"/>
              </w:rPr>
              <w:t xml:space="preserve">2014 – dosud </w:t>
            </w:r>
            <w:bookmarkEnd w:id="1377"/>
            <w:bookmarkEnd w:id="1378"/>
            <w:r w:rsidRPr="00BB04BC">
              <w:rPr>
                <w:sz w:val="18"/>
              </w:rPr>
              <w:t xml:space="preserve">      proděkan pro tvůrčí činnosti a doktorské studium FAI UTB ve Zlíně, zástupce děkana</w:t>
            </w:r>
          </w:p>
          <w:p w14:paraId="7AEF3FA3" w14:textId="77777777" w:rsidR="00D80636" w:rsidRPr="00BB04BC" w:rsidRDefault="00D80636" w:rsidP="00E2331B">
            <w:pPr>
              <w:jc w:val="both"/>
              <w:rPr>
                <w:sz w:val="18"/>
              </w:rPr>
            </w:pPr>
            <w:r w:rsidRPr="00BB04BC">
              <w:rPr>
                <w:sz w:val="18"/>
              </w:rPr>
              <w:t xml:space="preserve">2012 – dosud </w:t>
            </w:r>
            <w:r w:rsidRPr="00BB04BC">
              <w:rPr>
                <w:sz w:val="18"/>
              </w:rPr>
              <w:tab/>
              <w:t xml:space="preserve">člen mezinárodní organizace European Association for Security </w:t>
            </w:r>
          </w:p>
          <w:p w14:paraId="47695417" w14:textId="77777777" w:rsidR="00D80636" w:rsidRPr="00080943" w:rsidRDefault="00D80636" w:rsidP="00E2331B">
            <w:pPr>
              <w:jc w:val="both"/>
            </w:pPr>
            <w:r w:rsidRPr="00BB04BC">
              <w:rPr>
                <w:sz w:val="18"/>
              </w:rPr>
              <w:t>2006 – 2014</w:t>
            </w:r>
            <w:r w:rsidRPr="00BB04BC">
              <w:rPr>
                <w:sz w:val="18"/>
              </w:rPr>
              <w:tab/>
              <w:t>předseda Akademického senátu Fakulty aplikované informatiky, Univerzity Tomáše Bati ve Zlíně</w:t>
            </w:r>
          </w:p>
        </w:tc>
      </w:tr>
      <w:tr w:rsidR="00D80636" w14:paraId="6FDBBF9F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5A32F487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51029A43" w14:textId="77777777" w:rsidTr="00E2331B">
        <w:trPr>
          <w:trHeight w:val="425"/>
        </w:trPr>
        <w:tc>
          <w:tcPr>
            <w:tcW w:w="9859" w:type="dxa"/>
            <w:gridSpan w:val="11"/>
          </w:tcPr>
          <w:p w14:paraId="5C533C22" w14:textId="77777777" w:rsidR="00D80636" w:rsidRDefault="00D80636" w:rsidP="00E2331B">
            <w:pPr>
              <w:jc w:val="both"/>
            </w:pPr>
            <w:r>
              <w:t xml:space="preserve">Od roku 2003 vedoucí úspěšně obhájených 45 bakalářských a 35 diplomových prací. </w:t>
            </w:r>
          </w:p>
          <w:p w14:paraId="0036CA7C" w14:textId="77777777" w:rsidR="00D80636" w:rsidRDefault="00D80636" w:rsidP="00E2331B">
            <w:pPr>
              <w:jc w:val="both"/>
            </w:pPr>
            <w:r>
              <w:t>Konzultantem jedné úspěšně obhájené doktorské práce. Školitel 4 studentů doktorského studijního programu.</w:t>
            </w:r>
          </w:p>
        </w:tc>
      </w:tr>
      <w:tr w:rsidR="00D80636" w14:paraId="59AFAB4B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BE4E46A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471BAA32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B5D2B64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0564C0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5900ED75" w14:textId="77777777" w:rsidTr="00E2331B">
        <w:trPr>
          <w:cantSplit/>
        </w:trPr>
        <w:tc>
          <w:tcPr>
            <w:tcW w:w="3347" w:type="dxa"/>
            <w:gridSpan w:val="2"/>
          </w:tcPr>
          <w:p w14:paraId="434B34A9" w14:textId="77777777" w:rsidR="00D80636" w:rsidRDefault="00D80636" w:rsidP="00E2331B">
            <w:pPr>
              <w:jc w:val="both"/>
            </w:pPr>
            <w:r>
              <w:t>Řízení strojů a procesů</w:t>
            </w:r>
          </w:p>
        </w:tc>
        <w:tc>
          <w:tcPr>
            <w:tcW w:w="2245" w:type="dxa"/>
            <w:gridSpan w:val="2"/>
          </w:tcPr>
          <w:p w14:paraId="37301E1F" w14:textId="77777777" w:rsidR="00D80636" w:rsidRDefault="00D80636" w:rsidP="00E2331B">
            <w:pPr>
              <w:jc w:val="both"/>
            </w:pPr>
            <w:r>
              <w:t>2016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4C006639" w14:textId="77777777" w:rsidR="00D80636" w:rsidRDefault="00D80636" w:rsidP="00E2331B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465E862D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334E54A6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5F123826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15C841DF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13A291AD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5EBB4A1A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5216A062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4913C0BE" w14:textId="77777777" w:rsidR="00D80636" w:rsidRPr="003B5737" w:rsidRDefault="00D80636" w:rsidP="00E2331B">
            <w:pPr>
              <w:jc w:val="both"/>
            </w:pPr>
            <w:r>
              <w:t>67</w:t>
            </w:r>
          </w:p>
        </w:tc>
        <w:tc>
          <w:tcPr>
            <w:tcW w:w="693" w:type="dxa"/>
            <w:vMerge w:val="restart"/>
          </w:tcPr>
          <w:p w14:paraId="15D61D81" w14:textId="77777777" w:rsidR="00D80636" w:rsidRPr="003B5737" w:rsidRDefault="00D80636" w:rsidP="00E2331B">
            <w:pPr>
              <w:jc w:val="both"/>
            </w:pPr>
            <w:r>
              <w:t>99</w:t>
            </w:r>
          </w:p>
        </w:tc>
        <w:tc>
          <w:tcPr>
            <w:tcW w:w="694" w:type="dxa"/>
            <w:vMerge w:val="restart"/>
          </w:tcPr>
          <w:p w14:paraId="5236A798" w14:textId="77777777" w:rsidR="00D80636" w:rsidRPr="003B5737" w:rsidRDefault="00D80636" w:rsidP="00E2331B">
            <w:pPr>
              <w:jc w:val="both"/>
            </w:pPr>
            <w:r>
              <w:t>150</w:t>
            </w:r>
          </w:p>
        </w:tc>
      </w:tr>
      <w:tr w:rsidR="00D80636" w14:paraId="0108EDD7" w14:textId="77777777" w:rsidTr="00E2331B">
        <w:trPr>
          <w:trHeight w:val="205"/>
        </w:trPr>
        <w:tc>
          <w:tcPr>
            <w:tcW w:w="3347" w:type="dxa"/>
            <w:gridSpan w:val="2"/>
          </w:tcPr>
          <w:p w14:paraId="3E93BEB6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45081685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6254D451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6B6205C2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2A83D79E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1EF390DB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5ECD5FC0" w14:textId="77777777" w:rsidTr="00E2331B">
        <w:tc>
          <w:tcPr>
            <w:tcW w:w="9859" w:type="dxa"/>
            <w:gridSpan w:val="11"/>
            <w:shd w:val="clear" w:color="auto" w:fill="F7CAAC"/>
          </w:tcPr>
          <w:p w14:paraId="4E99012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74B472D9" w14:textId="77777777" w:rsidTr="00E2331B">
        <w:trPr>
          <w:trHeight w:val="2347"/>
        </w:trPr>
        <w:tc>
          <w:tcPr>
            <w:tcW w:w="9859" w:type="dxa"/>
            <w:gridSpan w:val="11"/>
          </w:tcPr>
          <w:p w14:paraId="07DF2B5C" w14:textId="77777777" w:rsidR="00D80636" w:rsidRPr="00750CF5" w:rsidRDefault="00D80636" w:rsidP="00E2331B">
            <w:pPr>
              <w:jc w:val="both"/>
              <w:rPr>
                <w:rStyle w:val="Hypertextovodkaz"/>
                <w:rFonts w:cs="Arial"/>
                <w:color w:val="3F3A38"/>
                <w:sz w:val="18"/>
                <w:szCs w:val="18"/>
              </w:rPr>
            </w:pPr>
            <w:r w:rsidRPr="00750CF5">
              <w:rPr>
                <w:rFonts w:cs="Arial"/>
                <w:b/>
                <w:kern w:val="18"/>
                <w:sz w:val="18"/>
                <w:szCs w:val="18"/>
              </w:rPr>
              <w:t>CHRAMCOV</w:t>
            </w:r>
            <w:r w:rsidRPr="00750CF5">
              <w:rPr>
                <w:rFonts w:cs="Arial"/>
                <w:b/>
                <w:sz w:val="18"/>
                <w:szCs w:val="18"/>
              </w:rPr>
              <w:t xml:space="preserve"> B</w:t>
            </w:r>
            <w:r w:rsidRPr="00750CF5">
              <w:rPr>
                <w:rFonts w:cs="Arial"/>
                <w:sz w:val="18"/>
                <w:szCs w:val="18"/>
              </w:rPr>
              <w:t xml:space="preserve">. </w:t>
            </w:r>
            <w:r w:rsidRPr="00750CF5">
              <w:rPr>
                <w:rFonts w:cs="Arial"/>
                <w:b/>
                <w:sz w:val="18"/>
                <w:szCs w:val="18"/>
              </w:rPr>
              <w:t>(60 %)</w:t>
            </w:r>
            <w:r w:rsidRPr="00750CF5">
              <w:rPr>
                <w:rFonts w:cs="Arial"/>
                <w:sz w:val="18"/>
                <w:szCs w:val="18"/>
              </w:rPr>
              <w:t xml:space="preserve"> and R. BUCKI. Lean Manufacturing System Design Based on Computer Simulation: Case Study for Manufacturing of Automotive Engine Control Units. In: Vladimír MODRÁK a Pavol SEMANČO, ed. </w:t>
            </w:r>
            <w:r w:rsidRPr="00750CF5">
              <w:rPr>
                <w:rFonts w:cs="Arial"/>
                <w:i/>
                <w:iCs/>
                <w:sz w:val="18"/>
                <w:szCs w:val="18"/>
              </w:rPr>
              <w:t>Handbook of Research on Design and Management of Lean Production Systems</w:t>
            </w:r>
            <w:r w:rsidRPr="00750CF5">
              <w:rPr>
                <w:rFonts w:cs="Arial"/>
                <w:sz w:val="18"/>
                <w:szCs w:val="18"/>
              </w:rPr>
              <w:t xml:space="preserve"> [online]. Hershey, PA, USA: IGI Global, 2014, s. 89–114. ISBN 9781466650398. Dostupné z: </w:t>
            </w:r>
            <w:hyperlink r:id="rId26" w:history="1">
              <w:r w:rsidRPr="00750CF5">
                <w:rPr>
                  <w:rStyle w:val="Hypertextovodkaz"/>
                  <w:rFonts w:cs="Arial"/>
                  <w:color w:val="3F3A38"/>
                  <w:sz w:val="18"/>
                  <w:szCs w:val="18"/>
                </w:rPr>
                <w:t>http://services.igi-global.com/resolvedoi/resolve.aspx?doi=10.4018/978-1-4666-5039-8.ch005</w:t>
              </w:r>
            </w:hyperlink>
          </w:p>
          <w:p w14:paraId="178F1D66" w14:textId="0DF971BB" w:rsidR="00D80636" w:rsidRPr="00750CF5" w:rsidRDefault="00D80636" w:rsidP="00E2331B">
            <w:pPr>
              <w:jc w:val="both"/>
              <w:rPr>
                <w:rStyle w:val="Hypertextovodkaz"/>
                <w:rFonts w:cs="Arial"/>
                <w:color w:val="3F3A38"/>
                <w:sz w:val="18"/>
                <w:szCs w:val="18"/>
              </w:rPr>
            </w:pPr>
            <w:r w:rsidRPr="00750CF5">
              <w:rPr>
                <w:rFonts w:cs="Arial"/>
                <w:sz w:val="18"/>
                <w:szCs w:val="18"/>
              </w:rPr>
              <w:t xml:space="preserve">ŠENKEŘÍK, R., KOMÍNKOVÁ OPLATKOVÁ, Z., ZELINKA, I., </w:t>
            </w:r>
            <w:r w:rsidRPr="00750CF5">
              <w:rPr>
                <w:rFonts w:cs="Arial"/>
                <w:b/>
                <w:sz w:val="18"/>
                <w:szCs w:val="18"/>
              </w:rPr>
              <w:t>CHRAMCOV, B. (5 %),</w:t>
            </w:r>
            <w:r w:rsidRPr="00750CF5">
              <w:rPr>
                <w:rFonts w:cs="Arial"/>
                <w:sz w:val="18"/>
                <w:szCs w:val="18"/>
              </w:rPr>
              <w:t xml:space="preserve"> DAVENDRA, D.</w:t>
            </w:r>
            <w:ins w:id="1379" w:author="Jiří Vojtěšek" w:date="2018-11-25T19:22:00Z">
              <w:r w:rsidR="00503093">
                <w:rPr>
                  <w:rFonts w:cs="Arial"/>
                  <w:sz w:val="18"/>
                  <w:szCs w:val="18"/>
                </w:rPr>
                <w:t xml:space="preserve"> </w:t>
              </w:r>
            </w:ins>
            <w:del w:id="1380" w:author="Jiří Vojtěšek" w:date="2018-11-25T19:22:00Z">
              <w:r w:rsidRPr="00750CF5" w:rsidDel="00503093">
                <w:rPr>
                  <w:rFonts w:cs="Arial"/>
                  <w:sz w:val="18"/>
                  <w:szCs w:val="18"/>
                </w:rPr>
                <w:delText xml:space="preserve">D. </w:delText>
              </w:r>
            </w:del>
            <w:r w:rsidRPr="00750CF5">
              <w:rPr>
                <w:rFonts w:cs="Arial"/>
                <w:sz w:val="18"/>
                <w:szCs w:val="18"/>
              </w:rPr>
              <w:t xml:space="preserve">and PLUHÁČEK, M. Utilization of analytic programming for the evolutionary synthesis of the robust multi-chaotic controller for selected sets of discrete chaotic systems. </w:t>
            </w:r>
            <w:r w:rsidRPr="00750CF5">
              <w:rPr>
                <w:rFonts w:cs="Arial"/>
                <w:i/>
                <w:iCs/>
                <w:sz w:val="18"/>
                <w:szCs w:val="18"/>
              </w:rPr>
              <w:t>Soft Computing</w:t>
            </w:r>
            <w:r w:rsidRPr="00750CF5">
              <w:rPr>
                <w:rFonts w:cs="Arial"/>
                <w:sz w:val="18"/>
                <w:szCs w:val="18"/>
              </w:rPr>
              <w:t>. 2014. Vol. 18, no. 4, p. 651–668. IF= 1.271</w:t>
            </w:r>
          </w:p>
          <w:p w14:paraId="686795A3" w14:textId="77777777" w:rsidR="00D80636" w:rsidRPr="00750CF5" w:rsidRDefault="00D80636" w:rsidP="00E2331B">
            <w:pPr>
              <w:jc w:val="both"/>
              <w:rPr>
                <w:rFonts w:cs="Arial"/>
                <w:sz w:val="18"/>
                <w:szCs w:val="18"/>
              </w:rPr>
            </w:pPr>
            <w:r w:rsidRPr="00750CF5">
              <w:rPr>
                <w:rFonts w:cs="Arial"/>
                <w:sz w:val="18"/>
                <w:szCs w:val="18"/>
              </w:rPr>
              <w:t xml:space="preserve">BUCKI, R., </w:t>
            </w:r>
            <w:r w:rsidRPr="00750CF5">
              <w:rPr>
                <w:rFonts w:cs="Arial"/>
                <w:b/>
                <w:sz w:val="18"/>
                <w:szCs w:val="18"/>
              </w:rPr>
              <w:t>CHRAMCOV, B. (35 %),</w:t>
            </w:r>
            <w:r w:rsidRPr="00750CF5">
              <w:rPr>
                <w:rFonts w:cs="Arial"/>
                <w:sz w:val="18"/>
                <w:szCs w:val="18"/>
              </w:rPr>
              <w:t xml:space="preserve"> and SUCHÁNEK, P. Heuristic algorithms for manufacturing and replacement strategies of the production system. </w:t>
            </w:r>
            <w:r w:rsidRPr="00750CF5">
              <w:rPr>
                <w:rFonts w:cs="Arial"/>
                <w:i/>
                <w:iCs/>
                <w:sz w:val="18"/>
                <w:szCs w:val="18"/>
              </w:rPr>
              <w:t>Journal of Universal Computer Science</w:t>
            </w:r>
            <w:r w:rsidRPr="00750CF5">
              <w:rPr>
                <w:rFonts w:cs="Arial"/>
                <w:sz w:val="18"/>
                <w:szCs w:val="18"/>
              </w:rPr>
              <w:t>. 2015. Vol. 21, no. 4, p. 503–525. IF= 0.466</w:t>
            </w:r>
          </w:p>
          <w:p w14:paraId="68E48845" w14:textId="77777777" w:rsidR="00D80636" w:rsidRPr="00750CF5" w:rsidRDefault="00D80636" w:rsidP="00E2331B">
            <w:pPr>
              <w:jc w:val="both"/>
              <w:rPr>
                <w:sz w:val="18"/>
                <w:szCs w:val="18"/>
              </w:rPr>
            </w:pPr>
            <w:r w:rsidRPr="00750CF5">
              <w:rPr>
                <w:sz w:val="18"/>
                <w:szCs w:val="18"/>
              </w:rPr>
              <w:t xml:space="preserve">ALI, A. A, R. JASEK, S. KRAYEM, </w:t>
            </w:r>
            <w:r w:rsidRPr="00750CF5">
              <w:rPr>
                <w:b/>
                <w:sz w:val="18"/>
                <w:szCs w:val="18"/>
              </w:rPr>
              <w:t>B. CHRAMCOV (20 %)</w:t>
            </w:r>
            <w:r w:rsidRPr="00750CF5">
              <w:rPr>
                <w:sz w:val="18"/>
                <w:szCs w:val="18"/>
              </w:rPr>
              <w:t xml:space="preserve"> a P. ZACEK. Improved Adaptive Fault Tolerance Model for Increasing Reliability in Cloud Computing Using Event-B. In: Radek SILHAVY, ed. </w:t>
            </w:r>
            <w:r w:rsidRPr="00750CF5">
              <w:rPr>
                <w:i/>
                <w:iCs/>
                <w:sz w:val="18"/>
                <w:szCs w:val="18"/>
              </w:rPr>
              <w:t>Cybernetics and Algorithms in Intelligent Systems: Proceedings of 7th Computer Science On-line Conference 2018, Volume 3</w:t>
            </w:r>
            <w:r w:rsidRPr="00750CF5">
              <w:rPr>
                <w:sz w:val="18"/>
                <w:szCs w:val="18"/>
              </w:rPr>
              <w:t xml:space="preserve">. Cham: Springer International Publishing, 2019, s. 246–258. Advances in Intelligent Systems and Computing. ISBN 978-3-319-91192-2. </w:t>
            </w:r>
          </w:p>
          <w:p w14:paraId="224CBB26" w14:textId="77777777" w:rsidR="00D80636" w:rsidRPr="003B5737" w:rsidRDefault="00D80636" w:rsidP="00E2331B">
            <w:pPr>
              <w:jc w:val="both"/>
            </w:pPr>
            <w:r w:rsidRPr="00750CF5">
              <w:rPr>
                <w:b/>
                <w:sz w:val="18"/>
                <w:szCs w:val="18"/>
              </w:rPr>
              <w:t>CHRAMCOV, B. (80 %),</w:t>
            </w:r>
            <w:r w:rsidRPr="00750CF5">
              <w:rPr>
                <w:sz w:val="18"/>
                <w:szCs w:val="18"/>
              </w:rPr>
              <w:t xml:space="preserve"> and M. JEMELKA. Optimization of the logistics process in warehouse of automotive company based on simulation study. In: </w:t>
            </w:r>
            <w:r w:rsidRPr="00750CF5">
              <w:rPr>
                <w:i/>
                <w:iCs/>
                <w:sz w:val="18"/>
                <w:szCs w:val="18"/>
              </w:rPr>
              <w:t>Intenational Conference on Modeling and Applied Simulation 2017</w:t>
            </w:r>
            <w:r w:rsidRPr="00750CF5">
              <w:rPr>
                <w:sz w:val="18"/>
                <w:szCs w:val="18"/>
              </w:rPr>
              <w:t xml:space="preserve">: </w:t>
            </w:r>
            <w:r w:rsidRPr="00750CF5">
              <w:rPr>
                <w:i/>
                <w:iCs/>
                <w:sz w:val="18"/>
                <w:szCs w:val="18"/>
              </w:rPr>
              <w:t>Proceedings of the 16th International Conference on Modeling and Applied Simulation 2017</w:t>
            </w:r>
            <w:r w:rsidRPr="00750CF5">
              <w:rPr>
                <w:sz w:val="18"/>
                <w:szCs w:val="18"/>
              </w:rPr>
              <w:t>. 2017, s. 170–176. ISBN 978-88-97999-91-1.</w:t>
            </w:r>
          </w:p>
        </w:tc>
      </w:tr>
      <w:tr w:rsidR="00D80636" w14:paraId="2394A4F3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49A6EB10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4F5A27CF" w14:textId="77777777" w:rsidTr="00E2331B">
        <w:trPr>
          <w:trHeight w:val="146"/>
        </w:trPr>
        <w:tc>
          <w:tcPr>
            <w:tcW w:w="9859" w:type="dxa"/>
            <w:gridSpan w:val="11"/>
          </w:tcPr>
          <w:p w14:paraId="1888B37B" w14:textId="77777777" w:rsidR="00D80636" w:rsidRPr="003232CF" w:rsidRDefault="00D80636" w:rsidP="00E2331B">
            <w:pPr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80636" w14:paraId="55C13776" w14:textId="77777777" w:rsidTr="00E2331B">
        <w:trPr>
          <w:cantSplit/>
          <w:trHeight w:val="359"/>
        </w:trPr>
        <w:tc>
          <w:tcPr>
            <w:tcW w:w="2518" w:type="dxa"/>
            <w:shd w:val="clear" w:color="auto" w:fill="F7CAAC"/>
          </w:tcPr>
          <w:p w14:paraId="50B61DE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75A5B108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70856DC0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49D043AE" w14:textId="77777777" w:rsidR="00D80636" w:rsidRDefault="00D80636" w:rsidP="00E2331B">
            <w:pPr>
              <w:jc w:val="both"/>
            </w:pPr>
            <w:r>
              <w:t>27. 6. 2018</w:t>
            </w:r>
          </w:p>
        </w:tc>
      </w:tr>
    </w:tbl>
    <w:p w14:paraId="70798E1E" w14:textId="77777777" w:rsidR="006C1AD1" w:rsidRDefault="006C1AD1"/>
    <w:p w14:paraId="024E1674" w14:textId="77777777" w:rsidR="001E6E61" w:rsidRDefault="001E6E6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4C13A231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08C015DE" w14:textId="77777777" w:rsidR="00D80636" w:rsidRDefault="00D80636" w:rsidP="00E2331B">
            <w:pPr>
              <w:tabs>
                <w:tab w:val="right" w:pos="945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17493D02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84219A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0ADE900F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47AEF25C" w14:textId="77777777" w:rsidTr="00E2331B">
        <w:tc>
          <w:tcPr>
            <w:tcW w:w="2518" w:type="dxa"/>
            <w:shd w:val="clear" w:color="auto" w:fill="F7CAAC"/>
          </w:tcPr>
          <w:p w14:paraId="6FB639F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3CDB6498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24AD7598" w14:textId="77777777" w:rsidTr="00E2331B">
        <w:tc>
          <w:tcPr>
            <w:tcW w:w="2518" w:type="dxa"/>
            <w:shd w:val="clear" w:color="auto" w:fill="F7CAAC"/>
          </w:tcPr>
          <w:p w14:paraId="1D9496C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68692496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37FE3A23" w14:textId="77777777" w:rsidTr="00E2331B">
        <w:tc>
          <w:tcPr>
            <w:tcW w:w="2518" w:type="dxa"/>
            <w:shd w:val="clear" w:color="auto" w:fill="F7CAAC"/>
          </w:tcPr>
          <w:p w14:paraId="2D851FA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671C6F42" w14:textId="77777777" w:rsidR="00D80636" w:rsidRDefault="00D80636" w:rsidP="00E2331B">
            <w:pPr>
              <w:jc w:val="both"/>
            </w:pPr>
            <w:r>
              <w:t xml:space="preserve">Ján </w:t>
            </w:r>
            <w:bookmarkStart w:id="1381" w:name="aIvanka"/>
            <w:r>
              <w:t>Ivanka</w:t>
            </w:r>
            <w:bookmarkEnd w:id="1381"/>
          </w:p>
        </w:tc>
        <w:tc>
          <w:tcPr>
            <w:tcW w:w="709" w:type="dxa"/>
            <w:shd w:val="clear" w:color="auto" w:fill="F7CAAC"/>
          </w:tcPr>
          <w:p w14:paraId="48E5212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19359768" w14:textId="77777777" w:rsidR="00D80636" w:rsidRDefault="00D80636" w:rsidP="00E2331B">
            <w:pPr>
              <w:jc w:val="both"/>
            </w:pPr>
            <w:r>
              <w:t>Ing.</w:t>
            </w:r>
          </w:p>
        </w:tc>
      </w:tr>
      <w:tr w:rsidR="00D80636" w14:paraId="7897DEBA" w14:textId="77777777" w:rsidTr="00E2331B">
        <w:tc>
          <w:tcPr>
            <w:tcW w:w="2518" w:type="dxa"/>
            <w:shd w:val="clear" w:color="auto" w:fill="F7CAAC"/>
          </w:tcPr>
          <w:p w14:paraId="2F0923E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0CB286C5" w14:textId="77777777" w:rsidR="00D80636" w:rsidRDefault="00D80636" w:rsidP="00E2331B">
            <w:pPr>
              <w:jc w:val="both"/>
            </w:pPr>
            <w:r>
              <w:t>1960</w:t>
            </w:r>
          </w:p>
        </w:tc>
        <w:tc>
          <w:tcPr>
            <w:tcW w:w="1721" w:type="dxa"/>
            <w:shd w:val="clear" w:color="auto" w:fill="F7CAAC"/>
          </w:tcPr>
          <w:p w14:paraId="37E8FC1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001C1E55" w14:textId="77777777" w:rsidR="00D80636" w:rsidRDefault="00D80636" w:rsidP="00E2331B">
            <w:pPr>
              <w:jc w:val="both"/>
            </w:pPr>
            <w:r>
              <w:t>pp</w:t>
            </w:r>
          </w:p>
        </w:tc>
        <w:tc>
          <w:tcPr>
            <w:tcW w:w="994" w:type="dxa"/>
            <w:shd w:val="clear" w:color="auto" w:fill="F7CAAC"/>
          </w:tcPr>
          <w:p w14:paraId="51C44EC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30F5FCB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FDAD0C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8874610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6356BA6A" w14:textId="77777777" w:rsidTr="00E2331B">
        <w:tc>
          <w:tcPr>
            <w:tcW w:w="5068" w:type="dxa"/>
            <w:gridSpan w:val="3"/>
            <w:shd w:val="clear" w:color="auto" w:fill="F7CAAC"/>
          </w:tcPr>
          <w:p w14:paraId="75487CC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78E7DE31" w14:textId="77777777" w:rsidR="00D80636" w:rsidRDefault="00D80636" w:rsidP="00E2331B">
            <w:pPr>
              <w:jc w:val="both"/>
            </w:pPr>
            <w:del w:id="1382" w:author="Uzivatel" w:date="2018-11-13T08:55:00Z">
              <w:r w:rsidDel="00A608FA">
                <w:delText>pp</w:delText>
              </w:r>
            </w:del>
          </w:p>
        </w:tc>
        <w:tc>
          <w:tcPr>
            <w:tcW w:w="994" w:type="dxa"/>
            <w:shd w:val="clear" w:color="auto" w:fill="F7CAAC"/>
          </w:tcPr>
          <w:p w14:paraId="7244006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5D039F9" w14:textId="77777777" w:rsidR="00D80636" w:rsidRDefault="00D80636" w:rsidP="00E2331B">
            <w:pPr>
              <w:jc w:val="both"/>
            </w:pPr>
            <w:del w:id="1383" w:author="Uzivatel" w:date="2018-11-13T08:55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104CD51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E9849DE" w14:textId="77777777" w:rsidR="00D80636" w:rsidRDefault="00D80636" w:rsidP="00E2331B">
            <w:pPr>
              <w:jc w:val="both"/>
            </w:pPr>
            <w:del w:id="1384" w:author="Uzivatel" w:date="2018-11-13T08:55:00Z">
              <w:r w:rsidDel="00A608FA">
                <w:delText>N</w:delText>
              </w:r>
            </w:del>
          </w:p>
        </w:tc>
      </w:tr>
      <w:tr w:rsidR="00D80636" w14:paraId="6B84D1DD" w14:textId="77777777" w:rsidTr="00E2331B">
        <w:tc>
          <w:tcPr>
            <w:tcW w:w="6060" w:type="dxa"/>
            <w:gridSpan w:val="5"/>
            <w:shd w:val="clear" w:color="auto" w:fill="F7CAAC"/>
          </w:tcPr>
          <w:p w14:paraId="113A5C96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06FEA57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721D5CF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59E77364" w14:textId="77777777" w:rsidTr="00E2331B">
        <w:tc>
          <w:tcPr>
            <w:tcW w:w="6060" w:type="dxa"/>
            <w:gridSpan w:val="5"/>
          </w:tcPr>
          <w:p w14:paraId="6173EC9E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37494171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10604FF0" w14:textId="77777777" w:rsidR="00D80636" w:rsidRDefault="00D80636" w:rsidP="00E2331B">
            <w:pPr>
              <w:jc w:val="both"/>
            </w:pPr>
          </w:p>
        </w:tc>
      </w:tr>
      <w:tr w:rsidR="00D80636" w14:paraId="5C3D8DA4" w14:textId="77777777" w:rsidTr="00E2331B">
        <w:tc>
          <w:tcPr>
            <w:tcW w:w="9859" w:type="dxa"/>
            <w:gridSpan w:val="11"/>
            <w:shd w:val="clear" w:color="auto" w:fill="F7CAAC"/>
          </w:tcPr>
          <w:p w14:paraId="1F42AEED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195B2580" w14:textId="77777777" w:rsidTr="00E2331B">
        <w:trPr>
          <w:trHeight w:val="182"/>
        </w:trPr>
        <w:tc>
          <w:tcPr>
            <w:tcW w:w="9859" w:type="dxa"/>
            <w:gridSpan w:val="11"/>
            <w:tcBorders>
              <w:top w:val="nil"/>
            </w:tcBorders>
          </w:tcPr>
          <w:p w14:paraId="406FBAB9" w14:textId="77777777" w:rsidR="00D80636" w:rsidRDefault="00D80636" w:rsidP="006C1AD1">
            <w:pPr>
              <w:jc w:val="both"/>
            </w:pPr>
            <w:r>
              <w:t>Mechanické zábranné systémy – garant, přednášející, cvičící (100 %)</w:t>
            </w:r>
          </w:p>
        </w:tc>
      </w:tr>
      <w:tr w:rsidR="00D80636" w14:paraId="7E58FAA3" w14:textId="77777777" w:rsidTr="00E2331B">
        <w:tc>
          <w:tcPr>
            <w:tcW w:w="9859" w:type="dxa"/>
            <w:gridSpan w:val="11"/>
            <w:shd w:val="clear" w:color="auto" w:fill="F7CAAC"/>
          </w:tcPr>
          <w:p w14:paraId="58BA4E41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3285624C" w14:textId="77777777" w:rsidTr="00E2331B">
        <w:trPr>
          <w:trHeight w:val="558"/>
        </w:trPr>
        <w:tc>
          <w:tcPr>
            <w:tcW w:w="9859" w:type="dxa"/>
            <w:gridSpan w:val="11"/>
          </w:tcPr>
          <w:p w14:paraId="3694360D" w14:textId="77777777" w:rsidR="00D80636" w:rsidRDefault="00D80636" w:rsidP="00E2331B">
            <w:pPr>
              <w:jc w:val="both"/>
            </w:pPr>
            <w:r>
              <w:t xml:space="preserve">1979 – 1984  Vojenská akademie Brno, fakulta vojenskoinženýrská, VAAZ Brno, Vojenská sdělovací a spojovací </w:t>
            </w:r>
          </w:p>
          <w:p w14:paraId="6EEA6DDB" w14:textId="77777777" w:rsidR="00D80636" w:rsidRPr="006E5F52" w:rsidRDefault="00D80636" w:rsidP="00E2331B">
            <w:pPr>
              <w:jc w:val="both"/>
            </w:pPr>
            <w:r>
              <w:t xml:space="preserve">                       technika (Ing.)</w:t>
            </w:r>
          </w:p>
        </w:tc>
      </w:tr>
      <w:tr w:rsidR="00D80636" w14:paraId="49D55913" w14:textId="77777777" w:rsidTr="00E2331B">
        <w:tc>
          <w:tcPr>
            <w:tcW w:w="9859" w:type="dxa"/>
            <w:gridSpan w:val="11"/>
            <w:shd w:val="clear" w:color="auto" w:fill="F7CAAC"/>
          </w:tcPr>
          <w:p w14:paraId="4218BB4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80636" w14:paraId="55F05BC0" w14:textId="77777777" w:rsidTr="00E2331B">
        <w:trPr>
          <w:trHeight w:val="1090"/>
        </w:trPr>
        <w:tc>
          <w:tcPr>
            <w:tcW w:w="9859" w:type="dxa"/>
            <w:gridSpan w:val="11"/>
          </w:tcPr>
          <w:p w14:paraId="18C71648" w14:textId="77777777" w:rsidR="00D80636" w:rsidRDefault="00D80636" w:rsidP="00E2331B">
            <w:pPr>
              <w:jc w:val="both"/>
            </w:pPr>
            <w:r>
              <w:t>1984 – 1986 : Vysoká škola sdělovací techniky, Uljanovsk, RSFSR, specializace: troposférické a kosmické spojení</w:t>
            </w:r>
          </w:p>
          <w:p w14:paraId="28AE7C9C" w14:textId="77777777" w:rsidR="00D80636" w:rsidRDefault="00D80636" w:rsidP="00E2331B">
            <w:pPr>
              <w:jc w:val="both"/>
            </w:pPr>
            <w:r>
              <w:t>1986 – 1991 : Armáda ČR, GŠ Praha – technický a vývojový pracovník</w:t>
            </w:r>
          </w:p>
          <w:p w14:paraId="48EF25D8" w14:textId="77777777" w:rsidR="00D80636" w:rsidRDefault="00D80636" w:rsidP="00E2331B">
            <w:pPr>
              <w:jc w:val="both"/>
            </w:pPr>
            <w:r>
              <w:t xml:space="preserve">1991 – 2002 : </w:t>
            </w:r>
            <w:r w:rsidRPr="00F37BBA">
              <w:t xml:space="preserve">Ved. vývojového odd. </w:t>
            </w:r>
            <w:r>
              <w:t xml:space="preserve">MV </w:t>
            </w:r>
            <w:r w:rsidRPr="00F37BBA">
              <w:t>ČR a MS ČR</w:t>
            </w:r>
          </w:p>
          <w:p w14:paraId="198B99A7" w14:textId="77777777" w:rsidR="00D80636" w:rsidRDefault="00D80636" w:rsidP="00E2331B">
            <w:pPr>
              <w:jc w:val="both"/>
              <w:rPr>
                <w:szCs w:val="24"/>
              </w:rPr>
            </w:pPr>
            <w:r>
              <w:t xml:space="preserve">2003 – </w:t>
            </w:r>
            <w:r w:rsidRPr="004B1C87">
              <w:rPr>
                <w:szCs w:val="24"/>
              </w:rPr>
              <w:t xml:space="preserve">2009 </w:t>
            </w:r>
            <w:r>
              <w:rPr>
                <w:szCs w:val="24"/>
              </w:rPr>
              <w:t>: UTB</w:t>
            </w:r>
            <w:r w:rsidRPr="004B1C87">
              <w:rPr>
                <w:szCs w:val="24"/>
              </w:rPr>
              <w:t xml:space="preserve"> ve Zlíně, Fakulta aplikované informatiky, Ústav elektrotechniky a měření,</w:t>
            </w:r>
            <w:r>
              <w:rPr>
                <w:szCs w:val="24"/>
              </w:rPr>
              <w:t xml:space="preserve"> </w:t>
            </w:r>
            <w:r w:rsidRPr="004B1C87">
              <w:rPr>
                <w:szCs w:val="24"/>
              </w:rPr>
              <w:t>odborný asistent</w:t>
            </w:r>
          </w:p>
          <w:p w14:paraId="1B924867" w14:textId="77777777" w:rsidR="00D80636" w:rsidRDefault="00D80636" w:rsidP="00E2331B">
            <w:pPr>
              <w:jc w:val="both"/>
            </w:pPr>
            <w:r w:rsidRPr="004B1C87">
              <w:rPr>
                <w:szCs w:val="24"/>
              </w:rPr>
              <w:t>2010</w:t>
            </w:r>
            <w:r>
              <w:rPr>
                <w:szCs w:val="24"/>
              </w:rPr>
              <w:t xml:space="preserve"> – </w:t>
            </w:r>
            <w:r w:rsidRPr="004B1C87">
              <w:rPr>
                <w:szCs w:val="24"/>
              </w:rPr>
              <w:t>dosud: U</w:t>
            </w:r>
            <w:r>
              <w:rPr>
                <w:szCs w:val="24"/>
              </w:rPr>
              <w:t xml:space="preserve">TB </w:t>
            </w:r>
            <w:r w:rsidRPr="004B1C87">
              <w:rPr>
                <w:szCs w:val="24"/>
              </w:rPr>
              <w:t>ve Zlíně, Fakulta aplikované informatiky, Ústav bezpečnostního inženýrství,</w:t>
            </w:r>
            <w:r>
              <w:rPr>
                <w:szCs w:val="24"/>
              </w:rPr>
              <w:t xml:space="preserve"> </w:t>
            </w:r>
            <w:r w:rsidRPr="004B1C87">
              <w:rPr>
                <w:szCs w:val="24"/>
              </w:rPr>
              <w:t>odborný asistent</w:t>
            </w:r>
          </w:p>
        </w:tc>
      </w:tr>
      <w:tr w:rsidR="00D80636" w14:paraId="7C887D12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00FCC7C5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1220EC4C" w14:textId="77777777" w:rsidTr="00E2331B">
        <w:trPr>
          <w:trHeight w:val="344"/>
        </w:trPr>
        <w:tc>
          <w:tcPr>
            <w:tcW w:w="9859" w:type="dxa"/>
            <w:gridSpan w:val="11"/>
          </w:tcPr>
          <w:p w14:paraId="1B3317B3" w14:textId="77777777" w:rsidR="00D80636" w:rsidRDefault="00D80636" w:rsidP="00E2331B">
            <w:pPr>
              <w:jc w:val="both"/>
            </w:pPr>
            <w:r>
              <w:t xml:space="preserve">Od roku 2003 vedoucí úspěšně obhájených 126  bakalářských a 85 diplomových prací. </w:t>
            </w:r>
          </w:p>
        </w:tc>
      </w:tr>
      <w:tr w:rsidR="00D80636" w14:paraId="0B9B17F6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415D0EA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23FC686B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253E8852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B00752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2277A1A4" w14:textId="77777777" w:rsidTr="00E2331B">
        <w:trPr>
          <w:cantSplit/>
        </w:trPr>
        <w:tc>
          <w:tcPr>
            <w:tcW w:w="3347" w:type="dxa"/>
            <w:gridSpan w:val="2"/>
          </w:tcPr>
          <w:p w14:paraId="57F2F43C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1E9080A9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28A48539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4A97AD87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37E8FB5F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00003180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7C5A8862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6280D583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038BEE6A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2A461A99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5E771B0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   2</w:t>
            </w:r>
          </w:p>
        </w:tc>
        <w:tc>
          <w:tcPr>
            <w:tcW w:w="693" w:type="dxa"/>
            <w:vMerge w:val="restart"/>
          </w:tcPr>
          <w:p w14:paraId="1A53AA6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  13</w:t>
            </w:r>
          </w:p>
        </w:tc>
        <w:tc>
          <w:tcPr>
            <w:tcW w:w="694" w:type="dxa"/>
            <w:vMerge w:val="restart"/>
          </w:tcPr>
          <w:p w14:paraId="16BD6F1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  15</w:t>
            </w:r>
          </w:p>
        </w:tc>
      </w:tr>
      <w:tr w:rsidR="00D80636" w14:paraId="74C49399" w14:textId="77777777" w:rsidTr="00E2331B">
        <w:trPr>
          <w:trHeight w:val="205"/>
        </w:trPr>
        <w:tc>
          <w:tcPr>
            <w:tcW w:w="3347" w:type="dxa"/>
            <w:gridSpan w:val="2"/>
          </w:tcPr>
          <w:p w14:paraId="382F140F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0121520E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765584F3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49DA6260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59FCEB3E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56D998B7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44A9BE5B" w14:textId="77777777" w:rsidTr="00E2331B">
        <w:tc>
          <w:tcPr>
            <w:tcW w:w="9859" w:type="dxa"/>
            <w:gridSpan w:val="11"/>
            <w:shd w:val="clear" w:color="auto" w:fill="F7CAAC"/>
          </w:tcPr>
          <w:p w14:paraId="345F3CB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7DEDD4E2" w14:textId="77777777" w:rsidTr="00E2331B">
        <w:trPr>
          <w:trHeight w:val="64"/>
        </w:trPr>
        <w:tc>
          <w:tcPr>
            <w:tcW w:w="9859" w:type="dxa"/>
            <w:gridSpan w:val="11"/>
          </w:tcPr>
          <w:p w14:paraId="3EF87C87" w14:textId="77777777" w:rsidR="00D80636" w:rsidRPr="00821497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IVANKA, J</w:t>
            </w:r>
            <w:r w:rsidRPr="00821497">
              <w:t>.</w:t>
            </w:r>
            <w:r>
              <w:t xml:space="preserve"> </w:t>
            </w:r>
            <w:r w:rsidRPr="008571DB">
              <w:rPr>
                <w:b/>
              </w:rPr>
              <w:t>(100 %)</w:t>
            </w:r>
            <w:r>
              <w:rPr>
                <w:b/>
              </w:rPr>
              <w:t>.</w:t>
            </w:r>
            <w:r w:rsidRPr="00821497">
              <w:t xml:space="preserve"> </w:t>
            </w:r>
            <w:r w:rsidRPr="006E5F52">
              <w:t>R</w:t>
            </w:r>
            <w:r>
              <w:t>emote Control Technologies in the Security Industry.</w:t>
            </w:r>
            <w:r w:rsidRPr="00821497">
              <w:t xml:space="preserve"> In: </w:t>
            </w:r>
            <w:r w:rsidRPr="008571DB">
              <w:rPr>
                <w:i/>
              </w:rPr>
              <w:t>Sborník  příspěvků , mezinárodní konference  ICMT´13, Brno,</w:t>
            </w:r>
            <w:r w:rsidRPr="00821497">
              <w:t xml:space="preserve"> IDET 2013,  International Conference on Military Technologies 2013, 22.5. 2013, s. 575-580, sec.4  ISBN 978-80-7231-918-3 (for CD ISBN 978-80-7231-788-2) (</w:t>
            </w:r>
            <w:r w:rsidRPr="006E5F52">
              <w:t xml:space="preserve"> ISI Proceedings – Thomson Reuters)</w:t>
            </w:r>
          </w:p>
          <w:p w14:paraId="5DCE2E38" w14:textId="77777777" w:rsidR="00D80636" w:rsidRPr="006E5F52" w:rsidRDefault="00D80636" w:rsidP="00E2331B">
            <w:pPr>
              <w:jc w:val="both"/>
            </w:pPr>
            <w:r w:rsidRPr="006E5F52">
              <w:rPr>
                <w:b/>
              </w:rPr>
              <w:t>IVANKA, J</w:t>
            </w:r>
            <w:r w:rsidRPr="00821497">
              <w:t>.</w:t>
            </w:r>
            <w:r>
              <w:t xml:space="preserve"> </w:t>
            </w:r>
            <w:r w:rsidRPr="008571DB">
              <w:rPr>
                <w:b/>
              </w:rPr>
              <w:t>(100 %)</w:t>
            </w:r>
            <w:r>
              <w:rPr>
                <w:b/>
              </w:rPr>
              <w:t>.</w:t>
            </w:r>
            <w:r w:rsidRPr="00821497">
              <w:t xml:space="preserve"> </w:t>
            </w:r>
            <w:hyperlink r:id="rId27" w:tgtFrame="_blank" w:history="1">
              <w:r w:rsidRPr="006E5F52">
                <w:rPr>
                  <w:bCs/>
                </w:rPr>
                <w:t>Use of Safety Light Curtains in Mechatronic Systems</w:t>
              </w:r>
            </w:hyperlink>
            <w:r w:rsidRPr="00821497">
              <w:t xml:space="preserve">. In.: </w:t>
            </w:r>
            <w:r w:rsidRPr="00821497">
              <w:rPr>
                <w:i/>
                <w:iCs/>
              </w:rPr>
              <w:t xml:space="preserve">American Journal of Mechanical Engineering, 2013, Vol. 1, No. 7, 194-197 </w:t>
            </w:r>
            <w:r w:rsidRPr="00821497">
              <w:t xml:space="preserve">, </w:t>
            </w:r>
            <w:r w:rsidRPr="006E5F52">
              <w:rPr>
                <w:bCs/>
              </w:rPr>
              <w:t>Publication Date (Web):</w:t>
            </w:r>
            <w:r w:rsidRPr="006E5F52">
              <w:t xml:space="preserve"> 26 November 2013, </w:t>
            </w:r>
            <w:r w:rsidRPr="006E5F52">
              <w:rPr>
                <w:bCs/>
              </w:rPr>
              <w:t>DOI:</w:t>
            </w:r>
            <w:r w:rsidRPr="006E5F52">
              <w:t xml:space="preserve"> 10.12691/ajme-1-7-8, Available online at </w:t>
            </w:r>
            <w:hyperlink r:id="rId28" w:history="1">
              <w:r w:rsidRPr="006E5F52">
                <w:rPr>
                  <w:rStyle w:val="Hypertextovodkaz"/>
                </w:rPr>
                <w:t>http://pubs.sciepub.com/ajme/1/7/8</w:t>
              </w:r>
            </w:hyperlink>
            <w:r w:rsidRPr="006E5F52">
              <w:t>, ISSN 2328-4102 (Print) ISSN 2328-4110 (On-line).</w:t>
            </w:r>
          </w:p>
          <w:p w14:paraId="49CFF8C1" w14:textId="77777777" w:rsidR="00D80636" w:rsidRPr="006E5F52" w:rsidRDefault="00D80636" w:rsidP="00E2331B">
            <w:pPr>
              <w:jc w:val="both"/>
              <w:rPr>
                <w:szCs w:val="22"/>
              </w:rPr>
            </w:pPr>
            <w:r w:rsidRPr="006E5F52">
              <w:rPr>
                <w:b/>
              </w:rPr>
              <w:t>IVANKA, J</w:t>
            </w:r>
            <w:r>
              <w:t xml:space="preserve">. </w:t>
            </w:r>
            <w:r w:rsidRPr="006E5F52">
              <w:rPr>
                <w:b/>
              </w:rPr>
              <w:t>(50</w:t>
            </w:r>
            <w:r>
              <w:rPr>
                <w:b/>
              </w:rPr>
              <w:t xml:space="preserve"> %)</w:t>
            </w:r>
            <w:r>
              <w:t>, a P. NAVRÁTIL.</w:t>
            </w:r>
            <w:r w:rsidRPr="006E5F52">
              <w:t xml:space="preserve"> The Elevation of Positional Mechanisms for the Measurement of Electromagnetic Fields on Cylindrical Surfaces. In.: </w:t>
            </w:r>
            <w:r w:rsidRPr="008571DB">
              <w:rPr>
                <w:i/>
              </w:rPr>
              <w:t>Applied mathematics,Computational Science and Engineering, Proceedings of the 2014 International Conference, AMCSE 2014</w:t>
            </w:r>
            <w:r w:rsidRPr="006E5F52">
              <w:t>, Varna, Bulgaria, September</w:t>
            </w:r>
            <w:r w:rsidRPr="006E5F52">
              <w:rPr>
                <w:sz w:val="22"/>
                <w:szCs w:val="22"/>
              </w:rPr>
              <w:t xml:space="preserve"> </w:t>
            </w:r>
            <w:r w:rsidRPr="006E5F52">
              <w:rPr>
                <w:szCs w:val="22"/>
              </w:rPr>
              <w:t>13-15,2014, pp. 99-103, ISBN 978-1-61804-246-0 (ISSN 2227-4588 scopus)</w:t>
            </w:r>
          </w:p>
          <w:p w14:paraId="4A86D8DB" w14:textId="77777777" w:rsidR="00D80636" w:rsidRPr="006E5F52" w:rsidRDefault="00D80636" w:rsidP="00E2331B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6E5F52">
              <w:rPr>
                <w:b/>
                <w:szCs w:val="22"/>
              </w:rPr>
              <w:t>IVANKA, J.</w:t>
            </w:r>
            <w:r>
              <w:rPr>
                <w:b/>
                <w:szCs w:val="22"/>
              </w:rPr>
              <w:t xml:space="preserve"> </w:t>
            </w:r>
            <w:r w:rsidRPr="008571DB">
              <w:rPr>
                <w:b/>
              </w:rPr>
              <w:t>(100 %)</w:t>
            </w:r>
            <w:r>
              <w:rPr>
                <w:b/>
              </w:rPr>
              <w:t>.</w:t>
            </w:r>
            <w:r w:rsidRPr="006E5F52">
              <w:rPr>
                <w:szCs w:val="22"/>
              </w:rPr>
              <w:t xml:space="preserve"> I</w:t>
            </w:r>
            <w:r>
              <w:rPr>
                <w:szCs w:val="22"/>
              </w:rPr>
              <w:t>nteraction of the Temperature Dependence of the Resistance to Breakthrough Cylinders</w:t>
            </w:r>
            <w:r w:rsidRPr="006E5F52">
              <w:rPr>
                <w:szCs w:val="22"/>
              </w:rPr>
              <w:t xml:space="preserve">, </w:t>
            </w:r>
            <w:r w:rsidRPr="008571DB">
              <w:rPr>
                <w:i/>
                <w:szCs w:val="22"/>
              </w:rPr>
              <w:t>Sborník z 20. vědecké konference s mezinárodní účastí, Řešení krizových situací  ve specifickém prostředí</w:t>
            </w:r>
            <w:r w:rsidRPr="006E5F52">
              <w:rPr>
                <w:szCs w:val="22"/>
              </w:rPr>
              <w:t>, FŠI ŽU, 20.-21. máj 2015, Žilinská univerzita, Slovenská republika, Žilina 2015, s. 213 – 218, ISBN 978-80-554-1024-1</w:t>
            </w:r>
          </w:p>
          <w:p w14:paraId="323A341C" w14:textId="77777777" w:rsidR="00D80636" w:rsidRPr="00432BBD" w:rsidRDefault="00D80636" w:rsidP="00E2331B">
            <w:pPr>
              <w:autoSpaceDE w:val="0"/>
              <w:autoSpaceDN w:val="0"/>
              <w:adjustRightInd w:val="0"/>
              <w:jc w:val="both"/>
              <w:rPr>
                <w:szCs w:val="22"/>
                <w:lang w:val="en-GB"/>
              </w:rPr>
            </w:pPr>
            <w:r w:rsidRPr="006E5F52">
              <w:rPr>
                <w:b/>
                <w:szCs w:val="22"/>
              </w:rPr>
              <w:t>IVANKA, J</w:t>
            </w:r>
            <w:r>
              <w:rPr>
                <w:szCs w:val="22"/>
              </w:rPr>
              <w:t xml:space="preserve">. </w:t>
            </w:r>
            <w:r w:rsidRPr="006E5F52">
              <w:rPr>
                <w:b/>
                <w:szCs w:val="22"/>
              </w:rPr>
              <w:t>(50</w:t>
            </w:r>
            <w:r>
              <w:rPr>
                <w:b/>
                <w:szCs w:val="22"/>
              </w:rPr>
              <w:t xml:space="preserve"> %)</w:t>
            </w:r>
            <w:r>
              <w:rPr>
                <w:szCs w:val="22"/>
              </w:rPr>
              <w:t>, a P. NAVRÁTIL.</w:t>
            </w:r>
            <w:r w:rsidRPr="006E5F52">
              <w:rPr>
                <w:szCs w:val="22"/>
              </w:rPr>
              <w:t xml:space="preserve"> In.: </w:t>
            </w:r>
            <w:r w:rsidRPr="006E5F52">
              <w:rPr>
                <w:bCs/>
                <w:szCs w:val="22"/>
              </w:rPr>
              <w:t>An Analysis of the Constructional Insufficiencies of Locking Systém Components Using the Salinger-Grydilov Method</w:t>
            </w:r>
            <w:r w:rsidRPr="006E5F52">
              <w:rPr>
                <w:szCs w:val="22"/>
                <w:lang w:val="en-GB"/>
              </w:rPr>
              <w:t xml:space="preserve">. </w:t>
            </w:r>
            <w:r w:rsidRPr="008571DB">
              <w:rPr>
                <w:i/>
                <w:szCs w:val="22"/>
                <w:lang w:val="en-GB"/>
              </w:rPr>
              <w:t>Applied Mechanics and Machatronics</w:t>
            </w:r>
            <w:r w:rsidRPr="006E5F52">
              <w:rPr>
                <w:szCs w:val="22"/>
                <w:lang w:val="en-GB"/>
              </w:rPr>
              <w:t xml:space="preserve"> II. Vol. 816(2015) , doi: 10.4028</w:t>
            </w:r>
            <w:r w:rsidRPr="006E5F52">
              <w:rPr>
                <w:szCs w:val="22"/>
                <w:lang w:val="en-US"/>
              </w:rPr>
              <w:t>/</w:t>
            </w:r>
            <w:r w:rsidRPr="006E5F52">
              <w:rPr>
                <w:szCs w:val="22"/>
              </w:rPr>
              <w:t>www.scientific.net</w:t>
            </w:r>
            <w:r w:rsidRPr="006E5F52">
              <w:rPr>
                <w:szCs w:val="22"/>
                <w:lang w:val="en-US"/>
              </w:rPr>
              <w:t>/</w:t>
            </w:r>
            <w:r w:rsidRPr="006E5F52">
              <w:rPr>
                <w:szCs w:val="22"/>
              </w:rPr>
              <w:t xml:space="preserve">AMM.816.404, pp. 404-411, </w:t>
            </w:r>
            <w:r w:rsidRPr="006E5F52">
              <w:rPr>
                <w:iCs/>
                <w:szCs w:val="22"/>
              </w:rPr>
              <w:t>Trans Tech Publications, TTP, Switzerland</w:t>
            </w:r>
            <w:r w:rsidRPr="006E5F52">
              <w:rPr>
                <w:szCs w:val="22"/>
              </w:rPr>
              <w:t xml:space="preserve">, ISBN-13: 978-3-03835-189-4, </w:t>
            </w:r>
            <w:r>
              <w:rPr>
                <w:szCs w:val="22"/>
                <w:lang w:val="en-GB"/>
              </w:rPr>
              <w:t>ISSN 1660-9336.</w:t>
            </w:r>
          </w:p>
        </w:tc>
      </w:tr>
      <w:tr w:rsidR="00D80636" w14:paraId="118379D0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280CE394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80636" w14:paraId="1595EA93" w14:textId="77777777" w:rsidTr="00E2331B">
        <w:trPr>
          <w:trHeight w:val="328"/>
        </w:trPr>
        <w:tc>
          <w:tcPr>
            <w:tcW w:w="9859" w:type="dxa"/>
            <w:gridSpan w:val="11"/>
          </w:tcPr>
          <w:p w14:paraId="7BE4DA41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80636" w14:paraId="41010169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3354BFB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554C107F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6221AE61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412B9BB3" w14:textId="77777777" w:rsidR="00D80636" w:rsidRDefault="00D80636" w:rsidP="00E2331B">
            <w:pPr>
              <w:jc w:val="both"/>
            </w:pPr>
            <w:r>
              <w:t xml:space="preserve">        8.7.2018</w:t>
            </w:r>
          </w:p>
        </w:tc>
      </w:tr>
    </w:tbl>
    <w:p w14:paraId="5E9FFBC0" w14:textId="77777777" w:rsidR="00D80636" w:rsidRDefault="00D80636" w:rsidP="00D8063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5400C5F1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3A89D017" w14:textId="77777777" w:rsidR="00D80636" w:rsidRDefault="00D80636" w:rsidP="00E2331B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27E58C5B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CB6823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40AF809B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05B83B42" w14:textId="77777777" w:rsidTr="00E2331B">
        <w:tc>
          <w:tcPr>
            <w:tcW w:w="2518" w:type="dxa"/>
            <w:shd w:val="clear" w:color="auto" w:fill="F7CAAC"/>
          </w:tcPr>
          <w:p w14:paraId="2C4654E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2134E815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58ED4FE4" w14:textId="77777777" w:rsidTr="00E2331B">
        <w:tc>
          <w:tcPr>
            <w:tcW w:w="2518" w:type="dxa"/>
            <w:shd w:val="clear" w:color="auto" w:fill="F7CAAC"/>
          </w:tcPr>
          <w:p w14:paraId="07C60D5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53FAD5EA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60D46596" w14:textId="77777777" w:rsidTr="00E2331B">
        <w:tc>
          <w:tcPr>
            <w:tcW w:w="2518" w:type="dxa"/>
            <w:shd w:val="clear" w:color="auto" w:fill="F7CAAC"/>
          </w:tcPr>
          <w:p w14:paraId="231ECE8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6FE5A559" w14:textId="77777777" w:rsidR="00D80636" w:rsidRDefault="00D80636" w:rsidP="00E2331B">
            <w:pPr>
              <w:jc w:val="both"/>
            </w:pPr>
            <w:r>
              <w:t xml:space="preserve">Roman </w:t>
            </w:r>
            <w:bookmarkStart w:id="1385" w:name="aJasek"/>
            <w:r>
              <w:t>Jašek</w:t>
            </w:r>
            <w:bookmarkEnd w:id="1385"/>
          </w:p>
        </w:tc>
        <w:tc>
          <w:tcPr>
            <w:tcW w:w="709" w:type="dxa"/>
            <w:shd w:val="clear" w:color="auto" w:fill="F7CAAC"/>
          </w:tcPr>
          <w:p w14:paraId="580529C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5920F7EF" w14:textId="77777777" w:rsidR="00D80636" w:rsidRDefault="00D80636" w:rsidP="00E2331B">
            <w:pPr>
              <w:jc w:val="both"/>
            </w:pPr>
            <w:r>
              <w:t>prof., Mgr., Ph.D.</w:t>
            </w:r>
          </w:p>
        </w:tc>
      </w:tr>
      <w:tr w:rsidR="00D80636" w14:paraId="662327B5" w14:textId="77777777" w:rsidTr="00E2331B">
        <w:tc>
          <w:tcPr>
            <w:tcW w:w="2518" w:type="dxa"/>
            <w:shd w:val="clear" w:color="auto" w:fill="F7CAAC"/>
          </w:tcPr>
          <w:p w14:paraId="4F4A1C8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69367775" w14:textId="77777777" w:rsidR="00D80636" w:rsidRDefault="00D80636" w:rsidP="00E2331B">
            <w:pPr>
              <w:jc w:val="both"/>
            </w:pPr>
            <w:r>
              <w:t>1965</w:t>
            </w:r>
          </w:p>
        </w:tc>
        <w:tc>
          <w:tcPr>
            <w:tcW w:w="1721" w:type="dxa"/>
            <w:shd w:val="clear" w:color="auto" w:fill="F7CAAC"/>
          </w:tcPr>
          <w:p w14:paraId="6991B7B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1641DD1F" w14:textId="77777777" w:rsidR="00D80636" w:rsidRDefault="00D80636" w:rsidP="00E2331B">
            <w:pPr>
              <w:jc w:val="both"/>
            </w:pPr>
            <w:r>
              <w:t>pp</w:t>
            </w:r>
          </w:p>
        </w:tc>
        <w:tc>
          <w:tcPr>
            <w:tcW w:w="994" w:type="dxa"/>
            <w:shd w:val="clear" w:color="auto" w:fill="F7CAAC"/>
          </w:tcPr>
          <w:p w14:paraId="77CCA87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016855B2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AAC4D6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F233E8A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2553E85E" w14:textId="77777777" w:rsidTr="00E2331B">
        <w:tc>
          <w:tcPr>
            <w:tcW w:w="5068" w:type="dxa"/>
            <w:gridSpan w:val="3"/>
            <w:shd w:val="clear" w:color="auto" w:fill="F7CAAC"/>
          </w:tcPr>
          <w:p w14:paraId="6DB73EB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29EEDFC2" w14:textId="77777777" w:rsidR="00D80636" w:rsidRDefault="00D80636" w:rsidP="00E2331B">
            <w:pPr>
              <w:jc w:val="both"/>
            </w:pPr>
            <w:del w:id="1386" w:author="Uzivatel" w:date="2018-11-13T08:55:00Z">
              <w:r w:rsidDel="00A608FA">
                <w:delText>pp</w:delText>
              </w:r>
            </w:del>
          </w:p>
        </w:tc>
        <w:tc>
          <w:tcPr>
            <w:tcW w:w="994" w:type="dxa"/>
            <w:shd w:val="clear" w:color="auto" w:fill="F7CAAC"/>
          </w:tcPr>
          <w:p w14:paraId="4C0ADC2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57ABE934" w14:textId="77777777" w:rsidR="00D80636" w:rsidRDefault="00D80636" w:rsidP="00E2331B">
            <w:pPr>
              <w:jc w:val="both"/>
            </w:pPr>
            <w:del w:id="1387" w:author="Uzivatel" w:date="2018-11-13T08:56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791E5C7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1CCDFC47" w14:textId="77777777" w:rsidR="00D80636" w:rsidRDefault="00D80636" w:rsidP="00E2331B">
            <w:pPr>
              <w:jc w:val="both"/>
            </w:pPr>
            <w:del w:id="1388" w:author="Uzivatel" w:date="2018-11-13T08:56:00Z">
              <w:r w:rsidDel="00A608FA">
                <w:delText>N</w:delText>
              </w:r>
            </w:del>
          </w:p>
        </w:tc>
      </w:tr>
      <w:tr w:rsidR="00D80636" w14:paraId="201AD220" w14:textId="77777777" w:rsidTr="00E2331B">
        <w:tc>
          <w:tcPr>
            <w:tcW w:w="6060" w:type="dxa"/>
            <w:gridSpan w:val="5"/>
            <w:shd w:val="clear" w:color="auto" w:fill="F7CAAC"/>
          </w:tcPr>
          <w:p w14:paraId="1F0616F2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47AB0F9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0882E1B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0638F513" w14:textId="77777777" w:rsidTr="00E2331B">
        <w:tc>
          <w:tcPr>
            <w:tcW w:w="6060" w:type="dxa"/>
            <w:gridSpan w:val="5"/>
          </w:tcPr>
          <w:p w14:paraId="3FFBCD86" w14:textId="77777777" w:rsidR="00D80636" w:rsidRDefault="00D80636" w:rsidP="00E2331B">
            <w:pPr>
              <w:jc w:val="both"/>
            </w:pPr>
            <w:r>
              <w:t>Vysoká škola logistiky o.p.s.</w:t>
            </w:r>
          </w:p>
        </w:tc>
        <w:tc>
          <w:tcPr>
            <w:tcW w:w="1703" w:type="dxa"/>
            <w:gridSpan w:val="2"/>
          </w:tcPr>
          <w:p w14:paraId="3A08547D" w14:textId="77777777" w:rsidR="00D80636" w:rsidRDefault="00D80636" w:rsidP="00E2331B">
            <w:pPr>
              <w:jc w:val="both"/>
            </w:pPr>
            <w:r>
              <w:t>pp</w:t>
            </w:r>
          </w:p>
        </w:tc>
        <w:tc>
          <w:tcPr>
            <w:tcW w:w="2096" w:type="dxa"/>
            <w:gridSpan w:val="4"/>
          </w:tcPr>
          <w:p w14:paraId="6C9E0BD6" w14:textId="77777777" w:rsidR="00D80636" w:rsidRDefault="00D80636" w:rsidP="00E2331B">
            <w:pPr>
              <w:jc w:val="both"/>
            </w:pPr>
            <w:r>
              <w:t>20</w:t>
            </w:r>
          </w:p>
        </w:tc>
      </w:tr>
      <w:tr w:rsidR="00D80636" w14:paraId="7A64856C" w14:textId="77777777" w:rsidTr="00E2331B">
        <w:tc>
          <w:tcPr>
            <w:tcW w:w="9859" w:type="dxa"/>
            <w:gridSpan w:val="11"/>
            <w:shd w:val="clear" w:color="auto" w:fill="F7CAAC"/>
          </w:tcPr>
          <w:p w14:paraId="521E95C5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538FDD47" w14:textId="77777777" w:rsidTr="00E2331B">
        <w:trPr>
          <w:trHeight w:val="324"/>
        </w:trPr>
        <w:tc>
          <w:tcPr>
            <w:tcW w:w="9859" w:type="dxa"/>
            <w:gridSpan w:val="11"/>
            <w:tcBorders>
              <w:top w:val="nil"/>
            </w:tcBorders>
          </w:tcPr>
          <w:p w14:paraId="7D5F7EC9" w14:textId="77777777" w:rsidR="00D80636" w:rsidRDefault="00D80636" w:rsidP="00E2331B">
            <w:pPr>
              <w:jc w:val="both"/>
            </w:pPr>
            <w:r>
              <w:t>Technologie datové bezpečnosti - garant, přednášející</w:t>
            </w:r>
            <w:r w:rsidR="006C1AD1">
              <w:t xml:space="preserve"> (100 %)</w:t>
            </w:r>
          </w:p>
        </w:tc>
      </w:tr>
      <w:tr w:rsidR="00D80636" w14:paraId="276CA317" w14:textId="77777777" w:rsidTr="00E2331B">
        <w:tc>
          <w:tcPr>
            <w:tcW w:w="9859" w:type="dxa"/>
            <w:gridSpan w:val="11"/>
            <w:shd w:val="clear" w:color="auto" w:fill="F7CAAC"/>
          </w:tcPr>
          <w:p w14:paraId="5128DB29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315B8BA0" w14:textId="77777777" w:rsidTr="00E2331B">
        <w:trPr>
          <w:trHeight w:val="1055"/>
        </w:trPr>
        <w:tc>
          <w:tcPr>
            <w:tcW w:w="9859" w:type="dxa"/>
            <w:gridSpan w:val="11"/>
          </w:tcPr>
          <w:p w14:paraId="0DB9721D" w14:textId="77777777" w:rsidR="00D80636" w:rsidRPr="00D43CBE" w:rsidDel="00C8781B" w:rsidRDefault="00D80636" w:rsidP="00E2331B">
            <w:pPr>
              <w:jc w:val="both"/>
              <w:rPr>
                <w:del w:id="1389" w:author="Uzivatel" w:date="2018-11-13T09:01:00Z"/>
                <w:bCs/>
              </w:rPr>
            </w:pPr>
            <w:del w:id="1390" w:author="Uzivatel" w:date="2018-11-13T09:01:00Z">
              <w:r w:rsidRPr="00D43CBE" w:rsidDel="00C8781B">
                <w:rPr>
                  <w:bCs/>
                </w:rPr>
                <w:delText>2016</w:delText>
              </w:r>
              <w:r w:rsidRPr="00D43CBE" w:rsidDel="00C8781B">
                <w:rPr>
                  <w:bCs/>
                </w:rPr>
                <w:tab/>
                <w:delText>Univerzita Hradec Králové, FIM, profesor v oboru Systémové inženýrství a informatika, (prof.)</w:delText>
              </w:r>
            </w:del>
          </w:p>
          <w:p w14:paraId="1E5B8453" w14:textId="77777777" w:rsidR="00D80636" w:rsidRPr="00D43CBE" w:rsidDel="00C8781B" w:rsidRDefault="00D80636" w:rsidP="00E2331B">
            <w:pPr>
              <w:jc w:val="both"/>
              <w:rPr>
                <w:del w:id="1391" w:author="Uzivatel" w:date="2018-11-13T09:01:00Z"/>
                <w:bCs/>
              </w:rPr>
            </w:pPr>
            <w:del w:id="1392" w:author="Uzivatel" w:date="2018-11-13T09:01:00Z">
              <w:r w:rsidRPr="00D43CBE" w:rsidDel="00C8781B">
                <w:rPr>
                  <w:bCs/>
                </w:rPr>
                <w:delText>2006</w:delText>
              </w:r>
              <w:r w:rsidRPr="00D43CBE" w:rsidDel="00C8781B">
                <w:rPr>
                  <w:bCs/>
                </w:rPr>
                <w:tab/>
                <w:delText>Univerzita Tomáše Bati ve Zlíně, FaME, docent v oboru Management a ekonomika podniku, (doc.)</w:delText>
              </w:r>
            </w:del>
          </w:p>
          <w:p w14:paraId="37F02A10" w14:textId="77777777" w:rsidR="00D80636" w:rsidRPr="00D43CBE" w:rsidRDefault="00D80636" w:rsidP="00E2331B">
            <w:pPr>
              <w:jc w:val="both"/>
            </w:pPr>
            <w:r w:rsidRPr="00D43CBE">
              <w:rPr>
                <w:bCs/>
              </w:rPr>
              <w:t>2000</w:t>
            </w:r>
            <w:r w:rsidRPr="00D43CBE">
              <w:rPr>
                <w:bCs/>
              </w:rPr>
              <w:tab/>
              <w:t>Univerzita Karlova v Praze, PdF, obor Pedagogika - informační a vzdělávací technologie, (Ph.D.)</w:t>
            </w:r>
          </w:p>
          <w:p w14:paraId="138A6D59" w14:textId="77777777" w:rsidR="00D80636" w:rsidRPr="00D43CBE" w:rsidRDefault="00D80636" w:rsidP="00E2331B">
            <w:pPr>
              <w:jc w:val="both"/>
              <w:rPr>
                <w:bCs/>
              </w:rPr>
            </w:pPr>
            <w:r w:rsidRPr="00D43CBE">
              <w:rPr>
                <w:bCs/>
              </w:rPr>
              <w:t xml:space="preserve">1993 </w:t>
            </w:r>
            <w:r w:rsidRPr="00D43CBE">
              <w:rPr>
                <w:bCs/>
              </w:rPr>
              <w:tab/>
              <w:t>Univerzita Palackého v Olomouci, P</w:t>
            </w:r>
            <w:r>
              <w:rPr>
                <w:bCs/>
              </w:rPr>
              <w:t>ř</w:t>
            </w:r>
            <w:r w:rsidRPr="00D43CBE">
              <w:rPr>
                <w:bCs/>
              </w:rPr>
              <w:t>F, obor Výpočetní technika, (Mgr.)</w:t>
            </w:r>
          </w:p>
          <w:p w14:paraId="4091B863" w14:textId="77777777" w:rsidR="00D80636" w:rsidRDefault="00D80636" w:rsidP="00E2331B">
            <w:pPr>
              <w:jc w:val="both"/>
              <w:rPr>
                <w:b/>
              </w:rPr>
            </w:pPr>
            <w:r w:rsidRPr="00D43CBE">
              <w:rPr>
                <w:bCs/>
              </w:rPr>
              <w:t xml:space="preserve">1988 </w:t>
            </w:r>
            <w:r w:rsidRPr="00D43CBE">
              <w:rPr>
                <w:bCs/>
              </w:rPr>
              <w:tab/>
              <w:t>Univerzita Palackého v Olomouci, PdF, obor Matematika - Základy techniky (</w:t>
            </w:r>
            <w:r>
              <w:rPr>
                <w:bCs/>
              </w:rPr>
              <w:t xml:space="preserve">spec. </w:t>
            </w:r>
            <w:r w:rsidRPr="00D43CBE">
              <w:rPr>
                <w:bCs/>
              </w:rPr>
              <w:t>výp.tech</w:t>
            </w:r>
            <w:r>
              <w:rPr>
                <w:bCs/>
              </w:rPr>
              <w:t xml:space="preserve"> </w:t>
            </w:r>
            <w:r w:rsidRPr="00D43CB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D43CBE">
              <w:rPr>
                <w:bCs/>
              </w:rPr>
              <w:t>elektrotechnika)</w:t>
            </w:r>
          </w:p>
        </w:tc>
      </w:tr>
      <w:tr w:rsidR="00D80636" w14:paraId="7AAE5C09" w14:textId="77777777" w:rsidTr="00E2331B">
        <w:tc>
          <w:tcPr>
            <w:tcW w:w="9859" w:type="dxa"/>
            <w:gridSpan w:val="11"/>
            <w:shd w:val="clear" w:color="auto" w:fill="F7CAAC"/>
          </w:tcPr>
          <w:p w14:paraId="200854E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80636" w14:paraId="1BFBF36B" w14:textId="77777777" w:rsidTr="00E2331B">
        <w:trPr>
          <w:trHeight w:val="1090"/>
        </w:trPr>
        <w:tc>
          <w:tcPr>
            <w:tcW w:w="9859" w:type="dxa"/>
            <w:gridSpan w:val="11"/>
          </w:tcPr>
          <w:p w14:paraId="0E0DCCF8" w14:textId="77777777" w:rsidR="00D80636" w:rsidRDefault="00D80636" w:rsidP="00E2331B">
            <w:r>
              <w:t>2016 - dosud  UTB ve Zlíně</w:t>
            </w:r>
            <w:r w:rsidRPr="00CF1DB3">
              <w:t>, F</w:t>
            </w:r>
            <w:r>
              <w:t>akulta aplikované informatiky, Ústav informatiky a umělé inteligence, prof., ředitel ústavu</w:t>
            </w:r>
          </w:p>
          <w:p w14:paraId="427CF7C5" w14:textId="77777777" w:rsidR="00D80636" w:rsidRDefault="00D80636" w:rsidP="00E2331B">
            <w:r>
              <w:t>2010 - 2016    UTB ve Zlíně</w:t>
            </w:r>
            <w:r w:rsidRPr="00CF1DB3">
              <w:t>, F</w:t>
            </w:r>
            <w:r>
              <w:t>akulta aplikované informatiky, Ústav informatiky a umělé inteligence, doc., ředitel ústavu</w:t>
            </w:r>
          </w:p>
          <w:p w14:paraId="4F3A2AD0" w14:textId="77777777" w:rsidR="00D80636" w:rsidRDefault="00D80636" w:rsidP="00E2331B">
            <w:r>
              <w:t>2008 - 2010    UTB ve Zlíně</w:t>
            </w:r>
            <w:r w:rsidRPr="00CF1DB3">
              <w:t>, Fakulta aplikované informatiky</w:t>
            </w:r>
            <w:r>
              <w:t>, Ústav aplikované informatiky, doc.</w:t>
            </w:r>
          </w:p>
          <w:p w14:paraId="05895D22" w14:textId="77777777" w:rsidR="00D80636" w:rsidRDefault="00D80636" w:rsidP="00E2331B">
            <w:r>
              <w:t>2004 - dosud  VŠLG o.p.s. (do 3/2018 DPP, od 4/2018 PP), prof.</w:t>
            </w:r>
          </w:p>
          <w:p w14:paraId="01C6A697" w14:textId="77777777" w:rsidR="00D80636" w:rsidRDefault="00D80636" w:rsidP="00E2331B">
            <w:r>
              <w:t>2001 - 2008    UTB ve Zlíně</w:t>
            </w:r>
            <w:r w:rsidRPr="00CF1DB3">
              <w:t xml:space="preserve">, </w:t>
            </w:r>
            <w:r>
              <w:t>Fakulta managementu a ekonomiky, Ústav informatiky a statistiky, OA / od r. 2006 doc.</w:t>
            </w:r>
          </w:p>
          <w:p w14:paraId="3CF19C0A" w14:textId="77777777" w:rsidR="00D80636" w:rsidRDefault="00D80636" w:rsidP="00E2331B">
            <w:pPr>
              <w:jc w:val="both"/>
            </w:pPr>
            <w:r w:rsidRPr="00CF1DB3">
              <w:t>1988 - 2000    Paralelní p</w:t>
            </w:r>
            <w:r>
              <w:t>ůsobení na</w:t>
            </w:r>
            <w:r w:rsidRPr="00CF1DB3">
              <w:t xml:space="preserve"> různých </w:t>
            </w:r>
            <w:r>
              <w:t>edukačních a VŠ pracovištích (metodik ICT, lektor, odborný asistent)</w:t>
            </w:r>
          </w:p>
        </w:tc>
      </w:tr>
      <w:tr w:rsidR="00D80636" w14:paraId="042EF687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2BB61ACD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63D8381D" w14:textId="77777777" w:rsidTr="00E2331B">
        <w:trPr>
          <w:trHeight w:val="815"/>
        </w:trPr>
        <w:tc>
          <w:tcPr>
            <w:tcW w:w="9859" w:type="dxa"/>
            <w:gridSpan w:val="11"/>
          </w:tcPr>
          <w:p w14:paraId="18B45A88" w14:textId="77777777" w:rsidR="00D80636" w:rsidRDefault="00D80636" w:rsidP="00E2331B">
            <w:pPr>
              <w:jc w:val="both"/>
            </w:pPr>
            <w:r>
              <w:t>K titulu Ing. jsem v pozici vedoucího práce přivedl: 132 studentů (FAI UTB - 125, FaME UTB - 7)</w:t>
            </w:r>
          </w:p>
          <w:p w14:paraId="5A01E3CE" w14:textId="77777777" w:rsidR="00D80636" w:rsidRDefault="00D80636" w:rsidP="00E2331B">
            <w:pPr>
              <w:jc w:val="both"/>
            </w:pPr>
            <w:r>
              <w:t>K titulu Ph.D. jsem v pozici vedoucího práce přivedl: 10 studentů (FAI UTB - 7, FaME - 3)</w:t>
            </w:r>
          </w:p>
          <w:p w14:paraId="158D2BDB" w14:textId="77777777" w:rsidR="00D80636" w:rsidRDefault="00D80636" w:rsidP="00E2331B">
            <w:pPr>
              <w:jc w:val="both"/>
            </w:pPr>
            <w:r>
              <w:t>V současné době jsem školitelem dalších 6 aktivních doktorandů v 1. - 4. ročníku Ph.D. studia</w:t>
            </w:r>
          </w:p>
        </w:tc>
      </w:tr>
      <w:tr w:rsidR="00D80636" w14:paraId="075E6228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8ED9C47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4E9157A3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8DBEE31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84DAFC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7E2BD46A" w14:textId="77777777" w:rsidTr="00E2331B">
        <w:trPr>
          <w:cantSplit/>
        </w:trPr>
        <w:tc>
          <w:tcPr>
            <w:tcW w:w="3347" w:type="dxa"/>
            <w:gridSpan w:val="2"/>
          </w:tcPr>
          <w:p w14:paraId="4AE856B9" w14:textId="77777777" w:rsidR="00D80636" w:rsidRDefault="00D80636" w:rsidP="00E2331B">
            <w:pPr>
              <w:jc w:val="both"/>
            </w:pPr>
            <w:r w:rsidRPr="00D43CBE">
              <w:rPr>
                <w:bCs/>
              </w:rPr>
              <w:t>Management a ekonomika podniku</w:t>
            </w:r>
          </w:p>
        </w:tc>
        <w:tc>
          <w:tcPr>
            <w:tcW w:w="2245" w:type="dxa"/>
            <w:gridSpan w:val="2"/>
          </w:tcPr>
          <w:p w14:paraId="4E53C7E7" w14:textId="77777777" w:rsidR="00D80636" w:rsidRDefault="00D80636" w:rsidP="00E2331B">
            <w:pPr>
              <w:jc w:val="both"/>
            </w:pPr>
            <w:r>
              <w:t>2006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7F28DACE" w14:textId="77777777" w:rsidR="00D80636" w:rsidRDefault="00D80636" w:rsidP="00E2331B">
            <w:pPr>
              <w:jc w:val="both"/>
            </w:pPr>
            <w:r>
              <w:t>FaME UTB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5D5F14A2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23A7782D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6ABA0A58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2DDB1A14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7280EFC6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577B7624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36701C9E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0606B59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693" w:type="dxa"/>
            <w:vMerge w:val="restart"/>
          </w:tcPr>
          <w:p w14:paraId="4A7018D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694" w:type="dxa"/>
            <w:vMerge w:val="restart"/>
          </w:tcPr>
          <w:p w14:paraId="4975236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180</w:t>
            </w:r>
          </w:p>
        </w:tc>
      </w:tr>
      <w:tr w:rsidR="00D80636" w14:paraId="77F57D0B" w14:textId="77777777" w:rsidTr="00E2331B">
        <w:trPr>
          <w:trHeight w:val="205"/>
        </w:trPr>
        <w:tc>
          <w:tcPr>
            <w:tcW w:w="3347" w:type="dxa"/>
            <w:gridSpan w:val="2"/>
          </w:tcPr>
          <w:p w14:paraId="498442F0" w14:textId="77777777" w:rsidR="00D80636" w:rsidRDefault="00D80636" w:rsidP="00E2331B">
            <w:pPr>
              <w:jc w:val="both"/>
            </w:pPr>
            <w:r w:rsidRPr="00D43CBE">
              <w:rPr>
                <w:bCs/>
              </w:rPr>
              <w:t>Systémové inženýrství a informatika</w:t>
            </w:r>
          </w:p>
        </w:tc>
        <w:tc>
          <w:tcPr>
            <w:tcW w:w="2245" w:type="dxa"/>
            <w:gridSpan w:val="2"/>
          </w:tcPr>
          <w:p w14:paraId="7208CA93" w14:textId="77777777" w:rsidR="00D80636" w:rsidRDefault="00D80636" w:rsidP="00E2331B">
            <w:pPr>
              <w:jc w:val="both"/>
            </w:pPr>
            <w:r>
              <w:t>2016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56505DFD" w14:textId="77777777" w:rsidR="00D80636" w:rsidRDefault="00D80636" w:rsidP="00E2331B">
            <w:pPr>
              <w:jc w:val="both"/>
            </w:pPr>
            <w:r>
              <w:t>FIM UHK</w:t>
            </w: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6432A506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05F1C986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27CCD433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4B71F084" w14:textId="77777777" w:rsidTr="00E2331B">
        <w:tc>
          <w:tcPr>
            <w:tcW w:w="9859" w:type="dxa"/>
            <w:gridSpan w:val="11"/>
            <w:shd w:val="clear" w:color="auto" w:fill="F7CAAC"/>
          </w:tcPr>
          <w:p w14:paraId="1FCB0B0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76BC6640" w14:textId="77777777" w:rsidTr="00E2331B">
        <w:trPr>
          <w:trHeight w:val="3356"/>
        </w:trPr>
        <w:tc>
          <w:tcPr>
            <w:tcW w:w="9859" w:type="dxa"/>
            <w:gridSpan w:val="11"/>
          </w:tcPr>
          <w:p w14:paraId="6D24D8E8" w14:textId="77777777" w:rsidR="00D80636" w:rsidRDefault="00D80636" w:rsidP="00E2331B">
            <w:pPr>
              <w:jc w:val="both"/>
            </w:pPr>
            <w:r w:rsidRPr="00653F8D">
              <w:rPr>
                <w:b/>
                <w:caps/>
              </w:rPr>
              <w:t>Jašek, R.</w:t>
            </w:r>
            <w:r>
              <w:rPr>
                <w:b/>
                <w:caps/>
              </w:rPr>
              <w:t xml:space="preserve"> (100 %).</w:t>
            </w:r>
            <w:r w:rsidRPr="0054677C">
              <w:t xml:space="preserve"> Security Deficiencies in the Architecture and Overview of Android and iOS Mobile Operating Systems. In </w:t>
            </w:r>
            <w:r w:rsidRPr="00E57687">
              <w:rPr>
                <w:i/>
              </w:rPr>
              <w:t>Proceedings of the 10th International Conference on Cyber Warfare and Security. Sonning Common</w:t>
            </w:r>
            <w:r w:rsidRPr="0054677C">
              <w:t xml:space="preserve"> : Academic Conferences and Publishing International Limited, 2015, s. 153-161. ISSN 2048-9870. ISBN 978-1-910309-96-4.IN - Informatika</w:t>
            </w:r>
          </w:p>
          <w:p w14:paraId="39A23E22" w14:textId="77777777" w:rsidR="00D80636" w:rsidRPr="0054677C" w:rsidRDefault="00D80636" w:rsidP="00E2331B">
            <w:pPr>
              <w:jc w:val="both"/>
            </w:pPr>
            <w:r w:rsidRPr="00653F8D">
              <w:rPr>
                <w:b/>
                <w:caps/>
              </w:rPr>
              <w:t>Jašek, R. (80</w:t>
            </w:r>
            <w:r>
              <w:rPr>
                <w:b/>
                <w:caps/>
              </w:rPr>
              <w:t xml:space="preserve"> %)</w:t>
            </w:r>
            <w:r>
              <w:rPr>
                <w:caps/>
              </w:rPr>
              <w:t>, L.</w:t>
            </w:r>
            <w:r w:rsidRPr="00653F8D">
              <w:rPr>
                <w:caps/>
              </w:rPr>
              <w:t xml:space="preserve"> Králík</w:t>
            </w:r>
            <w:r>
              <w:rPr>
                <w:caps/>
              </w:rPr>
              <w:t>, R.</w:t>
            </w:r>
            <w:r w:rsidRPr="00653F8D">
              <w:rPr>
                <w:caps/>
              </w:rPr>
              <w:t xml:space="preserve"> Žák, R.</w:t>
            </w:r>
            <w:r>
              <w:rPr>
                <w:caps/>
              </w:rPr>
              <w:t xml:space="preserve"> </w:t>
            </w:r>
            <w:r>
              <w:t>a</w:t>
            </w:r>
            <w:r>
              <w:rPr>
                <w:caps/>
              </w:rPr>
              <w:t xml:space="preserve"> A.</w:t>
            </w:r>
            <w:r w:rsidRPr="00653F8D">
              <w:rPr>
                <w:caps/>
              </w:rPr>
              <w:t xml:space="preserve"> Kolčavová</w:t>
            </w:r>
            <w:r>
              <w:t>.</w:t>
            </w:r>
            <w:r w:rsidRPr="004603A3">
              <w:t xml:space="preserve"> Differences between ITIL® v2 and ITIL® v3 with respect to service transition and service operation. In </w:t>
            </w:r>
            <w:r w:rsidRPr="00E57687">
              <w:rPr>
                <w:i/>
              </w:rPr>
              <w:t>AIP Conference Proceedings</w:t>
            </w:r>
            <w:r w:rsidRPr="004603A3">
              <w:t>. Melville: AIP Publishing, 2015, s. nestrankovano. ISSN 0094-243X. ISBN 978-0-7354-1287-3.IN - Informatika</w:t>
            </w:r>
          </w:p>
          <w:p w14:paraId="20366FF3" w14:textId="77777777" w:rsidR="00D80636" w:rsidRDefault="00D80636" w:rsidP="00E2331B">
            <w:pPr>
              <w:jc w:val="both"/>
            </w:pPr>
            <w:r w:rsidRPr="00653F8D">
              <w:rPr>
                <w:b/>
                <w:caps/>
              </w:rPr>
              <w:t>Jašek, R. (55</w:t>
            </w:r>
            <w:r>
              <w:rPr>
                <w:b/>
                <w:caps/>
              </w:rPr>
              <w:t xml:space="preserve"> %) </w:t>
            </w:r>
            <w:r w:rsidRPr="00E57687">
              <w:t>a</w:t>
            </w:r>
            <w:r w:rsidRPr="00653F8D">
              <w:rPr>
                <w:b/>
                <w:caps/>
              </w:rPr>
              <w:t xml:space="preserve"> </w:t>
            </w:r>
            <w:r w:rsidRPr="00E57687">
              <w:rPr>
                <w:caps/>
              </w:rPr>
              <w:t xml:space="preserve">J. </w:t>
            </w:r>
            <w:r w:rsidRPr="00653F8D">
              <w:rPr>
                <w:caps/>
              </w:rPr>
              <w:t>Nožička.</w:t>
            </w:r>
            <w:r>
              <w:t xml:space="preserve"> Using Ethical Hacking to Analyze BYOD Safety in Corporations. In </w:t>
            </w:r>
            <w:r w:rsidRPr="00E57687">
              <w:rPr>
                <w:i/>
              </w:rPr>
              <w:t>Tenth International Conference on Emerging Security Information, Systems and Technologies</w:t>
            </w:r>
            <w:r>
              <w:t>. Wilmington: IARIA XPS Press, 2016, s. 157-161. ISSN 2162-2116. ISBN 978-1-61208-493-0.IN – Informatika</w:t>
            </w:r>
          </w:p>
          <w:p w14:paraId="63718FB2" w14:textId="77777777" w:rsidR="00D80636" w:rsidRPr="0054677C" w:rsidRDefault="00D80636" w:rsidP="00E2331B">
            <w:pPr>
              <w:jc w:val="both"/>
            </w:pPr>
            <w:r w:rsidRPr="00653F8D">
              <w:rPr>
                <w:b/>
                <w:caps/>
              </w:rPr>
              <w:t>Jašek, R. (65)</w:t>
            </w:r>
            <w:r w:rsidRPr="00E57687">
              <w:rPr>
                <w:caps/>
              </w:rPr>
              <w:t>, M.</w:t>
            </w:r>
            <w:r w:rsidRPr="00653F8D">
              <w:rPr>
                <w:caps/>
              </w:rPr>
              <w:t xml:space="preserve"> Sedláček</w:t>
            </w:r>
            <w:r>
              <w:rPr>
                <w:caps/>
              </w:rPr>
              <w:t>, B.</w:t>
            </w:r>
            <w:r w:rsidRPr="00653F8D">
              <w:rPr>
                <w:caps/>
              </w:rPr>
              <w:t xml:space="preserve"> Chramcov</w:t>
            </w:r>
            <w:r>
              <w:rPr>
                <w:caps/>
              </w:rPr>
              <w:t xml:space="preserve"> </w:t>
            </w:r>
            <w:r>
              <w:t>a</w:t>
            </w:r>
            <w:r>
              <w:rPr>
                <w:caps/>
              </w:rPr>
              <w:t xml:space="preserve"> J.</w:t>
            </w:r>
            <w:r w:rsidRPr="00653F8D">
              <w:rPr>
                <w:caps/>
              </w:rPr>
              <w:t xml:space="preserve"> Dvořák.</w:t>
            </w:r>
            <w:r>
              <w:t xml:space="preserve"> Application of simulation models for the optimization of business processes. In </w:t>
            </w:r>
            <w:r w:rsidRPr="00E57687">
              <w:rPr>
                <w:i/>
              </w:rPr>
              <w:t>AIP Conference Proceeding</w:t>
            </w:r>
            <w:r w:rsidRPr="0054677C">
              <w:t>s</w:t>
            </w:r>
            <w:r>
              <w:t>. Melville: American Institute of Physics Publising Inc., 2016, s. nestrankovano. ISSN 0094-243X. ISBN 978-0-7354-1392-4.JD - Využití počítačů, robotika a její aplikace</w:t>
            </w:r>
          </w:p>
          <w:p w14:paraId="16A29860" w14:textId="77777777" w:rsidR="00D80636" w:rsidRPr="000347DA" w:rsidRDefault="00D80636" w:rsidP="00E2331B">
            <w:pPr>
              <w:jc w:val="both"/>
            </w:pPr>
            <w:r w:rsidRPr="00653F8D">
              <w:rPr>
                <w:caps/>
              </w:rPr>
              <w:t xml:space="preserve">Oulehla, M.; </w:t>
            </w:r>
            <w:r w:rsidRPr="00653F8D">
              <w:rPr>
                <w:b/>
                <w:caps/>
              </w:rPr>
              <w:t>Jašek, R. (50</w:t>
            </w:r>
            <w:r>
              <w:rPr>
                <w:b/>
                <w:caps/>
              </w:rPr>
              <w:t xml:space="preserve"> %)</w:t>
            </w:r>
            <w:r w:rsidRPr="004F46F1">
              <w:rPr>
                <w:b/>
              </w:rPr>
              <w:t>.</w:t>
            </w:r>
            <w:r>
              <w:t xml:space="preserve"> </w:t>
            </w:r>
            <w:r w:rsidRPr="00E57687">
              <w:rPr>
                <w:i/>
              </w:rPr>
              <w:t>Moderní kryptografie</w:t>
            </w:r>
            <w:r>
              <w:t>. 1 Praha: IFP Publishing s.r.o, 2017. 186s. Neuveden. ISBN 978-80-87383-67-4.</w:t>
            </w:r>
          </w:p>
        </w:tc>
      </w:tr>
      <w:tr w:rsidR="00D80636" w14:paraId="366A76BC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34AB9B1D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80636" w14:paraId="692045AE" w14:textId="77777777" w:rsidTr="00E2331B">
        <w:trPr>
          <w:trHeight w:val="328"/>
        </w:trPr>
        <w:tc>
          <w:tcPr>
            <w:tcW w:w="9859" w:type="dxa"/>
            <w:gridSpan w:val="11"/>
          </w:tcPr>
          <w:p w14:paraId="2D59E3EA" w14:textId="77777777" w:rsidR="00D80636" w:rsidRDefault="00D80636" w:rsidP="00E2331B">
            <w:bookmarkStart w:id="1393" w:name="OLE_LINK7"/>
            <w:bookmarkStart w:id="1394" w:name="OLE_LINK8"/>
            <w:r>
              <w:t xml:space="preserve">2012     </w:t>
            </w:r>
            <w:r w:rsidRPr="00D15116">
              <w:t>Vyzsza Szkola Informatyki i Zarzadzania, Katedra Telekomunikacji i Bezpieczenstwa Informacji, Bielsko Biala, Polsko, stanowisko profesora wizytujacego</w:t>
            </w:r>
            <w:r>
              <w:t xml:space="preserve"> - pozice hostujícího profesora (2012 - 2015)</w:t>
            </w:r>
          </w:p>
          <w:p w14:paraId="6C8944C6" w14:textId="77777777" w:rsidR="00D80636" w:rsidRPr="00D15116" w:rsidRDefault="00D80636" w:rsidP="00E2331B">
            <w:r w:rsidRPr="00D15116">
              <w:t xml:space="preserve">1998 </w:t>
            </w:r>
            <w:r w:rsidRPr="00D15116">
              <w:tab/>
              <w:t>Umea University, Institute of Te</w:t>
            </w:r>
            <w:r>
              <w:t>chnology, Švédsko, odborná stáž (1 měsíc)</w:t>
            </w:r>
            <w:bookmarkEnd w:id="1393"/>
            <w:bookmarkEnd w:id="1394"/>
          </w:p>
        </w:tc>
      </w:tr>
      <w:tr w:rsidR="00D80636" w14:paraId="2849593F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161E17D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1B84DDE9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5341E878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22801F9C" w14:textId="77777777" w:rsidR="00D80636" w:rsidRDefault="00D80636" w:rsidP="00E2331B">
            <w:pPr>
              <w:jc w:val="both"/>
            </w:pPr>
            <w:r>
              <w:t>17. 7. 2018</w:t>
            </w:r>
          </w:p>
        </w:tc>
      </w:tr>
    </w:tbl>
    <w:p w14:paraId="20F19ADC" w14:textId="77777777" w:rsidR="001E6E61" w:rsidRDefault="001E6E61"/>
    <w:p w14:paraId="6FCE9CA5" w14:textId="77777777" w:rsidR="001E6E61" w:rsidRDefault="001E6E6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479C4D0E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645C6505" w14:textId="77777777" w:rsidR="00D80636" w:rsidRDefault="00D80636" w:rsidP="00E2331B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288FF75F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244DC9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36CE6F48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329ED798" w14:textId="77777777" w:rsidTr="00E2331B">
        <w:tc>
          <w:tcPr>
            <w:tcW w:w="2518" w:type="dxa"/>
            <w:shd w:val="clear" w:color="auto" w:fill="F7CAAC"/>
          </w:tcPr>
          <w:p w14:paraId="3611C5A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62D8CF8A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087417ED" w14:textId="77777777" w:rsidTr="00E2331B">
        <w:tc>
          <w:tcPr>
            <w:tcW w:w="2518" w:type="dxa"/>
            <w:shd w:val="clear" w:color="auto" w:fill="F7CAAC"/>
          </w:tcPr>
          <w:p w14:paraId="12C1C2B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2E58319D" w14:textId="77777777" w:rsidR="00D80636" w:rsidRDefault="00D80636" w:rsidP="00E2331B">
            <w:pPr>
              <w:jc w:val="both"/>
            </w:pPr>
            <w:r w:rsidRPr="00300A0A">
              <w:t>Bezpečnostní technologie, systémy a management</w:t>
            </w:r>
          </w:p>
        </w:tc>
      </w:tr>
      <w:tr w:rsidR="00D80636" w14:paraId="33D059CB" w14:textId="77777777" w:rsidTr="00E2331B">
        <w:tc>
          <w:tcPr>
            <w:tcW w:w="2518" w:type="dxa"/>
            <w:shd w:val="clear" w:color="auto" w:fill="F7CAAC"/>
          </w:tcPr>
          <w:p w14:paraId="68C681F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2273BFC9" w14:textId="77777777" w:rsidR="00D80636" w:rsidRDefault="00D80636" w:rsidP="00E2331B">
            <w:pPr>
              <w:jc w:val="both"/>
            </w:pPr>
            <w:r>
              <w:t xml:space="preserve">Erik </w:t>
            </w:r>
            <w:bookmarkStart w:id="1395" w:name="aKral"/>
            <w:r>
              <w:t>Král</w:t>
            </w:r>
            <w:bookmarkEnd w:id="1395"/>
          </w:p>
        </w:tc>
        <w:tc>
          <w:tcPr>
            <w:tcW w:w="709" w:type="dxa"/>
            <w:shd w:val="clear" w:color="auto" w:fill="F7CAAC"/>
          </w:tcPr>
          <w:p w14:paraId="4D91559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5B8C6375" w14:textId="77777777" w:rsidR="00D80636" w:rsidRDefault="00D80636" w:rsidP="00E2331B">
            <w:pPr>
              <w:jc w:val="both"/>
            </w:pPr>
            <w:r>
              <w:t>Ing. et Ing., Ph.D.</w:t>
            </w:r>
          </w:p>
        </w:tc>
      </w:tr>
      <w:tr w:rsidR="00D80636" w14:paraId="334821BF" w14:textId="77777777" w:rsidTr="00E2331B">
        <w:tc>
          <w:tcPr>
            <w:tcW w:w="2518" w:type="dxa"/>
            <w:shd w:val="clear" w:color="auto" w:fill="F7CAAC"/>
          </w:tcPr>
          <w:p w14:paraId="5B1195D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4CAF2650" w14:textId="77777777" w:rsidR="00D80636" w:rsidRDefault="00D80636" w:rsidP="00E2331B">
            <w:pPr>
              <w:jc w:val="both"/>
            </w:pPr>
            <w:r>
              <w:t>1977</w:t>
            </w:r>
          </w:p>
        </w:tc>
        <w:tc>
          <w:tcPr>
            <w:tcW w:w="1721" w:type="dxa"/>
            <w:shd w:val="clear" w:color="auto" w:fill="F7CAAC"/>
          </w:tcPr>
          <w:p w14:paraId="765D9B8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0024B3C3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1B10DCF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0FAA2A3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5A3E2F7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1EAECF01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73650996" w14:textId="77777777" w:rsidTr="00E2331B">
        <w:tc>
          <w:tcPr>
            <w:tcW w:w="5068" w:type="dxa"/>
            <w:gridSpan w:val="3"/>
            <w:shd w:val="clear" w:color="auto" w:fill="F7CAAC"/>
          </w:tcPr>
          <w:p w14:paraId="714361B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4107C42D" w14:textId="77777777" w:rsidR="00D80636" w:rsidRDefault="00D80636" w:rsidP="00E2331B">
            <w:pPr>
              <w:jc w:val="both"/>
            </w:pPr>
            <w:del w:id="1396" w:author="Uzivatel" w:date="2018-11-13T08:56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61FDDC5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2FC032C" w14:textId="77777777" w:rsidR="00D80636" w:rsidRDefault="00D80636" w:rsidP="00E2331B">
            <w:pPr>
              <w:jc w:val="both"/>
            </w:pPr>
            <w:del w:id="1397" w:author="Uzivatel" w:date="2018-11-13T08:56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7912A6F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B9B6455" w14:textId="77777777" w:rsidR="00D80636" w:rsidRDefault="00D80636" w:rsidP="00E2331B">
            <w:pPr>
              <w:jc w:val="both"/>
            </w:pPr>
            <w:del w:id="1398" w:author="Uzivatel" w:date="2018-11-13T08:56:00Z">
              <w:r w:rsidDel="00A608FA">
                <w:delText>N</w:delText>
              </w:r>
            </w:del>
          </w:p>
        </w:tc>
      </w:tr>
      <w:tr w:rsidR="00D80636" w14:paraId="6A8F66B9" w14:textId="77777777" w:rsidTr="00E2331B">
        <w:tc>
          <w:tcPr>
            <w:tcW w:w="6060" w:type="dxa"/>
            <w:gridSpan w:val="5"/>
            <w:shd w:val="clear" w:color="auto" w:fill="F7CAAC"/>
          </w:tcPr>
          <w:p w14:paraId="062DB13D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1F51A7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5304647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3430F729" w14:textId="77777777" w:rsidTr="00E2331B">
        <w:tc>
          <w:tcPr>
            <w:tcW w:w="6060" w:type="dxa"/>
            <w:gridSpan w:val="5"/>
          </w:tcPr>
          <w:p w14:paraId="1A64AF36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23A26297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27AD08A2" w14:textId="77777777" w:rsidR="00D80636" w:rsidRDefault="00D80636" w:rsidP="00E2331B">
            <w:pPr>
              <w:jc w:val="both"/>
            </w:pPr>
          </w:p>
        </w:tc>
      </w:tr>
      <w:tr w:rsidR="00D80636" w14:paraId="2871426F" w14:textId="77777777" w:rsidTr="00E2331B">
        <w:tc>
          <w:tcPr>
            <w:tcW w:w="9859" w:type="dxa"/>
            <w:gridSpan w:val="11"/>
            <w:shd w:val="clear" w:color="auto" w:fill="F7CAAC"/>
          </w:tcPr>
          <w:p w14:paraId="55869E3C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6E76C1DB" w14:textId="77777777" w:rsidTr="00E2331B">
        <w:trPr>
          <w:trHeight w:val="324"/>
        </w:trPr>
        <w:tc>
          <w:tcPr>
            <w:tcW w:w="9859" w:type="dxa"/>
            <w:gridSpan w:val="11"/>
            <w:tcBorders>
              <w:top w:val="nil"/>
            </w:tcBorders>
          </w:tcPr>
          <w:p w14:paraId="1C0E5F9D" w14:textId="77777777" w:rsidR="00D80636" w:rsidRDefault="00D80636" w:rsidP="006C1AD1">
            <w:pPr>
              <w:jc w:val="both"/>
            </w:pPr>
            <w:r w:rsidRPr="00300A0A">
              <w:t>Programován</w:t>
            </w:r>
            <w:r>
              <w:t>í – garant</w:t>
            </w:r>
            <w:r w:rsidR="006C1AD1">
              <w:t>, cvičící, vede semináře, (100 %)</w:t>
            </w:r>
          </w:p>
        </w:tc>
      </w:tr>
      <w:tr w:rsidR="00D80636" w14:paraId="2AAA0D64" w14:textId="77777777" w:rsidTr="00E2331B">
        <w:tc>
          <w:tcPr>
            <w:tcW w:w="9859" w:type="dxa"/>
            <w:gridSpan w:val="11"/>
            <w:shd w:val="clear" w:color="auto" w:fill="F7CAAC"/>
          </w:tcPr>
          <w:p w14:paraId="5CF7D4C2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2B288300" w14:textId="77777777" w:rsidTr="00E2331B">
        <w:trPr>
          <w:trHeight w:val="1055"/>
        </w:trPr>
        <w:tc>
          <w:tcPr>
            <w:tcW w:w="9859" w:type="dxa"/>
            <w:gridSpan w:val="11"/>
          </w:tcPr>
          <w:p w14:paraId="58D072EB" w14:textId="77777777" w:rsidR="00D80636" w:rsidRDefault="00D80636" w:rsidP="00E2331B">
            <w:pPr>
              <w:jc w:val="both"/>
            </w:pPr>
            <w:r>
              <w:t>1997 - 2002 UTB ve Zlíně, Fakulta managementu a ekonomiky, studijní program Management a ekonomika, magisterské studium.</w:t>
            </w:r>
          </w:p>
          <w:p w14:paraId="4FD5870C" w14:textId="77777777" w:rsidR="00D80636" w:rsidRDefault="00D80636" w:rsidP="00E2331B">
            <w:pPr>
              <w:jc w:val="both"/>
            </w:pPr>
            <w:r>
              <w:t>2001 - 2006 UTB ve Zlíně, Fakulta technologická, studijní program Inženýrská informatika, obor Informační technologie, inženýrské studium. VŠ diplom s vyznamenáním.</w:t>
            </w:r>
          </w:p>
          <w:p w14:paraId="4DAAC3DB" w14:textId="77777777" w:rsidR="00D80636" w:rsidRPr="00822882" w:rsidRDefault="00D80636" w:rsidP="00E2331B">
            <w:pPr>
              <w:jc w:val="both"/>
              <w:rPr>
                <w:b/>
              </w:rPr>
            </w:pPr>
            <w:r>
              <w:t>2005 - 2013 Univerzita Tomáše Bati ve Zlíně (UTB ve Zlíně), Fakulta aplikované informatiky, studijní program Chemické a procesní inženýrství, obor Technická kybernetika, Ústav automatizace a řídicí techniky, doktorské studium.</w:t>
            </w:r>
          </w:p>
        </w:tc>
      </w:tr>
      <w:tr w:rsidR="00D80636" w14:paraId="304BF937" w14:textId="77777777" w:rsidTr="00E2331B">
        <w:tc>
          <w:tcPr>
            <w:tcW w:w="9859" w:type="dxa"/>
            <w:gridSpan w:val="11"/>
            <w:shd w:val="clear" w:color="auto" w:fill="F7CAAC"/>
          </w:tcPr>
          <w:p w14:paraId="4C3653B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5B358C15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460380E6" w14:textId="77777777" w:rsidTr="00E2331B">
        <w:trPr>
          <w:trHeight w:val="1090"/>
        </w:trPr>
        <w:tc>
          <w:tcPr>
            <w:tcW w:w="9859" w:type="dxa"/>
            <w:gridSpan w:val="11"/>
          </w:tcPr>
          <w:p w14:paraId="6DA488EC" w14:textId="77777777" w:rsidR="00D80636" w:rsidRPr="004373A6" w:rsidRDefault="00D80636" w:rsidP="00E2331B">
            <w:pPr>
              <w:tabs>
                <w:tab w:val="left" w:pos="1075"/>
              </w:tabs>
              <w:jc w:val="both"/>
            </w:pPr>
            <w:r>
              <w:t xml:space="preserve">2008 – 2011 </w:t>
            </w:r>
            <w:r w:rsidRPr="004373A6">
              <w:t>Univerzita Tomáše Bati ve Zlíně, Fakulta aplikované informatiky, Ústav bezpečnostního inženýrství, asistent</w:t>
            </w:r>
          </w:p>
          <w:p w14:paraId="5C25ACAF" w14:textId="77777777" w:rsidR="00D80636" w:rsidRPr="004373A6" w:rsidRDefault="00D80636" w:rsidP="00E2331B">
            <w:pPr>
              <w:tabs>
                <w:tab w:val="left" w:pos="1075"/>
              </w:tabs>
              <w:jc w:val="both"/>
            </w:pPr>
            <w:r>
              <w:t xml:space="preserve">2012 - 2013 </w:t>
            </w:r>
            <w:r w:rsidRPr="004373A6">
              <w:t xml:space="preserve">Univerzita Tomáše Bati ve Zlíně, Fakulta aplikované informatiky, Ústav počítačových a komunikačních </w:t>
            </w:r>
            <w:r>
              <w:t>systémů</w:t>
            </w:r>
            <w:r w:rsidRPr="004373A6">
              <w:t>, asistent</w:t>
            </w:r>
          </w:p>
          <w:p w14:paraId="2C5EA598" w14:textId="77777777" w:rsidR="00D80636" w:rsidRPr="00080943" w:rsidRDefault="00D80636" w:rsidP="00E2331B">
            <w:pPr>
              <w:jc w:val="both"/>
            </w:pPr>
            <w:r>
              <w:t xml:space="preserve">2013 - dosud </w:t>
            </w:r>
            <w:r w:rsidRPr="004373A6">
              <w:t>Univerzita Tomáše Bati ve Zlíně, Fakulta aplikované informatiky, Úst</w:t>
            </w:r>
            <w:r>
              <w:t xml:space="preserve">av počítačových a komunikačních </w:t>
            </w:r>
            <w:r w:rsidRPr="004373A6">
              <w:t>systémů, odborný asistent</w:t>
            </w:r>
          </w:p>
        </w:tc>
      </w:tr>
      <w:tr w:rsidR="00D80636" w14:paraId="10AB94B1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0F74D8BD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Zkušenosti s vedením kvalifikačních a rigorózních prací </w:t>
            </w:r>
          </w:p>
        </w:tc>
      </w:tr>
      <w:tr w:rsidR="00D80636" w14:paraId="7C81EE71" w14:textId="77777777" w:rsidTr="00E2331B">
        <w:trPr>
          <w:trHeight w:val="306"/>
        </w:trPr>
        <w:tc>
          <w:tcPr>
            <w:tcW w:w="9859" w:type="dxa"/>
            <w:gridSpan w:val="11"/>
          </w:tcPr>
          <w:p w14:paraId="21740F76" w14:textId="77777777" w:rsidR="00D80636" w:rsidRDefault="00D80636" w:rsidP="00E2331B">
            <w:pPr>
              <w:jc w:val="both"/>
            </w:pPr>
            <w:r>
              <w:t xml:space="preserve">Od roku 2003 vedoucí úspěšně obhájených 28 bakalářských a 17 diplomových prací. </w:t>
            </w:r>
          </w:p>
        </w:tc>
      </w:tr>
      <w:tr w:rsidR="00D80636" w14:paraId="1528F569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FA55752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2513986B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BCAFA1D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4EA220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375213B4" w14:textId="77777777" w:rsidTr="00E2331B">
        <w:trPr>
          <w:cantSplit/>
        </w:trPr>
        <w:tc>
          <w:tcPr>
            <w:tcW w:w="3347" w:type="dxa"/>
            <w:gridSpan w:val="2"/>
          </w:tcPr>
          <w:p w14:paraId="5F5B88D2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559CCBA9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7B3DF765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1348D834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6C9AF5C4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0FD346DC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79DB669D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62CAB98E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163D5C46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4B099B2F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4A9324ED" w14:textId="77777777" w:rsidR="00D80636" w:rsidRPr="003B5737" w:rsidRDefault="00D80636" w:rsidP="00E2331B">
            <w:pPr>
              <w:jc w:val="both"/>
            </w:pPr>
            <w:r>
              <w:t>1</w:t>
            </w:r>
          </w:p>
        </w:tc>
        <w:tc>
          <w:tcPr>
            <w:tcW w:w="693" w:type="dxa"/>
            <w:vMerge w:val="restart"/>
          </w:tcPr>
          <w:p w14:paraId="09FC838C" w14:textId="77777777" w:rsidR="00D80636" w:rsidRPr="003B5737" w:rsidRDefault="00D80636" w:rsidP="00E2331B">
            <w:pPr>
              <w:jc w:val="both"/>
            </w:pPr>
            <w:r>
              <w:t>12</w:t>
            </w:r>
          </w:p>
        </w:tc>
        <w:tc>
          <w:tcPr>
            <w:tcW w:w="694" w:type="dxa"/>
            <w:vMerge w:val="restart"/>
          </w:tcPr>
          <w:p w14:paraId="374F5778" w14:textId="77777777" w:rsidR="00D80636" w:rsidRPr="003B5737" w:rsidRDefault="00D80636" w:rsidP="00E2331B">
            <w:pPr>
              <w:jc w:val="both"/>
            </w:pPr>
            <w:r>
              <w:t>0</w:t>
            </w:r>
          </w:p>
        </w:tc>
      </w:tr>
      <w:tr w:rsidR="00D80636" w14:paraId="752444DB" w14:textId="77777777" w:rsidTr="00E2331B">
        <w:trPr>
          <w:trHeight w:val="205"/>
        </w:trPr>
        <w:tc>
          <w:tcPr>
            <w:tcW w:w="3347" w:type="dxa"/>
            <w:gridSpan w:val="2"/>
          </w:tcPr>
          <w:p w14:paraId="70FC94EF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24EA976D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56BFFB26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1E12D6BF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53C50D1D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4995066C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44B5EDD3" w14:textId="77777777" w:rsidTr="00E2331B">
        <w:tc>
          <w:tcPr>
            <w:tcW w:w="9859" w:type="dxa"/>
            <w:gridSpan w:val="11"/>
            <w:shd w:val="clear" w:color="auto" w:fill="F7CAAC"/>
          </w:tcPr>
          <w:p w14:paraId="0B728DC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13D31A7C" w14:textId="77777777" w:rsidTr="00E2331B">
        <w:trPr>
          <w:trHeight w:val="992"/>
        </w:trPr>
        <w:tc>
          <w:tcPr>
            <w:tcW w:w="9859" w:type="dxa"/>
            <w:gridSpan w:val="11"/>
          </w:tcPr>
          <w:p w14:paraId="12718C06" w14:textId="77777777" w:rsidR="00D80636" w:rsidRPr="00064ABE" w:rsidRDefault="00D80636" w:rsidP="00E2331B">
            <w:pPr>
              <w:jc w:val="both"/>
            </w:pPr>
            <w:r w:rsidRPr="00FF5B4C">
              <w:rPr>
                <w:b/>
              </w:rPr>
              <w:t>KRÁL, E. (70</w:t>
            </w:r>
            <w:r>
              <w:rPr>
                <w:b/>
              </w:rPr>
              <w:t xml:space="preserve"> %)</w:t>
            </w:r>
            <w:r>
              <w:t xml:space="preserve"> a P. ČÁPEK</w:t>
            </w:r>
            <w:r w:rsidRPr="00064ABE">
              <w:t xml:space="preserve">. Student Support Using Source Code Snippets Sharing and Advanced Integration. In </w:t>
            </w:r>
            <w:r w:rsidRPr="00064ABE">
              <w:rPr>
                <w:i/>
                <w:iCs/>
              </w:rPr>
              <w:t>Proceedings 2017 International Conference on Computational Science and Computational Intelligence CSCI 2017</w:t>
            </w:r>
            <w:r w:rsidRPr="00064ABE">
              <w:t xml:space="preserve">. Washington, DC : IEEE Computer Society Conference Publishing Services (CPS), 2017, s. nestrankovano. ISBN 978-1-5386-2652-8. </w:t>
            </w:r>
          </w:p>
          <w:p w14:paraId="291589E3" w14:textId="77777777" w:rsidR="00D80636" w:rsidRPr="00064ABE" w:rsidRDefault="00D80636" w:rsidP="00E2331B">
            <w:pPr>
              <w:jc w:val="both"/>
            </w:pPr>
            <w:r w:rsidRPr="00FF5B4C">
              <w:rPr>
                <w:b/>
              </w:rPr>
              <w:t>KRÁL, E. (70</w:t>
            </w:r>
            <w:r>
              <w:rPr>
                <w:b/>
              </w:rPr>
              <w:t xml:space="preserve"> %)</w:t>
            </w:r>
            <w:r w:rsidRPr="007F7725">
              <w:t xml:space="preserve"> a P. </w:t>
            </w:r>
            <w:r>
              <w:t>ČÁPEK</w:t>
            </w:r>
            <w:r w:rsidRPr="00064ABE">
              <w:t xml:space="preserve">. Student Support Using Source Code Snippets Student Adaptive Support. In </w:t>
            </w:r>
            <w:r w:rsidRPr="00064ABE">
              <w:rPr>
                <w:i/>
                <w:iCs/>
              </w:rPr>
              <w:t>Proceedings - 2016 International Conference on Computational Science and Computational Intelligence, CSCI 2016</w:t>
            </w:r>
            <w:r w:rsidRPr="00064ABE">
              <w:t xml:space="preserve">. Piscataway : Institute of Electrical and Electronics Engineer, Inc., 2016, s. 1391-1392. ISBN 978-1-5090-5510-4. </w:t>
            </w:r>
          </w:p>
          <w:p w14:paraId="3A579CC9" w14:textId="77777777" w:rsidR="00D80636" w:rsidRPr="00064ABE" w:rsidRDefault="00D80636" w:rsidP="00E2331B">
            <w:pPr>
              <w:jc w:val="both"/>
            </w:pPr>
            <w:r>
              <w:t xml:space="preserve">ČÁPEK, P., </w:t>
            </w:r>
            <w:r w:rsidRPr="007F7725">
              <w:rPr>
                <w:b/>
              </w:rPr>
              <w:t>E.</w:t>
            </w:r>
            <w:r>
              <w:t xml:space="preserve"> </w:t>
            </w:r>
            <w:r w:rsidRPr="00FF5B4C">
              <w:rPr>
                <w:b/>
              </w:rPr>
              <w:t>KRÁL (5</w:t>
            </w:r>
            <w:r>
              <w:rPr>
                <w:b/>
              </w:rPr>
              <w:t xml:space="preserve"> %)</w:t>
            </w:r>
            <w:r>
              <w:t xml:space="preserve"> a R. ŠENKEŘÍK</w:t>
            </w:r>
            <w:r w:rsidRPr="00064ABE">
              <w:t xml:space="preserve">. A multiplatform comparison of a dynamic compilation using Roslyn and mathematical parser libraries in .NET for expression evaluation. In </w:t>
            </w:r>
            <w:r w:rsidRPr="00064ABE">
              <w:rPr>
                <w:i/>
                <w:iCs/>
              </w:rPr>
              <w:t>Software Engineering in Intelligent Systems</w:t>
            </w:r>
            <w:r w:rsidRPr="00064ABE">
              <w:t xml:space="preserve">. Heidelberg : Springer-Verlag Berlin, 2015, s. 349-358. ISSN 2194-5357. ISBN 978-3-319-18472-2. </w:t>
            </w:r>
          </w:p>
          <w:p w14:paraId="4E26A442" w14:textId="77777777" w:rsidR="00D80636" w:rsidRPr="00064ABE" w:rsidRDefault="00D80636" w:rsidP="00E2331B">
            <w:pPr>
              <w:jc w:val="both"/>
            </w:pPr>
            <w:r w:rsidRPr="00FF5B4C">
              <w:rPr>
                <w:b/>
              </w:rPr>
              <w:t>KRÁL, E. (70</w:t>
            </w:r>
            <w:r>
              <w:rPr>
                <w:b/>
              </w:rPr>
              <w:t xml:space="preserve"> %)</w:t>
            </w:r>
            <w:r>
              <w:t xml:space="preserve"> a P. ČÁPEK.</w:t>
            </w:r>
            <w:r w:rsidRPr="00064ABE">
              <w:t xml:space="preserve"> Towards Using Continuous Integration Tools to Teach Programming Courses. In </w:t>
            </w:r>
            <w:r w:rsidRPr="00064ABE">
              <w:rPr>
                <w:i/>
                <w:iCs/>
              </w:rPr>
              <w:t>2015 International Conference on Computational Science and Computational Intelligence CSCI</w:t>
            </w:r>
            <w:r w:rsidRPr="00064ABE">
              <w:t xml:space="preserve">. Piscataway : IEEE Operations Center, 2015, s. 871-872. ISBN 978-1-4673-9795-7. </w:t>
            </w:r>
          </w:p>
          <w:p w14:paraId="3B785EA1" w14:textId="77777777" w:rsidR="00D80636" w:rsidRPr="003B5737" w:rsidRDefault="00D80636" w:rsidP="00E2331B">
            <w:pPr>
              <w:jc w:val="both"/>
            </w:pPr>
            <w:r>
              <w:t xml:space="preserve">ČÁPEK, P., </w:t>
            </w:r>
            <w:r w:rsidRPr="007F7725">
              <w:rPr>
                <w:b/>
              </w:rPr>
              <w:t>E.</w:t>
            </w:r>
            <w:r>
              <w:t xml:space="preserve"> </w:t>
            </w:r>
            <w:r w:rsidRPr="00FF5B4C">
              <w:rPr>
                <w:b/>
              </w:rPr>
              <w:t>KRÁL</w:t>
            </w:r>
            <w:r>
              <w:rPr>
                <w:b/>
              </w:rPr>
              <w:t xml:space="preserve"> </w:t>
            </w:r>
            <w:r w:rsidRPr="00FF5B4C">
              <w:rPr>
                <w:b/>
              </w:rPr>
              <w:t>(25</w:t>
            </w:r>
            <w:r>
              <w:rPr>
                <w:b/>
              </w:rPr>
              <w:t xml:space="preserve"> %)</w:t>
            </w:r>
            <w:r>
              <w:t xml:space="preserve"> a R. ŠENKEŘÍK</w:t>
            </w:r>
            <w:r w:rsidRPr="00064ABE">
              <w:t xml:space="preserve">. Towards an Empirical Analysis of .NET Framework Towards an Empirical Analysis of .NET Framework and C# language Features’ Adoption. In </w:t>
            </w:r>
            <w:r w:rsidRPr="00064ABE">
              <w:rPr>
                <w:i/>
                <w:iCs/>
              </w:rPr>
              <w:t>2015 International Conference on Computational Science and Computational Intelligence CSCI</w:t>
            </w:r>
            <w:r w:rsidRPr="00064ABE">
              <w:t>. Piscataway : IEEE Operations Center, 2015, s. 866-867. ISBN 978-1-46</w:t>
            </w:r>
            <w:r>
              <w:t xml:space="preserve">73-9795-7. </w:t>
            </w:r>
          </w:p>
        </w:tc>
      </w:tr>
      <w:tr w:rsidR="00D80636" w14:paraId="6EAEAF5A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24ABD247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5131E0A5" w14:textId="77777777" w:rsidTr="00E2331B">
        <w:trPr>
          <w:trHeight w:val="328"/>
        </w:trPr>
        <w:tc>
          <w:tcPr>
            <w:tcW w:w="9859" w:type="dxa"/>
            <w:gridSpan w:val="11"/>
          </w:tcPr>
          <w:p w14:paraId="3E8A0D6D" w14:textId="77777777" w:rsidR="00D80636" w:rsidRPr="003232CF" w:rsidRDefault="00D80636" w:rsidP="00E2331B">
            <w:pPr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80636" w14:paraId="338F02A3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0183EFD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3D93B82F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670DB0B3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1340AF3A" w14:textId="77777777" w:rsidR="00D80636" w:rsidRDefault="00D80636" w:rsidP="00E2331B">
            <w:pPr>
              <w:jc w:val="both"/>
            </w:pPr>
            <w:r>
              <w:t>28. 6. 2018</w:t>
            </w:r>
          </w:p>
        </w:tc>
      </w:tr>
    </w:tbl>
    <w:p w14:paraId="1064F465" w14:textId="77777777" w:rsidR="001E6E61" w:rsidRDefault="001E6E61"/>
    <w:p w14:paraId="0C007D9E" w14:textId="77777777" w:rsidR="001E6E61" w:rsidRDefault="001E6E6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6A223E9B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09DFCF59" w14:textId="77777777" w:rsidR="00D80636" w:rsidRDefault="00D80636" w:rsidP="00E2331B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4A1EA882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EC89FC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31A60BC7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70102C2A" w14:textId="77777777" w:rsidTr="00E2331B">
        <w:tc>
          <w:tcPr>
            <w:tcW w:w="2518" w:type="dxa"/>
            <w:shd w:val="clear" w:color="auto" w:fill="F7CAAC"/>
          </w:tcPr>
          <w:p w14:paraId="15336D8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70FE8A65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6EFA62EB" w14:textId="77777777" w:rsidTr="00E2331B">
        <w:tc>
          <w:tcPr>
            <w:tcW w:w="2518" w:type="dxa"/>
            <w:shd w:val="clear" w:color="auto" w:fill="F7CAAC"/>
          </w:tcPr>
          <w:p w14:paraId="377B419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0E9115B4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32B4D471" w14:textId="77777777" w:rsidTr="00E2331B">
        <w:tc>
          <w:tcPr>
            <w:tcW w:w="2518" w:type="dxa"/>
            <w:shd w:val="clear" w:color="auto" w:fill="F7CAAC"/>
          </w:tcPr>
          <w:p w14:paraId="16B1CAF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3DC4D188" w14:textId="77777777" w:rsidR="00D80636" w:rsidRDefault="00D80636" w:rsidP="00E2331B">
            <w:pPr>
              <w:jc w:val="both"/>
            </w:pPr>
            <w:r>
              <w:t xml:space="preserve">Vojtěch </w:t>
            </w:r>
            <w:bookmarkStart w:id="1399" w:name="aKresalek"/>
            <w:r>
              <w:t>Křesálek</w:t>
            </w:r>
            <w:bookmarkEnd w:id="1399"/>
          </w:p>
        </w:tc>
        <w:tc>
          <w:tcPr>
            <w:tcW w:w="709" w:type="dxa"/>
            <w:shd w:val="clear" w:color="auto" w:fill="F7CAAC"/>
          </w:tcPr>
          <w:p w14:paraId="42A719C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1F950385" w14:textId="77777777" w:rsidR="00D80636" w:rsidRDefault="00D80636" w:rsidP="00E2331B">
            <w:pPr>
              <w:jc w:val="both"/>
            </w:pPr>
            <w:r>
              <w:t>doc. RNDr. CSc.</w:t>
            </w:r>
          </w:p>
        </w:tc>
      </w:tr>
      <w:tr w:rsidR="00D80636" w14:paraId="29DFD33A" w14:textId="77777777" w:rsidTr="00E2331B">
        <w:tc>
          <w:tcPr>
            <w:tcW w:w="2518" w:type="dxa"/>
            <w:shd w:val="clear" w:color="auto" w:fill="F7CAAC"/>
          </w:tcPr>
          <w:p w14:paraId="5E46C5B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5C1B24EA" w14:textId="77777777" w:rsidR="00D80636" w:rsidRDefault="00D80636" w:rsidP="00E2331B">
            <w:pPr>
              <w:jc w:val="both"/>
            </w:pPr>
            <w:r>
              <w:t>1952</w:t>
            </w:r>
          </w:p>
        </w:tc>
        <w:tc>
          <w:tcPr>
            <w:tcW w:w="1721" w:type="dxa"/>
            <w:shd w:val="clear" w:color="auto" w:fill="F7CAAC"/>
          </w:tcPr>
          <w:p w14:paraId="18640A6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50EF4896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06C08D6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3FDFD11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1E23BA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F187F7E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2F77A0DD" w14:textId="77777777" w:rsidTr="00E2331B">
        <w:tc>
          <w:tcPr>
            <w:tcW w:w="5068" w:type="dxa"/>
            <w:gridSpan w:val="3"/>
            <w:shd w:val="clear" w:color="auto" w:fill="F7CAAC"/>
          </w:tcPr>
          <w:p w14:paraId="0AB7125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2C485FC4" w14:textId="77777777" w:rsidR="00D80636" w:rsidRDefault="00D80636" w:rsidP="00E2331B">
            <w:pPr>
              <w:jc w:val="both"/>
            </w:pPr>
            <w:del w:id="1400" w:author="Uzivatel" w:date="2018-11-13T08:56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6F8E9DD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D4A57C9" w14:textId="77777777" w:rsidR="00D80636" w:rsidRDefault="00D80636" w:rsidP="00E2331B">
            <w:pPr>
              <w:jc w:val="both"/>
            </w:pPr>
            <w:del w:id="1401" w:author="Uzivatel" w:date="2018-11-13T08:56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38169EA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6D11DF8" w14:textId="77777777" w:rsidR="00D80636" w:rsidRDefault="00D80636" w:rsidP="00E2331B">
            <w:pPr>
              <w:jc w:val="both"/>
            </w:pPr>
            <w:del w:id="1402" w:author="Uzivatel" w:date="2018-11-13T08:56:00Z">
              <w:r w:rsidDel="00A608FA">
                <w:delText>N</w:delText>
              </w:r>
            </w:del>
          </w:p>
        </w:tc>
      </w:tr>
      <w:tr w:rsidR="00D80636" w14:paraId="5B224EF8" w14:textId="77777777" w:rsidTr="00E2331B">
        <w:tc>
          <w:tcPr>
            <w:tcW w:w="6060" w:type="dxa"/>
            <w:gridSpan w:val="5"/>
            <w:shd w:val="clear" w:color="auto" w:fill="F7CAAC"/>
          </w:tcPr>
          <w:p w14:paraId="1B631C19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4439AE7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73E60A3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6B0E2528" w14:textId="77777777" w:rsidTr="00E2331B">
        <w:tc>
          <w:tcPr>
            <w:tcW w:w="6060" w:type="dxa"/>
            <w:gridSpan w:val="5"/>
          </w:tcPr>
          <w:p w14:paraId="4E3C7774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00BF848C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4E4C9572" w14:textId="77777777" w:rsidR="00D80636" w:rsidRDefault="00D80636" w:rsidP="00E2331B">
            <w:pPr>
              <w:jc w:val="both"/>
            </w:pPr>
          </w:p>
        </w:tc>
      </w:tr>
      <w:tr w:rsidR="00D80636" w14:paraId="5BD380C4" w14:textId="77777777" w:rsidTr="00E2331B">
        <w:tc>
          <w:tcPr>
            <w:tcW w:w="9859" w:type="dxa"/>
            <w:gridSpan w:val="11"/>
            <w:shd w:val="clear" w:color="auto" w:fill="F7CAAC"/>
          </w:tcPr>
          <w:p w14:paraId="18B466AC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7E6D3584" w14:textId="77777777" w:rsidTr="00E2331B">
        <w:trPr>
          <w:trHeight w:val="324"/>
        </w:trPr>
        <w:tc>
          <w:tcPr>
            <w:tcW w:w="9859" w:type="dxa"/>
            <w:gridSpan w:val="11"/>
            <w:tcBorders>
              <w:top w:val="nil"/>
            </w:tcBorders>
          </w:tcPr>
          <w:p w14:paraId="5BFFC674" w14:textId="77777777" w:rsidR="00D80636" w:rsidRDefault="00D80636" w:rsidP="00E2331B">
            <w:pPr>
              <w:jc w:val="both"/>
            </w:pPr>
            <w:r>
              <w:t>Instrumentace a měření – garant, přednášející</w:t>
            </w:r>
            <w:r w:rsidR="006C1AD1">
              <w:t xml:space="preserve"> (100 %)</w:t>
            </w:r>
          </w:p>
        </w:tc>
      </w:tr>
      <w:tr w:rsidR="00D80636" w14:paraId="4129851C" w14:textId="77777777" w:rsidTr="00E2331B">
        <w:tc>
          <w:tcPr>
            <w:tcW w:w="9859" w:type="dxa"/>
            <w:gridSpan w:val="11"/>
            <w:shd w:val="clear" w:color="auto" w:fill="F7CAAC"/>
          </w:tcPr>
          <w:p w14:paraId="3EAAFFF1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2F0D840C" w14:textId="77777777" w:rsidTr="00E2331B">
        <w:trPr>
          <w:trHeight w:val="1007"/>
        </w:trPr>
        <w:tc>
          <w:tcPr>
            <w:tcW w:w="9859" w:type="dxa"/>
            <w:gridSpan w:val="11"/>
          </w:tcPr>
          <w:p w14:paraId="70E464BA" w14:textId="77777777" w:rsidR="00D80636" w:rsidRPr="003A677C" w:rsidRDefault="00D80636" w:rsidP="00E2331B">
            <w:pPr>
              <w:pStyle w:val="Zkladntext"/>
              <w:rPr>
                <w:b/>
                <w:sz w:val="20"/>
              </w:rPr>
            </w:pPr>
            <w:r w:rsidRPr="003A677C">
              <w:rPr>
                <w:sz w:val="20"/>
              </w:rPr>
              <w:t xml:space="preserve">1971 – 1976    Přírodovědecké fakultě UJEP v Brně, obor fyzikální elektronika </w:t>
            </w:r>
          </w:p>
          <w:p w14:paraId="04F92072" w14:textId="77777777" w:rsidR="00D80636" w:rsidRPr="003A677C" w:rsidRDefault="00D80636" w:rsidP="00E2331B">
            <w:pPr>
              <w:pStyle w:val="Zkladntext"/>
              <w:rPr>
                <w:b/>
                <w:sz w:val="20"/>
              </w:rPr>
            </w:pPr>
            <w:r w:rsidRPr="003A677C">
              <w:rPr>
                <w:sz w:val="20"/>
              </w:rPr>
              <w:t>1979                Obhajoba práce RNDr. – statistická optika, UJEP Brno</w:t>
            </w:r>
          </w:p>
          <w:p w14:paraId="645E660A" w14:textId="77777777" w:rsidR="00D80636" w:rsidRPr="003A677C" w:rsidRDefault="00D80636" w:rsidP="00E2331B">
            <w:pPr>
              <w:pStyle w:val="Zkladntext"/>
              <w:rPr>
                <w:b/>
                <w:sz w:val="20"/>
              </w:rPr>
            </w:pPr>
            <w:r w:rsidRPr="003A677C">
              <w:rPr>
                <w:sz w:val="20"/>
              </w:rPr>
              <w:t>1980 – 1984    Kandidátská disertační práce VAAZ , Brno – statistická optika</w:t>
            </w:r>
          </w:p>
          <w:p w14:paraId="147D896B" w14:textId="77777777" w:rsidR="00D80636" w:rsidRPr="00747CA5" w:rsidRDefault="00D80636" w:rsidP="00E2331B">
            <w:pPr>
              <w:pStyle w:val="Zkladntext"/>
              <w:tabs>
                <w:tab w:val="left" w:pos="1163"/>
              </w:tabs>
              <w:rPr>
                <w:b/>
                <w:sz w:val="20"/>
              </w:rPr>
            </w:pPr>
            <w:del w:id="1403" w:author="Uzivatel" w:date="2018-11-13T09:01:00Z">
              <w:r w:rsidRPr="003A677C" w:rsidDel="00C8781B">
                <w:rPr>
                  <w:sz w:val="20"/>
                </w:rPr>
                <w:delText>2004                Habilitace na VUT v Brně – aplikovaná fyzika</w:delText>
              </w:r>
            </w:del>
          </w:p>
        </w:tc>
      </w:tr>
      <w:tr w:rsidR="00D80636" w14:paraId="0D9491A4" w14:textId="77777777" w:rsidTr="00E2331B">
        <w:tc>
          <w:tcPr>
            <w:tcW w:w="9859" w:type="dxa"/>
            <w:gridSpan w:val="11"/>
            <w:shd w:val="clear" w:color="auto" w:fill="F7CAAC"/>
          </w:tcPr>
          <w:p w14:paraId="348F805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003BB4D2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50F91F5F" w14:textId="77777777" w:rsidTr="00E2331B">
        <w:trPr>
          <w:trHeight w:val="1090"/>
        </w:trPr>
        <w:tc>
          <w:tcPr>
            <w:tcW w:w="9859" w:type="dxa"/>
            <w:gridSpan w:val="11"/>
          </w:tcPr>
          <w:p w14:paraId="17A400A5" w14:textId="77777777" w:rsidR="00D80636" w:rsidRPr="003A677C" w:rsidRDefault="00D80636" w:rsidP="00E2331B">
            <w:pPr>
              <w:pStyle w:val="Zkladntext"/>
              <w:rPr>
                <w:b/>
                <w:sz w:val="20"/>
              </w:rPr>
            </w:pPr>
            <w:r w:rsidRPr="003A677C">
              <w:rPr>
                <w:sz w:val="20"/>
              </w:rPr>
              <w:t>1977</w:t>
            </w:r>
            <w:r>
              <w:rPr>
                <w:sz w:val="20"/>
                <w:lang w:val="sk-SK"/>
              </w:rPr>
              <w:t xml:space="preserve"> </w:t>
            </w:r>
            <w:r w:rsidRPr="003A677C">
              <w:rPr>
                <w:sz w:val="20"/>
              </w:rPr>
              <w:t>–</w:t>
            </w:r>
            <w:r>
              <w:rPr>
                <w:sz w:val="20"/>
                <w:lang w:val="sk-SK"/>
              </w:rPr>
              <w:t xml:space="preserve"> </w:t>
            </w:r>
            <w:r w:rsidRPr="003A677C">
              <w:rPr>
                <w:sz w:val="20"/>
              </w:rPr>
              <w:t>1990     Vědecko-výzkumná základna armády-optoelektronika</w:t>
            </w:r>
          </w:p>
          <w:p w14:paraId="09B98767" w14:textId="77777777" w:rsidR="00D80636" w:rsidRPr="003A677C" w:rsidRDefault="00D80636" w:rsidP="00E2331B">
            <w:pPr>
              <w:pStyle w:val="Zkladntext"/>
              <w:rPr>
                <w:b/>
                <w:sz w:val="20"/>
              </w:rPr>
            </w:pPr>
            <w:r w:rsidRPr="003A677C">
              <w:rPr>
                <w:sz w:val="20"/>
              </w:rPr>
              <w:t>1990 – trvá     Univerzita Tomáše Bati ve Zlíně</w:t>
            </w:r>
          </w:p>
          <w:p w14:paraId="2D8C2EB3" w14:textId="77777777" w:rsidR="00D80636" w:rsidRPr="003A677C" w:rsidRDefault="00D80636" w:rsidP="00E2331B">
            <w:pPr>
              <w:pStyle w:val="Zkladntext"/>
              <w:rPr>
                <w:b/>
                <w:sz w:val="20"/>
              </w:rPr>
            </w:pPr>
            <w:r w:rsidRPr="003A677C">
              <w:rPr>
                <w:sz w:val="20"/>
              </w:rPr>
              <w:t>1993</w:t>
            </w:r>
            <w:r>
              <w:rPr>
                <w:sz w:val="20"/>
                <w:lang w:val="sk-SK"/>
              </w:rPr>
              <w:t xml:space="preserve"> </w:t>
            </w:r>
            <w:r w:rsidRPr="003A677C">
              <w:rPr>
                <w:sz w:val="20"/>
              </w:rPr>
              <w:t>– 1998     vedoucí Katedry fyziky a materiálového inženýrství FT VUT</w:t>
            </w:r>
          </w:p>
          <w:p w14:paraId="75E86278" w14:textId="77777777" w:rsidR="00D80636" w:rsidRPr="003A677C" w:rsidRDefault="00D80636" w:rsidP="00E2331B">
            <w:pPr>
              <w:pStyle w:val="Zkladntext"/>
              <w:rPr>
                <w:b/>
                <w:sz w:val="20"/>
              </w:rPr>
            </w:pPr>
            <w:r w:rsidRPr="003A677C">
              <w:rPr>
                <w:sz w:val="20"/>
              </w:rPr>
              <w:t>2001</w:t>
            </w:r>
            <w:r>
              <w:rPr>
                <w:sz w:val="20"/>
                <w:lang w:val="sk-SK"/>
              </w:rPr>
              <w:t xml:space="preserve"> </w:t>
            </w:r>
            <w:r w:rsidRPr="003A677C">
              <w:rPr>
                <w:sz w:val="20"/>
              </w:rPr>
              <w:t>– 2004     vedoucí Ústavu řízení technologických procesů IIT FT UTB ve Zlíně</w:t>
            </w:r>
          </w:p>
          <w:p w14:paraId="6F169904" w14:textId="77777777" w:rsidR="00D80636" w:rsidRPr="00080943" w:rsidRDefault="00D80636" w:rsidP="00E2331B">
            <w:pPr>
              <w:jc w:val="both"/>
            </w:pPr>
            <w:r w:rsidRPr="003A677C">
              <w:t>2004</w:t>
            </w:r>
            <w:r>
              <w:t xml:space="preserve"> </w:t>
            </w:r>
            <w:r w:rsidRPr="003A677C">
              <w:t xml:space="preserve">– dosud </w:t>
            </w:r>
            <w:r>
              <w:t xml:space="preserve">  ředitel Ústavu elektroniky</w:t>
            </w:r>
            <w:r w:rsidRPr="003A677C">
              <w:t xml:space="preserve"> a měření FAI UTB ve Zlíně</w:t>
            </w:r>
          </w:p>
        </w:tc>
      </w:tr>
      <w:tr w:rsidR="00D80636" w14:paraId="182AB4F5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00354F2A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07CA3C37" w14:textId="77777777" w:rsidTr="00E2331B">
        <w:trPr>
          <w:trHeight w:val="558"/>
        </w:trPr>
        <w:tc>
          <w:tcPr>
            <w:tcW w:w="9859" w:type="dxa"/>
            <w:gridSpan w:val="11"/>
          </w:tcPr>
          <w:p w14:paraId="396CE569" w14:textId="77777777" w:rsidR="00D80636" w:rsidRDefault="00D80636" w:rsidP="00E2331B">
            <w:pPr>
              <w:jc w:val="both"/>
            </w:pPr>
            <w:r>
              <w:t xml:space="preserve">Od roku 2004 vedoucí úspěšně obhájených 36 bakalářských a 49 diplomových prací. </w:t>
            </w:r>
          </w:p>
          <w:p w14:paraId="21A9BD27" w14:textId="77777777" w:rsidR="00D80636" w:rsidRDefault="00D80636" w:rsidP="00E2331B">
            <w:pPr>
              <w:jc w:val="both"/>
            </w:pPr>
            <w:r>
              <w:t>Školitel 12 studentů doktorského studijního programu z toho 2 úspěšně obhájené.</w:t>
            </w:r>
          </w:p>
        </w:tc>
      </w:tr>
      <w:tr w:rsidR="00D80636" w14:paraId="2C431718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474C28C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3E587A62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35BCF73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432646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7E7EC6C8" w14:textId="77777777" w:rsidTr="00E2331B">
        <w:trPr>
          <w:cantSplit/>
        </w:trPr>
        <w:tc>
          <w:tcPr>
            <w:tcW w:w="3347" w:type="dxa"/>
            <w:gridSpan w:val="2"/>
          </w:tcPr>
          <w:p w14:paraId="24D9AC5E" w14:textId="77777777" w:rsidR="00D80636" w:rsidRDefault="00D80636" w:rsidP="00E2331B">
            <w:pPr>
              <w:jc w:val="both"/>
            </w:pPr>
            <w:r>
              <w:t>Aplikovaná fyzika</w:t>
            </w:r>
          </w:p>
        </w:tc>
        <w:tc>
          <w:tcPr>
            <w:tcW w:w="2245" w:type="dxa"/>
            <w:gridSpan w:val="2"/>
          </w:tcPr>
          <w:p w14:paraId="4DB651E9" w14:textId="77777777" w:rsidR="00D80636" w:rsidRDefault="00D80636" w:rsidP="00E2331B">
            <w:pPr>
              <w:jc w:val="both"/>
            </w:pPr>
            <w:r>
              <w:t>2004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66714796" w14:textId="77777777" w:rsidR="00D80636" w:rsidRDefault="00D80636" w:rsidP="00E2331B">
            <w:pPr>
              <w:jc w:val="both"/>
            </w:pPr>
            <w:r>
              <w:t>VUT v Brně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22D42D92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40E4F8FB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2B307ED7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3D5C25C6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609CEE33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7F6B0AFE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4891A4C3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166ABBA9" w14:textId="77777777" w:rsidR="00D80636" w:rsidRPr="003B5737" w:rsidRDefault="00D80636" w:rsidP="00E2331B">
            <w:pPr>
              <w:jc w:val="both"/>
            </w:pPr>
            <w:r>
              <w:t>225</w:t>
            </w:r>
          </w:p>
        </w:tc>
        <w:tc>
          <w:tcPr>
            <w:tcW w:w="693" w:type="dxa"/>
            <w:vMerge w:val="restart"/>
          </w:tcPr>
          <w:p w14:paraId="17AE0EAD" w14:textId="77777777" w:rsidR="00D80636" w:rsidRPr="003B5737" w:rsidRDefault="00D80636" w:rsidP="00E2331B">
            <w:pPr>
              <w:jc w:val="both"/>
            </w:pPr>
            <w:r>
              <w:t>166</w:t>
            </w:r>
          </w:p>
        </w:tc>
        <w:tc>
          <w:tcPr>
            <w:tcW w:w="694" w:type="dxa"/>
            <w:vMerge w:val="restart"/>
          </w:tcPr>
          <w:p w14:paraId="0B75B2E1" w14:textId="77777777" w:rsidR="00D80636" w:rsidRPr="003B5737" w:rsidRDefault="00EA2987" w:rsidP="00E2331B">
            <w:pPr>
              <w:jc w:val="both"/>
            </w:pPr>
            <w:r>
              <w:t>252</w:t>
            </w:r>
          </w:p>
        </w:tc>
      </w:tr>
      <w:tr w:rsidR="00D80636" w14:paraId="04122BED" w14:textId="77777777" w:rsidTr="00E2331B">
        <w:trPr>
          <w:trHeight w:val="205"/>
        </w:trPr>
        <w:tc>
          <w:tcPr>
            <w:tcW w:w="3347" w:type="dxa"/>
            <w:gridSpan w:val="2"/>
          </w:tcPr>
          <w:p w14:paraId="1321F413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189D39E6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62C2DA7C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6844AE25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2DD9BF3F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158AACC1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5709DD99" w14:textId="77777777" w:rsidTr="00E2331B">
        <w:tc>
          <w:tcPr>
            <w:tcW w:w="9859" w:type="dxa"/>
            <w:gridSpan w:val="11"/>
            <w:shd w:val="clear" w:color="auto" w:fill="F7CAAC"/>
          </w:tcPr>
          <w:p w14:paraId="482BE55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64503650" w14:textId="77777777" w:rsidTr="00E2331B">
        <w:trPr>
          <w:trHeight w:val="2693"/>
        </w:trPr>
        <w:tc>
          <w:tcPr>
            <w:tcW w:w="9859" w:type="dxa"/>
            <w:gridSpan w:val="11"/>
          </w:tcPr>
          <w:p w14:paraId="308709C1" w14:textId="77777777" w:rsidR="00D80636" w:rsidRDefault="00D80636" w:rsidP="00E2331B">
            <w:pPr>
              <w:widowControl w:val="0"/>
              <w:autoSpaceDE w:val="0"/>
              <w:autoSpaceDN w:val="0"/>
              <w:adjustRightInd w:val="0"/>
              <w:jc w:val="both"/>
            </w:pPr>
            <w:r w:rsidRPr="00747CA5">
              <w:rPr>
                <w:caps/>
              </w:rPr>
              <w:t>Nedvedova, M.</w:t>
            </w:r>
            <w:r>
              <w:rPr>
                <w:caps/>
              </w:rPr>
              <w:t xml:space="preserve">, </w:t>
            </w:r>
            <w:r w:rsidRPr="004C5266">
              <w:rPr>
                <w:b/>
                <w:caps/>
              </w:rPr>
              <w:t>V.</w:t>
            </w:r>
            <w:r w:rsidRPr="00747CA5">
              <w:rPr>
                <w:caps/>
              </w:rPr>
              <w:t xml:space="preserve"> </w:t>
            </w:r>
            <w:r>
              <w:rPr>
                <w:b/>
                <w:caps/>
              </w:rPr>
              <w:t>Kresalek (15 %)</w:t>
            </w:r>
            <w:r w:rsidRPr="00747CA5">
              <w:rPr>
                <w:b/>
                <w:caps/>
              </w:rPr>
              <w:t>,</w:t>
            </w:r>
            <w:r w:rsidRPr="00747CA5">
              <w:rPr>
                <w:caps/>
              </w:rPr>
              <w:t xml:space="preserve"> </w:t>
            </w:r>
            <w:r>
              <w:rPr>
                <w:caps/>
              </w:rPr>
              <w:t xml:space="preserve">H. </w:t>
            </w:r>
            <w:r w:rsidRPr="00747CA5">
              <w:rPr>
                <w:caps/>
              </w:rPr>
              <w:t>Vaskova</w:t>
            </w:r>
            <w:r>
              <w:rPr>
                <w:caps/>
              </w:rPr>
              <w:t>,</w:t>
            </w:r>
            <w:r w:rsidRPr="00747CA5">
              <w:rPr>
                <w:caps/>
              </w:rPr>
              <w:t xml:space="preserve"> </w:t>
            </w:r>
            <w:r>
              <w:t xml:space="preserve">et al.: Studying the Kinetics of n-Butyl-Cyanoacrylate Tissue Adhesive and Its Oily Mixtures, </w:t>
            </w:r>
            <w:r w:rsidRPr="004007FD">
              <w:rPr>
                <w:i/>
              </w:rPr>
              <w:t>JOURNAL OF INFRARED MILIMETER AND TERAHERTZ WAVES</w:t>
            </w:r>
            <w:r>
              <w:t xml:space="preserve"> 37 (2016), 10, 1043-1054</w:t>
            </w:r>
          </w:p>
          <w:p w14:paraId="478DFC6B" w14:textId="77777777" w:rsidR="00D80636" w:rsidRDefault="00D80636" w:rsidP="00E2331B">
            <w:pPr>
              <w:widowControl w:val="0"/>
              <w:autoSpaceDE w:val="0"/>
              <w:autoSpaceDN w:val="0"/>
              <w:adjustRightInd w:val="0"/>
              <w:jc w:val="both"/>
            </w:pPr>
            <w:r w:rsidRPr="00747CA5">
              <w:rPr>
                <w:caps/>
              </w:rPr>
              <w:t>Nedvedova, M.</w:t>
            </w:r>
            <w:r>
              <w:rPr>
                <w:caps/>
              </w:rPr>
              <w:t>,</w:t>
            </w:r>
            <w:r w:rsidRPr="00747CA5">
              <w:rPr>
                <w:caps/>
              </w:rPr>
              <w:t xml:space="preserve"> </w:t>
            </w:r>
            <w:r w:rsidRPr="004C5266">
              <w:rPr>
                <w:b/>
                <w:caps/>
              </w:rPr>
              <w:t xml:space="preserve">V. </w:t>
            </w:r>
            <w:r>
              <w:rPr>
                <w:b/>
                <w:caps/>
              </w:rPr>
              <w:t>Kresalek (15 %)</w:t>
            </w:r>
            <w:r w:rsidRPr="00747CA5">
              <w:rPr>
                <w:b/>
                <w:caps/>
              </w:rPr>
              <w:t>,</w:t>
            </w:r>
            <w:r w:rsidRPr="00747CA5">
              <w:rPr>
                <w:caps/>
              </w:rPr>
              <w:t xml:space="preserve"> </w:t>
            </w:r>
            <w:r>
              <w:rPr>
                <w:caps/>
              </w:rPr>
              <w:t xml:space="preserve">Z. </w:t>
            </w:r>
            <w:r w:rsidRPr="00747CA5">
              <w:rPr>
                <w:caps/>
              </w:rPr>
              <w:t>Adamik</w:t>
            </w:r>
            <w:r>
              <w:rPr>
                <w:caps/>
              </w:rPr>
              <w:t>,</w:t>
            </w:r>
            <w:r w:rsidRPr="00747CA5">
              <w:rPr>
                <w:caps/>
              </w:rPr>
              <w:t xml:space="preserve"> </w:t>
            </w:r>
            <w:r>
              <w:t xml:space="preserve">et al.: Terahertz Time-Domain Spectroscopy for Studying Absorbable Hemostats, </w:t>
            </w:r>
            <w:r w:rsidRPr="004007FD">
              <w:rPr>
                <w:i/>
              </w:rPr>
              <w:t>IEEE TRANSACTIONS ON TERAHERTZ SCIENCE AND TECHNOLOGY</w:t>
            </w:r>
            <w:r>
              <w:t xml:space="preserve"> 6 (2016),3,420-426</w:t>
            </w:r>
          </w:p>
          <w:p w14:paraId="2D195D67" w14:textId="77777777" w:rsidR="00D80636" w:rsidRPr="00F7310F" w:rsidRDefault="00D80636" w:rsidP="00E2331B">
            <w:pPr>
              <w:widowControl w:val="0"/>
              <w:autoSpaceDE w:val="0"/>
              <w:autoSpaceDN w:val="0"/>
              <w:adjustRightInd w:val="0"/>
              <w:jc w:val="both"/>
            </w:pPr>
            <w:r w:rsidRPr="00747CA5">
              <w:rPr>
                <w:b/>
                <w:caps/>
              </w:rPr>
              <w:t>Kresalek, V.</w:t>
            </w:r>
            <w:r>
              <w:rPr>
                <w:b/>
                <w:caps/>
              </w:rPr>
              <w:t xml:space="preserve"> </w:t>
            </w:r>
            <w:r w:rsidRPr="00747CA5">
              <w:rPr>
                <w:b/>
                <w:caps/>
              </w:rPr>
              <w:t>(50</w:t>
            </w:r>
            <w:r>
              <w:rPr>
                <w:b/>
                <w:caps/>
              </w:rPr>
              <w:t xml:space="preserve"> %)</w:t>
            </w:r>
            <w:r>
              <w:rPr>
                <w:caps/>
              </w:rPr>
              <w:t xml:space="preserve"> </w:t>
            </w:r>
            <w:r>
              <w:t>a</w:t>
            </w:r>
            <w:r>
              <w:rPr>
                <w:caps/>
              </w:rPr>
              <w:t xml:space="preserve"> M.</w:t>
            </w:r>
            <w:r w:rsidRPr="00747CA5">
              <w:rPr>
                <w:caps/>
              </w:rPr>
              <w:t xml:space="preserve"> Navratil</w:t>
            </w:r>
            <w:r>
              <w:rPr>
                <w:caps/>
              </w:rPr>
              <w:t>.</w:t>
            </w:r>
            <w:r w:rsidRPr="00642D2B">
              <w:t xml:space="preserve"> </w:t>
            </w:r>
            <w:r>
              <w:t>E</w:t>
            </w:r>
            <w:hyperlink r:id="rId29" w:history="1">
              <w:r w:rsidRPr="00642D2B">
                <w:t xml:space="preserve">stimation of complex permittivity using evolutionary algorithm from measured data of reflectance and transmittance in free space,  </w:t>
              </w:r>
            </w:hyperlink>
            <w:r w:rsidRPr="004007FD">
              <w:rPr>
                <w:i/>
              </w:rPr>
              <w:t>MICROWAVE AND OPTICAL TECHNOLOGY LETTERS</w:t>
            </w:r>
            <w:r w:rsidRPr="00F7310F">
              <w:t>  </w:t>
            </w:r>
            <w:r w:rsidRPr="00642D2B">
              <w:t>Volume: 57</w:t>
            </w:r>
            <w:r w:rsidRPr="00F7310F">
              <w:t xml:space="preserve">   </w:t>
            </w:r>
            <w:r w:rsidRPr="00642D2B">
              <w:t>Issue: 7</w:t>
            </w:r>
            <w:r w:rsidRPr="00F7310F">
              <w:t xml:space="preserve">   </w:t>
            </w:r>
            <w:r w:rsidRPr="00642D2B">
              <w:t>Pages: 1542-1546</w:t>
            </w:r>
            <w:r w:rsidRPr="00F7310F">
              <w:t xml:space="preserve">   </w:t>
            </w:r>
            <w:r w:rsidRPr="00642D2B">
              <w:t>Published: JUL 2015</w:t>
            </w:r>
            <w:r w:rsidRPr="00F7310F">
              <w:t xml:space="preserve"> </w:t>
            </w:r>
          </w:p>
          <w:p w14:paraId="41210BAA" w14:textId="77777777" w:rsidR="00D80636" w:rsidRDefault="00D80636" w:rsidP="00E2331B">
            <w:pPr>
              <w:widowControl w:val="0"/>
              <w:autoSpaceDE w:val="0"/>
              <w:autoSpaceDN w:val="0"/>
              <w:adjustRightInd w:val="0"/>
              <w:jc w:val="both"/>
            </w:pPr>
            <w:r w:rsidRPr="00747CA5">
              <w:rPr>
                <w:caps/>
              </w:rPr>
              <w:t>Gavenda T.</w:t>
            </w:r>
            <w:r>
              <w:rPr>
                <w:caps/>
              </w:rPr>
              <w:t xml:space="preserve"> </w:t>
            </w:r>
            <w:r>
              <w:t>a</w:t>
            </w:r>
            <w:r>
              <w:rPr>
                <w:caps/>
              </w:rPr>
              <w:t xml:space="preserve"> </w:t>
            </w:r>
            <w:r w:rsidRPr="00FC2CAC">
              <w:rPr>
                <w:b/>
                <w:caps/>
              </w:rPr>
              <w:t>V.</w:t>
            </w:r>
            <w:r w:rsidRPr="00747CA5">
              <w:rPr>
                <w:caps/>
              </w:rPr>
              <w:t xml:space="preserve"> </w:t>
            </w:r>
            <w:r w:rsidRPr="00747CA5">
              <w:rPr>
                <w:b/>
                <w:caps/>
              </w:rPr>
              <w:t>Kresalek</w:t>
            </w:r>
            <w:r>
              <w:rPr>
                <w:b/>
                <w:caps/>
              </w:rPr>
              <w:t xml:space="preserve"> </w:t>
            </w:r>
            <w:r w:rsidRPr="00747CA5">
              <w:rPr>
                <w:b/>
                <w:caps/>
              </w:rPr>
              <w:t>(50</w:t>
            </w:r>
            <w:r>
              <w:rPr>
                <w:b/>
                <w:caps/>
              </w:rPr>
              <w:t xml:space="preserve"> %).</w:t>
            </w:r>
            <w:r>
              <w:t xml:space="preserve"> </w:t>
            </w:r>
            <w:hyperlink r:id="rId30" w:history="1">
              <w:r w:rsidRPr="00450500">
                <w:t>Distinguishing of different kinds of gunpowder using various methods based on terahertz radiation</w:t>
              </w:r>
              <w:r>
                <w:t>,</w:t>
              </w:r>
              <w:r w:rsidRPr="00450500">
                <w:t xml:space="preserve"> </w:t>
              </w:r>
            </w:hyperlink>
            <w:r>
              <w:t>in:</w:t>
            </w:r>
            <w:r w:rsidRPr="00450500">
              <w:t xml:space="preserve"> </w:t>
            </w:r>
            <w:r w:rsidRPr="004007FD">
              <w:rPr>
                <w:i/>
              </w:rPr>
              <w:t>MILLIMETRE WAVE AND TERAHERTZ SENSORS AND TECHNOLOGY</w:t>
            </w:r>
            <w:r w:rsidRPr="00F7310F">
              <w:t xml:space="preserve"> VII </w:t>
            </w:r>
            <w:r>
              <w:t>eds.</w:t>
            </w:r>
            <w:r w:rsidRPr="00450500">
              <w:t xml:space="preserve"> </w:t>
            </w:r>
            <w:r w:rsidRPr="00F7310F">
              <w:t>Salmon, N</w:t>
            </w:r>
            <w:r>
              <w:t>.</w:t>
            </w:r>
            <w:r w:rsidRPr="00F7310F">
              <w:t>A</w:t>
            </w:r>
            <w:r>
              <w:t>.</w:t>
            </w:r>
            <w:r w:rsidRPr="00F7310F">
              <w:t>; Jacobs, E</w:t>
            </w:r>
            <w:r>
              <w:t>.</w:t>
            </w:r>
            <w:r w:rsidRPr="00F7310F">
              <w:t xml:space="preserve"> L.</w:t>
            </w:r>
            <w:r w:rsidRPr="00450500">
              <w:t>,</w:t>
            </w:r>
            <w:r w:rsidRPr="00F7310F">
              <w:t> </w:t>
            </w:r>
            <w:r w:rsidRPr="00450500">
              <w:t>Book Series: Proceedings of SPIE</w:t>
            </w:r>
            <w:r w:rsidRPr="00F7310F">
              <w:t xml:space="preserve">   </w:t>
            </w:r>
            <w:r w:rsidRPr="00450500">
              <w:t>Volume: 9252</w:t>
            </w:r>
            <w:r w:rsidRPr="00F7310F">
              <w:t xml:space="preserve">     </w:t>
            </w:r>
            <w:r w:rsidRPr="00450500">
              <w:t>Article Number: 92520A</w:t>
            </w:r>
            <w:r w:rsidRPr="00F7310F">
              <w:t xml:space="preserve">   </w:t>
            </w:r>
            <w:r w:rsidRPr="00450500">
              <w:t xml:space="preserve">Published: </w:t>
            </w:r>
            <w:r>
              <w:t>2014</w:t>
            </w:r>
          </w:p>
          <w:p w14:paraId="2BC94B08" w14:textId="77777777" w:rsidR="00D80636" w:rsidRPr="003B5737" w:rsidRDefault="00D80636" w:rsidP="00E2331B">
            <w:pPr>
              <w:widowControl w:val="0"/>
              <w:autoSpaceDE w:val="0"/>
              <w:autoSpaceDN w:val="0"/>
              <w:adjustRightInd w:val="0"/>
              <w:jc w:val="both"/>
            </w:pPr>
            <w:r w:rsidRPr="00747CA5">
              <w:rPr>
                <w:b/>
                <w:caps/>
              </w:rPr>
              <w:t>Kresalek, V. (50</w:t>
            </w:r>
            <w:r>
              <w:rPr>
                <w:b/>
                <w:caps/>
              </w:rPr>
              <w:t xml:space="preserve"> %) </w:t>
            </w:r>
            <w:r>
              <w:t>a</w:t>
            </w:r>
            <w:r>
              <w:rPr>
                <w:caps/>
              </w:rPr>
              <w:t xml:space="preserve"> T.</w:t>
            </w:r>
            <w:r w:rsidRPr="00747CA5">
              <w:rPr>
                <w:caps/>
              </w:rPr>
              <w:t xml:space="preserve"> Gavenda</w:t>
            </w:r>
            <w:r>
              <w:rPr>
                <w:caps/>
              </w:rPr>
              <w:t>.</w:t>
            </w:r>
            <w:r>
              <w:t xml:space="preserve"> </w:t>
            </w:r>
            <w:r w:rsidRPr="00D14F21">
              <w:t xml:space="preserve">Using </w:t>
            </w:r>
            <w:r>
              <w:t>t</w:t>
            </w:r>
            <w:r w:rsidRPr="00D14F21">
              <w:t xml:space="preserve">erahertz </w:t>
            </w:r>
            <w:r>
              <w:t>s</w:t>
            </w:r>
            <w:r w:rsidRPr="00D14F21">
              <w:t xml:space="preserve">pectroscopy for </w:t>
            </w:r>
            <w:r>
              <w:t>o</w:t>
            </w:r>
            <w:r w:rsidRPr="00D14F21">
              <w:t xml:space="preserve">bserving the </w:t>
            </w:r>
            <w:r>
              <w:t>k</w:t>
            </w:r>
            <w:r w:rsidRPr="00D14F21">
              <w:t xml:space="preserve">inetics of </w:t>
            </w:r>
            <w:r>
              <w:t>r</w:t>
            </w:r>
            <w:r w:rsidRPr="00D14F21">
              <w:t xml:space="preserve">ecrystallisation of </w:t>
            </w:r>
            <w:r>
              <w:t>p</w:t>
            </w:r>
            <w:r w:rsidRPr="00D14F21">
              <w:t>olybutene-</w:t>
            </w:r>
            <w:r>
              <w:t xml:space="preserve">1. </w:t>
            </w:r>
            <w:r w:rsidRPr="004007FD">
              <w:rPr>
                <w:i/>
              </w:rPr>
              <w:t>JOURNAL OF INFRARED MILLIMETER AND TERAHERTZ WAVES</w:t>
            </w:r>
            <w:r w:rsidRPr="00E141E0">
              <w:t xml:space="preserve"> 34(2), 187-193</w:t>
            </w:r>
            <w:r>
              <w:t xml:space="preserve">, </w:t>
            </w:r>
            <w:r w:rsidRPr="00E141E0">
              <w:t>2013</w:t>
            </w:r>
          </w:p>
        </w:tc>
      </w:tr>
      <w:tr w:rsidR="00D80636" w14:paraId="6CA2BC1B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7440950B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33D4ABD1" w14:textId="77777777" w:rsidTr="00E2331B">
        <w:trPr>
          <w:trHeight w:val="328"/>
        </w:trPr>
        <w:tc>
          <w:tcPr>
            <w:tcW w:w="9859" w:type="dxa"/>
            <w:gridSpan w:val="11"/>
          </w:tcPr>
          <w:p w14:paraId="3A17546A" w14:textId="77777777" w:rsidR="00D80636" w:rsidRPr="003A677C" w:rsidRDefault="00D80636" w:rsidP="00E2331B">
            <w:pPr>
              <w:suppressAutoHyphens/>
              <w:ind w:right="-2"/>
              <w:rPr>
                <w:lang w:val="en-US"/>
              </w:rPr>
            </w:pPr>
            <w:r w:rsidRPr="003A677C">
              <w:t>1993  Chalmers University, Göteborg Sweden</w:t>
            </w:r>
            <w:r w:rsidRPr="003A677C">
              <w:rPr>
                <w:lang w:val="en-US"/>
              </w:rPr>
              <w:t xml:space="preserve"> </w:t>
            </w:r>
            <w:r>
              <w:rPr>
                <w:lang w:val="en-US"/>
              </w:rPr>
              <w:t>- semestr</w:t>
            </w:r>
          </w:p>
          <w:p w14:paraId="2C0E430C" w14:textId="77777777" w:rsidR="00D80636" w:rsidRPr="003A677C" w:rsidRDefault="00D80636" w:rsidP="00E2331B">
            <w:pPr>
              <w:suppressAutoHyphens/>
              <w:ind w:right="-2"/>
              <w:rPr>
                <w:lang w:val="en-US"/>
              </w:rPr>
            </w:pPr>
            <w:r w:rsidRPr="003A677C">
              <w:t>1994  Chalmers University, Göteborg Sweden</w:t>
            </w:r>
          </w:p>
          <w:p w14:paraId="3A2EE359" w14:textId="77777777" w:rsidR="00D80636" w:rsidRPr="003232CF" w:rsidRDefault="00D80636" w:rsidP="00E2331B">
            <w:pPr>
              <w:rPr>
                <w:lang w:val="sk-SK"/>
              </w:rPr>
            </w:pPr>
            <w:r w:rsidRPr="003A677C">
              <w:t xml:space="preserve">1996  Bradford University, GB </w:t>
            </w:r>
          </w:p>
        </w:tc>
      </w:tr>
      <w:tr w:rsidR="00D80636" w14:paraId="5A630926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00D04CA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5218EFA4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21AE4C09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36A7B1F6" w14:textId="77777777" w:rsidR="00D80636" w:rsidRDefault="00D80636" w:rsidP="00E2331B">
            <w:pPr>
              <w:jc w:val="both"/>
            </w:pPr>
            <w:r>
              <w:t>22. 6. 2018</w:t>
            </w:r>
          </w:p>
        </w:tc>
      </w:tr>
    </w:tbl>
    <w:p w14:paraId="2462EE64" w14:textId="77777777" w:rsidR="00D80636" w:rsidRDefault="00D80636" w:rsidP="00D80636">
      <w:pPr>
        <w:spacing w:after="160" w:line="259" w:lineRule="auto"/>
      </w:pPr>
    </w:p>
    <w:p w14:paraId="02604846" w14:textId="77777777" w:rsidR="00D80636" w:rsidRDefault="00D80636" w:rsidP="00D80636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10739754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42C16605" w14:textId="77777777" w:rsidR="00D80636" w:rsidRDefault="00D80636" w:rsidP="00E2331B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0257721E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D811CE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1D3E83EA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3C959943" w14:textId="77777777" w:rsidTr="00E2331B">
        <w:tc>
          <w:tcPr>
            <w:tcW w:w="2518" w:type="dxa"/>
            <w:shd w:val="clear" w:color="auto" w:fill="F7CAAC"/>
          </w:tcPr>
          <w:p w14:paraId="6FC18EA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6F8AD837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4D60FE24" w14:textId="77777777" w:rsidTr="00E2331B">
        <w:tc>
          <w:tcPr>
            <w:tcW w:w="2518" w:type="dxa"/>
            <w:shd w:val="clear" w:color="auto" w:fill="F7CAAC"/>
          </w:tcPr>
          <w:p w14:paraId="52256CB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00C980DB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68DA1DF7" w14:textId="77777777" w:rsidTr="00E2331B">
        <w:tc>
          <w:tcPr>
            <w:tcW w:w="2518" w:type="dxa"/>
            <w:shd w:val="clear" w:color="auto" w:fill="F7CAAC"/>
          </w:tcPr>
          <w:p w14:paraId="1D0287D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05222378" w14:textId="77777777" w:rsidR="00D80636" w:rsidRDefault="00D80636" w:rsidP="00E2331B">
            <w:pPr>
              <w:jc w:val="both"/>
            </w:pPr>
            <w:r>
              <w:t xml:space="preserve">Dora </w:t>
            </w:r>
            <w:bookmarkStart w:id="1404" w:name="aLapkova"/>
            <w:r>
              <w:t>Lapková</w:t>
            </w:r>
            <w:bookmarkEnd w:id="1404"/>
          </w:p>
        </w:tc>
        <w:tc>
          <w:tcPr>
            <w:tcW w:w="709" w:type="dxa"/>
            <w:shd w:val="clear" w:color="auto" w:fill="F7CAAC"/>
          </w:tcPr>
          <w:p w14:paraId="09B7565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5977ED5E" w14:textId="77777777" w:rsidR="00D80636" w:rsidRDefault="00D80636" w:rsidP="00E2331B">
            <w:pPr>
              <w:jc w:val="both"/>
            </w:pPr>
            <w:r>
              <w:t>Ing. Ph.D.</w:t>
            </w:r>
          </w:p>
        </w:tc>
      </w:tr>
      <w:tr w:rsidR="00D80636" w14:paraId="03F19554" w14:textId="77777777" w:rsidTr="00E2331B">
        <w:tc>
          <w:tcPr>
            <w:tcW w:w="2518" w:type="dxa"/>
            <w:shd w:val="clear" w:color="auto" w:fill="F7CAAC"/>
          </w:tcPr>
          <w:p w14:paraId="12BC7F6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646F35E7" w14:textId="77777777" w:rsidR="00D80636" w:rsidRDefault="00D80636" w:rsidP="00E2331B">
            <w:pPr>
              <w:jc w:val="both"/>
            </w:pPr>
            <w:r>
              <w:t>1985</w:t>
            </w:r>
          </w:p>
        </w:tc>
        <w:tc>
          <w:tcPr>
            <w:tcW w:w="1721" w:type="dxa"/>
            <w:shd w:val="clear" w:color="auto" w:fill="F7CAAC"/>
          </w:tcPr>
          <w:p w14:paraId="1973C95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09FEFF92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169F410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68EA433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593E1FA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F503AEE" w14:textId="77777777" w:rsidR="00D80636" w:rsidRDefault="00D80636" w:rsidP="00E2331B">
            <w:pPr>
              <w:jc w:val="both"/>
            </w:pPr>
            <w:r>
              <w:t>05/19</w:t>
            </w:r>
          </w:p>
        </w:tc>
      </w:tr>
      <w:tr w:rsidR="00D80636" w14:paraId="426450A7" w14:textId="77777777" w:rsidTr="00E2331B">
        <w:tc>
          <w:tcPr>
            <w:tcW w:w="5068" w:type="dxa"/>
            <w:gridSpan w:val="3"/>
            <w:shd w:val="clear" w:color="auto" w:fill="F7CAAC"/>
          </w:tcPr>
          <w:p w14:paraId="65FA7B5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555A07C0" w14:textId="77777777" w:rsidR="00D80636" w:rsidRDefault="00D80636" w:rsidP="00E2331B">
            <w:pPr>
              <w:jc w:val="both"/>
            </w:pPr>
            <w:del w:id="1405" w:author="Uzivatel" w:date="2018-11-13T08:56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79E8407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5DFE0EC3" w14:textId="77777777" w:rsidR="00D80636" w:rsidRDefault="00D80636" w:rsidP="00E2331B">
            <w:pPr>
              <w:jc w:val="both"/>
            </w:pPr>
            <w:del w:id="1406" w:author="Uzivatel" w:date="2018-11-13T08:56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768940A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A824381" w14:textId="77777777" w:rsidR="00D80636" w:rsidRDefault="00D80636" w:rsidP="00E2331B">
            <w:pPr>
              <w:jc w:val="both"/>
            </w:pPr>
            <w:del w:id="1407" w:author="Uzivatel" w:date="2018-11-13T08:56:00Z">
              <w:r w:rsidDel="00A608FA">
                <w:delText>05/19</w:delText>
              </w:r>
            </w:del>
          </w:p>
        </w:tc>
      </w:tr>
      <w:tr w:rsidR="00D80636" w14:paraId="61DD4166" w14:textId="77777777" w:rsidTr="00E2331B">
        <w:tc>
          <w:tcPr>
            <w:tcW w:w="6060" w:type="dxa"/>
            <w:gridSpan w:val="5"/>
            <w:shd w:val="clear" w:color="auto" w:fill="F7CAAC"/>
          </w:tcPr>
          <w:p w14:paraId="1D76F7A1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7806909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2EE6A88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66BB4026" w14:textId="77777777" w:rsidTr="00E2331B">
        <w:tc>
          <w:tcPr>
            <w:tcW w:w="6060" w:type="dxa"/>
            <w:gridSpan w:val="5"/>
          </w:tcPr>
          <w:p w14:paraId="0022E2E4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5566E978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6817739D" w14:textId="77777777" w:rsidR="00D80636" w:rsidRDefault="00D80636" w:rsidP="00E2331B">
            <w:pPr>
              <w:jc w:val="both"/>
            </w:pPr>
          </w:p>
        </w:tc>
      </w:tr>
      <w:tr w:rsidR="00D80636" w14:paraId="5C754053" w14:textId="77777777" w:rsidTr="00E2331B">
        <w:tc>
          <w:tcPr>
            <w:tcW w:w="9859" w:type="dxa"/>
            <w:gridSpan w:val="11"/>
            <w:shd w:val="clear" w:color="auto" w:fill="F7CAAC"/>
          </w:tcPr>
          <w:p w14:paraId="3898E425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42231F2A" w14:textId="77777777" w:rsidTr="00CD10AE">
        <w:trPr>
          <w:trHeight w:val="895"/>
        </w:trPr>
        <w:tc>
          <w:tcPr>
            <w:tcW w:w="9859" w:type="dxa"/>
            <w:gridSpan w:val="11"/>
            <w:tcBorders>
              <w:top w:val="nil"/>
            </w:tcBorders>
          </w:tcPr>
          <w:p w14:paraId="193184AD" w14:textId="77777777" w:rsidR="00D80636" w:rsidRDefault="00D80636" w:rsidP="00E2331B">
            <w:pPr>
              <w:jc w:val="both"/>
            </w:pPr>
            <w:r>
              <w:t>Fyzická ostraha – vedení seminářů</w:t>
            </w:r>
            <w:r w:rsidR="006C1AD1">
              <w:t xml:space="preserve"> (100 %)</w:t>
            </w:r>
          </w:p>
          <w:p w14:paraId="1BBB9021" w14:textId="77777777" w:rsidR="00D80636" w:rsidRDefault="00D80636" w:rsidP="00E2331B">
            <w:pPr>
              <w:jc w:val="both"/>
            </w:pPr>
            <w:r>
              <w:t>Bezpečnostní inženýrství - vedení seminářů</w:t>
            </w:r>
            <w:r w:rsidR="006C1AD1">
              <w:t xml:space="preserve"> (100 %)</w:t>
            </w:r>
          </w:p>
          <w:p w14:paraId="05950D12" w14:textId="77777777" w:rsidR="00D80636" w:rsidRDefault="00D80636" w:rsidP="00FC2968">
            <w:pPr>
              <w:jc w:val="both"/>
            </w:pPr>
            <w:r>
              <w:t>Krizové plánování a</w:t>
            </w:r>
            <w:r w:rsidR="00FC2968">
              <w:t xml:space="preserve"> řízení - garant, přednášející </w:t>
            </w:r>
            <w:r w:rsidR="006C1AD1">
              <w:t>(100 %)</w:t>
            </w:r>
          </w:p>
        </w:tc>
      </w:tr>
      <w:tr w:rsidR="00D80636" w14:paraId="45D6AECC" w14:textId="77777777" w:rsidTr="00E2331B">
        <w:tc>
          <w:tcPr>
            <w:tcW w:w="9859" w:type="dxa"/>
            <w:gridSpan w:val="11"/>
            <w:shd w:val="clear" w:color="auto" w:fill="F7CAAC"/>
          </w:tcPr>
          <w:p w14:paraId="586F6DDD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6DB1CFF1" w14:textId="77777777" w:rsidTr="00E2331B">
        <w:trPr>
          <w:trHeight w:val="1266"/>
        </w:trPr>
        <w:tc>
          <w:tcPr>
            <w:tcW w:w="9859" w:type="dxa"/>
            <w:gridSpan w:val="11"/>
          </w:tcPr>
          <w:p w14:paraId="57FC9715" w14:textId="77777777" w:rsidR="00D80636" w:rsidRPr="00913029" w:rsidRDefault="00D80636" w:rsidP="00E2331B">
            <w:pPr>
              <w:pStyle w:val="Zkladntext"/>
              <w:rPr>
                <w:b/>
                <w:sz w:val="20"/>
              </w:rPr>
            </w:pPr>
            <w:r>
              <w:rPr>
                <w:sz w:val="20"/>
              </w:rPr>
              <w:t>2004 – 2007: UTB</w:t>
            </w:r>
            <w:r w:rsidRPr="00913029">
              <w:rPr>
                <w:sz w:val="20"/>
              </w:rPr>
              <w:t xml:space="preserve"> ve Zlíně, Fakulta aplikované informatiky</w:t>
            </w:r>
            <w:r>
              <w:rPr>
                <w:sz w:val="20"/>
              </w:rPr>
              <w:t>, obor „Bezpečnostní technologie, systémy a management“,</w:t>
            </w:r>
            <w:r w:rsidRPr="00913029">
              <w:rPr>
                <w:sz w:val="20"/>
              </w:rPr>
              <w:t xml:space="preserve"> (Bc.) </w:t>
            </w:r>
          </w:p>
          <w:p w14:paraId="103CEBB4" w14:textId="77777777" w:rsidR="00D80636" w:rsidRPr="00913029" w:rsidRDefault="00D80636" w:rsidP="00E2331B">
            <w:pPr>
              <w:pStyle w:val="Zkladntext"/>
              <w:rPr>
                <w:b/>
                <w:sz w:val="20"/>
              </w:rPr>
            </w:pPr>
            <w:r>
              <w:rPr>
                <w:sz w:val="20"/>
              </w:rPr>
              <w:t>2007 – 2009: UTB</w:t>
            </w:r>
            <w:r w:rsidRPr="00913029">
              <w:rPr>
                <w:sz w:val="20"/>
              </w:rPr>
              <w:t xml:space="preserve"> ve Zlíně, Fakulta aplikované informatiky</w:t>
            </w:r>
            <w:r>
              <w:rPr>
                <w:sz w:val="20"/>
              </w:rPr>
              <w:t>, obor „Bezpečnostní technologie, systémy a management“,</w:t>
            </w:r>
            <w:r w:rsidRPr="00913029">
              <w:rPr>
                <w:sz w:val="20"/>
              </w:rPr>
              <w:t xml:space="preserve"> (Ing.) </w:t>
            </w:r>
          </w:p>
          <w:p w14:paraId="0C2B2186" w14:textId="77777777" w:rsidR="00D80636" w:rsidRPr="00C42DD3" w:rsidRDefault="00D80636" w:rsidP="00E2331B">
            <w:pPr>
              <w:pStyle w:val="Zkladntext"/>
              <w:ind w:left="1247" w:hanging="1247"/>
              <w:rPr>
                <w:b/>
                <w:sz w:val="20"/>
              </w:rPr>
            </w:pPr>
            <w:r>
              <w:rPr>
                <w:sz w:val="20"/>
              </w:rPr>
              <w:t>2009 – 2017: UTB</w:t>
            </w:r>
            <w:r w:rsidRPr="00913029">
              <w:rPr>
                <w:sz w:val="20"/>
              </w:rPr>
              <w:t xml:space="preserve"> ve Zlíně, Fakulta aplikované informatiky</w:t>
            </w:r>
            <w:r>
              <w:rPr>
                <w:sz w:val="20"/>
              </w:rPr>
              <w:t>, obor „Inženýrská informatika“, (Ph.D.)</w:t>
            </w:r>
          </w:p>
        </w:tc>
      </w:tr>
      <w:tr w:rsidR="00D80636" w14:paraId="17983253" w14:textId="77777777" w:rsidTr="00E2331B">
        <w:tc>
          <w:tcPr>
            <w:tcW w:w="9859" w:type="dxa"/>
            <w:gridSpan w:val="11"/>
            <w:shd w:val="clear" w:color="auto" w:fill="F7CAAC"/>
          </w:tcPr>
          <w:p w14:paraId="59834E9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1D6A71B0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768445C6" w14:textId="77777777" w:rsidTr="00E2331B">
        <w:trPr>
          <w:trHeight w:val="1090"/>
        </w:trPr>
        <w:tc>
          <w:tcPr>
            <w:tcW w:w="9859" w:type="dxa"/>
            <w:gridSpan w:val="11"/>
          </w:tcPr>
          <w:p w14:paraId="44CF5545" w14:textId="77777777" w:rsidR="00D80636" w:rsidRPr="00724D0C" w:rsidRDefault="00D80636" w:rsidP="00E2331B">
            <w:pPr>
              <w:jc w:val="both"/>
            </w:pPr>
            <w:r w:rsidRPr="00724D0C">
              <w:t>2013 – 2015</w:t>
            </w:r>
            <w:r>
              <w:rPr>
                <w:b/>
              </w:rPr>
              <w:t xml:space="preserve">: </w:t>
            </w:r>
            <w:r w:rsidRPr="00724D0C">
              <w:t xml:space="preserve">UTB ve Zlíně, Fakulta aplikované informatiky, externí zaměstnanec </w:t>
            </w:r>
          </w:p>
          <w:p w14:paraId="61071DF8" w14:textId="77777777" w:rsidR="00D80636" w:rsidRPr="00724D0C" w:rsidRDefault="00D80636" w:rsidP="00E2331B">
            <w:pPr>
              <w:jc w:val="both"/>
            </w:pPr>
            <w:r w:rsidRPr="00724D0C">
              <w:t>2013 – 2014: Výzkumný projektový pracovník projektu CEBIA-Tech</w:t>
            </w:r>
          </w:p>
          <w:p w14:paraId="69158E21" w14:textId="77777777" w:rsidR="00D80636" w:rsidRDefault="00D80636" w:rsidP="00E2331B">
            <w:pPr>
              <w:jc w:val="both"/>
            </w:pPr>
            <w:r w:rsidRPr="00724D0C">
              <w:t>2015 –</w:t>
            </w:r>
            <w:r>
              <w:t xml:space="preserve"> 2017: </w:t>
            </w:r>
            <w:r w:rsidRPr="00724D0C">
              <w:t>UTB ve Zlíně</w:t>
            </w:r>
            <w:r w:rsidRPr="00913029">
              <w:t xml:space="preserve">, </w:t>
            </w:r>
            <w:r w:rsidRPr="00724D0C">
              <w:t>Fakulta aplikované</w:t>
            </w:r>
            <w:r w:rsidRPr="00913029">
              <w:t xml:space="preserve"> informatiky</w:t>
            </w:r>
            <w:r>
              <w:t>, asistent, tajemník ústavu</w:t>
            </w:r>
          </w:p>
          <w:p w14:paraId="7AFA7C6C" w14:textId="77777777" w:rsidR="00D80636" w:rsidRPr="00080943" w:rsidRDefault="00D80636" w:rsidP="00E2331B">
            <w:pPr>
              <w:jc w:val="both"/>
            </w:pPr>
            <w:r>
              <w:t xml:space="preserve">2018 – dosud: </w:t>
            </w:r>
            <w:r w:rsidRPr="00724D0C">
              <w:t>UTB ve Zlíně</w:t>
            </w:r>
            <w:r w:rsidRPr="00913029">
              <w:t xml:space="preserve">, </w:t>
            </w:r>
            <w:r w:rsidRPr="00724D0C">
              <w:t>Fakulta aplikované</w:t>
            </w:r>
            <w:r w:rsidRPr="00913029">
              <w:t xml:space="preserve"> informatiky</w:t>
            </w:r>
            <w:r>
              <w:t>, odborný asistent, tajemník ústavu</w:t>
            </w:r>
          </w:p>
        </w:tc>
      </w:tr>
      <w:tr w:rsidR="00D80636" w14:paraId="7E10DCAA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4B75B796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189A745B" w14:textId="77777777" w:rsidTr="00E2331B">
        <w:trPr>
          <w:trHeight w:val="335"/>
        </w:trPr>
        <w:tc>
          <w:tcPr>
            <w:tcW w:w="9859" w:type="dxa"/>
            <w:gridSpan w:val="11"/>
          </w:tcPr>
          <w:p w14:paraId="67EE6A87" w14:textId="77777777" w:rsidR="00D80636" w:rsidRDefault="00D80636" w:rsidP="00E2331B">
            <w:pPr>
              <w:jc w:val="both"/>
            </w:pPr>
            <w:r>
              <w:t xml:space="preserve">Od roku 2014 vedoucí úspěšně obhájených 18 bakalářských a 28 diplomových prací. </w:t>
            </w:r>
          </w:p>
          <w:p w14:paraId="4079B827" w14:textId="77777777" w:rsidR="00D80636" w:rsidRDefault="00D80636" w:rsidP="00E2331B">
            <w:pPr>
              <w:jc w:val="both"/>
            </w:pPr>
          </w:p>
        </w:tc>
      </w:tr>
      <w:tr w:rsidR="00D80636" w14:paraId="35B1A8E5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86E85C5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430ED80B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2B82F30B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9B2A6B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6C98211C" w14:textId="77777777" w:rsidTr="00E2331B">
        <w:trPr>
          <w:cantSplit/>
        </w:trPr>
        <w:tc>
          <w:tcPr>
            <w:tcW w:w="3347" w:type="dxa"/>
            <w:gridSpan w:val="2"/>
          </w:tcPr>
          <w:p w14:paraId="7BA935CD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2581E6CC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37FD430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59FBF221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3184BAC6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4BFE0F27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5A743A61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233B1620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2CCC9348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3F3AF9D6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548F67EC" w14:textId="77777777" w:rsidR="00D80636" w:rsidRPr="003B5737" w:rsidRDefault="00D80636" w:rsidP="00E2331B">
            <w:pPr>
              <w:jc w:val="both"/>
            </w:pPr>
            <w:r>
              <w:t>3</w:t>
            </w:r>
          </w:p>
        </w:tc>
        <w:tc>
          <w:tcPr>
            <w:tcW w:w="693" w:type="dxa"/>
            <w:vMerge w:val="restart"/>
          </w:tcPr>
          <w:p w14:paraId="1C92B921" w14:textId="77777777" w:rsidR="00D80636" w:rsidRPr="003B5737" w:rsidRDefault="00D80636" w:rsidP="00E2331B">
            <w:pPr>
              <w:jc w:val="both"/>
            </w:pPr>
            <w:r>
              <w:t>2</w:t>
            </w:r>
          </w:p>
        </w:tc>
        <w:tc>
          <w:tcPr>
            <w:tcW w:w="694" w:type="dxa"/>
            <w:vMerge w:val="restart"/>
          </w:tcPr>
          <w:p w14:paraId="43D4EC26" w14:textId="77777777" w:rsidR="00D80636" w:rsidRPr="003B5737" w:rsidRDefault="00EA2987" w:rsidP="00E2331B">
            <w:pPr>
              <w:jc w:val="both"/>
            </w:pPr>
            <w:r>
              <w:t>0</w:t>
            </w:r>
          </w:p>
        </w:tc>
      </w:tr>
      <w:tr w:rsidR="00D80636" w14:paraId="5DCF1D34" w14:textId="77777777" w:rsidTr="00E2331B">
        <w:trPr>
          <w:trHeight w:val="205"/>
        </w:trPr>
        <w:tc>
          <w:tcPr>
            <w:tcW w:w="3347" w:type="dxa"/>
            <w:gridSpan w:val="2"/>
          </w:tcPr>
          <w:p w14:paraId="37F08D81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227167C8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73A715EE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6C014717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08113279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16C9FBD7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35DBE709" w14:textId="77777777" w:rsidTr="00E2331B">
        <w:tc>
          <w:tcPr>
            <w:tcW w:w="9859" w:type="dxa"/>
            <w:gridSpan w:val="11"/>
            <w:shd w:val="clear" w:color="auto" w:fill="F7CAAC"/>
          </w:tcPr>
          <w:p w14:paraId="6DA0334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49389F21" w14:textId="77777777" w:rsidTr="00E2331B">
        <w:trPr>
          <w:trHeight w:val="2347"/>
        </w:trPr>
        <w:tc>
          <w:tcPr>
            <w:tcW w:w="9859" w:type="dxa"/>
            <w:gridSpan w:val="11"/>
          </w:tcPr>
          <w:p w14:paraId="503B1F9B" w14:textId="77777777" w:rsidR="00D80636" w:rsidRPr="00D6234E" w:rsidRDefault="00D80636" w:rsidP="00E2331B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LAPKOVA, D.</w:t>
            </w:r>
            <w:r w:rsidRPr="00B73876">
              <w:rPr>
                <w:b/>
                <w:color w:val="000000"/>
                <w:shd w:val="clear" w:color="auto" w:fill="FFFFFF"/>
              </w:rPr>
              <w:t xml:space="preserve"> (95</w:t>
            </w:r>
            <w:r>
              <w:rPr>
                <w:b/>
                <w:color w:val="000000"/>
                <w:shd w:val="clear" w:color="auto" w:fill="FFFFFF"/>
              </w:rPr>
              <w:t xml:space="preserve"> %)</w:t>
            </w:r>
            <w:r>
              <w:rPr>
                <w:color w:val="000000"/>
                <w:shd w:val="clear" w:color="auto" w:fill="FFFFFF"/>
              </w:rPr>
              <w:t xml:space="preserve"> a M.,</w:t>
            </w:r>
            <w:r w:rsidRPr="00D6234E">
              <w:rPr>
                <w:color w:val="000000"/>
                <w:shd w:val="clear" w:color="auto" w:fill="FFFFFF"/>
              </w:rPr>
              <w:t xml:space="preserve"> ADAMEK. Using Information Technologies in Professional Defence Education – Classification of Training with Help of Impulse. In: </w:t>
            </w:r>
            <w:r w:rsidRPr="00D6234E">
              <w:rPr>
                <w:i/>
                <w:iCs/>
                <w:color w:val="000000"/>
              </w:rPr>
              <w:t>2017 International Conference on Logistics, Informatics and Service Sciences (LISS)</w:t>
            </w:r>
            <w:r w:rsidRPr="00D6234E">
              <w:rPr>
                <w:color w:val="000000"/>
                <w:shd w:val="clear" w:color="auto" w:fill="FFFFFF"/>
              </w:rPr>
              <w:t>. Kyoto, Japan: IEEE, 2017, s. 1-5. ISBN 978-1-5386-1047-3.</w:t>
            </w:r>
          </w:p>
          <w:p w14:paraId="07386743" w14:textId="77777777" w:rsidR="00D80636" w:rsidRPr="00D6234E" w:rsidRDefault="00D80636" w:rsidP="00E2331B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LAPKOVA, D.</w:t>
            </w:r>
            <w:r w:rsidRPr="00B73876">
              <w:rPr>
                <w:b/>
                <w:color w:val="000000"/>
                <w:shd w:val="clear" w:color="auto" w:fill="FFFFFF"/>
              </w:rPr>
              <w:t xml:space="preserve"> (90</w:t>
            </w:r>
            <w:r>
              <w:rPr>
                <w:b/>
                <w:color w:val="000000"/>
                <w:shd w:val="clear" w:color="auto" w:fill="FFFFFF"/>
              </w:rPr>
              <w:t xml:space="preserve"> %)</w:t>
            </w:r>
            <w:r>
              <w:rPr>
                <w:color w:val="000000"/>
                <w:shd w:val="clear" w:color="auto" w:fill="FFFFFF"/>
              </w:rPr>
              <w:t xml:space="preserve"> a L.,</w:t>
            </w:r>
            <w:r w:rsidRPr="00D6234E">
              <w:rPr>
                <w:color w:val="000000"/>
                <w:shd w:val="clear" w:color="auto" w:fill="FFFFFF"/>
              </w:rPr>
              <w:t xml:space="preserve"> KOTEK. Soft Targets and Possibilities of Their Protection. In: </w:t>
            </w:r>
            <w:r w:rsidRPr="00D6234E">
              <w:rPr>
                <w:i/>
                <w:iCs/>
                <w:color w:val="000000"/>
              </w:rPr>
              <w:t>2017 International Conference on Logistics, Informatics and Service Sciences (LISS)</w:t>
            </w:r>
            <w:r w:rsidRPr="00D6234E">
              <w:rPr>
                <w:color w:val="000000"/>
                <w:shd w:val="clear" w:color="auto" w:fill="FFFFFF"/>
              </w:rPr>
              <w:t>. Kyoto, Japan: IEEE, 2017, s. 1-5. ISBN 978-1-5386-1047-3.</w:t>
            </w:r>
          </w:p>
          <w:p w14:paraId="19DE22AD" w14:textId="77777777" w:rsidR="00D80636" w:rsidRPr="00D6234E" w:rsidRDefault="00D80636" w:rsidP="00E2331B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LAPKOVA, D.</w:t>
            </w:r>
            <w:r w:rsidRPr="00B73876">
              <w:rPr>
                <w:b/>
                <w:color w:val="000000"/>
                <w:shd w:val="clear" w:color="auto" w:fill="FFFFFF"/>
              </w:rPr>
              <w:t xml:space="preserve"> (95</w:t>
            </w:r>
            <w:r>
              <w:rPr>
                <w:b/>
                <w:color w:val="000000"/>
                <w:shd w:val="clear" w:color="auto" w:fill="FFFFFF"/>
              </w:rPr>
              <w:t xml:space="preserve"> %)</w:t>
            </w:r>
            <w:r>
              <w:rPr>
                <w:color w:val="000000"/>
                <w:shd w:val="clear" w:color="auto" w:fill="FFFFFF"/>
              </w:rPr>
              <w:t xml:space="preserve"> a M.,</w:t>
            </w:r>
            <w:r w:rsidRPr="00D6234E">
              <w:rPr>
                <w:color w:val="000000"/>
                <w:shd w:val="clear" w:color="auto" w:fill="FFFFFF"/>
              </w:rPr>
              <w:t xml:space="preserve"> ADAMEK. Using Information Technologies in Professional Defence Education – Classification of Training with Help of Effective Punching Mass. In: </w:t>
            </w:r>
            <w:r w:rsidRPr="00D6234E">
              <w:rPr>
                <w:i/>
                <w:iCs/>
                <w:color w:val="000000"/>
              </w:rPr>
              <w:t>Proceedings of the 12th Iberian Conference on Information Systems and Technologies</w:t>
            </w:r>
            <w:r w:rsidRPr="00D6234E">
              <w:rPr>
                <w:color w:val="000000"/>
                <w:shd w:val="clear" w:color="auto" w:fill="FFFFFF"/>
              </w:rPr>
              <w:t>. Lisbon, Portugal: AISTI, 2017, s. 769-774. ISBN 978-989-98434-7-9.</w:t>
            </w:r>
          </w:p>
          <w:p w14:paraId="79E4F633" w14:textId="77777777" w:rsidR="00D80636" w:rsidRPr="00D6234E" w:rsidRDefault="00D80636" w:rsidP="00E2331B">
            <w:pPr>
              <w:jc w:val="both"/>
            </w:pPr>
            <w:r>
              <w:rPr>
                <w:b/>
                <w:color w:val="000000"/>
                <w:shd w:val="clear" w:color="auto" w:fill="FFFFFF"/>
              </w:rPr>
              <w:t>LAPKOVA, D.</w:t>
            </w:r>
            <w:r w:rsidRPr="00B73876">
              <w:rPr>
                <w:b/>
                <w:color w:val="000000"/>
                <w:shd w:val="clear" w:color="auto" w:fill="FFFFFF"/>
              </w:rPr>
              <w:t xml:space="preserve"> (95</w:t>
            </w:r>
            <w:r>
              <w:rPr>
                <w:b/>
                <w:color w:val="000000"/>
                <w:shd w:val="clear" w:color="auto" w:fill="FFFFFF"/>
              </w:rPr>
              <w:t xml:space="preserve"> %)</w:t>
            </w:r>
            <w:r>
              <w:rPr>
                <w:color w:val="000000"/>
                <w:shd w:val="clear" w:color="auto" w:fill="FFFFFF"/>
              </w:rPr>
              <w:t xml:space="preserve"> a M.,</w:t>
            </w:r>
            <w:r w:rsidRPr="00D6234E">
              <w:rPr>
                <w:color w:val="000000"/>
                <w:shd w:val="clear" w:color="auto" w:fill="FFFFFF"/>
              </w:rPr>
              <w:t xml:space="preserve"> ADAMEK</w:t>
            </w:r>
            <w:r w:rsidRPr="00D6234E">
              <w:t>. Analysis of Direct Punch Velocity in Professional Defence. In AIP Conference Proceedings. Melville : American Institute of Physics Publising Inc., 2016, s. "nestrankovano". ISSN 0094-243X. ISBN 978-0-7354-1392-4.</w:t>
            </w:r>
          </w:p>
          <w:p w14:paraId="5FC5FAEF" w14:textId="77777777" w:rsidR="00D80636" w:rsidRPr="003B5737" w:rsidRDefault="00D80636" w:rsidP="00E2331B">
            <w:pPr>
              <w:jc w:val="both"/>
            </w:pPr>
            <w:r>
              <w:rPr>
                <w:b/>
              </w:rPr>
              <w:t>LAPKOVÁ, D. (100 %).</w:t>
            </w:r>
            <w:r w:rsidRPr="00D6234E">
              <w:t xml:space="preserve"> FYZICKÁ OSTRAHA. LUKÁŠ, Luděk et al. Bezpečnostní technologie, systémy a management V. Zlín: VeRBuM, 2015, s. 166-179. ISBN 978-80-87500-67-5.</w:t>
            </w:r>
          </w:p>
        </w:tc>
      </w:tr>
      <w:tr w:rsidR="00D80636" w14:paraId="0294360F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1C3D9BF1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64DD793A" w14:textId="77777777" w:rsidTr="00E2331B">
        <w:trPr>
          <w:trHeight w:val="324"/>
        </w:trPr>
        <w:tc>
          <w:tcPr>
            <w:tcW w:w="9859" w:type="dxa"/>
            <w:gridSpan w:val="11"/>
          </w:tcPr>
          <w:p w14:paraId="0AEA9832" w14:textId="77777777" w:rsidR="00D80636" w:rsidRPr="003232CF" w:rsidRDefault="00D80636" w:rsidP="00E2331B">
            <w:pPr>
              <w:rPr>
                <w:lang w:val="sk-SK"/>
              </w:rPr>
            </w:pPr>
            <w:r>
              <w:rPr>
                <w:lang w:val="sk-SK"/>
              </w:rPr>
              <w:t xml:space="preserve">06 – 08/2010: </w:t>
            </w:r>
            <w:r w:rsidRPr="00BD2308">
              <w:rPr>
                <w:lang w:val="sk-SK"/>
              </w:rPr>
              <w:t>Žilinská univerzita v Žilině, Slovenská republika</w:t>
            </w:r>
            <w:r>
              <w:rPr>
                <w:lang w:val="sk-SK"/>
              </w:rPr>
              <w:t>, (3-měsíční studijní pobyt);</w:t>
            </w:r>
          </w:p>
        </w:tc>
      </w:tr>
      <w:tr w:rsidR="00D80636" w14:paraId="3D4B1BA8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1F80865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20AEB82F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69DCB139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5287C2DB" w14:textId="77777777" w:rsidR="00D80636" w:rsidRDefault="00D80636" w:rsidP="00E2331B">
            <w:pPr>
              <w:jc w:val="both"/>
            </w:pPr>
            <w:r>
              <w:t>22. 6. 2018</w:t>
            </w:r>
          </w:p>
        </w:tc>
      </w:tr>
    </w:tbl>
    <w:p w14:paraId="0570DC8B" w14:textId="77777777" w:rsidR="001E6E61" w:rsidRDefault="001E6E61"/>
    <w:p w14:paraId="55C9722C" w14:textId="77777777" w:rsidR="001E6E61" w:rsidRDefault="001E6E6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78CC8300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2C2DEC3C" w14:textId="77777777" w:rsidR="00D80636" w:rsidRDefault="00D80636" w:rsidP="00E2331B">
            <w:pPr>
              <w:tabs>
                <w:tab w:val="right" w:pos="945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7CAEE8C4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8CA829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6C00FB20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6801F486" w14:textId="77777777" w:rsidTr="00E2331B">
        <w:tc>
          <w:tcPr>
            <w:tcW w:w="2518" w:type="dxa"/>
            <w:shd w:val="clear" w:color="auto" w:fill="F7CAAC"/>
          </w:tcPr>
          <w:p w14:paraId="5D24A80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624E117E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7DBE3EE7" w14:textId="77777777" w:rsidTr="00E2331B">
        <w:tc>
          <w:tcPr>
            <w:tcW w:w="2518" w:type="dxa"/>
            <w:shd w:val="clear" w:color="auto" w:fill="F7CAAC"/>
          </w:tcPr>
          <w:p w14:paraId="2E0EAC2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03EEDDC3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7D68A129" w14:textId="77777777" w:rsidTr="00E2331B">
        <w:tc>
          <w:tcPr>
            <w:tcW w:w="2518" w:type="dxa"/>
            <w:shd w:val="clear" w:color="auto" w:fill="F7CAAC"/>
          </w:tcPr>
          <w:p w14:paraId="0680258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7D2D289F" w14:textId="77777777" w:rsidR="00D80636" w:rsidRDefault="00D80636" w:rsidP="00E2331B">
            <w:pPr>
              <w:jc w:val="both"/>
            </w:pPr>
            <w:r>
              <w:t xml:space="preserve">Luděk </w:t>
            </w:r>
            <w:bookmarkStart w:id="1408" w:name="aLukas"/>
            <w:r>
              <w:t>Lukáš</w:t>
            </w:r>
            <w:bookmarkEnd w:id="1408"/>
          </w:p>
        </w:tc>
        <w:tc>
          <w:tcPr>
            <w:tcW w:w="709" w:type="dxa"/>
            <w:shd w:val="clear" w:color="auto" w:fill="F7CAAC"/>
          </w:tcPr>
          <w:p w14:paraId="487C67E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67A9EFFD" w14:textId="77777777" w:rsidR="00D80636" w:rsidRDefault="00D80636" w:rsidP="00E2331B">
            <w:pPr>
              <w:jc w:val="both"/>
            </w:pPr>
            <w:r>
              <w:t>doc., Ing., CSc.</w:t>
            </w:r>
          </w:p>
        </w:tc>
      </w:tr>
      <w:tr w:rsidR="00D80636" w14:paraId="1159A36F" w14:textId="77777777" w:rsidTr="00E2331B">
        <w:tc>
          <w:tcPr>
            <w:tcW w:w="2518" w:type="dxa"/>
            <w:shd w:val="clear" w:color="auto" w:fill="F7CAAC"/>
          </w:tcPr>
          <w:p w14:paraId="31FBA37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1DBA2881" w14:textId="77777777" w:rsidR="00D80636" w:rsidRDefault="00D80636" w:rsidP="00E2331B">
            <w:pPr>
              <w:jc w:val="both"/>
            </w:pPr>
            <w:r>
              <w:t>1958</w:t>
            </w:r>
          </w:p>
        </w:tc>
        <w:tc>
          <w:tcPr>
            <w:tcW w:w="1721" w:type="dxa"/>
            <w:shd w:val="clear" w:color="auto" w:fill="F7CAAC"/>
          </w:tcPr>
          <w:p w14:paraId="09B0996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56F9FBA1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4F3728F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22AEDD6" w14:textId="77777777" w:rsidR="00D80636" w:rsidRDefault="00D80636" w:rsidP="00E2331B">
            <w:pPr>
              <w:jc w:val="both"/>
            </w:pPr>
            <w:r>
              <w:t>28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3F2F26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A49193A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7C03F1E7" w14:textId="77777777" w:rsidTr="00E2331B">
        <w:tc>
          <w:tcPr>
            <w:tcW w:w="5068" w:type="dxa"/>
            <w:gridSpan w:val="3"/>
            <w:shd w:val="clear" w:color="auto" w:fill="F7CAAC"/>
          </w:tcPr>
          <w:p w14:paraId="36DF993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3B0690AD" w14:textId="77777777" w:rsidR="00D80636" w:rsidRDefault="00D80636" w:rsidP="00E2331B">
            <w:pPr>
              <w:jc w:val="both"/>
            </w:pPr>
            <w:del w:id="1409" w:author="Uzivatel" w:date="2018-11-13T08:56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05E91CA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5AFE2543" w14:textId="77777777" w:rsidR="00D80636" w:rsidRDefault="00D80636" w:rsidP="00E2331B">
            <w:pPr>
              <w:jc w:val="both"/>
            </w:pPr>
            <w:del w:id="1410" w:author="Uzivatel" w:date="2018-11-13T08:56:00Z">
              <w:r w:rsidDel="00A608FA">
                <w:delText>28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62E8645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85D3D43" w14:textId="77777777" w:rsidR="00D80636" w:rsidRDefault="00D80636" w:rsidP="00E2331B">
            <w:pPr>
              <w:jc w:val="both"/>
            </w:pPr>
            <w:del w:id="1411" w:author="Uzivatel" w:date="2018-11-13T08:56:00Z">
              <w:r w:rsidDel="00A608FA">
                <w:delText>N</w:delText>
              </w:r>
            </w:del>
          </w:p>
        </w:tc>
      </w:tr>
      <w:tr w:rsidR="00D80636" w14:paraId="7D8B2CB7" w14:textId="77777777" w:rsidTr="00E2331B">
        <w:tc>
          <w:tcPr>
            <w:tcW w:w="6060" w:type="dxa"/>
            <w:gridSpan w:val="5"/>
            <w:shd w:val="clear" w:color="auto" w:fill="F7CAAC"/>
          </w:tcPr>
          <w:p w14:paraId="3E641E75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1F14BF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40FB236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50C6A041" w14:textId="77777777" w:rsidTr="00E2331B">
        <w:tc>
          <w:tcPr>
            <w:tcW w:w="6060" w:type="dxa"/>
            <w:gridSpan w:val="5"/>
          </w:tcPr>
          <w:p w14:paraId="5F3F6F0D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1F942841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11D919FC" w14:textId="77777777" w:rsidR="00D80636" w:rsidRDefault="00D80636" w:rsidP="00E2331B">
            <w:pPr>
              <w:jc w:val="both"/>
            </w:pPr>
          </w:p>
        </w:tc>
      </w:tr>
      <w:tr w:rsidR="00D80636" w14:paraId="3BD69A10" w14:textId="77777777" w:rsidTr="00E2331B">
        <w:tc>
          <w:tcPr>
            <w:tcW w:w="9859" w:type="dxa"/>
            <w:gridSpan w:val="11"/>
            <w:shd w:val="clear" w:color="auto" w:fill="F7CAAC"/>
          </w:tcPr>
          <w:p w14:paraId="6EFEB0EE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3B488EBD" w14:textId="77777777" w:rsidTr="00E2331B">
        <w:trPr>
          <w:trHeight w:val="697"/>
        </w:trPr>
        <w:tc>
          <w:tcPr>
            <w:tcW w:w="9859" w:type="dxa"/>
            <w:gridSpan w:val="11"/>
            <w:tcBorders>
              <w:top w:val="nil"/>
            </w:tcBorders>
          </w:tcPr>
          <w:p w14:paraId="32E13E8A" w14:textId="77777777" w:rsidR="00D80636" w:rsidRDefault="00D80636" w:rsidP="00E2331B">
            <w:pPr>
              <w:jc w:val="both"/>
            </w:pPr>
            <w:r>
              <w:t>Systemizace bezpečnosti – garant, přednášející</w:t>
            </w:r>
            <w:r w:rsidR="008507AA">
              <w:t xml:space="preserve"> (100 %)</w:t>
            </w:r>
          </w:p>
          <w:p w14:paraId="06290F1A" w14:textId="77777777" w:rsidR="00D80636" w:rsidRDefault="00D80636" w:rsidP="00E2331B">
            <w:pPr>
              <w:jc w:val="both"/>
            </w:pPr>
            <w:r>
              <w:t>Administrativní bezpečnost – garant, přednášející</w:t>
            </w:r>
            <w:r w:rsidR="008507AA">
              <w:t xml:space="preserve"> (100 %)</w:t>
            </w:r>
          </w:p>
          <w:p w14:paraId="7034F930" w14:textId="77777777" w:rsidR="00D80636" w:rsidRDefault="00D80636" w:rsidP="00E2331B">
            <w:pPr>
              <w:jc w:val="both"/>
            </w:pPr>
            <w:r>
              <w:t>Ročníkový projekt – garant, cvičící</w:t>
            </w:r>
            <w:r w:rsidR="008507AA">
              <w:t xml:space="preserve"> (100 %)</w:t>
            </w:r>
          </w:p>
        </w:tc>
      </w:tr>
      <w:tr w:rsidR="00D80636" w14:paraId="23848485" w14:textId="77777777" w:rsidTr="00E2331B">
        <w:tc>
          <w:tcPr>
            <w:tcW w:w="9859" w:type="dxa"/>
            <w:gridSpan w:val="11"/>
            <w:shd w:val="clear" w:color="auto" w:fill="F7CAAC"/>
          </w:tcPr>
          <w:p w14:paraId="6998BC81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7297980E" w14:textId="77777777" w:rsidTr="00E2331B">
        <w:trPr>
          <w:trHeight w:val="1037"/>
        </w:trPr>
        <w:tc>
          <w:tcPr>
            <w:tcW w:w="9859" w:type="dxa"/>
            <w:gridSpan w:val="11"/>
          </w:tcPr>
          <w:p w14:paraId="2DDCAC1F" w14:textId="77777777" w:rsidR="00D80636" w:rsidRPr="00D7129C" w:rsidRDefault="00D80636" w:rsidP="00E2331B">
            <w:pPr>
              <w:pStyle w:val="Normlnweb"/>
              <w:rPr>
                <w:sz w:val="20"/>
                <w:szCs w:val="20"/>
              </w:rPr>
            </w:pPr>
            <w:r w:rsidRPr="00D7129C">
              <w:rPr>
                <w:sz w:val="20"/>
                <w:szCs w:val="20"/>
              </w:rPr>
              <w:t>1977 –</w:t>
            </w:r>
            <w:r>
              <w:rPr>
                <w:sz w:val="20"/>
                <w:szCs w:val="20"/>
              </w:rPr>
              <w:t xml:space="preserve"> </w:t>
            </w:r>
            <w:r w:rsidRPr="00D7129C">
              <w:rPr>
                <w:sz w:val="20"/>
                <w:szCs w:val="20"/>
              </w:rPr>
              <w:t>1981: VVTŠ Liptovský Mikuláš, obor spojovací</w:t>
            </w:r>
          </w:p>
          <w:p w14:paraId="05C3F7E2" w14:textId="77777777" w:rsidR="00D80636" w:rsidRPr="00D7129C" w:rsidRDefault="00D80636" w:rsidP="00E2331B">
            <w:pPr>
              <w:pStyle w:val="Normlnweb"/>
              <w:rPr>
                <w:sz w:val="20"/>
                <w:szCs w:val="20"/>
              </w:rPr>
            </w:pPr>
            <w:r w:rsidRPr="00D7129C">
              <w:rPr>
                <w:sz w:val="20"/>
                <w:szCs w:val="20"/>
              </w:rPr>
              <w:t>1986 – 1989: VA AZ Brno, postgraduální studium, obor spojovací</w:t>
            </w:r>
          </w:p>
          <w:p w14:paraId="4A094BAE" w14:textId="77777777" w:rsidR="00D80636" w:rsidRPr="00D7129C" w:rsidRDefault="00D80636" w:rsidP="00E2331B">
            <w:pPr>
              <w:pStyle w:val="Normlnweb"/>
              <w:rPr>
                <w:sz w:val="20"/>
                <w:szCs w:val="20"/>
              </w:rPr>
            </w:pPr>
            <w:r w:rsidRPr="00D7129C">
              <w:rPr>
                <w:sz w:val="20"/>
                <w:szCs w:val="20"/>
              </w:rPr>
              <w:t>1987 – 1993: VA Brno, interní vědecká příprava, CSc.</w:t>
            </w:r>
          </w:p>
          <w:p w14:paraId="61A91CFD" w14:textId="77777777" w:rsidR="00D80636" w:rsidRPr="00D7129C" w:rsidDel="00C8781B" w:rsidRDefault="00D80636" w:rsidP="00E2331B">
            <w:pPr>
              <w:pStyle w:val="Normlnweb"/>
              <w:rPr>
                <w:del w:id="1412" w:author="Uzivatel" w:date="2018-11-13T09:01:00Z"/>
                <w:sz w:val="20"/>
                <w:szCs w:val="20"/>
              </w:rPr>
            </w:pPr>
            <w:del w:id="1413" w:author="Uzivatel" w:date="2018-11-13T09:01:00Z">
              <w:r w:rsidRPr="00D7129C" w:rsidDel="00C8781B">
                <w:rPr>
                  <w:sz w:val="20"/>
                  <w:szCs w:val="20"/>
                </w:rPr>
                <w:delText xml:space="preserve">1999 : docent v oboru Řízení a použití druhů vojsk </w:delText>
              </w:r>
            </w:del>
          </w:p>
          <w:p w14:paraId="2FC9FA64" w14:textId="77777777" w:rsidR="00D80636" w:rsidRDefault="00D80636">
            <w:pPr>
              <w:pStyle w:val="Normlnweb"/>
              <w:rPr>
                <w:b/>
              </w:rPr>
              <w:pPrChange w:id="1414" w:author="Uzivatel" w:date="2018-11-13T09:01:00Z">
                <w:pPr>
                  <w:jc w:val="both"/>
                </w:pPr>
              </w:pPrChange>
            </w:pPr>
          </w:p>
        </w:tc>
      </w:tr>
      <w:tr w:rsidR="00D80636" w14:paraId="78016737" w14:textId="77777777" w:rsidTr="00E2331B">
        <w:tc>
          <w:tcPr>
            <w:tcW w:w="9859" w:type="dxa"/>
            <w:gridSpan w:val="11"/>
            <w:shd w:val="clear" w:color="auto" w:fill="F7CAAC"/>
          </w:tcPr>
          <w:p w14:paraId="3CB1471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80636" w14:paraId="59617232" w14:textId="77777777" w:rsidTr="00E2331B">
        <w:trPr>
          <w:trHeight w:val="1680"/>
        </w:trPr>
        <w:tc>
          <w:tcPr>
            <w:tcW w:w="9859" w:type="dxa"/>
            <w:gridSpan w:val="11"/>
          </w:tcPr>
          <w:p w14:paraId="68E1A0B7" w14:textId="77777777" w:rsidR="00D80636" w:rsidRPr="00D7129C" w:rsidRDefault="00D80636" w:rsidP="00E2331B">
            <w:pPr>
              <w:pStyle w:val="Normlnweb"/>
              <w:rPr>
                <w:sz w:val="20"/>
                <w:szCs w:val="20"/>
              </w:rPr>
            </w:pPr>
            <w:r w:rsidRPr="00D7129C">
              <w:rPr>
                <w:sz w:val="20"/>
                <w:szCs w:val="20"/>
              </w:rPr>
              <w:t>1981 – 1990: velitelské a štábní funkce u vojsk</w:t>
            </w:r>
          </w:p>
          <w:p w14:paraId="32DF7083" w14:textId="77777777" w:rsidR="00D80636" w:rsidRPr="00D7129C" w:rsidRDefault="00D80636" w:rsidP="00E2331B">
            <w:pPr>
              <w:pStyle w:val="Normlnweb"/>
              <w:rPr>
                <w:sz w:val="20"/>
                <w:szCs w:val="20"/>
              </w:rPr>
            </w:pPr>
            <w:r w:rsidRPr="00D7129C">
              <w:rPr>
                <w:sz w:val="20"/>
                <w:szCs w:val="20"/>
              </w:rPr>
              <w:t>1990 – 1991: Vojenská akademie v Brně, interní vědecká příprava</w:t>
            </w:r>
            <w:r>
              <w:rPr>
                <w:sz w:val="20"/>
                <w:szCs w:val="20"/>
              </w:rPr>
              <w:t xml:space="preserve"> / doktorské studium</w:t>
            </w:r>
          </w:p>
          <w:p w14:paraId="40EC17DF" w14:textId="77777777" w:rsidR="00D80636" w:rsidRPr="00D7129C" w:rsidRDefault="00D80636" w:rsidP="00E2331B">
            <w:pPr>
              <w:pStyle w:val="Normlnweb"/>
              <w:rPr>
                <w:sz w:val="20"/>
                <w:szCs w:val="20"/>
              </w:rPr>
            </w:pPr>
            <w:r w:rsidRPr="00D7129C">
              <w:rPr>
                <w:sz w:val="20"/>
                <w:szCs w:val="20"/>
              </w:rPr>
              <w:t xml:space="preserve">1991 – 2003: Vojenská akademie v Brně, FVŠ, Katedra řízení komunikačních systémů, </w:t>
            </w:r>
            <w:r w:rsidRPr="00D7129C">
              <w:rPr>
                <w:i/>
                <w:sz w:val="20"/>
                <w:szCs w:val="20"/>
              </w:rPr>
              <w:t>odborný</w:t>
            </w:r>
            <w:r w:rsidRPr="00D7129C">
              <w:rPr>
                <w:sz w:val="20"/>
                <w:szCs w:val="20"/>
              </w:rPr>
              <w:t xml:space="preserve"> </w:t>
            </w:r>
            <w:r w:rsidRPr="00D7129C">
              <w:rPr>
                <w:i/>
                <w:sz w:val="20"/>
                <w:szCs w:val="20"/>
              </w:rPr>
              <w:t>asistent, vedoucí skupiny, zástupce vedoucího katedry</w:t>
            </w:r>
          </w:p>
          <w:p w14:paraId="3C5CAE63" w14:textId="77777777" w:rsidR="00D80636" w:rsidRPr="00D7129C" w:rsidRDefault="00D80636" w:rsidP="00E2331B">
            <w:pPr>
              <w:pStyle w:val="Normlnweb"/>
              <w:rPr>
                <w:sz w:val="20"/>
                <w:szCs w:val="20"/>
              </w:rPr>
            </w:pPr>
            <w:r w:rsidRPr="00D7129C">
              <w:rPr>
                <w:sz w:val="20"/>
                <w:szCs w:val="20"/>
              </w:rPr>
              <w:t xml:space="preserve">2003 – 2004: Vojenská akademie v Brně, FVT, Katedra speciálních komunikačních systémů, </w:t>
            </w:r>
            <w:r w:rsidRPr="00D7129C">
              <w:rPr>
                <w:i/>
                <w:sz w:val="20"/>
                <w:szCs w:val="20"/>
              </w:rPr>
              <w:t>vedoucí skupiny</w:t>
            </w:r>
          </w:p>
          <w:p w14:paraId="4A9AE6C7" w14:textId="77777777" w:rsidR="00D80636" w:rsidRPr="00D7129C" w:rsidRDefault="00D80636" w:rsidP="00E2331B">
            <w:pPr>
              <w:pStyle w:val="Normlnweb"/>
              <w:rPr>
                <w:i/>
                <w:sz w:val="20"/>
                <w:szCs w:val="20"/>
              </w:rPr>
            </w:pPr>
            <w:r w:rsidRPr="00D7129C">
              <w:rPr>
                <w:sz w:val="20"/>
                <w:szCs w:val="20"/>
              </w:rPr>
              <w:t xml:space="preserve">2004 – 2005: Univerzita obrany, </w:t>
            </w:r>
            <w:r w:rsidRPr="00D7129C">
              <w:rPr>
                <w:i/>
                <w:sz w:val="20"/>
                <w:szCs w:val="20"/>
              </w:rPr>
              <w:t>prorektor pro studijní a pedagogickou činnost</w:t>
            </w:r>
          </w:p>
          <w:p w14:paraId="33943FD4" w14:textId="77777777" w:rsidR="00D80636" w:rsidRPr="000B6BF8" w:rsidRDefault="00D80636" w:rsidP="00E2331B">
            <w:pPr>
              <w:pStyle w:val="Normlnweb"/>
              <w:rPr>
                <w:i/>
                <w:sz w:val="20"/>
                <w:szCs w:val="20"/>
              </w:rPr>
            </w:pPr>
            <w:r w:rsidRPr="00D7129C">
              <w:rPr>
                <w:sz w:val="20"/>
                <w:szCs w:val="20"/>
              </w:rPr>
              <w:t xml:space="preserve">2006 – </w:t>
            </w:r>
            <w:r>
              <w:rPr>
                <w:sz w:val="20"/>
                <w:szCs w:val="20"/>
              </w:rPr>
              <w:t>doposud</w:t>
            </w:r>
            <w:r w:rsidRPr="00D7129C">
              <w:rPr>
                <w:sz w:val="20"/>
                <w:szCs w:val="20"/>
              </w:rPr>
              <w:t xml:space="preserve">: Univerzita Tomáše Bati ve Zlíně, FAI, Ústav </w:t>
            </w:r>
            <w:r>
              <w:rPr>
                <w:sz w:val="20"/>
                <w:szCs w:val="20"/>
              </w:rPr>
              <w:t>bezpečnostního inženýrství</w:t>
            </w:r>
            <w:r w:rsidRPr="00D7129C"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docent</w:t>
            </w:r>
          </w:p>
        </w:tc>
      </w:tr>
      <w:tr w:rsidR="00D80636" w14:paraId="222ABDAD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0A66BB43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7A5B614D" w14:textId="77777777" w:rsidTr="00E2331B">
        <w:trPr>
          <w:trHeight w:val="573"/>
        </w:trPr>
        <w:tc>
          <w:tcPr>
            <w:tcW w:w="9859" w:type="dxa"/>
            <w:gridSpan w:val="11"/>
          </w:tcPr>
          <w:p w14:paraId="5CBB627F" w14:textId="77777777" w:rsidR="00D80636" w:rsidRDefault="00D80636" w:rsidP="00E2331B">
            <w:pPr>
              <w:jc w:val="both"/>
            </w:pPr>
            <w:r>
              <w:t xml:space="preserve">Od roku 1994 vedoucí úspěšně obhájených 82 bakalářských a 93 diplomových prací. </w:t>
            </w:r>
          </w:p>
          <w:p w14:paraId="1BBE9B60" w14:textId="77777777" w:rsidR="00D80636" w:rsidRDefault="00D80636" w:rsidP="00E2331B">
            <w:pPr>
              <w:jc w:val="both"/>
            </w:pPr>
            <w:r>
              <w:t>Školitel 4 absolventů a 7 studentů doktorského studijního programu.</w:t>
            </w:r>
          </w:p>
        </w:tc>
      </w:tr>
      <w:tr w:rsidR="00D80636" w14:paraId="3A06841F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EB0C65A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EB63C70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0399B69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D0BD56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4A20B7D7" w14:textId="77777777" w:rsidTr="00E2331B">
        <w:trPr>
          <w:cantSplit/>
        </w:trPr>
        <w:tc>
          <w:tcPr>
            <w:tcW w:w="3347" w:type="dxa"/>
            <w:gridSpan w:val="2"/>
          </w:tcPr>
          <w:p w14:paraId="2707597A" w14:textId="77777777" w:rsidR="00D80636" w:rsidRDefault="00D80636" w:rsidP="00E2331B">
            <w:pPr>
              <w:jc w:val="both"/>
            </w:pPr>
            <w:r w:rsidRPr="00D7129C">
              <w:t>Řízení a použití druhů vojsk</w:t>
            </w:r>
          </w:p>
        </w:tc>
        <w:tc>
          <w:tcPr>
            <w:tcW w:w="2245" w:type="dxa"/>
            <w:gridSpan w:val="2"/>
          </w:tcPr>
          <w:p w14:paraId="60006A58" w14:textId="77777777" w:rsidR="00D80636" w:rsidRDefault="00D80636" w:rsidP="00E2331B">
            <w:pPr>
              <w:jc w:val="both"/>
            </w:pPr>
            <w:r>
              <w:t>1999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AFCA7AF" w14:textId="77777777" w:rsidR="00EA2987" w:rsidRDefault="00D80636" w:rsidP="00E2331B">
            <w:pPr>
              <w:jc w:val="both"/>
            </w:pPr>
            <w:r>
              <w:t xml:space="preserve">Vojenská akademie </w:t>
            </w:r>
          </w:p>
          <w:p w14:paraId="19B9A5C4" w14:textId="77777777" w:rsidR="00D80636" w:rsidRDefault="00D80636" w:rsidP="00E2331B">
            <w:pPr>
              <w:jc w:val="both"/>
            </w:pPr>
            <w:r>
              <w:t>v Brně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021904BB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14D73A13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1FDBB0F7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1F95AA0A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64399137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0F84CA38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744E74A6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00DDE7E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93" w:type="dxa"/>
            <w:vMerge w:val="restart"/>
          </w:tcPr>
          <w:p w14:paraId="5C15B26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694" w:type="dxa"/>
            <w:vMerge w:val="restart"/>
          </w:tcPr>
          <w:p w14:paraId="4768EE9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80636" w14:paraId="12C8BF65" w14:textId="77777777" w:rsidTr="00E2331B">
        <w:trPr>
          <w:trHeight w:val="205"/>
        </w:trPr>
        <w:tc>
          <w:tcPr>
            <w:tcW w:w="3347" w:type="dxa"/>
            <w:gridSpan w:val="2"/>
          </w:tcPr>
          <w:p w14:paraId="4BA9084A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2EAFE3BD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2CC08FDF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725C190D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523A0D05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1812580E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0D0AA77C" w14:textId="77777777" w:rsidTr="00E2331B">
        <w:tc>
          <w:tcPr>
            <w:tcW w:w="9859" w:type="dxa"/>
            <w:gridSpan w:val="11"/>
            <w:shd w:val="clear" w:color="auto" w:fill="F7CAAC"/>
          </w:tcPr>
          <w:p w14:paraId="3A6342E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3A06BCA8" w14:textId="77777777" w:rsidTr="00E2331B">
        <w:trPr>
          <w:trHeight w:val="2154"/>
        </w:trPr>
        <w:tc>
          <w:tcPr>
            <w:tcW w:w="9859" w:type="dxa"/>
            <w:gridSpan w:val="11"/>
          </w:tcPr>
          <w:p w14:paraId="6CC7F46B" w14:textId="77777777" w:rsidR="00D80636" w:rsidRPr="00FE4139" w:rsidRDefault="00D80636" w:rsidP="00E2331B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E87">
              <w:rPr>
                <w:rFonts w:ascii="Times New Roman" w:hAnsi="Times New Roman"/>
                <w:b/>
                <w:sz w:val="20"/>
                <w:szCs w:val="20"/>
              </w:rPr>
              <w:t>LUKAS, L.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(100 %).</w:t>
            </w:r>
            <w:r w:rsidRPr="00FE41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95A">
              <w:rPr>
                <w:rFonts w:ascii="Times New Roman" w:hAnsi="Times New Roman"/>
                <w:sz w:val="20"/>
                <w:szCs w:val="20"/>
              </w:rPr>
              <w:t>Critical infrastructure protection  for energy security</w:t>
            </w:r>
            <w:r w:rsidRPr="00FE4139">
              <w:rPr>
                <w:rFonts w:ascii="Times New Roman" w:hAnsi="Times New Roman"/>
                <w:sz w:val="20"/>
                <w:szCs w:val="20"/>
              </w:rPr>
              <w:t>. Str. 567 -580.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In: </w:t>
            </w:r>
            <w:r w:rsidRPr="00FE4139">
              <w:rPr>
                <w:rFonts w:ascii="Times New Roman" w:hAnsi="Times New Roman"/>
                <w:sz w:val="20"/>
                <w:szCs w:val="20"/>
              </w:rPr>
              <w:t xml:space="preserve">Majer, M., Ondrejcák, R., Tarasovič, V., Valášek, T.: </w:t>
            </w:r>
            <w:r w:rsidRPr="00FE4139">
              <w:rPr>
                <w:rFonts w:ascii="Times New Roman" w:hAnsi="Times New Roman"/>
                <w:i/>
                <w:sz w:val="20"/>
                <w:szCs w:val="20"/>
              </w:rPr>
              <w:t>Panorama of global security environment 2011</w:t>
            </w:r>
            <w:r w:rsidRPr="00FE4139">
              <w:rPr>
                <w:rFonts w:ascii="Times New Roman" w:hAnsi="Times New Roman"/>
                <w:sz w:val="20"/>
                <w:szCs w:val="20"/>
              </w:rPr>
              <w:t xml:space="preserve">. Bratislava : CENAA, 2011. </w:t>
            </w:r>
            <w:r>
              <w:rPr>
                <w:rFonts w:ascii="Times New Roman" w:hAnsi="Times New Roman"/>
                <w:sz w:val="20"/>
                <w:szCs w:val="20"/>
              </w:rPr>
              <w:t>717 str. ISBN 978-80-970041-9-4.</w:t>
            </w:r>
          </w:p>
          <w:p w14:paraId="4DF8ABCD" w14:textId="77777777" w:rsidR="00D80636" w:rsidRPr="00FE4139" w:rsidRDefault="00D80636" w:rsidP="00E2331B">
            <w:pPr>
              <w:widowControl w:val="0"/>
              <w:autoSpaceDE w:val="0"/>
              <w:autoSpaceDN w:val="0"/>
              <w:adjustRightInd w:val="0"/>
              <w:ind w:left="180" w:hanging="180"/>
              <w:jc w:val="both"/>
            </w:pPr>
            <w:r w:rsidRPr="00BF7E87">
              <w:rPr>
                <w:b/>
              </w:rPr>
              <w:t>LUKÁŠ. L.</w:t>
            </w:r>
            <w:r>
              <w:rPr>
                <w:b/>
              </w:rPr>
              <w:t xml:space="preserve"> (100 %).</w:t>
            </w:r>
            <w:r w:rsidRPr="00FE4139">
              <w:t xml:space="preserve"> </w:t>
            </w:r>
            <w:r w:rsidRPr="00FE4139">
              <w:rPr>
                <w:i/>
              </w:rPr>
              <w:t>Bezpečnostní technologie, systémy a management</w:t>
            </w:r>
            <w:r w:rsidRPr="00FE4139">
              <w:t>. 1. – 5. díl. Zlín : VeRBuM, 2011 – 2015.  (10 % editor)</w:t>
            </w:r>
          </w:p>
          <w:p w14:paraId="57E3A5EC" w14:textId="77777777" w:rsidR="00D80636" w:rsidRDefault="00D80636" w:rsidP="00E2331B">
            <w:pPr>
              <w:jc w:val="both"/>
            </w:pPr>
            <w:r w:rsidRPr="00BF7E87">
              <w:rPr>
                <w:b/>
              </w:rPr>
              <w:t>LUKAS, L.</w:t>
            </w:r>
            <w:r>
              <w:rPr>
                <w:b/>
              </w:rPr>
              <w:t xml:space="preserve"> (100 %).</w:t>
            </w:r>
            <w:r>
              <w:t xml:space="preserve"> </w:t>
            </w:r>
            <w:r w:rsidRPr="0035395A">
              <w:t>Risk management in military mobile communications</w:t>
            </w:r>
            <w:r w:rsidRPr="00770425">
              <w:rPr>
                <w:i/>
              </w:rPr>
              <w:t>.</w:t>
            </w:r>
            <w:r>
              <w:t xml:space="preserve"> Inte</w:t>
            </w:r>
            <w:r w:rsidRPr="0035395A">
              <w:rPr>
                <w:i/>
              </w:rPr>
              <w:t>rnational Journal of  Mathematics and Computers in Simulation</w:t>
            </w:r>
            <w:r>
              <w:t xml:space="preserve">, </w:t>
            </w:r>
            <w:r>
              <w:rPr>
                <w:color w:val="000000"/>
              </w:rPr>
              <w:t>Volume 9, 2015, pp.</w:t>
            </w:r>
            <w:r>
              <w:t xml:space="preserve"> 119-126 ISSN: 1998-0159.</w:t>
            </w:r>
          </w:p>
          <w:p w14:paraId="53612F64" w14:textId="77777777" w:rsidR="00D80636" w:rsidRDefault="00D80636" w:rsidP="00E2331B">
            <w:pPr>
              <w:jc w:val="both"/>
            </w:pPr>
            <w:r w:rsidRPr="00BF7E87">
              <w:rPr>
                <w:b/>
              </w:rPr>
              <w:t>LUKAS, L.</w:t>
            </w:r>
            <w:r>
              <w:rPr>
                <w:b/>
              </w:rPr>
              <w:t xml:space="preserve"> (100 %).</w:t>
            </w:r>
            <w:r w:rsidRPr="00770425">
              <w:t xml:space="preserve"> </w:t>
            </w:r>
            <w:r w:rsidRPr="0035395A">
              <w:t>Theoretical Sources for a Theory of Safety and Security</w:t>
            </w:r>
            <w:r w:rsidRPr="00770425">
              <w:t xml:space="preserve">. </w:t>
            </w:r>
            <w:r w:rsidRPr="0035395A">
              <w:rPr>
                <w:i/>
              </w:rPr>
              <w:t>Sborník konference SECURWARE 2016</w:t>
            </w:r>
            <w:r>
              <w:t>.</w:t>
            </w:r>
            <w:r w:rsidRPr="00770425">
              <w:t xml:space="preserve"> </w:t>
            </w:r>
            <w:r>
              <w:t xml:space="preserve"> 24 </w:t>
            </w:r>
            <w:r w:rsidRPr="00770425">
              <w:t>-</w:t>
            </w:r>
            <w:r>
              <w:t xml:space="preserve"> </w:t>
            </w:r>
            <w:r w:rsidRPr="00770425">
              <w:t xml:space="preserve">28. </w:t>
            </w:r>
            <w:r>
              <w:t>č</w:t>
            </w:r>
            <w:r w:rsidRPr="00770425">
              <w:t>ervence 2016,IARIA  Nice  pp. 146 – 150. ISBN 978-1-61208-493-0</w:t>
            </w:r>
          </w:p>
          <w:p w14:paraId="5263F54E" w14:textId="77777777" w:rsidR="00D80636" w:rsidRPr="00FE4139" w:rsidRDefault="00D80636" w:rsidP="00E2331B">
            <w:pPr>
              <w:widowControl w:val="0"/>
              <w:autoSpaceDE w:val="0"/>
              <w:autoSpaceDN w:val="0"/>
              <w:adjustRightInd w:val="0"/>
              <w:ind w:left="180" w:hanging="180"/>
              <w:jc w:val="both"/>
            </w:pPr>
            <w:r w:rsidRPr="00BF7E87">
              <w:rPr>
                <w:b/>
              </w:rPr>
              <w:t>LUKÁŠ.  L.</w:t>
            </w:r>
            <w:r>
              <w:rPr>
                <w:b/>
              </w:rPr>
              <w:t xml:space="preserve"> (100 %).</w:t>
            </w:r>
            <w:r w:rsidRPr="00FE4139">
              <w:t xml:space="preserve"> </w:t>
            </w:r>
            <w:r w:rsidRPr="00FE4139">
              <w:rPr>
                <w:i/>
              </w:rPr>
              <w:t>Teorie bezpečnosti</w:t>
            </w:r>
            <w:r w:rsidRPr="00FE4139">
              <w:t xml:space="preserve"> </w:t>
            </w:r>
            <w:r w:rsidRPr="00AC4569">
              <w:rPr>
                <w:i/>
              </w:rPr>
              <w:t>I</w:t>
            </w:r>
            <w:r w:rsidRPr="00FE4139">
              <w:t xml:space="preserve">. Zlín </w:t>
            </w:r>
            <w:r>
              <w:t xml:space="preserve">: Radim Bačuvčík - VeRBuM, 2017. </w:t>
            </w:r>
            <w:r w:rsidRPr="00FE4139">
              <w:t>ISBN 978-80-87500-89-7.</w:t>
            </w:r>
          </w:p>
          <w:p w14:paraId="5FC69357" w14:textId="77777777" w:rsidR="0054643C" w:rsidRDefault="0054643C" w:rsidP="0054643C">
            <w:pPr>
              <w:jc w:val="both"/>
              <w:rPr>
                <w:ins w:id="1415" w:author="Uzivatel" w:date="2018-11-13T09:24:00Z"/>
              </w:rPr>
            </w:pPr>
            <w:ins w:id="1416" w:author="Uzivatel" w:date="2018-11-13T09:24:00Z">
              <w:r w:rsidRPr="0054643C">
                <w:rPr>
                  <w:b/>
                  <w:caps/>
                  <w:rPrChange w:id="1417" w:author="Uzivatel" w:date="2018-11-13T09:24:00Z">
                    <w:rPr/>
                  </w:rPrChange>
                </w:rPr>
                <w:t>Lukáš, L. (100 %).</w:t>
              </w:r>
              <w:r>
                <w:t xml:space="preserve"> </w:t>
              </w:r>
              <w:r w:rsidRPr="00503093">
                <w:rPr>
                  <w:i/>
                  <w:rPrChange w:id="1418" w:author="Jiří Vojtěšek" w:date="2018-11-25T19:22:00Z">
                    <w:rPr/>
                  </w:rPrChange>
                </w:rPr>
                <w:t>Současné pojetí bezpečnosti, základní vymezení problému a konceptu monografie</w:t>
              </w:r>
              <w:r>
                <w:t>. In Lukáš, Luděk. Teorie bezpečnosti I.. Zlín: Radim Bačuvčík - VeRBuM, 2017, s. 16-30. ISBN 978-80-87500-89-7.</w:t>
              </w:r>
            </w:ins>
          </w:p>
          <w:p w14:paraId="600F60EC" w14:textId="77777777" w:rsidR="0054643C" w:rsidRDefault="0054643C" w:rsidP="0054643C">
            <w:pPr>
              <w:jc w:val="both"/>
              <w:rPr>
                <w:ins w:id="1419" w:author="Uzivatel" w:date="2018-11-13T09:24:00Z"/>
              </w:rPr>
            </w:pPr>
            <w:ins w:id="1420" w:author="Uzivatel" w:date="2018-11-13T09:24:00Z">
              <w:r w:rsidRPr="00423E32">
                <w:rPr>
                  <w:b/>
                  <w:caps/>
                </w:rPr>
                <w:t>Lukáš, L. (100 %).</w:t>
              </w:r>
              <w:r>
                <w:rPr>
                  <w:b/>
                  <w:caps/>
                </w:rPr>
                <w:t xml:space="preserve"> </w:t>
              </w:r>
              <w:r w:rsidRPr="00503093">
                <w:rPr>
                  <w:i/>
                  <w:rPrChange w:id="1421" w:author="Jiří Vojtěšek" w:date="2018-11-25T19:22:00Z">
                    <w:rPr/>
                  </w:rPrChange>
                </w:rPr>
                <w:t>Výchozí teoretické zdroje teorie bezpečnosti</w:t>
              </w:r>
              <w:r>
                <w:t>. In Lukáš, Luděk. Teorie bezpečnosti I.. Zlín: Radim Bačuvčík - VeRBuM, 2017, s. 31-42. ISBN 978-80-87500-89-7.</w:t>
              </w:r>
            </w:ins>
          </w:p>
          <w:p w14:paraId="4906224A" w14:textId="665C0713" w:rsidR="0054643C" w:rsidRDefault="0054643C" w:rsidP="0054643C">
            <w:pPr>
              <w:jc w:val="both"/>
              <w:rPr>
                <w:ins w:id="1422" w:author="Uzivatel" w:date="2018-11-13T09:24:00Z"/>
              </w:rPr>
            </w:pPr>
            <w:ins w:id="1423" w:author="Uzivatel" w:date="2018-11-13T09:24:00Z">
              <w:r w:rsidRPr="00423E32">
                <w:rPr>
                  <w:b/>
                  <w:caps/>
                </w:rPr>
                <w:t>Lukáš, L. (100 %).</w:t>
              </w:r>
              <w:r>
                <w:rPr>
                  <w:b/>
                  <w:caps/>
                </w:rPr>
                <w:t xml:space="preserve"> </w:t>
              </w:r>
              <w:r w:rsidRPr="00503093">
                <w:rPr>
                  <w:i/>
                  <w:rPrChange w:id="1424" w:author="Jiří Vojtěšek" w:date="2018-11-25T19:23:00Z">
                    <w:rPr/>
                  </w:rPrChange>
                </w:rPr>
                <w:t>Postuláty teorie bezpečnosti</w:t>
              </w:r>
              <w:r>
                <w:t>. In Lukáš, Luděk. Teorie bezpečnosti I.. Zlín: Radim Bačuvčík - VeRBuM, 2017, s. 43-57. ISBN 978-80-87500-89-7.</w:t>
              </w:r>
            </w:ins>
          </w:p>
          <w:p w14:paraId="0B5E4196" w14:textId="77777777" w:rsidR="00D80636" w:rsidRPr="00770425" w:rsidRDefault="0054643C" w:rsidP="0054643C">
            <w:pPr>
              <w:jc w:val="both"/>
            </w:pPr>
            <w:ins w:id="1425" w:author="Uzivatel" w:date="2018-11-13T09:25:00Z">
              <w:r w:rsidRPr="00423E32">
                <w:rPr>
                  <w:b/>
                  <w:caps/>
                </w:rPr>
                <w:t>Lukáš, L. (100 %).</w:t>
              </w:r>
              <w:r>
                <w:rPr>
                  <w:b/>
                  <w:caps/>
                </w:rPr>
                <w:t xml:space="preserve"> </w:t>
              </w:r>
            </w:ins>
            <w:ins w:id="1426" w:author="Uzivatel" w:date="2018-11-13T09:24:00Z">
              <w:r w:rsidRPr="00503093">
                <w:rPr>
                  <w:i/>
                  <w:rPrChange w:id="1427" w:author="Jiří Vojtěšek" w:date="2018-11-25T19:23:00Z">
                    <w:rPr/>
                  </w:rPrChange>
                </w:rPr>
                <w:t>Narušení bezpečnosti a újma</w:t>
              </w:r>
              <w:r>
                <w:t>. In Lukáš, Lud</w:t>
              </w:r>
              <w:r w:rsidR="00986F45">
                <w:t>ěk. Teorie bezpečnosti I.. Zlín</w:t>
              </w:r>
              <w:r>
                <w:t>: Radim Bačuvčík - VeRBuM, 2017, s. 58-71. ISBN 978-80-87500-89-7.</w:t>
              </w:r>
            </w:ins>
          </w:p>
        </w:tc>
      </w:tr>
      <w:tr w:rsidR="00D80636" w14:paraId="69820079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2F805678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80636" w14:paraId="64891BB0" w14:textId="77777777" w:rsidTr="00E2331B">
        <w:trPr>
          <w:trHeight w:val="328"/>
        </w:trPr>
        <w:tc>
          <w:tcPr>
            <w:tcW w:w="9859" w:type="dxa"/>
            <w:gridSpan w:val="11"/>
          </w:tcPr>
          <w:p w14:paraId="3B591BB7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80636" w14:paraId="5229F4BF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7AF8117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Podpis </w:t>
            </w:r>
          </w:p>
        </w:tc>
        <w:tc>
          <w:tcPr>
            <w:tcW w:w="4536" w:type="dxa"/>
            <w:gridSpan w:val="5"/>
          </w:tcPr>
          <w:p w14:paraId="19C2FCF7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686F5796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127FF6C1" w14:textId="77777777" w:rsidR="00D80636" w:rsidRDefault="00D80636" w:rsidP="00E2331B">
            <w:pPr>
              <w:jc w:val="both"/>
            </w:pPr>
            <w:r>
              <w:t>11. 7. 2018</w:t>
            </w:r>
          </w:p>
        </w:tc>
      </w:tr>
    </w:tbl>
    <w:p w14:paraId="2E9F2ACA" w14:textId="77777777" w:rsidR="00D80636" w:rsidRDefault="00D80636" w:rsidP="00D80636">
      <w:pPr>
        <w:spacing w:after="160" w:line="259" w:lineRule="auto"/>
      </w:pPr>
    </w:p>
    <w:p w14:paraId="2B395456" w14:textId="77777777" w:rsidR="00D80636" w:rsidRDefault="00D80636" w:rsidP="00D80636">
      <w:pPr>
        <w:spacing w:after="160" w:line="259" w:lineRule="auto"/>
      </w:pPr>
    </w:p>
    <w:p w14:paraId="51652F9F" w14:textId="77777777" w:rsidR="001E6E61" w:rsidRDefault="001E6E6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  <w:tblGridChange w:id="1428">
          <w:tblGrid>
            <w:gridCol w:w="418"/>
            <w:gridCol w:w="2100"/>
            <w:gridCol w:w="829"/>
            <w:gridCol w:w="1721"/>
            <w:gridCol w:w="524"/>
            <w:gridCol w:w="468"/>
            <w:gridCol w:w="994"/>
            <w:gridCol w:w="709"/>
            <w:gridCol w:w="77"/>
            <w:gridCol w:w="632"/>
            <w:gridCol w:w="693"/>
            <w:gridCol w:w="694"/>
            <w:gridCol w:w="418"/>
          </w:tblGrid>
        </w:tblGridChange>
      </w:tblGrid>
      <w:tr w:rsidR="00D80636" w14:paraId="18F5C6D7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31E0D26F" w14:textId="77777777" w:rsidR="00D80636" w:rsidRDefault="00D80636" w:rsidP="00E2331B">
            <w:pPr>
              <w:tabs>
                <w:tab w:val="right" w:pos="9458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4017BC3F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7D9E9C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6DE9DEDD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7AA8ADA0" w14:textId="77777777" w:rsidTr="00E2331B">
        <w:tc>
          <w:tcPr>
            <w:tcW w:w="2518" w:type="dxa"/>
            <w:shd w:val="clear" w:color="auto" w:fill="F7CAAC"/>
          </w:tcPr>
          <w:p w14:paraId="699D8F6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5C927BEA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543D3A1C" w14:textId="77777777" w:rsidTr="00E2331B">
        <w:tc>
          <w:tcPr>
            <w:tcW w:w="2518" w:type="dxa"/>
            <w:shd w:val="clear" w:color="auto" w:fill="F7CAAC"/>
          </w:tcPr>
          <w:p w14:paraId="3419C95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5C4EC089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2D4A18FC" w14:textId="77777777" w:rsidTr="00E2331B">
        <w:tc>
          <w:tcPr>
            <w:tcW w:w="2518" w:type="dxa"/>
            <w:shd w:val="clear" w:color="auto" w:fill="F7CAAC"/>
          </w:tcPr>
          <w:p w14:paraId="4BEB250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16F95E9C" w14:textId="77777777" w:rsidR="00D80636" w:rsidRDefault="00D80636" w:rsidP="00E2331B">
            <w:pPr>
              <w:jc w:val="both"/>
            </w:pPr>
            <w:r>
              <w:t xml:space="preserve">Zdeněk </w:t>
            </w:r>
            <w:bookmarkStart w:id="1429" w:name="aMalanikZ"/>
            <w:r>
              <w:t>Maláník</w:t>
            </w:r>
            <w:bookmarkEnd w:id="1429"/>
          </w:p>
        </w:tc>
        <w:tc>
          <w:tcPr>
            <w:tcW w:w="709" w:type="dxa"/>
            <w:shd w:val="clear" w:color="auto" w:fill="F7CAAC"/>
          </w:tcPr>
          <w:p w14:paraId="77AF35F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17B59CB9" w14:textId="77777777" w:rsidR="00D80636" w:rsidRDefault="00D80636" w:rsidP="00E2331B">
            <w:pPr>
              <w:jc w:val="both"/>
            </w:pPr>
            <w:r>
              <w:t>Ing.</w:t>
            </w:r>
          </w:p>
        </w:tc>
      </w:tr>
      <w:tr w:rsidR="00D80636" w14:paraId="63287C1A" w14:textId="77777777" w:rsidTr="00E2331B">
        <w:tc>
          <w:tcPr>
            <w:tcW w:w="2518" w:type="dxa"/>
            <w:shd w:val="clear" w:color="auto" w:fill="F7CAAC"/>
          </w:tcPr>
          <w:p w14:paraId="0EAD42B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27E5C8D7" w14:textId="77777777" w:rsidR="00D80636" w:rsidRDefault="00D80636" w:rsidP="00E2331B">
            <w:pPr>
              <w:jc w:val="both"/>
            </w:pPr>
            <w:r>
              <w:t>1957</w:t>
            </w:r>
          </w:p>
        </w:tc>
        <w:tc>
          <w:tcPr>
            <w:tcW w:w="1721" w:type="dxa"/>
            <w:shd w:val="clear" w:color="auto" w:fill="F7CAAC"/>
          </w:tcPr>
          <w:p w14:paraId="3556AFD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59A43C0B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0CA05EA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F5BA1F3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7960E87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15C289AD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0AA272D7" w14:textId="77777777" w:rsidTr="00E2331B">
        <w:tc>
          <w:tcPr>
            <w:tcW w:w="5068" w:type="dxa"/>
            <w:gridSpan w:val="3"/>
            <w:shd w:val="clear" w:color="auto" w:fill="F7CAAC"/>
          </w:tcPr>
          <w:p w14:paraId="232DCB8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2EE520CE" w14:textId="77777777" w:rsidR="00D80636" w:rsidRDefault="00D80636" w:rsidP="00E2331B">
            <w:pPr>
              <w:jc w:val="both"/>
            </w:pPr>
            <w:del w:id="1430" w:author="Uzivatel" w:date="2018-11-13T08:56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27284BD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FF32CA2" w14:textId="77777777" w:rsidR="00D80636" w:rsidRDefault="00D80636" w:rsidP="00E2331B">
            <w:pPr>
              <w:jc w:val="both"/>
            </w:pPr>
            <w:del w:id="1431" w:author="Uzivatel" w:date="2018-11-13T08:56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3F042A6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1DDB8C4F" w14:textId="77777777" w:rsidR="00D80636" w:rsidRDefault="00D80636" w:rsidP="00E2331B">
            <w:pPr>
              <w:jc w:val="both"/>
            </w:pPr>
            <w:del w:id="1432" w:author="Uzivatel" w:date="2018-11-13T08:56:00Z">
              <w:r w:rsidDel="00A608FA">
                <w:delText>N</w:delText>
              </w:r>
            </w:del>
          </w:p>
        </w:tc>
      </w:tr>
      <w:tr w:rsidR="00D80636" w14:paraId="1A5401E0" w14:textId="77777777" w:rsidTr="00E2331B">
        <w:tc>
          <w:tcPr>
            <w:tcW w:w="6060" w:type="dxa"/>
            <w:gridSpan w:val="5"/>
            <w:shd w:val="clear" w:color="auto" w:fill="F7CAAC"/>
          </w:tcPr>
          <w:p w14:paraId="151C682B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7DD4E6B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6BA454B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3C48DA21" w14:textId="77777777" w:rsidTr="00E2331B">
        <w:tc>
          <w:tcPr>
            <w:tcW w:w="6060" w:type="dxa"/>
            <w:gridSpan w:val="5"/>
          </w:tcPr>
          <w:p w14:paraId="23D8A3CD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4910B681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21365433" w14:textId="77777777" w:rsidR="00D80636" w:rsidRDefault="00D80636" w:rsidP="00E2331B">
            <w:pPr>
              <w:jc w:val="both"/>
            </w:pPr>
          </w:p>
        </w:tc>
      </w:tr>
      <w:tr w:rsidR="00D80636" w14:paraId="5A54AF64" w14:textId="77777777" w:rsidTr="00E2331B">
        <w:tc>
          <w:tcPr>
            <w:tcW w:w="9859" w:type="dxa"/>
            <w:gridSpan w:val="11"/>
            <w:shd w:val="clear" w:color="auto" w:fill="F7CAAC"/>
          </w:tcPr>
          <w:p w14:paraId="51E50744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79537930" w14:textId="77777777" w:rsidTr="00E2331B">
        <w:trPr>
          <w:trHeight w:val="819"/>
        </w:trPr>
        <w:tc>
          <w:tcPr>
            <w:tcW w:w="9859" w:type="dxa"/>
            <w:gridSpan w:val="11"/>
            <w:tcBorders>
              <w:top w:val="nil"/>
            </w:tcBorders>
          </w:tcPr>
          <w:p w14:paraId="7DD97A8C" w14:textId="77777777" w:rsidR="00D80636" w:rsidRDefault="00D80636" w:rsidP="00E2331B">
            <w:pPr>
              <w:jc w:val="both"/>
            </w:pPr>
            <w:r>
              <w:t>Profesní obrana 1 – garant, přednášející, cvičící</w:t>
            </w:r>
            <w:r w:rsidR="008507AA">
              <w:t xml:space="preserve"> (100 %)</w:t>
            </w:r>
          </w:p>
          <w:p w14:paraId="1B3F4A4B" w14:textId="77777777" w:rsidR="00D80636" w:rsidRDefault="00D80636" w:rsidP="00E2331B">
            <w:pPr>
              <w:jc w:val="both"/>
            </w:pPr>
            <w:r>
              <w:t>Profesní obrana 2 – garant, přednášející, cvičící</w:t>
            </w:r>
            <w:r w:rsidR="008507AA">
              <w:t xml:space="preserve"> (100 %)</w:t>
            </w:r>
          </w:p>
          <w:p w14:paraId="6611D56B" w14:textId="77777777" w:rsidR="00D80636" w:rsidRDefault="00D80636" w:rsidP="00E2331B">
            <w:pPr>
              <w:jc w:val="both"/>
            </w:pPr>
            <w:r>
              <w:t>Profesní obrana 3 – garant, přednášející, cvičící</w:t>
            </w:r>
            <w:r w:rsidR="008507AA">
              <w:t xml:space="preserve"> (100 %)</w:t>
            </w:r>
          </w:p>
          <w:p w14:paraId="55355039" w14:textId="77777777" w:rsidR="008507AA" w:rsidRDefault="008507AA" w:rsidP="00E2331B">
            <w:pPr>
              <w:jc w:val="both"/>
            </w:pPr>
            <w:r>
              <w:t>Systemizace bezpečnosti – vede semináře (100 %)</w:t>
            </w:r>
          </w:p>
        </w:tc>
      </w:tr>
      <w:tr w:rsidR="00D80636" w14:paraId="1AE81005" w14:textId="77777777" w:rsidTr="00E2331B">
        <w:tc>
          <w:tcPr>
            <w:tcW w:w="9859" w:type="dxa"/>
            <w:gridSpan w:val="11"/>
            <w:shd w:val="clear" w:color="auto" w:fill="F7CAAC"/>
          </w:tcPr>
          <w:p w14:paraId="125D2884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3F6DB37E" w14:textId="77777777" w:rsidTr="00E2331B">
        <w:trPr>
          <w:trHeight w:val="749"/>
        </w:trPr>
        <w:tc>
          <w:tcPr>
            <w:tcW w:w="9859" w:type="dxa"/>
            <w:gridSpan w:val="11"/>
          </w:tcPr>
          <w:p w14:paraId="53BB4EE8" w14:textId="77777777" w:rsidR="00D80636" w:rsidRPr="00DE0642" w:rsidRDefault="00D80636" w:rsidP="00E2331B">
            <w:pPr>
              <w:pStyle w:val="Zkladntext"/>
              <w:rPr>
                <w:sz w:val="20"/>
                <w:lang w:val="en-US" w:eastAsia="en-US" w:bidi="en-US"/>
              </w:rPr>
            </w:pPr>
            <w:r w:rsidRPr="00DE0642">
              <w:rPr>
                <w:sz w:val="20"/>
                <w:lang w:val="en-US" w:eastAsia="en-US" w:bidi="en-US"/>
              </w:rPr>
              <w:t>1976 - 1980 Vysoká vojenská škola, Vyškov, Fakulta vševojsková, (Ing.)</w:t>
            </w:r>
          </w:p>
          <w:p w14:paraId="53CEF1DF" w14:textId="77777777" w:rsidR="00D80636" w:rsidRPr="00DE0642" w:rsidRDefault="00D80636" w:rsidP="00E2331B">
            <w:pPr>
              <w:pStyle w:val="Zkladntext"/>
              <w:rPr>
                <w:sz w:val="20"/>
                <w:lang w:val="en-US" w:eastAsia="en-US" w:bidi="en-US"/>
              </w:rPr>
            </w:pPr>
            <w:r w:rsidRPr="00DE0642">
              <w:rPr>
                <w:sz w:val="20"/>
                <w:lang w:val="en-US" w:eastAsia="en-US" w:bidi="en-US"/>
              </w:rPr>
              <w:t>1989 - 1992  Vojenská Akademie, Brno, Fakulta zpravodajská, Vojskový průzkum,</w:t>
            </w:r>
          </w:p>
          <w:p w14:paraId="4521DED0" w14:textId="77777777" w:rsidR="00D80636" w:rsidRPr="00DE0642" w:rsidRDefault="00D80636" w:rsidP="00E2331B">
            <w:pPr>
              <w:pStyle w:val="Zkladntext"/>
              <w:rPr>
                <w:sz w:val="20"/>
                <w:lang w:val="en-US" w:eastAsia="en-US" w:bidi="en-US"/>
              </w:rPr>
            </w:pPr>
            <w:r w:rsidRPr="00DE0642">
              <w:rPr>
                <w:sz w:val="20"/>
                <w:lang w:val="en-US" w:eastAsia="en-US" w:bidi="en-US"/>
              </w:rPr>
              <w:t xml:space="preserve">1995 - 1997  Univerzita Palackého, Olomouc, </w:t>
            </w:r>
            <w:r>
              <w:rPr>
                <w:sz w:val="20"/>
                <w:lang w:val="en-US" w:eastAsia="en-US" w:bidi="en-US"/>
              </w:rPr>
              <w:t>Falkulta tělesné kultury (DCv.)</w:t>
            </w:r>
          </w:p>
        </w:tc>
      </w:tr>
      <w:tr w:rsidR="00D80636" w14:paraId="3F50E296" w14:textId="77777777" w:rsidTr="00E2331B">
        <w:tc>
          <w:tcPr>
            <w:tcW w:w="9859" w:type="dxa"/>
            <w:gridSpan w:val="11"/>
            <w:shd w:val="clear" w:color="auto" w:fill="F7CAAC"/>
          </w:tcPr>
          <w:p w14:paraId="6E8BD21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0508D7F1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7A08AD45" w14:textId="77777777" w:rsidTr="00E2331B">
        <w:trPr>
          <w:trHeight w:val="1090"/>
        </w:trPr>
        <w:tc>
          <w:tcPr>
            <w:tcW w:w="9859" w:type="dxa"/>
            <w:gridSpan w:val="11"/>
          </w:tcPr>
          <w:p w14:paraId="1D116A83" w14:textId="77777777" w:rsidR="00D80636" w:rsidRPr="00DE0642" w:rsidRDefault="00D80636" w:rsidP="00E2331B">
            <w:pPr>
              <w:pStyle w:val="Zkladntext"/>
              <w:rPr>
                <w:sz w:val="20"/>
              </w:rPr>
            </w:pPr>
            <w:r w:rsidRPr="00DE0642">
              <w:rPr>
                <w:sz w:val="20"/>
                <w:lang w:val="de-DE" w:eastAsia="en-US" w:bidi="en-US"/>
              </w:rPr>
              <w:t xml:space="preserve">1992 - 1994   Vojenská akademie, Brno, </w:t>
            </w:r>
            <w:r w:rsidRPr="00DE0642">
              <w:rPr>
                <w:sz w:val="20"/>
              </w:rPr>
              <w:t>Starší učitel katedry vojenského zpravodajství, specializace vojskový průzkum.</w:t>
            </w:r>
          </w:p>
          <w:p w14:paraId="402FEB26" w14:textId="77777777" w:rsidR="00D80636" w:rsidRPr="00DE0642" w:rsidRDefault="00D80636" w:rsidP="00E2331B">
            <w:pPr>
              <w:pStyle w:val="Zkladntext"/>
              <w:rPr>
                <w:sz w:val="20"/>
              </w:rPr>
            </w:pPr>
            <w:r w:rsidRPr="00DE0642">
              <w:rPr>
                <w:sz w:val="20"/>
              </w:rPr>
              <w:t>2000 – 2002 Univerzita Tomáše Bati ve Zlíně, Externí učitel, Garant - Speciállní tělesná příprava.</w:t>
            </w:r>
          </w:p>
          <w:p w14:paraId="095CD631" w14:textId="77777777" w:rsidR="00D80636" w:rsidRPr="00DE0642" w:rsidRDefault="00D80636" w:rsidP="00E2331B">
            <w:pPr>
              <w:pStyle w:val="Zkladntext"/>
              <w:rPr>
                <w:sz w:val="20"/>
              </w:rPr>
            </w:pPr>
            <w:r w:rsidRPr="00DE0642">
              <w:rPr>
                <w:sz w:val="20"/>
              </w:rPr>
              <w:t>2002 – dosud Univerzita Tomáše Bati ve Zlíně, Ústav bezpečnostního inženýrství, Odborný asistent, Garant - Speciální tělesná příprava 1, 2, 3</w:t>
            </w:r>
          </w:p>
          <w:p w14:paraId="4991D0EB" w14:textId="77777777" w:rsidR="00D80636" w:rsidRPr="00080943" w:rsidRDefault="00D80636" w:rsidP="00E2331B">
            <w:pPr>
              <w:jc w:val="both"/>
            </w:pPr>
          </w:p>
        </w:tc>
      </w:tr>
      <w:tr w:rsidR="00D80636" w14:paraId="353296BF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39EC3178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256A8216" w14:textId="77777777" w:rsidTr="00E2331B">
        <w:trPr>
          <w:trHeight w:val="334"/>
        </w:trPr>
        <w:tc>
          <w:tcPr>
            <w:tcW w:w="9859" w:type="dxa"/>
            <w:gridSpan w:val="11"/>
          </w:tcPr>
          <w:p w14:paraId="70CDE22B" w14:textId="77777777" w:rsidR="00D80636" w:rsidRDefault="00D80636" w:rsidP="00E2331B">
            <w:pPr>
              <w:jc w:val="both"/>
            </w:pPr>
            <w:r>
              <w:t xml:space="preserve">Od roku 2002 vedoucí úspěšně obhájených 105 bakalářských a 115 diplomových prací. </w:t>
            </w:r>
          </w:p>
        </w:tc>
      </w:tr>
      <w:tr w:rsidR="00D80636" w14:paraId="223DB12D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020D4037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16536A0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2ED7E41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C11643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15CD342F" w14:textId="77777777" w:rsidTr="00E2331B">
        <w:trPr>
          <w:cantSplit/>
        </w:trPr>
        <w:tc>
          <w:tcPr>
            <w:tcW w:w="3347" w:type="dxa"/>
            <w:gridSpan w:val="2"/>
          </w:tcPr>
          <w:p w14:paraId="33C2CB1D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52F6E11D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6426FD9C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46DC2EFA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0802F67B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74B66EFF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063026AA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7C57B92D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4C67E5D6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48E93190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351F2D97" w14:textId="77777777" w:rsidR="00D80636" w:rsidRPr="003B5737" w:rsidRDefault="00EA2987" w:rsidP="00E2331B">
            <w:pPr>
              <w:jc w:val="both"/>
            </w:pPr>
            <w:r>
              <w:t>0</w:t>
            </w:r>
          </w:p>
        </w:tc>
        <w:tc>
          <w:tcPr>
            <w:tcW w:w="693" w:type="dxa"/>
            <w:vMerge w:val="restart"/>
          </w:tcPr>
          <w:p w14:paraId="0824D040" w14:textId="77777777" w:rsidR="00D80636" w:rsidRPr="003B5737" w:rsidRDefault="00D80636" w:rsidP="00E2331B">
            <w:pPr>
              <w:jc w:val="both"/>
            </w:pPr>
            <w:r>
              <w:t>2</w:t>
            </w:r>
          </w:p>
        </w:tc>
        <w:tc>
          <w:tcPr>
            <w:tcW w:w="694" w:type="dxa"/>
            <w:vMerge w:val="restart"/>
          </w:tcPr>
          <w:p w14:paraId="0755EB4A" w14:textId="77777777" w:rsidR="00D80636" w:rsidRPr="003B5737" w:rsidRDefault="00D80636" w:rsidP="00E2331B">
            <w:pPr>
              <w:jc w:val="both"/>
            </w:pPr>
            <w:r>
              <w:t>36</w:t>
            </w:r>
          </w:p>
        </w:tc>
      </w:tr>
      <w:tr w:rsidR="00D80636" w14:paraId="0DAECBA8" w14:textId="77777777" w:rsidTr="00E2331B">
        <w:trPr>
          <w:trHeight w:val="205"/>
        </w:trPr>
        <w:tc>
          <w:tcPr>
            <w:tcW w:w="3347" w:type="dxa"/>
            <w:gridSpan w:val="2"/>
          </w:tcPr>
          <w:p w14:paraId="004804C1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65EB0E0B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586A31A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192BDBEA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42A04DB7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1AD237AE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55EE9385" w14:textId="77777777" w:rsidTr="00E2331B">
        <w:tc>
          <w:tcPr>
            <w:tcW w:w="9859" w:type="dxa"/>
            <w:gridSpan w:val="11"/>
            <w:shd w:val="clear" w:color="auto" w:fill="F7CAAC"/>
          </w:tcPr>
          <w:p w14:paraId="05C79D6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1CF9F980" w14:textId="77777777" w:rsidTr="005F70AA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433" w:author="Uzivatel" w:date="2018-11-13T09:32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636"/>
          <w:trPrChange w:id="1434" w:author="Uzivatel" w:date="2018-11-13T09:32:00Z">
            <w:trPr>
              <w:gridBefore w:val="1"/>
              <w:trHeight w:val="2347"/>
            </w:trPr>
          </w:trPrChange>
        </w:trPr>
        <w:tc>
          <w:tcPr>
            <w:tcW w:w="9859" w:type="dxa"/>
            <w:gridSpan w:val="11"/>
            <w:tcPrChange w:id="1435" w:author="Uzivatel" w:date="2018-11-13T09:32:00Z">
              <w:tcPr>
                <w:tcW w:w="9859" w:type="dxa"/>
                <w:gridSpan w:val="12"/>
              </w:tcPr>
            </w:tcPrChange>
          </w:tcPr>
          <w:p w14:paraId="3C9E2F02" w14:textId="77777777" w:rsidR="00D80636" w:rsidRPr="00B02297" w:rsidRDefault="00D80636" w:rsidP="00E2331B">
            <w:pPr>
              <w:jc w:val="both"/>
              <w:rPr>
                <w:color w:val="333333"/>
                <w:shd w:val="clear" w:color="auto" w:fill="FFFFFF"/>
              </w:rPr>
            </w:pPr>
            <w:r w:rsidRPr="00DE0642">
              <w:rPr>
                <w:b/>
                <w:color w:val="333333"/>
                <w:shd w:val="clear" w:color="auto" w:fill="FFFFFF"/>
              </w:rPr>
              <w:t>MALÁNÍK, Z.</w:t>
            </w:r>
            <w:r>
              <w:rPr>
                <w:b/>
              </w:rPr>
              <w:t xml:space="preserve"> (100 %).</w:t>
            </w:r>
            <w:r w:rsidRPr="00DE0642">
              <w:rPr>
                <w:b/>
                <w:color w:val="333333"/>
                <w:shd w:val="clear" w:color="auto" w:fill="FFFFFF"/>
              </w:rPr>
              <w:t xml:space="preserve"> </w:t>
            </w:r>
            <w:r w:rsidRPr="00B02297">
              <w:rPr>
                <w:color w:val="333333"/>
                <w:shd w:val="clear" w:color="auto" w:fill="FFFFFF"/>
              </w:rPr>
              <w:t>Osobní bezpečnost. LUKÁŠ, Luděk a kolektiv. </w:t>
            </w:r>
            <w:r w:rsidRPr="00B02297">
              <w:rPr>
                <w:i/>
                <w:iCs/>
                <w:color w:val="333333"/>
              </w:rPr>
              <w:t>Teorie bezpečnosti I.: Teorie a praxe ochrany majetku a fyzické bezpečnosti</w:t>
            </w:r>
            <w:r w:rsidRPr="00B02297">
              <w:rPr>
                <w:color w:val="333333"/>
                <w:shd w:val="clear" w:color="auto" w:fill="FFFFFF"/>
              </w:rPr>
              <w:t>. Zlín: Radim Bačuvčík - VeRBuM, 2017, 167 - 176. ISBN 978-80-87500-89-7.</w:t>
            </w:r>
          </w:p>
          <w:p w14:paraId="1B7E2377" w14:textId="77777777" w:rsidR="00D80636" w:rsidRPr="00B02297" w:rsidRDefault="00D80636" w:rsidP="00E2331B">
            <w:pPr>
              <w:jc w:val="both"/>
              <w:rPr>
                <w:color w:val="333333"/>
                <w:shd w:val="clear" w:color="auto" w:fill="FFFFFF"/>
              </w:rPr>
            </w:pPr>
            <w:r w:rsidRPr="00DE0642">
              <w:rPr>
                <w:b/>
                <w:color w:val="333333"/>
                <w:shd w:val="clear" w:color="auto" w:fill="FFFFFF"/>
              </w:rPr>
              <w:t>MALÁNÍK, Z.</w:t>
            </w:r>
            <w:r>
              <w:rPr>
                <w:b/>
              </w:rPr>
              <w:t xml:space="preserve"> (100 %).</w:t>
            </w:r>
            <w:r w:rsidRPr="00DE0642">
              <w:rPr>
                <w:b/>
                <w:color w:val="333333"/>
                <w:shd w:val="clear" w:color="auto" w:fill="FFFFFF"/>
              </w:rPr>
              <w:t xml:space="preserve"> </w:t>
            </w:r>
            <w:r w:rsidRPr="00B02297">
              <w:rPr>
                <w:color w:val="333333"/>
                <w:shd w:val="clear" w:color="auto" w:fill="FFFFFF"/>
              </w:rPr>
              <w:t>Lidská bezpečnost. LUKÁŠ, Luděk a kolektiv. </w:t>
            </w:r>
            <w:r w:rsidRPr="00B02297">
              <w:rPr>
                <w:i/>
                <w:iCs/>
                <w:color w:val="333333"/>
              </w:rPr>
              <w:t>Teorie bezpečnosti I.: Teorie a praxe ochrany majetku a fyzické bezpečnosti</w:t>
            </w:r>
            <w:r w:rsidRPr="00B02297">
              <w:rPr>
                <w:color w:val="333333"/>
                <w:shd w:val="clear" w:color="auto" w:fill="FFFFFF"/>
              </w:rPr>
              <w:t>. Zlín: Radim Bačuvčík - VeRBuM, 2017, 145 - 154. ISBN 978-80-87500-89-7.</w:t>
            </w:r>
          </w:p>
          <w:p w14:paraId="5123477F" w14:textId="77777777" w:rsidR="00D80636" w:rsidRPr="00B02297" w:rsidRDefault="00D80636" w:rsidP="00E2331B">
            <w:pPr>
              <w:jc w:val="both"/>
              <w:rPr>
                <w:color w:val="333333"/>
                <w:shd w:val="clear" w:color="auto" w:fill="FFFFFF"/>
              </w:rPr>
            </w:pPr>
            <w:r w:rsidRPr="00DE0642">
              <w:rPr>
                <w:b/>
                <w:color w:val="333333"/>
                <w:shd w:val="clear" w:color="auto" w:fill="FFFFFF"/>
              </w:rPr>
              <w:t>MALÁNÍK, Z.</w:t>
            </w:r>
            <w:r>
              <w:rPr>
                <w:b/>
              </w:rPr>
              <w:t xml:space="preserve"> (100 %).</w:t>
            </w:r>
            <w:r w:rsidRPr="00B02297">
              <w:rPr>
                <w:color w:val="333333"/>
                <w:shd w:val="clear" w:color="auto" w:fill="FFFFFF"/>
              </w:rPr>
              <w:t xml:space="preserve"> Výcvik profesní obrany a obranná střelba. LUKÁŠ, Luděk. </w:t>
            </w:r>
            <w:r w:rsidRPr="00B02297">
              <w:rPr>
                <w:i/>
                <w:iCs/>
                <w:color w:val="333333"/>
              </w:rPr>
              <w:t>Bezpečnostní technologie, systémy a management V.: Teorie a praxe ochrany majetku a fyzické bezpečnosti</w:t>
            </w:r>
            <w:r w:rsidRPr="00B02297">
              <w:rPr>
                <w:color w:val="333333"/>
                <w:shd w:val="clear" w:color="auto" w:fill="FFFFFF"/>
              </w:rPr>
              <w:t>. 1. Zlín: Radim Bačuvčík - VeRBuM, 2015, 192 - 203. ISBN 978-80-87500-67-5.</w:t>
            </w:r>
          </w:p>
          <w:p w14:paraId="517AC6FA" w14:textId="77777777" w:rsidR="00D80636" w:rsidRPr="00B02297" w:rsidDel="00B90541" w:rsidRDefault="00D80636" w:rsidP="00E2331B">
            <w:pPr>
              <w:jc w:val="both"/>
              <w:rPr>
                <w:del w:id="1436" w:author="Uzivatel" w:date="2018-11-13T09:27:00Z"/>
                <w:color w:val="333333"/>
                <w:shd w:val="clear" w:color="auto" w:fill="FFFFFF"/>
              </w:rPr>
            </w:pPr>
            <w:del w:id="1437" w:author="Uzivatel" w:date="2018-11-13T09:27:00Z">
              <w:r w:rsidRPr="00DE0642" w:rsidDel="00B90541">
                <w:rPr>
                  <w:b/>
                  <w:color w:val="333333"/>
                  <w:shd w:val="clear" w:color="auto" w:fill="FFFFFF"/>
                </w:rPr>
                <w:delText>MALÁNÍK, Z.</w:delText>
              </w:r>
              <w:r w:rsidDel="00B90541">
                <w:rPr>
                  <w:b/>
                </w:rPr>
                <w:delText xml:space="preserve"> (100 %).</w:delText>
              </w:r>
              <w:r w:rsidRPr="00B02297" w:rsidDel="00B90541">
                <w:rPr>
                  <w:color w:val="333333"/>
                  <w:shd w:val="clear" w:color="auto" w:fill="FFFFFF"/>
                </w:rPr>
                <w:delText xml:space="preserve"> Výcvik profesní obrany a obranná střelba. LUKÁŠ, Luděk. </w:delText>
              </w:r>
              <w:r w:rsidRPr="00B02297" w:rsidDel="00B90541">
                <w:rPr>
                  <w:i/>
                  <w:iCs/>
                  <w:color w:val="333333"/>
                </w:rPr>
                <w:delText>Bezpečnostní technologie, systémy a management V.: Teorie a praxe ochrany majetku a fyzické bezpečnosti</w:delText>
              </w:r>
              <w:r w:rsidRPr="00B02297" w:rsidDel="00B90541">
                <w:rPr>
                  <w:color w:val="333333"/>
                  <w:shd w:val="clear" w:color="auto" w:fill="FFFFFF"/>
                </w:rPr>
                <w:delText>. 1. Zlín: Radim Bačuvčík - VeRBuM, 2015, 192 - 203. ISBN 978-80-87500-67-5.</w:delText>
              </w:r>
            </w:del>
          </w:p>
          <w:p w14:paraId="6E30379D" w14:textId="77777777" w:rsidR="00D80636" w:rsidRDefault="00D80636" w:rsidP="00E2331B">
            <w:pPr>
              <w:jc w:val="both"/>
              <w:rPr>
                <w:ins w:id="1438" w:author="Uzivatel" w:date="2018-11-13T09:27:00Z"/>
                <w:color w:val="333333"/>
                <w:shd w:val="clear" w:color="auto" w:fill="FFFFFF"/>
              </w:rPr>
            </w:pPr>
            <w:r w:rsidRPr="00DE0642">
              <w:rPr>
                <w:b/>
                <w:color w:val="333333"/>
                <w:shd w:val="clear" w:color="auto" w:fill="FFFFFF"/>
              </w:rPr>
              <w:t>MALÁNÍK, Z.</w:t>
            </w:r>
            <w:r>
              <w:rPr>
                <w:b/>
              </w:rPr>
              <w:t xml:space="preserve"> (100 %).</w:t>
            </w:r>
            <w:r w:rsidRPr="00B02297">
              <w:rPr>
                <w:color w:val="333333"/>
                <w:shd w:val="clear" w:color="auto" w:fill="FFFFFF"/>
              </w:rPr>
              <w:t xml:space="preserve"> Možnosti občanů čelit krizové situaci. In: </w:t>
            </w:r>
            <w:r w:rsidRPr="00B02297">
              <w:rPr>
                <w:i/>
                <w:iCs/>
                <w:color w:val="333333"/>
              </w:rPr>
              <w:t>Krizové řízen a řešení krizových situací: Sborník příspěvků z konference</w:t>
            </w:r>
            <w:r w:rsidRPr="00B02297">
              <w:rPr>
                <w:color w:val="333333"/>
                <w:shd w:val="clear" w:color="auto" w:fill="FFFFFF"/>
              </w:rPr>
              <w:t>. Uherské Hradiště: Univerzita Tomáše Bati ve Zlíně, 2017, 200 - 210. ISBN 978-80-7454-717-1. Dostupné také z: www.krizoverizeni-uh.cz. 14. - 15. září</w:t>
            </w:r>
            <w:r>
              <w:rPr>
                <w:color w:val="333333"/>
                <w:shd w:val="clear" w:color="auto" w:fill="FFFFFF"/>
              </w:rPr>
              <w:t xml:space="preserve"> 2017 FLKŘ v Uherském Hradišti.</w:t>
            </w:r>
          </w:p>
          <w:p w14:paraId="4AD27739" w14:textId="715102BD" w:rsidR="00B90541" w:rsidRDefault="00B90541" w:rsidP="00B90541">
            <w:pPr>
              <w:jc w:val="both"/>
              <w:rPr>
                <w:ins w:id="1439" w:author="Uzivatel" w:date="2018-11-13T09:29:00Z"/>
                <w:color w:val="333333"/>
                <w:shd w:val="clear" w:color="auto" w:fill="FFFFFF"/>
              </w:rPr>
            </w:pPr>
            <w:ins w:id="1440" w:author="Uzivatel" w:date="2018-11-13T09:28:00Z">
              <w:r w:rsidRPr="00B90541">
                <w:rPr>
                  <w:b/>
                  <w:caps/>
                  <w:color w:val="333333"/>
                  <w:shd w:val="clear" w:color="auto" w:fill="FFFFFF"/>
                  <w:rPrChange w:id="1441" w:author="Uzivatel" w:date="2018-11-13T09:28:00Z">
                    <w:rPr>
                      <w:color w:val="333333"/>
                      <w:shd w:val="clear" w:color="auto" w:fill="FFFFFF"/>
                    </w:rPr>
                  </w:rPrChange>
                </w:rPr>
                <w:t>Maláník, Z</w:t>
              </w:r>
              <w:r w:rsidRPr="00B90541">
                <w:rPr>
                  <w:b/>
                  <w:color w:val="333333"/>
                  <w:shd w:val="clear" w:color="auto" w:fill="FFFFFF"/>
                  <w:rPrChange w:id="1442" w:author="Uzivatel" w:date="2018-11-13T09:28:00Z">
                    <w:rPr>
                      <w:color w:val="333333"/>
                      <w:shd w:val="clear" w:color="auto" w:fill="FFFFFF"/>
                    </w:rPr>
                  </w:rPrChange>
                </w:rPr>
                <w:t>. (100 %)</w:t>
              </w:r>
              <w:r w:rsidRPr="00B90541">
                <w:rPr>
                  <w:color w:val="333333"/>
                  <w:shd w:val="clear" w:color="auto" w:fill="FFFFFF"/>
                </w:rPr>
                <w:t>. P</w:t>
              </w:r>
            </w:ins>
            <w:ins w:id="1443" w:author="Jiří Vojtěšek" w:date="2018-11-25T19:23:00Z">
              <w:r w:rsidR="00503093">
                <w:rPr>
                  <w:color w:val="333333"/>
                  <w:shd w:val="clear" w:color="auto" w:fill="FFFFFF"/>
                </w:rPr>
                <w:t>roblematika terminologie ve znalecké specializaci</w:t>
              </w:r>
            </w:ins>
            <w:ins w:id="1444" w:author="Uzivatel" w:date="2018-11-13T09:28:00Z">
              <w:del w:id="1445" w:author="Jiří Vojtěšek" w:date="2018-11-25T19:23:00Z">
                <w:r w:rsidRPr="00B90541" w:rsidDel="00503093">
                  <w:rPr>
                    <w:color w:val="333333"/>
                    <w:shd w:val="clear" w:color="auto" w:fill="FFFFFF"/>
                  </w:rPr>
                  <w:delText>ROBLEMATIKA TERMINOLOGIE VE ZNALECKÉ SPECIALIZACI</w:delText>
                </w:r>
              </w:del>
              <w:r w:rsidRPr="00B90541">
                <w:rPr>
                  <w:color w:val="333333"/>
                  <w:shd w:val="clear" w:color="auto" w:fill="FFFFFF"/>
                </w:rPr>
                <w:t xml:space="preserve">. In </w:t>
              </w:r>
              <w:r w:rsidRPr="00503093">
                <w:rPr>
                  <w:i/>
                  <w:color w:val="333333"/>
                  <w:shd w:val="clear" w:color="auto" w:fill="FFFFFF"/>
                  <w:rPrChange w:id="1446" w:author="Jiří Vojtěšek" w:date="2018-11-25T19:23:00Z">
                    <w:rPr>
                      <w:color w:val="333333"/>
                      <w:shd w:val="clear" w:color="auto" w:fill="FFFFFF"/>
                    </w:rPr>
                  </w:rPrChange>
                </w:rPr>
                <w:t>Bezpečnostní technologie, systémy a management</w:t>
              </w:r>
              <w:r w:rsidRPr="00B90541">
                <w:rPr>
                  <w:color w:val="333333"/>
                  <w:shd w:val="clear" w:color="auto" w:fill="FFFFFF"/>
                </w:rPr>
                <w:t xml:space="preserve"> 2017: Sborník příspěvků </w:t>
              </w:r>
              <w:r w:rsidR="003241D4">
                <w:rPr>
                  <w:color w:val="333333"/>
                  <w:shd w:val="clear" w:color="auto" w:fill="FFFFFF"/>
                </w:rPr>
                <w:t>6. mezinárodní konference. Zlín</w:t>
              </w:r>
              <w:r w:rsidRPr="00B90541">
                <w:rPr>
                  <w:color w:val="333333"/>
                  <w:shd w:val="clear" w:color="auto" w:fill="FFFFFF"/>
                </w:rPr>
                <w:t>: Univerzita Tomáše Bati ve Zlíně, 2017, s. 1-7. ISBN 978-80-7454-696-9</w:t>
              </w:r>
            </w:ins>
          </w:p>
          <w:p w14:paraId="0734A2D9" w14:textId="77777777" w:rsidR="003241D4" w:rsidRDefault="003241D4" w:rsidP="00B90541">
            <w:pPr>
              <w:jc w:val="both"/>
              <w:rPr>
                <w:ins w:id="1447" w:author="Uzivatel" w:date="2018-11-13T09:29:00Z"/>
                <w:color w:val="333333"/>
                <w:shd w:val="clear" w:color="auto" w:fill="FFFFFF"/>
              </w:rPr>
            </w:pPr>
            <w:ins w:id="1448" w:author="Uzivatel" w:date="2018-11-13T09:29:00Z">
              <w:r w:rsidRPr="003241D4">
                <w:rPr>
                  <w:b/>
                  <w:caps/>
                  <w:color w:val="333333"/>
                  <w:shd w:val="clear" w:color="auto" w:fill="FFFFFF"/>
                  <w:rPrChange w:id="1449" w:author="Uzivatel" w:date="2018-11-13T09:29:00Z">
                    <w:rPr>
                      <w:color w:val="333333"/>
                      <w:shd w:val="clear" w:color="auto" w:fill="FFFFFF"/>
                    </w:rPr>
                  </w:rPrChange>
                </w:rPr>
                <w:t>Maláník, Z. (100 %).</w:t>
              </w:r>
              <w:r w:rsidRPr="003241D4">
                <w:rPr>
                  <w:color w:val="333333"/>
                  <w:shd w:val="clear" w:color="auto" w:fill="FFFFFF"/>
                </w:rPr>
                <w:t xml:space="preserve"> Specializace sebeobrana a použití zbraně z hlediska orgánů činných v trestním řízení. In </w:t>
              </w:r>
              <w:r w:rsidRPr="00503093">
                <w:rPr>
                  <w:i/>
                  <w:color w:val="333333"/>
                  <w:shd w:val="clear" w:color="auto" w:fill="FFFFFF"/>
                  <w:rPrChange w:id="1450" w:author="Jiří Vojtěšek" w:date="2018-11-25T19:23:00Z">
                    <w:rPr>
                      <w:color w:val="333333"/>
                      <w:shd w:val="clear" w:color="auto" w:fill="FFFFFF"/>
                    </w:rPr>
                  </w:rPrChange>
                </w:rPr>
                <w:t>Sborník příspěvků konference Expert Forensic Science Brno 2017</w:t>
              </w:r>
              <w:r w:rsidRPr="003241D4">
                <w:rPr>
                  <w:color w:val="333333"/>
                  <w:shd w:val="clear" w:color="auto" w:fill="FFFFFF"/>
                </w:rPr>
                <w:t>. Brno: VUT v Brně, Ústav soudního inženýrství, 2017, s. 46-56. ISBN 978-80-214-5459-0.</w:t>
              </w:r>
            </w:ins>
          </w:p>
          <w:p w14:paraId="095809D8" w14:textId="77777777" w:rsidR="003241D4" w:rsidRDefault="003241D4" w:rsidP="00B90541">
            <w:pPr>
              <w:jc w:val="both"/>
              <w:rPr>
                <w:ins w:id="1451" w:author="Uzivatel" w:date="2018-11-13T09:30:00Z"/>
                <w:color w:val="333333"/>
                <w:shd w:val="clear" w:color="auto" w:fill="FFFFFF"/>
              </w:rPr>
            </w:pPr>
            <w:ins w:id="1452" w:author="Uzivatel" w:date="2018-11-13T09:29:00Z">
              <w:r w:rsidRPr="003241D4">
                <w:rPr>
                  <w:b/>
                  <w:caps/>
                  <w:color w:val="333333"/>
                  <w:shd w:val="clear" w:color="auto" w:fill="FFFFFF"/>
                  <w:rPrChange w:id="1453" w:author="Uzivatel" w:date="2018-11-13T09:30:00Z">
                    <w:rPr>
                      <w:color w:val="333333"/>
                      <w:shd w:val="clear" w:color="auto" w:fill="FFFFFF"/>
                    </w:rPr>
                  </w:rPrChange>
                </w:rPr>
                <w:t>Maláník, Z. (95 %)</w:t>
              </w:r>
              <w:r w:rsidRPr="003241D4">
                <w:rPr>
                  <w:caps/>
                  <w:color w:val="333333"/>
                  <w:shd w:val="clear" w:color="auto" w:fill="FFFFFF"/>
                  <w:rPrChange w:id="1454" w:author="Uzivatel" w:date="2018-11-13T09:30:00Z">
                    <w:rPr>
                      <w:color w:val="333333"/>
                      <w:shd w:val="clear" w:color="auto" w:fill="FFFFFF"/>
                    </w:rPr>
                  </w:rPrChange>
                </w:rPr>
                <w:t>; Malaník, D</w:t>
              </w:r>
            </w:ins>
            <w:ins w:id="1455" w:author="Uzivatel" w:date="2018-11-13T09:30:00Z">
              <w:r>
                <w:rPr>
                  <w:color w:val="333333"/>
                  <w:shd w:val="clear" w:color="auto" w:fill="FFFFFF"/>
                </w:rPr>
                <w:t>.</w:t>
              </w:r>
            </w:ins>
            <w:ins w:id="1456" w:author="Uzivatel" w:date="2018-11-13T09:29:00Z">
              <w:r w:rsidRPr="003241D4">
                <w:rPr>
                  <w:color w:val="333333"/>
                  <w:shd w:val="clear" w:color="auto" w:fill="FFFFFF"/>
                </w:rPr>
                <w:t xml:space="preserve">. Innovation standard methods of evaluating the results of shooting. In </w:t>
              </w:r>
              <w:r w:rsidRPr="00503093">
                <w:rPr>
                  <w:i/>
                  <w:color w:val="333333"/>
                  <w:shd w:val="clear" w:color="auto" w:fill="FFFFFF"/>
                  <w:rPrChange w:id="1457" w:author="Jiří Vojtěšek" w:date="2018-11-25T19:23:00Z">
                    <w:rPr>
                      <w:color w:val="333333"/>
                      <w:shd w:val="clear" w:color="auto" w:fill="FFFFFF"/>
                    </w:rPr>
                  </w:rPrChange>
                </w:rPr>
                <w:t>Tenth International Conference on Emerging Security Information, Systems and Technologies</w:t>
              </w:r>
              <w:r>
                <w:rPr>
                  <w:color w:val="333333"/>
                  <w:shd w:val="clear" w:color="auto" w:fill="FFFFFF"/>
                </w:rPr>
                <w:t>. Wilmington</w:t>
              </w:r>
              <w:r w:rsidRPr="003241D4">
                <w:rPr>
                  <w:color w:val="333333"/>
                  <w:shd w:val="clear" w:color="auto" w:fill="FFFFFF"/>
                </w:rPr>
                <w:t>: IARIA XPS Press, 2016, s. 124-129. ISBN 978-1-61208-493-0.</w:t>
              </w:r>
            </w:ins>
          </w:p>
          <w:p w14:paraId="117E60FD" w14:textId="50794F21" w:rsidR="00F30267" w:rsidRDefault="00F30267" w:rsidP="00B90541">
            <w:pPr>
              <w:jc w:val="both"/>
              <w:rPr>
                <w:ins w:id="1458" w:author="Uzivatel" w:date="2018-11-13T09:31:00Z"/>
                <w:color w:val="333333"/>
                <w:shd w:val="clear" w:color="auto" w:fill="FFFFFF"/>
              </w:rPr>
            </w:pPr>
            <w:ins w:id="1459" w:author="Uzivatel" w:date="2018-11-13T09:30:00Z">
              <w:r w:rsidRPr="00F30267">
                <w:rPr>
                  <w:b/>
                  <w:caps/>
                  <w:color w:val="333333"/>
                  <w:shd w:val="clear" w:color="auto" w:fill="FFFFFF"/>
                  <w:rPrChange w:id="1460" w:author="Uzivatel" w:date="2018-11-13T09:31:00Z">
                    <w:rPr>
                      <w:color w:val="333333"/>
                      <w:shd w:val="clear" w:color="auto" w:fill="FFFFFF"/>
                    </w:rPr>
                  </w:rPrChange>
                </w:rPr>
                <w:t>Maláník, Z. (100 %)</w:t>
              </w:r>
              <w:r w:rsidRPr="00F30267">
                <w:rPr>
                  <w:color w:val="333333"/>
                  <w:shd w:val="clear" w:color="auto" w:fill="FFFFFF"/>
                </w:rPr>
                <w:t>. O</w:t>
              </w:r>
            </w:ins>
            <w:ins w:id="1461" w:author="Jiří Vojtěšek" w:date="2018-11-25T19:23:00Z">
              <w:r w:rsidR="00503093">
                <w:rPr>
                  <w:color w:val="333333"/>
                  <w:shd w:val="clear" w:color="auto" w:fill="FFFFFF"/>
                </w:rPr>
                <w:t>bčan jako součást měkkého cíle</w:t>
              </w:r>
            </w:ins>
            <w:ins w:id="1462" w:author="Uzivatel" w:date="2018-11-13T09:30:00Z">
              <w:del w:id="1463" w:author="Jiří Vojtěšek" w:date="2018-11-25T19:24:00Z">
                <w:r w:rsidRPr="00F30267" w:rsidDel="00503093">
                  <w:rPr>
                    <w:color w:val="333333"/>
                    <w:shd w:val="clear" w:color="auto" w:fill="FFFFFF"/>
                  </w:rPr>
                  <w:delText>BČAN JAKO SOUČÁST MĚKKÉHO CÍLE</w:delText>
                </w:r>
              </w:del>
              <w:r w:rsidRPr="00F30267">
                <w:rPr>
                  <w:color w:val="333333"/>
                  <w:shd w:val="clear" w:color="auto" w:fill="FFFFFF"/>
                </w:rPr>
                <w:t xml:space="preserve">. In </w:t>
              </w:r>
              <w:r w:rsidRPr="00503093">
                <w:rPr>
                  <w:i/>
                  <w:color w:val="333333"/>
                  <w:shd w:val="clear" w:color="auto" w:fill="FFFFFF"/>
                  <w:rPrChange w:id="1464" w:author="Jiří Vojtěšek" w:date="2018-11-25T19:23:00Z">
                    <w:rPr>
                      <w:color w:val="333333"/>
                      <w:shd w:val="clear" w:color="auto" w:fill="FFFFFF"/>
                    </w:rPr>
                  </w:rPrChange>
                </w:rPr>
                <w:t>Košická bezpečnostná revue</w:t>
              </w:r>
              <w:r>
                <w:rPr>
                  <w:color w:val="333333"/>
                  <w:shd w:val="clear" w:color="auto" w:fill="FFFFFF"/>
                </w:rPr>
                <w:t>. Košice</w:t>
              </w:r>
              <w:r w:rsidRPr="00F30267">
                <w:rPr>
                  <w:color w:val="333333"/>
                  <w:shd w:val="clear" w:color="auto" w:fill="FFFFFF"/>
                </w:rPr>
                <w:t>: Vysoká škola bezpečnostného manažérstva v Košiciach, 2016, s. nestrankovano. ISSN 1338-4880.</w:t>
              </w:r>
            </w:ins>
          </w:p>
          <w:p w14:paraId="385B8242" w14:textId="77777777" w:rsidR="003810B2" w:rsidRDefault="003810B2" w:rsidP="00B90541">
            <w:pPr>
              <w:jc w:val="both"/>
              <w:rPr>
                <w:ins w:id="1465" w:author="Uzivatel" w:date="2018-11-13T09:28:00Z"/>
                <w:color w:val="333333"/>
                <w:shd w:val="clear" w:color="auto" w:fill="FFFFFF"/>
              </w:rPr>
            </w:pPr>
            <w:ins w:id="1466" w:author="Uzivatel" w:date="2018-11-13T09:31:00Z">
              <w:r w:rsidRPr="003810B2">
                <w:rPr>
                  <w:b/>
                  <w:caps/>
                  <w:color w:val="333333"/>
                  <w:shd w:val="clear" w:color="auto" w:fill="FFFFFF"/>
                  <w:rPrChange w:id="1467" w:author="Uzivatel" w:date="2018-11-13T09:31:00Z">
                    <w:rPr>
                      <w:color w:val="333333"/>
                      <w:shd w:val="clear" w:color="auto" w:fill="FFFFFF"/>
                    </w:rPr>
                  </w:rPrChange>
                </w:rPr>
                <w:lastRenderedPageBreak/>
                <w:t>Maláník, Z. (95 %); Lapková, D.</w:t>
              </w:r>
              <w:r w:rsidRPr="003810B2">
                <w:rPr>
                  <w:color w:val="333333"/>
                  <w:shd w:val="clear" w:color="auto" w:fill="FFFFFF"/>
                </w:rPr>
                <w:t xml:space="preserve">. Problematika ohrožení elektrickým paralyzérem. In </w:t>
              </w:r>
              <w:r w:rsidRPr="00503093">
                <w:rPr>
                  <w:i/>
                  <w:color w:val="333333"/>
                  <w:shd w:val="clear" w:color="auto" w:fill="FFFFFF"/>
                  <w:rPrChange w:id="1468" w:author="Jiří Vojtěšek" w:date="2018-11-25T19:24:00Z">
                    <w:rPr>
                      <w:color w:val="333333"/>
                      <w:shd w:val="clear" w:color="auto" w:fill="FFFFFF"/>
                    </w:rPr>
                  </w:rPrChange>
                </w:rPr>
                <w:t>Sborník přednášek XXIV. ročníku mezinárodní konference</w:t>
              </w:r>
              <w:r w:rsidRPr="003810B2">
                <w:rPr>
                  <w:color w:val="333333"/>
                  <w:shd w:val="clear" w:color="auto" w:fill="FFFFFF"/>
                </w:rPr>
                <w:t>. Ostrava: Sdružení požárního a bezpečnostního inženýrství, 2015, s. 170-173. ISSN 1803-1803. ISBN 978-80-7385-163-7.</w:t>
              </w:r>
            </w:ins>
          </w:p>
          <w:p w14:paraId="29A0E83B" w14:textId="77777777" w:rsidR="003241D4" w:rsidRPr="00DE0642" w:rsidRDefault="003241D4" w:rsidP="00B90541">
            <w:pPr>
              <w:jc w:val="both"/>
              <w:rPr>
                <w:color w:val="333333"/>
                <w:shd w:val="clear" w:color="auto" w:fill="FFFFFF"/>
              </w:rPr>
            </w:pPr>
          </w:p>
        </w:tc>
      </w:tr>
      <w:tr w:rsidR="00D80636" w14:paraId="472F3082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3CE563B7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lastRenderedPageBreak/>
              <w:t>Působení v zahraničí</w:t>
            </w:r>
          </w:p>
        </w:tc>
      </w:tr>
      <w:tr w:rsidR="00D80636" w14:paraId="4B5680F4" w14:textId="77777777" w:rsidTr="00E2331B">
        <w:trPr>
          <w:trHeight w:val="328"/>
        </w:trPr>
        <w:tc>
          <w:tcPr>
            <w:tcW w:w="9859" w:type="dxa"/>
            <w:gridSpan w:val="11"/>
          </w:tcPr>
          <w:p w14:paraId="7864BA93" w14:textId="77777777" w:rsidR="00D80636" w:rsidRPr="003232CF" w:rsidRDefault="00D80636" w:rsidP="00E2331B">
            <w:pPr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80636" w14:paraId="7985B004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509DEBA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55674049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751A14B2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0498EB40" w14:textId="77777777" w:rsidR="00D80636" w:rsidRDefault="00D80636" w:rsidP="00E2331B">
            <w:pPr>
              <w:jc w:val="both"/>
            </w:pPr>
            <w:r>
              <w:t>6.7. 2018</w:t>
            </w:r>
          </w:p>
        </w:tc>
      </w:tr>
    </w:tbl>
    <w:p w14:paraId="18BE8B62" w14:textId="77777777" w:rsidR="00D80636" w:rsidRDefault="00D80636" w:rsidP="00D80636">
      <w:pPr>
        <w:spacing w:after="160" w:line="259" w:lineRule="auto"/>
      </w:pPr>
    </w:p>
    <w:p w14:paraId="60F5E0E0" w14:textId="77777777" w:rsidR="00D80636" w:rsidRDefault="00D80636" w:rsidP="00D80636">
      <w:pPr>
        <w:spacing w:after="160" w:line="259" w:lineRule="auto"/>
      </w:pPr>
    </w:p>
    <w:p w14:paraId="53C0ED01" w14:textId="77777777" w:rsidR="001E6E61" w:rsidRDefault="001E6E6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655142BF" w14:textId="77777777" w:rsidTr="001E6E61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2B513454" w14:textId="77777777" w:rsidR="00D80636" w:rsidRDefault="00D80636" w:rsidP="00E2331B">
            <w:pPr>
              <w:tabs>
                <w:tab w:val="right" w:pos="946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1E9E59E1" w14:textId="77777777" w:rsidTr="001E6E61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97A771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6A38C304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0721713F" w14:textId="77777777" w:rsidTr="001E6E61">
        <w:tc>
          <w:tcPr>
            <w:tcW w:w="2518" w:type="dxa"/>
            <w:shd w:val="clear" w:color="auto" w:fill="F7CAAC"/>
          </w:tcPr>
          <w:p w14:paraId="3BEAD60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3B214A05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237859B3" w14:textId="77777777" w:rsidTr="001E6E61">
        <w:tc>
          <w:tcPr>
            <w:tcW w:w="2518" w:type="dxa"/>
            <w:shd w:val="clear" w:color="auto" w:fill="F7CAAC"/>
          </w:tcPr>
          <w:p w14:paraId="29021FA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51862CFA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456C42EC" w14:textId="77777777" w:rsidTr="001E6E61">
        <w:tc>
          <w:tcPr>
            <w:tcW w:w="2518" w:type="dxa"/>
            <w:shd w:val="clear" w:color="auto" w:fill="F7CAAC"/>
          </w:tcPr>
          <w:p w14:paraId="5B15EA9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72D47B8A" w14:textId="77777777" w:rsidR="00D80636" w:rsidRDefault="00D80636" w:rsidP="00E2331B">
            <w:pPr>
              <w:jc w:val="both"/>
            </w:pPr>
            <w:r>
              <w:t xml:space="preserve">Aleš </w:t>
            </w:r>
            <w:bookmarkStart w:id="1469" w:name="aMracek"/>
            <w:r>
              <w:t>Mráček</w:t>
            </w:r>
            <w:bookmarkEnd w:id="1469"/>
          </w:p>
        </w:tc>
        <w:tc>
          <w:tcPr>
            <w:tcW w:w="709" w:type="dxa"/>
            <w:shd w:val="clear" w:color="auto" w:fill="F7CAAC"/>
          </w:tcPr>
          <w:p w14:paraId="5C94462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3F554607" w14:textId="77777777" w:rsidR="00D80636" w:rsidRDefault="00D80636" w:rsidP="00E2331B">
            <w:pPr>
              <w:jc w:val="both"/>
            </w:pPr>
            <w:r>
              <w:t>doc. Mgr. Ph.D.</w:t>
            </w:r>
          </w:p>
        </w:tc>
      </w:tr>
      <w:tr w:rsidR="00D80636" w14:paraId="0C084C80" w14:textId="77777777" w:rsidTr="001E6E61">
        <w:tc>
          <w:tcPr>
            <w:tcW w:w="2518" w:type="dxa"/>
            <w:shd w:val="clear" w:color="auto" w:fill="F7CAAC"/>
          </w:tcPr>
          <w:p w14:paraId="6550436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5336C74B" w14:textId="77777777" w:rsidR="00D80636" w:rsidRDefault="00D80636" w:rsidP="00E2331B">
            <w:pPr>
              <w:jc w:val="both"/>
            </w:pPr>
            <w:r>
              <w:t>1977</w:t>
            </w:r>
          </w:p>
        </w:tc>
        <w:tc>
          <w:tcPr>
            <w:tcW w:w="1721" w:type="dxa"/>
            <w:shd w:val="clear" w:color="auto" w:fill="F7CAAC"/>
          </w:tcPr>
          <w:p w14:paraId="7788724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48949BBB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082726A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103C191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825C82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C7BFF92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5EE399C7" w14:textId="77777777" w:rsidTr="001E6E61">
        <w:tc>
          <w:tcPr>
            <w:tcW w:w="5068" w:type="dxa"/>
            <w:gridSpan w:val="3"/>
            <w:shd w:val="clear" w:color="auto" w:fill="F7CAAC"/>
          </w:tcPr>
          <w:p w14:paraId="356B706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75C468E6" w14:textId="77777777" w:rsidR="00D80636" w:rsidRDefault="00D80636" w:rsidP="00E2331B">
            <w:pPr>
              <w:jc w:val="both"/>
            </w:pPr>
            <w:del w:id="1470" w:author="Uzivatel" w:date="2018-11-13T08:56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0AF929F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3CB4CC9" w14:textId="77777777" w:rsidR="00D80636" w:rsidRDefault="00D80636" w:rsidP="00E2331B">
            <w:pPr>
              <w:jc w:val="both"/>
            </w:pPr>
            <w:del w:id="1471" w:author="Uzivatel" w:date="2018-11-13T08:56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794D780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C01DF63" w14:textId="77777777" w:rsidR="00D80636" w:rsidRDefault="00D80636" w:rsidP="00E2331B">
            <w:pPr>
              <w:jc w:val="both"/>
            </w:pPr>
            <w:del w:id="1472" w:author="Uzivatel" w:date="2018-11-13T08:56:00Z">
              <w:r w:rsidDel="00A608FA">
                <w:delText>N</w:delText>
              </w:r>
            </w:del>
          </w:p>
        </w:tc>
      </w:tr>
      <w:tr w:rsidR="00D80636" w14:paraId="20112DC9" w14:textId="77777777" w:rsidTr="001E6E61">
        <w:tc>
          <w:tcPr>
            <w:tcW w:w="6060" w:type="dxa"/>
            <w:gridSpan w:val="5"/>
            <w:shd w:val="clear" w:color="auto" w:fill="F7CAAC"/>
          </w:tcPr>
          <w:p w14:paraId="5C8F45B4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7F71DF2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4E8A05E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19C7E63F" w14:textId="77777777" w:rsidTr="001E6E61">
        <w:tc>
          <w:tcPr>
            <w:tcW w:w="6060" w:type="dxa"/>
            <w:gridSpan w:val="5"/>
          </w:tcPr>
          <w:p w14:paraId="4E163AB5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45D6FE8E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63F06E64" w14:textId="77777777" w:rsidR="00D80636" w:rsidRDefault="00D80636" w:rsidP="00E2331B">
            <w:pPr>
              <w:jc w:val="both"/>
            </w:pPr>
          </w:p>
        </w:tc>
      </w:tr>
      <w:tr w:rsidR="00D80636" w14:paraId="283C8B97" w14:textId="77777777" w:rsidTr="001E6E61">
        <w:tc>
          <w:tcPr>
            <w:tcW w:w="9859" w:type="dxa"/>
            <w:gridSpan w:val="11"/>
            <w:shd w:val="clear" w:color="auto" w:fill="F7CAAC"/>
          </w:tcPr>
          <w:p w14:paraId="24D8B24A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10808042" w14:textId="77777777" w:rsidTr="001E6E61">
        <w:trPr>
          <w:trHeight w:val="607"/>
        </w:trPr>
        <w:tc>
          <w:tcPr>
            <w:tcW w:w="9859" w:type="dxa"/>
            <w:gridSpan w:val="11"/>
            <w:tcBorders>
              <w:top w:val="nil"/>
            </w:tcBorders>
          </w:tcPr>
          <w:p w14:paraId="35C3D701" w14:textId="77777777" w:rsidR="00D80636" w:rsidRDefault="00D80636" w:rsidP="00E2331B">
            <w:pPr>
              <w:jc w:val="both"/>
            </w:pPr>
            <w:r>
              <w:t>Mechanika a termika – garant, přednášející</w:t>
            </w:r>
            <w:r w:rsidR="009B7C84">
              <w:t>, vede semináře</w:t>
            </w:r>
            <w:r w:rsidR="00E67797">
              <w:t xml:space="preserve"> (100 %)</w:t>
            </w:r>
          </w:p>
          <w:p w14:paraId="351C0F37" w14:textId="77777777" w:rsidR="00D80636" w:rsidRDefault="00D80636" w:rsidP="00E2331B">
            <w:pPr>
              <w:jc w:val="both"/>
            </w:pPr>
            <w:r>
              <w:t>Elektřina a magnetismus – garant, přednášející</w:t>
            </w:r>
            <w:r w:rsidR="009B7C84">
              <w:t>, vede semináře a cvičení</w:t>
            </w:r>
            <w:r w:rsidR="00E67797">
              <w:t xml:space="preserve"> (100 %)</w:t>
            </w:r>
          </w:p>
        </w:tc>
      </w:tr>
      <w:tr w:rsidR="00D80636" w14:paraId="2124432D" w14:textId="77777777" w:rsidTr="001E6E61">
        <w:tc>
          <w:tcPr>
            <w:tcW w:w="9859" w:type="dxa"/>
            <w:gridSpan w:val="11"/>
            <w:shd w:val="clear" w:color="auto" w:fill="F7CAAC"/>
          </w:tcPr>
          <w:p w14:paraId="2CC51E33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65D760F9" w14:textId="77777777" w:rsidTr="001E6E61">
        <w:trPr>
          <w:trHeight w:val="751"/>
        </w:trPr>
        <w:tc>
          <w:tcPr>
            <w:tcW w:w="9859" w:type="dxa"/>
            <w:gridSpan w:val="11"/>
          </w:tcPr>
          <w:p w14:paraId="0731D51E" w14:textId="77777777" w:rsidR="00D80636" w:rsidRPr="009D3BE2" w:rsidRDefault="00D80636" w:rsidP="00E2331B">
            <w:pPr>
              <w:jc w:val="both"/>
            </w:pPr>
            <w:r w:rsidRPr="009D3BE2">
              <w:t>199</w:t>
            </w:r>
            <w:r>
              <w:t>5</w:t>
            </w:r>
            <w:r w:rsidRPr="009D3BE2">
              <w:t xml:space="preserve"> – 200</w:t>
            </w:r>
            <w:r>
              <w:t>0</w:t>
            </w:r>
            <w:r w:rsidRPr="009D3BE2">
              <w:t xml:space="preserve">: </w:t>
            </w:r>
            <w:r>
              <w:t>UP</w:t>
            </w:r>
            <w:r w:rsidRPr="009D3BE2">
              <w:t xml:space="preserve"> v </w:t>
            </w:r>
            <w:r>
              <w:t>Olomouci</w:t>
            </w:r>
            <w:r w:rsidRPr="009D3BE2">
              <w:t xml:space="preserve">, </w:t>
            </w:r>
            <w:r>
              <w:t>Přírodovědecká fakulta</w:t>
            </w:r>
            <w:r w:rsidRPr="009D3BE2">
              <w:t>, obor „</w:t>
            </w:r>
            <w:r>
              <w:t>Biofyzika a chemická fyzika</w:t>
            </w:r>
            <w:r w:rsidRPr="009D3BE2">
              <w:t>“, (</w:t>
            </w:r>
            <w:r>
              <w:t>Mgr</w:t>
            </w:r>
            <w:r w:rsidRPr="009D3BE2">
              <w:t>.)</w:t>
            </w:r>
          </w:p>
          <w:p w14:paraId="1DC9831E" w14:textId="77777777" w:rsidR="00D80636" w:rsidRPr="009D3BE2" w:rsidRDefault="00D80636" w:rsidP="00E2331B">
            <w:pPr>
              <w:jc w:val="both"/>
            </w:pPr>
            <w:r w:rsidRPr="009D3BE2">
              <w:t>200</w:t>
            </w:r>
            <w:r>
              <w:t>1</w:t>
            </w:r>
            <w:r w:rsidRPr="009D3BE2">
              <w:t xml:space="preserve"> – 200</w:t>
            </w:r>
            <w:r>
              <w:t>5</w:t>
            </w:r>
            <w:r w:rsidRPr="009D3BE2">
              <w:t xml:space="preserve">: UTB ve Zlíně, Fakulta </w:t>
            </w:r>
            <w:r>
              <w:t>technologická</w:t>
            </w:r>
            <w:r w:rsidRPr="009D3BE2">
              <w:t>, obor „</w:t>
            </w:r>
            <w:r>
              <w:t>Technologie makromolekulárních látek</w:t>
            </w:r>
            <w:r w:rsidRPr="009D3BE2">
              <w:t>“, (Ph.D.)</w:t>
            </w:r>
          </w:p>
          <w:p w14:paraId="56B7D79C" w14:textId="77777777" w:rsidR="00D80636" w:rsidRPr="00855789" w:rsidRDefault="00D80636" w:rsidP="00E2331B">
            <w:pPr>
              <w:jc w:val="both"/>
            </w:pPr>
            <w:del w:id="1473" w:author="Uzivatel" w:date="2018-11-13T09:01:00Z">
              <w:r w:rsidRPr="009D3BE2" w:rsidDel="00C8781B">
                <w:delText>201</w:delText>
              </w:r>
              <w:r w:rsidDel="00C8781B">
                <w:delText>3:</w:delText>
              </w:r>
              <w:r w:rsidRPr="009D3BE2" w:rsidDel="00C8781B">
                <w:delText xml:space="preserve"> UTB ve Zlíně, Fakulta </w:delText>
              </w:r>
              <w:r w:rsidDel="00C8781B">
                <w:delText>technologická</w:delText>
              </w:r>
              <w:r w:rsidRPr="009D3BE2" w:rsidDel="00C8781B">
                <w:delText>, obor „</w:delText>
              </w:r>
              <w:r w:rsidDel="00C8781B">
                <w:delText>Technologie makromolekulárních látek“, (doc.)</w:delText>
              </w:r>
            </w:del>
          </w:p>
        </w:tc>
      </w:tr>
      <w:tr w:rsidR="00D80636" w14:paraId="25C52E2F" w14:textId="77777777" w:rsidTr="001E6E61">
        <w:tc>
          <w:tcPr>
            <w:tcW w:w="9859" w:type="dxa"/>
            <w:gridSpan w:val="11"/>
            <w:shd w:val="clear" w:color="auto" w:fill="F7CAAC"/>
          </w:tcPr>
          <w:p w14:paraId="12B0207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09DAB101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51B42AB2" w14:textId="77777777" w:rsidTr="001E6E61">
        <w:trPr>
          <w:trHeight w:val="945"/>
        </w:trPr>
        <w:tc>
          <w:tcPr>
            <w:tcW w:w="9859" w:type="dxa"/>
            <w:gridSpan w:val="11"/>
          </w:tcPr>
          <w:p w14:paraId="18898B1B" w14:textId="77777777" w:rsidR="00D80636" w:rsidRDefault="00D80636" w:rsidP="00E2331B">
            <w:pPr>
              <w:jc w:val="both"/>
            </w:pPr>
            <w:r>
              <w:t>2000 – 2001: AV ČR, ÚSBE, Laboratoř fyziky fotosyntézy, samostatný vědecký pracovník</w:t>
            </w:r>
          </w:p>
          <w:p w14:paraId="6FAA4FF7" w14:textId="77777777" w:rsidR="00D80636" w:rsidRDefault="00D80636" w:rsidP="00E2331B">
            <w:pPr>
              <w:jc w:val="both"/>
            </w:pPr>
            <w:r>
              <w:t>2001 – 2013: UTB Zlín, FT, Ústav fyziky a materiálového inženýrství, odborný asistent</w:t>
            </w:r>
          </w:p>
          <w:p w14:paraId="73CAA9AB" w14:textId="77777777" w:rsidR="00D80636" w:rsidRDefault="00D80636" w:rsidP="00E2331B">
            <w:pPr>
              <w:jc w:val="both"/>
            </w:pPr>
            <w:r>
              <w:t>2013 – dosud: UTB Zlín, FT, Ústav fyziky a materiálového inženýrství, docent</w:t>
            </w:r>
          </w:p>
          <w:p w14:paraId="40DBF789" w14:textId="77777777" w:rsidR="00D80636" w:rsidRPr="00080943" w:rsidRDefault="00D80636" w:rsidP="00E2331B">
            <w:pPr>
              <w:jc w:val="both"/>
            </w:pPr>
            <w:r>
              <w:t>2009 – dosud: UTB Zlín, FT, Ústav fyziky a materiálového inženýrství, ředitel ústavu</w:t>
            </w:r>
          </w:p>
        </w:tc>
      </w:tr>
      <w:tr w:rsidR="00D80636" w14:paraId="5577F2CD" w14:textId="77777777" w:rsidTr="001E6E61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07D6C609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7F3E23E9" w14:textId="77777777" w:rsidTr="001E6E61">
        <w:trPr>
          <w:trHeight w:val="676"/>
        </w:trPr>
        <w:tc>
          <w:tcPr>
            <w:tcW w:w="9859" w:type="dxa"/>
            <w:gridSpan w:val="11"/>
          </w:tcPr>
          <w:p w14:paraId="75AA90C4" w14:textId="77777777" w:rsidR="00D80636" w:rsidRDefault="00D80636" w:rsidP="00E2331B">
            <w:pPr>
              <w:jc w:val="both"/>
            </w:pPr>
            <w:r>
              <w:t>Od roku 2001 vedoucí/školitel úspěšně obhájených 10 bakalářských, 6 diplomových prací a 1 disertační práce</w:t>
            </w:r>
          </w:p>
          <w:p w14:paraId="2B80976E" w14:textId="77777777" w:rsidR="00D80636" w:rsidRDefault="00D80636" w:rsidP="00E2331B">
            <w:pPr>
              <w:jc w:val="both"/>
            </w:pPr>
            <w:r>
              <w:t>Školitel 3 studentů doktorského studijního programu.</w:t>
            </w:r>
          </w:p>
        </w:tc>
      </w:tr>
      <w:tr w:rsidR="00D80636" w14:paraId="70051B07" w14:textId="77777777" w:rsidTr="001E6E61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0DF49064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A5411C9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63B3479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858C18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227B4062" w14:textId="77777777" w:rsidTr="001E6E61">
        <w:trPr>
          <w:cantSplit/>
        </w:trPr>
        <w:tc>
          <w:tcPr>
            <w:tcW w:w="3347" w:type="dxa"/>
            <w:gridSpan w:val="2"/>
          </w:tcPr>
          <w:p w14:paraId="0EEAC439" w14:textId="77777777" w:rsidR="00D80636" w:rsidRDefault="00D80636" w:rsidP="00E2331B">
            <w:pPr>
              <w:jc w:val="both"/>
            </w:pPr>
            <w:r>
              <w:t>Technologie makromolekulárních látek</w:t>
            </w:r>
          </w:p>
        </w:tc>
        <w:tc>
          <w:tcPr>
            <w:tcW w:w="2245" w:type="dxa"/>
            <w:gridSpan w:val="2"/>
          </w:tcPr>
          <w:p w14:paraId="5F7668BD" w14:textId="77777777" w:rsidR="00D80636" w:rsidRDefault="00D80636" w:rsidP="00E2331B">
            <w:pPr>
              <w:jc w:val="both"/>
            </w:pPr>
            <w:r>
              <w:t>2013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5C9D170A" w14:textId="77777777" w:rsidR="00D80636" w:rsidRDefault="00D80636" w:rsidP="00E2331B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1189C88E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6DDFB4F8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3A2E6F93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46B6E8DE" w14:textId="77777777" w:rsidTr="001E6E61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6D61AB3E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56F359D7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50CA71BC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017A10F8" w14:textId="77777777" w:rsidR="00D80636" w:rsidRPr="003B5737" w:rsidRDefault="00D80636" w:rsidP="00E2331B">
            <w:pPr>
              <w:jc w:val="both"/>
            </w:pPr>
            <w:r>
              <w:t>171</w:t>
            </w:r>
          </w:p>
        </w:tc>
        <w:tc>
          <w:tcPr>
            <w:tcW w:w="693" w:type="dxa"/>
            <w:vMerge w:val="restart"/>
          </w:tcPr>
          <w:p w14:paraId="42E99B23" w14:textId="77777777" w:rsidR="00D80636" w:rsidRPr="003B5737" w:rsidRDefault="00D80636" w:rsidP="00E2331B">
            <w:pPr>
              <w:jc w:val="both"/>
            </w:pPr>
            <w:r>
              <w:t>202</w:t>
            </w:r>
          </w:p>
        </w:tc>
        <w:tc>
          <w:tcPr>
            <w:tcW w:w="694" w:type="dxa"/>
            <w:vMerge w:val="restart"/>
          </w:tcPr>
          <w:p w14:paraId="16F16B87" w14:textId="77777777" w:rsidR="00D80636" w:rsidRPr="003B5737" w:rsidRDefault="00D80636" w:rsidP="00E2331B">
            <w:pPr>
              <w:jc w:val="both"/>
            </w:pPr>
            <w:r>
              <w:t>nesleduji</w:t>
            </w:r>
          </w:p>
        </w:tc>
      </w:tr>
      <w:tr w:rsidR="00D80636" w14:paraId="35C2A031" w14:textId="77777777" w:rsidTr="001E6E61">
        <w:trPr>
          <w:trHeight w:val="205"/>
        </w:trPr>
        <w:tc>
          <w:tcPr>
            <w:tcW w:w="3347" w:type="dxa"/>
            <w:gridSpan w:val="2"/>
          </w:tcPr>
          <w:p w14:paraId="721069C8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7AB71563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5CBC815B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46BB6CC8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1F48FDA4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4E372CE8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33D0F35C" w14:textId="77777777" w:rsidTr="001E6E61">
        <w:tc>
          <w:tcPr>
            <w:tcW w:w="9859" w:type="dxa"/>
            <w:gridSpan w:val="11"/>
            <w:shd w:val="clear" w:color="auto" w:fill="F7CAAC"/>
          </w:tcPr>
          <w:p w14:paraId="06883E7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6FC6B051" w14:textId="77777777" w:rsidTr="001E6E61">
        <w:trPr>
          <w:trHeight w:val="141"/>
        </w:trPr>
        <w:tc>
          <w:tcPr>
            <w:tcW w:w="9859" w:type="dxa"/>
            <w:gridSpan w:val="11"/>
          </w:tcPr>
          <w:p w14:paraId="7214D6A1" w14:textId="77777777" w:rsidR="00D80636" w:rsidRDefault="00D80636" w:rsidP="00E2331B">
            <w:pPr>
              <w:jc w:val="both"/>
            </w:pPr>
            <w:r>
              <w:t xml:space="preserve">MUSILOVÁ, L., </w:t>
            </w:r>
            <w:r w:rsidRPr="0003468A">
              <w:rPr>
                <w:b/>
              </w:rPr>
              <w:t>A.</w:t>
            </w:r>
            <w:r>
              <w:t xml:space="preserve"> </w:t>
            </w:r>
            <w:r>
              <w:rPr>
                <w:b/>
              </w:rPr>
              <w:t xml:space="preserve">MRÁČEK </w:t>
            </w:r>
            <w:r w:rsidRPr="00855789">
              <w:rPr>
                <w:b/>
              </w:rPr>
              <w:t>(30</w:t>
            </w:r>
            <w:r>
              <w:rPr>
                <w:b/>
              </w:rPr>
              <w:t xml:space="preserve"> %)</w:t>
            </w:r>
            <w:r>
              <w:t xml:space="preserve">, A. KOVALCIK, P. SMOLKA, A. MINAŘÍK, P. HUMPOLÍČEK, R. VÍCHA, R. a P. PONÍŽIL. Hyaluronan hydrogels modified by glycinated Kraft lignin: Morphology, swelling, viscoelastic properties and biocompatibility. </w:t>
            </w:r>
            <w:r w:rsidRPr="0003468A">
              <w:rPr>
                <w:i/>
              </w:rPr>
              <w:t>Carbohydrate Polymers</w:t>
            </w:r>
            <w:r>
              <w:t>. 181, 394-403, 2018. DOI: 10.1016/j.carbpol.2017.10.048.</w:t>
            </w:r>
          </w:p>
          <w:p w14:paraId="247ABFE6" w14:textId="77777777" w:rsidR="00D80636" w:rsidRDefault="00D80636" w:rsidP="00E2331B">
            <w:pPr>
              <w:jc w:val="both"/>
            </w:pPr>
            <w:r>
              <w:t xml:space="preserve">WRZECIONKO, E., A. MINAŘÍK, P. SMOLKA, M. MINAŘÍK, P. HUMPOLÍČEK, P. REJMONTOVÁ, P., </w:t>
            </w:r>
            <w:r w:rsidRPr="0003468A">
              <w:rPr>
                <w:b/>
              </w:rPr>
              <w:t xml:space="preserve">A. </w:t>
            </w:r>
            <w:r w:rsidRPr="00855789">
              <w:rPr>
                <w:b/>
              </w:rPr>
              <w:t>MRÁČEK, A. (10</w:t>
            </w:r>
            <w:r>
              <w:rPr>
                <w:b/>
              </w:rPr>
              <w:t xml:space="preserve"> %)</w:t>
            </w:r>
            <w:r>
              <w:t xml:space="preserve">, M. MINAŘÍKOVÁ a L. GŘUNDĚLOVÁ. Variations of polymer porous surface structures via the time-sequenced dosing of mixed solvents. </w:t>
            </w:r>
            <w:r w:rsidRPr="0003468A">
              <w:rPr>
                <w:i/>
              </w:rPr>
              <w:t>ACS Applied Materials and Interfaces</w:t>
            </w:r>
            <w:r>
              <w:t xml:space="preserve"> 9, 6472-6481, 2017. DOI 10.1021/acsami.6b15774. </w:t>
            </w:r>
          </w:p>
          <w:p w14:paraId="14209321" w14:textId="77777777" w:rsidR="00D80636" w:rsidRDefault="00D80636" w:rsidP="00E2331B">
            <w:pPr>
              <w:jc w:val="both"/>
            </w:pPr>
            <w:r w:rsidRPr="00855789">
              <w:rPr>
                <w:caps/>
              </w:rPr>
              <w:t xml:space="preserve">Kotěna, J., </w:t>
            </w:r>
            <w:r>
              <w:rPr>
                <w:caps/>
              </w:rPr>
              <w:t xml:space="preserve">A. </w:t>
            </w:r>
            <w:r w:rsidRPr="00855789">
              <w:rPr>
                <w:caps/>
              </w:rPr>
              <w:t xml:space="preserve">Minařík, </w:t>
            </w:r>
            <w:r>
              <w:rPr>
                <w:caps/>
              </w:rPr>
              <w:t>E.</w:t>
            </w:r>
            <w:r w:rsidRPr="00855789">
              <w:rPr>
                <w:caps/>
              </w:rPr>
              <w:t xml:space="preserve"> Wrzecionko, </w:t>
            </w:r>
            <w:r>
              <w:rPr>
                <w:caps/>
              </w:rPr>
              <w:t>P.</w:t>
            </w:r>
            <w:r w:rsidRPr="00855789">
              <w:rPr>
                <w:caps/>
              </w:rPr>
              <w:t xml:space="preserve"> Smolka, </w:t>
            </w:r>
            <w:r>
              <w:rPr>
                <w:caps/>
              </w:rPr>
              <w:t>M. Minaříková, M.</w:t>
            </w:r>
            <w:r w:rsidRPr="00855789">
              <w:rPr>
                <w:caps/>
              </w:rPr>
              <w:t xml:space="preserve"> Minařík, M.</w:t>
            </w:r>
            <w:r>
              <w:rPr>
                <w:caps/>
              </w:rPr>
              <w:t xml:space="preserve">, </w:t>
            </w:r>
            <w:r w:rsidRPr="000A6268">
              <w:rPr>
                <w:b/>
                <w:caps/>
              </w:rPr>
              <w:t>A.</w:t>
            </w:r>
            <w:r w:rsidRPr="00855789">
              <w:rPr>
                <w:caps/>
              </w:rPr>
              <w:t xml:space="preserve"> </w:t>
            </w:r>
            <w:r>
              <w:rPr>
                <w:b/>
                <w:caps/>
              </w:rPr>
              <w:t>Mráček</w:t>
            </w:r>
            <w:r w:rsidRPr="00855789">
              <w:rPr>
                <w:b/>
                <w:caps/>
              </w:rPr>
              <w:t xml:space="preserve"> (10</w:t>
            </w:r>
            <w:r>
              <w:rPr>
                <w:b/>
                <w:caps/>
              </w:rPr>
              <w:t xml:space="preserve"> %)</w:t>
            </w:r>
            <w:r w:rsidRPr="00855789">
              <w:rPr>
                <w:caps/>
              </w:rPr>
              <w:t xml:space="preserve">, </w:t>
            </w:r>
            <w:r>
              <w:rPr>
                <w:caps/>
              </w:rPr>
              <w:t xml:space="preserve">I. </w:t>
            </w:r>
            <w:r w:rsidRPr="00855789">
              <w:rPr>
                <w:caps/>
              </w:rPr>
              <w:t>Kuřitka</w:t>
            </w:r>
            <w:r>
              <w:rPr>
                <w:caps/>
              </w:rPr>
              <w:t xml:space="preserve"> </w:t>
            </w:r>
            <w:r>
              <w:t>a</w:t>
            </w:r>
            <w:r>
              <w:rPr>
                <w:caps/>
              </w:rPr>
              <w:t xml:space="preserve"> M.</w:t>
            </w:r>
            <w:r w:rsidRPr="00855789">
              <w:rPr>
                <w:caps/>
              </w:rPr>
              <w:t xml:space="preserve"> Machovský</w:t>
            </w:r>
            <w:r>
              <w:rPr>
                <w:caps/>
              </w:rPr>
              <w:t>.</w:t>
            </w:r>
            <w:r w:rsidRPr="000E46CA">
              <w:t xml:space="preserve"> The effect of temperature gradient on the variation of surfacetopography and reflectivity of anisotropically etched silicon wafers, </w:t>
            </w:r>
            <w:r w:rsidRPr="000A6268">
              <w:rPr>
                <w:i/>
              </w:rPr>
              <w:t>Sensors and Actuators A: Physical</w:t>
            </w:r>
            <w:r w:rsidRPr="000E46CA">
              <w:t>. 262, 1-9, 2017</w:t>
            </w:r>
            <w:r>
              <w:t xml:space="preserve">. </w:t>
            </w:r>
            <w:r w:rsidRPr="000E46CA">
              <w:t>DOI: 0.1016/j.sna.2017.05.019</w:t>
            </w:r>
          </w:p>
          <w:p w14:paraId="40B911C9" w14:textId="77777777" w:rsidR="00D80636" w:rsidRDefault="00D80636" w:rsidP="00E2331B">
            <w:pPr>
              <w:jc w:val="both"/>
            </w:pPr>
            <w:r>
              <w:t xml:space="preserve">GŘUNDĚLOVÁ, L., A. GREGOROVÁ, </w:t>
            </w:r>
            <w:r w:rsidRPr="000A6268">
              <w:rPr>
                <w:b/>
              </w:rPr>
              <w:t>A.</w:t>
            </w:r>
            <w:r>
              <w:t xml:space="preserve"> </w:t>
            </w:r>
            <w:r w:rsidRPr="00855789">
              <w:rPr>
                <w:b/>
              </w:rPr>
              <w:t>MRÁČEK (10</w:t>
            </w:r>
            <w:r>
              <w:rPr>
                <w:b/>
              </w:rPr>
              <w:t xml:space="preserve"> %)</w:t>
            </w:r>
            <w:r>
              <w:t xml:space="preserve">, R. VÍCHA, P. SMOLKA a A. MINAŘÍK. Viscoelastic and mechanical properties of hyaluronan films and hydrogels modified by carbodiimide. </w:t>
            </w:r>
            <w:r w:rsidRPr="000A6268">
              <w:rPr>
                <w:i/>
              </w:rPr>
              <w:t>Carbohydrate Polymers</w:t>
            </w:r>
            <w:r>
              <w:t xml:space="preserve"> 119, 142-148, 2015. DOI 10.1016/J.CARBPOL.2014.11.049. </w:t>
            </w:r>
          </w:p>
          <w:p w14:paraId="16EC19B9" w14:textId="77777777" w:rsidR="00D80636" w:rsidRDefault="00D80636" w:rsidP="00E2331B">
            <w:pPr>
              <w:jc w:val="both"/>
              <w:rPr>
                <w:ins w:id="1474" w:author="Uzivatel" w:date="2018-11-13T09:33:00Z"/>
              </w:rPr>
            </w:pPr>
            <w:r>
              <w:t xml:space="preserve">GŘUNDĚLOVÁ, L., </w:t>
            </w:r>
            <w:r w:rsidRPr="000A6268">
              <w:rPr>
                <w:b/>
              </w:rPr>
              <w:t xml:space="preserve">A. </w:t>
            </w:r>
            <w:r>
              <w:rPr>
                <w:b/>
              </w:rPr>
              <w:t>MRÁČEK</w:t>
            </w:r>
            <w:r w:rsidRPr="00855789">
              <w:rPr>
                <w:b/>
              </w:rPr>
              <w:t xml:space="preserve"> (30</w:t>
            </w:r>
            <w:r>
              <w:rPr>
                <w:b/>
              </w:rPr>
              <w:t xml:space="preserve"> %)</w:t>
            </w:r>
            <w:r>
              <w:t xml:space="preserve">, V. KAŠPÁRKOVÁ, A. MINAŘÍK a P. SMOLKA. The hyaluronan chain-chain interactions, conformations and coils size in solutions with quarternary salt. Carbohydrate Polymers 98, 1039-1044, 2013. DOI 10.1016/J.CARBPOL.2013.06.057. </w:t>
            </w:r>
          </w:p>
          <w:p w14:paraId="7AA38F8B" w14:textId="4A975124" w:rsidR="00081D8B" w:rsidRPr="003B5737" w:rsidRDefault="00081D8B" w:rsidP="00FE22CD">
            <w:pPr>
              <w:jc w:val="both"/>
            </w:pPr>
            <w:ins w:id="1475" w:author="Uzivatel" w:date="2018-11-13T09:33:00Z">
              <w:r w:rsidRPr="00081D8B">
                <w:rPr>
                  <w:b/>
                  <w:caps/>
                  <w:rPrChange w:id="1476" w:author="Uzivatel" w:date="2018-11-13T09:34:00Z">
                    <w:rPr/>
                  </w:rPrChange>
                </w:rPr>
                <w:t>Mráček, A. (40 %)</w:t>
              </w:r>
              <w:r w:rsidRPr="00081D8B">
                <w:rPr>
                  <w:caps/>
                  <w:rPrChange w:id="1477" w:author="Uzivatel" w:date="2018-11-13T09:34:00Z">
                    <w:rPr/>
                  </w:rPrChange>
                </w:rPr>
                <w:t>; Musilová, L.; Smolka, P</w:t>
              </w:r>
            </w:ins>
            <w:ins w:id="1478" w:author="Uzivatel" w:date="2018-11-13T09:34:00Z">
              <w:r w:rsidRPr="00081D8B">
                <w:rPr>
                  <w:caps/>
                  <w:rPrChange w:id="1479" w:author="Uzivatel" w:date="2018-11-13T09:34:00Z">
                    <w:rPr/>
                  </w:rPrChange>
                </w:rPr>
                <w:t>.</w:t>
              </w:r>
            </w:ins>
            <w:ins w:id="1480" w:author="Uzivatel" w:date="2018-11-13T09:33:00Z">
              <w:r w:rsidRPr="00081D8B">
                <w:rPr>
                  <w:caps/>
                  <w:rPrChange w:id="1481" w:author="Uzivatel" w:date="2018-11-13T09:34:00Z">
                    <w:rPr/>
                  </w:rPrChange>
                </w:rPr>
                <w:t>.</w:t>
              </w:r>
              <w:r w:rsidRPr="00081D8B">
                <w:t xml:space="preserve"> Posouzení kvality materiálu nebo svařování dvoukomorového vaku v místě přepážky</w:t>
              </w:r>
              <w:del w:id="1482" w:author="Jiří Vojtěšek" w:date="2018-11-25T19:24:00Z">
                <w:r w:rsidRPr="00081D8B" w:rsidDel="00FE22CD">
                  <w:delText xml:space="preserve"> Posouzení kvality materiálu nebo svařování dvoukomorového vaku v místě přepážky Posouzení kvality materiálu nebo svařování dvoukomorového vaku v místě přepážky</w:delText>
                </w:r>
              </w:del>
              <w:r w:rsidRPr="00081D8B">
                <w:t xml:space="preserve">. </w:t>
              </w:r>
              <w:r w:rsidRPr="00FE22CD">
                <w:rPr>
                  <w:i/>
                  <w:rPrChange w:id="1483" w:author="Jiří Vojtěšek" w:date="2018-11-25T19:24:00Z">
                    <w:rPr/>
                  </w:rPrChange>
                </w:rPr>
                <w:t>BIOMEDICA</w:t>
              </w:r>
              <w:r w:rsidRPr="00081D8B">
                <w:t xml:space="preserve"> spol. s r.o., 2017</w:t>
              </w:r>
            </w:ins>
          </w:p>
        </w:tc>
      </w:tr>
      <w:tr w:rsidR="00D80636" w14:paraId="72155179" w14:textId="77777777" w:rsidTr="001E6E61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34671820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4F05A639" w14:textId="77777777" w:rsidTr="001E6E61">
        <w:trPr>
          <w:trHeight w:val="328"/>
        </w:trPr>
        <w:tc>
          <w:tcPr>
            <w:tcW w:w="9859" w:type="dxa"/>
            <w:gridSpan w:val="11"/>
          </w:tcPr>
          <w:p w14:paraId="36E38498" w14:textId="77777777" w:rsidR="00D80636" w:rsidRPr="00FE3BD6" w:rsidRDefault="00D80636" w:rsidP="00E2331B">
            <w:pPr>
              <w:rPr>
                <w:lang w:val="sk-SK"/>
              </w:rPr>
            </w:pPr>
            <w:r w:rsidRPr="00FE3BD6">
              <w:rPr>
                <w:lang w:val="sk-SK"/>
              </w:rPr>
              <w:t>2005: Université de Rennes, Francie (3 měsíce)</w:t>
            </w:r>
          </w:p>
          <w:p w14:paraId="51629BF3" w14:textId="77777777" w:rsidR="00D80636" w:rsidRPr="003232CF" w:rsidRDefault="00D80636" w:rsidP="00E2331B">
            <w:pPr>
              <w:rPr>
                <w:lang w:val="sk-SK"/>
              </w:rPr>
            </w:pPr>
            <w:r w:rsidRPr="00FE3BD6">
              <w:rPr>
                <w:lang w:val="sk-SK"/>
              </w:rPr>
              <w:t>2010: Jožef Stefan Institut, Ljubljana, Slovinsko, přednáškové pobyty (celkem 3 měsíce)</w:t>
            </w:r>
          </w:p>
        </w:tc>
      </w:tr>
      <w:tr w:rsidR="00D80636" w14:paraId="57CFD4EB" w14:textId="77777777" w:rsidTr="001E6E61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26C6B69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3057AF8D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2EF66EE5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3F090349" w14:textId="77777777" w:rsidR="00D80636" w:rsidRDefault="00D80636" w:rsidP="00E2331B">
            <w:pPr>
              <w:jc w:val="both"/>
            </w:pPr>
            <w:r>
              <w:t>10. 7. 2018</w:t>
            </w:r>
          </w:p>
        </w:tc>
      </w:tr>
    </w:tbl>
    <w:p w14:paraId="5B282D8F" w14:textId="77777777" w:rsidR="001E6E61" w:rsidRDefault="001E6E61"/>
    <w:p w14:paraId="2F68C042" w14:textId="77777777" w:rsidR="001E6E61" w:rsidRDefault="001E6E61">
      <w: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70"/>
        <w:gridCol w:w="693"/>
        <w:gridCol w:w="832"/>
        <w:gridCol w:w="1728"/>
        <w:gridCol w:w="526"/>
        <w:gridCol w:w="470"/>
        <w:gridCol w:w="998"/>
        <w:gridCol w:w="712"/>
        <w:gridCol w:w="77"/>
        <w:gridCol w:w="635"/>
        <w:gridCol w:w="696"/>
        <w:gridCol w:w="686"/>
      </w:tblGrid>
      <w:tr w:rsidR="00D80636" w14:paraId="21EBA78E" w14:textId="77777777" w:rsidTr="00E2331B">
        <w:tc>
          <w:tcPr>
            <w:tcW w:w="9923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14:paraId="60A480BC" w14:textId="77777777" w:rsidR="00D80636" w:rsidRDefault="00D80636" w:rsidP="00E2331B">
            <w:pPr>
              <w:tabs>
                <w:tab w:val="right" w:pos="958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725EECB7" w14:textId="77777777" w:rsidTr="00E2331B">
        <w:tc>
          <w:tcPr>
            <w:tcW w:w="256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6887C4B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60" w:type="dxa"/>
            <w:gridSpan w:val="10"/>
          </w:tcPr>
          <w:p w14:paraId="3B923097" w14:textId="77777777" w:rsidR="00D80636" w:rsidRDefault="00D80636" w:rsidP="00E2331B">
            <w:pPr>
              <w:jc w:val="both"/>
            </w:pPr>
            <w:r w:rsidRPr="00E54DBF">
              <w:t>Univerzita Tomáše Bati ve Zlíně</w:t>
            </w:r>
          </w:p>
        </w:tc>
      </w:tr>
      <w:tr w:rsidR="00D80636" w14:paraId="5B28366C" w14:textId="77777777" w:rsidTr="00E2331B">
        <w:tc>
          <w:tcPr>
            <w:tcW w:w="2563" w:type="dxa"/>
            <w:gridSpan w:val="2"/>
            <w:shd w:val="clear" w:color="auto" w:fill="F7CAAC"/>
          </w:tcPr>
          <w:p w14:paraId="3EAC1CD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60" w:type="dxa"/>
            <w:gridSpan w:val="10"/>
          </w:tcPr>
          <w:p w14:paraId="6BDB67C1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3E13AF2B" w14:textId="77777777" w:rsidTr="00E2331B">
        <w:tc>
          <w:tcPr>
            <w:tcW w:w="2563" w:type="dxa"/>
            <w:gridSpan w:val="2"/>
            <w:shd w:val="clear" w:color="auto" w:fill="F7CAAC"/>
          </w:tcPr>
          <w:p w14:paraId="30BCA8D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60" w:type="dxa"/>
            <w:gridSpan w:val="10"/>
          </w:tcPr>
          <w:p w14:paraId="50A75278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2EF0F51F" w14:textId="77777777" w:rsidTr="00E2331B">
        <w:tc>
          <w:tcPr>
            <w:tcW w:w="2563" w:type="dxa"/>
            <w:gridSpan w:val="2"/>
            <w:shd w:val="clear" w:color="auto" w:fill="F7CAAC"/>
          </w:tcPr>
          <w:p w14:paraId="1433DBD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54" w:type="dxa"/>
            <w:gridSpan w:val="5"/>
          </w:tcPr>
          <w:p w14:paraId="24858B11" w14:textId="77777777" w:rsidR="00D80636" w:rsidRPr="00BD7965" w:rsidRDefault="00D80636" w:rsidP="00E2331B">
            <w:pPr>
              <w:jc w:val="both"/>
            </w:pPr>
            <w:r w:rsidRPr="00BD7965">
              <w:t xml:space="preserve">Petr </w:t>
            </w:r>
            <w:bookmarkStart w:id="1484" w:name="aNovak"/>
            <w:r w:rsidRPr="00BD7965">
              <w:t>Novák</w:t>
            </w:r>
            <w:bookmarkEnd w:id="1484"/>
          </w:p>
        </w:tc>
        <w:tc>
          <w:tcPr>
            <w:tcW w:w="712" w:type="dxa"/>
            <w:shd w:val="clear" w:color="auto" w:fill="F7CAAC"/>
          </w:tcPr>
          <w:p w14:paraId="3234DB5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4" w:type="dxa"/>
            <w:gridSpan w:val="4"/>
          </w:tcPr>
          <w:p w14:paraId="30CFCCCF" w14:textId="77777777" w:rsidR="00D80636" w:rsidRDefault="00D80636" w:rsidP="00E2331B">
            <w:pPr>
              <w:jc w:val="both"/>
            </w:pPr>
            <w:r>
              <w:t>Ing., PhD.</w:t>
            </w:r>
          </w:p>
        </w:tc>
      </w:tr>
      <w:tr w:rsidR="00D80636" w14:paraId="5F1D1F2E" w14:textId="77777777" w:rsidTr="00E2331B">
        <w:tc>
          <w:tcPr>
            <w:tcW w:w="2563" w:type="dxa"/>
            <w:gridSpan w:val="2"/>
            <w:shd w:val="clear" w:color="auto" w:fill="F7CAAC"/>
          </w:tcPr>
          <w:p w14:paraId="6CF86A8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2" w:type="dxa"/>
          </w:tcPr>
          <w:p w14:paraId="111B5C5E" w14:textId="77777777" w:rsidR="00D80636" w:rsidRDefault="00D80636" w:rsidP="00E2331B">
            <w:pPr>
              <w:jc w:val="center"/>
            </w:pPr>
            <w:r>
              <w:t>1979</w:t>
            </w:r>
          </w:p>
        </w:tc>
        <w:tc>
          <w:tcPr>
            <w:tcW w:w="1728" w:type="dxa"/>
            <w:shd w:val="clear" w:color="auto" w:fill="F7CAAC"/>
          </w:tcPr>
          <w:p w14:paraId="61B332E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2"/>
          </w:tcPr>
          <w:p w14:paraId="32B59174" w14:textId="77777777" w:rsidR="00D80636" w:rsidRDefault="00D80636" w:rsidP="00E2331B">
            <w:pPr>
              <w:jc w:val="center"/>
            </w:pPr>
            <w:r>
              <w:t>PP</w:t>
            </w:r>
          </w:p>
        </w:tc>
        <w:tc>
          <w:tcPr>
            <w:tcW w:w="998" w:type="dxa"/>
            <w:shd w:val="clear" w:color="auto" w:fill="F7CAAC"/>
          </w:tcPr>
          <w:p w14:paraId="7A99E36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2" w:type="dxa"/>
          </w:tcPr>
          <w:p w14:paraId="7CB7006C" w14:textId="77777777" w:rsidR="00D80636" w:rsidRDefault="00D80636" w:rsidP="00E2331B">
            <w:pPr>
              <w:jc w:val="center"/>
            </w:pPr>
            <w:r>
              <w:t>40</w:t>
            </w:r>
          </w:p>
        </w:tc>
        <w:tc>
          <w:tcPr>
            <w:tcW w:w="712" w:type="dxa"/>
            <w:gridSpan w:val="2"/>
            <w:shd w:val="clear" w:color="auto" w:fill="F7CAAC"/>
          </w:tcPr>
          <w:p w14:paraId="13982D0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2" w:type="dxa"/>
            <w:gridSpan w:val="2"/>
          </w:tcPr>
          <w:p w14:paraId="5004B192" w14:textId="77777777" w:rsidR="00D80636" w:rsidRDefault="00D80636" w:rsidP="00E2331B">
            <w:pPr>
              <w:jc w:val="center"/>
            </w:pPr>
            <w:r>
              <w:t>neurčito</w:t>
            </w:r>
          </w:p>
        </w:tc>
      </w:tr>
      <w:tr w:rsidR="00D80636" w14:paraId="22D828BB" w14:textId="77777777" w:rsidTr="00E2331B">
        <w:tc>
          <w:tcPr>
            <w:tcW w:w="5123" w:type="dxa"/>
            <w:gridSpan w:val="4"/>
            <w:shd w:val="clear" w:color="auto" w:fill="F7CAAC"/>
          </w:tcPr>
          <w:p w14:paraId="7B420C3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2"/>
          </w:tcPr>
          <w:p w14:paraId="2FDA7D88" w14:textId="77777777" w:rsidR="00D80636" w:rsidRDefault="00D80636" w:rsidP="00E2331B">
            <w:pPr>
              <w:jc w:val="center"/>
            </w:pPr>
          </w:p>
        </w:tc>
        <w:tc>
          <w:tcPr>
            <w:tcW w:w="998" w:type="dxa"/>
            <w:shd w:val="clear" w:color="auto" w:fill="F7CAAC"/>
          </w:tcPr>
          <w:p w14:paraId="6C0E9A0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2" w:type="dxa"/>
          </w:tcPr>
          <w:p w14:paraId="0738E827" w14:textId="77777777" w:rsidR="00D80636" w:rsidRDefault="00D80636" w:rsidP="00E2331B">
            <w:pPr>
              <w:jc w:val="center"/>
            </w:pPr>
          </w:p>
        </w:tc>
        <w:tc>
          <w:tcPr>
            <w:tcW w:w="712" w:type="dxa"/>
            <w:gridSpan w:val="2"/>
            <w:shd w:val="clear" w:color="auto" w:fill="F7CAAC"/>
          </w:tcPr>
          <w:p w14:paraId="2D2EC45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2" w:type="dxa"/>
            <w:gridSpan w:val="2"/>
          </w:tcPr>
          <w:p w14:paraId="762FCCFE" w14:textId="77777777" w:rsidR="00D80636" w:rsidRDefault="00D80636" w:rsidP="00E2331B">
            <w:pPr>
              <w:jc w:val="center"/>
            </w:pPr>
          </w:p>
        </w:tc>
      </w:tr>
      <w:tr w:rsidR="00D80636" w14:paraId="00D7F40E" w14:textId="77777777" w:rsidTr="00E2331B">
        <w:tc>
          <w:tcPr>
            <w:tcW w:w="6119" w:type="dxa"/>
            <w:gridSpan w:val="6"/>
            <w:shd w:val="clear" w:color="auto" w:fill="F7CAAC"/>
          </w:tcPr>
          <w:p w14:paraId="599F5C88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0" w:type="dxa"/>
            <w:gridSpan w:val="2"/>
            <w:shd w:val="clear" w:color="auto" w:fill="F7CAAC"/>
          </w:tcPr>
          <w:p w14:paraId="51ADBC0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4" w:type="dxa"/>
            <w:gridSpan w:val="4"/>
            <w:shd w:val="clear" w:color="auto" w:fill="F7CAAC"/>
          </w:tcPr>
          <w:p w14:paraId="111229B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04952445" w14:textId="77777777" w:rsidTr="00E2331B">
        <w:tc>
          <w:tcPr>
            <w:tcW w:w="6119" w:type="dxa"/>
            <w:gridSpan w:val="6"/>
          </w:tcPr>
          <w:p w14:paraId="77BA7FFE" w14:textId="77777777" w:rsidR="00D80636" w:rsidRDefault="00D80636" w:rsidP="00E2331B">
            <w:pPr>
              <w:jc w:val="both"/>
            </w:pPr>
            <w:r w:rsidRPr="003129DB">
              <w:t>Moravská vysoká škola Olomouc</w:t>
            </w:r>
          </w:p>
        </w:tc>
        <w:tc>
          <w:tcPr>
            <w:tcW w:w="1710" w:type="dxa"/>
            <w:gridSpan w:val="2"/>
          </w:tcPr>
          <w:p w14:paraId="48CD3B58" w14:textId="77777777" w:rsidR="00D80636" w:rsidRDefault="00D80636" w:rsidP="00E2331B">
            <w:pPr>
              <w:jc w:val="center"/>
            </w:pPr>
            <w:r>
              <w:t>PP</w:t>
            </w:r>
          </w:p>
        </w:tc>
        <w:tc>
          <w:tcPr>
            <w:tcW w:w="2094" w:type="dxa"/>
            <w:gridSpan w:val="4"/>
          </w:tcPr>
          <w:p w14:paraId="046A7EF5" w14:textId="77777777" w:rsidR="00D80636" w:rsidRDefault="00D80636" w:rsidP="00E2331B">
            <w:pPr>
              <w:jc w:val="both"/>
            </w:pPr>
            <w:r>
              <w:t>8</w:t>
            </w:r>
          </w:p>
        </w:tc>
      </w:tr>
      <w:tr w:rsidR="00D80636" w14:paraId="6FB20044" w14:textId="77777777" w:rsidTr="00E2331B">
        <w:tc>
          <w:tcPr>
            <w:tcW w:w="9923" w:type="dxa"/>
            <w:gridSpan w:val="12"/>
            <w:shd w:val="clear" w:color="auto" w:fill="F7CAAC"/>
          </w:tcPr>
          <w:p w14:paraId="689D256F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01193F0C" w14:textId="77777777" w:rsidTr="00E2331B">
        <w:trPr>
          <w:trHeight w:val="283"/>
        </w:trPr>
        <w:tc>
          <w:tcPr>
            <w:tcW w:w="9923" w:type="dxa"/>
            <w:gridSpan w:val="12"/>
            <w:tcBorders>
              <w:top w:val="nil"/>
            </w:tcBorders>
          </w:tcPr>
          <w:p w14:paraId="1AC134F4" w14:textId="77777777" w:rsidR="00D80636" w:rsidRDefault="00D80636" w:rsidP="00FC2968">
            <w:pPr>
              <w:jc w:val="both"/>
            </w:pPr>
            <w:r>
              <w:t>Podniková ek</w:t>
            </w:r>
            <w:r w:rsidR="00FC2968">
              <w:t>onomika - garant, přednášející</w:t>
            </w:r>
            <w:r w:rsidR="009B7C84">
              <w:t>, vede semináře</w:t>
            </w:r>
            <w:r w:rsidR="00FC2968">
              <w:t xml:space="preserve"> </w:t>
            </w:r>
            <w:r w:rsidR="00E67797">
              <w:t>(100 %)</w:t>
            </w:r>
          </w:p>
        </w:tc>
      </w:tr>
      <w:tr w:rsidR="00D80636" w14:paraId="19BFC4FA" w14:textId="77777777" w:rsidTr="00E2331B">
        <w:tc>
          <w:tcPr>
            <w:tcW w:w="9923" w:type="dxa"/>
            <w:gridSpan w:val="12"/>
            <w:tcBorders>
              <w:bottom w:val="single" w:sz="4" w:space="0" w:color="auto"/>
            </w:tcBorders>
            <w:shd w:val="clear" w:color="auto" w:fill="F7CAAC"/>
          </w:tcPr>
          <w:p w14:paraId="409470FF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:rsidRPr="00E54DBF" w14:paraId="2FD16392" w14:textId="77777777" w:rsidTr="00E2331B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F45DB2" w14:textId="77777777" w:rsidR="00D80636" w:rsidRPr="004D308E" w:rsidRDefault="00D80636" w:rsidP="00E2331B">
            <w:pPr>
              <w:pStyle w:val="Zkladntext"/>
              <w:rPr>
                <w:sz w:val="20"/>
              </w:rPr>
            </w:pPr>
            <w:r w:rsidRPr="003129DB">
              <w:rPr>
                <w:sz w:val="20"/>
              </w:rPr>
              <w:t>2003 – 2009</w:t>
            </w:r>
          </w:p>
        </w:tc>
        <w:tc>
          <w:tcPr>
            <w:tcW w:w="805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BB5C50" w14:textId="77777777" w:rsidR="00D80636" w:rsidRPr="004D308E" w:rsidRDefault="00D80636" w:rsidP="00E2331B">
            <w:pPr>
              <w:pStyle w:val="Zkladntext"/>
              <w:tabs>
                <w:tab w:val="left" w:pos="2018"/>
              </w:tabs>
              <w:rPr>
                <w:sz w:val="20"/>
              </w:rPr>
            </w:pPr>
            <w:r w:rsidRPr="003129DB">
              <w:rPr>
                <w:sz w:val="20"/>
              </w:rPr>
              <w:t>Univerzita Tomáš Bati ve Zlíně, obor Management a ekonomika (Ph.D.)</w:t>
            </w:r>
          </w:p>
        </w:tc>
      </w:tr>
      <w:tr w:rsidR="00D80636" w:rsidRPr="00E54DBF" w14:paraId="462C0469" w14:textId="77777777" w:rsidTr="00E2331B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E5B148" w14:textId="77777777" w:rsidR="00D80636" w:rsidRPr="004D308E" w:rsidRDefault="00D80636" w:rsidP="00E2331B">
            <w:pPr>
              <w:pStyle w:val="Zkladntext"/>
              <w:rPr>
                <w:sz w:val="20"/>
              </w:rPr>
            </w:pPr>
            <w:r w:rsidRPr="003129DB">
              <w:rPr>
                <w:sz w:val="20"/>
              </w:rPr>
              <w:t>1998 – 2003</w:t>
            </w:r>
          </w:p>
        </w:tc>
        <w:tc>
          <w:tcPr>
            <w:tcW w:w="8053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CED772" w14:textId="77777777" w:rsidR="00D80636" w:rsidRPr="004D308E" w:rsidRDefault="00D80636" w:rsidP="00E2331B">
            <w:pPr>
              <w:pStyle w:val="Zkladntext"/>
              <w:tabs>
                <w:tab w:val="left" w:pos="1658"/>
              </w:tabs>
              <w:rPr>
                <w:sz w:val="20"/>
              </w:rPr>
            </w:pPr>
            <w:r w:rsidRPr="003129DB">
              <w:rPr>
                <w:sz w:val="20"/>
              </w:rPr>
              <w:t>Univerzita Tomáš Bati ve Zlíně, obor Management a ekonomika (</w:t>
            </w:r>
            <w:r>
              <w:rPr>
                <w:sz w:val="20"/>
              </w:rPr>
              <w:t>Bc, Ing.</w:t>
            </w:r>
            <w:r w:rsidRPr="003129DB">
              <w:rPr>
                <w:sz w:val="20"/>
              </w:rPr>
              <w:t>)</w:t>
            </w:r>
          </w:p>
        </w:tc>
      </w:tr>
      <w:tr w:rsidR="00D80636" w14:paraId="44055370" w14:textId="77777777" w:rsidTr="00E2331B">
        <w:tc>
          <w:tcPr>
            <w:tcW w:w="992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</w:tcPr>
          <w:p w14:paraId="21B1FB60" w14:textId="77777777" w:rsidR="00D80636" w:rsidRPr="004D308E" w:rsidRDefault="00D80636" w:rsidP="00E2331B">
            <w:pPr>
              <w:jc w:val="both"/>
              <w:rPr>
                <w:b/>
              </w:rPr>
            </w:pPr>
            <w:r w:rsidRPr="004D308E">
              <w:rPr>
                <w:b/>
              </w:rPr>
              <w:t>Údaje o odborném působení od absolvování VŠ</w:t>
            </w:r>
          </w:p>
        </w:tc>
      </w:tr>
      <w:tr w:rsidR="00D80636" w:rsidRPr="00E54DBF" w14:paraId="15AECC7B" w14:textId="77777777" w:rsidTr="00E2331B">
        <w:tblPrEx>
          <w:tblLook w:val="0000" w:firstRow="0" w:lastRow="0" w:firstColumn="0" w:lastColumn="0" w:noHBand="0" w:noVBand="0"/>
        </w:tblPrEx>
        <w:trPr>
          <w:trHeight w:val="123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5EC70E" w14:textId="77777777" w:rsidR="00D80636" w:rsidRPr="0017254A" w:rsidRDefault="00D80636" w:rsidP="00E2331B">
            <w:pPr>
              <w:pStyle w:val="Zkladntext"/>
              <w:rPr>
                <w:sz w:val="20"/>
                <w:highlight w:val="yellow"/>
              </w:rPr>
            </w:pPr>
            <w:r w:rsidRPr="00983ABE">
              <w:rPr>
                <w:sz w:val="20"/>
              </w:rPr>
              <w:t>2006 - dosud</w:t>
            </w:r>
          </w:p>
        </w:tc>
        <w:tc>
          <w:tcPr>
            <w:tcW w:w="805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0735FC" w14:textId="77777777" w:rsidR="00D80636" w:rsidRPr="0017254A" w:rsidRDefault="00D80636" w:rsidP="00E2331B">
            <w:pPr>
              <w:jc w:val="both"/>
              <w:rPr>
                <w:highlight w:val="yellow"/>
              </w:rPr>
            </w:pPr>
            <w:r w:rsidRPr="003129DB">
              <w:t>Univerzita Tomáše Bati ve Zlíně, Fakulta managementu a ekonomiky, akademický pracovník</w:t>
            </w:r>
            <w:r>
              <w:t>, odborný asistent, ředitel ústavu Podnikové ekonomiky (od 2016)</w:t>
            </w:r>
          </w:p>
        </w:tc>
      </w:tr>
      <w:tr w:rsidR="00D80636" w:rsidRPr="00E54DBF" w14:paraId="3BAF0B39" w14:textId="77777777" w:rsidTr="00E2331B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74C8B" w14:textId="77777777" w:rsidR="00D80636" w:rsidRPr="004D308E" w:rsidRDefault="00D80636" w:rsidP="00E2331B">
            <w:pPr>
              <w:pStyle w:val="Zkladntext"/>
              <w:rPr>
                <w:sz w:val="20"/>
              </w:rPr>
            </w:pPr>
            <w:r>
              <w:rPr>
                <w:sz w:val="20"/>
              </w:rPr>
              <w:t>2011 - dosud</w:t>
            </w:r>
          </w:p>
        </w:tc>
        <w:tc>
          <w:tcPr>
            <w:tcW w:w="8053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7063BC" w14:textId="77777777" w:rsidR="00D80636" w:rsidRPr="004D308E" w:rsidRDefault="00D80636" w:rsidP="00E2331B">
            <w:pPr>
              <w:jc w:val="both"/>
            </w:pPr>
            <w:r w:rsidRPr="003129DB">
              <w:t>Moravská vysoká škola Olomouc, Ústav podnikové ekonomiky, akademický pracovník</w:t>
            </w:r>
            <w:r>
              <w:t>, odborný asistent</w:t>
            </w:r>
          </w:p>
        </w:tc>
      </w:tr>
      <w:tr w:rsidR="00D80636" w14:paraId="6AEEE7CC" w14:textId="77777777" w:rsidTr="00E2331B">
        <w:trPr>
          <w:trHeight w:val="250"/>
        </w:trPr>
        <w:tc>
          <w:tcPr>
            <w:tcW w:w="9923" w:type="dxa"/>
            <w:gridSpan w:val="12"/>
            <w:tcBorders>
              <w:top w:val="single" w:sz="4" w:space="0" w:color="auto"/>
            </w:tcBorders>
            <w:shd w:val="clear" w:color="auto" w:fill="F7CAAC"/>
          </w:tcPr>
          <w:p w14:paraId="454E6113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1E0836A5" w14:textId="77777777" w:rsidTr="00E2331B">
        <w:trPr>
          <w:trHeight w:val="323"/>
        </w:trPr>
        <w:tc>
          <w:tcPr>
            <w:tcW w:w="9923" w:type="dxa"/>
            <w:gridSpan w:val="12"/>
          </w:tcPr>
          <w:p w14:paraId="6A3F6B67" w14:textId="77777777" w:rsidR="00D80636" w:rsidRDefault="00D80636" w:rsidP="00E2331B">
            <w:pPr>
              <w:jc w:val="both"/>
            </w:pPr>
            <w:r>
              <w:t xml:space="preserve">Od roku 2003 vedoucí úspěšně obhájených 50 bakalářských a 90 diplomových prací. </w:t>
            </w:r>
          </w:p>
        </w:tc>
      </w:tr>
      <w:tr w:rsidR="00D80636" w14:paraId="1407E025" w14:textId="77777777" w:rsidTr="00E2331B">
        <w:trPr>
          <w:cantSplit/>
        </w:trPr>
        <w:tc>
          <w:tcPr>
            <w:tcW w:w="339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3C2524D2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4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8024DB3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B6BBBD3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F11416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0851FD28" w14:textId="77777777" w:rsidTr="00E2331B">
        <w:trPr>
          <w:cantSplit/>
        </w:trPr>
        <w:tc>
          <w:tcPr>
            <w:tcW w:w="3395" w:type="dxa"/>
            <w:gridSpan w:val="3"/>
          </w:tcPr>
          <w:p w14:paraId="0D2EB45A" w14:textId="77777777" w:rsidR="00D80636" w:rsidRDefault="00D80636" w:rsidP="00E2331B">
            <w:pPr>
              <w:jc w:val="center"/>
            </w:pPr>
          </w:p>
        </w:tc>
        <w:tc>
          <w:tcPr>
            <w:tcW w:w="2254" w:type="dxa"/>
            <w:gridSpan w:val="2"/>
          </w:tcPr>
          <w:p w14:paraId="53C98A0E" w14:textId="77777777" w:rsidR="00D80636" w:rsidRDefault="00D80636" w:rsidP="00E2331B">
            <w:pPr>
              <w:jc w:val="center"/>
            </w:pPr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</w:tcPr>
          <w:p w14:paraId="75C21F1D" w14:textId="77777777" w:rsidR="00D80636" w:rsidRDefault="00D80636" w:rsidP="00E2331B">
            <w:pPr>
              <w:jc w:val="center"/>
            </w:pPr>
          </w:p>
        </w:tc>
        <w:tc>
          <w:tcPr>
            <w:tcW w:w="635" w:type="dxa"/>
            <w:tcBorders>
              <w:left w:val="single" w:sz="12" w:space="0" w:color="auto"/>
            </w:tcBorders>
            <w:shd w:val="clear" w:color="auto" w:fill="F7CAAC"/>
          </w:tcPr>
          <w:p w14:paraId="3330882F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shd w:val="clear" w:color="auto" w:fill="F7CAAC"/>
          </w:tcPr>
          <w:p w14:paraId="67E5353C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86" w:type="dxa"/>
            <w:shd w:val="clear" w:color="auto" w:fill="F7CAAC"/>
          </w:tcPr>
          <w:p w14:paraId="5F38278C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62FD6CB4" w14:textId="77777777" w:rsidTr="00E2331B">
        <w:trPr>
          <w:cantSplit/>
          <w:trHeight w:val="70"/>
        </w:trPr>
        <w:tc>
          <w:tcPr>
            <w:tcW w:w="3395" w:type="dxa"/>
            <w:gridSpan w:val="3"/>
            <w:shd w:val="clear" w:color="auto" w:fill="F7CAAC"/>
          </w:tcPr>
          <w:p w14:paraId="4C698C19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4" w:type="dxa"/>
            <w:gridSpan w:val="2"/>
            <w:shd w:val="clear" w:color="auto" w:fill="F7CAAC"/>
          </w:tcPr>
          <w:p w14:paraId="08306723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 (Ph.D.)</w:t>
            </w:r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43F16B34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5" w:type="dxa"/>
            <w:vMerge w:val="restart"/>
            <w:tcBorders>
              <w:left w:val="single" w:sz="12" w:space="0" w:color="auto"/>
            </w:tcBorders>
          </w:tcPr>
          <w:p w14:paraId="1FAA7A4A" w14:textId="77777777" w:rsidR="00D80636" w:rsidRPr="00EA2987" w:rsidRDefault="00D80636" w:rsidP="00E2331B">
            <w:pPr>
              <w:jc w:val="center"/>
            </w:pPr>
            <w:r w:rsidRPr="00EA2987">
              <w:t>41</w:t>
            </w:r>
          </w:p>
        </w:tc>
        <w:tc>
          <w:tcPr>
            <w:tcW w:w="696" w:type="dxa"/>
            <w:vMerge w:val="restart"/>
          </w:tcPr>
          <w:p w14:paraId="6A223EE6" w14:textId="77777777" w:rsidR="00D80636" w:rsidRPr="00EA2987" w:rsidRDefault="00D80636" w:rsidP="00E2331B">
            <w:pPr>
              <w:jc w:val="center"/>
            </w:pPr>
            <w:r w:rsidRPr="00EA2987">
              <w:t>59</w:t>
            </w:r>
          </w:p>
        </w:tc>
        <w:tc>
          <w:tcPr>
            <w:tcW w:w="686" w:type="dxa"/>
            <w:vMerge w:val="restart"/>
          </w:tcPr>
          <w:p w14:paraId="3ED3EB7A" w14:textId="77777777" w:rsidR="00D80636" w:rsidRPr="00EA2987" w:rsidRDefault="00EA2987" w:rsidP="00E2331B">
            <w:pPr>
              <w:jc w:val="center"/>
            </w:pPr>
            <w:r w:rsidRPr="00EA2987">
              <w:t>65</w:t>
            </w:r>
          </w:p>
        </w:tc>
      </w:tr>
      <w:tr w:rsidR="00D80636" w14:paraId="4D62E4A2" w14:textId="77777777" w:rsidTr="00E2331B">
        <w:trPr>
          <w:trHeight w:val="205"/>
        </w:trPr>
        <w:tc>
          <w:tcPr>
            <w:tcW w:w="3395" w:type="dxa"/>
            <w:gridSpan w:val="3"/>
          </w:tcPr>
          <w:p w14:paraId="2F4016E0" w14:textId="77777777" w:rsidR="00D80636" w:rsidRDefault="00D80636" w:rsidP="00E2331B">
            <w:pPr>
              <w:jc w:val="center"/>
            </w:pPr>
          </w:p>
        </w:tc>
        <w:tc>
          <w:tcPr>
            <w:tcW w:w="2254" w:type="dxa"/>
            <w:gridSpan w:val="2"/>
          </w:tcPr>
          <w:p w14:paraId="48BA4EEA" w14:textId="77777777" w:rsidR="00D80636" w:rsidRDefault="00D80636" w:rsidP="00E2331B">
            <w:pPr>
              <w:jc w:val="center"/>
            </w:pPr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</w:tcPr>
          <w:p w14:paraId="2E72420C" w14:textId="77777777" w:rsidR="00D80636" w:rsidRDefault="00D80636" w:rsidP="00E2331B">
            <w:pPr>
              <w:jc w:val="center"/>
            </w:pPr>
          </w:p>
        </w:tc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14:paraId="705C946F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6" w:type="dxa"/>
            <w:vMerge/>
            <w:vAlign w:val="center"/>
          </w:tcPr>
          <w:p w14:paraId="2AB74A81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86" w:type="dxa"/>
            <w:vMerge/>
            <w:vAlign w:val="center"/>
          </w:tcPr>
          <w:p w14:paraId="54B20B28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5B01001C" w14:textId="77777777" w:rsidTr="00E2331B">
        <w:tc>
          <w:tcPr>
            <w:tcW w:w="9923" w:type="dxa"/>
            <w:gridSpan w:val="12"/>
            <w:shd w:val="clear" w:color="auto" w:fill="F7CAAC"/>
          </w:tcPr>
          <w:p w14:paraId="65E9F24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77AEDC67" w14:textId="77777777" w:rsidTr="00E2331B">
        <w:trPr>
          <w:trHeight w:val="2989"/>
        </w:trPr>
        <w:tc>
          <w:tcPr>
            <w:tcW w:w="9923" w:type="dxa"/>
            <w:gridSpan w:val="12"/>
          </w:tcPr>
          <w:p w14:paraId="506E1C58" w14:textId="77777777" w:rsidR="00D80636" w:rsidRPr="00B625DB" w:rsidRDefault="00D80636" w:rsidP="00E2331B">
            <w:pPr>
              <w:pStyle w:val="Nadpis5"/>
              <w:jc w:val="both"/>
              <w:rPr>
                <w:rFonts w:ascii="Times New Roman" w:eastAsia="Times New Roman" w:hAnsi="Times New Roman" w:cs="Times New Roman"/>
                <w:caps/>
                <w:color w:val="000000"/>
              </w:rPr>
            </w:pP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>Popesko, B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>.,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</w:t>
            </w:r>
            <w:r w:rsidRPr="005152D7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 xml:space="preserve">P. </w:t>
            </w: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Novák</w:t>
            </w:r>
            <w:r w:rsidRPr="005152D7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 xml:space="preserve"> (20%),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J. 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Dvorský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Š.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>PAPADAKI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</w:t>
            </w:r>
            <w:r w:rsidRPr="00B625DB">
              <w:rPr>
                <w:rFonts w:ascii="Times New Roman" w:eastAsia="Times New Roman" w:hAnsi="Times New Roman" w:cs="Times New Roman"/>
                <w:color w:val="000000"/>
              </w:rPr>
              <w:t>The Maturity of a Budgeting System and its Influence on Corporate Performance</w:t>
            </w:r>
            <w:r>
              <w:rPr>
                <w:b/>
                <w:bCs/>
              </w:rPr>
              <w:t xml:space="preserve">, </w:t>
            </w:r>
            <w:r w:rsidRPr="00B625DB">
              <w:rPr>
                <w:rFonts w:ascii="Times New Roman" w:eastAsia="Times New Roman" w:hAnsi="Times New Roman" w:cs="Times New Roman"/>
                <w:i/>
                <w:color w:val="000000"/>
              </w:rPr>
              <w:t>Acta Polytechnica Hungarica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2017, Vol. 14, No. 7, pp 91-104</w:t>
            </w:r>
          </w:p>
          <w:p w14:paraId="2B424492" w14:textId="77777777" w:rsidR="00D80636" w:rsidRDefault="00D80636" w:rsidP="00E2331B">
            <w:pPr>
              <w:pStyle w:val="Nadpis5"/>
              <w:jc w:val="both"/>
              <w:rPr>
                <w:rFonts w:ascii="Times New Roman" w:eastAsia="Times New Roman" w:hAnsi="Times New Roman" w:cs="Times New Roman"/>
                <w:caps/>
                <w:color w:val="000000"/>
              </w:rPr>
            </w:pP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>Papadaki, Š.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>,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</w:t>
            </w:r>
            <w:r w:rsidRPr="005152D7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P. Novák (35%)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</w:t>
            </w:r>
            <w:r w:rsidRPr="00460B21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J.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>Dvorský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. </w:t>
            </w:r>
            <w:r w:rsidRPr="00460B21">
              <w:rPr>
                <w:rFonts w:ascii="Times New Roman" w:eastAsia="Times New Roman" w:hAnsi="Times New Roman" w:cs="Times New Roman"/>
                <w:color w:val="000000"/>
              </w:rPr>
              <w:t>Attitude of University Students to Entrepreneurship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460B21">
              <w:rPr>
                <w:rFonts w:ascii="Times New Roman" w:eastAsia="Times New Roman" w:hAnsi="Times New Roman" w:cs="Times New Roman"/>
                <w:i/>
                <w:color w:val="000000"/>
              </w:rPr>
              <w:t>Economic Annals-XXI,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460B21">
              <w:rPr>
                <w:rFonts w:ascii="Times New Roman" w:eastAsia="Times New Roman" w:hAnsi="Times New Roman" w:cs="Times New Roman"/>
                <w:color w:val="000000"/>
              </w:rPr>
              <w:t xml:space="preserve">2017,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V</w:t>
            </w:r>
            <w:r w:rsidRPr="00460B21">
              <w:rPr>
                <w:rFonts w:ascii="Times New Roman" w:eastAsia="Times New Roman" w:hAnsi="Times New Roman" w:cs="Times New Roman"/>
                <w:color w:val="000000"/>
              </w:rPr>
              <w:t>ol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460B21">
              <w:rPr>
                <w:rFonts w:ascii="Times New Roman" w:eastAsia="Times New Roman" w:hAnsi="Times New Roman" w:cs="Times New Roman"/>
                <w:color w:val="000000"/>
              </w:rPr>
              <w:t xml:space="preserve"> 166,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60B21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460B21">
              <w:rPr>
                <w:rFonts w:ascii="Times New Roman" w:eastAsia="Times New Roman" w:hAnsi="Times New Roman" w:cs="Times New Roman"/>
                <w:color w:val="000000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pp </w:t>
            </w:r>
            <w:r w:rsidRPr="00460B21">
              <w:rPr>
                <w:rFonts w:ascii="Times New Roman" w:eastAsia="Times New Roman" w:hAnsi="Times New Roman" w:cs="Times New Roman"/>
                <w:color w:val="000000"/>
              </w:rPr>
              <w:t>100-104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460B2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</w:p>
          <w:p w14:paraId="284D5E65" w14:textId="77777777" w:rsidR="00D80636" w:rsidRPr="00983ABE" w:rsidRDefault="00D80636" w:rsidP="00E2331B">
            <w:pPr>
              <w:pStyle w:val="Nadpis5"/>
              <w:jc w:val="both"/>
              <w:rPr>
                <w:rFonts w:ascii="Times New Roman" w:eastAsia="Times New Roman" w:hAnsi="Times New Roman" w:cs="Times New Roman"/>
                <w:caps/>
                <w:color w:val="000000"/>
              </w:rPr>
            </w:pPr>
            <w:r w:rsidRPr="005152D7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Novák, P., (40 %)</w:t>
            </w: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,</w:t>
            </w:r>
            <w:r w:rsidRPr="005152D7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j.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 Dvorský</w:t>
            </w:r>
            <w:r>
              <w:rPr>
                <w:rFonts w:ascii="Times New Roman" w:eastAsia="Times New Roman" w:hAnsi="Times New Roman" w:cs="Times New Roman"/>
                <w:caps/>
                <w:color w:val="000000"/>
              </w:rPr>
              <w:t>, B.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Popesko,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J.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Strouhal.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 xml:space="preserve">Analysis of overhead cost behavior: Case study on decision-making approach. </w:t>
            </w:r>
            <w:r w:rsidRPr="00983ABE">
              <w:rPr>
                <w:rFonts w:ascii="Times New Roman" w:eastAsia="Times New Roman" w:hAnsi="Times New Roman" w:cs="Times New Roman"/>
                <w:i/>
                <w:color w:val="000000"/>
              </w:rPr>
              <w:t>Journal of International Studies,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 xml:space="preserve"> 2017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>Vol. 10, no. 1, pp 74-91, SJR = 0,437</w:t>
            </w:r>
            <w:r w:rsidRPr="00983AB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983ABE">
              <w:t> </w:t>
            </w:r>
          </w:p>
          <w:p w14:paraId="3B2B1BDD" w14:textId="77777777" w:rsidR="00D80636" w:rsidRPr="00983ABE" w:rsidRDefault="00D80636" w:rsidP="00E2331B">
            <w:pPr>
              <w:pStyle w:val="Nadpis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52D7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Novák, P. (25%),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 Papadaki, Š., Popesko, B.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 Hrabec, D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 xml:space="preserve">. Comparison of Managerial Implications for Utilization of Variable Costing and Throughput Accounting Methods, </w:t>
            </w:r>
            <w:r w:rsidRPr="00983ABE">
              <w:rPr>
                <w:rFonts w:ascii="Times New Roman" w:eastAsia="Times New Roman" w:hAnsi="Times New Roman" w:cs="Times New Roman"/>
                <w:i/>
                <w:color w:val="000000"/>
              </w:rPr>
              <w:t>Journal of Applied Engineering Science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 xml:space="preserve">, 2016, Vol. 14, No. 3, 351-360. SJR = 0,302. </w:t>
            </w:r>
          </w:p>
          <w:p w14:paraId="7FD8B896" w14:textId="77777777" w:rsidR="00D80636" w:rsidRPr="005152D7" w:rsidRDefault="00D80636" w:rsidP="00E2331B">
            <w:pPr>
              <w:pStyle w:val="Nadpis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52D7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Novák, P. (70 %)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O.</w:t>
            </w:r>
            <w:r w:rsidRPr="00983ABE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 Vencálek.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 xml:space="preserve">Is It Sufficient to Assess Cost Behavior Merely by Volume of Production? Cost behavior research results from Czech Republic. </w:t>
            </w:r>
            <w:r w:rsidRPr="00983ABE">
              <w:rPr>
                <w:rFonts w:ascii="Times New Roman" w:eastAsia="Times New Roman" w:hAnsi="Times New Roman" w:cs="Times New Roman"/>
                <w:i/>
                <w:color w:val="000000"/>
              </w:rPr>
              <w:t>Montenegrin Journal of Economics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2016, </w:t>
            </w:r>
            <w:r w:rsidRPr="00983ABE">
              <w:rPr>
                <w:rFonts w:ascii="Times New Roman" w:eastAsia="Times New Roman" w:hAnsi="Times New Roman" w:cs="Times New Roman"/>
                <w:color w:val="000000"/>
              </w:rPr>
              <w:t>Vol. 12,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no. 3, pp. 139-154, (WoS ESCI)</w:t>
            </w:r>
          </w:p>
          <w:p w14:paraId="382E4163" w14:textId="77777777" w:rsidR="00D80636" w:rsidRPr="00FF3F07" w:rsidRDefault="00D80636" w:rsidP="00E2331B">
            <w:pPr>
              <w:jc w:val="both"/>
              <w:rPr>
                <w:del w:id="1485" w:author="Uzivatel" w:date="2018-11-01T16:25:00Z"/>
                <w:b/>
                <w:u w:val="single"/>
              </w:rPr>
            </w:pPr>
            <w:del w:id="1486" w:author="Uzivatel" w:date="2018-11-01T16:25:00Z">
              <w:r w:rsidRPr="00FF3F07">
                <w:rPr>
                  <w:b/>
                  <w:u w:val="single"/>
                </w:rPr>
                <w:delText>Další tvůrčí činnost (včetně projektů)</w:delText>
              </w:r>
            </w:del>
          </w:p>
          <w:p w14:paraId="618F4635" w14:textId="77777777" w:rsidR="00D80636" w:rsidRDefault="00D80636" w:rsidP="00E2331B">
            <w:pPr>
              <w:jc w:val="both"/>
              <w:rPr>
                <w:del w:id="1487" w:author="Uzivatel" w:date="2018-11-01T16:25:00Z"/>
              </w:rPr>
            </w:pPr>
            <w:del w:id="1488" w:author="Uzivatel" w:date="2018-11-01T16:25:00Z">
              <w:r>
                <w:delText xml:space="preserve">2011 – 2013 </w:delText>
              </w:r>
              <w:r w:rsidRPr="00914F6C">
                <w:delText xml:space="preserve">Ministerstvo zdravotnictví ČR – Aplikace moderních kalkulačních metod pro účely optimalizace nákladů ve zdravotnictví. </w:delText>
              </w:r>
              <w:r>
                <w:delText>(NT 12235); spoluřešitel</w:delText>
              </w:r>
            </w:del>
          </w:p>
          <w:p w14:paraId="508557E3" w14:textId="77777777" w:rsidR="00D80636" w:rsidRPr="002149ED" w:rsidRDefault="00D80636" w:rsidP="00E2331B">
            <w:pPr>
              <w:rPr>
                <w:del w:id="1489" w:author="Uzivatel" w:date="2018-11-01T16:25:00Z"/>
              </w:rPr>
            </w:pPr>
            <w:del w:id="1490" w:author="Uzivatel" w:date="2018-11-01T16:25:00Z">
              <w:r>
                <w:delText xml:space="preserve">2014 – 2016 </w:delText>
              </w:r>
              <w:r w:rsidRPr="00914F6C">
                <w:delText>GAČR, Variabilita skupin nákladů a její promítnutí v kalkulačním systému ve výrobních firmách (GAČR 14 21654P); hlavní řešitel</w:delText>
              </w:r>
            </w:del>
          </w:p>
          <w:p w14:paraId="26898A3D" w14:textId="77777777" w:rsidR="00D80636" w:rsidRPr="002149ED" w:rsidRDefault="00D80636" w:rsidP="00E2331B">
            <w:pPr>
              <w:rPr>
                <w:del w:id="1491" w:author="Uzivatel" w:date="2018-11-01T16:25:00Z"/>
              </w:rPr>
            </w:pPr>
            <w:del w:id="1492" w:author="Uzivatel" w:date="2018-11-01T16:25:00Z">
              <w:r w:rsidRPr="002149ED">
                <w:delText xml:space="preserve">2016 – 2018 ERASMUS+ KA2, Pilot project: Entrepeneurship education for University students. (2016-1-CZ01-KA203-023873); spoluřešitel </w:delText>
              </w:r>
            </w:del>
          </w:p>
          <w:p w14:paraId="058919C9" w14:textId="77777777" w:rsidR="00D80636" w:rsidRPr="00D03264" w:rsidRDefault="00D80636" w:rsidP="00E2331B">
            <w:pPr>
              <w:rPr>
                <w:color w:val="000000"/>
              </w:rPr>
            </w:pPr>
            <w:del w:id="1493" w:author="Uzivatel" w:date="2018-11-01T16:25:00Z">
              <w:r w:rsidRPr="002149ED">
                <w:delText>2017 – 2019 GAČR, Determinanty struktury systémů rozpočetnictví a měření výkonnosti a jejich vliv na chování a výkonnost organizace (GAČR 17-13518S); spoluřešitel</w:delText>
              </w:r>
            </w:del>
          </w:p>
        </w:tc>
      </w:tr>
      <w:tr w:rsidR="00D80636" w14:paraId="611CDAEB" w14:textId="77777777" w:rsidTr="00E2331B">
        <w:trPr>
          <w:trHeight w:val="218"/>
        </w:trPr>
        <w:tc>
          <w:tcPr>
            <w:tcW w:w="9923" w:type="dxa"/>
            <w:gridSpan w:val="12"/>
            <w:shd w:val="clear" w:color="auto" w:fill="F7CAAC"/>
          </w:tcPr>
          <w:p w14:paraId="0A4A57F4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80636" w14:paraId="5433B78D" w14:textId="77777777" w:rsidTr="00E2331B">
        <w:trPr>
          <w:trHeight w:val="328"/>
        </w:trPr>
        <w:tc>
          <w:tcPr>
            <w:tcW w:w="9923" w:type="dxa"/>
            <w:gridSpan w:val="12"/>
          </w:tcPr>
          <w:p w14:paraId="2B075AD0" w14:textId="77777777" w:rsidR="00D80636" w:rsidRPr="008132EC" w:rsidRDefault="00D80636" w:rsidP="00E2331B">
            <w:r>
              <w:t>-</w:t>
            </w:r>
          </w:p>
        </w:tc>
      </w:tr>
      <w:tr w:rsidR="00D80636" w14:paraId="2BBAE92D" w14:textId="77777777" w:rsidTr="00E2331B">
        <w:trPr>
          <w:cantSplit/>
          <w:trHeight w:val="470"/>
        </w:trPr>
        <w:tc>
          <w:tcPr>
            <w:tcW w:w="2563" w:type="dxa"/>
            <w:gridSpan w:val="2"/>
            <w:shd w:val="clear" w:color="auto" w:fill="F7CAAC"/>
          </w:tcPr>
          <w:p w14:paraId="5F157BD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54" w:type="dxa"/>
            <w:gridSpan w:val="5"/>
          </w:tcPr>
          <w:p w14:paraId="563C6B86" w14:textId="77777777" w:rsidR="00D80636" w:rsidRDefault="00D80636" w:rsidP="00E2331B">
            <w:pPr>
              <w:jc w:val="both"/>
            </w:pPr>
          </w:p>
        </w:tc>
        <w:tc>
          <w:tcPr>
            <w:tcW w:w="789" w:type="dxa"/>
            <w:gridSpan w:val="2"/>
            <w:shd w:val="clear" w:color="auto" w:fill="F7CAAC"/>
          </w:tcPr>
          <w:p w14:paraId="66F5E904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7" w:type="dxa"/>
            <w:gridSpan w:val="3"/>
          </w:tcPr>
          <w:p w14:paraId="02F92988" w14:textId="77777777" w:rsidR="00D80636" w:rsidRDefault="00D80636" w:rsidP="00E2331B">
            <w:pPr>
              <w:jc w:val="both"/>
            </w:pPr>
            <w:r>
              <w:t>18. 7.2018</w:t>
            </w:r>
          </w:p>
        </w:tc>
      </w:tr>
    </w:tbl>
    <w:p w14:paraId="3C90219E" w14:textId="77777777" w:rsidR="00D80636" w:rsidRDefault="00D80636" w:rsidP="00D80636">
      <w:pPr>
        <w:spacing w:after="160" w:line="259" w:lineRule="auto"/>
      </w:pPr>
    </w:p>
    <w:p w14:paraId="006672B5" w14:textId="77777777" w:rsidR="00D80636" w:rsidRDefault="00D80636" w:rsidP="00D80636">
      <w:pPr>
        <w:spacing w:after="160" w:line="259" w:lineRule="auto"/>
      </w:pPr>
    </w:p>
    <w:p w14:paraId="754B4817" w14:textId="77777777" w:rsidR="00D80636" w:rsidRDefault="00D80636" w:rsidP="00D80636">
      <w:pPr>
        <w:spacing w:after="160" w:line="259" w:lineRule="auto"/>
      </w:pPr>
    </w:p>
    <w:p w14:paraId="64199F5A" w14:textId="77777777" w:rsidR="001E6E61" w:rsidRDefault="001E6E6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0480BA33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460337CE" w14:textId="77777777" w:rsidR="00D80636" w:rsidRDefault="00D80636" w:rsidP="00E2331B">
            <w:pPr>
              <w:tabs>
                <w:tab w:val="right" w:pos="945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4B96279F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973DA4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4C895531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374F7194" w14:textId="77777777" w:rsidTr="00E2331B">
        <w:tc>
          <w:tcPr>
            <w:tcW w:w="2518" w:type="dxa"/>
            <w:shd w:val="clear" w:color="auto" w:fill="F7CAAC"/>
          </w:tcPr>
          <w:p w14:paraId="5A7ACB0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33CC1507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7A8645A8" w14:textId="77777777" w:rsidTr="00E2331B">
        <w:tc>
          <w:tcPr>
            <w:tcW w:w="2518" w:type="dxa"/>
            <w:shd w:val="clear" w:color="auto" w:fill="F7CAAC"/>
          </w:tcPr>
          <w:p w14:paraId="7DC511E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0C4CD4A4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262D47DA" w14:textId="77777777" w:rsidTr="00E2331B">
        <w:tc>
          <w:tcPr>
            <w:tcW w:w="2518" w:type="dxa"/>
            <w:shd w:val="clear" w:color="auto" w:fill="F7CAAC"/>
          </w:tcPr>
          <w:p w14:paraId="0C2B331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705308E3" w14:textId="77777777" w:rsidR="00D80636" w:rsidRDefault="00D80636" w:rsidP="00E2331B">
            <w:pPr>
              <w:jc w:val="both"/>
            </w:pPr>
            <w:r>
              <w:t>Petr Navrátil</w:t>
            </w:r>
          </w:p>
        </w:tc>
        <w:tc>
          <w:tcPr>
            <w:tcW w:w="709" w:type="dxa"/>
            <w:shd w:val="clear" w:color="auto" w:fill="F7CAAC"/>
          </w:tcPr>
          <w:p w14:paraId="3C88D40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683A787D" w14:textId="77777777" w:rsidR="00D80636" w:rsidRDefault="00D80636" w:rsidP="00E2331B">
            <w:pPr>
              <w:jc w:val="both"/>
            </w:pPr>
            <w:r>
              <w:t>Ing., Ph.D.</w:t>
            </w:r>
          </w:p>
        </w:tc>
      </w:tr>
      <w:tr w:rsidR="00D80636" w14:paraId="03E449E7" w14:textId="77777777" w:rsidTr="00E2331B">
        <w:tc>
          <w:tcPr>
            <w:tcW w:w="2518" w:type="dxa"/>
            <w:shd w:val="clear" w:color="auto" w:fill="F7CAAC"/>
          </w:tcPr>
          <w:p w14:paraId="322A340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181A2B50" w14:textId="77777777" w:rsidR="00D80636" w:rsidRDefault="00D80636" w:rsidP="00E2331B">
            <w:pPr>
              <w:jc w:val="both"/>
            </w:pPr>
            <w:r>
              <w:t>1977</w:t>
            </w:r>
          </w:p>
        </w:tc>
        <w:tc>
          <w:tcPr>
            <w:tcW w:w="1721" w:type="dxa"/>
            <w:shd w:val="clear" w:color="auto" w:fill="F7CAAC"/>
          </w:tcPr>
          <w:p w14:paraId="3EFC55D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7175A7F0" w14:textId="77777777" w:rsidR="00D80636" w:rsidRDefault="00D80636" w:rsidP="00E2331B">
            <w:pPr>
              <w:jc w:val="both"/>
            </w:pPr>
            <w:r>
              <w:t>pp</w:t>
            </w:r>
          </w:p>
        </w:tc>
        <w:tc>
          <w:tcPr>
            <w:tcW w:w="994" w:type="dxa"/>
            <w:shd w:val="clear" w:color="auto" w:fill="F7CAAC"/>
          </w:tcPr>
          <w:p w14:paraId="49B8A10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B06EA67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35B4F3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0FB4DCB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3238991A" w14:textId="77777777" w:rsidTr="00E2331B">
        <w:tc>
          <w:tcPr>
            <w:tcW w:w="5068" w:type="dxa"/>
            <w:gridSpan w:val="3"/>
            <w:shd w:val="clear" w:color="auto" w:fill="F7CAAC"/>
          </w:tcPr>
          <w:p w14:paraId="67F3DEA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11B0E424" w14:textId="77777777" w:rsidR="00D80636" w:rsidRDefault="00D80636" w:rsidP="00E2331B">
            <w:pPr>
              <w:jc w:val="both"/>
            </w:pPr>
            <w:del w:id="1494" w:author="Uzivatel" w:date="2018-11-13T08:56:00Z">
              <w:r w:rsidDel="00A608FA">
                <w:delText>pp</w:delText>
              </w:r>
            </w:del>
          </w:p>
        </w:tc>
        <w:tc>
          <w:tcPr>
            <w:tcW w:w="994" w:type="dxa"/>
            <w:shd w:val="clear" w:color="auto" w:fill="F7CAAC"/>
          </w:tcPr>
          <w:p w14:paraId="4A2CF32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978C9E1" w14:textId="77777777" w:rsidR="00D80636" w:rsidRDefault="00D80636" w:rsidP="00E2331B">
            <w:pPr>
              <w:jc w:val="both"/>
            </w:pPr>
            <w:del w:id="1495" w:author="Uzivatel" w:date="2018-11-13T08:56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69E584B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5225C38" w14:textId="77777777" w:rsidR="00D80636" w:rsidRDefault="00D80636" w:rsidP="00E2331B">
            <w:pPr>
              <w:jc w:val="both"/>
            </w:pPr>
            <w:del w:id="1496" w:author="Uzivatel" w:date="2018-11-13T08:56:00Z">
              <w:r w:rsidDel="00A608FA">
                <w:delText>N</w:delText>
              </w:r>
            </w:del>
          </w:p>
        </w:tc>
      </w:tr>
      <w:tr w:rsidR="00D80636" w14:paraId="4B3057F0" w14:textId="77777777" w:rsidTr="00E2331B">
        <w:tc>
          <w:tcPr>
            <w:tcW w:w="6060" w:type="dxa"/>
            <w:gridSpan w:val="5"/>
            <w:shd w:val="clear" w:color="auto" w:fill="F7CAAC"/>
          </w:tcPr>
          <w:p w14:paraId="40563C3C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47518FB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1F02D84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7BDFCA13" w14:textId="77777777" w:rsidTr="00E2331B">
        <w:tc>
          <w:tcPr>
            <w:tcW w:w="6060" w:type="dxa"/>
            <w:gridSpan w:val="5"/>
          </w:tcPr>
          <w:p w14:paraId="18AA6FDA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5D91B39E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39A4A1CB" w14:textId="77777777" w:rsidR="00D80636" w:rsidRDefault="00D80636" w:rsidP="00E2331B">
            <w:pPr>
              <w:jc w:val="both"/>
            </w:pPr>
          </w:p>
        </w:tc>
      </w:tr>
      <w:tr w:rsidR="00D80636" w14:paraId="7A986FDC" w14:textId="77777777" w:rsidTr="00E2331B">
        <w:tc>
          <w:tcPr>
            <w:tcW w:w="9859" w:type="dxa"/>
            <w:gridSpan w:val="11"/>
            <w:shd w:val="clear" w:color="auto" w:fill="F7CAAC"/>
          </w:tcPr>
          <w:p w14:paraId="5358393B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6A6D79FD" w14:textId="77777777" w:rsidTr="00E2331B">
        <w:trPr>
          <w:trHeight w:val="234"/>
        </w:trPr>
        <w:tc>
          <w:tcPr>
            <w:tcW w:w="9859" w:type="dxa"/>
            <w:gridSpan w:val="11"/>
            <w:tcBorders>
              <w:top w:val="nil"/>
            </w:tcBorders>
          </w:tcPr>
          <w:p w14:paraId="45084C8C" w14:textId="77777777" w:rsidR="00D80636" w:rsidRDefault="00D80636" w:rsidP="00FC2968">
            <w:pPr>
              <w:jc w:val="both"/>
            </w:pPr>
            <w:r w:rsidRPr="00300A0A">
              <w:t>Základy počítačové techniky</w:t>
            </w:r>
            <w:r>
              <w:t xml:space="preserve"> – cvičící (</w:t>
            </w:r>
            <w:r w:rsidR="00FC2968">
              <w:t>7</w:t>
            </w:r>
            <w:r>
              <w:t>0 %)</w:t>
            </w:r>
          </w:p>
        </w:tc>
      </w:tr>
      <w:tr w:rsidR="00D80636" w14:paraId="309E7ADC" w14:textId="77777777" w:rsidTr="00E2331B">
        <w:tc>
          <w:tcPr>
            <w:tcW w:w="9859" w:type="dxa"/>
            <w:gridSpan w:val="11"/>
            <w:shd w:val="clear" w:color="auto" w:fill="F7CAAC"/>
          </w:tcPr>
          <w:p w14:paraId="04EDC4AB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61A3271E" w14:textId="77777777" w:rsidTr="00E2331B">
        <w:trPr>
          <w:trHeight w:val="752"/>
        </w:trPr>
        <w:tc>
          <w:tcPr>
            <w:tcW w:w="9859" w:type="dxa"/>
            <w:gridSpan w:val="11"/>
          </w:tcPr>
          <w:p w14:paraId="4ADC203D" w14:textId="77777777" w:rsidR="00D80636" w:rsidRPr="009924D3" w:rsidRDefault="00D80636" w:rsidP="00E2331B">
            <w:pPr>
              <w:shd w:val="clear" w:color="auto" w:fill="FFFFFF"/>
              <w:rPr>
                <w:iCs/>
              </w:rPr>
            </w:pPr>
            <w:r w:rsidRPr="009924D3">
              <w:rPr>
                <w:iCs/>
              </w:rPr>
              <w:t>1996 - 2001: Vysoké učení technické v Brně, Fakulta technologická (od 1. 1. 2001</w:t>
            </w:r>
            <w:r>
              <w:rPr>
                <w:iCs/>
              </w:rPr>
              <w:t xml:space="preserve"> </w:t>
            </w:r>
            <w:r w:rsidRPr="009924D3">
              <w:rPr>
                <w:iCs/>
              </w:rPr>
              <w:t>Univerzita Tomáše Bati ve Zlíně), obor „Automatizace a řídicí technika ve spotřebním průmyslu“, (Ing.)</w:t>
            </w:r>
          </w:p>
          <w:p w14:paraId="79CDA796" w14:textId="77777777" w:rsidR="00D80636" w:rsidRDefault="00D80636" w:rsidP="00E2331B">
            <w:pPr>
              <w:shd w:val="clear" w:color="auto" w:fill="FFFFFF"/>
              <w:rPr>
                <w:b/>
              </w:rPr>
            </w:pPr>
            <w:r w:rsidRPr="009924D3">
              <w:rPr>
                <w:iCs/>
              </w:rPr>
              <w:t>2001</w:t>
            </w:r>
            <w:r>
              <w:rPr>
                <w:iCs/>
              </w:rPr>
              <w:t xml:space="preserve"> </w:t>
            </w:r>
            <w:r w:rsidRPr="009924D3">
              <w:rPr>
                <w:iCs/>
              </w:rPr>
              <w:t>-</w:t>
            </w:r>
            <w:r>
              <w:rPr>
                <w:iCs/>
              </w:rPr>
              <w:t xml:space="preserve"> </w:t>
            </w:r>
            <w:r w:rsidRPr="009924D3">
              <w:rPr>
                <w:iCs/>
              </w:rPr>
              <w:t>2007: Univerzita Tomáše Bati ve Zlíně, Fakulta aplikované informatiky, obor „Technická kybernetika“, (Ph.D.)</w:t>
            </w:r>
          </w:p>
        </w:tc>
      </w:tr>
      <w:tr w:rsidR="00D80636" w14:paraId="3ACF2B4C" w14:textId="77777777" w:rsidTr="00E2331B">
        <w:tc>
          <w:tcPr>
            <w:tcW w:w="9859" w:type="dxa"/>
            <w:gridSpan w:val="11"/>
            <w:shd w:val="clear" w:color="auto" w:fill="F7CAAC"/>
          </w:tcPr>
          <w:p w14:paraId="4B208D0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80636" w14:paraId="4EE938C1" w14:textId="77777777" w:rsidTr="00E2331B">
        <w:trPr>
          <w:trHeight w:val="737"/>
        </w:trPr>
        <w:tc>
          <w:tcPr>
            <w:tcW w:w="9859" w:type="dxa"/>
            <w:gridSpan w:val="11"/>
          </w:tcPr>
          <w:p w14:paraId="38BCCFB6" w14:textId="77777777" w:rsidR="00D80636" w:rsidRPr="007F16CA" w:rsidRDefault="00D80636" w:rsidP="00E2331B">
            <w:pPr>
              <w:shd w:val="clear" w:color="auto" w:fill="FFFFFF"/>
            </w:pPr>
            <w:r w:rsidRPr="007F16CA">
              <w:t>2004 - 2007: Univerzita Tomáše Bati ve Zlíně, Fakulta aplikované informatiky, Ústav řízení procesů (do 31. 12. 2005 UTB ve Zlíně, Fakulta technologická, Institut řízení procesů a aplikované informatiky), asistent</w:t>
            </w:r>
          </w:p>
          <w:p w14:paraId="3E794F6F" w14:textId="77777777" w:rsidR="00D80636" w:rsidRDefault="00D80636" w:rsidP="00E2331B">
            <w:pPr>
              <w:shd w:val="clear" w:color="auto" w:fill="FFFFFF"/>
            </w:pPr>
            <w:r w:rsidRPr="007F16CA">
              <w:t>2007 - dosud: Univerzita Tomáše Bati ve Zlíně, Fakulta aplikované informatiky, Ústav řízení procesů, odborný asistent</w:t>
            </w:r>
          </w:p>
        </w:tc>
      </w:tr>
      <w:tr w:rsidR="00D80636" w14:paraId="184788DC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64331F60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19596539" w14:textId="77777777" w:rsidTr="00E2331B">
        <w:trPr>
          <w:trHeight w:val="396"/>
        </w:trPr>
        <w:tc>
          <w:tcPr>
            <w:tcW w:w="9859" w:type="dxa"/>
            <w:gridSpan w:val="11"/>
          </w:tcPr>
          <w:p w14:paraId="0B5A1161" w14:textId="77777777" w:rsidR="00D80636" w:rsidRDefault="00D80636" w:rsidP="00E2331B">
            <w:pPr>
              <w:jc w:val="both"/>
            </w:pPr>
            <w:r>
              <w:t>Od roku 2004 vedoucí úspěšně obhájených 31 bakalářských a 6 diplomových prací.</w:t>
            </w:r>
          </w:p>
        </w:tc>
      </w:tr>
      <w:tr w:rsidR="00D80636" w14:paraId="582F8909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58CEAEA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A1CD71E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1F757803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889C3F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1529175F" w14:textId="77777777" w:rsidTr="00E2331B">
        <w:trPr>
          <w:cantSplit/>
        </w:trPr>
        <w:tc>
          <w:tcPr>
            <w:tcW w:w="3347" w:type="dxa"/>
            <w:gridSpan w:val="2"/>
          </w:tcPr>
          <w:p w14:paraId="32A90200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18BE8AC7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60DEA06D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57BD4EE9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14892E45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6DC0B693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2EDD80E3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647255A0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114BCB39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23BFF2FF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15D9D75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3" w:type="dxa"/>
            <w:vMerge w:val="restart"/>
          </w:tcPr>
          <w:p w14:paraId="6126C8A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4" w:type="dxa"/>
            <w:vMerge w:val="restart"/>
          </w:tcPr>
          <w:p w14:paraId="27EC49F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80636" w14:paraId="4DAEF33E" w14:textId="77777777" w:rsidTr="00E2331B">
        <w:trPr>
          <w:trHeight w:val="205"/>
        </w:trPr>
        <w:tc>
          <w:tcPr>
            <w:tcW w:w="3347" w:type="dxa"/>
            <w:gridSpan w:val="2"/>
          </w:tcPr>
          <w:p w14:paraId="02A6523F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41ADDCD4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45FD95B9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2C65A97C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5323B444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1BC773B7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33919A4F" w14:textId="77777777" w:rsidTr="00E2331B">
        <w:tc>
          <w:tcPr>
            <w:tcW w:w="9859" w:type="dxa"/>
            <w:gridSpan w:val="11"/>
            <w:shd w:val="clear" w:color="auto" w:fill="F7CAAC"/>
          </w:tcPr>
          <w:p w14:paraId="4BB6817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5F2BAD98" w14:textId="77777777" w:rsidTr="00E2331B">
        <w:trPr>
          <w:trHeight w:val="2347"/>
        </w:trPr>
        <w:tc>
          <w:tcPr>
            <w:tcW w:w="9859" w:type="dxa"/>
            <w:gridSpan w:val="11"/>
          </w:tcPr>
          <w:p w14:paraId="73D987A3" w14:textId="77777777" w:rsidR="00D80636" w:rsidRPr="00881AE6" w:rsidRDefault="00D80636" w:rsidP="00E2331B">
            <w:pPr>
              <w:jc w:val="both"/>
            </w:pPr>
            <w:r w:rsidRPr="00C50794">
              <w:rPr>
                <w:b/>
                <w:bCs/>
                <w:caps/>
              </w:rPr>
              <w:t>Navrátil</w:t>
            </w:r>
            <w:r w:rsidRPr="00C50794">
              <w:rPr>
                <w:b/>
                <w:caps/>
              </w:rPr>
              <w:t>, </w:t>
            </w:r>
            <w:r w:rsidRPr="00C50794">
              <w:rPr>
                <w:b/>
                <w:bCs/>
                <w:caps/>
              </w:rPr>
              <w:t xml:space="preserve">P., </w:t>
            </w:r>
            <w:r w:rsidRPr="00C50794">
              <w:rPr>
                <w:b/>
                <w:caps/>
              </w:rPr>
              <w:t>(50</w:t>
            </w:r>
            <w:r>
              <w:rPr>
                <w:b/>
                <w:caps/>
              </w:rPr>
              <w:t xml:space="preserve"> %)</w:t>
            </w:r>
            <w:r w:rsidRPr="00C50794">
              <w:rPr>
                <w:caps/>
              </w:rPr>
              <w:t>; </w:t>
            </w:r>
            <w:r w:rsidRPr="00C50794">
              <w:rPr>
                <w:bCs/>
                <w:caps/>
              </w:rPr>
              <w:t>Ivanka</w:t>
            </w:r>
            <w:r w:rsidRPr="00C50794">
              <w:rPr>
                <w:caps/>
              </w:rPr>
              <w:t>, </w:t>
            </w:r>
            <w:r w:rsidRPr="00C50794">
              <w:rPr>
                <w:bCs/>
                <w:caps/>
              </w:rPr>
              <w:t>J</w:t>
            </w:r>
            <w:r w:rsidRPr="00881AE6">
              <w:t>.</w:t>
            </w:r>
            <w:r>
              <w:t>,</w:t>
            </w:r>
            <w:r w:rsidRPr="00881AE6">
              <w:t xml:space="preserve"> Laboratory Robotic Systems for the Security Industry. In </w:t>
            </w:r>
            <w:r w:rsidRPr="00881AE6">
              <w:rPr>
                <w:i/>
                <w:iCs/>
              </w:rPr>
              <w:t>Proceedings of teh 2014 International conference on Applied Mathematics, Computational Science and Engineering</w:t>
            </w:r>
            <w:r w:rsidRPr="00881AE6">
              <w:t>. Craiova : Europment, 2014, s. 213-220. ISBN 978-1-61804-246-0.</w:t>
            </w:r>
          </w:p>
          <w:p w14:paraId="7B35683B" w14:textId="77777777" w:rsidR="00D80636" w:rsidRPr="00881AE6" w:rsidRDefault="00D80636" w:rsidP="00E2331B">
            <w:pPr>
              <w:jc w:val="both"/>
            </w:pPr>
            <w:r w:rsidRPr="00C50794">
              <w:rPr>
                <w:b/>
                <w:caps/>
              </w:rPr>
              <w:t>Navrátil, P., (50</w:t>
            </w:r>
            <w:r>
              <w:rPr>
                <w:b/>
                <w:caps/>
              </w:rPr>
              <w:t xml:space="preserve"> %)</w:t>
            </w:r>
            <w:r w:rsidRPr="00C50794">
              <w:rPr>
                <w:caps/>
              </w:rPr>
              <w:t>; J</w:t>
            </w:r>
            <w:r>
              <w:rPr>
                <w:caps/>
              </w:rPr>
              <w:t>.,</w:t>
            </w:r>
            <w:r w:rsidRPr="00C50794">
              <w:rPr>
                <w:caps/>
              </w:rPr>
              <w:t xml:space="preserve"> Ivanka.</w:t>
            </w:r>
            <w:r w:rsidRPr="00881AE6">
              <w:t xml:space="preserve"> Recursive estimation algorithms in Matlab &amp; Simulink development environment. </w:t>
            </w:r>
            <w:r w:rsidRPr="00881AE6">
              <w:rPr>
                <w:i/>
                <w:iCs/>
                <w:bdr w:val="none" w:sz="0" w:space="0" w:color="auto" w:frame="1"/>
              </w:rPr>
              <w:t>WSEAS Transactions on Computers</w:t>
            </w:r>
            <w:r w:rsidRPr="00881AE6">
              <w:t> [online]. 2014, vol. 13, s. 691-702. [cit. 2018-07-02]. ISSN 1109-2750.</w:t>
            </w:r>
          </w:p>
          <w:p w14:paraId="4AEC8E8D" w14:textId="77777777" w:rsidR="00D80636" w:rsidRPr="00881AE6" w:rsidRDefault="00D80636" w:rsidP="00E2331B">
            <w:pPr>
              <w:jc w:val="both"/>
            </w:pPr>
            <w:r w:rsidRPr="00C50794">
              <w:rPr>
                <w:b/>
                <w:caps/>
              </w:rPr>
              <w:t>Navrátil, P.</w:t>
            </w:r>
            <w:r>
              <w:rPr>
                <w:caps/>
              </w:rPr>
              <w:t>,</w:t>
            </w:r>
            <w:r w:rsidRPr="00881AE6">
              <w:t>. Identification and control of nonlinear laboratory model Amira DR 300. </w:t>
            </w:r>
            <w:r w:rsidRPr="00881AE6">
              <w:rPr>
                <w:i/>
                <w:iCs/>
                <w:bdr w:val="none" w:sz="0" w:space="0" w:color="auto" w:frame="1"/>
              </w:rPr>
              <w:t>Applied Mechanics and Materials</w:t>
            </w:r>
            <w:r w:rsidRPr="00881AE6">
              <w:t> [online]. 2014, vol. 611, s. 284-293. [cit. 2018-07-02]. ISSN 1660-9336.</w:t>
            </w:r>
          </w:p>
          <w:p w14:paraId="70259F72" w14:textId="77777777" w:rsidR="00D80636" w:rsidRPr="00881AE6" w:rsidRDefault="00D80636" w:rsidP="00E2331B">
            <w:pPr>
              <w:jc w:val="both"/>
            </w:pPr>
            <w:r w:rsidRPr="00C50794">
              <w:rPr>
                <w:b/>
                <w:bCs/>
                <w:caps/>
              </w:rPr>
              <w:t>Navrátil</w:t>
            </w:r>
            <w:r w:rsidRPr="00C50794">
              <w:rPr>
                <w:b/>
                <w:caps/>
              </w:rPr>
              <w:t xml:space="preserve">, </w:t>
            </w:r>
            <w:r w:rsidRPr="00C50794">
              <w:rPr>
                <w:b/>
                <w:bCs/>
                <w:caps/>
              </w:rPr>
              <w:t>P.,</w:t>
            </w:r>
            <w:r w:rsidRPr="00C50794">
              <w:rPr>
                <w:bCs/>
                <w:caps/>
              </w:rPr>
              <w:t xml:space="preserve"> </w:t>
            </w:r>
            <w:r w:rsidRPr="00C50794">
              <w:rPr>
                <w:caps/>
              </w:rPr>
              <w:t>(50</w:t>
            </w:r>
            <w:r>
              <w:rPr>
                <w:caps/>
              </w:rPr>
              <w:t xml:space="preserve"> %)</w:t>
            </w:r>
            <w:r w:rsidRPr="00C50794">
              <w:rPr>
                <w:caps/>
              </w:rPr>
              <w:t xml:space="preserve">; </w:t>
            </w:r>
            <w:r w:rsidRPr="00C50794">
              <w:rPr>
                <w:bCs/>
                <w:caps/>
              </w:rPr>
              <w:t>Ivanka</w:t>
            </w:r>
            <w:r w:rsidRPr="00C50794">
              <w:rPr>
                <w:caps/>
              </w:rPr>
              <w:t xml:space="preserve">, </w:t>
            </w:r>
            <w:r w:rsidRPr="00C50794">
              <w:rPr>
                <w:bCs/>
                <w:caps/>
              </w:rPr>
              <w:t>J</w:t>
            </w:r>
            <w:r w:rsidRPr="00C50794">
              <w:rPr>
                <w:caps/>
              </w:rPr>
              <w:t>.</w:t>
            </w:r>
            <w:r w:rsidRPr="00881AE6">
              <w:t xml:space="preserve"> Multiestimation Scheme for Identification and Adaptive Control of Nonlinear Laboratory Model DTS200. </w:t>
            </w:r>
            <w:r w:rsidRPr="00881AE6">
              <w:rPr>
                <w:i/>
                <w:iCs/>
              </w:rPr>
              <w:t>Applied Mechanics and Materials</w:t>
            </w:r>
            <w:r w:rsidRPr="00881AE6">
              <w:t>, 2015, roč. 2, č. 816, s. 451-460. ISSN 1660-9336</w:t>
            </w:r>
          </w:p>
          <w:p w14:paraId="6E62CBA7" w14:textId="77777777" w:rsidR="00D80636" w:rsidRDefault="00D80636" w:rsidP="00E2331B">
            <w:pPr>
              <w:jc w:val="both"/>
              <w:rPr>
                <w:b/>
              </w:rPr>
            </w:pPr>
            <w:r w:rsidRPr="00C50794">
              <w:rPr>
                <w:b/>
                <w:bCs/>
                <w:caps/>
              </w:rPr>
              <w:t>Navrátil</w:t>
            </w:r>
            <w:r w:rsidRPr="00C50794">
              <w:rPr>
                <w:b/>
                <w:caps/>
              </w:rPr>
              <w:t xml:space="preserve">, </w:t>
            </w:r>
            <w:r w:rsidRPr="00C50794">
              <w:rPr>
                <w:b/>
                <w:bCs/>
                <w:caps/>
              </w:rPr>
              <w:t>P.,</w:t>
            </w:r>
            <w:r w:rsidRPr="00C50794">
              <w:rPr>
                <w:bCs/>
                <w:caps/>
              </w:rPr>
              <w:t xml:space="preserve"> </w:t>
            </w:r>
            <w:r w:rsidRPr="00C50794">
              <w:rPr>
                <w:caps/>
              </w:rPr>
              <w:t>(50</w:t>
            </w:r>
            <w:r>
              <w:rPr>
                <w:caps/>
              </w:rPr>
              <w:t xml:space="preserve"> %)</w:t>
            </w:r>
            <w:r w:rsidRPr="00C50794">
              <w:rPr>
                <w:caps/>
              </w:rPr>
              <w:t xml:space="preserve">; </w:t>
            </w:r>
            <w:r w:rsidRPr="00C50794">
              <w:rPr>
                <w:bCs/>
                <w:caps/>
              </w:rPr>
              <w:t>Ivanka</w:t>
            </w:r>
            <w:r w:rsidRPr="00C50794">
              <w:rPr>
                <w:caps/>
              </w:rPr>
              <w:t xml:space="preserve">, </w:t>
            </w:r>
            <w:r w:rsidRPr="00C50794">
              <w:rPr>
                <w:bCs/>
                <w:caps/>
              </w:rPr>
              <w:t>J</w:t>
            </w:r>
            <w:r w:rsidRPr="00C50794">
              <w:rPr>
                <w:caps/>
              </w:rPr>
              <w:t>.</w:t>
            </w:r>
            <w:r w:rsidRPr="00881AE6">
              <w:t xml:space="preserve"> Normalizační proces s využitím Daugmanove metody a Houghove transformace biometrické analýzy duhovky. </w:t>
            </w:r>
            <w:r w:rsidRPr="00881AE6">
              <w:rPr>
                <w:i/>
                <w:iCs/>
              </w:rPr>
              <w:t>Alarm security magazín</w:t>
            </w:r>
            <w:r w:rsidRPr="00881AE6">
              <w:t>, 2015, roč. XVII, č. 3, s. 14-17. ISSN 1335-504X.</w:t>
            </w:r>
          </w:p>
        </w:tc>
      </w:tr>
      <w:tr w:rsidR="00D80636" w14:paraId="4B8E6742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29AF77A9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80636" w14:paraId="22C94F68" w14:textId="77777777" w:rsidTr="00E2331B">
        <w:trPr>
          <w:trHeight w:val="328"/>
        </w:trPr>
        <w:tc>
          <w:tcPr>
            <w:tcW w:w="9859" w:type="dxa"/>
            <w:gridSpan w:val="11"/>
          </w:tcPr>
          <w:p w14:paraId="311C3927" w14:textId="77777777" w:rsidR="00D80636" w:rsidRDefault="00D80636" w:rsidP="00E2331B">
            <w:pPr>
              <w:rPr>
                <w:b/>
              </w:rPr>
            </w:pPr>
            <w:r>
              <w:rPr>
                <w:lang w:val="sk-SK"/>
              </w:rPr>
              <w:t xml:space="preserve">04 – 06/2003: </w:t>
            </w:r>
            <w:r w:rsidRPr="009D3BE2">
              <w:rPr>
                <w:lang w:val="sk-SK"/>
              </w:rPr>
              <w:t>University of Applied Science Cologne, Německo, (3-měsíční studijní pobyt)</w:t>
            </w:r>
          </w:p>
        </w:tc>
      </w:tr>
      <w:tr w:rsidR="00D80636" w14:paraId="68FD7653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1FF8122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0ADC9BE4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C551EC4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788A3418" w14:textId="77777777" w:rsidR="00D80636" w:rsidRDefault="00D80636" w:rsidP="00E2331B">
            <w:pPr>
              <w:jc w:val="both"/>
            </w:pPr>
          </w:p>
        </w:tc>
      </w:tr>
    </w:tbl>
    <w:p w14:paraId="5EB146DC" w14:textId="77777777" w:rsidR="00D80636" w:rsidRDefault="00D80636" w:rsidP="00D80636">
      <w:pPr>
        <w:spacing w:after="160" w:line="259" w:lineRule="auto"/>
      </w:pPr>
    </w:p>
    <w:p w14:paraId="51F857AA" w14:textId="77777777" w:rsidR="00D80636" w:rsidRDefault="00D80636" w:rsidP="00D80636">
      <w:pPr>
        <w:spacing w:after="160" w:line="259" w:lineRule="auto"/>
      </w:pPr>
    </w:p>
    <w:p w14:paraId="3F47E442" w14:textId="77777777" w:rsidR="00D80636" w:rsidRDefault="00D80636" w:rsidP="00D80636">
      <w:pPr>
        <w:spacing w:after="160" w:line="259" w:lineRule="auto"/>
      </w:pPr>
    </w:p>
    <w:p w14:paraId="440C871A" w14:textId="77777777" w:rsidR="00D80636" w:rsidRDefault="00D80636" w:rsidP="00D80636">
      <w:pPr>
        <w:spacing w:after="160" w:line="259" w:lineRule="auto"/>
      </w:pPr>
    </w:p>
    <w:p w14:paraId="2FA7C318" w14:textId="77777777" w:rsidR="00D80636" w:rsidRDefault="00D80636" w:rsidP="00D80636">
      <w:pPr>
        <w:spacing w:after="160" w:line="259" w:lineRule="auto"/>
      </w:pPr>
    </w:p>
    <w:p w14:paraId="51F4309B" w14:textId="77777777" w:rsidR="00D80636" w:rsidRDefault="00D80636" w:rsidP="00D80636">
      <w:pPr>
        <w:spacing w:after="160" w:line="259" w:lineRule="auto"/>
      </w:pPr>
    </w:p>
    <w:p w14:paraId="1FF98FB0" w14:textId="77777777" w:rsidR="00D80636" w:rsidRDefault="00D80636" w:rsidP="00D80636">
      <w:pPr>
        <w:spacing w:after="160" w:line="259" w:lineRule="auto"/>
      </w:pPr>
    </w:p>
    <w:p w14:paraId="440A238F" w14:textId="77777777" w:rsidR="00B32421" w:rsidRDefault="00B3242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1484BF92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54030FDF" w14:textId="77777777" w:rsidR="00D80636" w:rsidRDefault="00D80636" w:rsidP="00E2331B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00C967BF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3B60A8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39BF73C7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43C577E8" w14:textId="77777777" w:rsidTr="00E2331B">
        <w:tc>
          <w:tcPr>
            <w:tcW w:w="2518" w:type="dxa"/>
            <w:shd w:val="clear" w:color="auto" w:fill="F7CAAC"/>
          </w:tcPr>
          <w:p w14:paraId="499DC4A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448F2D31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39FEBE1D" w14:textId="77777777" w:rsidTr="00E2331B">
        <w:tc>
          <w:tcPr>
            <w:tcW w:w="2518" w:type="dxa"/>
            <w:shd w:val="clear" w:color="auto" w:fill="F7CAAC"/>
          </w:tcPr>
          <w:p w14:paraId="0995E79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56E212F9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7E8CEC1B" w14:textId="77777777" w:rsidTr="00E2331B">
        <w:tc>
          <w:tcPr>
            <w:tcW w:w="2518" w:type="dxa"/>
            <w:shd w:val="clear" w:color="auto" w:fill="F7CAAC"/>
          </w:tcPr>
          <w:p w14:paraId="7CD0285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58A86839" w14:textId="77777777" w:rsidR="00D80636" w:rsidRDefault="00D80636" w:rsidP="00E2331B">
            <w:pPr>
              <w:jc w:val="both"/>
            </w:pPr>
            <w:r>
              <w:t xml:space="preserve">Zdenka </w:t>
            </w:r>
            <w:bookmarkStart w:id="1497" w:name="aProkopova"/>
            <w:r>
              <w:t>Prokopová</w:t>
            </w:r>
            <w:bookmarkEnd w:id="1497"/>
          </w:p>
        </w:tc>
        <w:tc>
          <w:tcPr>
            <w:tcW w:w="709" w:type="dxa"/>
            <w:shd w:val="clear" w:color="auto" w:fill="F7CAAC"/>
          </w:tcPr>
          <w:p w14:paraId="4FB32BA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279E4A16" w14:textId="77777777" w:rsidR="00D80636" w:rsidRDefault="00D80636" w:rsidP="00E2331B">
            <w:pPr>
              <w:jc w:val="both"/>
            </w:pPr>
            <w:r>
              <w:t>doc. Ing. CSc.</w:t>
            </w:r>
          </w:p>
        </w:tc>
      </w:tr>
      <w:tr w:rsidR="00D80636" w14:paraId="4EF47AFC" w14:textId="77777777" w:rsidTr="00E2331B">
        <w:tc>
          <w:tcPr>
            <w:tcW w:w="2518" w:type="dxa"/>
            <w:shd w:val="clear" w:color="auto" w:fill="F7CAAC"/>
          </w:tcPr>
          <w:p w14:paraId="7F4AB7E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707DE890" w14:textId="77777777" w:rsidR="00D80636" w:rsidRDefault="00D80636" w:rsidP="00E2331B">
            <w:pPr>
              <w:jc w:val="both"/>
            </w:pPr>
            <w:r>
              <w:t>1965</w:t>
            </w:r>
          </w:p>
        </w:tc>
        <w:tc>
          <w:tcPr>
            <w:tcW w:w="1721" w:type="dxa"/>
            <w:shd w:val="clear" w:color="auto" w:fill="F7CAAC"/>
          </w:tcPr>
          <w:p w14:paraId="294FDFD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784A0002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49EF379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933DD23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55B786A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CB53663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6115D21D" w14:textId="77777777" w:rsidTr="00E2331B">
        <w:tc>
          <w:tcPr>
            <w:tcW w:w="5068" w:type="dxa"/>
            <w:gridSpan w:val="3"/>
            <w:shd w:val="clear" w:color="auto" w:fill="F7CAAC"/>
          </w:tcPr>
          <w:p w14:paraId="141EFBA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03A9E56E" w14:textId="77777777" w:rsidR="00D80636" w:rsidRDefault="00D80636" w:rsidP="00E2331B">
            <w:pPr>
              <w:jc w:val="both"/>
            </w:pPr>
            <w:del w:id="1498" w:author="Uzivatel" w:date="2018-11-13T08:57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27D36EA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549A1C9" w14:textId="77777777" w:rsidR="00D80636" w:rsidRDefault="00D80636" w:rsidP="00E2331B">
            <w:pPr>
              <w:jc w:val="both"/>
            </w:pPr>
            <w:del w:id="1499" w:author="Uzivatel" w:date="2018-11-13T08:57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24D08C0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F992463" w14:textId="77777777" w:rsidR="00D80636" w:rsidRDefault="00D80636" w:rsidP="00E2331B">
            <w:pPr>
              <w:jc w:val="both"/>
            </w:pPr>
            <w:del w:id="1500" w:author="Uzivatel" w:date="2018-11-13T08:57:00Z">
              <w:r w:rsidDel="00A608FA">
                <w:delText>N</w:delText>
              </w:r>
            </w:del>
          </w:p>
        </w:tc>
      </w:tr>
      <w:tr w:rsidR="00D80636" w14:paraId="4E3A5BC3" w14:textId="77777777" w:rsidTr="00E2331B">
        <w:tc>
          <w:tcPr>
            <w:tcW w:w="6060" w:type="dxa"/>
            <w:gridSpan w:val="5"/>
            <w:shd w:val="clear" w:color="auto" w:fill="F7CAAC"/>
          </w:tcPr>
          <w:p w14:paraId="1D2A8EF5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04BB207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19D9A92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21FD8636" w14:textId="77777777" w:rsidTr="00E2331B">
        <w:tc>
          <w:tcPr>
            <w:tcW w:w="6060" w:type="dxa"/>
            <w:gridSpan w:val="5"/>
          </w:tcPr>
          <w:p w14:paraId="2FDF1C96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1D586AAE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640153ED" w14:textId="77777777" w:rsidR="00D80636" w:rsidRDefault="00D80636" w:rsidP="00E2331B">
            <w:pPr>
              <w:jc w:val="both"/>
            </w:pPr>
          </w:p>
        </w:tc>
      </w:tr>
      <w:tr w:rsidR="00D80636" w14:paraId="62C42573" w14:textId="77777777" w:rsidTr="00E2331B">
        <w:tc>
          <w:tcPr>
            <w:tcW w:w="9859" w:type="dxa"/>
            <w:gridSpan w:val="11"/>
            <w:shd w:val="clear" w:color="auto" w:fill="F7CAAC"/>
          </w:tcPr>
          <w:p w14:paraId="16129AAA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6778B3E8" w14:textId="77777777" w:rsidTr="00E2331B">
        <w:trPr>
          <w:trHeight w:val="212"/>
        </w:trPr>
        <w:tc>
          <w:tcPr>
            <w:tcW w:w="9859" w:type="dxa"/>
            <w:gridSpan w:val="11"/>
            <w:tcBorders>
              <w:top w:val="nil"/>
            </w:tcBorders>
          </w:tcPr>
          <w:p w14:paraId="19DDA7BD" w14:textId="77777777" w:rsidR="00D80636" w:rsidRDefault="00D80636" w:rsidP="00FC2968">
            <w:pPr>
              <w:jc w:val="both"/>
            </w:pPr>
            <w:r>
              <w:t>Databázové systémy</w:t>
            </w:r>
            <w:r w:rsidR="00441102">
              <w:t xml:space="preserve"> – garant, přednášející</w:t>
            </w:r>
            <w:r w:rsidR="00FC2968">
              <w:t xml:space="preserve"> </w:t>
            </w:r>
            <w:r w:rsidR="00441102">
              <w:t>(100 %)</w:t>
            </w:r>
          </w:p>
        </w:tc>
      </w:tr>
      <w:tr w:rsidR="00D80636" w14:paraId="76A8C64E" w14:textId="77777777" w:rsidTr="00E2331B">
        <w:tc>
          <w:tcPr>
            <w:tcW w:w="9859" w:type="dxa"/>
            <w:gridSpan w:val="11"/>
            <w:shd w:val="clear" w:color="auto" w:fill="F7CAAC"/>
          </w:tcPr>
          <w:p w14:paraId="1C9AB89B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79FDF444" w14:textId="77777777" w:rsidTr="00E2331B">
        <w:trPr>
          <w:trHeight w:val="986"/>
        </w:trPr>
        <w:tc>
          <w:tcPr>
            <w:tcW w:w="9859" w:type="dxa"/>
            <w:gridSpan w:val="11"/>
          </w:tcPr>
          <w:p w14:paraId="43CCA0C9" w14:textId="77777777" w:rsidR="00D80636" w:rsidRPr="009D3BE2" w:rsidRDefault="00D80636" w:rsidP="00E2331B">
            <w:pPr>
              <w:jc w:val="both"/>
            </w:pPr>
            <w:r w:rsidRPr="009D3BE2">
              <w:t>19</w:t>
            </w:r>
            <w:r>
              <w:t>83</w:t>
            </w:r>
            <w:r w:rsidRPr="009D3BE2">
              <w:t xml:space="preserve"> – </w:t>
            </w:r>
            <w:r>
              <w:t>1988</w:t>
            </w:r>
            <w:r w:rsidRPr="009D3BE2">
              <w:t xml:space="preserve">: </w:t>
            </w:r>
            <w:r>
              <w:t>SVŠT v</w:t>
            </w:r>
            <w:r w:rsidRPr="009D3BE2">
              <w:t xml:space="preserve"> </w:t>
            </w:r>
            <w:r>
              <w:t>Bratislavě</w:t>
            </w:r>
            <w:r w:rsidRPr="009D3BE2">
              <w:t xml:space="preserve">, Fakulta </w:t>
            </w:r>
            <w:r>
              <w:t>chemickotechnologická</w:t>
            </w:r>
            <w:r w:rsidRPr="009D3BE2">
              <w:t>, obor „</w:t>
            </w:r>
            <w:r w:rsidRPr="00FF12ED">
              <w:rPr>
                <w:lang w:val="sk-SK"/>
              </w:rPr>
              <w:t>Automatizované systémy riadenia chemických a potravinárskych výrob</w:t>
            </w:r>
            <w:r w:rsidRPr="009D3BE2">
              <w:t>“, (Ing.)</w:t>
            </w:r>
          </w:p>
          <w:p w14:paraId="1C412201" w14:textId="77777777" w:rsidR="00D80636" w:rsidRPr="009D3BE2" w:rsidRDefault="00D80636" w:rsidP="00E2331B">
            <w:pPr>
              <w:jc w:val="both"/>
            </w:pPr>
            <w:r>
              <w:t>1990</w:t>
            </w:r>
            <w:r w:rsidRPr="009D3BE2">
              <w:t xml:space="preserve"> – </w:t>
            </w:r>
            <w:r>
              <w:t>1994</w:t>
            </w:r>
            <w:r w:rsidRPr="009D3BE2">
              <w:t xml:space="preserve">: </w:t>
            </w:r>
            <w:r>
              <w:t>STU v</w:t>
            </w:r>
            <w:r w:rsidRPr="009D3BE2">
              <w:t xml:space="preserve"> </w:t>
            </w:r>
            <w:r>
              <w:t>Bratislavě</w:t>
            </w:r>
            <w:r w:rsidRPr="009D3BE2">
              <w:t xml:space="preserve">, Fakulta </w:t>
            </w:r>
            <w:r>
              <w:t>chemickotechnologická</w:t>
            </w:r>
            <w:r w:rsidRPr="009D3BE2">
              <w:t>, obor „Technická kybernetika“, (</w:t>
            </w:r>
            <w:r>
              <w:t>CSc</w:t>
            </w:r>
            <w:r w:rsidRPr="009D3BE2">
              <w:t>.)</w:t>
            </w:r>
          </w:p>
          <w:p w14:paraId="09C231D2" w14:textId="77777777" w:rsidR="00D80636" w:rsidRPr="00C660F8" w:rsidRDefault="00D80636" w:rsidP="00E2331B">
            <w:pPr>
              <w:jc w:val="both"/>
            </w:pPr>
            <w:del w:id="1501" w:author="Uzivatel" w:date="2018-11-13T09:02:00Z">
              <w:r w:rsidDel="00C8781B">
                <w:delText>2008:</w:delText>
              </w:r>
              <w:r w:rsidRPr="009D3BE2" w:rsidDel="00C8781B">
                <w:delText xml:space="preserve"> UTB ve Zlíně, Fakulta aplikované informatiky, obor „Ř</w:delText>
              </w:r>
              <w:r w:rsidDel="00C8781B">
                <w:delText>ízení strojů a procesů“, (doc.)</w:delText>
              </w:r>
            </w:del>
          </w:p>
        </w:tc>
      </w:tr>
      <w:tr w:rsidR="00D80636" w14:paraId="162B2B02" w14:textId="77777777" w:rsidTr="00E2331B">
        <w:tc>
          <w:tcPr>
            <w:tcW w:w="9859" w:type="dxa"/>
            <w:gridSpan w:val="11"/>
            <w:shd w:val="clear" w:color="auto" w:fill="F7CAAC"/>
          </w:tcPr>
          <w:p w14:paraId="1E90D0A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34A0C17A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20DC99C7" w14:textId="77777777" w:rsidTr="00E2331B">
        <w:trPr>
          <w:trHeight w:val="1090"/>
        </w:trPr>
        <w:tc>
          <w:tcPr>
            <w:tcW w:w="9859" w:type="dxa"/>
            <w:gridSpan w:val="11"/>
          </w:tcPr>
          <w:p w14:paraId="111D9C5C" w14:textId="77777777" w:rsidR="00D80636" w:rsidRDefault="00D80636" w:rsidP="00E2331B">
            <w:pPr>
              <w:jc w:val="both"/>
            </w:pPr>
            <w:r w:rsidRPr="00C2702C">
              <w:t>1988</w:t>
            </w:r>
            <w:r w:rsidRPr="009D3BE2">
              <w:t xml:space="preserve"> – </w:t>
            </w:r>
            <w:r w:rsidRPr="00C2702C">
              <w:t>1990</w:t>
            </w:r>
            <w:r>
              <w:t>:</w:t>
            </w:r>
            <w:r w:rsidRPr="00C2702C">
              <w:tab/>
              <w:t xml:space="preserve">SVŠT Bratislava, </w:t>
            </w:r>
            <w:r w:rsidRPr="009D3BE2">
              <w:t xml:space="preserve">Fakulta </w:t>
            </w:r>
            <w:r>
              <w:t>chemickotechnologická</w:t>
            </w:r>
            <w:r w:rsidRPr="00C2702C">
              <w:t xml:space="preserve">, </w:t>
            </w:r>
            <w:r w:rsidRPr="00C2702C">
              <w:rPr>
                <w:lang w:val="sk-SK"/>
              </w:rPr>
              <w:t>Katedra automatizácie</w:t>
            </w:r>
            <w:r w:rsidRPr="00C2702C">
              <w:t xml:space="preserve"> - studijní pobyt</w:t>
            </w:r>
          </w:p>
          <w:p w14:paraId="3804247A" w14:textId="77777777" w:rsidR="00D80636" w:rsidRDefault="00D80636" w:rsidP="00E2331B">
            <w:pPr>
              <w:jc w:val="both"/>
            </w:pPr>
            <w:r>
              <w:t>1994</w:t>
            </w:r>
            <w:r w:rsidRPr="009D3BE2">
              <w:t xml:space="preserve"> – </w:t>
            </w:r>
            <w:r>
              <w:t>1995:</w:t>
            </w:r>
            <w:r>
              <w:tab/>
              <w:t>Datalock a.s., Bratislava - programátor-analytik databázových systémů</w:t>
            </w:r>
          </w:p>
          <w:p w14:paraId="11F838DC" w14:textId="77777777" w:rsidR="00D80636" w:rsidRDefault="00D80636" w:rsidP="00E2331B">
            <w:pPr>
              <w:jc w:val="both"/>
            </w:pPr>
            <w:r>
              <w:t>1995</w:t>
            </w:r>
            <w:r w:rsidRPr="009D3BE2">
              <w:t xml:space="preserve"> – </w:t>
            </w:r>
            <w:r>
              <w:t>2000:</w:t>
            </w:r>
            <w:r>
              <w:tab/>
              <w:t>VUT v Brně, Fakulta technologická ve Zlíně, KAŘT, odborná asistentka</w:t>
            </w:r>
          </w:p>
          <w:p w14:paraId="7AAA0FE8" w14:textId="77777777" w:rsidR="00D80636" w:rsidRDefault="00D80636" w:rsidP="00E2331B">
            <w:pPr>
              <w:jc w:val="both"/>
            </w:pPr>
            <w:r>
              <w:t>2001</w:t>
            </w:r>
            <w:r w:rsidRPr="009D3BE2">
              <w:t xml:space="preserve"> – </w:t>
            </w:r>
            <w:r>
              <w:t>2007:</w:t>
            </w:r>
            <w:r>
              <w:tab/>
              <w:t>UTB ve Zlíně, Fakulta technologická, následně Fakulta aplikované informatiky, odborná asistentka</w:t>
            </w:r>
          </w:p>
          <w:p w14:paraId="69313C20" w14:textId="77777777" w:rsidR="00D80636" w:rsidRPr="00080943" w:rsidRDefault="00D80636" w:rsidP="00E2331B">
            <w:pPr>
              <w:jc w:val="both"/>
            </w:pPr>
            <w:r>
              <w:t>2008</w:t>
            </w:r>
            <w:r w:rsidRPr="009D3BE2">
              <w:t xml:space="preserve"> – </w:t>
            </w:r>
            <w:r>
              <w:t>dosud:</w:t>
            </w:r>
            <w:r>
              <w:tab/>
              <w:t>UTB ve Zlíně, Fakulta aplikované informatiky, UPKS, docentka</w:t>
            </w:r>
          </w:p>
        </w:tc>
      </w:tr>
      <w:tr w:rsidR="00D80636" w14:paraId="1D72077D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4A042E53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26586E5F" w14:textId="77777777" w:rsidTr="00E2331B">
        <w:trPr>
          <w:trHeight w:val="425"/>
        </w:trPr>
        <w:tc>
          <w:tcPr>
            <w:tcW w:w="9859" w:type="dxa"/>
            <w:gridSpan w:val="11"/>
          </w:tcPr>
          <w:p w14:paraId="3A95F803" w14:textId="77777777" w:rsidR="00D80636" w:rsidRDefault="00D80636" w:rsidP="00E2331B">
            <w:pPr>
              <w:jc w:val="both"/>
            </w:pPr>
            <w:r>
              <w:t>Celkem jako vedoucí kvalifikačních prací: více jako 121 bakalářských prací a 57 diplomových prací, 3 úspěšně ukončený PhD studenti.</w:t>
            </w:r>
          </w:p>
        </w:tc>
      </w:tr>
      <w:tr w:rsidR="00D80636" w14:paraId="716EDB4A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298EFFD7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DF99FF6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1C7A9DCD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70477A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0576ECE1" w14:textId="77777777" w:rsidTr="00E2331B">
        <w:trPr>
          <w:cantSplit/>
        </w:trPr>
        <w:tc>
          <w:tcPr>
            <w:tcW w:w="3347" w:type="dxa"/>
            <w:gridSpan w:val="2"/>
          </w:tcPr>
          <w:p w14:paraId="44DFAABB" w14:textId="77777777" w:rsidR="00D80636" w:rsidRDefault="00D80636" w:rsidP="00E2331B">
            <w:pPr>
              <w:jc w:val="both"/>
            </w:pPr>
            <w:r>
              <w:t>Řízení strojů a procesů</w:t>
            </w:r>
          </w:p>
        </w:tc>
        <w:tc>
          <w:tcPr>
            <w:tcW w:w="2245" w:type="dxa"/>
            <w:gridSpan w:val="2"/>
          </w:tcPr>
          <w:p w14:paraId="53A5A3B8" w14:textId="77777777" w:rsidR="00D80636" w:rsidRDefault="00D80636" w:rsidP="00E2331B">
            <w:pPr>
              <w:jc w:val="both"/>
            </w:pPr>
            <w:r>
              <w:t>2008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1486B73E" w14:textId="77777777" w:rsidR="00D80636" w:rsidRDefault="00D80636" w:rsidP="00E2331B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0F30807F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2BE39BD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66B9EAF0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426EB09A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3E6A3899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0C0A1CA7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7AF9E8B0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6060A6B7" w14:textId="77777777" w:rsidR="00D80636" w:rsidRPr="003B5737" w:rsidRDefault="00D80636" w:rsidP="00E2331B">
            <w:pPr>
              <w:jc w:val="both"/>
            </w:pPr>
            <w:r>
              <w:t>16</w:t>
            </w:r>
          </w:p>
        </w:tc>
        <w:tc>
          <w:tcPr>
            <w:tcW w:w="693" w:type="dxa"/>
            <w:vMerge w:val="restart"/>
          </w:tcPr>
          <w:p w14:paraId="76E8A134" w14:textId="77777777" w:rsidR="00D80636" w:rsidRPr="003B5737" w:rsidRDefault="00D80636" w:rsidP="00E2331B">
            <w:pPr>
              <w:jc w:val="both"/>
            </w:pPr>
            <w:r>
              <w:t>91</w:t>
            </w:r>
          </w:p>
        </w:tc>
        <w:tc>
          <w:tcPr>
            <w:tcW w:w="694" w:type="dxa"/>
            <w:vMerge w:val="restart"/>
          </w:tcPr>
          <w:p w14:paraId="557D4937" w14:textId="77777777" w:rsidR="00D80636" w:rsidRPr="003B5737" w:rsidRDefault="00D80636" w:rsidP="00E2331B">
            <w:pPr>
              <w:jc w:val="both"/>
            </w:pPr>
            <w:r>
              <w:t>112</w:t>
            </w:r>
          </w:p>
        </w:tc>
      </w:tr>
      <w:tr w:rsidR="00D80636" w14:paraId="62922C54" w14:textId="77777777" w:rsidTr="00E2331B">
        <w:trPr>
          <w:trHeight w:val="205"/>
        </w:trPr>
        <w:tc>
          <w:tcPr>
            <w:tcW w:w="3347" w:type="dxa"/>
            <w:gridSpan w:val="2"/>
          </w:tcPr>
          <w:p w14:paraId="2B79D3D2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7BBFEAE3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CA3113C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66D8ED8E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2B1E5AB8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468B2188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626E74B9" w14:textId="77777777" w:rsidTr="00E2331B">
        <w:tc>
          <w:tcPr>
            <w:tcW w:w="9859" w:type="dxa"/>
            <w:gridSpan w:val="11"/>
            <w:shd w:val="clear" w:color="auto" w:fill="F7CAAC"/>
          </w:tcPr>
          <w:p w14:paraId="1CBB8F2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7C5A33D8" w14:textId="77777777" w:rsidTr="00E2331B">
        <w:trPr>
          <w:trHeight w:val="2347"/>
        </w:trPr>
        <w:tc>
          <w:tcPr>
            <w:tcW w:w="9859" w:type="dxa"/>
            <w:gridSpan w:val="11"/>
          </w:tcPr>
          <w:p w14:paraId="4280BC97" w14:textId="77777777" w:rsidR="00D80636" w:rsidRPr="00C77A8A" w:rsidRDefault="00D80636" w:rsidP="00E2331B">
            <w:pPr>
              <w:rPr>
                <w:lang w:val="en-GB"/>
              </w:rPr>
            </w:pPr>
            <w:r w:rsidRPr="00C77A8A">
              <w:rPr>
                <w:b/>
                <w:lang w:val="en-GB"/>
              </w:rPr>
              <w:t>PROKOPOVÁ, Z. (60 %),</w:t>
            </w:r>
            <w:r w:rsidRPr="00C77A8A">
              <w:rPr>
                <w:lang w:val="en-GB"/>
              </w:rPr>
              <w:t xml:space="preserve"> R. ŠILHAVÝ a P. ŠILHAVÝ. The effects of clustering to software size estimation for the use case points methods. In: </w:t>
            </w:r>
            <w:r w:rsidRPr="00C77A8A">
              <w:rPr>
                <w:i/>
                <w:lang w:val="en-GB"/>
              </w:rPr>
              <w:t>Software Engineering Trends and Techniques in Intelligent Systems</w:t>
            </w:r>
            <w:r w:rsidRPr="00C77A8A">
              <w:rPr>
                <w:lang w:val="en-GB"/>
              </w:rPr>
              <w:t xml:space="preserve">, CSOC2017, Volume 3, Springer International Publishing AG, 2017, s. 479-490. ISBN 978-3-319-57141-6. </w:t>
            </w:r>
          </w:p>
          <w:p w14:paraId="5FCFCF76" w14:textId="77777777" w:rsidR="00D80636" w:rsidRPr="00C77A8A" w:rsidRDefault="00D80636" w:rsidP="00E2331B">
            <w:pPr>
              <w:rPr>
                <w:lang w:val="en-GB"/>
              </w:rPr>
            </w:pPr>
            <w:r w:rsidRPr="00C77A8A">
              <w:rPr>
                <w:b/>
                <w:lang w:val="en-GB"/>
              </w:rPr>
              <w:t>PROKOPOVÁ, Z. (60 %),</w:t>
            </w:r>
            <w:r w:rsidRPr="00C77A8A">
              <w:rPr>
                <w:lang w:val="en-GB"/>
              </w:rPr>
              <w:t xml:space="preserve"> R. ŠILHAVÝ a P. ŠILHAVÝ. Process of transformation, Storage and data analysis for data mart enlargement. </w:t>
            </w:r>
            <w:r w:rsidRPr="00C77A8A">
              <w:rPr>
                <w:i/>
                <w:lang w:val="en-GB"/>
              </w:rPr>
              <w:t>Lecture Notes in Electrical Engineering</w:t>
            </w:r>
            <w:r w:rsidRPr="00C77A8A">
              <w:rPr>
                <w:lang w:val="en-GB"/>
              </w:rPr>
              <w:t>.  Volume: 313, s. 477-485, 2015.</w:t>
            </w:r>
          </w:p>
          <w:p w14:paraId="4256BD34" w14:textId="77777777" w:rsidR="00D80636" w:rsidRPr="00C77A8A" w:rsidRDefault="00D80636" w:rsidP="00E2331B">
            <w:pPr>
              <w:rPr>
                <w:lang w:val="en-GB"/>
              </w:rPr>
            </w:pPr>
            <w:r w:rsidRPr="00C77A8A">
              <w:rPr>
                <w:lang w:val="en-GB"/>
              </w:rPr>
              <w:t xml:space="preserve">ŠILHAVÝ, R., P. ŠILHAVÝ a </w:t>
            </w:r>
            <w:r w:rsidRPr="00C77A8A">
              <w:rPr>
                <w:b/>
                <w:lang w:val="en-GB"/>
              </w:rPr>
              <w:t>Z. PROKOPOVÁ (20 %)</w:t>
            </w:r>
            <w:r w:rsidRPr="00C77A8A">
              <w:rPr>
                <w:lang w:val="en-GB"/>
              </w:rPr>
              <w:t>. Evaluating subset selection methods for use case points estimation</w:t>
            </w:r>
            <w:r w:rsidRPr="00C77A8A">
              <w:rPr>
                <w:i/>
                <w:lang w:val="en-GB"/>
              </w:rPr>
              <w:t>. Information and Software Technology</w:t>
            </w:r>
            <w:r w:rsidRPr="00C77A8A">
              <w:rPr>
                <w:lang w:val="en-GB"/>
              </w:rPr>
              <w:t>. Elsevier, Volume: 97, s. 1-9, 2018.</w:t>
            </w:r>
          </w:p>
          <w:p w14:paraId="14A55DD8" w14:textId="77777777" w:rsidR="00D80636" w:rsidRPr="00C77A8A" w:rsidRDefault="00D80636" w:rsidP="00E2331B">
            <w:pPr>
              <w:rPr>
                <w:lang w:val="en-GB"/>
              </w:rPr>
            </w:pPr>
            <w:r w:rsidRPr="00C77A8A">
              <w:rPr>
                <w:lang w:val="en-GB"/>
              </w:rPr>
              <w:t>ŠILHAVÝ, R., P. ŠILHAVÝ a</w:t>
            </w:r>
            <w:r w:rsidRPr="00C77A8A">
              <w:rPr>
                <w:b/>
                <w:lang w:val="en-GB"/>
              </w:rPr>
              <w:t xml:space="preserve"> Z. PROKOPOVÁ (20 %).</w:t>
            </w:r>
            <w:r w:rsidRPr="00C77A8A">
              <w:rPr>
                <w:lang w:val="en-GB"/>
              </w:rPr>
              <w:t xml:space="preserve"> Analysis and selection of a regression model for the Use Case Points method using a stepwise approach. </w:t>
            </w:r>
            <w:r w:rsidRPr="00C77A8A">
              <w:rPr>
                <w:i/>
                <w:lang w:val="en-GB"/>
              </w:rPr>
              <w:t>Journal of Systems and Software</w:t>
            </w:r>
            <w:r w:rsidRPr="00C77A8A">
              <w:rPr>
                <w:lang w:val="en-GB"/>
              </w:rPr>
              <w:t xml:space="preserve">.  Volume: 125, s. 1-14, 2017. </w:t>
            </w:r>
          </w:p>
          <w:p w14:paraId="270DD4CD" w14:textId="77777777" w:rsidR="00D80636" w:rsidRDefault="00D80636" w:rsidP="00E2331B">
            <w:pPr>
              <w:rPr>
                <w:sz w:val="19"/>
                <w:szCs w:val="19"/>
                <w:lang w:val="en-GB"/>
              </w:rPr>
            </w:pPr>
            <w:r w:rsidRPr="00C77A8A">
              <w:rPr>
                <w:lang w:val="en-GB"/>
              </w:rPr>
              <w:t xml:space="preserve">ŠILHAVÝ, R., </w:t>
            </w:r>
            <w:r w:rsidRPr="00C77A8A">
              <w:rPr>
                <w:b/>
                <w:lang w:val="en-GB"/>
              </w:rPr>
              <w:t>Z. PROKOPOVÁ (30 %)</w:t>
            </w:r>
            <w:r w:rsidRPr="00C77A8A">
              <w:rPr>
                <w:lang w:val="en-GB"/>
              </w:rPr>
              <w:t xml:space="preserve"> a P. ŠILHAVÝ. Algorithmic optimization method for effort estimation. </w:t>
            </w:r>
            <w:r w:rsidRPr="00C77A8A">
              <w:rPr>
                <w:i/>
                <w:lang w:val="en-GB"/>
              </w:rPr>
              <w:t>Programming and Computer Software</w:t>
            </w:r>
            <w:r w:rsidRPr="00C77A8A">
              <w:rPr>
                <w:lang w:val="en-GB"/>
              </w:rPr>
              <w:t>.  Volume: 42, Issue: 3, s. 161-166, 2016.</w:t>
            </w:r>
            <w:r w:rsidRPr="00EF4F1D">
              <w:rPr>
                <w:sz w:val="19"/>
                <w:szCs w:val="19"/>
                <w:lang w:val="en-GB"/>
              </w:rPr>
              <w:t xml:space="preserve"> </w:t>
            </w:r>
          </w:p>
          <w:p w14:paraId="58A99230" w14:textId="77777777" w:rsidR="00D80636" w:rsidRPr="00C77A8A" w:rsidRDefault="00D80636" w:rsidP="00E2331B">
            <w:pPr>
              <w:rPr>
                <w:sz w:val="19"/>
                <w:szCs w:val="19"/>
                <w:lang w:val="en-GB"/>
              </w:rPr>
            </w:pPr>
          </w:p>
        </w:tc>
      </w:tr>
      <w:tr w:rsidR="00D80636" w14:paraId="7D767028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2B83E1B4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0B3CCDB7" w14:textId="77777777" w:rsidTr="00E2331B">
        <w:trPr>
          <w:trHeight w:val="328"/>
        </w:trPr>
        <w:tc>
          <w:tcPr>
            <w:tcW w:w="9859" w:type="dxa"/>
            <w:gridSpan w:val="11"/>
          </w:tcPr>
          <w:p w14:paraId="43B9B075" w14:textId="77777777" w:rsidR="00D80636" w:rsidRDefault="00D80636" w:rsidP="00E2331B">
            <w:pPr>
              <w:rPr>
                <w:lang w:val="sk-SK"/>
              </w:rPr>
            </w:pPr>
            <w:r>
              <w:rPr>
                <w:lang w:val="sk-SK"/>
              </w:rPr>
              <w:t>11/</w:t>
            </w:r>
            <w:r w:rsidRPr="00A31CB3">
              <w:rPr>
                <w:lang w:val="sk-SK"/>
              </w:rPr>
              <w:t xml:space="preserve">1992 – </w:t>
            </w:r>
            <w:r>
              <w:rPr>
                <w:lang w:val="sk-SK"/>
              </w:rPr>
              <w:t xml:space="preserve">4/1993: </w:t>
            </w:r>
            <w:r w:rsidRPr="00A31CB3">
              <w:rPr>
                <w:lang w:val="sk-SK"/>
              </w:rPr>
              <w:t xml:space="preserve">TEMPUS Project, SEEE, The University of Birmingham, UK – </w:t>
            </w:r>
            <w:r w:rsidRPr="009D3BE2">
              <w:rPr>
                <w:lang w:val="sk-SK"/>
              </w:rPr>
              <w:t>(</w:t>
            </w:r>
            <w:r>
              <w:rPr>
                <w:lang w:val="sk-SK"/>
              </w:rPr>
              <w:t>6</w:t>
            </w:r>
            <w:r w:rsidRPr="009D3BE2">
              <w:rPr>
                <w:lang w:val="sk-SK"/>
              </w:rPr>
              <w:t xml:space="preserve">-měsíční </w:t>
            </w:r>
            <w:r w:rsidRPr="00A31CB3">
              <w:t xml:space="preserve">studijní </w:t>
            </w:r>
            <w:r w:rsidRPr="009D3BE2">
              <w:rPr>
                <w:lang w:val="sk-SK"/>
              </w:rPr>
              <w:t>pobyt);</w:t>
            </w:r>
          </w:p>
          <w:p w14:paraId="45B35125" w14:textId="77777777" w:rsidR="00D80636" w:rsidRPr="003232CF" w:rsidRDefault="00D80636" w:rsidP="00E2331B">
            <w:pPr>
              <w:rPr>
                <w:lang w:val="sk-SK"/>
              </w:rPr>
            </w:pPr>
          </w:p>
        </w:tc>
      </w:tr>
      <w:tr w:rsidR="00D80636" w14:paraId="63A99084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36AC8DB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14C59414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7ACE7AA2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5E43A1F8" w14:textId="77777777" w:rsidR="00D80636" w:rsidRDefault="00D80636" w:rsidP="00E2331B">
            <w:pPr>
              <w:jc w:val="both"/>
            </w:pPr>
            <w:r>
              <w:t>22. 6. 2018</w:t>
            </w:r>
          </w:p>
        </w:tc>
      </w:tr>
    </w:tbl>
    <w:p w14:paraId="7B1A0798" w14:textId="77777777" w:rsidR="00D80636" w:rsidRDefault="00D80636" w:rsidP="00D80636">
      <w:pPr>
        <w:spacing w:after="160" w:line="259" w:lineRule="auto"/>
      </w:pPr>
    </w:p>
    <w:p w14:paraId="30A244C9" w14:textId="77777777" w:rsidR="00D80636" w:rsidRDefault="00D80636" w:rsidP="00D80636">
      <w:pPr>
        <w:spacing w:after="160" w:line="259" w:lineRule="auto"/>
      </w:pPr>
    </w:p>
    <w:p w14:paraId="5C35A284" w14:textId="77777777" w:rsidR="00D80636" w:rsidRDefault="00D80636" w:rsidP="00D80636">
      <w:pPr>
        <w:spacing w:after="160" w:line="259" w:lineRule="auto"/>
      </w:pPr>
    </w:p>
    <w:p w14:paraId="10A89772" w14:textId="77777777" w:rsidR="00D80636" w:rsidRDefault="00D80636" w:rsidP="00D80636">
      <w:pPr>
        <w:spacing w:after="160" w:line="259" w:lineRule="auto"/>
      </w:pPr>
    </w:p>
    <w:p w14:paraId="2EC69CB3" w14:textId="77777777" w:rsidR="00B32421" w:rsidRDefault="00B3242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177ED963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14763FEB" w14:textId="77777777" w:rsidR="00D80636" w:rsidRDefault="00D80636" w:rsidP="00E2331B">
            <w:pPr>
              <w:tabs>
                <w:tab w:val="right" w:pos="951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2E3C0824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8667B9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0EA0146B" w14:textId="77777777" w:rsidR="00D80636" w:rsidRDefault="00D80636" w:rsidP="00E2331B">
            <w:pPr>
              <w:jc w:val="both"/>
            </w:pPr>
            <w:r w:rsidRPr="0040774B">
              <w:t>Univerzita Tomáše Bati ve Zlíně</w:t>
            </w:r>
          </w:p>
        </w:tc>
      </w:tr>
      <w:tr w:rsidR="00D80636" w14:paraId="69FA5A6D" w14:textId="77777777" w:rsidTr="00E2331B">
        <w:tc>
          <w:tcPr>
            <w:tcW w:w="2518" w:type="dxa"/>
            <w:shd w:val="clear" w:color="auto" w:fill="F7CAAC"/>
          </w:tcPr>
          <w:p w14:paraId="50111A8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3B348C62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0AA27101" w14:textId="77777777" w:rsidTr="00E2331B">
        <w:tc>
          <w:tcPr>
            <w:tcW w:w="2518" w:type="dxa"/>
            <w:shd w:val="clear" w:color="auto" w:fill="F7CAAC"/>
          </w:tcPr>
          <w:p w14:paraId="446BE4B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7A32D1AA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56B0AB86" w14:textId="77777777" w:rsidTr="00E2331B">
        <w:tc>
          <w:tcPr>
            <w:tcW w:w="2518" w:type="dxa"/>
            <w:shd w:val="clear" w:color="auto" w:fill="F7CAAC"/>
          </w:tcPr>
          <w:p w14:paraId="14D5EBC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6DC34F3D" w14:textId="77777777" w:rsidR="00D80636" w:rsidRDefault="00D80636" w:rsidP="00E2331B">
            <w:pPr>
              <w:jc w:val="both"/>
            </w:pPr>
            <w:r>
              <w:t xml:space="preserve">Lubomír </w:t>
            </w:r>
            <w:bookmarkStart w:id="1502" w:name="aSedlacek"/>
            <w:r>
              <w:t>Sedláček</w:t>
            </w:r>
            <w:bookmarkEnd w:id="1502"/>
          </w:p>
        </w:tc>
        <w:tc>
          <w:tcPr>
            <w:tcW w:w="709" w:type="dxa"/>
            <w:shd w:val="clear" w:color="auto" w:fill="F7CAAC"/>
          </w:tcPr>
          <w:p w14:paraId="78C3D37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0B946343" w14:textId="77777777" w:rsidR="00D80636" w:rsidRDefault="00D80636" w:rsidP="00E2331B">
            <w:pPr>
              <w:jc w:val="both"/>
            </w:pPr>
            <w:r>
              <w:t>Mgr., Ph.D.</w:t>
            </w:r>
          </w:p>
        </w:tc>
      </w:tr>
      <w:tr w:rsidR="00D80636" w14:paraId="7A06ABC6" w14:textId="77777777" w:rsidTr="00E2331B">
        <w:tc>
          <w:tcPr>
            <w:tcW w:w="2518" w:type="dxa"/>
            <w:shd w:val="clear" w:color="auto" w:fill="F7CAAC"/>
          </w:tcPr>
          <w:p w14:paraId="52B117A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6EE48787" w14:textId="77777777" w:rsidR="00D80636" w:rsidRDefault="00D80636" w:rsidP="00E2331B">
            <w:pPr>
              <w:jc w:val="both"/>
            </w:pPr>
            <w:r>
              <w:t>1961</w:t>
            </w:r>
          </w:p>
        </w:tc>
        <w:tc>
          <w:tcPr>
            <w:tcW w:w="1721" w:type="dxa"/>
            <w:shd w:val="clear" w:color="auto" w:fill="F7CAAC"/>
          </w:tcPr>
          <w:p w14:paraId="5030328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640FB292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49426E1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4866D82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0423BF1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A6684EF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1532D70B" w14:textId="77777777" w:rsidTr="00E2331B">
        <w:tc>
          <w:tcPr>
            <w:tcW w:w="5068" w:type="dxa"/>
            <w:gridSpan w:val="3"/>
            <w:shd w:val="clear" w:color="auto" w:fill="F7CAAC"/>
          </w:tcPr>
          <w:p w14:paraId="6CF8BAC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1D23054B" w14:textId="77777777" w:rsidR="00D80636" w:rsidRDefault="00D80636" w:rsidP="00E2331B">
            <w:pPr>
              <w:jc w:val="both"/>
            </w:pPr>
            <w:del w:id="1503" w:author="Uzivatel" w:date="2018-11-13T08:57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638ED85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A0EC0D2" w14:textId="77777777" w:rsidR="00D80636" w:rsidRDefault="00D80636" w:rsidP="00E2331B">
            <w:pPr>
              <w:jc w:val="both"/>
            </w:pPr>
            <w:del w:id="1504" w:author="Uzivatel" w:date="2018-11-13T08:57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2308271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AD12987" w14:textId="77777777" w:rsidR="00D80636" w:rsidRDefault="00D80636" w:rsidP="00E2331B">
            <w:pPr>
              <w:jc w:val="both"/>
            </w:pPr>
            <w:del w:id="1505" w:author="Uzivatel" w:date="2018-11-13T08:57:00Z">
              <w:r w:rsidDel="00A608FA">
                <w:delText>N</w:delText>
              </w:r>
            </w:del>
          </w:p>
        </w:tc>
      </w:tr>
      <w:tr w:rsidR="00D80636" w14:paraId="44950B9F" w14:textId="77777777" w:rsidTr="00E2331B">
        <w:tc>
          <w:tcPr>
            <w:tcW w:w="6060" w:type="dxa"/>
            <w:gridSpan w:val="5"/>
            <w:shd w:val="clear" w:color="auto" w:fill="F7CAAC"/>
          </w:tcPr>
          <w:p w14:paraId="5A7080E9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90E422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230CFEB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42C53392" w14:textId="77777777" w:rsidTr="00E2331B">
        <w:tc>
          <w:tcPr>
            <w:tcW w:w="6060" w:type="dxa"/>
            <w:gridSpan w:val="5"/>
          </w:tcPr>
          <w:p w14:paraId="24EBBBBD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028E077F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1DC251B4" w14:textId="77777777" w:rsidR="00D80636" w:rsidRDefault="00D80636" w:rsidP="00E2331B">
            <w:pPr>
              <w:jc w:val="both"/>
            </w:pPr>
          </w:p>
        </w:tc>
      </w:tr>
      <w:tr w:rsidR="00D80636" w14:paraId="2D1B1AF9" w14:textId="77777777" w:rsidTr="00E2331B">
        <w:tc>
          <w:tcPr>
            <w:tcW w:w="9859" w:type="dxa"/>
            <w:gridSpan w:val="11"/>
            <w:shd w:val="clear" w:color="auto" w:fill="F7CAAC"/>
          </w:tcPr>
          <w:p w14:paraId="225835F7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539DDAB8" w14:textId="77777777" w:rsidTr="00E2331B">
        <w:trPr>
          <w:trHeight w:val="624"/>
        </w:trPr>
        <w:tc>
          <w:tcPr>
            <w:tcW w:w="9859" w:type="dxa"/>
            <w:gridSpan w:val="11"/>
            <w:tcBorders>
              <w:top w:val="nil"/>
            </w:tcBorders>
          </w:tcPr>
          <w:p w14:paraId="03E69EEC" w14:textId="77777777" w:rsidR="00D80636" w:rsidRDefault="00D80636" w:rsidP="00E2331B">
            <w:pPr>
              <w:jc w:val="both"/>
            </w:pPr>
            <w:r>
              <w:t>Matematický seminář – garant, předná</w:t>
            </w:r>
            <w:r w:rsidR="00FC2968">
              <w:t xml:space="preserve">šející </w:t>
            </w:r>
            <w:r>
              <w:t>(100 %)</w:t>
            </w:r>
            <w:r w:rsidR="009B7C84">
              <w:t>, vede semináře (100%)</w:t>
            </w:r>
          </w:p>
          <w:p w14:paraId="416B7CC1" w14:textId="77777777" w:rsidR="00D80636" w:rsidRDefault="00D80636" w:rsidP="00FC2968">
            <w:pPr>
              <w:jc w:val="both"/>
            </w:pPr>
            <w:r>
              <w:t xml:space="preserve">Matematická </w:t>
            </w:r>
            <w:r w:rsidR="00FC2968">
              <w:t xml:space="preserve">analýza – garant, přednášející </w:t>
            </w:r>
            <w:r>
              <w:t>(100 %)</w:t>
            </w:r>
            <w:r w:rsidR="009B7C84">
              <w:t xml:space="preserve">, </w:t>
            </w:r>
            <w:r w:rsidR="009B7C84" w:rsidRPr="009B7C84">
              <w:t>vede semináře (100%)</w:t>
            </w:r>
          </w:p>
        </w:tc>
      </w:tr>
      <w:tr w:rsidR="00D80636" w14:paraId="4FF9EEA9" w14:textId="77777777" w:rsidTr="00E2331B">
        <w:tc>
          <w:tcPr>
            <w:tcW w:w="9859" w:type="dxa"/>
            <w:gridSpan w:val="11"/>
            <w:shd w:val="clear" w:color="auto" w:fill="F7CAAC"/>
          </w:tcPr>
          <w:p w14:paraId="69DCA02E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55129B25" w14:textId="77777777" w:rsidTr="00E2331B">
        <w:trPr>
          <w:trHeight w:val="737"/>
        </w:trPr>
        <w:tc>
          <w:tcPr>
            <w:tcW w:w="9859" w:type="dxa"/>
            <w:gridSpan w:val="11"/>
          </w:tcPr>
          <w:p w14:paraId="42459D17" w14:textId="77777777" w:rsidR="00D80636" w:rsidRDefault="00D80636" w:rsidP="00E2331B">
            <w:pPr>
              <w:tabs>
                <w:tab w:val="left" w:pos="1324"/>
              </w:tabs>
            </w:pPr>
            <w:r>
              <w:t xml:space="preserve">1979 – </w:t>
            </w:r>
            <w:r w:rsidRPr="00C2008B">
              <w:t xml:space="preserve">1985: </w:t>
            </w:r>
            <w:r>
              <w:rPr>
                <w:shd w:val="clear" w:color="auto" w:fill="FFFFFF"/>
              </w:rPr>
              <w:t>MU Brno,</w:t>
            </w:r>
            <w:r w:rsidRPr="00C2008B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P</w:t>
            </w:r>
            <w:r w:rsidRPr="00C2008B">
              <w:rPr>
                <w:shd w:val="clear" w:color="auto" w:fill="FFFFFF"/>
              </w:rPr>
              <w:t>řírodovědecká</w:t>
            </w:r>
            <w:r>
              <w:rPr>
                <w:shd w:val="clear" w:color="auto" w:fill="FFFFFF"/>
              </w:rPr>
              <w:t xml:space="preserve"> fakulta</w:t>
            </w:r>
            <w:r w:rsidRPr="00C2008B">
              <w:t xml:space="preserve">, učitelství všeobecně vzdělávacích předmětům, </w:t>
            </w:r>
            <w:r>
              <w:t>obor</w:t>
            </w:r>
            <w:r w:rsidRPr="00C2008B">
              <w:t xml:space="preserve"> „Matematika-</w:t>
            </w:r>
            <w:r>
              <w:t xml:space="preserve">             </w:t>
            </w:r>
          </w:p>
          <w:p w14:paraId="03A85114" w14:textId="77777777" w:rsidR="00D80636" w:rsidRPr="00C2008B" w:rsidRDefault="00D80636" w:rsidP="00E2331B">
            <w:pPr>
              <w:tabs>
                <w:tab w:val="left" w:pos="1324"/>
              </w:tabs>
            </w:pPr>
            <w:r>
              <w:t xml:space="preserve">                   c</w:t>
            </w:r>
            <w:r w:rsidRPr="00C2008B">
              <w:t>hemie“ (Mgr.)</w:t>
            </w:r>
          </w:p>
          <w:p w14:paraId="6B3B17F2" w14:textId="77777777" w:rsidR="00D80636" w:rsidRPr="002465A3" w:rsidRDefault="00D80636" w:rsidP="00E2331B">
            <w:pPr>
              <w:tabs>
                <w:tab w:val="left" w:pos="1324"/>
              </w:tabs>
            </w:pPr>
            <w:r>
              <w:t xml:space="preserve">2003 – </w:t>
            </w:r>
            <w:r w:rsidRPr="00910272">
              <w:t>2007</w:t>
            </w:r>
            <w:r>
              <w:t>:</w:t>
            </w:r>
            <w:r w:rsidRPr="00910272">
              <w:t xml:space="preserve"> UP Olomouc</w:t>
            </w:r>
            <w:r>
              <w:t>,</w:t>
            </w:r>
            <w:r w:rsidRPr="00910272">
              <w:t xml:space="preserve"> </w:t>
            </w:r>
            <w:r>
              <w:t>Pedagogická fakulta, obor „</w:t>
            </w:r>
            <w:r w:rsidRPr="00910272">
              <w:t>Pedagogika</w:t>
            </w:r>
            <w:r>
              <w:t>“, zaměření</w:t>
            </w:r>
            <w:r w:rsidRPr="00910272">
              <w:t xml:space="preserve"> na ma</w:t>
            </w:r>
            <w:r>
              <w:t>tematiku (Ph.D.)</w:t>
            </w:r>
          </w:p>
        </w:tc>
      </w:tr>
      <w:tr w:rsidR="00D80636" w14:paraId="59C074F7" w14:textId="77777777" w:rsidTr="00E2331B">
        <w:tc>
          <w:tcPr>
            <w:tcW w:w="9859" w:type="dxa"/>
            <w:gridSpan w:val="11"/>
            <w:shd w:val="clear" w:color="auto" w:fill="F7CAAC"/>
          </w:tcPr>
          <w:p w14:paraId="45D6BA9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80636" w14:paraId="0AD70B24" w14:textId="77777777" w:rsidTr="00E2331B">
        <w:trPr>
          <w:trHeight w:val="1090"/>
        </w:trPr>
        <w:tc>
          <w:tcPr>
            <w:tcW w:w="9859" w:type="dxa"/>
            <w:gridSpan w:val="11"/>
          </w:tcPr>
          <w:p w14:paraId="47540038" w14:textId="77777777" w:rsidR="00D80636" w:rsidRPr="00910272" w:rsidRDefault="00D80636" w:rsidP="00E2331B">
            <w:pPr>
              <w:tabs>
                <w:tab w:val="left" w:pos="1324"/>
              </w:tabs>
            </w:pPr>
            <w:r w:rsidRPr="00910272">
              <w:t>1985</w:t>
            </w:r>
            <w:r>
              <w:t xml:space="preserve"> – 1989 </w:t>
            </w:r>
            <w:r w:rsidRPr="00910272">
              <w:t>ZŠ Zlín, učitel</w:t>
            </w:r>
          </w:p>
          <w:p w14:paraId="7C995209" w14:textId="77777777" w:rsidR="00D80636" w:rsidRPr="00910272" w:rsidRDefault="00D80636" w:rsidP="00E2331B">
            <w:pPr>
              <w:tabs>
                <w:tab w:val="left" w:pos="1324"/>
              </w:tabs>
            </w:pPr>
            <w:r w:rsidRPr="00910272">
              <w:t>1989</w:t>
            </w:r>
            <w:r>
              <w:t xml:space="preserve"> – </w:t>
            </w:r>
            <w:r w:rsidRPr="00910272">
              <w:t>1991 ZŠ Velký Ořechov, učitel</w:t>
            </w:r>
          </w:p>
          <w:p w14:paraId="20ED207A" w14:textId="77777777" w:rsidR="00D80636" w:rsidRPr="00910272" w:rsidRDefault="00D80636" w:rsidP="00E2331B">
            <w:pPr>
              <w:tabs>
                <w:tab w:val="left" w:pos="1324"/>
              </w:tabs>
            </w:pPr>
            <w:r w:rsidRPr="00910272">
              <w:t>1991</w:t>
            </w:r>
            <w:r>
              <w:t xml:space="preserve"> – 1995 </w:t>
            </w:r>
            <w:r w:rsidRPr="00910272">
              <w:t>ZŠ Zlín, učitel</w:t>
            </w:r>
          </w:p>
          <w:p w14:paraId="4403AFE0" w14:textId="77777777" w:rsidR="00D80636" w:rsidRPr="00910272" w:rsidRDefault="00D80636" w:rsidP="00E2331B">
            <w:pPr>
              <w:tabs>
                <w:tab w:val="left" w:pos="1324"/>
              </w:tabs>
            </w:pPr>
            <w:r w:rsidRPr="00910272">
              <w:t>1995</w:t>
            </w:r>
            <w:r>
              <w:t xml:space="preserve"> – </w:t>
            </w:r>
            <w:r w:rsidRPr="00910272">
              <w:t>2000 SPŠ kožařská Zlín, učitel</w:t>
            </w:r>
          </w:p>
          <w:p w14:paraId="5C7F101F" w14:textId="77777777" w:rsidR="00D80636" w:rsidRPr="00910272" w:rsidRDefault="00D80636" w:rsidP="00E2331B">
            <w:pPr>
              <w:tabs>
                <w:tab w:val="left" w:pos="1324"/>
              </w:tabs>
            </w:pPr>
            <w:r w:rsidRPr="00910272">
              <w:t>2000</w:t>
            </w:r>
            <w:r>
              <w:t xml:space="preserve"> – </w:t>
            </w:r>
            <w:r w:rsidRPr="00910272">
              <w:t>2003 Gymnázium a Jazyková škola s právem státní jazykové zkoušky Zlín, učitel</w:t>
            </w:r>
          </w:p>
          <w:p w14:paraId="119A56BF" w14:textId="77777777" w:rsidR="00D80636" w:rsidRPr="00910272" w:rsidRDefault="00D80636" w:rsidP="00E2331B">
            <w:pPr>
              <w:tabs>
                <w:tab w:val="left" w:pos="1324"/>
              </w:tabs>
            </w:pPr>
            <w:r w:rsidRPr="00910272">
              <w:t>2003</w:t>
            </w:r>
            <w:r>
              <w:t xml:space="preserve"> – </w:t>
            </w:r>
            <w:r w:rsidRPr="00910272">
              <w:t>2005 Fakulta technologická, Univerzita Tomáše Bati ve Zlíně, Ústav matematiky, asistent</w:t>
            </w:r>
          </w:p>
          <w:p w14:paraId="68FE9CEC" w14:textId="77777777" w:rsidR="00D80636" w:rsidRDefault="00D80636" w:rsidP="00E2331B">
            <w:pPr>
              <w:tabs>
                <w:tab w:val="left" w:pos="1324"/>
              </w:tabs>
            </w:pPr>
            <w:r w:rsidRPr="00910272">
              <w:t>2006</w:t>
            </w:r>
            <w:r>
              <w:t xml:space="preserve"> – </w:t>
            </w:r>
            <w:r w:rsidRPr="00910272">
              <w:t>dosud Fakulta aplikované informatiky, Univerzita Tomáše Bati ve Zlíně, Ústav matematiky, odborný asistent</w:t>
            </w:r>
          </w:p>
        </w:tc>
      </w:tr>
      <w:tr w:rsidR="00D80636" w14:paraId="19782891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76D30BC9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1EF3516A" w14:textId="77777777" w:rsidTr="00E2331B">
        <w:trPr>
          <w:trHeight w:val="301"/>
        </w:trPr>
        <w:tc>
          <w:tcPr>
            <w:tcW w:w="9859" w:type="dxa"/>
            <w:gridSpan w:val="11"/>
          </w:tcPr>
          <w:p w14:paraId="31B8F09C" w14:textId="77777777" w:rsidR="00D80636" w:rsidRDefault="00D80636" w:rsidP="00E2331B">
            <w:pPr>
              <w:jc w:val="both"/>
            </w:pPr>
            <w:r>
              <w:t>Od roku 2010 vedoucí 2 diplomových a 3 bakalářských prací.</w:t>
            </w:r>
          </w:p>
        </w:tc>
      </w:tr>
      <w:tr w:rsidR="00D80636" w14:paraId="0DB30A69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7870095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12E535C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940B462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254E3C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54E6E0D9" w14:textId="77777777" w:rsidTr="00E2331B">
        <w:trPr>
          <w:cantSplit/>
        </w:trPr>
        <w:tc>
          <w:tcPr>
            <w:tcW w:w="3347" w:type="dxa"/>
            <w:gridSpan w:val="2"/>
          </w:tcPr>
          <w:p w14:paraId="28A30BB4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1204D3A8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5E3890A6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3B12081F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3DCE629B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31A9A9E1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13D0D041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384CC2F1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73DF76C8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5EDCD1B0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586530A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3" w:type="dxa"/>
            <w:vMerge w:val="restart"/>
          </w:tcPr>
          <w:p w14:paraId="3D08E0E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4" w:type="dxa"/>
            <w:vMerge w:val="restart"/>
          </w:tcPr>
          <w:p w14:paraId="18A883B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80636" w14:paraId="1F90FC46" w14:textId="77777777" w:rsidTr="00E2331B">
        <w:trPr>
          <w:trHeight w:val="205"/>
        </w:trPr>
        <w:tc>
          <w:tcPr>
            <w:tcW w:w="3347" w:type="dxa"/>
            <w:gridSpan w:val="2"/>
          </w:tcPr>
          <w:p w14:paraId="4CD214DF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32777EE3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2D4B9612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47C8EE94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02758CE5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72AADA98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3C474ED0" w14:textId="77777777" w:rsidTr="00E2331B">
        <w:tc>
          <w:tcPr>
            <w:tcW w:w="9859" w:type="dxa"/>
            <w:gridSpan w:val="11"/>
            <w:shd w:val="clear" w:color="auto" w:fill="F7CAAC"/>
          </w:tcPr>
          <w:p w14:paraId="182AC7F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333662B7" w14:textId="77777777" w:rsidTr="00E2331B">
        <w:trPr>
          <w:trHeight w:val="992"/>
        </w:trPr>
        <w:tc>
          <w:tcPr>
            <w:tcW w:w="9859" w:type="dxa"/>
            <w:gridSpan w:val="11"/>
          </w:tcPr>
          <w:p w14:paraId="16A75EDA" w14:textId="71524EF8" w:rsidR="00595DD8" w:rsidRDefault="00D80636">
            <w:pPr>
              <w:jc w:val="both"/>
              <w:rPr>
                <w:ins w:id="1506" w:author="Uzivatel" w:date="2018-11-01T16:25:00Z"/>
              </w:rPr>
              <w:pPrChange w:id="1507" w:author="Uzivatel" w:date="2018-11-13T09:34:00Z">
                <w:pPr/>
              </w:pPrChange>
            </w:pPr>
            <w:r w:rsidRPr="00031D86">
              <w:rPr>
                <w:b/>
                <w:bCs/>
                <w:color w:val="333333"/>
              </w:rPr>
              <w:t xml:space="preserve">SEDLÁČEK, L. (50 </w:t>
            </w:r>
            <w:r>
              <w:rPr>
                <w:b/>
                <w:bCs/>
                <w:color w:val="333333"/>
              </w:rPr>
              <w:t xml:space="preserve"> %) </w:t>
            </w:r>
            <w:r w:rsidRPr="00D60C0C">
              <w:rPr>
                <w:bCs/>
                <w:color w:val="333333"/>
              </w:rPr>
              <w:t>a V.</w:t>
            </w:r>
            <w:r>
              <w:rPr>
                <w:bCs/>
                <w:color w:val="333333"/>
              </w:rPr>
              <w:t xml:space="preserve"> POLÁŠEK. </w:t>
            </w:r>
            <w:r w:rsidRPr="00C06B28">
              <w:rPr>
                <w:bCs/>
                <w:color w:val="333333"/>
              </w:rPr>
              <w:t xml:space="preserve">Dynamic Geometry Enviroments as Cognitive Tool in </w:t>
            </w:r>
            <w:r w:rsidRPr="00C06B28">
              <w:rPr>
                <w:bCs/>
              </w:rPr>
              <w:t xml:space="preserve">Mathematic Education. </w:t>
            </w:r>
            <w:r w:rsidRPr="00C06B28">
              <w:t>Journal of Technology and Information Education, 2015, roč. 2015, č. 2, s. 45-54. </w:t>
            </w:r>
            <w:r w:rsidRPr="00C06B28">
              <w:rPr>
                <w:b/>
                <w:bCs/>
              </w:rPr>
              <w:t> </w:t>
            </w:r>
            <w:r w:rsidRPr="00C06B28">
              <w:t>ISSN 1803-537X.</w:t>
            </w:r>
            <w:r>
              <w:br/>
            </w:r>
            <w:r>
              <w:rPr>
                <w:b/>
                <w:bCs/>
                <w:color w:val="333333"/>
              </w:rPr>
              <w:t>SEDLÁČEK, L.</w:t>
            </w:r>
            <w:r w:rsidRPr="00031D86">
              <w:rPr>
                <w:b/>
                <w:bCs/>
                <w:color w:val="333333"/>
              </w:rPr>
              <w:t xml:space="preserve"> (50 </w:t>
            </w:r>
            <w:r>
              <w:rPr>
                <w:b/>
                <w:bCs/>
                <w:color w:val="333333"/>
              </w:rPr>
              <w:t xml:space="preserve"> %)</w:t>
            </w:r>
            <w:r w:rsidRPr="00D60C0C">
              <w:rPr>
                <w:bCs/>
                <w:color w:val="333333"/>
              </w:rPr>
              <w:t xml:space="preserve"> a V.</w:t>
            </w:r>
            <w:r>
              <w:rPr>
                <w:bCs/>
                <w:color w:val="333333"/>
              </w:rPr>
              <w:t xml:space="preserve"> POLÁŠEK. </w:t>
            </w:r>
            <w:r w:rsidRPr="00C06B28">
              <w:t>New Possibilities of Analysis of Experimental Data in Pedagogical Research. </w:t>
            </w:r>
            <w:r w:rsidRPr="00C06B28">
              <w:rPr>
                <w:i/>
                <w:iCs/>
              </w:rPr>
              <w:t>e-Pedagogium (on-line)</w:t>
            </w:r>
            <w:r w:rsidRPr="00C06B28">
              <w:t>, 2014, roč. 2014, č. 4, s. 7-17. ISSN 1213-7499.</w:t>
            </w:r>
            <w:del w:id="1508" w:author="Uzivatel" w:date="2018-11-01T16:25:00Z">
              <w:r>
                <w:br/>
              </w:r>
            </w:del>
            <w:ins w:id="1509" w:author="Uzivatel" w:date="2018-11-01T16:25:00Z">
              <w:r w:rsidR="00C940C4" w:rsidRPr="00C940C4">
                <w:rPr>
                  <w:caps/>
                </w:rPr>
                <w:t>Polášek, V</w:t>
              </w:r>
              <w:r w:rsidR="00C940C4">
                <w:rPr>
                  <w:caps/>
                </w:rPr>
                <w:t xml:space="preserve">. </w:t>
              </w:r>
              <w:r w:rsidR="00C940C4" w:rsidRPr="00C940C4">
                <w:rPr>
                  <w:caps/>
                </w:rPr>
                <w:t>(50</w:t>
              </w:r>
              <w:r w:rsidR="00C940C4">
                <w:rPr>
                  <w:caps/>
                </w:rPr>
                <w:t xml:space="preserve"> %</w:t>
              </w:r>
              <w:r w:rsidR="00C940C4" w:rsidRPr="00C940C4">
                <w:rPr>
                  <w:caps/>
                </w:rPr>
                <w:t xml:space="preserve">); </w:t>
              </w:r>
              <w:r w:rsidR="00C940C4" w:rsidRPr="00C940C4">
                <w:rPr>
                  <w:b/>
                  <w:caps/>
                </w:rPr>
                <w:t>Sedláček, L. (50 %)</w:t>
              </w:r>
              <w:r w:rsidR="00C940C4" w:rsidRPr="00C940C4">
                <w:rPr>
                  <w:caps/>
                </w:rPr>
                <w:t>.</w:t>
              </w:r>
              <w:r w:rsidR="00C940C4" w:rsidRPr="00C940C4">
                <w:t xml:space="preserve"> </w:t>
              </w:r>
              <w:r w:rsidR="00C940C4" w:rsidRPr="00C940C4">
                <w:rPr>
                  <w:i/>
                </w:rPr>
                <w:t>G</w:t>
              </w:r>
            </w:ins>
            <w:ins w:id="1510" w:author="Jiří Vojtěšek" w:date="2018-11-25T19:25:00Z">
              <w:r w:rsidR="00AB5F54">
                <w:rPr>
                  <w:i/>
                </w:rPr>
                <w:t>rafické nástroje LaTeXu</w:t>
              </w:r>
            </w:ins>
            <w:ins w:id="1511" w:author="Uzivatel" w:date="2018-11-01T16:25:00Z">
              <w:del w:id="1512" w:author="Jiří Vojtěšek" w:date="2018-11-25T19:25:00Z">
                <w:r w:rsidR="00C940C4" w:rsidRPr="00C940C4" w:rsidDel="00AB5F54">
                  <w:rPr>
                    <w:i/>
                  </w:rPr>
                  <w:delText>RAFICKÉ NÁSTROJE LATEXU</w:delText>
                </w:r>
              </w:del>
              <w:r w:rsidR="00C940C4" w:rsidRPr="00C940C4">
                <w:t xml:space="preserve">. </w:t>
              </w:r>
              <w:r w:rsidR="00C940C4" w:rsidRPr="00AB5F54">
                <w:rPr>
                  <w:i/>
                  <w:u w:val="single"/>
                  <w:rPrChange w:id="1513" w:author="Jiří Vojtěšek" w:date="2018-11-25T19:25:00Z">
                    <w:rPr/>
                  </w:rPrChange>
                </w:rPr>
                <w:t>Journal of Technology and Information Education</w:t>
              </w:r>
              <w:r w:rsidR="00C940C4" w:rsidRPr="00C940C4">
                <w:t>, 2012, roč. 2012, 4, č</w:t>
              </w:r>
              <w:r w:rsidR="001A22D2">
                <w:t>. 2, s. 84-89. ISSN 1803-537X.</w:t>
              </w:r>
            </w:ins>
          </w:p>
          <w:p w14:paraId="2DEE8A24" w14:textId="77777777" w:rsidR="00D80636" w:rsidRPr="009F6CD2" w:rsidRDefault="00595DD8">
            <w:pPr>
              <w:jc w:val="both"/>
              <w:pPrChange w:id="1514" w:author="Uzivatel" w:date="2018-11-13T09:34:00Z">
                <w:pPr>
                  <w:spacing w:before="100" w:beforeAutospacing="1" w:after="100" w:afterAutospacing="1"/>
                </w:pPr>
              </w:pPrChange>
            </w:pPr>
            <w:ins w:id="1515" w:author="Uzivatel" w:date="2018-11-01T16:25:00Z">
              <w:r>
                <w:rPr>
                  <w:caps/>
                </w:rPr>
                <w:t xml:space="preserve">Polášek, V. </w:t>
              </w:r>
              <w:r w:rsidRPr="00595DD8">
                <w:rPr>
                  <w:caps/>
                </w:rPr>
                <w:t>(50</w:t>
              </w:r>
              <w:r>
                <w:rPr>
                  <w:caps/>
                </w:rPr>
                <w:t xml:space="preserve"> %</w:t>
              </w:r>
              <w:r w:rsidRPr="00595DD8">
                <w:rPr>
                  <w:caps/>
                </w:rPr>
                <w:t xml:space="preserve">); </w:t>
              </w:r>
              <w:r w:rsidRPr="00595DD8">
                <w:rPr>
                  <w:b/>
                  <w:caps/>
                </w:rPr>
                <w:t>Sedláček, L. (50 %)</w:t>
              </w:r>
              <w:r w:rsidRPr="00595DD8">
                <w:t xml:space="preserve">. </w:t>
              </w:r>
              <w:r w:rsidRPr="00AB5F54">
                <w:rPr>
                  <w:rPrChange w:id="1516" w:author="Jiří Vojtěšek" w:date="2018-11-25T19:25:00Z">
                    <w:rPr>
                      <w:i/>
                    </w:rPr>
                  </w:rPrChange>
                </w:rPr>
                <w:t>Tvorba výukových prezentací z matematiky v typografickém systému LaTeX</w:t>
              </w:r>
              <w:r w:rsidRPr="00AB5F54">
                <w:t>.</w:t>
              </w:r>
              <w:r w:rsidRPr="00595DD8">
                <w:t xml:space="preserve"> </w:t>
              </w:r>
              <w:r w:rsidRPr="00AB5F54">
                <w:rPr>
                  <w:i/>
                  <w:rPrChange w:id="1517" w:author="Jiří Vojtěšek" w:date="2018-11-25T19:25:00Z">
                    <w:rPr/>
                  </w:rPrChange>
                </w:rPr>
                <w:t>Journal of Technology and Information Education</w:t>
              </w:r>
              <w:r w:rsidRPr="00595DD8">
                <w:t>, 2012, roč. 2012, 4, č.</w:t>
              </w:r>
              <w:r w:rsidR="001A22D2">
                <w:t xml:space="preserve"> 1, s. 97-102. ISSN 1803-537X.</w:t>
              </w:r>
              <w:r w:rsidR="00D80636">
                <w:br/>
              </w:r>
              <w:r w:rsidR="004C2D2F" w:rsidRPr="004C2D2F">
                <w:rPr>
                  <w:b/>
                  <w:caps/>
                </w:rPr>
                <w:t>Sedláček, L. (100 %).</w:t>
              </w:r>
              <w:r w:rsidR="004C2D2F" w:rsidRPr="004C2D2F">
                <w:t xml:space="preserve"> </w:t>
              </w:r>
              <w:r w:rsidR="004C2D2F" w:rsidRPr="00AB5F54">
                <w:rPr>
                  <w:rPrChange w:id="1518" w:author="Jiří Vojtěšek" w:date="2018-11-25T19:25:00Z">
                    <w:rPr>
                      <w:i/>
                    </w:rPr>
                  </w:rPrChange>
                </w:rPr>
                <w:t>A Study of the Influence of Using Dynamic Geometric Systems in Mathematical Education on the Level of Knowledge and Skills of Students</w:t>
              </w:r>
              <w:r w:rsidR="004C2D2F" w:rsidRPr="004C2D2F">
                <w:t xml:space="preserve">. </w:t>
              </w:r>
              <w:r w:rsidR="004C2D2F" w:rsidRPr="00AB5F54">
                <w:rPr>
                  <w:i/>
                  <w:rPrChange w:id="1519" w:author="Jiří Vojtěšek" w:date="2018-11-25T19:25:00Z">
                    <w:rPr/>
                  </w:rPrChange>
                </w:rPr>
                <w:t>Acta Didactica Universitatis Comenianae - Mathematics</w:t>
              </w:r>
              <w:r w:rsidR="004C2D2F" w:rsidRPr="004C2D2F">
                <w:t>, 2009, roč. 2009, č. 9, s. 81-108.</w:t>
              </w:r>
            </w:ins>
          </w:p>
        </w:tc>
      </w:tr>
      <w:tr w:rsidR="00D80636" w14:paraId="6E0311C2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4875E5F0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80636" w14:paraId="0AAC2C6A" w14:textId="77777777" w:rsidTr="00E2331B">
        <w:trPr>
          <w:trHeight w:val="328"/>
        </w:trPr>
        <w:tc>
          <w:tcPr>
            <w:tcW w:w="9859" w:type="dxa"/>
            <w:gridSpan w:val="11"/>
          </w:tcPr>
          <w:p w14:paraId="06CD3D0F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80636" w14:paraId="032B71D7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0A30885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02EA72E8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7746DBD6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746C8B5D" w14:textId="77777777" w:rsidR="00D80636" w:rsidRDefault="00D80636" w:rsidP="00E2331B">
            <w:pPr>
              <w:jc w:val="both"/>
            </w:pPr>
            <w:r>
              <w:t>17. 7. 2018</w:t>
            </w:r>
          </w:p>
        </w:tc>
      </w:tr>
    </w:tbl>
    <w:p w14:paraId="34BAECBE" w14:textId="77777777" w:rsidR="00D80636" w:rsidRDefault="00D80636" w:rsidP="00D80636">
      <w:pPr>
        <w:spacing w:after="160" w:line="259" w:lineRule="auto"/>
      </w:pPr>
    </w:p>
    <w:p w14:paraId="0219123E" w14:textId="77777777" w:rsidR="00D80636" w:rsidRDefault="00D80636" w:rsidP="00D80636">
      <w:pPr>
        <w:spacing w:after="160" w:line="259" w:lineRule="auto"/>
      </w:pPr>
    </w:p>
    <w:p w14:paraId="16DD7725" w14:textId="77777777" w:rsidR="00D80636" w:rsidRDefault="00D80636" w:rsidP="00D80636">
      <w:pPr>
        <w:spacing w:after="160" w:line="259" w:lineRule="auto"/>
      </w:pPr>
    </w:p>
    <w:p w14:paraId="493076C6" w14:textId="77777777" w:rsidR="00D80636" w:rsidRDefault="00D80636" w:rsidP="00D80636">
      <w:pPr>
        <w:spacing w:after="160" w:line="259" w:lineRule="auto"/>
      </w:pPr>
    </w:p>
    <w:p w14:paraId="63495A7A" w14:textId="77777777" w:rsidR="00D80636" w:rsidRDefault="00D80636" w:rsidP="00D80636">
      <w:pPr>
        <w:spacing w:after="160" w:line="259" w:lineRule="auto"/>
      </w:pPr>
    </w:p>
    <w:p w14:paraId="1020DE47" w14:textId="77777777" w:rsidR="00D80636" w:rsidRDefault="00D80636" w:rsidP="00D80636">
      <w:pPr>
        <w:spacing w:after="160" w:line="259" w:lineRule="auto"/>
      </w:pPr>
    </w:p>
    <w:tbl>
      <w:tblPr>
        <w:tblpPr w:leftFromText="141" w:rightFromText="141" w:vertAnchor="text" w:horzAnchor="margin" w:tblpY="-27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29"/>
        <w:gridCol w:w="832"/>
        <w:gridCol w:w="1728"/>
        <w:gridCol w:w="526"/>
        <w:gridCol w:w="470"/>
        <w:gridCol w:w="998"/>
        <w:gridCol w:w="712"/>
        <w:gridCol w:w="77"/>
        <w:gridCol w:w="635"/>
        <w:gridCol w:w="696"/>
        <w:gridCol w:w="697"/>
      </w:tblGrid>
      <w:tr w:rsidR="00A608FA" w14:paraId="7AF63D4D" w14:textId="77777777" w:rsidTr="00A608FA">
        <w:tc>
          <w:tcPr>
            <w:tcW w:w="9900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57FC091B" w14:textId="77777777" w:rsidR="00A608FA" w:rsidRDefault="00A608FA" w:rsidP="00A608FA">
            <w:pPr>
              <w:tabs>
                <w:tab w:val="right" w:pos="9580"/>
              </w:tabs>
              <w:rPr>
                <w:moveTo w:id="1520" w:author="Uzivatel" w:date="2018-11-13T08:57:00Z"/>
                <w:b/>
                <w:sz w:val="28"/>
              </w:rPr>
            </w:pPr>
            <w:moveToRangeStart w:id="1521" w:author="Uzivatel" w:date="2018-11-13T08:57:00Z" w:name="move529862778"/>
            <w:moveTo w:id="1522" w:author="Uzivatel" w:date="2018-11-13T08:57:00Z">
              <w:r>
                <w:rPr>
                  <w:b/>
                  <w:sz w:val="28"/>
                </w:rPr>
                <w:lastRenderedPageBreak/>
                <w:t>C-I – Personální zabezpečení</w:t>
              </w:r>
              <w:r>
                <w:rPr>
                  <w:b/>
                  <w:sz w:val="28"/>
                </w:rPr>
                <w:tab/>
              </w:r>
              <w:r>
                <w:fldChar w:fldCharType="begin"/>
              </w:r>
              <w:r>
                <w:instrText xml:space="preserve"> REF aaSeznamC \h  \* MERGEFORMAT </w:instrText>
              </w:r>
            </w:moveTo>
            <w:moveTo w:id="1523" w:author="Uzivatel" w:date="2018-11-13T08:57:00Z">
              <w:r>
                <w:fldChar w:fldCharType="separate"/>
              </w:r>
              <w:r w:rsidRPr="000321B9">
                <w:rPr>
                  <w:rStyle w:val="Odkazintenzivn"/>
                </w:rPr>
                <w:t>Abecední seznam</w:t>
              </w:r>
              <w:r>
                <w:fldChar w:fldCharType="end"/>
              </w:r>
            </w:moveTo>
          </w:p>
        </w:tc>
      </w:tr>
      <w:tr w:rsidR="00A608FA" w14:paraId="325CA334" w14:textId="77777777" w:rsidTr="00A608FA">
        <w:tc>
          <w:tcPr>
            <w:tcW w:w="2529" w:type="dxa"/>
            <w:tcBorders>
              <w:top w:val="double" w:sz="4" w:space="0" w:color="auto"/>
            </w:tcBorders>
            <w:shd w:val="clear" w:color="auto" w:fill="F7CAAC"/>
          </w:tcPr>
          <w:p w14:paraId="539AB3C6" w14:textId="77777777" w:rsidR="00A608FA" w:rsidRDefault="00A608FA" w:rsidP="00A608FA">
            <w:pPr>
              <w:jc w:val="both"/>
              <w:rPr>
                <w:moveTo w:id="1524" w:author="Uzivatel" w:date="2018-11-13T08:57:00Z"/>
                <w:b/>
              </w:rPr>
            </w:pPr>
            <w:moveTo w:id="1525" w:author="Uzivatel" w:date="2018-11-13T08:57:00Z">
              <w:r>
                <w:rPr>
                  <w:b/>
                </w:rPr>
                <w:t>Vysoká škola</w:t>
              </w:r>
            </w:moveTo>
          </w:p>
        </w:tc>
        <w:tc>
          <w:tcPr>
            <w:tcW w:w="7371" w:type="dxa"/>
            <w:gridSpan w:val="10"/>
          </w:tcPr>
          <w:p w14:paraId="70EF960F" w14:textId="77777777" w:rsidR="00A608FA" w:rsidRPr="00A405B4" w:rsidRDefault="00A608FA" w:rsidP="00A608FA">
            <w:pPr>
              <w:jc w:val="both"/>
              <w:rPr>
                <w:moveTo w:id="1526" w:author="Uzivatel" w:date="2018-11-13T08:57:00Z"/>
              </w:rPr>
            </w:pPr>
            <w:moveTo w:id="1527" w:author="Uzivatel" w:date="2018-11-13T08:57:00Z">
              <w:r w:rsidRPr="00A405B4">
                <w:t>Univerzita Tomáše Bati ve Zlíně</w:t>
              </w:r>
            </w:moveTo>
          </w:p>
        </w:tc>
      </w:tr>
      <w:tr w:rsidR="00A608FA" w14:paraId="3B1EA411" w14:textId="77777777" w:rsidTr="00A608FA">
        <w:tc>
          <w:tcPr>
            <w:tcW w:w="2529" w:type="dxa"/>
            <w:shd w:val="clear" w:color="auto" w:fill="F7CAAC"/>
          </w:tcPr>
          <w:p w14:paraId="26EDCF25" w14:textId="77777777" w:rsidR="00A608FA" w:rsidRDefault="00A608FA" w:rsidP="00A608FA">
            <w:pPr>
              <w:jc w:val="both"/>
              <w:rPr>
                <w:moveTo w:id="1528" w:author="Uzivatel" w:date="2018-11-13T08:57:00Z"/>
                <w:b/>
              </w:rPr>
            </w:pPr>
            <w:moveTo w:id="1529" w:author="Uzivatel" w:date="2018-11-13T08:57:00Z">
              <w:r>
                <w:rPr>
                  <w:b/>
                </w:rPr>
                <w:t>Součást vysoké školy</w:t>
              </w:r>
            </w:moveTo>
          </w:p>
        </w:tc>
        <w:tc>
          <w:tcPr>
            <w:tcW w:w="7371" w:type="dxa"/>
            <w:gridSpan w:val="10"/>
          </w:tcPr>
          <w:p w14:paraId="0C307C56" w14:textId="77777777" w:rsidR="00A608FA" w:rsidRPr="00A405B4" w:rsidRDefault="00A608FA" w:rsidP="00A608FA">
            <w:pPr>
              <w:jc w:val="both"/>
              <w:rPr>
                <w:moveTo w:id="1530" w:author="Uzivatel" w:date="2018-11-13T08:57:00Z"/>
              </w:rPr>
            </w:pPr>
            <w:moveTo w:id="1531" w:author="Uzivatel" w:date="2018-11-13T08:57:00Z">
              <w:r>
                <w:t>Fakulta aplikované informatiky</w:t>
              </w:r>
            </w:moveTo>
          </w:p>
        </w:tc>
      </w:tr>
      <w:tr w:rsidR="00A608FA" w14:paraId="65EBCCD7" w14:textId="77777777" w:rsidTr="00A608FA">
        <w:tc>
          <w:tcPr>
            <w:tcW w:w="2529" w:type="dxa"/>
            <w:shd w:val="clear" w:color="auto" w:fill="F7CAAC"/>
          </w:tcPr>
          <w:p w14:paraId="2188FC31" w14:textId="77777777" w:rsidR="00A608FA" w:rsidRDefault="00A608FA" w:rsidP="00A608FA">
            <w:pPr>
              <w:jc w:val="both"/>
              <w:rPr>
                <w:moveTo w:id="1532" w:author="Uzivatel" w:date="2018-11-13T08:57:00Z"/>
                <w:b/>
              </w:rPr>
            </w:pPr>
            <w:moveTo w:id="1533" w:author="Uzivatel" w:date="2018-11-13T08:57:00Z">
              <w:r>
                <w:rPr>
                  <w:b/>
                </w:rPr>
                <w:t>Název studijního programu</w:t>
              </w:r>
            </w:moveTo>
          </w:p>
        </w:tc>
        <w:tc>
          <w:tcPr>
            <w:tcW w:w="7371" w:type="dxa"/>
            <w:gridSpan w:val="10"/>
          </w:tcPr>
          <w:p w14:paraId="1F3F9960" w14:textId="77777777" w:rsidR="00A608FA" w:rsidRDefault="00A608FA" w:rsidP="00A608FA">
            <w:pPr>
              <w:jc w:val="both"/>
              <w:rPr>
                <w:moveTo w:id="1534" w:author="Uzivatel" w:date="2018-11-13T08:57:00Z"/>
              </w:rPr>
            </w:pPr>
            <w:moveTo w:id="1535" w:author="Uzivatel" w:date="2018-11-13T08:57:00Z">
              <w:r>
                <w:t>Bezpečnostní technologie, systémy a management</w:t>
              </w:r>
            </w:moveTo>
          </w:p>
        </w:tc>
      </w:tr>
      <w:tr w:rsidR="00A608FA" w14:paraId="061A8E02" w14:textId="77777777" w:rsidTr="00A608FA">
        <w:tc>
          <w:tcPr>
            <w:tcW w:w="2529" w:type="dxa"/>
            <w:shd w:val="clear" w:color="auto" w:fill="F7CAAC"/>
          </w:tcPr>
          <w:p w14:paraId="221E5390" w14:textId="77777777" w:rsidR="00A608FA" w:rsidRDefault="00A608FA" w:rsidP="00A608FA">
            <w:pPr>
              <w:jc w:val="both"/>
              <w:rPr>
                <w:moveTo w:id="1536" w:author="Uzivatel" w:date="2018-11-13T08:57:00Z"/>
                <w:b/>
              </w:rPr>
            </w:pPr>
            <w:moveTo w:id="1537" w:author="Uzivatel" w:date="2018-11-13T08:57:00Z">
              <w:r>
                <w:rPr>
                  <w:b/>
                </w:rPr>
                <w:t>Jméno a příjmení</w:t>
              </w:r>
            </w:moveTo>
          </w:p>
        </w:tc>
        <w:tc>
          <w:tcPr>
            <w:tcW w:w="4554" w:type="dxa"/>
            <w:gridSpan w:val="5"/>
          </w:tcPr>
          <w:p w14:paraId="00786DAB" w14:textId="77777777" w:rsidR="00A608FA" w:rsidRDefault="00A608FA" w:rsidP="00A608FA">
            <w:pPr>
              <w:jc w:val="both"/>
              <w:rPr>
                <w:moveTo w:id="1538" w:author="Uzivatel" w:date="2018-11-13T08:57:00Z"/>
              </w:rPr>
            </w:pPr>
            <w:moveTo w:id="1539" w:author="Uzivatel" w:date="2018-11-13T08:57:00Z">
              <w:r>
                <w:t>Libuše Sýkorová</w:t>
              </w:r>
            </w:moveTo>
          </w:p>
        </w:tc>
        <w:tc>
          <w:tcPr>
            <w:tcW w:w="712" w:type="dxa"/>
            <w:shd w:val="clear" w:color="auto" w:fill="F7CAAC"/>
          </w:tcPr>
          <w:p w14:paraId="2713EEFF" w14:textId="77777777" w:rsidR="00A608FA" w:rsidRDefault="00A608FA" w:rsidP="00A608FA">
            <w:pPr>
              <w:jc w:val="both"/>
              <w:rPr>
                <w:moveTo w:id="1540" w:author="Uzivatel" w:date="2018-11-13T08:57:00Z"/>
                <w:b/>
              </w:rPr>
            </w:pPr>
            <w:moveTo w:id="1541" w:author="Uzivatel" w:date="2018-11-13T08:57:00Z">
              <w:r>
                <w:rPr>
                  <w:b/>
                </w:rPr>
                <w:t>Tituly</w:t>
              </w:r>
            </w:moveTo>
          </w:p>
        </w:tc>
        <w:tc>
          <w:tcPr>
            <w:tcW w:w="2105" w:type="dxa"/>
            <w:gridSpan w:val="4"/>
          </w:tcPr>
          <w:p w14:paraId="42C4771E" w14:textId="77777777" w:rsidR="00A608FA" w:rsidRDefault="00A608FA" w:rsidP="00A608FA">
            <w:pPr>
              <w:jc w:val="both"/>
              <w:rPr>
                <w:moveTo w:id="1542" w:author="Uzivatel" w:date="2018-11-13T08:57:00Z"/>
              </w:rPr>
            </w:pPr>
            <w:moveTo w:id="1543" w:author="Uzivatel" w:date="2018-11-13T08:57:00Z">
              <w:r>
                <w:t xml:space="preserve">doc. Ing., Ph.D. </w:t>
              </w:r>
            </w:moveTo>
          </w:p>
        </w:tc>
      </w:tr>
      <w:tr w:rsidR="00A608FA" w14:paraId="41AF887E" w14:textId="77777777" w:rsidTr="00A608FA">
        <w:tc>
          <w:tcPr>
            <w:tcW w:w="2529" w:type="dxa"/>
            <w:shd w:val="clear" w:color="auto" w:fill="F7CAAC"/>
          </w:tcPr>
          <w:p w14:paraId="43C6A543" w14:textId="77777777" w:rsidR="00A608FA" w:rsidRDefault="00A608FA" w:rsidP="00A608FA">
            <w:pPr>
              <w:jc w:val="both"/>
              <w:rPr>
                <w:moveTo w:id="1544" w:author="Uzivatel" w:date="2018-11-13T08:57:00Z"/>
                <w:b/>
              </w:rPr>
            </w:pPr>
            <w:moveTo w:id="1545" w:author="Uzivatel" w:date="2018-11-13T08:57:00Z">
              <w:r>
                <w:rPr>
                  <w:b/>
                </w:rPr>
                <w:t>Rok narození</w:t>
              </w:r>
            </w:moveTo>
          </w:p>
        </w:tc>
        <w:tc>
          <w:tcPr>
            <w:tcW w:w="832" w:type="dxa"/>
          </w:tcPr>
          <w:p w14:paraId="36BEE092" w14:textId="77777777" w:rsidR="00A608FA" w:rsidRDefault="00A608FA" w:rsidP="00A608FA">
            <w:pPr>
              <w:jc w:val="both"/>
              <w:rPr>
                <w:moveTo w:id="1546" w:author="Uzivatel" w:date="2018-11-13T08:57:00Z"/>
              </w:rPr>
            </w:pPr>
            <w:moveTo w:id="1547" w:author="Uzivatel" w:date="2018-11-13T08:57:00Z">
              <w:r>
                <w:t>1957</w:t>
              </w:r>
            </w:moveTo>
          </w:p>
        </w:tc>
        <w:tc>
          <w:tcPr>
            <w:tcW w:w="1728" w:type="dxa"/>
            <w:shd w:val="clear" w:color="auto" w:fill="F7CAAC"/>
          </w:tcPr>
          <w:p w14:paraId="53BA03B9" w14:textId="77777777" w:rsidR="00A608FA" w:rsidRDefault="00A608FA" w:rsidP="00A608FA">
            <w:pPr>
              <w:jc w:val="both"/>
              <w:rPr>
                <w:moveTo w:id="1548" w:author="Uzivatel" w:date="2018-11-13T08:57:00Z"/>
                <w:b/>
              </w:rPr>
            </w:pPr>
            <w:moveTo w:id="1549" w:author="Uzivatel" w:date="2018-11-13T08:57:00Z">
              <w:r>
                <w:rPr>
                  <w:b/>
                </w:rPr>
                <w:t>typ vztahu k VŠ</w:t>
              </w:r>
            </w:moveTo>
          </w:p>
        </w:tc>
        <w:tc>
          <w:tcPr>
            <w:tcW w:w="996" w:type="dxa"/>
            <w:gridSpan w:val="2"/>
          </w:tcPr>
          <w:p w14:paraId="222DC360" w14:textId="77777777" w:rsidR="00A608FA" w:rsidRDefault="00A608FA" w:rsidP="00A608FA">
            <w:pPr>
              <w:jc w:val="both"/>
              <w:rPr>
                <w:moveTo w:id="1550" w:author="Uzivatel" w:date="2018-11-13T08:57:00Z"/>
              </w:rPr>
            </w:pPr>
            <w:moveTo w:id="1551" w:author="Uzivatel" w:date="2018-11-13T08:57:00Z">
              <w:r w:rsidRPr="00A96093">
                <w:t>pp.</w:t>
              </w:r>
            </w:moveTo>
          </w:p>
        </w:tc>
        <w:tc>
          <w:tcPr>
            <w:tcW w:w="998" w:type="dxa"/>
            <w:shd w:val="clear" w:color="auto" w:fill="F7CAAC"/>
          </w:tcPr>
          <w:p w14:paraId="50ACF452" w14:textId="77777777" w:rsidR="00A608FA" w:rsidRDefault="00A608FA" w:rsidP="00A608FA">
            <w:pPr>
              <w:jc w:val="both"/>
              <w:rPr>
                <w:moveTo w:id="1552" w:author="Uzivatel" w:date="2018-11-13T08:57:00Z"/>
                <w:b/>
              </w:rPr>
            </w:pPr>
            <w:moveTo w:id="1553" w:author="Uzivatel" w:date="2018-11-13T08:57:00Z">
              <w:r>
                <w:rPr>
                  <w:b/>
                </w:rPr>
                <w:t>rozsah</w:t>
              </w:r>
            </w:moveTo>
          </w:p>
        </w:tc>
        <w:tc>
          <w:tcPr>
            <w:tcW w:w="712" w:type="dxa"/>
          </w:tcPr>
          <w:p w14:paraId="1625BB58" w14:textId="77777777" w:rsidR="00A608FA" w:rsidRDefault="00A608FA" w:rsidP="00A608FA">
            <w:pPr>
              <w:jc w:val="both"/>
              <w:rPr>
                <w:moveTo w:id="1554" w:author="Uzivatel" w:date="2018-11-13T08:57:00Z"/>
              </w:rPr>
            </w:pPr>
            <w:moveTo w:id="1555" w:author="Uzivatel" w:date="2018-11-13T08:57:00Z">
              <w:r w:rsidRPr="00A96093">
                <w:t>40</w:t>
              </w:r>
            </w:moveTo>
          </w:p>
        </w:tc>
        <w:tc>
          <w:tcPr>
            <w:tcW w:w="712" w:type="dxa"/>
            <w:gridSpan w:val="2"/>
            <w:shd w:val="clear" w:color="auto" w:fill="F7CAAC"/>
          </w:tcPr>
          <w:p w14:paraId="4090D25F" w14:textId="77777777" w:rsidR="00A608FA" w:rsidRDefault="00A608FA" w:rsidP="00A608FA">
            <w:pPr>
              <w:jc w:val="both"/>
              <w:rPr>
                <w:moveTo w:id="1556" w:author="Uzivatel" w:date="2018-11-13T08:57:00Z"/>
                <w:b/>
              </w:rPr>
            </w:pPr>
            <w:moveTo w:id="1557" w:author="Uzivatel" w:date="2018-11-13T08:57:00Z">
              <w:r>
                <w:rPr>
                  <w:b/>
                </w:rPr>
                <w:t>do kdy</w:t>
              </w:r>
            </w:moveTo>
          </w:p>
        </w:tc>
        <w:tc>
          <w:tcPr>
            <w:tcW w:w="1393" w:type="dxa"/>
            <w:gridSpan w:val="2"/>
          </w:tcPr>
          <w:p w14:paraId="0EE35138" w14:textId="77777777" w:rsidR="00A608FA" w:rsidRPr="00C32277" w:rsidRDefault="00A608FA" w:rsidP="00A608FA">
            <w:pPr>
              <w:jc w:val="both"/>
              <w:rPr>
                <w:moveTo w:id="1558" w:author="Uzivatel" w:date="2018-11-13T08:57:00Z"/>
                <w:highlight w:val="green"/>
              </w:rPr>
            </w:pPr>
            <w:moveTo w:id="1559" w:author="Uzivatel" w:date="2018-11-13T08:57:00Z">
              <w:r w:rsidRPr="00A96093">
                <w:t>N</w:t>
              </w:r>
            </w:moveTo>
          </w:p>
        </w:tc>
      </w:tr>
      <w:tr w:rsidR="00A608FA" w14:paraId="5052F9DD" w14:textId="77777777" w:rsidTr="00A608FA">
        <w:tc>
          <w:tcPr>
            <w:tcW w:w="5089" w:type="dxa"/>
            <w:gridSpan w:val="3"/>
            <w:shd w:val="clear" w:color="auto" w:fill="F7CAAC"/>
          </w:tcPr>
          <w:p w14:paraId="061417A1" w14:textId="77777777" w:rsidR="00A608FA" w:rsidRDefault="00A608FA" w:rsidP="00A608FA">
            <w:pPr>
              <w:jc w:val="both"/>
              <w:rPr>
                <w:moveTo w:id="1560" w:author="Uzivatel" w:date="2018-11-13T08:57:00Z"/>
                <w:b/>
              </w:rPr>
            </w:pPr>
            <w:moveTo w:id="1561" w:author="Uzivatel" w:date="2018-11-13T08:57:00Z">
              <w:r>
                <w:rPr>
                  <w:b/>
                </w:rPr>
                <w:t>Typ vztahu na součásti VŠ, která uskutečňuje st. program</w:t>
              </w:r>
            </w:moveTo>
          </w:p>
        </w:tc>
        <w:tc>
          <w:tcPr>
            <w:tcW w:w="996" w:type="dxa"/>
            <w:gridSpan w:val="2"/>
          </w:tcPr>
          <w:p w14:paraId="4BDB2466" w14:textId="77777777" w:rsidR="00A608FA" w:rsidRDefault="00A608FA" w:rsidP="00A608FA">
            <w:pPr>
              <w:jc w:val="both"/>
              <w:rPr>
                <w:moveTo w:id="1562" w:author="Uzivatel" w:date="2018-11-13T08:57:00Z"/>
              </w:rPr>
            </w:pPr>
            <w:moveTo w:id="1563" w:author="Uzivatel" w:date="2018-11-13T08:57:00Z">
              <w:del w:id="1564" w:author="Uzivatel" w:date="2018-11-13T08:57:00Z">
                <w:r w:rsidDel="00A608FA">
                  <w:delText>pp.</w:delText>
                </w:r>
              </w:del>
            </w:moveTo>
          </w:p>
        </w:tc>
        <w:tc>
          <w:tcPr>
            <w:tcW w:w="998" w:type="dxa"/>
            <w:shd w:val="clear" w:color="auto" w:fill="F7CAAC"/>
          </w:tcPr>
          <w:p w14:paraId="31103DA3" w14:textId="77777777" w:rsidR="00A608FA" w:rsidRDefault="00A608FA" w:rsidP="00A608FA">
            <w:pPr>
              <w:jc w:val="both"/>
              <w:rPr>
                <w:moveTo w:id="1565" w:author="Uzivatel" w:date="2018-11-13T08:57:00Z"/>
                <w:b/>
              </w:rPr>
            </w:pPr>
            <w:moveTo w:id="1566" w:author="Uzivatel" w:date="2018-11-13T08:57:00Z">
              <w:r>
                <w:rPr>
                  <w:b/>
                </w:rPr>
                <w:t>rozsah</w:t>
              </w:r>
            </w:moveTo>
          </w:p>
        </w:tc>
        <w:tc>
          <w:tcPr>
            <w:tcW w:w="712" w:type="dxa"/>
          </w:tcPr>
          <w:p w14:paraId="57197539" w14:textId="77777777" w:rsidR="00A608FA" w:rsidRDefault="00A608FA" w:rsidP="00A608FA">
            <w:pPr>
              <w:jc w:val="both"/>
              <w:rPr>
                <w:moveTo w:id="1567" w:author="Uzivatel" w:date="2018-11-13T08:57:00Z"/>
              </w:rPr>
            </w:pPr>
            <w:moveTo w:id="1568" w:author="Uzivatel" w:date="2018-11-13T08:57:00Z">
              <w:del w:id="1569" w:author="Uzivatel" w:date="2018-11-13T08:57:00Z">
                <w:r w:rsidDel="00A608FA">
                  <w:delText>40</w:delText>
                </w:r>
              </w:del>
            </w:moveTo>
          </w:p>
        </w:tc>
        <w:tc>
          <w:tcPr>
            <w:tcW w:w="712" w:type="dxa"/>
            <w:gridSpan w:val="2"/>
            <w:shd w:val="clear" w:color="auto" w:fill="F7CAAC"/>
          </w:tcPr>
          <w:p w14:paraId="06B2F1D7" w14:textId="77777777" w:rsidR="00A608FA" w:rsidRDefault="00A608FA" w:rsidP="00A608FA">
            <w:pPr>
              <w:jc w:val="both"/>
              <w:rPr>
                <w:moveTo w:id="1570" w:author="Uzivatel" w:date="2018-11-13T08:57:00Z"/>
                <w:b/>
              </w:rPr>
            </w:pPr>
            <w:moveTo w:id="1571" w:author="Uzivatel" w:date="2018-11-13T08:57:00Z">
              <w:r>
                <w:rPr>
                  <w:b/>
                </w:rPr>
                <w:t>do kdy</w:t>
              </w:r>
            </w:moveTo>
          </w:p>
        </w:tc>
        <w:tc>
          <w:tcPr>
            <w:tcW w:w="1393" w:type="dxa"/>
            <w:gridSpan w:val="2"/>
          </w:tcPr>
          <w:p w14:paraId="19F46853" w14:textId="77777777" w:rsidR="00A608FA" w:rsidRPr="00C32277" w:rsidRDefault="00A608FA" w:rsidP="00A608FA">
            <w:pPr>
              <w:jc w:val="both"/>
              <w:rPr>
                <w:moveTo w:id="1572" w:author="Uzivatel" w:date="2018-11-13T08:57:00Z"/>
                <w:highlight w:val="green"/>
              </w:rPr>
            </w:pPr>
            <w:moveTo w:id="1573" w:author="Uzivatel" w:date="2018-11-13T08:57:00Z">
              <w:del w:id="1574" w:author="Uzivatel" w:date="2018-11-13T08:57:00Z">
                <w:r w:rsidDel="00A608FA">
                  <w:delText>N</w:delText>
                </w:r>
              </w:del>
            </w:moveTo>
          </w:p>
        </w:tc>
      </w:tr>
      <w:tr w:rsidR="00A608FA" w14:paraId="58D44C3F" w14:textId="77777777" w:rsidTr="00A608FA">
        <w:tc>
          <w:tcPr>
            <w:tcW w:w="6085" w:type="dxa"/>
            <w:gridSpan w:val="5"/>
            <w:shd w:val="clear" w:color="auto" w:fill="F7CAAC"/>
          </w:tcPr>
          <w:p w14:paraId="1A487897" w14:textId="77777777" w:rsidR="00A608FA" w:rsidRDefault="00A608FA" w:rsidP="00A608FA">
            <w:pPr>
              <w:rPr>
                <w:moveTo w:id="1575" w:author="Uzivatel" w:date="2018-11-13T08:57:00Z"/>
              </w:rPr>
            </w:pPr>
            <w:moveTo w:id="1576" w:author="Uzivatel" w:date="2018-11-13T08:57:00Z">
              <w:r>
                <w:rPr>
                  <w:b/>
                </w:rPr>
                <w:t>Další</w:t>
              </w:r>
              <w:r>
                <w:rPr>
                  <w:rFonts w:eastAsiaTheme="minorHAnsi"/>
                  <w:sz w:val="24"/>
                  <w:szCs w:val="24"/>
                </w:rPr>
                <w:t xml:space="preserve"> </w:t>
              </w:r>
              <w:r>
                <w:rPr>
                  <w:b/>
                </w:rPr>
                <w:t>současná působení jako akademický pracovník na jiných VŠ</w:t>
              </w:r>
            </w:moveTo>
          </w:p>
        </w:tc>
        <w:tc>
          <w:tcPr>
            <w:tcW w:w="1710" w:type="dxa"/>
            <w:gridSpan w:val="2"/>
            <w:shd w:val="clear" w:color="auto" w:fill="F7CAAC"/>
          </w:tcPr>
          <w:p w14:paraId="69470282" w14:textId="77777777" w:rsidR="00A608FA" w:rsidRDefault="00A608FA" w:rsidP="00A608FA">
            <w:pPr>
              <w:jc w:val="both"/>
              <w:rPr>
                <w:moveTo w:id="1577" w:author="Uzivatel" w:date="2018-11-13T08:57:00Z"/>
                <w:b/>
              </w:rPr>
            </w:pPr>
            <w:moveTo w:id="1578" w:author="Uzivatel" w:date="2018-11-13T08:57:00Z">
              <w:r>
                <w:rPr>
                  <w:b/>
                </w:rPr>
                <w:t>typ prac. vztahu</w:t>
              </w:r>
            </w:moveTo>
          </w:p>
        </w:tc>
        <w:tc>
          <w:tcPr>
            <w:tcW w:w="2105" w:type="dxa"/>
            <w:gridSpan w:val="4"/>
            <w:shd w:val="clear" w:color="auto" w:fill="F7CAAC"/>
          </w:tcPr>
          <w:p w14:paraId="64382445" w14:textId="77777777" w:rsidR="00A608FA" w:rsidRDefault="00A608FA" w:rsidP="00A608FA">
            <w:pPr>
              <w:jc w:val="both"/>
              <w:rPr>
                <w:moveTo w:id="1579" w:author="Uzivatel" w:date="2018-11-13T08:57:00Z"/>
                <w:b/>
              </w:rPr>
            </w:pPr>
            <w:moveTo w:id="1580" w:author="Uzivatel" w:date="2018-11-13T08:57:00Z">
              <w:r>
                <w:rPr>
                  <w:b/>
                </w:rPr>
                <w:t>rozsah</w:t>
              </w:r>
            </w:moveTo>
          </w:p>
        </w:tc>
      </w:tr>
      <w:tr w:rsidR="00A608FA" w14:paraId="67EC5A6A" w14:textId="77777777" w:rsidTr="00A608FA">
        <w:tc>
          <w:tcPr>
            <w:tcW w:w="6085" w:type="dxa"/>
            <w:gridSpan w:val="5"/>
          </w:tcPr>
          <w:p w14:paraId="637DFD47" w14:textId="77777777" w:rsidR="00A608FA" w:rsidRDefault="00A608FA" w:rsidP="00A608FA">
            <w:pPr>
              <w:jc w:val="both"/>
              <w:rPr>
                <w:moveTo w:id="1581" w:author="Uzivatel" w:date="2018-11-13T08:57:00Z"/>
              </w:rPr>
            </w:pPr>
          </w:p>
        </w:tc>
        <w:tc>
          <w:tcPr>
            <w:tcW w:w="1710" w:type="dxa"/>
            <w:gridSpan w:val="2"/>
          </w:tcPr>
          <w:p w14:paraId="736A7850" w14:textId="77777777" w:rsidR="00A608FA" w:rsidRDefault="00A608FA" w:rsidP="00A608FA">
            <w:pPr>
              <w:jc w:val="both"/>
              <w:rPr>
                <w:moveTo w:id="1582" w:author="Uzivatel" w:date="2018-11-13T08:57:00Z"/>
              </w:rPr>
            </w:pPr>
          </w:p>
        </w:tc>
        <w:tc>
          <w:tcPr>
            <w:tcW w:w="2105" w:type="dxa"/>
            <w:gridSpan w:val="4"/>
          </w:tcPr>
          <w:p w14:paraId="56968800" w14:textId="77777777" w:rsidR="00A608FA" w:rsidRDefault="00A608FA" w:rsidP="00A608FA">
            <w:pPr>
              <w:jc w:val="both"/>
              <w:rPr>
                <w:moveTo w:id="1583" w:author="Uzivatel" w:date="2018-11-13T08:57:00Z"/>
              </w:rPr>
            </w:pPr>
          </w:p>
        </w:tc>
      </w:tr>
      <w:tr w:rsidR="00A608FA" w14:paraId="7790A5D1" w14:textId="77777777" w:rsidTr="00A608FA">
        <w:tc>
          <w:tcPr>
            <w:tcW w:w="9900" w:type="dxa"/>
            <w:gridSpan w:val="11"/>
            <w:shd w:val="clear" w:color="auto" w:fill="F7CAAC"/>
          </w:tcPr>
          <w:p w14:paraId="71557C5B" w14:textId="77777777" w:rsidR="00A608FA" w:rsidRDefault="00A608FA" w:rsidP="00A608FA">
            <w:pPr>
              <w:jc w:val="both"/>
              <w:rPr>
                <w:moveTo w:id="1584" w:author="Uzivatel" w:date="2018-11-13T08:57:00Z"/>
              </w:rPr>
            </w:pPr>
            <w:moveTo w:id="1585" w:author="Uzivatel" w:date="2018-11-13T08:57:00Z">
              <w:r>
                <w:rPr>
                  <w:b/>
                </w:rPr>
                <w:t>Předměty příslušného studijního programu a způsob zapojení do jejich výuky, příp. další zapojení do uskutečňování studijního programu</w:t>
              </w:r>
            </w:moveTo>
          </w:p>
        </w:tc>
      </w:tr>
      <w:tr w:rsidR="00A608FA" w14:paraId="532A6133" w14:textId="77777777" w:rsidTr="00A608FA">
        <w:trPr>
          <w:trHeight w:val="466"/>
        </w:trPr>
        <w:tc>
          <w:tcPr>
            <w:tcW w:w="9900" w:type="dxa"/>
            <w:gridSpan w:val="11"/>
            <w:tcBorders>
              <w:top w:val="nil"/>
            </w:tcBorders>
          </w:tcPr>
          <w:p w14:paraId="03363F63" w14:textId="77777777" w:rsidR="00A608FA" w:rsidRPr="00CD10AE" w:rsidRDefault="00A608FA" w:rsidP="00A608FA">
            <w:pPr>
              <w:pStyle w:val="Zkladntext"/>
              <w:ind w:right="107"/>
              <w:rPr>
                <w:moveTo w:id="1586" w:author="Uzivatel" w:date="2018-11-13T08:57:00Z"/>
                <w:sz w:val="20"/>
              </w:rPr>
            </w:pPr>
            <w:moveTo w:id="1587" w:author="Uzivatel" w:date="2018-11-13T08:57:00Z">
              <w:r w:rsidRPr="000C4653">
                <w:rPr>
                  <w:sz w:val="20"/>
                </w:rPr>
                <w:t>Inženýrská grafika</w:t>
              </w:r>
              <w:r>
                <w:rPr>
                  <w:sz w:val="20"/>
                </w:rPr>
                <w:t xml:space="preserve"> - garant, přednášející </w:t>
              </w:r>
              <w:r w:rsidRPr="00441102">
                <w:rPr>
                  <w:sz w:val="20"/>
                </w:rPr>
                <w:t>(100 %)</w:t>
              </w:r>
              <w:r>
                <w:rPr>
                  <w:sz w:val="20"/>
                </w:rPr>
                <w:t>, vede cvičení (100%).</w:t>
              </w:r>
            </w:moveTo>
          </w:p>
        </w:tc>
      </w:tr>
      <w:tr w:rsidR="00A608FA" w14:paraId="744029FF" w14:textId="77777777" w:rsidTr="00A608FA">
        <w:tc>
          <w:tcPr>
            <w:tcW w:w="9900" w:type="dxa"/>
            <w:gridSpan w:val="11"/>
            <w:shd w:val="clear" w:color="auto" w:fill="F7CAAC"/>
          </w:tcPr>
          <w:p w14:paraId="1BDFD020" w14:textId="77777777" w:rsidR="00A608FA" w:rsidRDefault="00A608FA" w:rsidP="00A608FA">
            <w:pPr>
              <w:jc w:val="both"/>
              <w:rPr>
                <w:moveTo w:id="1588" w:author="Uzivatel" w:date="2018-11-13T08:57:00Z"/>
              </w:rPr>
            </w:pPr>
            <w:moveTo w:id="1589" w:author="Uzivatel" w:date="2018-11-13T08:57:00Z">
              <w:r>
                <w:rPr>
                  <w:b/>
                </w:rPr>
                <w:t xml:space="preserve">Údaje o vzdělání na VŠ </w:t>
              </w:r>
            </w:moveTo>
          </w:p>
        </w:tc>
      </w:tr>
      <w:tr w:rsidR="00A608FA" w14:paraId="68C88848" w14:textId="77777777" w:rsidTr="00A608FA">
        <w:trPr>
          <w:trHeight w:val="372"/>
        </w:trPr>
        <w:tc>
          <w:tcPr>
            <w:tcW w:w="9900" w:type="dxa"/>
            <w:gridSpan w:val="11"/>
          </w:tcPr>
          <w:p w14:paraId="5C981BB0" w14:textId="77777777" w:rsidR="00A608FA" w:rsidRPr="00EF5E45" w:rsidRDefault="00A608FA" w:rsidP="00A608FA">
            <w:pPr>
              <w:rPr>
                <w:moveTo w:id="1590" w:author="Uzivatel" w:date="2018-11-13T08:57:00Z"/>
                <w:rFonts w:eastAsia="Calibri"/>
              </w:rPr>
            </w:pPr>
            <w:moveTo w:id="1591" w:author="Uzivatel" w:date="2018-11-13T08:57:00Z">
              <w:r w:rsidRPr="00EF5E45">
                <w:rPr>
                  <w:rFonts w:eastAsia="Calibri"/>
                </w:rPr>
                <w:t>1977 – 1982: VUT Brno, Fakulta strojní</w:t>
              </w:r>
            </w:moveTo>
          </w:p>
          <w:p w14:paraId="526B191C" w14:textId="77777777" w:rsidR="00A608FA" w:rsidRPr="00EF5E45" w:rsidDel="00C8781B" w:rsidRDefault="00A608FA" w:rsidP="00A608FA">
            <w:pPr>
              <w:rPr>
                <w:del w:id="1592" w:author="Uzivatel" w:date="2018-11-13T09:02:00Z"/>
                <w:moveTo w:id="1593" w:author="Uzivatel" w:date="2018-11-13T08:57:00Z"/>
                <w:rFonts w:eastAsia="Calibri"/>
              </w:rPr>
            </w:pPr>
            <w:moveTo w:id="1594" w:author="Uzivatel" w:date="2018-11-13T08:57:00Z">
              <w:del w:id="1595" w:author="Uzivatel" w:date="2018-11-13T09:02:00Z">
                <w:r w:rsidRPr="00EF5E45" w:rsidDel="00C8781B">
                  <w:rPr>
                    <w:rFonts w:eastAsia="Calibri"/>
                  </w:rPr>
                  <w:delText>2000: VUT Brno,</w:delText>
                </w:r>
                <w:r w:rsidRPr="00EF5E45" w:rsidDel="00C8781B">
                  <w:rPr>
                    <w:bCs/>
                  </w:rPr>
                  <w:delText xml:space="preserve"> FS, </w:delText>
                </w:r>
                <w:r w:rsidRPr="00EF5E45" w:rsidDel="00C8781B">
                  <w:rPr>
                    <w:rFonts w:eastAsia="Calibri"/>
                  </w:rPr>
                  <w:delText>SP 2303V Strojírenská technologie, obor Strojírenská technologie, Ph.D.</w:delText>
                </w:r>
              </w:del>
            </w:moveTo>
          </w:p>
          <w:p w14:paraId="71AF2FC5" w14:textId="77777777" w:rsidR="00A608FA" w:rsidRDefault="00A608FA">
            <w:pPr>
              <w:rPr>
                <w:moveTo w:id="1596" w:author="Uzivatel" w:date="2018-11-13T08:57:00Z"/>
                <w:b/>
              </w:rPr>
              <w:pPrChange w:id="1597" w:author="Uzivatel" w:date="2018-11-13T09:02:00Z">
                <w:pPr>
                  <w:framePr w:hSpace="141" w:wrap="around" w:vAnchor="text" w:hAnchor="margin" w:y="-27"/>
                  <w:jc w:val="both"/>
                </w:pPr>
              </w:pPrChange>
            </w:pPr>
          </w:p>
        </w:tc>
      </w:tr>
      <w:tr w:rsidR="00A608FA" w14:paraId="4398D079" w14:textId="77777777" w:rsidTr="00A608FA">
        <w:tc>
          <w:tcPr>
            <w:tcW w:w="9900" w:type="dxa"/>
            <w:gridSpan w:val="11"/>
            <w:shd w:val="clear" w:color="auto" w:fill="F7CAAC"/>
          </w:tcPr>
          <w:p w14:paraId="70212BC3" w14:textId="77777777" w:rsidR="00A608FA" w:rsidRDefault="00A608FA" w:rsidP="00A608FA">
            <w:pPr>
              <w:rPr>
                <w:moveTo w:id="1598" w:author="Uzivatel" w:date="2018-11-13T08:57:00Z"/>
                <w:b/>
              </w:rPr>
            </w:pPr>
            <w:moveTo w:id="1599" w:author="Uzivatel" w:date="2018-11-13T08:57:00Z">
              <w:r>
                <w:rPr>
                  <w:b/>
                </w:rPr>
                <w:t xml:space="preserve">Údaje o odborném působení </w:t>
              </w:r>
              <w:r>
                <w:rPr>
                  <w:rFonts w:eastAsiaTheme="minorHAnsi"/>
                  <w:sz w:val="24"/>
                  <w:szCs w:val="24"/>
                </w:rPr>
                <w:t xml:space="preserve"> </w:t>
              </w:r>
              <w:r>
                <w:rPr>
                  <w:b/>
                </w:rPr>
                <w:t>od absolvování VŠ</w:t>
              </w:r>
            </w:moveTo>
          </w:p>
        </w:tc>
      </w:tr>
      <w:tr w:rsidR="00A608FA" w14:paraId="470CC4D1" w14:textId="77777777" w:rsidTr="00A608FA">
        <w:trPr>
          <w:trHeight w:val="718"/>
        </w:trPr>
        <w:tc>
          <w:tcPr>
            <w:tcW w:w="9900" w:type="dxa"/>
            <w:gridSpan w:val="11"/>
          </w:tcPr>
          <w:p w14:paraId="58829CE1" w14:textId="77777777" w:rsidR="00A608FA" w:rsidRPr="00EF5E45" w:rsidRDefault="00A608FA" w:rsidP="00A608FA">
            <w:pPr>
              <w:autoSpaceDE w:val="0"/>
              <w:autoSpaceDN w:val="0"/>
              <w:adjustRightInd w:val="0"/>
              <w:spacing w:before="20" w:after="20"/>
              <w:jc w:val="both"/>
              <w:rPr>
                <w:moveTo w:id="1600" w:author="Uzivatel" w:date="2018-11-13T08:57:00Z"/>
                <w:rFonts w:eastAsia="Calibri"/>
              </w:rPr>
            </w:pPr>
            <w:moveTo w:id="1601" w:author="Uzivatel" w:date="2018-11-13T08:57:00Z">
              <w:r w:rsidRPr="00EF5E45">
                <w:rPr>
                  <w:rFonts w:eastAsia="Calibri"/>
                </w:rPr>
                <w:t xml:space="preserve">1983 </w:t>
              </w:r>
              <w:r w:rsidRPr="00EF5E45">
                <w:t xml:space="preserve">– </w:t>
              </w:r>
              <w:r w:rsidRPr="00EF5E45">
                <w:rPr>
                  <w:rFonts w:eastAsia="Calibri"/>
                </w:rPr>
                <w:t>1987: Barum Otrokovice, n.p., technik – oddělení technického rozvoje výroby</w:t>
              </w:r>
            </w:moveTo>
          </w:p>
          <w:p w14:paraId="25C9454C" w14:textId="77777777" w:rsidR="00A608FA" w:rsidRPr="00EF5E45" w:rsidRDefault="00A608FA" w:rsidP="00A608FA">
            <w:pPr>
              <w:autoSpaceDE w:val="0"/>
              <w:autoSpaceDN w:val="0"/>
              <w:adjustRightInd w:val="0"/>
              <w:spacing w:before="20" w:after="20"/>
              <w:jc w:val="both"/>
              <w:rPr>
                <w:moveTo w:id="1602" w:author="Uzivatel" w:date="2018-11-13T08:57:00Z"/>
                <w:rFonts w:eastAsia="Calibri"/>
              </w:rPr>
            </w:pPr>
            <w:moveTo w:id="1603" w:author="Uzivatel" w:date="2018-11-13T08:57:00Z">
              <w:r w:rsidRPr="00EF5E45">
                <w:rPr>
                  <w:rFonts w:eastAsia="Calibri"/>
                </w:rPr>
                <w:t xml:space="preserve">1987 </w:t>
              </w:r>
              <w:r w:rsidRPr="00EF5E45">
                <w:t xml:space="preserve">– </w:t>
              </w:r>
              <w:r w:rsidRPr="00EF5E45">
                <w:rPr>
                  <w:rFonts w:eastAsia="Calibri"/>
                </w:rPr>
                <w:t>2010: UTB Zlín, FT, Ústav výrobního inženýrství, odborný asistent, tajemník</w:t>
              </w:r>
            </w:moveTo>
          </w:p>
          <w:p w14:paraId="35743B1E" w14:textId="77777777" w:rsidR="00A608FA" w:rsidRPr="00EF5E45" w:rsidRDefault="00A608FA" w:rsidP="00A608FA">
            <w:pPr>
              <w:jc w:val="both"/>
              <w:rPr>
                <w:moveTo w:id="1604" w:author="Uzivatel" w:date="2018-11-13T08:57:00Z"/>
              </w:rPr>
            </w:pPr>
            <w:moveTo w:id="1605" w:author="Uzivatel" w:date="2018-11-13T08:57:00Z">
              <w:r w:rsidRPr="00EF5E45">
                <w:rPr>
                  <w:rFonts w:eastAsia="Calibri"/>
                </w:rPr>
                <w:t xml:space="preserve">2010 </w:t>
              </w:r>
              <w:r w:rsidRPr="00EF5E45">
                <w:t xml:space="preserve">– </w:t>
              </w:r>
              <w:r w:rsidRPr="00EF5E45">
                <w:rPr>
                  <w:rFonts w:eastAsia="Calibri"/>
                </w:rPr>
                <w:t>dosud: UTB Zlín, FT, Ústav výrobního inženýrství, docent, tajemník</w:t>
              </w:r>
            </w:moveTo>
          </w:p>
        </w:tc>
      </w:tr>
      <w:tr w:rsidR="00A608FA" w14:paraId="789CC788" w14:textId="77777777" w:rsidTr="00A608FA">
        <w:trPr>
          <w:trHeight w:val="250"/>
        </w:trPr>
        <w:tc>
          <w:tcPr>
            <w:tcW w:w="9900" w:type="dxa"/>
            <w:gridSpan w:val="11"/>
            <w:shd w:val="clear" w:color="auto" w:fill="F7CAAC"/>
          </w:tcPr>
          <w:p w14:paraId="4FE75460" w14:textId="77777777" w:rsidR="00A608FA" w:rsidRDefault="00A608FA" w:rsidP="00A608FA">
            <w:pPr>
              <w:jc w:val="both"/>
              <w:rPr>
                <w:moveTo w:id="1606" w:author="Uzivatel" w:date="2018-11-13T08:57:00Z"/>
              </w:rPr>
            </w:pPr>
            <w:moveTo w:id="1607" w:author="Uzivatel" w:date="2018-11-13T08:57:00Z">
              <w:r>
                <w:rPr>
                  <w:b/>
                </w:rPr>
                <w:t>Zkušenosti s vedením kvalifikačních a rigorózních prací</w:t>
              </w:r>
            </w:moveTo>
          </w:p>
        </w:tc>
      </w:tr>
      <w:tr w:rsidR="00A608FA" w14:paraId="51BF9BAF" w14:textId="77777777" w:rsidTr="00A608FA">
        <w:trPr>
          <w:trHeight w:val="276"/>
        </w:trPr>
        <w:tc>
          <w:tcPr>
            <w:tcW w:w="9900" w:type="dxa"/>
            <w:gridSpan w:val="11"/>
          </w:tcPr>
          <w:p w14:paraId="319F9263" w14:textId="77777777" w:rsidR="00A608FA" w:rsidRDefault="00A608FA" w:rsidP="00A608FA">
            <w:pPr>
              <w:rPr>
                <w:moveTo w:id="1608" w:author="Uzivatel" w:date="2018-11-13T08:57:00Z"/>
              </w:rPr>
            </w:pPr>
            <w:moveTo w:id="1609" w:author="Uzivatel" w:date="2018-11-13T08:57:00Z">
              <w:r w:rsidRPr="00EF5E45">
                <w:t>Počet</w:t>
              </w:r>
              <w:r w:rsidRPr="00EF5E45">
                <w:rPr>
                  <w:rFonts w:eastAsiaTheme="minorHAnsi"/>
                </w:rPr>
                <w:t xml:space="preserve"> </w:t>
              </w:r>
              <w:r w:rsidRPr="00EF5E45">
                <w:t xml:space="preserve">obhájených prací, které vyučující vedl v období 2013 </w:t>
              </w:r>
              <w:r w:rsidRPr="00EF5E45">
                <w:rPr>
                  <w:rFonts w:eastAsia="Calibri"/>
                </w:rPr>
                <w:t xml:space="preserve">– </w:t>
              </w:r>
              <w:r w:rsidRPr="00EF5E45">
                <w:t>2017</w:t>
              </w:r>
              <w:r>
                <w:t xml:space="preserve">: 14 BP, 15 DP, </w:t>
              </w:r>
            </w:moveTo>
          </w:p>
        </w:tc>
      </w:tr>
      <w:tr w:rsidR="00A608FA" w14:paraId="3FBD3054" w14:textId="77777777" w:rsidTr="00A608FA">
        <w:trPr>
          <w:cantSplit/>
        </w:trPr>
        <w:tc>
          <w:tcPr>
            <w:tcW w:w="336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3EC4597F" w14:textId="77777777" w:rsidR="00A608FA" w:rsidRDefault="00A608FA" w:rsidP="00A608FA">
            <w:pPr>
              <w:jc w:val="both"/>
              <w:rPr>
                <w:moveTo w:id="1610" w:author="Uzivatel" w:date="2018-11-13T08:57:00Z"/>
              </w:rPr>
            </w:pPr>
            <w:moveTo w:id="1611" w:author="Uzivatel" w:date="2018-11-13T08:57:00Z">
              <w:r>
                <w:rPr>
                  <w:b/>
                </w:rPr>
                <w:t xml:space="preserve">Obor habilitačního řízení </w:t>
              </w:r>
            </w:moveTo>
          </w:p>
        </w:tc>
        <w:tc>
          <w:tcPr>
            <w:tcW w:w="2254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0DAA3D93" w14:textId="77777777" w:rsidR="00A608FA" w:rsidRDefault="00A608FA" w:rsidP="00A608FA">
            <w:pPr>
              <w:jc w:val="both"/>
              <w:rPr>
                <w:moveTo w:id="1612" w:author="Uzivatel" w:date="2018-11-13T08:57:00Z"/>
              </w:rPr>
            </w:pPr>
            <w:moveTo w:id="1613" w:author="Uzivatel" w:date="2018-11-13T08:57:00Z">
              <w:r>
                <w:rPr>
                  <w:b/>
                </w:rPr>
                <w:t>Rok udělení hodnosti</w:t>
              </w:r>
            </w:moveTo>
          </w:p>
        </w:tc>
        <w:tc>
          <w:tcPr>
            <w:tcW w:w="225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5708DB1C" w14:textId="77777777" w:rsidR="00A608FA" w:rsidRDefault="00A608FA" w:rsidP="00A608FA">
            <w:pPr>
              <w:jc w:val="both"/>
              <w:rPr>
                <w:moveTo w:id="1614" w:author="Uzivatel" w:date="2018-11-13T08:57:00Z"/>
              </w:rPr>
            </w:pPr>
            <w:moveTo w:id="1615" w:author="Uzivatel" w:date="2018-11-13T08:57:00Z">
              <w:r>
                <w:rPr>
                  <w:b/>
                </w:rPr>
                <w:t>Řízení konáno na VŠ</w:t>
              </w:r>
            </w:moveTo>
          </w:p>
        </w:tc>
        <w:tc>
          <w:tcPr>
            <w:tcW w:w="2028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9CAAF8B" w14:textId="77777777" w:rsidR="00A608FA" w:rsidRDefault="00A608FA" w:rsidP="00A608FA">
            <w:pPr>
              <w:rPr>
                <w:moveTo w:id="1616" w:author="Uzivatel" w:date="2018-11-13T08:57:00Z"/>
                <w:b/>
              </w:rPr>
            </w:pPr>
            <w:moveTo w:id="1617" w:author="Uzivatel" w:date="2018-11-13T08:57:00Z">
              <w:r>
                <w:rPr>
                  <w:b/>
                </w:rPr>
                <w:t>Ohlasy publikací</w:t>
              </w:r>
              <w:r>
                <w:rPr>
                  <w:rFonts w:eastAsiaTheme="minorHAnsi"/>
                  <w:sz w:val="24"/>
                  <w:szCs w:val="24"/>
                </w:rPr>
                <w:t xml:space="preserve"> </w:t>
              </w:r>
            </w:moveTo>
          </w:p>
        </w:tc>
      </w:tr>
      <w:tr w:rsidR="00A608FA" w14:paraId="5DB9BDEA" w14:textId="77777777" w:rsidTr="00A608FA">
        <w:trPr>
          <w:cantSplit/>
        </w:trPr>
        <w:tc>
          <w:tcPr>
            <w:tcW w:w="3361" w:type="dxa"/>
            <w:gridSpan w:val="2"/>
          </w:tcPr>
          <w:p w14:paraId="57F3CF45" w14:textId="77777777" w:rsidR="00A608FA" w:rsidRDefault="00A608FA" w:rsidP="00A608FA">
            <w:pPr>
              <w:jc w:val="both"/>
              <w:rPr>
                <w:moveTo w:id="1618" w:author="Uzivatel" w:date="2018-11-13T08:57:00Z"/>
              </w:rPr>
            </w:pPr>
            <w:moveTo w:id="1619" w:author="Uzivatel" w:date="2018-11-13T08:57:00Z">
              <w:r>
                <w:t>Strojírenská technologie</w:t>
              </w:r>
            </w:moveTo>
          </w:p>
        </w:tc>
        <w:tc>
          <w:tcPr>
            <w:tcW w:w="2254" w:type="dxa"/>
            <w:gridSpan w:val="2"/>
          </w:tcPr>
          <w:p w14:paraId="3F637238" w14:textId="77777777" w:rsidR="00A608FA" w:rsidRDefault="00A608FA" w:rsidP="00A608FA">
            <w:pPr>
              <w:jc w:val="both"/>
              <w:rPr>
                <w:moveTo w:id="1620" w:author="Uzivatel" w:date="2018-11-13T08:57:00Z"/>
              </w:rPr>
            </w:pPr>
            <w:moveTo w:id="1621" w:author="Uzivatel" w:date="2018-11-13T08:57:00Z">
              <w:r>
                <w:t>2010</w:t>
              </w:r>
            </w:moveTo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</w:tcPr>
          <w:p w14:paraId="65219440" w14:textId="77777777" w:rsidR="00A608FA" w:rsidRDefault="00A608FA" w:rsidP="00A608FA">
            <w:pPr>
              <w:jc w:val="both"/>
              <w:rPr>
                <w:moveTo w:id="1622" w:author="Uzivatel" w:date="2018-11-13T08:57:00Z"/>
              </w:rPr>
            </w:pPr>
            <w:moveTo w:id="1623" w:author="Uzivatel" w:date="2018-11-13T08:57:00Z">
              <w:r>
                <w:t>VŠB-TU Ostrava</w:t>
              </w:r>
            </w:moveTo>
          </w:p>
        </w:tc>
        <w:tc>
          <w:tcPr>
            <w:tcW w:w="635" w:type="dxa"/>
            <w:tcBorders>
              <w:left w:val="single" w:sz="12" w:space="0" w:color="auto"/>
            </w:tcBorders>
            <w:shd w:val="clear" w:color="auto" w:fill="F7CAAC"/>
          </w:tcPr>
          <w:p w14:paraId="54414725" w14:textId="77777777" w:rsidR="00A608FA" w:rsidRDefault="00A608FA" w:rsidP="00A608FA">
            <w:pPr>
              <w:jc w:val="both"/>
              <w:rPr>
                <w:moveTo w:id="1624" w:author="Uzivatel" w:date="2018-11-13T08:57:00Z"/>
              </w:rPr>
            </w:pPr>
            <w:moveTo w:id="1625" w:author="Uzivatel" w:date="2018-11-13T08:57:00Z">
              <w:r>
                <w:rPr>
                  <w:b/>
                </w:rPr>
                <w:t>WOS</w:t>
              </w:r>
            </w:moveTo>
          </w:p>
        </w:tc>
        <w:tc>
          <w:tcPr>
            <w:tcW w:w="696" w:type="dxa"/>
            <w:shd w:val="clear" w:color="auto" w:fill="F7CAAC"/>
          </w:tcPr>
          <w:p w14:paraId="675345DC" w14:textId="77777777" w:rsidR="00A608FA" w:rsidRDefault="00A608FA" w:rsidP="00A608FA">
            <w:pPr>
              <w:jc w:val="both"/>
              <w:rPr>
                <w:moveTo w:id="1626" w:author="Uzivatel" w:date="2018-11-13T08:57:00Z"/>
                <w:sz w:val="18"/>
              </w:rPr>
            </w:pPr>
            <w:moveTo w:id="1627" w:author="Uzivatel" w:date="2018-11-13T08:57:00Z">
              <w:r>
                <w:rPr>
                  <w:b/>
                  <w:sz w:val="18"/>
                </w:rPr>
                <w:t>Scopus</w:t>
              </w:r>
            </w:moveTo>
          </w:p>
        </w:tc>
        <w:tc>
          <w:tcPr>
            <w:tcW w:w="697" w:type="dxa"/>
            <w:shd w:val="clear" w:color="auto" w:fill="F7CAAC"/>
          </w:tcPr>
          <w:p w14:paraId="00ABE696" w14:textId="77777777" w:rsidR="00A608FA" w:rsidRDefault="00A608FA" w:rsidP="00A608FA">
            <w:pPr>
              <w:jc w:val="both"/>
              <w:rPr>
                <w:moveTo w:id="1628" w:author="Uzivatel" w:date="2018-11-13T08:57:00Z"/>
              </w:rPr>
            </w:pPr>
            <w:moveTo w:id="1629" w:author="Uzivatel" w:date="2018-11-13T08:57:00Z">
              <w:r>
                <w:rPr>
                  <w:b/>
                  <w:sz w:val="18"/>
                </w:rPr>
                <w:t>ostatní</w:t>
              </w:r>
            </w:moveTo>
          </w:p>
        </w:tc>
      </w:tr>
      <w:tr w:rsidR="00A608FA" w14:paraId="73E3AD6F" w14:textId="77777777" w:rsidTr="00A608FA">
        <w:trPr>
          <w:cantSplit/>
          <w:trHeight w:val="70"/>
        </w:trPr>
        <w:tc>
          <w:tcPr>
            <w:tcW w:w="3361" w:type="dxa"/>
            <w:gridSpan w:val="2"/>
            <w:shd w:val="clear" w:color="auto" w:fill="F7CAAC"/>
          </w:tcPr>
          <w:p w14:paraId="39B7A768" w14:textId="77777777" w:rsidR="00A608FA" w:rsidRDefault="00A608FA" w:rsidP="00A608FA">
            <w:pPr>
              <w:jc w:val="both"/>
              <w:rPr>
                <w:moveTo w:id="1630" w:author="Uzivatel" w:date="2018-11-13T08:57:00Z"/>
              </w:rPr>
            </w:pPr>
            <w:moveTo w:id="1631" w:author="Uzivatel" w:date="2018-11-13T08:57:00Z">
              <w:r>
                <w:rPr>
                  <w:b/>
                </w:rPr>
                <w:t>Obor jmenovacího řízení</w:t>
              </w:r>
            </w:moveTo>
          </w:p>
        </w:tc>
        <w:tc>
          <w:tcPr>
            <w:tcW w:w="2254" w:type="dxa"/>
            <w:gridSpan w:val="2"/>
            <w:shd w:val="clear" w:color="auto" w:fill="F7CAAC"/>
          </w:tcPr>
          <w:p w14:paraId="559E0736" w14:textId="77777777" w:rsidR="00A608FA" w:rsidRDefault="00A608FA" w:rsidP="00A608FA">
            <w:pPr>
              <w:jc w:val="both"/>
              <w:rPr>
                <w:moveTo w:id="1632" w:author="Uzivatel" w:date="2018-11-13T08:57:00Z"/>
              </w:rPr>
            </w:pPr>
            <w:moveTo w:id="1633" w:author="Uzivatel" w:date="2018-11-13T08:57:00Z">
              <w:r>
                <w:rPr>
                  <w:b/>
                </w:rPr>
                <w:t>Rok udělení hodnosti</w:t>
              </w:r>
            </w:moveTo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2A8798EE" w14:textId="77777777" w:rsidR="00A608FA" w:rsidRDefault="00A608FA" w:rsidP="00A608FA">
            <w:pPr>
              <w:jc w:val="both"/>
              <w:rPr>
                <w:moveTo w:id="1634" w:author="Uzivatel" w:date="2018-11-13T08:57:00Z"/>
              </w:rPr>
            </w:pPr>
            <w:moveTo w:id="1635" w:author="Uzivatel" w:date="2018-11-13T08:57:00Z">
              <w:r>
                <w:rPr>
                  <w:b/>
                </w:rPr>
                <w:t>Řízení konáno na VŠ</w:t>
              </w:r>
            </w:moveTo>
          </w:p>
        </w:tc>
        <w:tc>
          <w:tcPr>
            <w:tcW w:w="635" w:type="dxa"/>
            <w:vMerge w:val="restart"/>
            <w:tcBorders>
              <w:left w:val="single" w:sz="12" w:space="0" w:color="auto"/>
            </w:tcBorders>
          </w:tcPr>
          <w:p w14:paraId="2F02B509" w14:textId="77777777" w:rsidR="00A608FA" w:rsidRPr="00231641" w:rsidRDefault="00A608FA" w:rsidP="00A608FA">
            <w:pPr>
              <w:jc w:val="both"/>
              <w:rPr>
                <w:moveTo w:id="1636" w:author="Uzivatel" w:date="2018-11-13T08:57:00Z"/>
                <w:b/>
                <w:highlight w:val="yellow"/>
              </w:rPr>
            </w:pPr>
            <w:moveTo w:id="1637" w:author="Uzivatel" w:date="2018-11-13T08:57:00Z">
              <w:r w:rsidRPr="00A96093">
                <w:rPr>
                  <w:b/>
                </w:rPr>
                <w:t>0</w:t>
              </w:r>
            </w:moveTo>
          </w:p>
        </w:tc>
        <w:tc>
          <w:tcPr>
            <w:tcW w:w="696" w:type="dxa"/>
            <w:vMerge w:val="restart"/>
          </w:tcPr>
          <w:p w14:paraId="15E7D431" w14:textId="77777777" w:rsidR="00A608FA" w:rsidRPr="00231641" w:rsidRDefault="00A608FA" w:rsidP="00A608FA">
            <w:pPr>
              <w:jc w:val="both"/>
              <w:rPr>
                <w:moveTo w:id="1638" w:author="Uzivatel" w:date="2018-11-13T08:57:00Z"/>
                <w:b/>
                <w:highlight w:val="yellow"/>
              </w:rPr>
            </w:pPr>
            <w:moveTo w:id="1639" w:author="Uzivatel" w:date="2018-11-13T08:57:00Z">
              <w:r w:rsidRPr="00A96093">
                <w:rPr>
                  <w:b/>
                </w:rPr>
                <w:t>43</w:t>
              </w:r>
            </w:moveTo>
          </w:p>
        </w:tc>
        <w:tc>
          <w:tcPr>
            <w:tcW w:w="697" w:type="dxa"/>
            <w:vMerge w:val="restart"/>
          </w:tcPr>
          <w:p w14:paraId="79C41EEF" w14:textId="77777777" w:rsidR="00A608FA" w:rsidRPr="00231641" w:rsidRDefault="00A608FA" w:rsidP="00A608FA">
            <w:pPr>
              <w:jc w:val="both"/>
              <w:rPr>
                <w:moveTo w:id="1640" w:author="Uzivatel" w:date="2018-11-13T08:57:00Z"/>
                <w:b/>
                <w:sz w:val="18"/>
                <w:szCs w:val="18"/>
                <w:highlight w:val="yellow"/>
              </w:rPr>
            </w:pPr>
            <w:moveTo w:id="1641" w:author="Uzivatel" w:date="2018-11-13T08:57:00Z">
              <w:r w:rsidRPr="00A96093">
                <w:rPr>
                  <w:b/>
                  <w:sz w:val="18"/>
                  <w:szCs w:val="18"/>
                </w:rPr>
                <w:t>neevid.</w:t>
              </w:r>
            </w:moveTo>
          </w:p>
        </w:tc>
      </w:tr>
      <w:tr w:rsidR="00A608FA" w14:paraId="696C9000" w14:textId="77777777" w:rsidTr="00A608FA">
        <w:trPr>
          <w:trHeight w:val="205"/>
        </w:trPr>
        <w:tc>
          <w:tcPr>
            <w:tcW w:w="3361" w:type="dxa"/>
            <w:gridSpan w:val="2"/>
          </w:tcPr>
          <w:p w14:paraId="008169D9" w14:textId="77777777" w:rsidR="00A608FA" w:rsidRDefault="00A608FA" w:rsidP="00A608FA">
            <w:pPr>
              <w:jc w:val="both"/>
              <w:rPr>
                <w:moveTo w:id="1642" w:author="Uzivatel" w:date="2018-11-13T08:57:00Z"/>
              </w:rPr>
            </w:pPr>
            <w:moveTo w:id="1643" w:author="Uzivatel" w:date="2018-11-13T08:57:00Z">
              <w:r>
                <w:t>---</w:t>
              </w:r>
            </w:moveTo>
          </w:p>
        </w:tc>
        <w:tc>
          <w:tcPr>
            <w:tcW w:w="2254" w:type="dxa"/>
            <w:gridSpan w:val="2"/>
          </w:tcPr>
          <w:p w14:paraId="7FC65A4F" w14:textId="77777777" w:rsidR="00A608FA" w:rsidRDefault="00A608FA" w:rsidP="00A608FA">
            <w:pPr>
              <w:jc w:val="both"/>
              <w:rPr>
                <w:moveTo w:id="1644" w:author="Uzivatel" w:date="2018-11-13T08:57:00Z"/>
              </w:rPr>
            </w:pPr>
            <w:moveTo w:id="1645" w:author="Uzivatel" w:date="2018-11-13T08:57:00Z">
              <w:r>
                <w:t>---</w:t>
              </w:r>
            </w:moveTo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</w:tcPr>
          <w:p w14:paraId="7783768B" w14:textId="77777777" w:rsidR="00A608FA" w:rsidRDefault="00A608FA" w:rsidP="00A608FA">
            <w:pPr>
              <w:jc w:val="both"/>
              <w:rPr>
                <w:moveTo w:id="1646" w:author="Uzivatel" w:date="2018-11-13T08:57:00Z"/>
              </w:rPr>
            </w:pPr>
            <w:moveTo w:id="1647" w:author="Uzivatel" w:date="2018-11-13T08:57:00Z">
              <w:r>
                <w:t>---</w:t>
              </w:r>
            </w:moveTo>
          </w:p>
        </w:tc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14:paraId="0967A2D1" w14:textId="77777777" w:rsidR="00A608FA" w:rsidRDefault="00A608FA" w:rsidP="00A608FA">
            <w:pPr>
              <w:rPr>
                <w:moveTo w:id="1648" w:author="Uzivatel" w:date="2018-11-13T08:57:00Z"/>
                <w:b/>
              </w:rPr>
            </w:pPr>
          </w:p>
        </w:tc>
        <w:tc>
          <w:tcPr>
            <w:tcW w:w="696" w:type="dxa"/>
            <w:vMerge/>
            <w:vAlign w:val="center"/>
          </w:tcPr>
          <w:p w14:paraId="67DDEA30" w14:textId="77777777" w:rsidR="00A608FA" w:rsidRDefault="00A608FA" w:rsidP="00A608FA">
            <w:pPr>
              <w:rPr>
                <w:moveTo w:id="1649" w:author="Uzivatel" w:date="2018-11-13T08:57:00Z"/>
                <w:b/>
              </w:rPr>
            </w:pPr>
          </w:p>
        </w:tc>
        <w:tc>
          <w:tcPr>
            <w:tcW w:w="697" w:type="dxa"/>
            <w:vMerge/>
            <w:vAlign w:val="center"/>
          </w:tcPr>
          <w:p w14:paraId="476E3177" w14:textId="77777777" w:rsidR="00A608FA" w:rsidRDefault="00A608FA" w:rsidP="00A608FA">
            <w:pPr>
              <w:rPr>
                <w:moveTo w:id="1650" w:author="Uzivatel" w:date="2018-11-13T08:57:00Z"/>
                <w:b/>
              </w:rPr>
            </w:pPr>
          </w:p>
        </w:tc>
      </w:tr>
      <w:tr w:rsidR="00A608FA" w14:paraId="343347ED" w14:textId="77777777" w:rsidTr="00A608FA">
        <w:tc>
          <w:tcPr>
            <w:tcW w:w="9900" w:type="dxa"/>
            <w:gridSpan w:val="11"/>
            <w:shd w:val="clear" w:color="auto" w:fill="F7CAAC"/>
          </w:tcPr>
          <w:p w14:paraId="04DD2DD0" w14:textId="77777777" w:rsidR="00A608FA" w:rsidRDefault="00A608FA" w:rsidP="00A608FA">
            <w:pPr>
              <w:rPr>
                <w:moveTo w:id="1651" w:author="Uzivatel" w:date="2018-11-13T08:57:00Z"/>
                <w:b/>
              </w:rPr>
            </w:pPr>
            <w:moveTo w:id="1652" w:author="Uzivatel" w:date="2018-11-13T08:57:00Z">
              <w:r>
                <w:rPr>
                  <w:b/>
                </w:rPr>
                <w:t xml:space="preserve">Přehled </w:t>
              </w:r>
              <w:r>
                <w:rPr>
                  <w:rFonts w:eastAsiaTheme="minorHAnsi"/>
                  <w:sz w:val="24"/>
                  <w:szCs w:val="24"/>
                </w:rPr>
                <w:t xml:space="preserve"> </w:t>
              </w:r>
              <w:r>
                <w:rPr>
                  <w:b/>
                </w:rPr>
                <w:t xml:space="preserve">o nejvýznamnější publikační a další tvůrčí činnosti nebo další profesní činnosti u odborníků z praxe vztahující se k zabezpečovaným předmětům </w:t>
              </w:r>
            </w:moveTo>
          </w:p>
        </w:tc>
      </w:tr>
      <w:tr w:rsidR="00A608FA" w14:paraId="64BCC1F7" w14:textId="77777777" w:rsidTr="00A608FA">
        <w:trPr>
          <w:trHeight w:val="283"/>
        </w:trPr>
        <w:tc>
          <w:tcPr>
            <w:tcW w:w="9900" w:type="dxa"/>
            <w:gridSpan w:val="11"/>
          </w:tcPr>
          <w:p w14:paraId="2E5B0DE4" w14:textId="77777777" w:rsidR="00A608FA" w:rsidRPr="000C4653" w:rsidRDefault="00A608FA" w:rsidP="00A608FA">
            <w:pPr>
              <w:pStyle w:val="Nzev"/>
              <w:jc w:val="both"/>
              <w:rPr>
                <w:moveTo w:id="1653" w:author="Uzivatel" w:date="2018-11-13T08:57:00Z"/>
                <w:b w:val="0"/>
                <w:sz w:val="20"/>
                <w:szCs w:val="20"/>
              </w:rPr>
            </w:pPr>
            <w:moveTo w:id="1654" w:author="Uzivatel" w:date="2018-11-13T08:57:00Z">
              <w:r w:rsidRPr="000C4653">
                <w:rPr>
                  <w:sz w:val="20"/>
                  <w:szCs w:val="20"/>
                </w:rPr>
                <w:t>SÝKOROVÁ, L. (45</w:t>
              </w:r>
              <w:r>
                <w:rPr>
                  <w:sz w:val="20"/>
                  <w:szCs w:val="20"/>
                </w:rPr>
                <w:t xml:space="preserve"> %)</w:t>
              </w:r>
              <w:r w:rsidRPr="00953D1C">
                <w:rPr>
                  <w:b w:val="0"/>
                  <w:sz w:val="20"/>
                  <w:szCs w:val="20"/>
                </w:rPr>
                <w:t xml:space="preserve"> V.</w:t>
              </w:r>
              <w:r>
                <w:rPr>
                  <w:sz w:val="20"/>
                  <w:szCs w:val="20"/>
                </w:rPr>
                <w:t xml:space="preserve"> </w:t>
              </w:r>
              <w:r w:rsidRPr="000C4653">
                <w:rPr>
                  <w:b w:val="0"/>
                  <w:sz w:val="20"/>
                  <w:szCs w:val="20"/>
                </w:rPr>
                <w:t xml:space="preserve">PATA, </w:t>
              </w:r>
              <w:r>
                <w:rPr>
                  <w:b w:val="0"/>
                  <w:sz w:val="20"/>
                  <w:szCs w:val="20"/>
                </w:rPr>
                <w:t xml:space="preserve">M. KUBIŠOVÁ a J. </w:t>
              </w:r>
              <w:r w:rsidRPr="000C4653">
                <w:rPr>
                  <w:b w:val="0"/>
                  <w:sz w:val="20"/>
                  <w:szCs w:val="20"/>
                </w:rPr>
                <w:t>KNEDLOVÁ.</w:t>
              </w:r>
              <w:r w:rsidRPr="000C4653">
                <w:rPr>
                  <w:sz w:val="20"/>
                  <w:szCs w:val="20"/>
                </w:rPr>
                <w:t xml:space="preserve"> </w:t>
              </w:r>
              <w:r w:rsidRPr="000C4653">
                <w:rPr>
                  <w:b w:val="0"/>
                  <w:sz w:val="20"/>
                  <w:szCs w:val="20"/>
                </w:rPr>
                <w:t xml:space="preserve">Effect of concentrated energy of laser beam on polymer material. </w:t>
              </w:r>
              <w:r w:rsidRPr="000C4653">
                <w:rPr>
                  <w:b w:val="0"/>
                  <w:i/>
                  <w:sz w:val="20"/>
                  <w:szCs w:val="20"/>
                </w:rPr>
                <w:t>In MATEC Web of Conferences. Les Ulis : EDP Sciences</w:t>
              </w:r>
              <w:r w:rsidRPr="000C4653">
                <w:rPr>
                  <w:b w:val="0"/>
                  <w:sz w:val="20"/>
                  <w:szCs w:val="20"/>
                </w:rPr>
                <w:t>,</w:t>
              </w:r>
              <w:r w:rsidRPr="000C4653">
                <w:rPr>
                  <w:b w:val="0"/>
                  <w:i/>
                  <w:sz w:val="20"/>
                  <w:szCs w:val="20"/>
                </w:rPr>
                <w:t xml:space="preserve"> </w:t>
              </w:r>
              <w:r w:rsidRPr="00F56FCC">
                <w:rPr>
                  <w:b w:val="0"/>
                  <w:i/>
                  <w:sz w:val="20"/>
                  <w:szCs w:val="20"/>
                </w:rPr>
                <w:t>2017</w:t>
              </w:r>
              <w:r w:rsidRPr="000C4653">
                <w:rPr>
                  <w:sz w:val="20"/>
                  <w:szCs w:val="20"/>
                </w:rPr>
                <w:t>,</w:t>
              </w:r>
              <w:r w:rsidRPr="000C4653">
                <w:rPr>
                  <w:b w:val="0"/>
                  <w:sz w:val="20"/>
                  <w:szCs w:val="20"/>
                </w:rPr>
                <w:t xml:space="preserve"> ISSN 2261-236.</w:t>
              </w:r>
            </w:moveTo>
          </w:p>
          <w:p w14:paraId="76309F8B" w14:textId="77777777" w:rsidR="00A608FA" w:rsidRPr="000C4653" w:rsidRDefault="00A608FA" w:rsidP="00A608FA">
            <w:pPr>
              <w:jc w:val="both"/>
              <w:rPr>
                <w:moveTo w:id="1655" w:author="Uzivatel" w:date="2018-11-13T08:57:00Z"/>
                <w:b/>
                <w:bCs/>
              </w:rPr>
            </w:pPr>
            <w:moveTo w:id="1656" w:author="Uzivatel" w:date="2018-11-13T08:57:00Z">
              <w:r>
                <w:rPr>
                  <w:bCs/>
                </w:rPr>
                <w:t>KUBIŠOVÁ, M.,</w:t>
              </w:r>
              <w:r w:rsidRPr="000C4653">
                <w:rPr>
                  <w:bCs/>
                </w:rPr>
                <w:t xml:space="preserve"> </w:t>
              </w:r>
              <w:r>
                <w:rPr>
                  <w:bCs/>
                </w:rPr>
                <w:t xml:space="preserve">V. </w:t>
              </w:r>
              <w:r w:rsidRPr="000C4653">
                <w:rPr>
                  <w:bCs/>
                </w:rPr>
                <w:t>PATA</w:t>
              </w:r>
              <w:r>
                <w:rPr>
                  <w:bCs/>
                </w:rPr>
                <w:t xml:space="preserve"> a</w:t>
              </w:r>
              <w:r w:rsidRPr="000C4653">
                <w:rPr>
                  <w:b/>
                  <w:bCs/>
                </w:rPr>
                <w:t xml:space="preserve"> </w:t>
              </w:r>
              <w:r>
                <w:rPr>
                  <w:b/>
                  <w:bCs/>
                </w:rPr>
                <w:t xml:space="preserve">L. </w:t>
              </w:r>
              <w:r w:rsidRPr="000C4653">
                <w:rPr>
                  <w:b/>
                  <w:bCs/>
                </w:rPr>
                <w:t>SÝKOROVÁ (45</w:t>
              </w:r>
              <w:r>
                <w:rPr>
                  <w:b/>
                  <w:bCs/>
                </w:rPr>
                <w:t xml:space="preserve"> %)</w:t>
              </w:r>
              <w:r w:rsidRPr="000C4653">
                <w:rPr>
                  <w:b/>
                  <w:bCs/>
                </w:rPr>
                <w:t>.</w:t>
              </w:r>
              <w:r w:rsidRPr="000C4653">
                <w:rPr>
                  <w:bCs/>
                </w:rPr>
                <w:t xml:space="preserve"> Creating and evaluating replicas of surfaces machined by laser beam. </w:t>
              </w:r>
              <w:r w:rsidRPr="000C4653">
                <w:rPr>
                  <w:bCs/>
                  <w:i/>
                </w:rPr>
                <w:t xml:space="preserve">In MATEC Web of Conferences. Les Ulis : EDP Sciences, </w:t>
              </w:r>
              <w:r w:rsidRPr="00F56FCC">
                <w:rPr>
                  <w:bCs/>
                  <w:i/>
                </w:rPr>
                <w:t>2017</w:t>
              </w:r>
              <w:r w:rsidRPr="000C4653">
                <w:rPr>
                  <w:bCs/>
                </w:rPr>
                <w:t xml:space="preserve">, ISSN 2261-236. </w:t>
              </w:r>
            </w:moveTo>
          </w:p>
          <w:p w14:paraId="42658EC8" w14:textId="77777777" w:rsidR="00A608FA" w:rsidRPr="000C4653" w:rsidRDefault="00A608FA" w:rsidP="00A608FA">
            <w:pPr>
              <w:jc w:val="both"/>
              <w:rPr>
                <w:moveTo w:id="1657" w:author="Uzivatel" w:date="2018-11-13T08:57:00Z"/>
                <w:b/>
                <w:bCs/>
              </w:rPr>
            </w:pPr>
            <w:moveTo w:id="1658" w:author="Uzivatel" w:date="2018-11-13T08:57:00Z">
              <w:r w:rsidRPr="000C4653">
                <w:rPr>
                  <w:bCs/>
                </w:rPr>
                <w:t>KUBIŠOVÁ, M.</w:t>
              </w:r>
              <w:r>
                <w:rPr>
                  <w:bCs/>
                </w:rPr>
                <w:t>, V.</w:t>
              </w:r>
              <w:r w:rsidRPr="000C4653">
                <w:rPr>
                  <w:bCs/>
                </w:rPr>
                <w:t xml:space="preserve"> PATA</w:t>
              </w:r>
              <w:r>
                <w:rPr>
                  <w:bCs/>
                </w:rPr>
                <w:t xml:space="preserve">, </w:t>
              </w:r>
              <w:r w:rsidRPr="00953D1C">
                <w:rPr>
                  <w:b/>
                  <w:bCs/>
                </w:rPr>
                <w:t>L.</w:t>
              </w:r>
              <w:r w:rsidRPr="000C4653">
                <w:rPr>
                  <w:b/>
                  <w:bCs/>
                </w:rPr>
                <w:t xml:space="preserve"> SÝKOROVÁ (40</w:t>
              </w:r>
              <w:r>
                <w:rPr>
                  <w:b/>
                  <w:bCs/>
                </w:rPr>
                <w:t xml:space="preserve"> %)</w:t>
              </w:r>
              <w:r w:rsidRPr="000C4653">
                <w:rPr>
                  <w:b/>
                  <w:bCs/>
                </w:rPr>
                <w:t xml:space="preserve"> </w:t>
              </w:r>
              <w:r w:rsidRPr="00953D1C">
                <w:rPr>
                  <w:bCs/>
                </w:rPr>
                <w:t>a J.</w:t>
              </w:r>
              <w:r>
                <w:rPr>
                  <w:bCs/>
                </w:rPr>
                <w:t xml:space="preserve"> </w:t>
              </w:r>
              <w:r w:rsidRPr="000C4653">
                <w:rPr>
                  <w:bCs/>
                </w:rPr>
                <w:t>KNEDLOVÁ</w:t>
              </w:r>
              <w:r>
                <w:rPr>
                  <w:bCs/>
                </w:rPr>
                <w:t xml:space="preserve">. </w:t>
              </w:r>
              <w:r w:rsidRPr="000C4653">
                <w:rPr>
                  <w:bCs/>
                </w:rPr>
                <w:t xml:space="preserve">Influence of laser beam on polymer material. </w:t>
              </w:r>
              <w:r w:rsidRPr="000C4653">
                <w:rPr>
                  <w:bCs/>
                  <w:i/>
                </w:rPr>
                <w:t xml:space="preserve">Manufacturing Technology, </w:t>
              </w:r>
              <w:r w:rsidRPr="00953D1C">
                <w:rPr>
                  <w:bCs/>
                  <w:i/>
                </w:rPr>
                <w:t>2017</w:t>
              </w:r>
              <w:r w:rsidRPr="00953D1C">
                <w:rPr>
                  <w:bCs/>
                </w:rPr>
                <w:t>,</w:t>
              </w:r>
              <w:r w:rsidRPr="000C4653">
                <w:rPr>
                  <w:bCs/>
                </w:rPr>
                <w:t xml:space="preserve"> roč. 17, č. 5, s. 742-746. ISSN 1213-2489.</w:t>
              </w:r>
              <w:r w:rsidRPr="000C4653">
                <w:rPr>
                  <w:bCs/>
                  <w:color w:val="222222"/>
                  <w:highlight w:val="yellow"/>
                  <w:shd w:val="clear" w:color="auto" w:fill="F8F8F8"/>
                </w:rPr>
                <w:t xml:space="preserve"> </w:t>
              </w:r>
            </w:moveTo>
          </w:p>
          <w:p w14:paraId="4D236F17" w14:textId="77777777" w:rsidR="00A608FA" w:rsidRPr="000C4653" w:rsidRDefault="00A608FA" w:rsidP="00A608FA">
            <w:pPr>
              <w:jc w:val="both"/>
              <w:rPr>
                <w:moveTo w:id="1659" w:author="Uzivatel" w:date="2018-11-13T08:57:00Z"/>
                <w:bCs/>
              </w:rPr>
            </w:pPr>
            <w:moveTo w:id="1660" w:author="Uzivatel" w:date="2018-11-13T08:57:00Z">
              <w:r w:rsidRPr="000C4653">
                <w:rPr>
                  <w:b/>
                  <w:bCs/>
                </w:rPr>
                <w:t>SÝKOROVÁ, L</w:t>
              </w:r>
              <w:r w:rsidRPr="000C4653">
                <w:rPr>
                  <w:bCs/>
                </w:rPr>
                <w:t xml:space="preserve">. </w:t>
              </w:r>
              <w:r w:rsidRPr="000C4653">
                <w:rPr>
                  <w:b/>
                  <w:bCs/>
                </w:rPr>
                <w:t>(45</w:t>
              </w:r>
              <w:r>
                <w:rPr>
                  <w:b/>
                  <w:bCs/>
                </w:rPr>
                <w:t xml:space="preserve"> %)</w:t>
              </w:r>
              <w:r w:rsidRPr="000C4653">
                <w:rPr>
                  <w:bCs/>
                </w:rPr>
                <w:t xml:space="preserve">, </w:t>
              </w:r>
              <w:r>
                <w:rPr>
                  <w:bCs/>
                </w:rPr>
                <w:t xml:space="preserve">V. </w:t>
              </w:r>
              <w:r w:rsidRPr="000C4653">
                <w:rPr>
                  <w:bCs/>
                </w:rPr>
                <w:t xml:space="preserve">PATA, </w:t>
              </w:r>
              <w:r>
                <w:rPr>
                  <w:bCs/>
                </w:rPr>
                <w:t>M.</w:t>
              </w:r>
              <w:r w:rsidRPr="000C4653">
                <w:rPr>
                  <w:bCs/>
                </w:rPr>
                <w:t xml:space="preserve"> KUBIŠOVÁ</w:t>
              </w:r>
              <w:r>
                <w:rPr>
                  <w:bCs/>
                </w:rPr>
                <w:t xml:space="preserve"> a M. </w:t>
              </w:r>
              <w:r w:rsidRPr="000C4653">
                <w:rPr>
                  <w:bCs/>
                </w:rPr>
                <w:t>MALACHOVÁ</w:t>
              </w:r>
              <w:r>
                <w:rPr>
                  <w:bCs/>
                </w:rPr>
                <w:t>.</w:t>
              </w:r>
              <w:r w:rsidRPr="000C4653">
                <w:rPr>
                  <w:b/>
                  <w:bCs/>
                </w:rPr>
                <w:t xml:space="preserve"> </w:t>
              </w:r>
              <w:r w:rsidRPr="000C4653">
                <w:rPr>
                  <w:rFonts w:ascii="Calibri" w:hAnsi="Calibri"/>
                  <w:color w:val="000000"/>
                </w:rPr>
                <w:t xml:space="preserve"> </w:t>
              </w:r>
              <w:r w:rsidRPr="000C4653">
                <w:rPr>
                  <w:bCs/>
                </w:rPr>
                <w:t xml:space="preserve">The "laser machinability" of polymeric materials. </w:t>
              </w:r>
              <w:r w:rsidRPr="000C4653">
                <w:rPr>
                  <w:bCs/>
                  <w:i/>
                </w:rPr>
                <w:t>Materials Science Forum</w:t>
              </w:r>
              <w:r w:rsidRPr="000C4653">
                <w:rPr>
                  <w:bCs/>
                </w:rPr>
                <w:t xml:space="preserve"> 141-147, </w:t>
              </w:r>
              <w:r w:rsidRPr="00F56FCC">
                <w:rPr>
                  <w:bCs/>
                </w:rPr>
                <w:t>2016</w:t>
              </w:r>
              <w:r w:rsidRPr="000C4653">
                <w:rPr>
                  <w:bCs/>
                </w:rPr>
                <w:t xml:space="preserve">. ISSN 0255-5476. </w:t>
              </w:r>
            </w:moveTo>
          </w:p>
          <w:p w14:paraId="6369966D" w14:textId="77777777" w:rsidR="00A608FA" w:rsidRPr="00F56FCC" w:rsidRDefault="00A608FA" w:rsidP="00A608FA">
            <w:pPr>
              <w:jc w:val="both"/>
              <w:rPr>
                <w:moveTo w:id="1661" w:author="Uzivatel" w:date="2018-11-13T08:57:00Z"/>
              </w:rPr>
            </w:pPr>
            <w:moveTo w:id="1662" w:author="Uzivatel" w:date="2018-11-13T08:57:00Z">
              <w:r w:rsidRPr="000C4653">
                <w:t>PATA, V.,</w:t>
              </w:r>
              <w:r w:rsidRPr="000C4653">
                <w:rPr>
                  <w:b/>
                </w:rPr>
                <w:t xml:space="preserve"> </w:t>
              </w:r>
              <w:r>
                <w:rPr>
                  <w:b/>
                </w:rPr>
                <w:t xml:space="preserve">L. </w:t>
              </w:r>
              <w:r w:rsidRPr="000C4653">
                <w:rPr>
                  <w:b/>
                </w:rPr>
                <w:t xml:space="preserve">SÝKOROVÁ </w:t>
              </w:r>
              <w:r w:rsidRPr="000C4653">
                <w:rPr>
                  <w:b/>
                  <w:bCs/>
                </w:rPr>
                <w:t>(45</w:t>
              </w:r>
              <w:r>
                <w:rPr>
                  <w:b/>
                  <w:bCs/>
                </w:rPr>
                <w:t xml:space="preserve"> %)</w:t>
              </w:r>
              <w:r w:rsidRPr="000C4653">
                <w:rPr>
                  <w:bCs/>
                </w:rPr>
                <w:t xml:space="preserve">, </w:t>
              </w:r>
              <w:r>
                <w:rPr>
                  <w:bCs/>
                </w:rPr>
                <w:t>M. KUBIŠOVÁ a M.</w:t>
              </w:r>
              <w:r w:rsidRPr="000C4653">
                <w:rPr>
                  <w:bCs/>
                </w:rPr>
                <w:t xml:space="preserve"> MALACHOVÁ</w:t>
              </w:r>
              <w:r>
                <w:rPr>
                  <w:bCs/>
                </w:rPr>
                <w:t>.</w:t>
              </w:r>
              <w:r w:rsidRPr="000C4653">
                <w:t xml:space="preserve"> Resolving problems of finding surface boundaries during laser machining. </w:t>
              </w:r>
              <w:r w:rsidRPr="000C4653">
                <w:rPr>
                  <w:i/>
                </w:rPr>
                <w:t>Materials Science Forum</w:t>
              </w:r>
              <w:r w:rsidRPr="000C4653">
                <w:rPr>
                  <w:caps/>
                </w:rPr>
                <w:t xml:space="preserve"> </w:t>
              </w:r>
              <w:r w:rsidRPr="000C4653">
                <w:t xml:space="preserve">66-71, </w:t>
              </w:r>
              <w:r w:rsidRPr="00F56FCC">
                <w:t>2016</w:t>
              </w:r>
              <w:r>
                <w:t xml:space="preserve">. ISSN 0255-5476. </w:t>
              </w:r>
            </w:moveTo>
          </w:p>
        </w:tc>
      </w:tr>
      <w:tr w:rsidR="00A608FA" w14:paraId="57F1BFDA" w14:textId="77777777" w:rsidTr="00A608FA">
        <w:trPr>
          <w:trHeight w:val="218"/>
        </w:trPr>
        <w:tc>
          <w:tcPr>
            <w:tcW w:w="9900" w:type="dxa"/>
            <w:gridSpan w:val="11"/>
            <w:shd w:val="clear" w:color="auto" w:fill="F7CAAC"/>
          </w:tcPr>
          <w:p w14:paraId="386A0FED" w14:textId="77777777" w:rsidR="00A608FA" w:rsidRDefault="00A608FA" w:rsidP="00A608FA">
            <w:pPr>
              <w:rPr>
                <w:moveTo w:id="1663" w:author="Uzivatel" w:date="2018-11-13T08:57:00Z"/>
                <w:b/>
              </w:rPr>
            </w:pPr>
            <w:moveTo w:id="1664" w:author="Uzivatel" w:date="2018-11-13T08:57:00Z">
              <w:r>
                <w:rPr>
                  <w:b/>
                </w:rPr>
                <w:t>Působení v zahraničí</w:t>
              </w:r>
              <w:r>
                <w:rPr>
                  <w:rFonts w:eastAsiaTheme="minorHAnsi"/>
                  <w:sz w:val="24"/>
                  <w:szCs w:val="24"/>
                </w:rPr>
                <w:t xml:space="preserve"> </w:t>
              </w:r>
            </w:moveTo>
          </w:p>
        </w:tc>
      </w:tr>
      <w:tr w:rsidR="00A608FA" w14:paraId="464C7A3D" w14:textId="77777777" w:rsidTr="00A608FA">
        <w:trPr>
          <w:trHeight w:val="173"/>
        </w:trPr>
        <w:tc>
          <w:tcPr>
            <w:tcW w:w="9900" w:type="dxa"/>
            <w:gridSpan w:val="11"/>
          </w:tcPr>
          <w:p w14:paraId="7059F658" w14:textId="77777777" w:rsidR="00A608FA" w:rsidRPr="00234A0E" w:rsidRDefault="00A608FA" w:rsidP="00A608FA">
            <w:pPr>
              <w:rPr>
                <w:moveTo w:id="1665" w:author="Uzivatel" w:date="2018-11-13T08:57:00Z"/>
              </w:rPr>
            </w:pPr>
            <w:moveTo w:id="1666" w:author="Uzivatel" w:date="2018-11-13T08:57:00Z">
              <w:r>
                <w:t>-</w:t>
              </w:r>
            </w:moveTo>
          </w:p>
        </w:tc>
      </w:tr>
      <w:tr w:rsidR="00A608FA" w14:paraId="44EB35FF" w14:textId="77777777" w:rsidTr="00A608FA">
        <w:trPr>
          <w:cantSplit/>
          <w:trHeight w:val="470"/>
        </w:trPr>
        <w:tc>
          <w:tcPr>
            <w:tcW w:w="2529" w:type="dxa"/>
            <w:shd w:val="clear" w:color="auto" w:fill="F7CAAC"/>
          </w:tcPr>
          <w:p w14:paraId="7EFA6221" w14:textId="77777777" w:rsidR="00A608FA" w:rsidRDefault="00A608FA" w:rsidP="00A608FA">
            <w:pPr>
              <w:jc w:val="both"/>
              <w:rPr>
                <w:moveTo w:id="1667" w:author="Uzivatel" w:date="2018-11-13T08:57:00Z"/>
                <w:b/>
              </w:rPr>
            </w:pPr>
            <w:moveTo w:id="1668" w:author="Uzivatel" w:date="2018-11-13T08:57:00Z">
              <w:r>
                <w:rPr>
                  <w:b/>
                </w:rPr>
                <w:t xml:space="preserve">Podpis </w:t>
              </w:r>
            </w:moveTo>
          </w:p>
        </w:tc>
        <w:tc>
          <w:tcPr>
            <w:tcW w:w="4554" w:type="dxa"/>
            <w:gridSpan w:val="5"/>
          </w:tcPr>
          <w:p w14:paraId="6693825F" w14:textId="77777777" w:rsidR="00A608FA" w:rsidRDefault="00A608FA" w:rsidP="00A608FA">
            <w:pPr>
              <w:jc w:val="both"/>
              <w:rPr>
                <w:moveTo w:id="1669" w:author="Uzivatel" w:date="2018-11-13T08:57:00Z"/>
              </w:rPr>
            </w:pPr>
          </w:p>
        </w:tc>
        <w:tc>
          <w:tcPr>
            <w:tcW w:w="789" w:type="dxa"/>
            <w:gridSpan w:val="2"/>
            <w:shd w:val="clear" w:color="auto" w:fill="F7CAAC"/>
          </w:tcPr>
          <w:p w14:paraId="43FD766A" w14:textId="77777777" w:rsidR="00A608FA" w:rsidRDefault="00A608FA" w:rsidP="00A608FA">
            <w:pPr>
              <w:jc w:val="both"/>
              <w:rPr>
                <w:moveTo w:id="1670" w:author="Uzivatel" w:date="2018-11-13T08:57:00Z"/>
              </w:rPr>
            </w:pPr>
            <w:moveTo w:id="1671" w:author="Uzivatel" w:date="2018-11-13T08:57:00Z">
              <w:r>
                <w:rPr>
                  <w:b/>
                </w:rPr>
                <w:t>datum</w:t>
              </w:r>
            </w:moveTo>
          </w:p>
        </w:tc>
        <w:tc>
          <w:tcPr>
            <w:tcW w:w="2028" w:type="dxa"/>
            <w:gridSpan w:val="3"/>
          </w:tcPr>
          <w:p w14:paraId="6DB49CAB" w14:textId="77777777" w:rsidR="00A608FA" w:rsidRDefault="00A608FA" w:rsidP="00A608FA">
            <w:pPr>
              <w:jc w:val="both"/>
              <w:rPr>
                <w:moveTo w:id="1672" w:author="Uzivatel" w:date="2018-11-13T08:57:00Z"/>
              </w:rPr>
            </w:pPr>
            <w:moveTo w:id="1673" w:author="Uzivatel" w:date="2018-11-13T08:57:00Z">
              <w:r>
                <w:t>17. 7. 2018</w:t>
              </w:r>
            </w:moveTo>
          </w:p>
        </w:tc>
      </w:tr>
      <w:moveToRangeEnd w:id="1521"/>
    </w:tbl>
    <w:p w14:paraId="0E834471" w14:textId="77777777" w:rsidR="00D80636" w:rsidDel="00A608FA" w:rsidRDefault="00D80636" w:rsidP="00D80636">
      <w:pPr>
        <w:spacing w:after="160" w:line="259" w:lineRule="auto"/>
        <w:rPr>
          <w:del w:id="1674" w:author="Uzivatel" w:date="2018-11-13T08:57:00Z"/>
        </w:rPr>
      </w:pPr>
    </w:p>
    <w:p w14:paraId="5CE55D7E" w14:textId="77777777" w:rsidR="00B32421" w:rsidRDefault="00B32421">
      <w:del w:id="1675" w:author="Uzivatel" w:date="2018-11-01T16:25:00Z">
        <w:r>
          <w:br w:type="page"/>
        </w:r>
      </w:del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29"/>
        <w:gridCol w:w="832"/>
        <w:gridCol w:w="1728"/>
        <w:gridCol w:w="526"/>
        <w:gridCol w:w="470"/>
        <w:gridCol w:w="998"/>
        <w:gridCol w:w="712"/>
        <w:gridCol w:w="77"/>
        <w:gridCol w:w="635"/>
        <w:gridCol w:w="696"/>
        <w:gridCol w:w="697"/>
      </w:tblGrid>
      <w:tr w:rsidR="00D80636" w:rsidDel="00A608FA" w14:paraId="58149FB3" w14:textId="77777777" w:rsidTr="00E2331B">
        <w:tc>
          <w:tcPr>
            <w:tcW w:w="9900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66409EAF" w14:textId="77777777" w:rsidR="00D80636" w:rsidDel="00A608FA" w:rsidRDefault="00D80636" w:rsidP="00E2331B">
            <w:pPr>
              <w:tabs>
                <w:tab w:val="right" w:pos="9580"/>
              </w:tabs>
              <w:rPr>
                <w:moveFrom w:id="1676" w:author="Uzivatel" w:date="2018-11-13T08:57:00Z"/>
                <w:b/>
                <w:sz w:val="28"/>
              </w:rPr>
            </w:pPr>
            <w:moveFromRangeStart w:id="1677" w:author="Uzivatel" w:date="2018-11-13T08:57:00Z" w:name="move529862778"/>
            <w:moveFrom w:id="1678" w:author="Uzivatel" w:date="2018-11-13T08:57:00Z">
              <w:r w:rsidDel="00A608FA">
                <w:rPr>
                  <w:b/>
                  <w:sz w:val="28"/>
                </w:rPr>
                <w:lastRenderedPageBreak/>
                <w:t>C-I – Personální zabezpečení</w:t>
              </w:r>
              <w:r w:rsidDel="00A608FA">
                <w:rPr>
                  <w:b/>
                  <w:sz w:val="28"/>
                </w:rPr>
                <w:tab/>
              </w:r>
              <w:r w:rsidR="00B33C93" w:rsidDel="00A608FA">
                <w:fldChar w:fldCharType="begin"/>
              </w:r>
              <w:r w:rsidR="00B33C93" w:rsidDel="00A608FA">
                <w:instrText xml:space="preserve"> REF aaSeznamC \h  \* MERGEFORMAT </w:instrText>
              </w:r>
            </w:moveFrom>
            <w:del w:id="1679" w:author="Uzivatel" w:date="2018-11-13T08:57:00Z"/>
            <w:moveFrom w:id="1680" w:author="Uzivatel" w:date="2018-11-13T08:57:00Z">
              <w:r w:rsidR="00B33C93" w:rsidDel="00A608FA">
                <w:fldChar w:fldCharType="separate"/>
              </w:r>
              <w:r w:rsidR="000321B9" w:rsidRPr="000321B9" w:rsidDel="00A608FA">
                <w:rPr>
                  <w:rStyle w:val="Odkazintenzivn"/>
                </w:rPr>
                <w:t>Abecední seznam</w:t>
              </w:r>
              <w:r w:rsidR="00B33C93" w:rsidDel="00A608FA">
                <w:fldChar w:fldCharType="end"/>
              </w:r>
            </w:moveFrom>
          </w:p>
        </w:tc>
      </w:tr>
      <w:tr w:rsidR="00D80636" w:rsidDel="00A608FA" w14:paraId="2D208249" w14:textId="77777777" w:rsidTr="00E2331B">
        <w:tc>
          <w:tcPr>
            <w:tcW w:w="2529" w:type="dxa"/>
            <w:tcBorders>
              <w:top w:val="double" w:sz="4" w:space="0" w:color="auto"/>
            </w:tcBorders>
            <w:shd w:val="clear" w:color="auto" w:fill="F7CAAC"/>
          </w:tcPr>
          <w:p w14:paraId="2A3F8719" w14:textId="77777777" w:rsidR="00D80636" w:rsidDel="00A608FA" w:rsidRDefault="00D80636" w:rsidP="00E2331B">
            <w:pPr>
              <w:jc w:val="both"/>
              <w:rPr>
                <w:moveFrom w:id="1681" w:author="Uzivatel" w:date="2018-11-13T08:57:00Z"/>
                <w:b/>
              </w:rPr>
            </w:pPr>
            <w:moveFrom w:id="1682" w:author="Uzivatel" w:date="2018-11-13T08:57:00Z">
              <w:r w:rsidDel="00A608FA">
                <w:rPr>
                  <w:b/>
                </w:rPr>
                <w:t>Vysoká škola</w:t>
              </w:r>
            </w:moveFrom>
          </w:p>
        </w:tc>
        <w:tc>
          <w:tcPr>
            <w:tcW w:w="7371" w:type="dxa"/>
            <w:gridSpan w:val="10"/>
          </w:tcPr>
          <w:p w14:paraId="622E813A" w14:textId="77777777" w:rsidR="00D80636" w:rsidRPr="00A405B4" w:rsidDel="00A608FA" w:rsidRDefault="00D80636" w:rsidP="00E2331B">
            <w:pPr>
              <w:jc w:val="both"/>
              <w:rPr>
                <w:moveFrom w:id="1683" w:author="Uzivatel" w:date="2018-11-13T08:57:00Z"/>
              </w:rPr>
            </w:pPr>
            <w:moveFrom w:id="1684" w:author="Uzivatel" w:date="2018-11-13T08:57:00Z">
              <w:r w:rsidRPr="00A405B4" w:rsidDel="00A608FA">
                <w:t>Univerzita Tomáše Bati ve Zlíně</w:t>
              </w:r>
            </w:moveFrom>
          </w:p>
        </w:tc>
      </w:tr>
      <w:tr w:rsidR="00D80636" w:rsidDel="00A608FA" w14:paraId="22F69287" w14:textId="77777777" w:rsidTr="00E2331B">
        <w:tc>
          <w:tcPr>
            <w:tcW w:w="2529" w:type="dxa"/>
            <w:shd w:val="clear" w:color="auto" w:fill="F7CAAC"/>
          </w:tcPr>
          <w:p w14:paraId="5332F9CB" w14:textId="77777777" w:rsidR="00D80636" w:rsidDel="00A608FA" w:rsidRDefault="00D80636" w:rsidP="00E2331B">
            <w:pPr>
              <w:jc w:val="both"/>
              <w:rPr>
                <w:moveFrom w:id="1685" w:author="Uzivatel" w:date="2018-11-13T08:57:00Z"/>
                <w:b/>
              </w:rPr>
            </w:pPr>
            <w:moveFrom w:id="1686" w:author="Uzivatel" w:date="2018-11-13T08:57:00Z">
              <w:r w:rsidDel="00A608FA">
                <w:rPr>
                  <w:b/>
                </w:rPr>
                <w:t>Součást vysoké školy</w:t>
              </w:r>
            </w:moveFrom>
          </w:p>
        </w:tc>
        <w:tc>
          <w:tcPr>
            <w:tcW w:w="7371" w:type="dxa"/>
            <w:gridSpan w:val="10"/>
          </w:tcPr>
          <w:p w14:paraId="65A5C154" w14:textId="77777777" w:rsidR="00D80636" w:rsidRPr="00A405B4" w:rsidDel="00A608FA" w:rsidRDefault="00D80636" w:rsidP="00E2331B">
            <w:pPr>
              <w:jc w:val="both"/>
              <w:rPr>
                <w:moveFrom w:id="1687" w:author="Uzivatel" w:date="2018-11-13T08:57:00Z"/>
              </w:rPr>
            </w:pPr>
            <w:moveFrom w:id="1688" w:author="Uzivatel" w:date="2018-11-13T08:57:00Z">
              <w:r w:rsidDel="00A608FA">
                <w:t>Fakulta aplikované informatiky</w:t>
              </w:r>
            </w:moveFrom>
          </w:p>
        </w:tc>
      </w:tr>
      <w:tr w:rsidR="00D80636" w:rsidDel="00A608FA" w14:paraId="4CFFB45E" w14:textId="77777777" w:rsidTr="00E2331B">
        <w:tc>
          <w:tcPr>
            <w:tcW w:w="2529" w:type="dxa"/>
            <w:shd w:val="clear" w:color="auto" w:fill="F7CAAC"/>
          </w:tcPr>
          <w:p w14:paraId="686004CE" w14:textId="77777777" w:rsidR="00D80636" w:rsidDel="00A608FA" w:rsidRDefault="00D80636" w:rsidP="00E2331B">
            <w:pPr>
              <w:jc w:val="both"/>
              <w:rPr>
                <w:moveFrom w:id="1689" w:author="Uzivatel" w:date="2018-11-13T08:57:00Z"/>
                <w:b/>
              </w:rPr>
            </w:pPr>
            <w:moveFrom w:id="1690" w:author="Uzivatel" w:date="2018-11-13T08:57:00Z">
              <w:r w:rsidDel="00A608FA">
                <w:rPr>
                  <w:b/>
                </w:rPr>
                <w:t>Název studijního programu</w:t>
              </w:r>
            </w:moveFrom>
          </w:p>
        </w:tc>
        <w:tc>
          <w:tcPr>
            <w:tcW w:w="7371" w:type="dxa"/>
            <w:gridSpan w:val="10"/>
          </w:tcPr>
          <w:p w14:paraId="46A542C7" w14:textId="77777777" w:rsidR="00D80636" w:rsidDel="00A608FA" w:rsidRDefault="00D80636" w:rsidP="00E2331B">
            <w:pPr>
              <w:jc w:val="both"/>
              <w:rPr>
                <w:moveFrom w:id="1691" w:author="Uzivatel" w:date="2018-11-13T08:57:00Z"/>
              </w:rPr>
            </w:pPr>
            <w:moveFrom w:id="1692" w:author="Uzivatel" w:date="2018-11-13T08:57:00Z">
              <w:r w:rsidDel="00A608FA">
                <w:t>Bezpečnostní technologie, systémy a management</w:t>
              </w:r>
            </w:moveFrom>
          </w:p>
        </w:tc>
      </w:tr>
      <w:tr w:rsidR="00D80636" w:rsidDel="00A608FA" w14:paraId="2D112273" w14:textId="77777777" w:rsidTr="00E2331B">
        <w:tc>
          <w:tcPr>
            <w:tcW w:w="2529" w:type="dxa"/>
            <w:shd w:val="clear" w:color="auto" w:fill="F7CAAC"/>
          </w:tcPr>
          <w:p w14:paraId="08B75F75" w14:textId="77777777" w:rsidR="00D80636" w:rsidDel="00A608FA" w:rsidRDefault="00D80636" w:rsidP="00E2331B">
            <w:pPr>
              <w:jc w:val="both"/>
              <w:rPr>
                <w:moveFrom w:id="1693" w:author="Uzivatel" w:date="2018-11-13T08:57:00Z"/>
                <w:b/>
              </w:rPr>
            </w:pPr>
            <w:moveFrom w:id="1694" w:author="Uzivatel" w:date="2018-11-13T08:57:00Z">
              <w:r w:rsidDel="00A608FA">
                <w:rPr>
                  <w:b/>
                </w:rPr>
                <w:t>Jméno a příjmení</w:t>
              </w:r>
            </w:moveFrom>
          </w:p>
        </w:tc>
        <w:tc>
          <w:tcPr>
            <w:tcW w:w="4554" w:type="dxa"/>
            <w:gridSpan w:val="5"/>
          </w:tcPr>
          <w:p w14:paraId="7DD5AECB" w14:textId="77777777" w:rsidR="00D80636" w:rsidDel="00A608FA" w:rsidRDefault="00D80636" w:rsidP="00E2331B">
            <w:pPr>
              <w:jc w:val="both"/>
              <w:rPr>
                <w:moveFrom w:id="1695" w:author="Uzivatel" w:date="2018-11-13T08:57:00Z"/>
              </w:rPr>
            </w:pPr>
            <w:moveFrom w:id="1696" w:author="Uzivatel" w:date="2018-11-13T08:57:00Z">
              <w:r w:rsidDel="00A608FA">
                <w:t xml:space="preserve">Libuše </w:t>
              </w:r>
              <w:bookmarkStart w:id="1697" w:name="aSykorova"/>
              <w:r w:rsidDel="00A608FA">
                <w:t>Sýkorová</w:t>
              </w:r>
              <w:bookmarkEnd w:id="1697"/>
            </w:moveFrom>
          </w:p>
        </w:tc>
        <w:tc>
          <w:tcPr>
            <w:tcW w:w="712" w:type="dxa"/>
            <w:shd w:val="clear" w:color="auto" w:fill="F7CAAC"/>
          </w:tcPr>
          <w:p w14:paraId="099F90CB" w14:textId="77777777" w:rsidR="00D80636" w:rsidDel="00A608FA" w:rsidRDefault="00D80636" w:rsidP="00E2331B">
            <w:pPr>
              <w:jc w:val="both"/>
              <w:rPr>
                <w:moveFrom w:id="1698" w:author="Uzivatel" w:date="2018-11-13T08:57:00Z"/>
                <w:b/>
              </w:rPr>
            </w:pPr>
            <w:moveFrom w:id="1699" w:author="Uzivatel" w:date="2018-11-13T08:57:00Z">
              <w:r w:rsidDel="00A608FA">
                <w:rPr>
                  <w:b/>
                </w:rPr>
                <w:t>Tituly</w:t>
              </w:r>
            </w:moveFrom>
          </w:p>
        </w:tc>
        <w:tc>
          <w:tcPr>
            <w:tcW w:w="2105" w:type="dxa"/>
            <w:gridSpan w:val="4"/>
          </w:tcPr>
          <w:p w14:paraId="498276B7" w14:textId="77777777" w:rsidR="00D80636" w:rsidDel="00A608FA" w:rsidRDefault="00D80636" w:rsidP="00E2331B">
            <w:pPr>
              <w:jc w:val="both"/>
              <w:rPr>
                <w:moveFrom w:id="1700" w:author="Uzivatel" w:date="2018-11-13T08:57:00Z"/>
              </w:rPr>
            </w:pPr>
            <w:moveFrom w:id="1701" w:author="Uzivatel" w:date="2018-11-13T08:57:00Z">
              <w:r w:rsidDel="00A608FA">
                <w:t xml:space="preserve">doc. Ing., Ph.D. </w:t>
              </w:r>
            </w:moveFrom>
          </w:p>
        </w:tc>
      </w:tr>
      <w:tr w:rsidR="00D80636" w:rsidDel="00A608FA" w14:paraId="6B9CC8D4" w14:textId="77777777" w:rsidTr="00E2331B">
        <w:tc>
          <w:tcPr>
            <w:tcW w:w="2529" w:type="dxa"/>
            <w:shd w:val="clear" w:color="auto" w:fill="F7CAAC"/>
          </w:tcPr>
          <w:p w14:paraId="056352B3" w14:textId="77777777" w:rsidR="00D80636" w:rsidDel="00A608FA" w:rsidRDefault="00D80636" w:rsidP="00E2331B">
            <w:pPr>
              <w:jc w:val="both"/>
              <w:rPr>
                <w:moveFrom w:id="1702" w:author="Uzivatel" w:date="2018-11-13T08:57:00Z"/>
                <w:b/>
              </w:rPr>
            </w:pPr>
            <w:moveFrom w:id="1703" w:author="Uzivatel" w:date="2018-11-13T08:57:00Z">
              <w:r w:rsidDel="00A608FA">
                <w:rPr>
                  <w:b/>
                </w:rPr>
                <w:t>Rok narození</w:t>
              </w:r>
            </w:moveFrom>
          </w:p>
        </w:tc>
        <w:tc>
          <w:tcPr>
            <w:tcW w:w="832" w:type="dxa"/>
          </w:tcPr>
          <w:p w14:paraId="4E6843FD" w14:textId="77777777" w:rsidR="00D80636" w:rsidDel="00A608FA" w:rsidRDefault="00D80636" w:rsidP="00E2331B">
            <w:pPr>
              <w:jc w:val="both"/>
              <w:rPr>
                <w:moveFrom w:id="1704" w:author="Uzivatel" w:date="2018-11-13T08:57:00Z"/>
              </w:rPr>
            </w:pPr>
            <w:moveFrom w:id="1705" w:author="Uzivatel" w:date="2018-11-13T08:57:00Z">
              <w:r w:rsidDel="00A608FA">
                <w:t>1957</w:t>
              </w:r>
            </w:moveFrom>
          </w:p>
        </w:tc>
        <w:tc>
          <w:tcPr>
            <w:tcW w:w="1728" w:type="dxa"/>
            <w:shd w:val="clear" w:color="auto" w:fill="F7CAAC"/>
          </w:tcPr>
          <w:p w14:paraId="11052C23" w14:textId="77777777" w:rsidR="00D80636" w:rsidDel="00A608FA" w:rsidRDefault="00D80636" w:rsidP="00E2331B">
            <w:pPr>
              <w:jc w:val="both"/>
              <w:rPr>
                <w:moveFrom w:id="1706" w:author="Uzivatel" w:date="2018-11-13T08:57:00Z"/>
                <w:b/>
              </w:rPr>
            </w:pPr>
            <w:moveFrom w:id="1707" w:author="Uzivatel" w:date="2018-11-13T08:57:00Z">
              <w:r w:rsidDel="00A608FA">
                <w:rPr>
                  <w:b/>
                </w:rPr>
                <w:t>typ vztahu k VŠ</w:t>
              </w:r>
            </w:moveFrom>
          </w:p>
        </w:tc>
        <w:tc>
          <w:tcPr>
            <w:tcW w:w="996" w:type="dxa"/>
            <w:gridSpan w:val="2"/>
          </w:tcPr>
          <w:p w14:paraId="0E7AEB6C" w14:textId="77777777" w:rsidR="00D80636" w:rsidDel="00A608FA" w:rsidRDefault="00D80636" w:rsidP="00E2331B">
            <w:pPr>
              <w:jc w:val="both"/>
              <w:rPr>
                <w:moveFrom w:id="1708" w:author="Uzivatel" w:date="2018-11-13T08:57:00Z"/>
              </w:rPr>
            </w:pPr>
            <w:moveFrom w:id="1709" w:author="Uzivatel" w:date="2018-11-13T08:57:00Z">
              <w:r w:rsidRPr="00A96093" w:rsidDel="00A608FA">
                <w:t>pp.</w:t>
              </w:r>
            </w:moveFrom>
          </w:p>
        </w:tc>
        <w:tc>
          <w:tcPr>
            <w:tcW w:w="998" w:type="dxa"/>
            <w:shd w:val="clear" w:color="auto" w:fill="F7CAAC"/>
          </w:tcPr>
          <w:p w14:paraId="1CA64443" w14:textId="77777777" w:rsidR="00D80636" w:rsidDel="00A608FA" w:rsidRDefault="00D80636" w:rsidP="00E2331B">
            <w:pPr>
              <w:jc w:val="both"/>
              <w:rPr>
                <w:moveFrom w:id="1710" w:author="Uzivatel" w:date="2018-11-13T08:57:00Z"/>
                <w:b/>
              </w:rPr>
            </w:pPr>
            <w:moveFrom w:id="1711" w:author="Uzivatel" w:date="2018-11-13T08:57:00Z">
              <w:r w:rsidDel="00A608FA">
                <w:rPr>
                  <w:b/>
                </w:rPr>
                <w:t>rozsah</w:t>
              </w:r>
            </w:moveFrom>
          </w:p>
        </w:tc>
        <w:tc>
          <w:tcPr>
            <w:tcW w:w="712" w:type="dxa"/>
          </w:tcPr>
          <w:p w14:paraId="31957065" w14:textId="77777777" w:rsidR="00D80636" w:rsidDel="00A608FA" w:rsidRDefault="00D80636" w:rsidP="00E2331B">
            <w:pPr>
              <w:jc w:val="both"/>
              <w:rPr>
                <w:moveFrom w:id="1712" w:author="Uzivatel" w:date="2018-11-13T08:57:00Z"/>
              </w:rPr>
            </w:pPr>
            <w:moveFrom w:id="1713" w:author="Uzivatel" w:date="2018-11-13T08:57:00Z">
              <w:r w:rsidRPr="00A96093" w:rsidDel="00A608FA">
                <w:t>40</w:t>
              </w:r>
            </w:moveFrom>
          </w:p>
        </w:tc>
        <w:tc>
          <w:tcPr>
            <w:tcW w:w="712" w:type="dxa"/>
            <w:gridSpan w:val="2"/>
            <w:shd w:val="clear" w:color="auto" w:fill="F7CAAC"/>
          </w:tcPr>
          <w:p w14:paraId="4D05930E" w14:textId="77777777" w:rsidR="00D80636" w:rsidDel="00A608FA" w:rsidRDefault="00D80636" w:rsidP="00E2331B">
            <w:pPr>
              <w:jc w:val="both"/>
              <w:rPr>
                <w:moveFrom w:id="1714" w:author="Uzivatel" w:date="2018-11-13T08:57:00Z"/>
                <w:b/>
              </w:rPr>
            </w:pPr>
            <w:moveFrom w:id="1715" w:author="Uzivatel" w:date="2018-11-13T08:57:00Z">
              <w:r w:rsidDel="00A608FA">
                <w:rPr>
                  <w:b/>
                </w:rPr>
                <w:t>do kdy</w:t>
              </w:r>
            </w:moveFrom>
          </w:p>
        </w:tc>
        <w:tc>
          <w:tcPr>
            <w:tcW w:w="1393" w:type="dxa"/>
            <w:gridSpan w:val="2"/>
          </w:tcPr>
          <w:p w14:paraId="69E75B0C" w14:textId="77777777" w:rsidR="00D80636" w:rsidRPr="00C32277" w:rsidDel="00A608FA" w:rsidRDefault="00D80636" w:rsidP="00E2331B">
            <w:pPr>
              <w:jc w:val="both"/>
              <w:rPr>
                <w:moveFrom w:id="1716" w:author="Uzivatel" w:date="2018-11-13T08:57:00Z"/>
                <w:highlight w:val="green"/>
              </w:rPr>
            </w:pPr>
            <w:moveFrom w:id="1717" w:author="Uzivatel" w:date="2018-11-13T08:57:00Z">
              <w:r w:rsidRPr="00A96093" w:rsidDel="00A608FA">
                <w:t>N</w:t>
              </w:r>
            </w:moveFrom>
          </w:p>
        </w:tc>
      </w:tr>
      <w:tr w:rsidR="00D80636" w:rsidDel="00A608FA" w14:paraId="036E6C99" w14:textId="77777777" w:rsidTr="00E2331B">
        <w:tc>
          <w:tcPr>
            <w:tcW w:w="5089" w:type="dxa"/>
            <w:gridSpan w:val="3"/>
            <w:shd w:val="clear" w:color="auto" w:fill="F7CAAC"/>
          </w:tcPr>
          <w:p w14:paraId="78D15550" w14:textId="77777777" w:rsidR="00D80636" w:rsidDel="00A608FA" w:rsidRDefault="00D80636" w:rsidP="00E2331B">
            <w:pPr>
              <w:jc w:val="both"/>
              <w:rPr>
                <w:moveFrom w:id="1718" w:author="Uzivatel" w:date="2018-11-13T08:57:00Z"/>
                <w:b/>
              </w:rPr>
            </w:pPr>
            <w:moveFrom w:id="1719" w:author="Uzivatel" w:date="2018-11-13T08:57:00Z">
              <w:r w:rsidDel="00A608FA">
                <w:rPr>
                  <w:b/>
                </w:rPr>
                <w:t>Typ vztahu na součásti VŠ, která uskutečňuje st. program</w:t>
              </w:r>
            </w:moveFrom>
          </w:p>
        </w:tc>
        <w:tc>
          <w:tcPr>
            <w:tcW w:w="996" w:type="dxa"/>
            <w:gridSpan w:val="2"/>
          </w:tcPr>
          <w:p w14:paraId="11C2D846" w14:textId="77777777" w:rsidR="00D80636" w:rsidDel="00A608FA" w:rsidRDefault="00D80636" w:rsidP="00E2331B">
            <w:pPr>
              <w:jc w:val="both"/>
              <w:rPr>
                <w:moveFrom w:id="1720" w:author="Uzivatel" w:date="2018-11-13T08:57:00Z"/>
              </w:rPr>
            </w:pPr>
            <w:moveFrom w:id="1721" w:author="Uzivatel" w:date="2018-11-13T08:57:00Z">
              <w:r w:rsidDel="00A608FA">
                <w:t>pp.</w:t>
              </w:r>
            </w:moveFrom>
          </w:p>
        </w:tc>
        <w:tc>
          <w:tcPr>
            <w:tcW w:w="998" w:type="dxa"/>
            <w:shd w:val="clear" w:color="auto" w:fill="F7CAAC"/>
          </w:tcPr>
          <w:p w14:paraId="7AEFB2CB" w14:textId="77777777" w:rsidR="00D80636" w:rsidDel="00A608FA" w:rsidRDefault="00D80636" w:rsidP="00E2331B">
            <w:pPr>
              <w:jc w:val="both"/>
              <w:rPr>
                <w:moveFrom w:id="1722" w:author="Uzivatel" w:date="2018-11-13T08:57:00Z"/>
                <w:b/>
              </w:rPr>
            </w:pPr>
            <w:moveFrom w:id="1723" w:author="Uzivatel" w:date="2018-11-13T08:57:00Z">
              <w:r w:rsidDel="00A608FA">
                <w:rPr>
                  <w:b/>
                </w:rPr>
                <w:t>rozsah</w:t>
              </w:r>
            </w:moveFrom>
          </w:p>
        </w:tc>
        <w:tc>
          <w:tcPr>
            <w:tcW w:w="712" w:type="dxa"/>
          </w:tcPr>
          <w:p w14:paraId="58AB0CE2" w14:textId="77777777" w:rsidR="00D80636" w:rsidDel="00A608FA" w:rsidRDefault="00D80636" w:rsidP="00E2331B">
            <w:pPr>
              <w:jc w:val="both"/>
              <w:rPr>
                <w:moveFrom w:id="1724" w:author="Uzivatel" w:date="2018-11-13T08:57:00Z"/>
              </w:rPr>
            </w:pPr>
            <w:moveFrom w:id="1725" w:author="Uzivatel" w:date="2018-11-13T08:57:00Z">
              <w:r w:rsidDel="00A608FA">
                <w:t>40</w:t>
              </w:r>
            </w:moveFrom>
          </w:p>
        </w:tc>
        <w:tc>
          <w:tcPr>
            <w:tcW w:w="712" w:type="dxa"/>
            <w:gridSpan w:val="2"/>
            <w:shd w:val="clear" w:color="auto" w:fill="F7CAAC"/>
          </w:tcPr>
          <w:p w14:paraId="351A0CC0" w14:textId="77777777" w:rsidR="00D80636" w:rsidDel="00A608FA" w:rsidRDefault="00D80636" w:rsidP="00E2331B">
            <w:pPr>
              <w:jc w:val="both"/>
              <w:rPr>
                <w:moveFrom w:id="1726" w:author="Uzivatel" w:date="2018-11-13T08:57:00Z"/>
                <w:b/>
              </w:rPr>
            </w:pPr>
            <w:moveFrom w:id="1727" w:author="Uzivatel" w:date="2018-11-13T08:57:00Z">
              <w:r w:rsidDel="00A608FA">
                <w:rPr>
                  <w:b/>
                </w:rPr>
                <w:t>do kdy</w:t>
              </w:r>
            </w:moveFrom>
          </w:p>
        </w:tc>
        <w:tc>
          <w:tcPr>
            <w:tcW w:w="1393" w:type="dxa"/>
            <w:gridSpan w:val="2"/>
          </w:tcPr>
          <w:p w14:paraId="4367E2A3" w14:textId="77777777" w:rsidR="00D80636" w:rsidRPr="00C32277" w:rsidDel="00A608FA" w:rsidRDefault="00D80636" w:rsidP="00E2331B">
            <w:pPr>
              <w:jc w:val="both"/>
              <w:rPr>
                <w:moveFrom w:id="1728" w:author="Uzivatel" w:date="2018-11-13T08:57:00Z"/>
                <w:highlight w:val="green"/>
              </w:rPr>
            </w:pPr>
            <w:moveFrom w:id="1729" w:author="Uzivatel" w:date="2018-11-13T08:57:00Z">
              <w:r w:rsidDel="00A608FA">
                <w:t>N</w:t>
              </w:r>
            </w:moveFrom>
          </w:p>
        </w:tc>
      </w:tr>
      <w:tr w:rsidR="00D80636" w:rsidDel="00A608FA" w14:paraId="4BFFBBF4" w14:textId="77777777" w:rsidTr="00E2331B">
        <w:tc>
          <w:tcPr>
            <w:tcW w:w="6085" w:type="dxa"/>
            <w:gridSpan w:val="5"/>
            <w:shd w:val="clear" w:color="auto" w:fill="F7CAAC"/>
          </w:tcPr>
          <w:p w14:paraId="3E48D3D8" w14:textId="77777777" w:rsidR="00D80636" w:rsidDel="00A608FA" w:rsidRDefault="00D80636" w:rsidP="00E2331B">
            <w:pPr>
              <w:rPr>
                <w:moveFrom w:id="1730" w:author="Uzivatel" w:date="2018-11-13T08:57:00Z"/>
              </w:rPr>
            </w:pPr>
            <w:moveFrom w:id="1731" w:author="Uzivatel" w:date="2018-11-13T08:57:00Z">
              <w:r w:rsidDel="00A608FA">
                <w:rPr>
                  <w:b/>
                </w:rPr>
                <w:t>Další</w:t>
              </w:r>
              <w:r w:rsidDel="00A608FA">
                <w:rPr>
                  <w:rFonts w:eastAsiaTheme="minorHAnsi"/>
                  <w:sz w:val="24"/>
                  <w:szCs w:val="24"/>
                </w:rPr>
                <w:t xml:space="preserve"> </w:t>
              </w:r>
              <w:r w:rsidDel="00A608FA">
                <w:rPr>
                  <w:b/>
                </w:rPr>
                <w:t>současná působení jako akademický pracovník na jiných VŠ</w:t>
              </w:r>
            </w:moveFrom>
          </w:p>
        </w:tc>
        <w:tc>
          <w:tcPr>
            <w:tcW w:w="1710" w:type="dxa"/>
            <w:gridSpan w:val="2"/>
            <w:shd w:val="clear" w:color="auto" w:fill="F7CAAC"/>
          </w:tcPr>
          <w:p w14:paraId="0AF3CA08" w14:textId="77777777" w:rsidR="00D80636" w:rsidDel="00A608FA" w:rsidRDefault="00D80636" w:rsidP="00E2331B">
            <w:pPr>
              <w:jc w:val="both"/>
              <w:rPr>
                <w:moveFrom w:id="1732" w:author="Uzivatel" w:date="2018-11-13T08:57:00Z"/>
                <w:b/>
              </w:rPr>
            </w:pPr>
            <w:moveFrom w:id="1733" w:author="Uzivatel" w:date="2018-11-13T08:57:00Z">
              <w:r w:rsidDel="00A608FA">
                <w:rPr>
                  <w:b/>
                </w:rPr>
                <w:t>typ prac. vztahu</w:t>
              </w:r>
            </w:moveFrom>
          </w:p>
        </w:tc>
        <w:tc>
          <w:tcPr>
            <w:tcW w:w="2105" w:type="dxa"/>
            <w:gridSpan w:val="4"/>
            <w:shd w:val="clear" w:color="auto" w:fill="F7CAAC"/>
          </w:tcPr>
          <w:p w14:paraId="459A5019" w14:textId="77777777" w:rsidR="00D80636" w:rsidDel="00A608FA" w:rsidRDefault="00D80636" w:rsidP="00E2331B">
            <w:pPr>
              <w:jc w:val="both"/>
              <w:rPr>
                <w:moveFrom w:id="1734" w:author="Uzivatel" w:date="2018-11-13T08:57:00Z"/>
                <w:b/>
              </w:rPr>
            </w:pPr>
            <w:moveFrom w:id="1735" w:author="Uzivatel" w:date="2018-11-13T08:57:00Z">
              <w:r w:rsidDel="00A608FA">
                <w:rPr>
                  <w:b/>
                </w:rPr>
                <w:t>rozsah</w:t>
              </w:r>
            </w:moveFrom>
          </w:p>
        </w:tc>
      </w:tr>
      <w:tr w:rsidR="00D80636" w:rsidDel="00A608FA" w14:paraId="5019DB18" w14:textId="77777777" w:rsidTr="00E2331B">
        <w:tc>
          <w:tcPr>
            <w:tcW w:w="6085" w:type="dxa"/>
            <w:gridSpan w:val="5"/>
          </w:tcPr>
          <w:p w14:paraId="2CDA568F" w14:textId="77777777" w:rsidR="00D80636" w:rsidDel="00A608FA" w:rsidRDefault="00D80636" w:rsidP="00E2331B">
            <w:pPr>
              <w:jc w:val="both"/>
              <w:rPr>
                <w:moveFrom w:id="1736" w:author="Uzivatel" w:date="2018-11-13T08:57:00Z"/>
              </w:rPr>
            </w:pPr>
          </w:p>
        </w:tc>
        <w:tc>
          <w:tcPr>
            <w:tcW w:w="1710" w:type="dxa"/>
            <w:gridSpan w:val="2"/>
          </w:tcPr>
          <w:p w14:paraId="4F377A66" w14:textId="77777777" w:rsidR="00D80636" w:rsidDel="00A608FA" w:rsidRDefault="00D80636" w:rsidP="00E2331B">
            <w:pPr>
              <w:jc w:val="both"/>
              <w:rPr>
                <w:moveFrom w:id="1737" w:author="Uzivatel" w:date="2018-11-13T08:57:00Z"/>
              </w:rPr>
            </w:pPr>
          </w:p>
        </w:tc>
        <w:tc>
          <w:tcPr>
            <w:tcW w:w="2105" w:type="dxa"/>
            <w:gridSpan w:val="4"/>
          </w:tcPr>
          <w:p w14:paraId="1E5F7BB7" w14:textId="77777777" w:rsidR="00D80636" w:rsidDel="00A608FA" w:rsidRDefault="00D80636" w:rsidP="00E2331B">
            <w:pPr>
              <w:jc w:val="both"/>
              <w:rPr>
                <w:moveFrom w:id="1738" w:author="Uzivatel" w:date="2018-11-13T08:57:00Z"/>
              </w:rPr>
            </w:pPr>
          </w:p>
        </w:tc>
      </w:tr>
      <w:tr w:rsidR="00D80636" w:rsidDel="00A608FA" w14:paraId="423CEE86" w14:textId="77777777" w:rsidTr="00E2331B">
        <w:tc>
          <w:tcPr>
            <w:tcW w:w="9900" w:type="dxa"/>
            <w:gridSpan w:val="11"/>
            <w:shd w:val="clear" w:color="auto" w:fill="F7CAAC"/>
          </w:tcPr>
          <w:p w14:paraId="0AF709BB" w14:textId="77777777" w:rsidR="00D80636" w:rsidDel="00A608FA" w:rsidRDefault="00D80636" w:rsidP="00E2331B">
            <w:pPr>
              <w:jc w:val="both"/>
              <w:rPr>
                <w:moveFrom w:id="1739" w:author="Uzivatel" w:date="2018-11-13T08:57:00Z"/>
              </w:rPr>
            </w:pPr>
            <w:moveFrom w:id="1740" w:author="Uzivatel" w:date="2018-11-13T08:57:00Z">
              <w:r w:rsidDel="00A608FA">
                <w:rPr>
                  <w:b/>
                </w:rPr>
                <w:t>Předměty příslušného studijního programu a způsob zapojení do jejich výuky, příp. další zapojení do uskutečňování studijního programu</w:t>
              </w:r>
            </w:moveFrom>
          </w:p>
        </w:tc>
      </w:tr>
      <w:tr w:rsidR="00D80636" w:rsidDel="00A608FA" w14:paraId="6A93217E" w14:textId="77777777" w:rsidTr="00E2331B">
        <w:trPr>
          <w:trHeight w:val="466"/>
        </w:trPr>
        <w:tc>
          <w:tcPr>
            <w:tcW w:w="9900" w:type="dxa"/>
            <w:gridSpan w:val="11"/>
            <w:tcBorders>
              <w:top w:val="nil"/>
            </w:tcBorders>
          </w:tcPr>
          <w:p w14:paraId="36976F3C" w14:textId="77777777" w:rsidR="00D80636" w:rsidRPr="00CD10AE" w:rsidDel="00A608FA" w:rsidRDefault="00D80636" w:rsidP="00FC2968">
            <w:pPr>
              <w:pStyle w:val="Zkladntext"/>
              <w:ind w:right="107"/>
              <w:rPr>
                <w:moveFrom w:id="1741" w:author="Uzivatel" w:date="2018-11-13T08:57:00Z"/>
                <w:sz w:val="20"/>
              </w:rPr>
            </w:pPr>
            <w:moveFrom w:id="1742" w:author="Uzivatel" w:date="2018-11-13T08:57:00Z">
              <w:r w:rsidRPr="000C4653" w:rsidDel="00A608FA">
                <w:rPr>
                  <w:sz w:val="20"/>
                </w:rPr>
                <w:t>Inženýrská grafika</w:t>
              </w:r>
              <w:r w:rsidR="00FC2968" w:rsidDel="00A608FA">
                <w:rPr>
                  <w:sz w:val="20"/>
                </w:rPr>
                <w:t xml:space="preserve"> - garant, přednášející </w:t>
              </w:r>
              <w:r w:rsidR="00441102" w:rsidRPr="00441102" w:rsidDel="00A608FA">
                <w:rPr>
                  <w:sz w:val="20"/>
                </w:rPr>
                <w:t>(100 %)</w:t>
              </w:r>
              <w:r w:rsidR="009B7C84" w:rsidDel="00A608FA">
                <w:rPr>
                  <w:sz w:val="20"/>
                </w:rPr>
                <w:t>, vede cvičení (100%).</w:t>
              </w:r>
            </w:moveFrom>
          </w:p>
        </w:tc>
      </w:tr>
      <w:tr w:rsidR="00D80636" w:rsidDel="00A608FA" w14:paraId="1AE9E732" w14:textId="77777777" w:rsidTr="00E2331B">
        <w:tc>
          <w:tcPr>
            <w:tcW w:w="9900" w:type="dxa"/>
            <w:gridSpan w:val="11"/>
            <w:shd w:val="clear" w:color="auto" w:fill="F7CAAC"/>
          </w:tcPr>
          <w:p w14:paraId="2978D0AB" w14:textId="77777777" w:rsidR="00D80636" w:rsidDel="00A608FA" w:rsidRDefault="00D80636" w:rsidP="00E2331B">
            <w:pPr>
              <w:jc w:val="both"/>
              <w:rPr>
                <w:moveFrom w:id="1743" w:author="Uzivatel" w:date="2018-11-13T08:57:00Z"/>
              </w:rPr>
            </w:pPr>
            <w:moveFrom w:id="1744" w:author="Uzivatel" w:date="2018-11-13T08:57:00Z">
              <w:r w:rsidDel="00A608FA">
                <w:rPr>
                  <w:b/>
                </w:rPr>
                <w:t xml:space="preserve">Údaje o vzdělání na VŠ </w:t>
              </w:r>
            </w:moveFrom>
          </w:p>
        </w:tc>
      </w:tr>
      <w:tr w:rsidR="00D80636" w:rsidDel="00A608FA" w14:paraId="09A20F53" w14:textId="77777777" w:rsidTr="00E2331B">
        <w:trPr>
          <w:trHeight w:val="372"/>
        </w:trPr>
        <w:tc>
          <w:tcPr>
            <w:tcW w:w="9900" w:type="dxa"/>
            <w:gridSpan w:val="11"/>
          </w:tcPr>
          <w:p w14:paraId="1A57300D" w14:textId="77777777" w:rsidR="00D80636" w:rsidRPr="00EF5E45" w:rsidDel="00A608FA" w:rsidRDefault="00D80636" w:rsidP="00E2331B">
            <w:pPr>
              <w:rPr>
                <w:moveFrom w:id="1745" w:author="Uzivatel" w:date="2018-11-13T08:57:00Z"/>
                <w:rFonts w:eastAsia="Calibri"/>
              </w:rPr>
            </w:pPr>
            <w:moveFrom w:id="1746" w:author="Uzivatel" w:date="2018-11-13T08:57:00Z">
              <w:r w:rsidRPr="00EF5E45" w:rsidDel="00A608FA">
                <w:rPr>
                  <w:rFonts w:eastAsia="Calibri"/>
                </w:rPr>
                <w:t>1977 – 1982: VUT Brno, Fakulta strojní</w:t>
              </w:r>
            </w:moveFrom>
          </w:p>
          <w:p w14:paraId="1DDB0FC2" w14:textId="77777777" w:rsidR="00D80636" w:rsidRPr="00EF5E45" w:rsidDel="00A608FA" w:rsidRDefault="00D80636" w:rsidP="00E2331B">
            <w:pPr>
              <w:rPr>
                <w:moveFrom w:id="1747" w:author="Uzivatel" w:date="2018-11-13T08:57:00Z"/>
                <w:rFonts w:eastAsia="Calibri"/>
              </w:rPr>
            </w:pPr>
            <w:moveFrom w:id="1748" w:author="Uzivatel" w:date="2018-11-13T08:57:00Z">
              <w:r w:rsidRPr="00EF5E45" w:rsidDel="00A608FA">
                <w:rPr>
                  <w:rFonts w:eastAsia="Calibri"/>
                </w:rPr>
                <w:t>2000: VUT Brno,</w:t>
              </w:r>
              <w:r w:rsidRPr="00EF5E45" w:rsidDel="00A608FA">
                <w:rPr>
                  <w:bCs/>
                </w:rPr>
                <w:t xml:space="preserve"> FS, </w:t>
              </w:r>
              <w:r w:rsidRPr="00EF5E45" w:rsidDel="00A608FA">
                <w:rPr>
                  <w:rFonts w:eastAsia="Calibri"/>
                </w:rPr>
                <w:t>SP 2303V Strojírenská technologie, obor Strojírenská technologie, Ph.D.</w:t>
              </w:r>
            </w:moveFrom>
          </w:p>
          <w:p w14:paraId="77F83F51" w14:textId="77777777" w:rsidR="00D80636" w:rsidDel="00A608FA" w:rsidRDefault="00D80636" w:rsidP="00E2331B">
            <w:pPr>
              <w:jc w:val="both"/>
              <w:rPr>
                <w:moveFrom w:id="1749" w:author="Uzivatel" w:date="2018-11-13T08:57:00Z"/>
                <w:b/>
              </w:rPr>
            </w:pPr>
          </w:p>
        </w:tc>
      </w:tr>
      <w:tr w:rsidR="00D80636" w:rsidDel="00A608FA" w14:paraId="13FA7979" w14:textId="77777777" w:rsidTr="00E2331B">
        <w:tc>
          <w:tcPr>
            <w:tcW w:w="9900" w:type="dxa"/>
            <w:gridSpan w:val="11"/>
            <w:shd w:val="clear" w:color="auto" w:fill="F7CAAC"/>
          </w:tcPr>
          <w:p w14:paraId="2932913C" w14:textId="77777777" w:rsidR="00D80636" w:rsidDel="00A608FA" w:rsidRDefault="00D80636" w:rsidP="00E2331B">
            <w:pPr>
              <w:rPr>
                <w:moveFrom w:id="1750" w:author="Uzivatel" w:date="2018-11-13T08:57:00Z"/>
                <w:b/>
              </w:rPr>
            </w:pPr>
            <w:moveFrom w:id="1751" w:author="Uzivatel" w:date="2018-11-13T08:57:00Z">
              <w:r w:rsidDel="00A608FA">
                <w:rPr>
                  <w:b/>
                </w:rPr>
                <w:t xml:space="preserve">Údaje o odborném působení </w:t>
              </w:r>
              <w:r w:rsidDel="00A608FA">
                <w:rPr>
                  <w:rFonts w:eastAsiaTheme="minorHAnsi"/>
                  <w:sz w:val="24"/>
                  <w:szCs w:val="24"/>
                </w:rPr>
                <w:t xml:space="preserve"> </w:t>
              </w:r>
              <w:r w:rsidDel="00A608FA">
                <w:rPr>
                  <w:b/>
                </w:rPr>
                <w:t>od absolvování VŠ</w:t>
              </w:r>
            </w:moveFrom>
          </w:p>
        </w:tc>
      </w:tr>
      <w:tr w:rsidR="00D80636" w:rsidDel="00A608FA" w14:paraId="0D7AD2DF" w14:textId="77777777" w:rsidTr="00E2331B">
        <w:trPr>
          <w:trHeight w:val="718"/>
        </w:trPr>
        <w:tc>
          <w:tcPr>
            <w:tcW w:w="9900" w:type="dxa"/>
            <w:gridSpan w:val="11"/>
          </w:tcPr>
          <w:p w14:paraId="0B12E629" w14:textId="77777777" w:rsidR="00D80636" w:rsidRPr="00EF5E45" w:rsidDel="00A608FA" w:rsidRDefault="00D80636" w:rsidP="00E2331B">
            <w:pPr>
              <w:autoSpaceDE w:val="0"/>
              <w:autoSpaceDN w:val="0"/>
              <w:adjustRightInd w:val="0"/>
              <w:spacing w:before="20" w:after="20"/>
              <w:jc w:val="both"/>
              <w:rPr>
                <w:moveFrom w:id="1752" w:author="Uzivatel" w:date="2018-11-13T08:57:00Z"/>
                <w:rFonts w:eastAsia="Calibri"/>
              </w:rPr>
            </w:pPr>
            <w:moveFrom w:id="1753" w:author="Uzivatel" w:date="2018-11-13T08:57:00Z">
              <w:r w:rsidRPr="00EF5E45" w:rsidDel="00A608FA">
                <w:rPr>
                  <w:rFonts w:eastAsia="Calibri"/>
                </w:rPr>
                <w:t xml:space="preserve">1983 </w:t>
              </w:r>
              <w:r w:rsidRPr="00EF5E45" w:rsidDel="00A608FA">
                <w:t xml:space="preserve">– </w:t>
              </w:r>
              <w:r w:rsidRPr="00EF5E45" w:rsidDel="00A608FA">
                <w:rPr>
                  <w:rFonts w:eastAsia="Calibri"/>
                </w:rPr>
                <w:t>1987: Barum Otrokovice, n.p., technik – oddělení technického rozvoje výroby</w:t>
              </w:r>
            </w:moveFrom>
          </w:p>
          <w:p w14:paraId="6F146625" w14:textId="77777777" w:rsidR="00D80636" w:rsidRPr="00EF5E45" w:rsidDel="00A608FA" w:rsidRDefault="00D80636" w:rsidP="00E2331B">
            <w:pPr>
              <w:autoSpaceDE w:val="0"/>
              <w:autoSpaceDN w:val="0"/>
              <w:adjustRightInd w:val="0"/>
              <w:spacing w:before="20" w:after="20"/>
              <w:jc w:val="both"/>
              <w:rPr>
                <w:moveFrom w:id="1754" w:author="Uzivatel" w:date="2018-11-13T08:57:00Z"/>
                <w:rFonts w:eastAsia="Calibri"/>
              </w:rPr>
            </w:pPr>
            <w:moveFrom w:id="1755" w:author="Uzivatel" w:date="2018-11-13T08:57:00Z">
              <w:r w:rsidRPr="00EF5E45" w:rsidDel="00A608FA">
                <w:rPr>
                  <w:rFonts w:eastAsia="Calibri"/>
                </w:rPr>
                <w:t xml:space="preserve">1987 </w:t>
              </w:r>
              <w:r w:rsidRPr="00EF5E45" w:rsidDel="00A608FA">
                <w:t xml:space="preserve">– </w:t>
              </w:r>
              <w:r w:rsidRPr="00EF5E45" w:rsidDel="00A608FA">
                <w:rPr>
                  <w:rFonts w:eastAsia="Calibri"/>
                </w:rPr>
                <w:t>2010: UTB Zlín, FT, Ústav výrobního inženýrství, odborný asistent, tajemník</w:t>
              </w:r>
            </w:moveFrom>
          </w:p>
          <w:p w14:paraId="7C9F7C91" w14:textId="77777777" w:rsidR="00D80636" w:rsidRPr="00EF5E45" w:rsidDel="00A608FA" w:rsidRDefault="00D80636" w:rsidP="00E2331B">
            <w:pPr>
              <w:jc w:val="both"/>
              <w:rPr>
                <w:moveFrom w:id="1756" w:author="Uzivatel" w:date="2018-11-13T08:57:00Z"/>
              </w:rPr>
            </w:pPr>
            <w:moveFrom w:id="1757" w:author="Uzivatel" w:date="2018-11-13T08:57:00Z">
              <w:r w:rsidRPr="00EF5E45" w:rsidDel="00A608FA">
                <w:rPr>
                  <w:rFonts w:eastAsia="Calibri"/>
                </w:rPr>
                <w:t xml:space="preserve">2010 </w:t>
              </w:r>
              <w:r w:rsidRPr="00EF5E45" w:rsidDel="00A608FA">
                <w:t xml:space="preserve">– </w:t>
              </w:r>
              <w:r w:rsidRPr="00EF5E45" w:rsidDel="00A608FA">
                <w:rPr>
                  <w:rFonts w:eastAsia="Calibri"/>
                </w:rPr>
                <w:t>dosud: UTB Zlín, FT, Ústav výrobního inženýrství, docent, tajemník</w:t>
              </w:r>
            </w:moveFrom>
          </w:p>
        </w:tc>
      </w:tr>
      <w:tr w:rsidR="00D80636" w:rsidDel="00A608FA" w14:paraId="42F2DEE9" w14:textId="77777777" w:rsidTr="00E2331B">
        <w:trPr>
          <w:trHeight w:val="250"/>
        </w:trPr>
        <w:tc>
          <w:tcPr>
            <w:tcW w:w="9900" w:type="dxa"/>
            <w:gridSpan w:val="11"/>
            <w:shd w:val="clear" w:color="auto" w:fill="F7CAAC"/>
          </w:tcPr>
          <w:p w14:paraId="3BF862CB" w14:textId="77777777" w:rsidR="00D80636" w:rsidDel="00A608FA" w:rsidRDefault="00D80636" w:rsidP="00E2331B">
            <w:pPr>
              <w:jc w:val="both"/>
              <w:rPr>
                <w:moveFrom w:id="1758" w:author="Uzivatel" w:date="2018-11-13T08:57:00Z"/>
              </w:rPr>
            </w:pPr>
            <w:moveFrom w:id="1759" w:author="Uzivatel" w:date="2018-11-13T08:57:00Z">
              <w:r w:rsidDel="00A608FA">
                <w:rPr>
                  <w:b/>
                </w:rPr>
                <w:t>Zkušenosti s vedením kvalifikačních a rigorózních prací</w:t>
              </w:r>
            </w:moveFrom>
          </w:p>
        </w:tc>
      </w:tr>
      <w:tr w:rsidR="00D80636" w:rsidDel="00A608FA" w14:paraId="14081EA2" w14:textId="77777777" w:rsidTr="00E2331B">
        <w:trPr>
          <w:trHeight w:val="276"/>
        </w:trPr>
        <w:tc>
          <w:tcPr>
            <w:tcW w:w="9900" w:type="dxa"/>
            <w:gridSpan w:val="11"/>
          </w:tcPr>
          <w:p w14:paraId="7A5E7053" w14:textId="77777777" w:rsidR="00D80636" w:rsidDel="00A608FA" w:rsidRDefault="00D80636" w:rsidP="00E2331B">
            <w:pPr>
              <w:rPr>
                <w:moveFrom w:id="1760" w:author="Uzivatel" w:date="2018-11-13T08:57:00Z"/>
              </w:rPr>
            </w:pPr>
            <w:moveFrom w:id="1761" w:author="Uzivatel" w:date="2018-11-13T08:57:00Z">
              <w:r w:rsidRPr="00EF5E45" w:rsidDel="00A608FA">
                <w:t>Počet</w:t>
              </w:r>
              <w:r w:rsidRPr="00EF5E45" w:rsidDel="00A608FA">
                <w:rPr>
                  <w:rFonts w:eastAsiaTheme="minorHAnsi"/>
                </w:rPr>
                <w:t xml:space="preserve"> </w:t>
              </w:r>
              <w:r w:rsidRPr="00EF5E45" w:rsidDel="00A608FA">
                <w:t xml:space="preserve">obhájených prací, které vyučující vedl v období 2013 </w:t>
              </w:r>
              <w:r w:rsidRPr="00EF5E45" w:rsidDel="00A608FA">
                <w:rPr>
                  <w:rFonts w:eastAsia="Calibri"/>
                </w:rPr>
                <w:t xml:space="preserve">– </w:t>
              </w:r>
              <w:r w:rsidRPr="00EF5E45" w:rsidDel="00A608FA">
                <w:t>2017</w:t>
              </w:r>
              <w:r w:rsidDel="00A608FA">
                <w:t xml:space="preserve">: 14 BP, 15 DP, </w:t>
              </w:r>
            </w:moveFrom>
          </w:p>
        </w:tc>
      </w:tr>
      <w:tr w:rsidR="00D80636" w:rsidDel="00A608FA" w14:paraId="784EBA66" w14:textId="77777777" w:rsidTr="00E2331B">
        <w:trPr>
          <w:cantSplit/>
        </w:trPr>
        <w:tc>
          <w:tcPr>
            <w:tcW w:w="336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68BF7B5" w14:textId="77777777" w:rsidR="00D80636" w:rsidDel="00A608FA" w:rsidRDefault="00D80636" w:rsidP="00E2331B">
            <w:pPr>
              <w:jc w:val="both"/>
              <w:rPr>
                <w:moveFrom w:id="1762" w:author="Uzivatel" w:date="2018-11-13T08:57:00Z"/>
              </w:rPr>
            </w:pPr>
            <w:moveFrom w:id="1763" w:author="Uzivatel" w:date="2018-11-13T08:57:00Z">
              <w:r w:rsidDel="00A608FA">
                <w:rPr>
                  <w:b/>
                </w:rPr>
                <w:t xml:space="preserve">Obor habilitačního řízení </w:t>
              </w:r>
            </w:moveFrom>
          </w:p>
        </w:tc>
        <w:tc>
          <w:tcPr>
            <w:tcW w:w="2254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2AA9FD7" w14:textId="77777777" w:rsidR="00D80636" w:rsidDel="00A608FA" w:rsidRDefault="00D80636" w:rsidP="00E2331B">
            <w:pPr>
              <w:jc w:val="both"/>
              <w:rPr>
                <w:moveFrom w:id="1764" w:author="Uzivatel" w:date="2018-11-13T08:57:00Z"/>
              </w:rPr>
            </w:pPr>
            <w:moveFrom w:id="1765" w:author="Uzivatel" w:date="2018-11-13T08:57:00Z">
              <w:r w:rsidDel="00A608FA">
                <w:rPr>
                  <w:b/>
                </w:rPr>
                <w:t>Rok udělení hodnosti</w:t>
              </w:r>
            </w:moveFrom>
          </w:p>
        </w:tc>
        <w:tc>
          <w:tcPr>
            <w:tcW w:w="225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6C2C0B7" w14:textId="77777777" w:rsidR="00D80636" w:rsidDel="00A608FA" w:rsidRDefault="00D80636" w:rsidP="00E2331B">
            <w:pPr>
              <w:jc w:val="both"/>
              <w:rPr>
                <w:moveFrom w:id="1766" w:author="Uzivatel" w:date="2018-11-13T08:57:00Z"/>
              </w:rPr>
            </w:pPr>
            <w:moveFrom w:id="1767" w:author="Uzivatel" w:date="2018-11-13T08:57:00Z">
              <w:r w:rsidDel="00A608FA">
                <w:rPr>
                  <w:b/>
                </w:rPr>
                <w:t>Řízení konáno na VŠ</w:t>
              </w:r>
            </w:moveFrom>
          </w:p>
        </w:tc>
        <w:tc>
          <w:tcPr>
            <w:tcW w:w="2028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867FC80" w14:textId="77777777" w:rsidR="00D80636" w:rsidDel="00A608FA" w:rsidRDefault="00D80636" w:rsidP="00E2331B">
            <w:pPr>
              <w:rPr>
                <w:moveFrom w:id="1768" w:author="Uzivatel" w:date="2018-11-13T08:57:00Z"/>
                <w:b/>
              </w:rPr>
            </w:pPr>
            <w:moveFrom w:id="1769" w:author="Uzivatel" w:date="2018-11-13T08:57:00Z">
              <w:r w:rsidDel="00A608FA">
                <w:rPr>
                  <w:b/>
                </w:rPr>
                <w:t>Ohlasy publikací</w:t>
              </w:r>
              <w:r w:rsidDel="00A608FA">
                <w:rPr>
                  <w:rFonts w:eastAsiaTheme="minorHAnsi"/>
                  <w:sz w:val="24"/>
                  <w:szCs w:val="24"/>
                </w:rPr>
                <w:t xml:space="preserve"> </w:t>
              </w:r>
            </w:moveFrom>
          </w:p>
        </w:tc>
      </w:tr>
      <w:tr w:rsidR="00D80636" w:rsidDel="00A608FA" w14:paraId="49E919FC" w14:textId="77777777" w:rsidTr="00E2331B">
        <w:trPr>
          <w:cantSplit/>
        </w:trPr>
        <w:tc>
          <w:tcPr>
            <w:tcW w:w="3361" w:type="dxa"/>
            <w:gridSpan w:val="2"/>
          </w:tcPr>
          <w:p w14:paraId="7F51DD94" w14:textId="77777777" w:rsidR="00D80636" w:rsidDel="00A608FA" w:rsidRDefault="00D80636" w:rsidP="00E2331B">
            <w:pPr>
              <w:jc w:val="both"/>
              <w:rPr>
                <w:moveFrom w:id="1770" w:author="Uzivatel" w:date="2018-11-13T08:57:00Z"/>
              </w:rPr>
            </w:pPr>
            <w:moveFrom w:id="1771" w:author="Uzivatel" w:date="2018-11-13T08:57:00Z">
              <w:r w:rsidDel="00A608FA">
                <w:t>Strojírenská technologie</w:t>
              </w:r>
            </w:moveFrom>
          </w:p>
        </w:tc>
        <w:tc>
          <w:tcPr>
            <w:tcW w:w="2254" w:type="dxa"/>
            <w:gridSpan w:val="2"/>
          </w:tcPr>
          <w:p w14:paraId="02AE60CB" w14:textId="77777777" w:rsidR="00D80636" w:rsidDel="00A608FA" w:rsidRDefault="00D80636" w:rsidP="00E2331B">
            <w:pPr>
              <w:jc w:val="both"/>
              <w:rPr>
                <w:moveFrom w:id="1772" w:author="Uzivatel" w:date="2018-11-13T08:57:00Z"/>
              </w:rPr>
            </w:pPr>
            <w:moveFrom w:id="1773" w:author="Uzivatel" w:date="2018-11-13T08:57:00Z">
              <w:r w:rsidDel="00A608FA">
                <w:t>2010</w:t>
              </w:r>
            </w:moveFrom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</w:tcPr>
          <w:p w14:paraId="76C4001E" w14:textId="77777777" w:rsidR="00D80636" w:rsidDel="00A608FA" w:rsidRDefault="00D80636" w:rsidP="00E2331B">
            <w:pPr>
              <w:jc w:val="both"/>
              <w:rPr>
                <w:moveFrom w:id="1774" w:author="Uzivatel" w:date="2018-11-13T08:57:00Z"/>
              </w:rPr>
            </w:pPr>
            <w:moveFrom w:id="1775" w:author="Uzivatel" w:date="2018-11-13T08:57:00Z">
              <w:r w:rsidDel="00A608FA">
                <w:t>VŠB-TU Ostrava</w:t>
              </w:r>
            </w:moveFrom>
          </w:p>
        </w:tc>
        <w:tc>
          <w:tcPr>
            <w:tcW w:w="635" w:type="dxa"/>
            <w:tcBorders>
              <w:left w:val="single" w:sz="12" w:space="0" w:color="auto"/>
            </w:tcBorders>
            <w:shd w:val="clear" w:color="auto" w:fill="F7CAAC"/>
          </w:tcPr>
          <w:p w14:paraId="58457DD4" w14:textId="77777777" w:rsidR="00D80636" w:rsidDel="00A608FA" w:rsidRDefault="00D80636" w:rsidP="00E2331B">
            <w:pPr>
              <w:jc w:val="both"/>
              <w:rPr>
                <w:moveFrom w:id="1776" w:author="Uzivatel" w:date="2018-11-13T08:57:00Z"/>
              </w:rPr>
            </w:pPr>
            <w:moveFrom w:id="1777" w:author="Uzivatel" w:date="2018-11-13T08:57:00Z">
              <w:r w:rsidDel="00A608FA">
                <w:rPr>
                  <w:b/>
                </w:rPr>
                <w:t>WOS</w:t>
              </w:r>
            </w:moveFrom>
          </w:p>
        </w:tc>
        <w:tc>
          <w:tcPr>
            <w:tcW w:w="696" w:type="dxa"/>
            <w:shd w:val="clear" w:color="auto" w:fill="F7CAAC"/>
          </w:tcPr>
          <w:p w14:paraId="7CF91364" w14:textId="77777777" w:rsidR="00D80636" w:rsidDel="00A608FA" w:rsidRDefault="00D80636" w:rsidP="00E2331B">
            <w:pPr>
              <w:jc w:val="both"/>
              <w:rPr>
                <w:moveFrom w:id="1778" w:author="Uzivatel" w:date="2018-11-13T08:57:00Z"/>
                <w:sz w:val="18"/>
              </w:rPr>
            </w:pPr>
            <w:moveFrom w:id="1779" w:author="Uzivatel" w:date="2018-11-13T08:57:00Z">
              <w:r w:rsidDel="00A608FA">
                <w:rPr>
                  <w:b/>
                  <w:sz w:val="18"/>
                </w:rPr>
                <w:t>Scopus</w:t>
              </w:r>
            </w:moveFrom>
          </w:p>
        </w:tc>
        <w:tc>
          <w:tcPr>
            <w:tcW w:w="697" w:type="dxa"/>
            <w:shd w:val="clear" w:color="auto" w:fill="F7CAAC"/>
          </w:tcPr>
          <w:p w14:paraId="7A69DA50" w14:textId="77777777" w:rsidR="00D80636" w:rsidDel="00A608FA" w:rsidRDefault="00D80636" w:rsidP="00E2331B">
            <w:pPr>
              <w:jc w:val="both"/>
              <w:rPr>
                <w:moveFrom w:id="1780" w:author="Uzivatel" w:date="2018-11-13T08:57:00Z"/>
              </w:rPr>
            </w:pPr>
            <w:moveFrom w:id="1781" w:author="Uzivatel" w:date="2018-11-13T08:57:00Z">
              <w:r w:rsidDel="00A608FA">
                <w:rPr>
                  <w:b/>
                  <w:sz w:val="18"/>
                </w:rPr>
                <w:t>ostatní</w:t>
              </w:r>
            </w:moveFrom>
          </w:p>
        </w:tc>
      </w:tr>
      <w:tr w:rsidR="00D80636" w:rsidDel="00A608FA" w14:paraId="1B57F3FB" w14:textId="77777777" w:rsidTr="00E2331B">
        <w:trPr>
          <w:cantSplit/>
          <w:trHeight w:val="70"/>
        </w:trPr>
        <w:tc>
          <w:tcPr>
            <w:tcW w:w="3361" w:type="dxa"/>
            <w:gridSpan w:val="2"/>
            <w:shd w:val="clear" w:color="auto" w:fill="F7CAAC"/>
          </w:tcPr>
          <w:p w14:paraId="0E96BA2F" w14:textId="77777777" w:rsidR="00D80636" w:rsidDel="00A608FA" w:rsidRDefault="00D80636" w:rsidP="00E2331B">
            <w:pPr>
              <w:jc w:val="both"/>
              <w:rPr>
                <w:moveFrom w:id="1782" w:author="Uzivatel" w:date="2018-11-13T08:57:00Z"/>
              </w:rPr>
            </w:pPr>
            <w:moveFrom w:id="1783" w:author="Uzivatel" w:date="2018-11-13T08:57:00Z">
              <w:r w:rsidDel="00A608FA">
                <w:rPr>
                  <w:b/>
                </w:rPr>
                <w:t>Obor jmenovacího řízení</w:t>
              </w:r>
            </w:moveFrom>
          </w:p>
        </w:tc>
        <w:tc>
          <w:tcPr>
            <w:tcW w:w="2254" w:type="dxa"/>
            <w:gridSpan w:val="2"/>
            <w:shd w:val="clear" w:color="auto" w:fill="F7CAAC"/>
          </w:tcPr>
          <w:p w14:paraId="47714430" w14:textId="77777777" w:rsidR="00D80636" w:rsidDel="00A608FA" w:rsidRDefault="00D80636" w:rsidP="00E2331B">
            <w:pPr>
              <w:jc w:val="both"/>
              <w:rPr>
                <w:moveFrom w:id="1784" w:author="Uzivatel" w:date="2018-11-13T08:57:00Z"/>
              </w:rPr>
            </w:pPr>
            <w:moveFrom w:id="1785" w:author="Uzivatel" w:date="2018-11-13T08:57:00Z">
              <w:r w:rsidDel="00A608FA">
                <w:rPr>
                  <w:b/>
                </w:rPr>
                <w:t>Rok udělení hodnosti</w:t>
              </w:r>
            </w:moveFrom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5F51B83B" w14:textId="77777777" w:rsidR="00D80636" w:rsidDel="00A608FA" w:rsidRDefault="00D80636" w:rsidP="00E2331B">
            <w:pPr>
              <w:jc w:val="both"/>
              <w:rPr>
                <w:moveFrom w:id="1786" w:author="Uzivatel" w:date="2018-11-13T08:57:00Z"/>
              </w:rPr>
            </w:pPr>
            <w:moveFrom w:id="1787" w:author="Uzivatel" w:date="2018-11-13T08:57:00Z">
              <w:r w:rsidDel="00A608FA">
                <w:rPr>
                  <w:b/>
                </w:rPr>
                <w:t>Řízení konáno na VŠ</w:t>
              </w:r>
            </w:moveFrom>
          </w:p>
        </w:tc>
        <w:tc>
          <w:tcPr>
            <w:tcW w:w="635" w:type="dxa"/>
            <w:vMerge w:val="restart"/>
            <w:tcBorders>
              <w:left w:val="single" w:sz="12" w:space="0" w:color="auto"/>
            </w:tcBorders>
          </w:tcPr>
          <w:p w14:paraId="5D15A49F" w14:textId="77777777" w:rsidR="00D80636" w:rsidRPr="00231641" w:rsidDel="00A608FA" w:rsidRDefault="00D80636" w:rsidP="00E2331B">
            <w:pPr>
              <w:jc w:val="both"/>
              <w:rPr>
                <w:moveFrom w:id="1788" w:author="Uzivatel" w:date="2018-11-13T08:57:00Z"/>
                <w:b/>
                <w:highlight w:val="yellow"/>
              </w:rPr>
            </w:pPr>
            <w:moveFrom w:id="1789" w:author="Uzivatel" w:date="2018-11-13T08:57:00Z">
              <w:r w:rsidRPr="00A96093" w:rsidDel="00A608FA">
                <w:rPr>
                  <w:b/>
                </w:rPr>
                <w:t>0</w:t>
              </w:r>
            </w:moveFrom>
          </w:p>
        </w:tc>
        <w:tc>
          <w:tcPr>
            <w:tcW w:w="696" w:type="dxa"/>
            <w:vMerge w:val="restart"/>
          </w:tcPr>
          <w:p w14:paraId="225944E6" w14:textId="77777777" w:rsidR="00D80636" w:rsidRPr="00231641" w:rsidDel="00A608FA" w:rsidRDefault="00D80636" w:rsidP="00E2331B">
            <w:pPr>
              <w:jc w:val="both"/>
              <w:rPr>
                <w:moveFrom w:id="1790" w:author="Uzivatel" w:date="2018-11-13T08:57:00Z"/>
                <w:b/>
                <w:highlight w:val="yellow"/>
              </w:rPr>
            </w:pPr>
            <w:moveFrom w:id="1791" w:author="Uzivatel" w:date="2018-11-13T08:57:00Z">
              <w:r w:rsidRPr="00A96093" w:rsidDel="00A608FA">
                <w:rPr>
                  <w:b/>
                </w:rPr>
                <w:t>43</w:t>
              </w:r>
            </w:moveFrom>
          </w:p>
        </w:tc>
        <w:tc>
          <w:tcPr>
            <w:tcW w:w="697" w:type="dxa"/>
            <w:vMerge w:val="restart"/>
          </w:tcPr>
          <w:p w14:paraId="55B4FCED" w14:textId="77777777" w:rsidR="00D80636" w:rsidRPr="00231641" w:rsidDel="00A608FA" w:rsidRDefault="00D80636" w:rsidP="00E2331B">
            <w:pPr>
              <w:jc w:val="both"/>
              <w:rPr>
                <w:moveFrom w:id="1792" w:author="Uzivatel" w:date="2018-11-13T08:57:00Z"/>
                <w:b/>
                <w:sz w:val="18"/>
                <w:szCs w:val="18"/>
                <w:highlight w:val="yellow"/>
              </w:rPr>
            </w:pPr>
            <w:moveFrom w:id="1793" w:author="Uzivatel" w:date="2018-11-13T08:57:00Z">
              <w:r w:rsidRPr="00A96093" w:rsidDel="00A608FA">
                <w:rPr>
                  <w:b/>
                  <w:sz w:val="18"/>
                  <w:szCs w:val="18"/>
                </w:rPr>
                <w:t>neevid.</w:t>
              </w:r>
            </w:moveFrom>
          </w:p>
        </w:tc>
      </w:tr>
      <w:tr w:rsidR="00D80636" w:rsidDel="00A608FA" w14:paraId="6B8BFD4A" w14:textId="77777777" w:rsidTr="00E2331B">
        <w:trPr>
          <w:trHeight w:val="205"/>
        </w:trPr>
        <w:tc>
          <w:tcPr>
            <w:tcW w:w="3361" w:type="dxa"/>
            <w:gridSpan w:val="2"/>
          </w:tcPr>
          <w:p w14:paraId="18379C88" w14:textId="77777777" w:rsidR="00D80636" w:rsidDel="00A608FA" w:rsidRDefault="00D80636" w:rsidP="00E2331B">
            <w:pPr>
              <w:jc w:val="both"/>
              <w:rPr>
                <w:moveFrom w:id="1794" w:author="Uzivatel" w:date="2018-11-13T08:57:00Z"/>
              </w:rPr>
            </w:pPr>
            <w:moveFrom w:id="1795" w:author="Uzivatel" w:date="2018-11-13T08:57:00Z">
              <w:r w:rsidDel="00A608FA">
                <w:t>---</w:t>
              </w:r>
            </w:moveFrom>
          </w:p>
        </w:tc>
        <w:tc>
          <w:tcPr>
            <w:tcW w:w="2254" w:type="dxa"/>
            <w:gridSpan w:val="2"/>
          </w:tcPr>
          <w:p w14:paraId="287CD7A9" w14:textId="77777777" w:rsidR="00D80636" w:rsidDel="00A608FA" w:rsidRDefault="00D80636" w:rsidP="00E2331B">
            <w:pPr>
              <w:jc w:val="both"/>
              <w:rPr>
                <w:moveFrom w:id="1796" w:author="Uzivatel" w:date="2018-11-13T08:57:00Z"/>
              </w:rPr>
            </w:pPr>
            <w:moveFrom w:id="1797" w:author="Uzivatel" w:date="2018-11-13T08:57:00Z">
              <w:r w:rsidDel="00A608FA">
                <w:t>---</w:t>
              </w:r>
            </w:moveFrom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</w:tcPr>
          <w:p w14:paraId="586A4875" w14:textId="77777777" w:rsidR="00D80636" w:rsidDel="00A608FA" w:rsidRDefault="00D80636" w:rsidP="00E2331B">
            <w:pPr>
              <w:jc w:val="both"/>
              <w:rPr>
                <w:moveFrom w:id="1798" w:author="Uzivatel" w:date="2018-11-13T08:57:00Z"/>
              </w:rPr>
            </w:pPr>
            <w:moveFrom w:id="1799" w:author="Uzivatel" w:date="2018-11-13T08:57:00Z">
              <w:r w:rsidDel="00A608FA">
                <w:t>---</w:t>
              </w:r>
            </w:moveFrom>
          </w:p>
        </w:tc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14:paraId="006A9716" w14:textId="77777777" w:rsidR="00D80636" w:rsidDel="00A608FA" w:rsidRDefault="00D80636" w:rsidP="00E2331B">
            <w:pPr>
              <w:rPr>
                <w:moveFrom w:id="1800" w:author="Uzivatel" w:date="2018-11-13T08:57:00Z"/>
                <w:b/>
              </w:rPr>
            </w:pPr>
          </w:p>
        </w:tc>
        <w:tc>
          <w:tcPr>
            <w:tcW w:w="696" w:type="dxa"/>
            <w:vMerge/>
            <w:vAlign w:val="center"/>
          </w:tcPr>
          <w:p w14:paraId="1432CDA8" w14:textId="77777777" w:rsidR="00D80636" w:rsidDel="00A608FA" w:rsidRDefault="00D80636" w:rsidP="00E2331B">
            <w:pPr>
              <w:rPr>
                <w:moveFrom w:id="1801" w:author="Uzivatel" w:date="2018-11-13T08:57:00Z"/>
                <w:b/>
              </w:rPr>
            </w:pPr>
          </w:p>
        </w:tc>
        <w:tc>
          <w:tcPr>
            <w:tcW w:w="697" w:type="dxa"/>
            <w:vMerge/>
            <w:vAlign w:val="center"/>
          </w:tcPr>
          <w:p w14:paraId="7C087561" w14:textId="77777777" w:rsidR="00D80636" w:rsidDel="00A608FA" w:rsidRDefault="00D80636" w:rsidP="00E2331B">
            <w:pPr>
              <w:rPr>
                <w:moveFrom w:id="1802" w:author="Uzivatel" w:date="2018-11-13T08:57:00Z"/>
                <w:b/>
              </w:rPr>
            </w:pPr>
          </w:p>
        </w:tc>
      </w:tr>
      <w:tr w:rsidR="00D80636" w:rsidDel="00A608FA" w14:paraId="108904CC" w14:textId="77777777" w:rsidTr="00E2331B">
        <w:tc>
          <w:tcPr>
            <w:tcW w:w="9900" w:type="dxa"/>
            <w:gridSpan w:val="11"/>
            <w:shd w:val="clear" w:color="auto" w:fill="F7CAAC"/>
          </w:tcPr>
          <w:p w14:paraId="7480E974" w14:textId="77777777" w:rsidR="00D80636" w:rsidDel="00A608FA" w:rsidRDefault="00D80636" w:rsidP="00E2331B">
            <w:pPr>
              <w:rPr>
                <w:moveFrom w:id="1803" w:author="Uzivatel" w:date="2018-11-13T08:57:00Z"/>
                <w:b/>
              </w:rPr>
            </w:pPr>
            <w:moveFrom w:id="1804" w:author="Uzivatel" w:date="2018-11-13T08:57:00Z">
              <w:r w:rsidDel="00A608FA">
                <w:rPr>
                  <w:b/>
                </w:rPr>
                <w:t xml:space="preserve">Přehled </w:t>
              </w:r>
              <w:r w:rsidDel="00A608FA">
                <w:rPr>
                  <w:rFonts w:eastAsiaTheme="minorHAnsi"/>
                  <w:sz w:val="24"/>
                  <w:szCs w:val="24"/>
                </w:rPr>
                <w:t xml:space="preserve"> </w:t>
              </w:r>
              <w:r w:rsidDel="00A608FA">
                <w:rPr>
                  <w:b/>
                </w:rPr>
                <w:t xml:space="preserve">o nejvýznamnější publikační a další tvůrčí činnosti nebo další profesní činnosti u odborníků z praxe vztahující se k zabezpečovaným předmětům </w:t>
              </w:r>
            </w:moveFrom>
          </w:p>
        </w:tc>
      </w:tr>
      <w:tr w:rsidR="00D80636" w:rsidDel="00A608FA" w14:paraId="7F88FD7E" w14:textId="77777777" w:rsidTr="00E2331B">
        <w:trPr>
          <w:trHeight w:val="283"/>
        </w:trPr>
        <w:tc>
          <w:tcPr>
            <w:tcW w:w="9900" w:type="dxa"/>
            <w:gridSpan w:val="11"/>
          </w:tcPr>
          <w:p w14:paraId="7389D11C" w14:textId="77777777" w:rsidR="00D80636" w:rsidRPr="000C4653" w:rsidDel="00A608FA" w:rsidRDefault="00D80636" w:rsidP="00E2331B">
            <w:pPr>
              <w:pStyle w:val="Nzev"/>
              <w:jc w:val="both"/>
              <w:rPr>
                <w:moveFrom w:id="1805" w:author="Uzivatel" w:date="2018-11-13T08:57:00Z"/>
                <w:b w:val="0"/>
                <w:sz w:val="20"/>
                <w:szCs w:val="20"/>
              </w:rPr>
            </w:pPr>
            <w:moveFrom w:id="1806" w:author="Uzivatel" w:date="2018-11-13T08:57:00Z">
              <w:r w:rsidRPr="000C4653" w:rsidDel="00A608FA">
                <w:rPr>
                  <w:sz w:val="20"/>
                  <w:szCs w:val="20"/>
                </w:rPr>
                <w:t>SÝKOROVÁ, L. (45</w:t>
              </w:r>
              <w:r w:rsidDel="00A608FA">
                <w:rPr>
                  <w:sz w:val="20"/>
                  <w:szCs w:val="20"/>
                </w:rPr>
                <w:t xml:space="preserve"> %)</w:t>
              </w:r>
              <w:r w:rsidRPr="00953D1C" w:rsidDel="00A608FA">
                <w:rPr>
                  <w:b w:val="0"/>
                  <w:sz w:val="20"/>
                  <w:szCs w:val="20"/>
                </w:rPr>
                <w:t xml:space="preserve"> V.</w:t>
              </w:r>
              <w:r w:rsidDel="00A608FA">
                <w:rPr>
                  <w:sz w:val="20"/>
                  <w:szCs w:val="20"/>
                </w:rPr>
                <w:t xml:space="preserve"> </w:t>
              </w:r>
              <w:r w:rsidRPr="000C4653" w:rsidDel="00A608FA">
                <w:rPr>
                  <w:b w:val="0"/>
                  <w:sz w:val="20"/>
                  <w:szCs w:val="20"/>
                </w:rPr>
                <w:t xml:space="preserve">PATA, </w:t>
              </w:r>
              <w:r w:rsidDel="00A608FA">
                <w:rPr>
                  <w:b w:val="0"/>
                  <w:sz w:val="20"/>
                  <w:szCs w:val="20"/>
                </w:rPr>
                <w:t xml:space="preserve">M. KUBIŠOVÁ a J. </w:t>
              </w:r>
              <w:r w:rsidRPr="000C4653" w:rsidDel="00A608FA">
                <w:rPr>
                  <w:b w:val="0"/>
                  <w:sz w:val="20"/>
                  <w:szCs w:val="20"/>
                </w:rPr>
                <w:t>KNEDLOVÁ.</w:t>
              </w:r>
              <w:r w:rsidRPr="000C4653" w:rsidDel="00A608FA">
                <w:rPr>
                  <w:sz w:val="20"/>
                  <w:szCs w:val="20"/>
                </w:rPr>
                <w:t xml:space="preserve"> </w:t>
              </w:r>
              <w:r w:rsidRPr="000C4653" w:rsidDel="00A608FA">
                <w:rPr>
                  <w:b w:val="0"/>
                  <w:sz w:val="20"/>
                  <w:szCs w:val="20"/>
                </w:rPr>
                <w:t xml:space="preserve">Effect of concentrated energy of laser beam on polymer material. </w:t>
              </w:r>
              <w:r w:rsidRPr="000C4653" w:rsidDel="00A608FA">
                <w:rPr>
                  <w:b w:val="0"/>
                  <w:i/>
                  <w:sz w:val="20"/>
                  <w:szCs w:val="20"/>
                </w:rPr>
                <w:t>In MATEC Web of Conferences. Les Ulis : EDP Sciences</w:t>
              </w:r>
              <w:r w:rsidRPr="000C4653" w:rsidDel="00A608FA">
                <w:rPr>
                  <w:b w:val="0"/>
                  <w:sz w:val="20"/>
                  <w:szCs w:val="20"/>
                </w:rPr>
                <w:t>,</w:t>
              </w:r>
              <w:r w:rsidRPr="000C4653" w:rsidDel="00A608FA">
                <w:rPr>
                  <w:b w:val="0"/>
                  <w:i/>
                  <w:sz w:val="20"/>
                  <w:szCs w:val="20"/>
                </w:rPr>
                <w:t xml:space="preserve"> </w:t>
              </w:r>
              <w:r w:rsidRPr="00F56FCC" w:rsidDel="00A608FA">
                <w:rPr>
                  <w:b w:val="0"/>
                  <w:i/>
                  <w:sz w:val="20"/>
                  <w:szCs w:val="20"/>
                </w:rPr>
                <w:t>2017</w:t>
              </w:r>
              <w:r w:rsidRPr="000C4653" w:rsidDel="00A608FA">
                <w:rPr>
                  <w:sz w:val="20"/>
                  <w:szCs w:val="20"/>
                </w:rPr>
                <w:t>,</w:t>
              </w:r>
              <w:r w:rsidRPr="000C4653" w:rsidDel="00A608FA">
                <w:rPr>
                  <w:b w:val="0"/>
                  <w:sz w:val="20"/>
                  <w:szCs w:val="20"/>
                </w:rPr>
                <w:t xml:space="preserve"> ISSN 2261-236.</w:t>
              </w:r>
            </w:moveFrom>
          </w:p>
          <w:p w14:paraId="0928188F" w14:textId="77777777" w:rsidR="00D80636" w:rsidRPr="000C4653" w:rsidDel="00A608FA" w:rsidRDefault="00D80636" w:rsidP="00E2331B">
            <w:pPr>
              <w:jc w:val="both"/>
              <w:rPr>
                <w:moveFrom w:id="1807" w:author="Uzivatel" w:date="2018-11-13T08:57:00Z"/>
                <w:b/>
                <w:bCs/>
              </w:rPr>
            </w:pPr>
            <w:moveFrom w:id="1808" w:author="Uzivatel" w:date="2018-11-13T08:57:00Z">
              <w:r w:rsidDel="00A608FA">
                <w:rPr>
                  <w:bCs/>
                </w:rPr>
                <w:t>KUBIŠOVÁ, M.,</w:t>
              </w:r>
              <w:r w:rsidRPr="000C4653" w:rsidDel="00A608FA">
                <w:rPr>
                  <w:bCs/>
                </w:rPr>
                <w:t xml:space="preserve"> </w:t>
              </w:r>
              <w:r w:rsidDel="00A608FA">
                <w:rPr>
                  <w:bCs/>
                </w:rPr>
                <w:t xml:space="preserve">V. </w:t>
              </w:r>
              <w:r w:rsidRPr="000C4653" w:rsidDel="00A608FA">
                <w:rPr>
                  <w:bCs/>
                </w:rPr>
                <w:t>PATA</w:t>
              </w:r>
              <w:r w:rsidDel="00A608FA">
                <w:rPr>
                  <w:bCs/>
                </w:rPr>
                <w:t xml:space="preserve"> a</w:t>
              </w:r>
              <w:r w:rsidRPr="000C4653" w:rsidDel="00A608FA">
                <w:rPr>
                  <w:b/>
                  <w:bCs/>
                </w:rPr>
                <w:t xml:space="preserve"> </w:t>
              </w:r>
              <w:r w:rsidDel="00A608FA">
                <w:rPr>
                  <w:b/>
                  <w:bCs/>
                </w:rPr>
                <w:t xml:space="preserve">L. </w:t>
              </w:r>
              <w:r w:rsidRPr="000C4653" w:rsidDel="00A608FA">
                <w:rPr>
                  <w:b/>
                  <w:bCs/>
                </w:rPr>
                <w:t>SÝKOROVÁ (45</w:t>
              </w:r>
              <w:r w:rsidDel="00A608FA">
                <w:rPr>
                  <w:b/>
                  <w:bCs/>
                </w:rPr>
                <w:t xml:space="preserve"> %)</w:t>
              </w:r>
              <w:r w:rsidRPr="000C4653" w:rsidDel="00A608FA">
                <w:rPr>
                  <w:b/>
                  <w:bCs/>
                </w:rPr>
                <w:t>.</w:t>
              </w:r>
              <w:r w:rsidRPr="000C4653" w:rsidDel="00A608FA">
                <w:rPr>
                  <w:bCs/>
                </w:rPr>
                <w:t xml:space="preserve"> Creating and evaluating replicas of surfaces machined by laser beam. </w:t>
              </w:r>
              <w:r w:rsidRPr="000C4653" w:rsidDel="00A608FA">
                <w:rPr>
                  <w:bCs/>
                  <w:i/>
                </w:rPr>
                <w:t xml:space="preserve">In MATEC Web of Conferences. Les Ulis : EDP Sciences, </w:t>
              </w:r>
              <w:r w:rsidRPr="00F56FCC" w:rsidDel="00A608FA">
                <w:rPr>
                  <w:bCs/>
                  <w:i/>
                </w:rPr>
                <w:t>2017</w:t>
              </w:r>
              <w:r w:rsidRPr="000C4653" w:rsidDel="00A608FA">
                <w:rPr>
                  <w:bCs/>
                </w:rPr>
                <w:t xml:space="preserve">, ISSN 2261-236. </w:t>
              </w:r>
            </w:moveFrom>
          </w:p>
          <w:p w14:paraId="6242E350" w14:textId="77777777" w:rsidR="00D80636" w:rsidRPr="000C4653" w:rsidDel="00A608FA" w:rsidRDefault="00D80636" w:rsidP="00E2331B">
            <w:pPr>
              <w:jc w:val="both"/>
              <w:rPr>
                <w:moveFrom w:id="1809" w:author="Uzivatel" w:date="2018-11-13T08:57:00Z"/>
                <w:b/>
                <w:bCs/>
              </w:rPr>
            </w:pPr>
            <w:moveFrom w:id="1810" w:author="Uzivatel" w:date="2018-11-13T08:57:00Z">
              <w:r w:rsidRPr="000C4653" w:rsidDel="00A608FA">
                <w:rPr>
                  <w:bCs/>
                </w:rPr>
                <w:t>KUBIŠOVÁ, M.</w:t>
              </w:r>
              <w:r w:rsidDel="00A608FA">
                <w:rPr>
                  <w:bCs/>
                </w:rPr>
                <w:t>, V.</w:t>
              </w:r>
              <w:r w:rsidRPr="000C4653" w:rsidDel="00A608FA">
                <w:rPr>
                  <w:bCs/>
                </w:rPr>
                <w:t xml:space="preserve"> PATA</w:t>
              </w:r>
              <w:r w:rsidDel="00A608FA">
                <w:rPr>
                  <w:bCs/>
                </w:rPr>
                <w:t xml:space="preserve">, </w:t>
              </w:r>
              <w:r w:rsidRPr="00953D1C" w:rsidDel="00A608FA">
                <w:rPr>
                  <w:b/>
                  <w:bCs/>
                </w:rPr>
                <w:t>L.</w:t>
              </w:r>
              <w:r w:rsidRPr="000C4653" w:rsidDel="00A608FA">
                <w:rPr>
                  <w:b/>
                  <w:bCs/>
                </w:rPr>
                <w:t xml:space="preserve"> SÝKOROVÁ (40</w:t>
              </w:r>
              <w:r w:rsidDel="00A608FA">
                <w:rPr>
                  <w:b/>
                  <w:bCs/>
                </w:rPr>
                <w:t xml:space="preserve"> %)</w:t>
              </w:r>
              <w:r w:rsidRPr="000C4653" w:rsidDel="00A608FA">
                <w:rPr>
                  <w:b/>
                  <w:bCs/>
                </w:rPr>
                <w:t xml:space="preserve"> </w:t>
              </w:r>
              <w:r w:rsidRPr="00953D1C" w:rsidDel="00A608FA">
                <w:rPr>
                  <w:bCs/>
                </w:rPr>
                <w:t>a J.</w:t>
              </w:r>
              <w:r w:rsidDel="00A608FA">
                <w:rPr>
                  <w:bCs/>
                </w:rPr>
                <w:t xml:space="preserve"> </w:t>
              </w:r>
              <w:r w:rsidRPr="000C4653" w:rsidDel="00A608FA">
                <w:rPr>
                  <w:bCs/>
                </w:rPr>
                <w:t>KNEDLOVÁ</w:t>
              </w:r>
              <w:r w:rsidDel="00A608FA">
                <w:rPr>
                  <w:bCs/>
                </w:rPr>
                <w:t xml:space="preserve">. </w:t>
              </w:r>
              <w:r w:rsidRPr="000C4653" w:rsidDel="00A608FA">
                <w:rPr>
                  <w:bCs/>
                </w:rPr>
                <w:t xml:space="preserve">Influence of laser beam on polymer material. </w:t>
              </w:r>
              <w:r w:rsidRPr="000C4653" w:rsidDel="00A608FA">
                <w:rPr>
                  <w:bCs/>
                  <w:i/>
                </w:rPr>
                <w:t xml:space="preserve">Manufacturing Technology, </w:t>
              </w:r>
              <w:r w:rsidRPr="00953D1C" w:rsidDel="00A608FA">
                <w:rPr>
                  <w:bCs/>
                  <w:i/>
                </w:rPr>
                <w:t>2017</w:t>
              </w:r>
              <w:r w:rsidRPr="00953D1C" w:rsidDel="00A608FA">
                <w:rPr>
                  <w:bCs/>
                </w:rPr>
                <w:t>,</w:t>
              </w:r>
              <w:r w:rsidRPr="000C4653" w:rsidDel="00A608FA">
                <w:rPr>
                  <w:bCs/>
                </w:rPr>
                <w:t xml:space="preserve"> roč. 17, č. 5, s. 742-746. ISSN 1213-2489.</w:t>
              </w:r>
              <w:r w:rsidRPr="000C4653" w:rsidDel="00A608FA">
                <w:rPr>
                  <w:bCs/>
                  <w:color w:val="222222"/>
                  <w:highlight w:val="yellow"/>
                  <w:shd w:val="clear" w:color="auto" w:fill="F8F8F8"/>
                </w:rPr>
                <w:t xml:space="preserve"> </w:t>
              </w:r>
            </w:moveFrom>
          </w:p>
          <w:p w14:paraId="3B176B33" w14:textId="77777777" w:rsidR="00D80636" w:rsidRPr="000C4653" w:rsidDel="00A608FA" w:rsidRDefault="00D80636" w:rsidP="00E2331B">
            <w:pPr>
              <w:jc w:val="both"/>
              <w:rPr>
                <w:moveFrom w:id="1811" w:author="Uzivatel" w:date="2018-11-13T08:57:00Z"/>
                <w:bCs/>
              </w:rPr>
            </w:pPr>
            <w:moveFrom w:id="1812" w:author="Uzivatel" w:date="2018-11-13T08:57:00Z">
              <w:r w:rsidRPr="000C4653" w:rsidDel="00A608FA">
                <w:rPr>
                  <w:b/>
                  <w:bCs/>
                </w:rPr>
                <w:t>SÝKOROVÁ, L</w:t>
              </w:r>
              <w:r w:rsidRPr="000C4653" w:rsidDel="00A608FA">
                <w:rPr>
                  <w:bCs/>
                </w:rPr>
                <w:t xml:space="preserve">. </w:t>
              </w:r>
              <w:r w:rsidRPr="000C4653" w:rsidDel="00A608FA">
                <w:rPr>
                  <w:b/>
                  <w:bCs/>
                </w:rPr>
                <w:t>(45</w:t>
              </w:r>
              <w:r w:rsidDel="00A608FA">
                <w:rPr>
                  <w:b/>
                  <w:bCs/>
                </w:rPr>
                <w:t xml:space="preserve"> %)</w:t>
              </w:r>
              <w:r w:rsidRPr="000C4653" w:rsidDel="00A608FA">
                <w:rPr>
                  <w:bCs/>
                </w:rPr>
                <w:t xml:space="preserve">, </w:t>
              </w:r>
              <w:r w:rsidDel="00A608FA">
                <w:rPr>
                  <w:bCs/>
                </w:rPr>
                <w:t xml:space="preserve">V. </w:t>
              </w:r>
              <w:r w:rsidRPr="000C4653" w:rsidDel="00A608FA">
                <w:rPr>
                  <w:bCs/>
                </w:rPr>
                <w:t xml:space="preserve">PATA, </w:t>
              </w:r>
              <w:r w:rsidDel="00A608FA">
                <w:rPr>
                  <w:bCs/>
                </w:rPr>
                <w:t>M.</w:t>
              </w:r>
              <w:r w:rsidRPr="000C4653" w:rsidDel="00A608FA">
                <w:rPr>
                  <w:bCs/>
                </w:rPr>
                <w:t xml:space="preserve"> KUBIŠOVÁ</w:t>
              </w:r>
              <w:r w:rsidDel="00A608FA">
                <w:rPr>
                  <w:bCs/>
                </w:rPr>
                <w:t xml:space="preserve"> a M. </w:t>
              </w:r>
              <w:r w:rsidRPr="000C4653" w:rsidDel="00A608FA">
                <w:rPr>
                  <w:bCs/>
                </w:rPr>
                <w:t>MALACHOVÁ</w:t>
              </w:r>
              <w:r w:rsidDel="00A608FA">
                <w:rPr>
                  <w:bCs/>
                </w:rPr>
                <w:t>.</w:t>
              </w:r>
              <w:r w:rsidRPr="000C4653" w:rsidDel="00A608FA">
                <w:rPr>
                  <w:b/>
                  <w:bCs/>
                </w:rPr>
                <w:t xml:space="preserve"> </w:t>
              </w:r>
              <w:r w:rsidRPr="000C4653" w:rsidDel="00A608FA">
                <w:rPr>
                  <w:rFonts w:ascii="Calibri" w:hAnsi="Calibri"/>
                  <w:color w:val="000000"/>
                </w:rPr>
                <w:t xml:space="preserve"> </w:t>
              </w:r>
              <w:r w:rsidRPr="000C4653" w:rsidDel="00A608FA">
                <w:rPr>
                  <w:bCs/>
                </w:rPr>
                <w:t xml:space="preserve">The "laser machinability" of polymeric materials. </w:t>
              </w:r>
              <w:r w:rsidRPr="000C4653" w:rsidDel="00A608FA">
                <w:rPr>
                  <w:bCs/>
                  <w:i/>
                </w:rPr>
                <w:t>Materials Science Forum</w:t>
              </w:r>
              <w:r w:rsidRPr="000C4653" w:rsidDel="00A608FA">
                <w:rPr>
                  <w:bCs/>
                </w:rPr>
                <w:t xml:space="preserve"> 141-147, </w:t>
              </w:r>
              <w:r w:rsidRPr="00F56FCC" w:rsidDel="00A608FA">
                <w:rPr>
                  <w:bCs/>
                </w:rPr>
                <w:t>2016</w:t>
              </w:r>
              <w:r w:rsidRPr="000C4653" w:rsidDel="00A608FA">
                <w:rPr>
                  <w:bCs/>
                </w:rPr>
                <w:t xml:space="preserve">. ISSN 0255-5476. </w:t>
              </w:r>
            </w:moveFrom>
          </w:p>
          <w:p w14:paraId="0C785607" w14:textId="77777777" w:rsidR="00D80636" w:rsidRPr="00F56FCC" w:rsidDel="00A608FA" w:rsidRDefault="00D80636" w:rsidP="00E2331B">
            <w:pPr>
              <w:jc w:val="both"/>
              <w:rPr>
                <w:moveFrom w:id="1813" w:author="Uzivatel" w:date="2018-11-13T08:57:00Z"/>
              </w:rPr>
            </w:pPr>
            <w:moveFrom w:id="1814" w:author="Uzivatel" w:date="2018-11-13T08:57:00Z">
              <w:r w:rsidRPr="000C4653" w:rsidDel="00A608FA">
                <w:t>PATA, V.,</w:t>
              </w:r>
              <w:r w:rsidRPr="000C4653" w:rsidDel="00A608FA">
                <w:rPr>
                  <w:b/>
                </w:rPr>
                <w:t xml:space="preserve"> </w:t>
              </w:r>
              <w:r w:rsidDel="00A608FA">
                <w:rPr>
                  <w:b/>
                </w:rPr>
                <w:t xml:space="preserve">L. </w:t>
              </w:r>
              <w:r w:rsidRPr="000C4653" w:rsidDel="00A608FA">
                <w:rPr>
                  <w:b/>
                </w:rPr>
                <w:t xml:space="preserve">SÝKOROVÁ </w:t>
              </w:r>
              <w:r w:rsidRPr="000C4653" w:rsidDel="00A608FA">
                <w:rPr>
                  <w:b/>
                  <w:bCs/>
                </w:rPr>
                <w:t>(45</w:t>
              </w:r>
              <w:r w:rsidDel="00A608FA">
                <w:rPr>
                  <w:b/>
                  <w:bCs/>
                </w:rPr>
                <w:t xml:space="preserve"> %)</w:t>
              </w:r>
              <w:r w:rsidRPr="000C4653" w:rsidDel="00A608FA">
                <w:rPr>
                  <w:bCs/>
                </w:rPr>
                <w:t xml:space="preserve">, </w:t>
              </w:r>
              <w:r w:rsidDel="00A608FA">
                <w:rPr>
                  <w:bCs/>
                </w:rPr>
                <w:t>M. KUBIŠOVÁ a M.</w:t>
              </w:r>
              <w:r w:rsidRPr="000C4653" w:rsidDel="00A608FA">
                <w:rPr>
                  <w:bCs/>
                </w:rPr>
                <w:t xml:space="preserve"> MALACHOVÁ</w:t>
              </w:r>
              <w:r w:rsidDel="00A608FA">
                <w:rPr>
                  <w:bCs/>
                </w:rPr>
                <w:t>.</w:t>
              </w:r>
              <w:r w:rsidRPr="000C4653" w:rsidDel="00A608FA">
                <w:t xml:space="preserve"> Resolving problems of finding surface boundaries during laser machining. </w:t>
              </w:r>
              <w:r w:rsidRPr="000C4653" w:rsidDel="00A608FA">
                <w:rPr>
                  <w:i/>
                </w:rPr>
                <w:t>Materials Science Forum</w:t>
              </w:r>
              <w:r w:rsidRPr="000C4653" w:rsidDel="00A608FA">
                <w:rPr>
                  <w:caps/>
                </w:rPr>
                <w:t xml:space="preserve"> </w:t>
              </w:r>
              <w:r w:rsidRPr="000C4653" w:rsidDel="00A608FA">
                <w:t xml:space="preserve">66-71, </w:t>
              </w:r>
              <w:r w:rsidRPr="00F56FCC" w:rsidDel="00A608FA">
                <w:t>2016</w:t>
              </w:r>
              <w:r w:rsidDel="00A608FA">
                <w:t xml:space="preserve">. ISSN 0255-5476. </w:t>
              </w:r>
            </w:moveFrom>
          </w:p>
        </w:tc>
      </w:tr>
      <w:tr w:rsidR="00D80636" w:rsidDel="00A608FA" w14:paraId="36BBCAA4" w14:textId="77777777" w:rsidTr="00E2331B">
        <w:trPr>
          <w:trHeight w:val="218"/>
        </w:trPr>
        <w:tc>
          <w:tcPr>
            <w:tcW w:w="9900" w:type="dxa"/>
            <w:gridSpan w:val="11"/>
            <w:shd w:val="clear" w:color="auto" w:fill="F7CAAC"/>
          </w:tcPr>
          <w:p w14:paraId="4571B865" w14:textId="77777777" w:rsidR="00D80636" w:rsidDel="00A608FA" w:rsidRDefault="00D80636" w:rsidP="00E2331B">
            <w:pPr>
              <w:rPr>
                <w:moveFrom w:id="1815" w:author="Uzivatel" w:date="2018-11-13T08:57:00Z"/>
                <w:b/>
              </w:rPr>
            </w:pPr>
            <w:moveFrom w:id="1816" w:author="Uzivatel" w:date="2018-11-13T08:57:00Z">
              <w:r w:rsidDel="00A608FA">
                <w:rPr>
                  <w:b/>
                </w:rPr>
                <w:t>Působení v zahraničí</w:t>
              </w:r>
              <w:r w:rsidDel="00A608FA">
                <w:rPr>
                  <w:rFonts w:eastAsiaTheme="minorHAnsi"/>
                  <w:sz w:val="24"/>
                  <w:szCs w:val="24"/>
                </w:rPr>
                <w:t xml:space="preserve"> </w:t>
              </w:r>
            </w:moveFrom>
          </w:p>
        </w:tc>
      </w:tr>
      <w:tr w:rsidR="00D80636" w:rsidDel="00A608FA" w14:paraId="58603A16" w14:textId="77777777" w:rsidTr="00E2331B">
        <w:trPr>
          <w:trHeight w:val="173"/>
        </w:trPr>
        <w:tc>
          <w:tcPr>
            <w:tcW w:w="9900" w:type="dxa"/>
            <w:gridSpan w:val="11"/>
          </w:tcPr>
          <w:p w14:paraId="5D59C826" w14:textId="77777777" w:rsidR="00D80636" w:rsidRPr="00234A0E" w:rsidDel="00A608FA" w:rsidRDefault="00D80636" w:rsidP="00E2331B">
            <w:pPr>
              <w:rPr>
                <w:moveFrom w:id="1817" w:author="Uzivatel" w:date="2018-11-13T08:57:00Z"/>
              </w:rPr>
            </w:pPr>
            <w:moveFrom w:id="1818" w:author="Uzivatel" w:date="2018-11-13T08:57:00Z">
              <w:r w:rsidDel="00A608FA">
                <w:t>-</w:t>
              </w:r>
            </w:moveFrom>
          </w:p>
        </w:tc>
      </w:tr>
      <w:tr w:rsidR="00D80636" w:rsidDel="00A608FA" w14:paraId="141FD49B" w14:textId="77777777" w:rsidTr="00E2331B">
        <w:trPr>
          <w:cantSplit/>
          <w:trHeight w:val="470"/>
        </w:trPr>
        <w:tc>
          <w:tcPr>
            <w:tcW w:w="2529" w:type="dxa"/>
            <w:shd w:val="clear" w:color="auto" w:fill="F7CAAC"/>
          </w:tcPr>
          <w:p w14:paraId="7EA1477D" w14:textId="77777777" w:rsidR="00D80636" w:rsidDel="00A608FA" w:rsidRDefault="00D80636" w:rsidP="00E2331B">
            <w:pPr>
              <w:jc w:val="both"/>
              <w:rPr>
                <w:moveFrom w:id="1819" w:author="Uzivatel" w:date="2018-11-13T08:57:00Z"/>
                <w:b/>
              </w:rPr>
            </w:pPr>
            <w:moveFrom w:id="1820" w:author="Uzivatel" w:date="2018-11-13T08:57:00Z">
              <w:r w:rsidDel="00A608FA">
                <w:rPr>
                  <w:b/>
                </w:rPr>
                <w:t xml:space="preserve">Podpis </w:t>
              </w:r>
            </w:moveFrom>
          </w:p>
        </w:tc>
        <w:tc>
          <w:tcPr>
            <w:tcW w:w="4554" w:type="dxa"/>
            <w:gridSpan w:val="5"/>
          </w:tcPr>
          <w:p w14:paraId="0C407D06" w14:textId="77777777" w:rsidR="00D80636" w:rsidDel="00A608FA" w:rsidRDefault="00D80636" w:rsidP="00E2331B">
            <w:pPr>
              <w:jc w:val="both"/>
              <w:rPr>
                <w:moveFrom w:id="1821" w:author="Uzivatel" w:date="2018-11-13T08:57:00Z"/>
              </w:rPr>
            </w:pPr>
          </w:p>
        </w:tc>
        <w:tc>
          <w:tcPr>
            <w:tcW w:w="789" w:type="dxa"/>
            <w:gridSpan w:val="2"/>
            <w:shd w:val="clear" w:color="auto" w:fill="F7CAAC"/>
          </w:tcPr>
          <w:p w14:paraId="21091756" w14:textId="77777777" w:rsidR="00D80636" w:rsidDel="00A608FA" w:rsidRDefault="00D80636" w:rsidP="00E2331B">
            <w:pPr>
              <w:jc w:val="both"/>
              <w:rPr>
                <w:moveFrom w:id="1822" w:author="Uzivatel" w:date="2018-11-13T08:57:00Z"/>
              </w:rPr>
            </w:pPr>
            <w:moveFrom w:id="1823" w:author="Uzivatel" w:date="2018-11-13T08:57:00Z">
              <w:r w:rsidDel="00A608FA">
                <w:rPr>
                  <w:b/>
                </w:rPr>
                <w:t>datum</w:t>
              </w:r>
            </w:moveFrom>
          </w:p>
        </w:tc>
        <w:tc>
          <w:tcPr>
            <w:tcW w:w="2028" w:type="dxa"/>
            <w:gridSpan w:val="3"/>
          </w:tcPr>
          <w:p w14:paraId="74D11502" w14:textId="77777777" w:rsidR="00D80636" w:rsidDel="00A608FA" w:rsidRDefault="00D80636" w:rsidP="00E2331B">
            <w:pPr>
              <w:jc w:val="both"/>
              <w:rPr>
                <w:moveFrom w:id="1824" w:author="Uzivatel" w:date="2018-11-13T08:57:00Z"/>
              </w:rPr>
            </w:pPr>
            <w:moveFrom w:id="1825" w:author="Uzivatel" w:date="2018-11-13T08:57:00Z">
              <w:r w:rsidDel="00A608FA">
                <w:t>17. 7. 2018</w:t>
              </w:r>
            </w:moveFrom>
          </w:p>
        </w:tc>
      </w:tr>
      <w:moveFromRangeEnd w:id="1677"/>
    </w:tbl>
    <w:p w14:paraId="242C00EC" w14:textId="77777777" w:rsidR="00D80636" w:rsidRDefault="00D80636" w:rsidP="00D8063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627150" w14:paraId="035D569C" w14:textId="77777777" w:rsidTr="00D240BF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472C2391" w14:textId="77777777" w:rsidR="00627150" w:rsidRDefault="00627150" w:rsidP="00D240BF">
            <w:pPr>
              <w:tabs>
                <w:tab w:val="right" w:pos="946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AabecedniSeznam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627150" w14:paraId="1FE93331" w14:textId="77777777" w:rsidTr="00D240BF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ED0457C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07068356" w14:textId="77777777" w:rsidR="00627150" w:rsidRDefault="00627150" w:rsidP="00D240BF">
            <w:pPr>
              <w:jc w:val="both"/>
            </w:pPr>
            <w:r>
              <w:t>Univerzita Tomáše Bati ve Zlíně</w:t>
            </w:r>
          </w:p>
        </w:tc>
      </w:tr>
      <w:tr w:rsidR="00627150" w14:paraId="60DDBEFF" w14:textId="77777777" w:rsidTr="00D240BF">
        <w:tc>
          <w:tcPr>
            <w:tcW w:w="2518" w:type="dxa"/>
            <w:shd w:val="clear" w:color="auto" w:fill="F7CAAC"/>
          </w:tcPr>
          <w:p w14:paraId="505D9413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31067C5D" w14:textId="77777777" w:rsidR="00627150" w:rsidRDefault="00627150" w:rsidP="00D240BF">
            <w:pPr>
              <w:jc w:val="both"/>
            </w:pPr>
            <w:r>
              <w:t>Fakulta aplikované informatiky</w:t>
            </w:r>
          </w:p>
        </w:tc>
      </w:tr>
      <w:tr w:rsidR="00627150" w14:paraId="3840CA7E" w14:textId="77777777" w:rsidTr="00D240BF">
        <w:tc>
          <w:tcPr>
            <w:tcW w:w="2518" w:type="dxa"/>
            <w:shd w:val="clear" w:color="auto" w:fill="F7CAAC"/>
          </w:tcPr>
          <w:p w14:paraId="35F513DB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16077C85" w14:textId="77777777" w:rsidR="00627150" w:rsidRDefault="00627150" w:rsidP="00D240BF">
            <w:pPr>
              <w:jc w:val="both"/>
            </w:pPr>
            <w:r>
              <w:t>Bezpečnostní technologie, systémy a management</w:t>
            </w:r>
          </w:p>
        </w:tc>
      </w:tr>
      <w:tr w:rsidR="00627150" w14:paraId="6CD6071A" w14:textId="77777777" w:rsidTr="00D240BF">
        <w:tc>
          <w:tcPr>
            <w:tcW w:w="2518" w:type="dxa"/>
            <w:shd w:val="clear" w:color="auto" w:fill="F7CAAC"/>
          </w:tcPr>
          <w:p w14:paraId="28A504E3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5DB94C62" w14:textId="77777777" w:rsidR="00627150" w:rsidRDefault="00627150" w:rsidP="00D240BF">
            <w:pPr>
              <w:jc w:val="both"/>
            </w:pPr>
            <w:r>
              <w:t xml:space="preserve">Tomáš </w:t>
            </w:r>
            <w:bookmarkStart w:id="1826" w:name="aSysala"/>
            <w:r w:rsidRPr="001957FA">
              <w:t>Sysala</w:t>
            </w:r>
            <w:bookmarkEnd w:id="1826"/>
          </w:p>
        </w:tc>
        <w:tc>
          <w:tcPr>
            <w:tcW w:w="709" w:type="dxa"/>
            <w:shd w:val="clear" w:color="auto" w:fill="F7CAAC"/>
          </w:tcPr>
          <w:p w14:paraId="28B4363A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249114C1" w14:textId="77777777" w:rsidR="00627150" w:rsidRDefault="00627150" w:rsidP="00D240BF">
            <w:pPr>
              <w:jc w:val="both"/>
            </w:pPr>
            <w:r>
              <w:t>Ing. Ph.D.</w:t>
            </w:r>
          </w:p>
        </w:tc>
      </w:tr>
      <w:tr w:rsidR="00627150" w14:paraId="4E65B6C0" w14:textId="77777777" w:rsidTr="00D240BF">
        <w:tc>
          <w:tcPr>
            <w:tcW w:w="2518" w:type="dxa"/>
            <w:shd w:val="clear" w:color="auto" w:fill="F7CAAC"/>
          </w:tcPr>
          <w:p w14:paraId="69DB6C3A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21D3C99C" w14:textId="77777777" w:rsidR="00627150" w:rsidRDefault="00627150" w:rsidP="00D240BF">
            <w:pPr>
              <w:jc w:val="both"/>
            </w:pPr>
            <w:r>
              <w:t>1969</w:t>
            </w:r>
          </w:p>
        </w:tc>
        <w:tc>
          <w:tcPr>
            <w:tcW w:w="1721" w:type="dxa"/>
            <w:shd w:val="clear" w:color="auto" w:fill="F7CAAC"/>
          </w:tcPr>
          <w:p w14:paraId="54EA25A9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35B3A2E1" w14:textId="77777777" w:rsidR="00627150" w:rsidRDefault="00627150" w:rsidP="00D240BF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477C6D73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0B7FBB35" w14:textId="77777777" w:rsidR="00627150" w:rsidRDefault="00627150" w:rsidP="00D240BF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3E3D9F58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D16CA8F" w14:textId="77777777" w:rsidR="00627150" w:rsidRDefault="00627150" w:rsidP="00D240BF">
            <w:pPr>
              <w:jc w:val="both"/>
            </w:pPr>
            <w:r>
              <w:t>N</w:t>
            </w:r>
          </w:p>
        </w:tc>
      </w:tr>
      <w:tr w:rsidR="00627150" w14:paraId="20444CAD" w14:textId="77777777" w:rsidTr="00D240BF">
        <w:tc>
          <w:tcPr>
            <w:tcW w:w="5068" w:type="dxa"/>
            <w:gridSpan w:val="3"/>
            <w:shd w:val="clear" w:color="auto" w:fill="F7CAAC"/>
          </w:tcPr>
          <w:p w14:paraId="2F20C5AF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174C8D90" w14:textId="77777777" w:rsidR="00627150" w:rsidRDefault="00627150" w:rsidP="00D240BF">
            <w:pPr>
              <w:jc w:val="both"/>
            </w:pPr>
            <w:del w:id="1827" w:author="Uzivatel" w:date="2018-11-13T08:57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6EDF8F9F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195BD74" w14:textId="77777777" w:rsidR="00627150" w:rsidRDefault="00627150" w:rsidP="00D240BF">
            <w:pPr>
              <w:jc w:val="both"/>
            </w:pPr>
            <w:del w:id="1828" w:author="Uzivatel" w:date="2018-11-13T08:57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3891B3D4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8AC97B1" w14:textId="77777777" w:rsidR="00627150" w:rsidRDefault="00627150" w:rsidP="00D240BF">
            <w:pPr>
              <w:jc w:val="both"/>
            </w:pPr>
            <w:del w:id="1829" w:author="Uzivatel" w:date="2018-11-13T08:57:00Z">
              <w:r w:rsidDel="00A608FA">
                <w:delText>N</w:delText>
              </w:r>
            </w:del>
          </w:p>
        </w:tc>
      </w:tr>
      <w:tr w:rsidR="00627150" w14:paraId="515BCF4E" w14:textId="77777777" w:rsidTr="00D240BF">
        <w:tc>
          <w:tcPr>
            <w:tcW w:w="6060" w:type="dxa"/>
            <w:gridSpan w:val="5"/>
            <w:shd w:val="clear" w:color="auto" w:fill="F7CAAC"/>
          </w:tcPr>
          <w:p w14:paraId="773E477C" w14:textId="77777777" w:rsidR="00627150" w:rsidRDefault="00627150" w:rsidP="00D240BF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B495A8E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3823D2D4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627150" w14:paraId="43AEA5AA" w14:textId="77777777" w:rsidTr="00D240BF">
        <w:tc>
          <w:tcPr>
            <w:tcW w:w="6060" w:type="dxa"/>
            <w:gridSpan w:val="5"/>
          </w:tcPr>
          <w:p w14:paraId="4A2CB755" w14:textId="77777777" w:rsidR="00627150" w:rsidRDefault="00627150" w:rsidP="00D240BF">
            <w:pPr>
              <w:jc w:val="both"/>
            </w:pPr>
          </w:p>
        </w:tc>
        <w:tc>
          <w:tcPr>
            <w:tcW w:w="1703" w:type="dxa"/>
            <w:gridSpan w:val="2"/>
          </w:tcPr>
          <w:p w14:paraId="3082031C" w14:textId="77777777" w:rsidR="00627150" w:rsidRDefault="00627150" w:rsidP="00D240BF">
            <w:pPr>
              <w:jc w:val="both"/>
            </w:pPr>
          </w:p>
        </w:tc>
        <w:tc>
          <w:tcPr>
            <w:tcW w:w="2096" w:type="dxa"/>
            <w:gridSpan w:val="4"/>
          </w:tcPr>
          <w:p w14:paraId="06BE0ABD" w14:textId="77777777" w:rsidR="00627150" w:rsidRDefault="00627150" w:rsidP="00D240BF">
            <w:pPr>
              <w:jc w:val="both"/>
            </w:pPr>
          </w:p>
        </w:tc>
      </w:tr>
      <w:tr w:rsidR="00627150" w14:paraId="2AB5E519" w14:textId="77777777" w:rsidTr="00D240BF">
        <w:tc>
          <w:tcPr>
            <w:tcW w:w="6060" w:type="dxa"/>
            <w:gridSpan w:val="5"/>
          </w:tcPr>
          <w:p w14:paraId="1E163CA8" w14:textId="77777777" w:rsidR="00627150" w:rsidRDefault="00627150" w:rsidP="00D240BF">
            <w:pPr>
              <w:jc w:val="both"/>
            </w:pPr>
          </w:p>
        </w:tc>
        <w:tc>
          <w:tcPr>
            <w:tcW w:w="1703" w:type="dxa"/>
            <w:gridSpan w:val="2"/>
          </w:tcPr>
          <w:p w14:paraId="5621C0F6" w14:textId="77777777" w:rsidR="00627150" w:rsidRDefault="00627150" w:rsidP="00D240BF">
            <w:pPr>
              <w:jc w:val="both"/>
            </w:pPr>
          </w:p>
        </w:tc>
        <w:tc>
          <w:tcPr>
            <w:tcW w:w="2096" w:type="dxa"/>
            <w:gridSpan w:val="4"/>
          </w:tcPr>
          <w:p w14:paraId="67F48597" w14:textId="77777777" w:rsidR="00627150" w:rsidRDefault="00627150" w:rsidP="00D240BF">
            <w:pPr>
              <w:jc w:val="both"/>
            </w:pPr>
          </w:p>
        </w:tc>
      </w:tr>
      <w:tr w:rsidR="00627150" w14:paraId="11001E92" w14:textId="77777777" w:rsidTr="00D240BF">
        <w:tc>
          <w:tcPr>
            <w:tcW w:w="9859" w:type="dxa"/>
            <w:gridSpan w:val="11"/>
            <w:shd w:val="clear" w:color="auto" w:fill="F7CAAC"/>
          </w:tcPr>
          <w:p w14:paraId="1F22B17F" w14:textId="77777777" w:rsidR="00627150" w:rsidRDefault="00627150" w:rsidP="00D240BF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627150" w14:paraId="69F16B1B" w14:textId="77777777" w:rsidTr="00D240BF">
        <w:trPr>
          <w:trHeight w:val="230"/>
        </w:trPr>
        <w:tc>
          <w:tcPr>
            <w:tcW w:w="9859" w:type="dxa"/>
            <w:gridSpan w:val="11"/>
            <w:tcBorders>
              <w:top w:val="nil"/>
            </w:tcBorders>
          </w:tcPr>
          <w:p w14:paraId="4CA17AD0" w14:textId="77777777" w:rsidR="00627150" w:rsidRPr="0001365E" w:rsidRDefault="00627150" w:rsidP="00627150">
            <w:pPr>
              <w:jc w:val="both"/>
            </w:pPr>
            <w:r>
              <w:t xml:space="preserve">Mikropočítače a PLC – přednášející </w:t>
            </w:r>
            <w:r w:rsidRPr="00BC6776">
              <w:t>(</w:t>
            </w:r>
            <w:r>
              <w:t>5</w:t>
            </w:r>
            <w:r w:rsidRPr="00BC6776">
              <w:t>0%)</w:t>
            </w:r>
            <w:r>
              <w:t xml:space="preserve">, cvičící (50 </w:t>
            </w:r>
            <w:r>
              <w:rPr>
                <w:lang w:val="en-US"/>
              </w:rPr>
              <w:t>%</w:t>
            </w:r>
            <w:r>
              <w:t>)</w:t>
            </w:r>
          </w:p>
        </w:tc>
      </w:tr>
      <w:tr w:rsidR="00627150" w14:paraId="350900FE" w14:textId="77777777" w:rsidTr="00D240BF">
        <w:tc>
          <w:tcPr>
            <w:tcW w:w="9859" w:type="dxa"/>
            <w:gridSpan w:val="11"/>
            <w:shd w:val="clear" w:color="auto" w:fill="F7CAAC"/>
          </w:tcPr>
          <w:p w14:paraId="6DA6DA13" w14:textId="77777777" w:rsidR="00627150" w:rsidRDefault="00627150" w:rsidP="00D240BF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627150" w14:paraId="0A3CA9EE" w14:textId="77777777" w:rsidTr="00D240BF">
        <w:trPr>
          <w:trHeight w:val="1055"/>
        </w:trPr>
        <w:tc>
          <w:tcPr>
            <w:tcW w:w="9859" w:type="dxa"/>
            <w:gridSpan w:val="11"/>
          </w:tcPr>
          <w:p w14:paraId="3577CDF1" w14:textId="77777777" w:rsidR="00627150" w:rsidRPr="00D70F57" w:rsidRDefault="00627150" w:rsidP="00D240BF">
            <w:pPr>
              <w:tabs>
                <w:tab w:val="left" w:pos="1428"/>
              </w:tabs>
              <w:ind w:left="1456" w:hanging="1456"/>
            </w:pPr>
            <w:r w:rsidRPr="00D70F57">
              <w:t xml:space="preserve">1988 – 1993 </w:t>
            </w:r>
            <w:r>
              <w:tab/>
            </w:r>
            <w:r w:rsidRPr="00D70F57">
              <w:t xml:space="preserve">VUT v Brně, Fakulta technologická, </w:t>
            </w:r>
            <w:r>
              <w:br/>
            </w:r>
            <w:r w:rsidRPr="00D70F57">
              <w:t>obor Automatizace a řídicí technika ve spotřebním průmyslu (Ing.)</w:t>
            </w:r>
          </w:p>
          <w:p w14:paraId="50245CD5" w14:textId="77777777" w:rsidR="00627150" w:rsidRPr="00D70F57" w:rsidRDefault="00627150" w:rsidP="00D240BF">
            <w:pPr>
              <w:tabs>
                <w:tab w:val="left" w:pos="1418"/>
              </w:tabs>
              <w:jc w:val="both"/>
            </w:pPr>
            <w:r w:rsidRPr="00D70F57">
              <w:t xml:space="preserve">1993 – 2001 </w:t>
            </w:r>
            <w:r>
              <w:tab/>
            </w:r>
            <w:r w:rsidRPr="00D70F57">
              <w:t>UTB ve Zlíně, FT, SP Chemické a procesní inženýrství, obor Technická kybernetika (Ph.D.)</w:t>
            </w:r>
          </w:p>
          <w:p w14:paraId="1E0A3FC2" w14:textId="77777777" w:rsidR="00627150" w:rsidRDefault="00627150" w:rsidP="00D240BF">
            <w:pPr>
              <w:jc w:val="both"/>
              <w:rPr>
                <w:b/>
              </w:rPr>
            </w:pPr>
          </w:p>
        </w:tc>
      </w:tr>
      <w:tr w:rsidR="00627150" w14:paraId="13D0B909" w14:textId="77777777" w:rsidTr="00D240BF">
        <w:tc>
          <w:tcPr>
            <w:tcW w:w="9859" w:type="dxa"/>
            <w:gridSpan w:val="11"/>
            <w:shd w:val="clear" w:color="auto" w:fill="F7CAAC"/>
          </w:tcPr>
          <w:p w14:paraId="544FC8A1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627150" w14:paraId="6BD78A14" w14:textId="77777777" w:rsidTr="00D240BF">
        <w:trPr>
          <w:trHeight w:val="1090"/>
        </w:trPr>
        <w:tc>
          <w:tcPr>
            <w:tcW w:w="9859" w:type="dxa"/>
            <w:gridSpan w:val="11"/>
          </w:tcPr>
          <w:p w14:paraId="49573B00" w14:textId="77777777" w:rsidR="00627150" w:rsidRPr="00D70F57" w:rsidRDefault="00627150" w:rsidP="00D240BF">
            <w:pPr>
              <w:tabs>
                <w:tab w:val="left" w:pos="1239"/>
              </w:tabs>
              <w:ind w:left="1239" w:hanging="1239"/>
              <w:jc w:val="both"/>
            </w:pPr>
            <w:r w:rsidRPr="00D70F57">
              <w:t xml:space="preserve">1993 – 2000 </w:t>
            </w:r>
            <w:r>
              <w:tab/>
            </w:r>
            <w:r w:rsidRPr="00D70F57">
              <w:t>VUT v Brně, Fakulta technologická ve Zlíně, Katedra automatizace a řídicí techniky, odborný asistent</w:t>
            </w:r>
          </w:p>
          <w:p w14:paraId="327F59B3" w14:textId="77777777" w:rsidR="00627150" w:rsidRPr="00D70F57" w:rsidRDefault="00627150" w:rsidP="00D240BF">
            <w:pPr>
              <w:tabs>
                <w:tab w:val="left" w:pos="1239"/>
              </w:tabs>
              <w:ind w:left="1239" w:hanging="1239"/>
            </w:pPr>
            <w:r w:rsidRPr="00D70F57">
              <w:t xml:space="preserve">2001 – 2005 </w:t>
            </w:r>
            <w:r>
              <w:tab/>
            </w:r>
            <w:r w:rsidRPr="00D70F57">
              <w:t xml:space="preserve">UTB ve Zlíně, Fakulta technologická, </w:t>
            </w:r>
            <w:r>
              <w:br/>
            </w:r>
            <w:r w:rsidRPr="00D70F57">
              <w:t>Institut řízení procesů a aplikované informatiky, odborný asistent</w:t>
            </w:r>
          </w:p>
          <w:p w14:paraId="5AA0F4AD" w14:textId="77777777" w:rsidR="00627150" w:rsidRDefault="00627150" w:rsidP="00D240BF">
            <w:pPr>
              <w:tabs>
                <w:tab w:val="left" w:pos="1239"/>
              </w:tabs>
              <w:ind w:left="1239" w:hanging="1239"/>
            </w:pPr>
            <w:r w:rsidRPr="00CD3F47">
              <w:t xml:space="preserve">2006 – dosud </w:t>
            </w:r>
            <w:r>
              <w:tab/>
            </w:r>
            <w:r w:rsidRPr="00CD3F47">
              <w:t>UTB</w:t>
            </w:r>
            <w:r>
              <w:t xml:space="preserve"> </w:t>
            </w:r>
            <w:r w:rsidRPr="00CD3F47">
              <w:t>ve Zlíně, F</w:t>
            </w:r>
            <w:r>
              <w:t>akulta aplikované informatiky</w:t>
            </w:r>
            <w:r w:rsidRPr="00CD3F47">
              <w:t xml:space="preserve">, </w:t>
            </w:r>
            <w:r>
              <w:br/>
            </w:r>
            <w:r w:rsidRPr="00CD3F47">
              <w:t>Ústav automatizace a řídicí techniky, odborný asistent, proděkan</w:t>
            </w:r>
            <w:r>
              <w:t xml:space="preserve"> (2006-2014)</w:t>
            </w:r>
          </w:p>
        </w:tc>
      </w:tr>
      <w:tr w:rsidR="00627150" w14:paraId="124A9154" w14:textId="77777777" w:rsidTr="00D240BF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46D91D6C" w14:textId="77777777" w:rsidR="00627150" w:rsidRDefault="00627150" w:rsidP="00D240BF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627150" w14:paraId="1C6ECBF2" w14:textId="77777777" w:rsidTr="00D240BF">
        <w:trPr>
          <w:trHeight w:val="1105"/>
        </w:trPr>
        <w:tc>
          <w:tcPr>
            <w:tcW w:w="9859" w:type="dxa"/>
            <w:gridSpan w:val="11"/>
          </w:tcPr>
          <w:p w14:paraId="51B5F5DE" w14:textId="77777777" w:rsidR="00627150" w:rsidRDefault="00627150" w:rsidP="00D240BF">
            <w:pPr>
              <w:ind w:left="3649" w:hanging="3649"/>
            </w:pPr>
            <w:r>
              <w:t>Od roku 1994 vedoucí úspěšně obhájených    57 bakalářských prací</w:t>
            </w:r>
            <w:r>
              <w:br/>
              <w:t xml:space="preserve">75 diplomových prací. </w:t>
            </w:r>
          </w:p>
          <w:p w14:paraId="4CA621E2" w14:textId="77777777" w:rsidR="00627150" w:rsidRDefault="00627150" w:rsidP="00D240BF">
            <w:pPr>
              <w:jc w:val="both"/>
            </w:pPr>
          </w:p>
        </w:tc>
      </w:tr>
      <w:tr w:rsidR="00627150" w14:paraId="7C2AB064" w14:textId="77777777" w:rsidTr="00D240BF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192CB85" w14:textId="77777777" w:rsidR="00627150" w:rsidRDefault="00627150" w:rsidP="00D240BF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57968787" w14:textId="77777777" w:rsidR="00627150" w:rsidRDefault="00627150" w:rsidP="00D240BF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4DA3A8E" w14:textId="77777777" w:rsidR="00627150" w:rsidRDefault="00627150" w:rsidP="00D240B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30544BD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627150" w14:paraId="690D8EDC" w14:textId="77777777" w:rsidTr="00D240BF">
        <w:trPr>
          <w:cantSplit/>
        </w:trPr>
        <w:tc>
          <w:tcPr>
            <w:tcW w:w="3347" w:type="dxa"/>
            <w:gridSpan w:val="2"/>
          </w:tcPr>
          <w:p w14:paraId="0CBDF334" w14:textId="77777777" w:rsidR="00627150" w:rsidRDefault="00627150" w:rsidP="00D240BF">
            <w:pPr>
              <w:jc w:val="both"/>
            </w:pPr>
          </w:p>
        </w:tc>
        <w:tc>
          <w:tcPr>
            <w:tcW w:w="2245" w:type="dxa"/>
            <w:gridSpan w:val="2"/>
          </w:tcPr>
          <w:p w14:paraId="6E27DAA5" w14:textId="77777777" w:rsidR="00627150" w:rsidRDefault="00627150" w:rsidP="00D240B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9FBD418" w14:textId="77777777" w:rsidR="00627150" w:rsidRDefault="00627150" w:rsidP="00D240B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1D0462C7" w14:textId="77777777" w:rsidR="00627150" w:rsidRDefault="00627150" w:rsidP="00D240BF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4C4E3FC3" w14:textId="77777777" w:rsidR="00627150" w:rsidRDefault="00627150" w:rsidP="00D240BF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70F10303" w14:textId="77777777" w:rsidR="00627150" w:rsidRDefault="00627150" w:rsidP="00D240BF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627150" w14:paraId="30F5DEDE" w14:textId="77777777" w:rsidTr="00D240BF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482E8907" w14:textId="77777777" w:rsidR="00627150" w:rsidRDefault="00627150" w:rsidP="00D240BF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3C4BBC17" w14:textId="77777777" w:rsidR="00627150" w:rsidRDefault="00627150" w:rsidP="00D240BF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407BA36F" w14:textId="77777777" w:rsidR="00627150" w:rsidRDefault="00627150" w:rsidP="00D240BF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6239B46F" w14:textId="77777777" w:rsidR="00627150" w:rsidRPr="001C3381" w:rsidRDefault="00627150" w:rsidP="00D240BF">
            <w:pPr>
              <w:jc w:val="both"/>
            </w:pPr>
            <w:r w:rsidRPr="001C3381">
              <w:t>7</w:t>
            </w:r>
          </w:p>
        </w:tc>
        <w:tc>
          <w:tcPr>
            <w:tcW w:w="693" w:type="dxa"/>
            <w:vMerge w:val="restart"/>
          </w:tcPr>
          <w:p w14:paraId="5ACC01BB" w14:textId="77777777" w:rsidR="00627150" w:rsidRPr="001C3381" w:rsidRDefault="00627150" w:rsidP="00D240BF">
            <w:pPr>
              <w:jc w:val="both"/>
            </w:pPr>
            <w:r w:rsidRPr="001C3381">
              <w:t>13</w:t>
            </w:r>
          </w:p>
        </w:tc>
        <w:tc>
          <w:tcPr>
            <w:tcW w:w="694" w:type="dxa"/>
            <w:vMerge w:val="restart"/>
          </w:tcPr>
          <w:p w14:paraId="5F6B42FD" w14:textId="77777777" w:rsidR="00627150" w:rsidRPr="001C3381" w:rsidRDefault="00627150" w:rsidP="00D240BF">
            <w:pPr>
              <w:jc w:val="both"/>
            </w:pPr>
            <w:r w:rsidRPr="001C3381">
              <w:t>9</w:t>
            </w:r>
          </w:p>
        </w:tc>
      </w:tr>
      <w:tr w:rsidR="00627150" w14:paraId="73504593" w14:textId="77777777" w:rsidTr="00D240BF">
        <w:trPr>
          <w:trHeight w:val="205"/>
        </w:trPr>
        <w:tc>
          <w:tcPr>
            <w:tcW w:w="3347" w:type="dxa"/>
            <w:gridSpan w:val="2"/>
          </w:tcPr>
          <w:p w14:paraId="6373C742" w14:textId="77777777" w:rsidR="00627150" w:rsidRDefault="00627150" w:rsidP="00D240BF">
            <w:pPr>
              <w:jc w:val="both"/>
            </w:pPr>
          </w:p>
        </w:tc>
        <w:tc>
          <w:tcPr>
            <w:tcW w:w="2245" w:type="dxa"/>
            <w:gridSpan w:val="2"/>
          </w:tcPr>
          <w:p w14:paraId="6BB01C4B" w14:textId="77777777" w:rsidR="00627150" w:rsidRDefault="00627150" w:rsidP="00D240B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5E3A69F9" w14:textId="77777777" w:rsidR="00627150" w:rsidRDefault="00627150" w:rsidP="00D240B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020051B3" w14:textId="77777777" w:rsidR="00627150" w:rsidRDefault="00627150" w:rsidP="00D240B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614AE424" w14:textId="77777777" w:rsidR="00627150" w:rsidRDefault="00627150" w:rsidP="00D240B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111F280D" w14:textId="77777777" w:rsidR="00627150" w:rsidRDefault="00627150" w:rsidP="00D240BF">
            <w:pPr>
              <w:rPr>
                <w:b/>
              </w:rPr>
            </w:pPr>
          </w:p>
        </w:tc>
      </w:tr>
      <w:tr w:rsidR="00627150" w14:paraId="6EC287F3" w14:textId="77777777" w:rsidTr="00D240BF">
        <w:tc>
          <w:tcPr>
            <w:tcW w:w="9859" w:type="dxa"/>
            <w:gridSpan w:val="11"/>
            <w:shd w:val="clear" w:color="auto" w:fill="F7CAAC"/>
          </w:tcPr>
          <w:p w14:paraId="698A03D9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627150" w14:paraId="6FF13F90" w14:textId="77777777" w:rsidTr="00D240BF">
        <w:trPr>
          <w:trHeight w:val="2347"/>
        </w:trPr>
        <w:tc>
          <w:tcPr>
            <w:tcW w:w="9859" w:type="dxa"/>
            <w:gridSpan w:val="11"/>
          </w:tcPr>
          <w:p w14:paraId="37E6799A" w14:textId="7055E515" w:rsidR="00627150" w:rsidRPr="00782018" w:rsidRDefault="00627150">
            <w:pPr>
              <w:jc w:val="both"/>
              <w:pPrChange w:id="1830" w:author="Jiří Vojtěšek" w:date="2018-11-25T19:26:00Z">
                <w:pPr/>
              </w:pPrChange>
            </w:pPr>
            <w:r w:rsidRPr="00BE2629">
              <w:rPr>
                <w:b/>
              </w:rPr>
              <w:t xml:space="preserve">SYSALA, </w:t>
            </w:r>
            <w:del w:id="1831" w:author="Jiří Vojtěšek" w:date="2018-11-25T19:26:00Z">
              <w:r w:rsidRPr="00BE2629" w:rsidDel="00AB5428">
                <w:rPr>
                  <w:b/>
                </w:rPr>
                <w:delText xml:space="preserve">Tomáš </w:delText>
              </w:r>
            </w:del>
            <w:ins w:id="1832" w:author="Jiří Vojtěšek" w:date="2018-11-25T19:26:00Z">
              <w:r w:rsidR="00AB5428" w:rsidRPr="00BE2629">
                <w:rPr>
                  <w:b/>
                </w:rPr>
                <w:t>T</w:t>
              </w:r>
              <w:r w:rsidR="00AB5428">
                <w:rPr>
                  <w:b/>
                </w:rPr>
                <w:t>.</w:t>
              </w:r>
              <w:r w:rsidR="00AB5428" w:rsidRPr="00BE2629">
                <w:rPr>
                  <w:b/>
                </w:rPr>
                <w:t xml:space="preserve"> </w:t>
              </w:r>
            </w:ins>
            <w:r w:rsidRPr="00BE2629">
              <w:rPr>
                <w:b/>
              </w:rPr>
              <w:t>(65 %);</w:t>
            </w:r>
            <w:r w:rsidRPr="00782018">
              <w:t xml:space="preserve"> FOGL </w:t>
            </w:r>
            <w:del w:id="1833" w:author="Jiří Vojtěšek" w:date="2018-11-25T19:27:00Z">
              <w:r w:rsidRPr="00782018" w:rsidDel="00AB5428">
                <w:delText>David</w:delText>
              </w:r>
            </w:del>
            <w:ins w:id="1834" w:author="Jiří Vojtěšek" w:date="2018-11-25T19:27:00Z">
              <w:r w:rsidR="00AB5428" w:rsidRPr="00782018">
                <w:t>D</w:t>
              </w:r>
              <w:r w:rsidR="00AB5428">
                <w:t>.</w:t>
              </w:r>
            </w:ins>
            <w:r w:rsidRPr="00782018">
              <w:t>; NEUMANN, P</w:t>
            </w:r>
            <w:del w:id="1835" w:author="Jiří Vojtěšek" w:date="2018-11-25T19:27:00Z">
              <w:r w:rsidRPr="00782018" w:rsidDel="00AB5428">
                <w:delText>etr</w:delText>
              </w:r>
            </w:del>
            <w:r w:rsidRPr="00782018">
              <w:t xml:space="preserve">. The family house control system based on Raspberry Pi. In </w:t>
            </w:r>
            <w:r w:rsidRPr="00AB5428">
              <w:rPr>
                <w:i/>
                <w:rPrChange w:id="1836" w:author="Jiří Vojtěšek" w:date="2018-11-25T19:26:00Z">
                  <w:rPr/>
                </w:rPrChange>
              </w:rPr>
              <w:t>MATEC Web of Conferences</w:t>
            </w:r>
            <w:r w:rsidRPr="00782018">
              <w:t xml:space="preserve"> - 21st International Conference on Circuits, Systems, Communications and Computers (CSCC 2017</w:t>
            </w:r>
            <w:r>
              <w:t xml:space="preserve"> %)</w:t>
            </w:r>
            <w:r w:rsidRPr="00782018">
              <w:t xml:space="preserve"> Volume 125, Article number 02034 (2017</w:t>
            </w:r>
            <w:r>
              <w:t xml:space="preserve"> %)</w:t>
            </w:r>
            <w:r w:rsidRPr="00782018">
              <w:t>, eISSN: 2261-236X.</w:t>
            </w:r>
          </w:p>
          <w:p w14:paraId="1FD3DA65" w14:textId="2F606743" w:rsidR="00627150" w:rsidRPr="00782018" w:rsidRDefault="00627150">
            <w:pPr>
              <w:jc w:val="both"/>
              <w:pPrChange w:id="1837" w:author="Jiří Vojtěšek" w:date="2018-11-25T19:26:00Z">
                <w:pPr/>
              </w:pPrChange>
            </w:pPr>
            <w:r w:rsidRPr="00BE2629">
              <w:rPr>
                <w:b/>
              </w:rPr>
              <w:t xml:space="preserve">SYSALA, </w:t>
            </w:r>
            <w:del w:id="1838" w:author="Jiří Vojtěšek" w:date="2018-11-25T19:27:00Z">
              <w:r w:rsidRPr="00BE2629" w:rsidDel="00AB5428">
                <w:rPr>
                  <w:b/>
                </w:rPr>
                <w:delText xml:space="preserve">Tomáš </w:delText>
              </w:r>
            </w:del>
            <w:ins w:id="1839" w:author="Jiří Vojtěšek" w:date="2018-11-25T19:27:00Z">
              <w:r w:rsidR="00AB5428" w:rsidRPr="00BE2629">
                <w:rPr>
                  <w:b/>
                </w:rPr>
                <w:t>T</w:t>
              </w:r>
              <w:r w:rsidR="00AB5428">
                <w:rPr>
                  <w:b/>
                </w:rPr>
                <w:t>.</w:t>
              </w:r>
              <w:r w:rsidR="00AB5428" w:rsidRPr="00BE2629">
                <w:rPr>
                  <w:b/>
                </w:rPr>
                <w:t xml:space="preserve"> </w:t>
              </w:r>
            </w:ins>
            <w:r w:rsidRPr="00BE2629">
              <w:rPr>
                <w:b/>
              </w:rPr>
              <w:t>(65 %);</w:t>
            </w:r>
            <w:r w:rsidRPr="00782018">
              <w:t xml:space="preserve"> POSPÍCHAL, </w:t>
            </w:r>
            <w:del w:id="1840" w:author="Jiří Vojtěšek" w:date="2018-11-25T19:27:00Z">
              <w:r w:rsidRPr="00782018" w:rsidDel="00AB5428">
                <w:delText>Martin</w:delText>
              </w:r>
            </w:del>
            <w:ins w:id="1841" w:author="Jiří Vojtěšek" w:date="2018-11-25T19:27:00Z">
              <w:r w:rsidR="00AB5428" w:rsidRPr="00782018">
                <w:t>M</w:t>
              </w:r>
              <w:r w:rsidR="00AB5428">
                <w:t>.</w:t>
              </w:r>
            </w:ins>
            <w:r w:rsidRPr="00782018">
              <w:t>; NEUMANN, P</w:t>
            </w:r>
            <w:del w:id="1842" w:author="Jiří Vojtěšek" w:date="2018-11-25T19:27:00Z">
              <w:r w:rsidRPr="00782018" w:rsidDel="00AB5428">
                <w:delText>etr</w:delText>
              </w:r>
            </w:del>
            <w:r w:rsidRPr="00782018">
              <w:t>. Monitoring and Control System for a Smart Family House Controlled via Programmable Controller. In Pro</w:t>
            </w:r>
            <w:r w:rsidRPr="00AB5428">
              <w:rPr>
                <w:i/>
                <w:rPrChange w:id="1843" w:author="Jiří Vojtěšek" w:date="2018-11-25T19:26:00Z">
                  <w:rPr/>
                </w:rPrChange>
              </w:rPr>
              <w:t>ceedings of the 2016 17th International Carpathian Control Conference</w:t>
            </w:r>
            <w:r w:rsidRPr="00782018">
              <w:t xml:space="preserve"> (ICCC</w:t>
            </w:r>
            <w:r>
              <w:t xml:space="preserve"> %)</w:t>
            </w:r>
            <w:r w:rsidRPr="00782018">
              <w:t>. Piscataway : IEEE Operations Center, 2016, s. 706-710. ISBN 978-1-4673-8605-0.</w:t>
            </w:r>
          </w:p>
          <w:p w14:paraId="1D6E192E" w14:textId="143AC1A9" w:rsidR="00627150" w:rsidRPr="00782018" w:rsidRDefault="00627150">
            <w:pPr>
              <w:jc w:val="both"/>
              <w:pPrChange w:id="1844" w:author="Jiří Vojtěšek" w:date="2018-11-25T19:26:00Z">
                <w:pPr/>
              </w:pPrChange>
            </w:pPr>
            <w:r w:rsidRPr="00BE2629">
              <w:rPr>
                <w:b/>
              </w:rPr>
              <w:t xml:space="preserve">SYSALA, </w:t>
            </w:r>
            <w:del w:id="1845" w:author="Jiří Vojtěšek" w:date="2018-11-25T19:27:00Z">
              <w:r w:rsidRPr="00BE2629" w:rsidDel="00AB5428">
                <w:rPr>
                  <w:b/>
                </w:rPr>
                <w:delText xml:space="preserve">Tomáš </w:delText>
              </w:r>
            </w:del>
            <w:ins w:id="1846" w:author="Jiří Vojtěšek" w:date="2018-11-25T19:27:00Z">
              <w:r w:rsidR="00AB5428" w:rsidRPr="00BE2629">
                <w:rPr>
                  <w:b/>
                </w:rPr>
                <w:t>T</w:t>
              </w:r>
              <w:r w:rsidR="00AB5428">
                <w:rPr>
                  <w:b/>
                </w:rPr>
                <w:t>.</w:t>
              </w:r>
              <w:r w:rsidR="00AB5428" w:rsidRPr="00BE2629">
                <w:rPr>
                  <w:b/>
                </w:rPr>
                <w:t xml:space="preserve"> </w:t>
              </w:r>
            </w:ins>
            <w:r w:rsidRPr="00BE2629">
              <w:rPr>
                <w:b/>
              </w:rPr>
              <w:t>(70 %);</w:t>
            </w:r>
            <w:r w:rsidRPr="00782018">
              <w:t xml:space="preserve"> NEUMANN, P</w:t>
            </w:r>
            <w:del w:id="1847" w:author="Jiří Vojtěšek" w:date="2018-11-25T19:27:00Z">
              <w:r w:rsidRPr="00782018" w:rsidDel="00AB5428">
                <w:delText>etr</w:delText>
              </w:r>
            </w:del>
            <w:r w:rsidRPr="00782018">
              <w:t xml:space="preserve">. Smart building control algorithm check out device. In </w:t>
            </w:r>
            <w:r w:rsidRPr="00AB5428">
              <w:rPr>
                <w:i/>
                <w:rPrChange w:id="1848" w:author="Jiří Vojtěšek" w:date="2018-11-25T19:26:00Z">
                  <w:rPr/>
                </w:rPrChange>
              </w:rPr>
              <w:t>Recent Advances in Systems</w:t>
            </w:r>
            <w:r w:rsidRPr="00782018">
              <w:t>. New Jersey, Piscataway : IEEE, 2015, s. 367-70. ISSN 1790-5117. ISBN 978-1-61804-321-4</w:t>
            </w:r>
          </w:p>
          <w:p w14:paraId="23C8ADF0" w14:textId="2DAEA153" w:rsidR="00627150" w:rsidRPr="00782018" w:rsidRDefault="00627150">
            <w:pPr>
              <w:jc w:val="both"/>
              <w:pPrChange w:id="1849" w:author="Jiří Vojtěšek" w:date="2018-11-25T19:26:00Z">
                <w:pPr/>
              </w:pPrChange>
            </w:pPr>
            <w:r w:rsidRPr="00BE2629">
              <w:rPr>
                <w:b/>
              </w:rPr>
              <w:t xml:space="preserve">SYSALA, </w:t>
            </w:r>
            <w:del w:id="1850" w:author="Jiří Vojtěšek" w:date="2018-11-25T19:27:00Z">
              <w:r w:rsidRPr="00BE2629" w:rsidDel="00AB5428">
                <w:rPr>
                  <w:b/>
                </w:rPr>
                <w:delText xml:space="preserve">Tomáš </w:delText>
              </w:r>
            </w:del>
            <w:ins w:id="1851" w:author="Jiří Vojtěšek" w:date="2018-11-25T19:27:00Z">
              <w:r w:rsidR="00AB5428" w:rsidRPr="00BE2629">
                <w:rPr>
                  <w:b/>
                </w:rPr>
                <w:t>T</w:t>
              </w:r>
              <w:r w:rsidR="00AB5428">
                <w:rPr>
                  <w:b/>
                </w:rPr>
                <w:t>.</w:t>
              </w:r>
              <w:r w:rsidR="00AB5428" w:rsidRPr="00BE2629">
                <w:rPr>
                  <w:b/>
                </w:rPr>
                <w:t xml:space="preserve"> </w:t>
              </w:r>
            </w:ins>
            <w:r w:rsidRPr="00BE2629">
              <w:rPr>
                <w:b/>
              </w:rPr>
              <w:t>(70 %);</w:t>
            </w:r>
            <w:r w:rsidRPr="00782018">
              <w:t xml:space="preserve"> NEUMANN, P</w:t>
            </w:r>
            <w:del w:id="1852" w:author="Jiří Vojtěšek" w:date="2018-11-25T19:27:00Z">
              <w:r w:rsidRPr="00782018" w:rsidDel="00AB5428">
                <w:delText>etr</w:delText>
              </w:r>
            </w:del>
            <w:r w:rsidRPr="00782018">
              <w:t xml:space="preserve">. Smart building control algorithm check out device. In </w:t>
            </w:r>
            <w:r w:rsidRPr="00AB5428">
              <w:rPr>
                <w:i/>
                <w:rPrChange w:id="1853" w:author="Jiří Vojtěšek" w:date="2018-11-25T19:26:00Z">
                  <w:rPr/>
                </w:rPrChange>
              </w:rPr>
              <w:t>Recent Advances in Systems</w:t>
            </w:r>
            <w:r w:rsidRPr="00782018">
              <w:t>. New Jersey, Piscataway : IEEE, 2015, s. 367-70. ISSN 1790-5117. ISBN 978-1-61804-321-4.</w:t>
            </w:r>
          </w:p>
          <w:p w14:paraId="64C59AD0" w14:textId="5E651BFC" w:rsidR="00627150" w:rsidRPr="00782018" w:rsidRDefault="00627150">
            <w:pPr>
              <w:jc w:val="both"/>
              <w:pPrChange w:id="1854" w:author="Jiří Vojtěšek" w:date="2018-11-25T19:26:00Z">
                <w:pPr/>
              </w:pPrChange>
            </w:pPr>
            <w:r w:rsidRPr="00BE2629">
              <w:rPr>
                <w:b/>
              </w:rPr>
              <w:t xml:space="preserve">SYSALA, </w:t>
            </w:r>
            <w:del w:id="1855" w:author="Jiří Vojtěšek" w:date="2018-11-25T19:27:00Z">
              <w:r w:rsidRPr="00BE2629" w:rsidDel="00AB5428">
                <w:rPr>
                  <w:b/>
                </w:rPr>
                <w:delText xml:space="preserve">Tomáš </w:delText>
              </w:r>
            </w:del>
            <w:ins w:id="1856" w:author="Jiří Vojtěšek" w:date="2018-11-25T19:27:00Z">
              <w:r w:rsidR="00AB5428" w:rsidRPr="00BE2629">
                <w:rPr>
                  <w:b/>
                </w:rPr>
                <w:t>T</w:t>
              </w:r>
              <w:r w:rsidR="00AB5428">
                <w:rPr>
                  <w:b/>
                </w:rPr>
                <w:t>.</w:t>
              </w:r>
              <w:r w:rsidR="00AB5428" w:rsidRPr="00BE2629">
                <w:rPr>
                  <w:b/>
                </w:rPr>
                <w:t xml:space="preserve"> </w:t>
              </w:r>
            </w:ins>
            <w:r w:rsidRPr="00BE2629">
              <w:rPr>
                <w:b/>
              </w:rPr>
              <w:t>(55 %);</w:t>
            </w:r>
            <w:r w:rsidRPr="00782018">
              <w:t xml:space="preserve"> NEUMANN, </w:t>
            </w:r>
            <w:del w:id="1857" w:author="Jiří Vojtěšek" w:date="2018-11-25T19:27:00Z">
              <w:r w:rsidRPr="00782018" w:rsidDel="00AB5428">
                <w:delText>Petr</w:delText>
              </w:r>
            </w:del>
            <w:ins w:id="1858" w:author="Jiří Vojtěšek" w:date="2018-11-25T19:27:00Z">
              <w:r w:rsidR="00AB5428" w:rsidRPr="00782018">
                <w:t>P</w:t>
              </w:r>
              <w:r w:rsidR="00AB5428">
                <w:t>.</w:t>
              </w:r>
            </w:ins>
            <w:r w:rsidRPr="00782018">
              <w:t xml:space="preserve">; </w:t>
            </w:r>
            <w:r w:rsidRPr="00BE2629">
              <w:t>ZAŇKA</w:t>
            </w:r>
            <w:r w:rsidRPr="00782018">
              <w:t xml:space="preserve">, </w:t>
            </w:r>
            <w:del w:id="1859" w:author="Jiří Vojtěšek" w:date="2018-11-25T19:27:00Z">
              <w:r w:rsidRPr="00782018" w:rsidDel="00AB5428">
                <w:delText>Filip</w:delText>
              </w:r>
            </w:del>
            <w:ins w:id="1860" w:author="Jiří Vojtěšek" w:date="2018-11-25T19:27:00Z">
              <w:r w:rsidR="00AB5428" w:rsidRPr="00782018">
                <w:t>F</w:t>
              </w:r>
              <w:r w:rsidR="00AB5428">
                <w:t>.</w:t>
              </w:r>
            </w:ins>
            <w:r w:rsidRPr="00782018">
              <w:t xml:space="preserve">; </w:t>
            </w:r>
            <w:r w:rsidRPr="00BE2629">
              <w:t>VAŠEK</w:t>
            </w:r>
            <w:r w:rsidRPr="00782018">
              <w:t>, L</w:t>
            </w:r>
            <w:del w:id="1861" w:author="Jiří Vojtěšek" w:date="2018-11-25T19:27:00Z">
              <w:r w:rsidRPr="00782018" w:rsidDel="00AB5428">
                <w:delText>ubomír</w:delText>
              </w:r>
            </w:del>
            <w:r w:rsidRPr="00782018">
              <w:t xml:space="preserve">. Low-Cost Access System Application Based on Educational Microprocessor Development Kit. </w:t>
            </w:r>
            <w:r w:rsidRPr="00AB5428">
              <w:rPr>
                <w:i/>
                <w:rPrChange w:id="1862" w:author="Jiří Vojtěšek" w:date="2018-11-25T19:26:00Z">
                  <w:rPr/>
                </w:rPrChange>
              </w:rPr>
              <w:t>International Journal of Circuits, Systems and Signal Processing</w:t>
            </w:r>
            <w:r w:rsidRPr="00782018">
              <w:t>, 2014, č. 8, s. 586-593. ISSN 1998-4464.</w:t>
            </w:r>
          </w:p>
          <w:p w14:paraId="0BD11A79" w14:textId="77777777" w:rsidR="00627150" w:rsidRDefault="00627150" w:rsidP="00D240BF">
            <w:pPr>
              <w:jc w:val="both"/>
              <w:rPr>
                <w:b/>
              </w:rPr>
            </w:pPr>
          </w:p>
        </w:tc>
      </w:tr>
      <w:tr w:rsidR="00627150" w14:paraId="17F22796" w14:textId="77777777" w:rsidTr="00D240BF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15206C94" w14:textId="77777777" w:rsidR="00627150" w:rsidRDefault="00627150" w:rsidP="00D240BF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627150" w14:paraId="5BBB5D77" w14:textId="77777777" w:rsidTr="00D240BF">
        <w:trPr>
          <w:trHeight w:val="328"/>
        </w:trPr>
        <w:tc>
          <w:tcPr>
            <w:tcW w:w="9859" w:type="dxa"/>
            <w:gridSpan w:val="11"/>
          </w:tcPr>
          <w:p w14:paraId="3FE55359" w14:textId="77777777" w:rsidR="00627150" w:rsidRDefault="00627150" w:rsidP="00D240BF">
            <w:pPr>
              <w:rPr>
                <w:b/>
              </w:rPr>
            </w:pPr>
          </w:p>
        </w:tc>
      </w:tr>
      <w:tr w:rsidR="00627150" w14:paraId="0B45ECF5" w14:textId="77777777" w:rsidTr="00D240BF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3DFD79CB" w14:textId="77777777" w:rsidR="00627150" w:rsidRDefault="00627150" w:rsidP="00D240BF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4036393D" w14:textId="77777777" w:rsidR="00627150" w:rsidRDefault="00627150" w:rsidP="00D240BF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7B3EA07D" w14:textId="77777777" w:rsidR="00627150" w:rsidRDefault="00627150" w:rsidP="00D240BF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2C9FD89E" w14:textId="77777777" w:rsidR="00627150" w:rsidRDefault="00627150" w:rsidP="00D240BF">
            <w:pPr>
              <w:jc w:val="both"/>
            </w:pPr>
            <w:r>
              <w:t>28. 8. 2018</w:t>
            </w:r>
          </w:p>
        </w:tc>
      </w:tr>
    </w:tbl>
    <w:p w14:paraId="14A03864" w14:textId="77777777" w:rsidR="00627150" w:rsidRDefault="00627150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547D6E51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61A00F72" w14:textId="77777777" w:rsidR="00D80636" w:rsidRDefault="00D80636" w:rsidP="00E2331B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0BF45FAB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AFDF47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2B98474F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1250E9DF" w14:textId="77777777" w:rsidTr="00E2331B">
        <w:tc>
          <w:tcPr>
            <w:tcW w:w="2518" w:type="dxa"/>
            <w:shd w:val="clear" w:color="auto" w:fill="F7CAAC"/>
          </w:tcPr>
          <w:p w14:paraId="3906DEE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57A28EE6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479DFF44" w14:textId="77777777" w:rsidTr="00E2331B">
        <w:tc>
          <w:tcPr>
            <w:tcW w:w="2518" w:type="dxa"/>
            <w:shd w:val="clear" w:color="auto" w:fill="F7CAAC"/>
          </w:tcPr>
          <w:p w14:paraId="4528BB1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469E7291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0745E204" w14:textId="77777777" w:rsidTr="00E2331B">
        <w:tc>
          <w:tcPr>
            <w:tcW w:w="2518" w:type="dxa"/>
            <w:shd w:val="clear" w:color="auto" w:fill="F7CAAC"/>
          </w:tcPr>
          <w:p w14:paraId="13569E5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7D04F96B" w14:textId="77777777" w:rsidR="00D80636" w:rsidRDefault="00D80636" w:rsidP="00E2331B">
            <w:pPr>
              <w:jc w:val="both"/>
            </w:pPr>
            <w:r>
              <w:t xml:space="preserve">Martin </w:t>
            </w:r>
            <w:bookmarkStart w:id="1863" w:name="aSysel"/>
            <w:r>
              <w:t>Sysel</w:t>
            </w:r>
            <w:bookmarkEnd w:id="1863"/>
          </w:p>
        </w:tc>
        <w:tc>
          <w:tcPr>
            <w:tcW w:w="709" w:type="dxa"/>
            <w:shd w:val="clear" w:color="auto" w:fill="F7CAAC"/>
          </w:tcPr>
          <w:p w14:paraId="42E1763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5E809E4D" w14:textId="77777777" w:rsidR="00D80636" w:rsidRDefault="00D80636" w:rsidP="00E2331B">
            <w:pPr>
              <w:jc w:val="both"/>
            </w:pPr>
            <w:r>
              <w:t>doc. Ing., Ph.D.</w:t>
            </w:r>
          </w:p>
        </w:tc>
      </w:tr>
      <w:tr w:rsidR="00D80636" w14:paraId="414B3CAB" w14:textId="77777777" w:rsidTr="00E2331B">
        <w:tc>
          <w:tcPr>
            <w:tcW w:w="2518" w:type="dxa"/>
            <w:shd w:val="clear" w:color="auto" w:fill="F7CAAC"/>
          </w:tcPr>
          <w:p w14:paraId="1EFC787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56A62BDF" w14:textId="77777777" w:rsidR="00D80636" w:rsidRDefault="00D80636" w:rsidP="00E2331B">
            <w:pPr>
              <w:jc w:val="both"/>
            </w:pPr>
            <w:r>
              <w:t>1975</w:t>
            </w:r>
          </w:p>
        </w:tc>
        <w:tc>
          <w:tcPr>
            <w:tcW w:w="1721" w:type="dxa"/>
            <w:shd w:val="clear" w:color="auto" w:fill="F7CAAC"/>
          </w:tcPr>
          <w:p w14:paraId="3FEDDE2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23707DB3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2D92F55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9DB2F72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8B819A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9BC2102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23824F97" w14:textId="77777777" w:rsidTr="00E2331B">
        <w:tc>
          <w:tcPr>
            <w:tcW w:w="5068" w:type="dxa"/>
            <w:gridSpan w:val="3"/>
            <w:shd w:val="clear" w:color="auto" w:fill="F7CAAC"/>
          </w:tcPr>
          <w:p w14:paraId="7E63382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3F6ED7D6" w14:textId="77777777" w:rsidR="00D80636" w:rsidRDefault="00D80636" w:rsidP="00E2331B">
            <w:pPr>
              <w:jc w:val="both"/>
            </w:pPr>
            <w:del w:id="1864" w:author="Uzivatel" w:date="2018-11-13T08:57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1A5AFD4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FB3E3D7" w14:textId="77777777" w:rsidR="00D80636" w:rsidRDefault="00D80636" w:rsidP="00E2331B">
            <w:pPr>
              <w:jc w:val="both"/>
            </w:pPr>
            <w:del w:id="1865" w:author="Uzivatel" w:date="2018-11-13T08:58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23386E6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6F0EB5E" w14:textId="77777777" w:rsidR="00D80636" w:rsidRDefault="00D80636" w:rsidP="00E2331B">
            <w:pPr>
              <w:jc w:val="both"/>
            </w:pPr>
            <w:del w:id="1866" w:author="Uzivatel" w:date="2018-11-13T08:58:00Z">
              <w:r w:rsidDel="00A608FA">
                <w:delText>N</w:delText>
              </w:r>
            </w:del>
          </w:p>
        </w:tc>
      </w:tr>
      <w:tr w:rsidR="00D80636" w14:paraId="56A55133" w14:textId="77777777" w:rsidTr="00E2331B">
        <w:tc>
          <w:tcPr>
            <w:tcW w:w="6060" w:type="dxa"/>
            <w:gridSpan w:val="5"/>
            <w:shd w:val="clear" w:color="auto" w:fill="F7CAAC"/>
          </w:tcPr>
          <w:p w14:paraId="5934108C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3D6BA9A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6657F02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118017ED" w14:textId="77777777" w:rsidTr="00E2331B">
        <w:tc>
          <w:tcPr>
            <w:tcW w:w="6060" w:type="dxa"/>
            <w:gridSpan w:val="5"/>
          </w:tcPr>
          <w:p w14:paraId="1F28F87B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01D15031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55FE228B" w14:textId="77777777" w:rsidR="00D80636" w:rsidRDefault="00D80636" w:rsidP="00E2331B">
            <w:pPr>
              <w:jc w:val="both"/>
            </w:pPr>
          </w:p>
        </w:tc>
      </w:tr>
      <w:tr w:rsidR="00D80636" w14:paraId="1C5517F4" w14:textId="77777777" w:rsidTr="00E2331B">
        <w:tc>
          <w:tcPr>
            <w:tcW w:w="9859" w:type="dxa"/>
            <w:gridSpan w:val="11"/>
            <w:shd w:val="clear" w:color="auto" w:fill="F7CAAC"/>
          </w:tcPr>
          <w:p w14:paraId="7A229904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0A28E1EA" w14:textId="77777777" w:rsidTr="00E2331B">
        <w:trPr>
          <w:trHeight w:val="324"/>
        </w:trPr>
        <w:tc>
          <w:tcPr>
            <w:tcW w:w="9859" w:type="dxa"/>
            <w:gridSpan w:val="11"/>
            <w:tcBorders>
              <w:top w:val="nil"/>
            </w:tcBorders>
          </w:tcPr>
          <w:p w14:paraId="0784BBE5" w14:textId="77777777" w:rsidR="00D80636" w:rsidRDefault="00D80636" w:rsidP="00E2331B">
            <w:pPr>
              <w:jc w:val="both"/>
            </w:pPr>
            <w:r>
              <w:t>Hardware a operační systémy - garant, přednášející</w:t>
            </w:r>
            <w:r w:rsidR="00441102">
              <w:t xml:space="preserve"> (100 %)</w:t>
            </w:r>
            <w:r w:rsidR="009B7C84">
              <w:t>, vede cvičení (100%).</w:t>
            </w:r>
          </w:p>
        </w:tc>
      </w:tr>
      <w:tr w:rsidR="00D80636" w14:paraId="1846150D" w14:textId="77777777" w:rsidTr="00E2331B">
        <w:tc>
          <w:tcPr>
            <w:tcW w:w="9859" w:type="dxa"/>
            <w:gridSpan w:val="11"/>
            <w:shd w:val="clear" w:color="auto" w:fill="F7CAAC"/>
          </w:tcPr>
          <w:p w14:paraId="5D6F7771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596EDF56" w14:textId="77777777" w:rsidTr="00E2331B">
        <w:trPr>
          <w:trHeight w:val="1055"/>
        </w:trPr>
        <w:tc>
          <w:tcPr>
            <w:tcW w:w="9859" w:type="dxa"/>
            <w:gridSpan w:val="11"/>
          </w:tcPr>
          <w:p w14:paraId="53A255E2" w14:textId="77777777" w:rsidR="00D80636" w:rsidRPr="009E460C" w:rsidRDefault="00D80636" w:rsidP="00E2331B">
            <w:pPr>
              <w:jc w:val="both"/>
            </w:pPr>
            <w:r w:rsidRPr="009E460C">
              <w:t xml:space="preserve">1993 – 1998 </w:t>
            </w:r>
            <w:r w:rsidRPr="009E460C">
              <w:tab/>
              <w:t xml:space="preserve">Vysoké učení technické v Brně, Fakulta technologická, obor Automatizace a řídicí technika ve </w:t>
            </w:r>
            <w:r w:rsidRPr="009E460C">
              <w:tab/>
            </w:r>
            <w:r w:rsidRPr="009E460C">
              <w:tab/>
            </w:r>
            <w:r w:rsidRPr="009E460C">
              <w:tab/>
              <w:t>spotřebním průmyslu (Ing.)</w:t>
            </w:r>
          </w:p>
          <w:p w14:paraId="15C5A7DB" w14:textId="77777777" w:rsidR="00D80636" w:rsidRPr="009E460C" w:rsidRDefault="00D80636" w:rsidP="00E2331B">
            <w:pPr>
              <w:jc w:val="both"/>
            </w:pPr>
            <w:r w:rsidRPr="009E460C">
              <w:t>1998 – 2001</w:t>
            </w:r>
            <w:r w:rsidRPr="009E460C">
              <w:tab/>
              <w:t>Univerzita Tomáše Bati ve Zlíně, Fakulta technologická, obor Technická kybernetika (Ph.D.)</w:t>
            </w:r>
          </w:p>
          <w:p w14:paraId="5AC52D7C" w14:textId="77777777" w:rsidR="00D80636" w:rsidRPr="0053044B" w:rsidRDefault="00D80636" w:rsidP="00E2331B">
            <w:pPr>
              <w:jc w:val="both"/>
              <w:rPr>
                <w:sz w:val="22"/>
                <w:szCs w:val="22"/>
              </w:rPr>
            </w:pPr>
            <w:del w:id="1867" w:author="Uzivatel" w:date="2018-11-13T09:02:00Z">
              <w:r w:rsidRPr="009E460C" w:rsidDel="00C8781B">
                <w:delText>2008</w:delText>
              </w:r>
              <w:r w:rsidRPr="009E460C" w:rsidDel="00C8781B">
                <w:tab/>
              </w:r>
              <w:r w:rsidRPr="009E460C" w:rsidDel="00C8781B">
                <w:tab/>
                <w:delText>UTB ve Zlíně, Fakulta aplikované informatiky, obor Řízení strojů a procesů  (doc.)</w:delText>
              </w:r>
            </w:del>
          </w:p>
        </w:tc>
      </w:tr>
      <w:tr w:rsidR="00D80636" w14:paraId="3CD68CE2" w14:textId="77777777" w:rsidTr="00E2331B">
        <w:tc>
          <w:tcPr>
            <w:tcW w:w="9859" w:type="dxa"/>
            <w:gridSpan w:val="11"/>
            <w:shd w:val="clear" w:color="auto" w:fill="F7CAAC"/>
          </w:tcPr>
          <w:p w14:paraId="0D7AD8A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80636" w14:paraId="69DDF8E7" w14:textId="77777777" w:rsidTr="00E2331B">
        <w:trPr>
          <w:trHeight w:val="1857"/>
        </w:trPr>
        <w:tc>
          <w:tcPr>
            <w:tcW w:w="9859" w:type="dxa"/>
            <w:gridSpan w:val="11"/>
          </w:tcPr>
          <w:p w14:paraId="0DE78A81" w14:textId="77777777" w:rsidR="00D80636" w:rsidRPr="009E460C" w:rsidRDefault="00D80636" w:rsidP="00E2331B">
            <w:pPr>
              <w:jc w:val="both"/>
            </w:pPr>
            <w:r w:rsidRPr="009E460C">
              <w:t>2001 – 2005</w:t>
            </w:r>
            <w:r w:rsidRPr="009E460C">
              <w:tab/>
              <w:t xml:space="preserve">Univerzita Tomáše Bati ve Zlíně, Fakulta technologická, Institut informačních technologií, Kabinet </w:t>
            </w:r>
            <w:r w:rsidRPr="009E460C">
              <w:tab/>
            </w:r>
            <w:r w:rsidRPr="009E460C">
              <w:tab/>
              <w:t>aplikované informatiky, odborný asistent.</w:t>
            </w:r>
          </w:p>
          <w:p w14:paraId="06B92686" w14:textId="77777777" w:rsidR="00D80636" w:rsidRPr="009E460C" w:rsidRDefault="00D80636" w:rsidP="00E2331B">
            <w:pPr>
              <w:jc w:val="both"/>
            </w:pPr>
            <w:r w:rsidRPr="009E460C">
              <w:t>2006 – 2007</w:t>
            </w:r>
            <w:r w:rsidRPr="009E460C">
              <w:tab/>
              <w:t xml:space="preserve">Univerzita Tomáše Bati ve Zlíně, Fakulta aplikované informatiky, Ústav aplikované informatiky, </w:t>
            </w:r>
            <w:r w:rsidRPr="009E460C">
              <w:tab/>
            </w:r>
            <w:r w:rsidRPr="009E460C">
              <w:tab/>
              <w:t>odborný asistent.</w:t>
            </w:r>
          </w:p>
          <w:p w14:paraId="080783E0" w14:textId="77777777" w:rsidR="00D80636" w:rsidRPr="009E460C" w:rsidRDefault="00D80636" w:rsidP="00E2331B">
            <w:pPr>
              <w:jc w:val="both"/>
            </w:pPr>
            <w:r w:rsidRPr="009E460C">
              <w:t>2008 -  2010</w:t>
            </w:r>
            <w:r w:rsidRPr="009E460C">
              <w:tab/>
              <w:t xml:space="preserve">Univerzita Tomáše Bati ve Zlíně, Fakulta aplikované informatiky, Ústav aplikované informatiky, docent. </w:t>
            </w:r>
          </w:p>
          <w:p w14:paraId="235AEDC3" w14:textId="77777777" w:rsidR="00D80636" w:rsidRPr="009E460C" w:rsidRDefault="00D80636" w:rsidP="00E2331B">
            <w:pPr>
              <w:jc w:val="both"/>
            </w:pPr>
            <w:r w:rsidRPr="009E460C">
              <w:t>2010 -  dosud</w:t>
            </w:r>
            <w:r w:rsidRPr="009E460C">
              <w:tab/>
              <w:t xml:space="preserve">Univerzita Tomáše Bati ve Zlíně, Fakulta aplikované informatiky, Ústav počítačových a komunikačních </w:t>
            </w:r>
            <w:r w:rsidRPr="009E460C">
              <w:tab/>
            </w:r>
            <w:r w:rsidRPr="009E460C">
              <w:tab/>
              <w:t>systémů, docent.</w:t>
            </w:r>
          </w:p>
          <w:p w14:paraId="72600CF5" w14:textId="77777777" w:rsidR="00D80636" w:rsidRDefault="00D80636" w:rsidP="00E2331B">
            <w:pPr>
              <w:jc w:val="both"/>
            </w:pPr>
            <w:r w:rsidRPr="009E460C">
              <w:t>20</w:t>
            </w:r>
            <w:r>
              <w:t>10</w:t>
            </w:r>
            <w:r w:rsidRPr="009E460C">
              <w:t xml:space="preserve"> – dosud </w:t>
            </w:r>
            <w:r w:rsidRPr="009E460C">
              <w:tab/>
              <w:t>Garant bakalářského studijního oboru Informační technologie v administrativě, UTB ve Zlíně.</w:t>
            </w:r>
          </w:p>
        </w:tc>
      </w:tr>
      <w:tr w:rsidR="00D80636" w14:paraId="145F92DE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03A2B753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4AF50573" w14:textId="77777777" w:rsidTr="00E2331B">
        <w:trPr>
          <w:trHeight w:val="442"/>
        </w:trPr>
        <w:tc>
          <w:tcPr>
            <w:tcW w:w="9859" w:type="dxa"/>
            <w:gridSpan w:val="11"/>
          </w:tcPr>
          <w:p w14:paraId="31920C77" w14:textId="77777777" w:rsidR="00D80636" w:rsidRDefault="00D80636" w:rsidP="00E2331B">
            <w:pPr>
              <w:jc w:val="both"/>
            </w:pPr>
            <w:r>
              <w:t>Vedoucí 69 úspěšně obhájených bakalářských prací. Vedoucí 40 úspěšně obhájených diplomových prací. Vedoucí 1 úspěšně obhájené disertační práce, školitel 2 studentů doktorského studijního programu.</w:t>
            </w:r>
          </w:p>
        </w:tc>
      </w:tr>
      <w:tr w:rsidR="00D80636" w14:paraId="189ED2B0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34DEECE9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7338234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E1703BF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3F77DB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06F5B0D7" w14:textId="77777777" w:rsidTr="00E2331B">
        <w:trPr>
          <w:cantSplit/>
        </w:trPr>
        <w:tc>
          <w:tcPr>
            <w:tcW w:w="3347" w:type="dxa"/>
            <w:gridSpan w:val="2"/>
          </w:tcPr>
          <w:p w14:paraId="2005716C" w14:textId="77777777" w:rsidR="00D80636" w:rsidRDefault="00D80636" w:rsidP="00E2331B">
            <w:pPr>
              <w:jc w:val="both"/>
            </w:pPr>
            <w:r>
              <w:rPr>
                <w:sz w:val="22"/>
                <w:szCs w:val="22"/>
              </w:rPr>
              <w:t xml:space="preserve">Řízení strojů a procesů </w:t>
            </w:r>
            <w:r w:rsidRPr="005304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5" w:type="dxa"/>
            <w:gridSpan w:val="2"/>
          </w:tcPr>
          <w:p w14:paraId="0BDCFAA7" w14:textId="77777777" w:rsidR="00D80636" w:rsidRDefault="00D80636" w:rsidP="00E2331B">
            <w:pPr>
              <w:jc w:val="both"/>
            </w:pPr>
            <w:r>
              <w:t>2008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78897E9" w14:textId="77777777" w:rsidR="00D80636" w:rsidRDefault="00D80636" w:rsidP="00E2331B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0E3884D0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294BD7C3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5DA11028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4377A282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1A8DE793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50F9A01C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1380245F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36000DF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93" w:type="dxa"/>
            <w:vMerge w:val="restart"/>
          </w:tcPr>
          <w:p w14:paraId="3B24216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694" w:type="dxa"/>
            <w:vMerge w:val="restart"/>
          </w:tcPr>
          <w:p w14:paraId="74217AF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D80636" w14:paraId="1BB462C8" w14:textId="77777777" w:rsidTr="00E2331B">
        <w:trPr>
          <w:trHeight w:val="205"/>
        </w:trPr>
        <w:tc>
          <w:tcPr>
            <w:tcW w:w="3347" w:type="dxa"/>
            <w:gridSpan w:val="2"/>
          </w:tcPr>
          <w:p w14:paraId="5FA23F66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6E6714A7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3903A64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4F1CBB36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1C46D8E4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64FB673C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5E2BA8F3" w14:textId="77777777" w:rsidTr="00E2331B">
        <w:tc>
          <w:tcPr>
            <w:tcW w:w="9859" w:type="dxa"/>
            <w:gridSpan w:val="11"/>
            <w:shd w:val="clear" w:color="auto" w:fill="F7CAAC"/>
          </w:tcPr>
          <w:p w14:paraId="723E616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3EC6D205" w14:textId="77777777" w:rsidTr="00E2331B">
        <w:trPr>
          <w:trHeight w:val="2347"/>
        </w:trPr>
        <w:tc>
          <w:tcPr>
            <w:tcW w:w="9859" w:type="dxa"/>
            <w:gridSpan w:val="11"/>
          </w:tcPr>
          <w:p w14:paraId="4BFD47EC" w14:textId="77777777" w:rsidR="00D80636" w:rsidRPr="00C5638E" w:rsidRDefault="00D80636" w:rsidP="00E2331B">
            <w:pPr>
              <w:jc w:val="both"/>
            </w:pPr>
            <w:r w:rsidRPr="003F0E4B">
              <w:rPr>
                <w:b/>
                <w:bCs/>
                <w:caps/>
              </w:rPr>
              <w:t>Sysel</w:t>
            </w:r>
            <w:r w:rsidRPr="003F0E4B">
              <w:rPr>
                <w:b/>
                <w:caps/>
              </w:rPr>
              <w:t xml:space="preserve">, </w:t>
            </w:r>
            <w:r w:rsidRPr="003F0E4B">
              <w:rPr>
                <w:b/>
                <w:bCs/>
                <w:caps/>
              </w:rPr>
              <w:t>M</w:t>
            </w:r>
            <w:r w:rsidRPr="003F0E4B">
              <w:rPr>
                <w:b/>
                <w:caps/>
              </w:rPr>
              <w:t>.</w:t>
            </w:r>
            <w:r>
              <w:rPr>
                <w:b/>
                <w:caps/>
              </w:rPr>
              <w:t xml:space="preserve"> (100 %).</w:t>
            </w:r>
            <w:r w:rsidRPr="003F0E4B">
              <w:rPr>
                <w:b/>
                <w:caps/>
              </w:rPr>
              <w:t xml:space="preserve"> </w:t>
            </w:r>
            <w:r w:rsidRPr="00C5638E">
              <w:t xml:space="preserve">An Implementation of a Tilt-Compensated eCompass. In </w:t>
            </w:r>
            <w:r w:rsidRPr="00C5638E">
              <w:rPr>
                <w:i/>
                <w:iCs/>
              </w:rPr>
              <w:t>Automation Control Theory Perspectives in Intelligent Systems: Proceedings of the 5th computer science on-line conference 2016. Vol. 3</w:t>
            </w:r>
            <w:r>
              <w:t>. Heidelberg</w:t>
            </w:r>
            <w:r w:rsidRPr="00C5638E">
              <w:t>: Springer-Verlag Berlin, 2016, s. 35-44. ISSN 2194-5357. ISBN 978-3-319-33387-8.BC - Teorie a systémy řízení.</w:t>
            </w:r>
          </w:p>
          <w:p w14:paraId="4EBCF3D0" w14:textId="77777777" w:rsidR="00D80636" w:rsidRPr="00C5638E" w:rsidRDefault="00D80636" w:rsidP="00E2331B">
            <w:pPr>
              <w:jc w:val="both"/>
              <w:rPr>
                <w:bCs/>
              </w:rPr>
            </w:pPr>
            <w:r w:rsidRPr="003F0E4B">
              <w:rPr>
                <w:bCs/>
                <w:caps/>
              </w:rPr>
              <w:t>Lukašík</w:t>
            </w:r>
            <w:r w:rsidRPr="003F0E4B">
              <w:rPr>
                <w:caps/>
              </w:rPr>
              <w:t xml:space="preserve">, </w:t>
            </w:r>
            <w:r w:rsidRPr="003F0E4B">
              <w:rPr>
                <w:bCs/>
                <w:caps/>
              </w:rPr>
              <w:t>P</w:t>
            </w:r>
            <w:r>
              <w:rPr>
                <w:bCs/>
                <w:caps/>
              </w:rPr>
              <w:t>.</w:t>
            </w:r>
            <w:r>
              <w:rPr>
                <w:caps/>
              </w:rPr>
              <w:t xml:space="preserve">, </w:t>
            </w:r>
            <w:r w:rsidRPr="00EF5E9C">
              <w:rPr>
                <w:b/>
                <w:caps/>
              </w:rPr>
              <w:t>M.</w:t>
            </w:r>
            <w:r w:rsidRPr="003F0E4B">
              <w:rPr>
                <w:caps/>
              </w:rPr>
              <w:t xml:space="preserve"> </w:t>
            </w:r>
            <w:r w:rsidRPr="003F0E4B">
              <w:rPr>
                <w:b/>
                <w:bCs/>
                <w:caps/>
              </w:rPr>
              <w:t>Sysel</w:t>
            </w:r>
            <w:r>
              <w:rPr>
                <w:b/>
                <w:bCs/>
                <w:caps/>
              </w:rPr>
              <w:t xml:space="preserve"> </w:t>
            </w:r>
            <w:r w:rsidRPr="003F0E4B">
              <w:rPr>
                <w:b/>
                <w:caps/>
              </w:rPr>
              <w:t>(50</w:t>
            </w:r>
            <w:r>
              <w:rPr>
                <w:b/>
                <w:caps/>
              </w:rPr>
              <w:t xml:space="preserve"> %)</w:t>
            </w:r>
            <w:r w:rsidRPr="00C5638E">
              <w:t xml:space="preserve">. An optimization scheduler in the intranet grid. In </w:t>
            </w:r>
            <w:r w:rsidRPr="00C5638E">
              <w:rPr>
                <w:i/>
                <w:iCs/>
              </w:rPr>
              <w:t>Software Engineering Perspectives and Application in Intelligent Systems: Proceedings of the 5th computer science on-line conference 2016, Vol. 2</w:t>
            </w:r>
            <w:r>
              <w:t>. Heidelberg</w:t>
            </w:r>
            <w:r w:rsidRPr="00C5638E">
              <w:t>: Springer-Verlag Berlin, 2016, s. 171-180. ISSN 2194-5357. ISBN 978-3-319-33620-6.IN - Informatika</w:t>
            </w:r>
          </w:p>
          <w:p w14:paraId="41E24C8D" w14:textId="77777777" w:rsidR="00D80636" w:rsidRPr="00C5638E" w:rsidRDefault="00D80636" w:rsidP="00E2331B">
            <w:pPr>
              <w:jc w:val="both"/>
            </w:pPr>
            <w:r w:rsidRPr="003F0E4B">
              <w:rPr>
                <w:bCs/>
                <w:caps/>
              </w:rPr>
              <w:t>Hanáček</w:t>
            </w:r>
            <w:r w:rsidRPr="003F0E4B">
              <w:rPr>
                <w:caps/>
              </w:rPr>
              <w:t xml:space="preserve">, </w:t>
            </w:r>
            <w:r w:rsidRPr="003F0E4B">
              <w:rPr>
                <w:bCs/>
                <w:caps/>
              </w:rPr>
              <w:t>A</w:t>
            </w:r>
            <w:r>
              <w:rPr>
                <w:bCs/>
                <w:caps/>
              </w:rPr>
              <w:t>.</w:t>
            </w:r>
            <w:r>
              <w:rPr>
                <w:caps/>
              </w:rPr>
              <w:t xml:space="preserve"> </w:t>
            </w:r>
            <w:r>
              <w:t>a</w:t>
            </w:r>
            <w:r>
              <w:rPr>
                <w:caps/>
              </w:rPr>
              <w:t xml:space="preserve"> </w:t>
            </w:r>
            <w:r w:rsidRPr="00EF5E9C">
              <w:rPr>
                <w:b/>
                <w:caps/>
              </w:rPr>
              <w:t>M.</w:t>
            </w:r>
            <w:r w:rsidRPr="003F0E4B">
              <w:rPr>
                <w:caps/>
              </w:rPr>
              <w:t xml:space="preserve"> </w:t>
            </w:r>
            <w:r w:rsidRPr="003F0E4B">
              <w:rPr>
                <w:b/>
                <w:bCs/>
                <w:caps/>
              </w:rPr>
              <w:t>Sysel</w:t>
            </w:r>
            <w:r>
              <w:rPr>
                <w:b/>
                <w:caps/>
              </w:rPr>
              <w:t xml:space="preserve"> </w:t>
            </w:r>
            <w:r w:rsidRPr="003F0E4B">
              <w:rPr>
                <w:b/>
                <w:caps/>
              </w:rPr>
              <w:t>(10</w:t>
            </w:r>
            <w:r>
              <w:rPr>
                <w:b/>
                <w:caps/>
              </w:rPr>
              <w:t xml:space="preserve"> %)</w:t>
            </w:r>
            <w:r w:rsidRPr="00C5638E">
              <w:t xml:space="preserve">. Design and Implementation of an Integrated System with Secure Encrypted Data Transmission. In </w:t>
            </w:r>
            <w:r w:rsidRPr="00C5638E">
              <w:rPr>
                <w:i/>
                <w:iCs/>
              </w:rPr>
              <w:t>Automation Control Theory Perspectives in Intelligent Systems: Proceedings of the 5th computer science on-line conference 2016. Vol. 3</w:t>
            </w:r>
            <w:r>
              <w:t>. Heidelberg</w:t>
            </w:r>
            <w:r w:rsidRPr="00C5638E">
              <w:t>: Springer-Verlag Berlin, 2016, s. 217-224. ISSN 2194-5357. ISBN 978-3-319-33387-8.JC - Počítačový hardware a software</w:t>
            </w:r>
          </w:p>
          <w:p w14:paraId="219F9CD5" w14:textId="77777777" w:rsidR="00D80636" w:rsidRPr="00C5638E" w:rsidRDefault="00D80636" w:rsidP="00E2331B">
            <w:pPr>
              <w:jc w:val="both"/>
            </w:pPr>
            <w:r w:rsidRPr="003F0E4B">
              <w:rPr>
                <w:bCs/>
                <w:caps/>
              </w:rPr>
              <w:t>Lukašík</w:t>
            </w:r>
            <w:r w:rsidRPr="003F0E4B">
              <w:rPr>
                <w:caps/>
              </w:rPr>
              <w:t xml:space="preserve">, </w:t>
            </w:r>
            <w:r w:rsidRPr="003F0E4B">
              <w:rPr>
                <w:bCs/>
                <w:caps/>
              </w:rPr>
              <w:t>P</w:t>
            </w:r>
            <w:r>
              <w:rPr>
                <w:bCs/>
                <w:caps/>
              </w:rPr>
              <w:t>.</w:t>
            </w:r>
            <w:r>
              <w:rPr>
                <w:caps/>
              </w:rPr>
              <w:t xml:space="preserve"> </w:t>
            </w:r>
            <w:r>
              <w:t>a</w:t>
            </w:r>
            <w:r>
              <w:rPr>
                <w:caps/>
              </w:rPr>
              <w:t xml:space="preserve"> </w:t>
            </w:r>
            <w:r w:rsidRPr="00EF5E9C">
              <w:rPr>
                <w:b/>
                <w:caps/>
              </w:rPr>
              <w:t>M.</w:t>
            </w:r>
            <w:r w:rsidRPr="003F0E4B">
              <w:rPr>
                <w:caps/>
              </w:rPr>
              <w:t xml:space="preserve"> </w:t>
            </w:r>
            <w:r w:rsidRPr="003F0E4B">
              <w:rPr>
                <w:b/>
                <w:bCs/>
                <w:caps/>
              </w:rPr>
              <w:t>Sysel</w:t>
            </w:r>
            <w:r w:rsidRPr="003F0E4B">
              <w:rPr>
                <w:b/>
                <w:caps/>
              </w:rPr>
              <w:t xml:space="preserve"> (50</w:t>
            </w:r>
            <w:r>
              <w:rPr>
                <w:b/>
                <w:caps/>
              </w:rPr>
              <w:t xml:space="preserve"> %)</w:t>
            </w:r>
            <w:r w:rsidRPr="00C5638E">
              <w:t xml:space="preserve">. An Intranet Grid Computing Tool for Optimizing Server Loads. In </w:t>
            </w:r>
            <w:r w:rsidRPr="00C5638E">
              <w:rPr>
                <w:i/>
                <w:iCs/>
              </w:rPr>
              <w:t>Advances in Intelligent Systems and Computing. 285</w:t>
            </w:r>
            <w:r>
              <w:t>. Heidelberg</w:t>
            </w:r>
            <w:r w:rsidRPr="00C5638E">
              <w:t xml:space="preserve">: Springer-Verlag Berlin, 2014, s. 467-474. ISSN 2194-5357. ISBN 978-3-319-06739-1.IN - Informatika </w:t>
            </w:r>
          </w:p>
          <w:p w14:paraId="03506888" w14:textId="77777777" w:rsidR="00D80636" w:rsidRDefault="00D80636" w:rsidP="00E2331B">
            <w:pPr>
              <w:jc w:val="both"/>
              <w:rPr>
                <w:b/>
              </w:rPr>
            </w:pPr>
            <w:r w:rsidRPr="003F0E4B">
              <w:rPr>
                <w:bCs/>
                <w:caps/>
              </w:rPr>
              <w:t>Lukašík</w:t>
            </w:r>
            <w:r w:rsidRPr="003F0E4B">
              <w:rPr>
                <w:caps/>
              </w:rPr>
              <w:t xml:space="preserve">, </w:t>
            </w:r>
            <w:r w:rsidRPr="003F0E4B">
              <w:rPr>
                <w:bCs/>
                <w:caps/>
              </w:rPr>
              <w:t>P</w:t>
            </w:r>
            <w:r>
              <w:rPr>
                <w:bCs/>
                <w:caps/>
              </w:rPr>
              <w:t>.</w:t>
            </w:r>
            <w:r>
              <w:rPr>
                <w:caps/>
              </w:rPr>
              <w:t xml:space="preserve"> </w:t>
            </w:r>
            <w:r>
              <w:t>a</w:t>
            </w:r>
            <w:r>
              <w:rPr>
                <w:caps/>
              </w:rPr>
              <w:t xml:space="preserve"> </w:t>
            </w:r>
            <w:r w:rsidRPr="00EF5E9C">
              <w:rPr>
                <w:b/>
                <w:caps/>
              </w:rPr>
              <w:t>M.</w:t>
            </w:r>
            <w:r w:rsidRPr="003F0E4B">
              <w:rPr>
                <w:caps/>
              </w:rPr>
              <w:t xml:space="preserve"> </w:t>
            </w:r>
            <w:r w:rsidRPr="003F0E4B">
              <w:rPr>
                <w:b/>
                <w:bCs/>
                <w:caps/>
              </w:rPr>
              <w:t>Sysel</w:t>
            </w:r>
            <w:r w:rsidRPr="003F0E4B">
              <w:rPr>
                <w:b/>
                <w:caps/>
              </w:rPr>
              <w:t xml:space="preserve">, </w:t>
            </w:r>
            <w:r w:rsidRPr="003F0E4B">
              <w:rPr>
                <w:b/>
                <w:bCs/>
                <w:caps/>
              </w:rPr>
              <w:t xml:space="preserve">M. </w:t>
            </w:r>
            <w:r w:rsidRPr="003F0E4B">
              <w:rPr>
                <w:b/>
                <w:caps/>
              </w:rPr>
              <w:t>(35</w:t>
            </w:r>
            <w:r>
              <w:rPr>
                <w:b/>
                <w:caps/>
              </w:rPr>
              <w:t xml:space="preserve"> %)</w:t>
            </w:r>
            <w:r w:rsidRPr="00C5638E">
              <w:t xml:space="preserve">. Distribution of Tasks in The Grid, Tool to Optimize Load. In </w:t>
            </w:r>
            <w:r w:rsidRPr="00C5638E">
              <w:rPr>
                <w:i/>
                <w:iCs/>
              </w:rPr>
              <w:t>DAAAM International Scientific Book 2014</w:t>
            </w:r>
            <w:r>
              <w:t>. Vienna</w:t>
            </w:r>
            <w:r w:rsidRPr="00C5638E">
              <w:t>: DAAAM International Vienna, 2014, s. 401-408. ISBN 978-3-901509-98-8.</w:t>
            </w:r>
          </w:p>
        </w:tc>
      </w:tr>
      <w:tr w:rsidR="00D80636" w14:paraId="31C6F12D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6C73CE87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80636" w14:paraId="1E277102" w14:textId="77777777" w:rsidTr="00E2331B">
        <w:trPr>
          <w:trHeight w:val="328"/>
        </w:trPr>
        <w:tc>
          <w:tcPr>
            <w:tcW w:w="9859" w:type="dxa"/>
            <w:gridSpan w:val="11"/>
          </w:tcPr>
          <w:p w14:paraId="381F26FC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80636" w14:paraId="10F98D84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A271CE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798DFA67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56CC2BBD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71B6E845" w14:textId="77777777" w:rsidR="00D80636" w:rsidRDefault="00D80636" w:rsidP="00E2331B">
            <w:pPr>
              <w:jc w:val="both"/>
            </w:pPr>
            <w:r>
              <w:t>2.7.2018</w:t>
            </w:r>
          </w:p>
        </w:tc>
      </w:tr>
    </w:tbl>
    <w:p w14:paraId="50B6AA8A" w14:textId="77777777" w:rsidR="00D80636" w:rsidRDefault="00D80636" w:rsidP="00D80636">
      <w:pPr>
        <w:spacing w:after="160" w:line="259" w:lineRule="auto"/>
      </w:pPr>
    </w:p>
    <w:p w14:paraId="0AB942B5" w14:textId="77777777" w:rsidR="00B32421" w:rsidRDefault="00B3242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520556FC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0040D3AD" w14:textId="77777777" w:rsidR="00D80636" w:rsidRDefault="00D80636" w:rsidP="00E2331B">
            <w:pPr>
              <w:tabs>
                <w:tab w:val="right" w:pos="944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70DED9C4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1E6D1C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7F0B5593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0D45203F" w14:textId="77777777" w:rsidTr="00E2331B">
        <w:tc>
          <w:tcPr>
            <w:tcW w:w="2518" w:type="dxa"/>
            <w:shd w:val="clear" w:color="auto" w:fill="F7CAAC"/>
          </w:tcPr>
          <w:p w14:paraId="30552DA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4EC5972B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48172B13" w14:textId="77777777" w:rsidTr="00E2331B">
        <w:tc>
          <w:tcPr>
            <w:tcW w:w="2518" w:type="dxa"/>
            <w:shd w:val="clear" w:color="auto" w:fill="F7CAAC"/>
          </w:tcPr>
          <w:p w14:paraId="2FF2B94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0DBA889A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61E3036A" w14:textId="77777777" w:rsidTr="00E2331B">
        <w:tc>
          <w:tcPr>
            <w:tcW w:w="2518" w:type="dxa"/>
            <w:shd w:val="clear" w:color="auto" w:fill="F7CAAC"/>
          </w:tcPr>
          <w:p w14:paraId="3BDC5B6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0FAB8704" w14:textId="77777777" w:rsidR="00D80636" w:rsidRDefault="00D80636" w:rsidP="00E2331B">
            <w:pPr>
              <w:jc w:val="both"/>
            </w:pPr>
            <w:r>
              <w:t xml:space="preserve">Vladislav </w:t>
            </w:r>
            <w:bookmarkStart w:id="1868" w:name="aStefka"/>
            <w:r>
              <w:t>Štefka</w:t>
            </w:r>
            <w:bookmarkEnd w:id="1868"/>
          </w:p>
        </w:tc>
        <w:tc>
          <w:tcPr>
            <w:tcW w:w="709" w:type="dxa"/>
            <w:shd w:val="clear" w:color="auto" w:fill="F7CAAC"/>
          </w:tcPr>
          <w:p w14:paraId="42675CF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1265AE79" w14:textId="77777777" w:rsidR="00D80636" w:rsidRDefault="00D80636" w:rsidP="00E2331B">
            <w:pPr>
              <w:jc w:val="both"/>
            </w:pPr>
            <w:r>
              <w:t>JUDr.</w:t>
            </w:r>
          </w:p>
        </w:tc>
      </w:tr>
      <w:tr w:rsidR="00D80636" w14:paraId="5C519DE9" w14:textId="77777777" w:rsidTr="00E2331B">
        <w:tc>
          <w:tcPr>
            <w:tcW w:w="2518" w:type="dxa"/>
            <w:shd w:val="clear" w:color="auto" w:fill="F7CAAC"/>
          </w:tcPr>
          <w:p w14:paraId="5D06E0D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6BEC37B9" w14:textId="77777777" w:rsidR="00D80636" w:rsidRDefault="00D80636" w:rsidP="00E2331B">
            <w:pPr>
              <w:jc w:val="both"/>
            </w:pPr>
            <w:r>
              <w:t>1949</w:t>
            </w:r>
          </w:p>
        </w:tc>
        <w:tc>
          <w:tcPr>
            <w:tcW w:w="1721" w:type="dxa"/>
            <w:shd w:val="clear" w:color="auto" w:fill="F7CAAC"/>
          </w:tcPr>
          <w:p w14:paraId="6022A71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2C7048EA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6AA9F7A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58E6F74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45667F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1DE683C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4E4959BF" w14:textId="77777777" w:rsidTr="00E2331B">
        <w:tc>
          <w:tcPr>
            <w:tcW w:w="5068" w:type="dxa"/>
            <w:gridSpan w:val="3"/>
            <w:shd w:val="clear" w:color="auto" w:fill="F7CAAC"/>
          </w:tcPr>
          <w:p w14:paraId="4223E4D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760FB75E" w14:textId="77777777" w:rsidR="00D80636" w:rsidRDefault="00D80636" w:rsidP="00E2331B">
            <w:pPr>
              <w:jc w:val="both"/>
            </w:pPr>
            <w:del w:id="1869" w:author="Uzivatel" w:date="2018-11-13T08:58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53FA7D1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B9EDE5C" w14:textId="77777777" w:rsidR="00D80636" w:rsidRDefault="00D80636" w:rsidP="00E2331B">
            <w:pPr>
              <w:jc w:val="both"/>
            </w:pPr>
            <w:del w:id="1870" w:author="Uzivatel" w:date="2018-11-13T08:58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28C54FE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4983581" w14:textId="77777777" w:rsidR="00D80636" w:rsidRDefault="00D80636" w:rsidP="00E2331B">
            <w:pPr>
              <w:jc w:val="both"/>
            </w:pPr>
            <w:del w:id="1871" w:author="Uzivatel" w:date="2018-11-13T08:58:00Z">
              <w:r w:rsidDel="00A608FA">
                <w:delText>N</w:delText>
              </w:r>
            </w:del>
          </w:p>
        </w:tc>
      </w:tr>
      <w:tr w:rsidR="00D80636" w14:paraId="30A36D89" w14:textId="77777777" w:rsidTr="00E2331B">
        <w:tc>
          <w:tcPr>
            <w:tcW w:w="6060" w:type="dxa"/>
            <w:gridSpan w:val="5"/>
            <w:shd w:val="clear" w:color="auto" w:fill="F7CAAC"/>
          </w:tcPr>
          <w:p w14:paraId="6F04E3F4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9A9F33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77E53EB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66538244" w14:textId="77777777" w:rsidTr="00E2331B">
        <w:tc>
          <w:tcPr>
            <w:tcW w:w="6060" w:type="dxa"/>
            <w:gridSpan w:val="5"/>
          </w:tcPr>
          <w:p w14:paraId="08ADFB36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158B0350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110ACC7D" w14:textId="77777777" w:rsidR="00D80636" w:rsidRDefault="00D80636" w:rsidP="00E2331B">
            <w:pPr>
              <w:jc w:val="both"/>
            </w:pPr>
          </w:p>
        </w:tc>
      </w:tr>
      <w:tr w:rsidR="00D80636" w14:paraId="5FB19EAD" w14:textId="77777777" w:rsidTr="00E2331B">
        <w:tc>
          <w:tcPr>
            <w:tcW w:w="9859" w:type="dxa"/>
            <w:gridSpan w:val="11"/>
            <w:shd w:val="clear" w:color="auto" w:fill="F7CAAC"/>
          </w:tcPr>
          <w:p w14:paraId="2CB96703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760C2EEA" w14:textId="77777777" w:rsidTr="00E2331B">
        <w:trPr>
          <w:trHeight w:val="608"/>
        </w:trPr>
        <w:tc>
          <w:tcPr>
            <w:tcW w:w="9859" w:type="dxa"/>
            <w:gridSpan w:val="11"/>
            <w:tcBorders>
              <w:top w:val="nil"/>
            </w:tcBorders>
          </w:tcPr>
          <w:p w14:paraId="3C2142B7" w14:textId="77777777" w:rsidR="00D80636" w:rsidRDefault="00D80636" w:rsidP="00E2331B">
            <w:pPr>
              <w:jc w:val="both"/>
            </w:pPr>
            <w:r>
              <w:t xml:space="preserve">Právní řád I – garant, přednášející, </w:t>
            </w:r>
            <w:r w:rsidR="009758D5">
              <w:t>vede semináře</w:t>
            </w:r>
            <w:r>
              <w:t xml:space="preserve"> </w:t>
            </w:r>
            <w:r w:rsidR="00441102">
              <w:t>(100 %)</w:t>
            </w:r>
          </w:p>
          <w:p w14:paraId="63094796" w14:textId="77777777" w:rsidR="00D80636" w:rsidRDefault="00D80636" w:rsidP="009758D5">
            <w:pPr>
              <w:jc w:val="both"/>
            </w:pPr>
            <w:r>
              <w:t xml:space="preserve">Právní řád II – garant, přednášející, </w:t>
            </w:r>
            <w:r w:rsidR="009758D5">
              <w:t>vede semináře</w:t>
            </w:r>
            <w:r>
              <w:t xml:space="preserve"> </w:t>
            </w:r>
            <w:r w:rsidR="00441102">
              <w:t>(100 %)</w:t>
            </w:r>
          </w:p>
        </w:tc>
      </w:tr>
      <w:tr w:rsidR="00D80636" w14:paraId="1B1BF106" w14:textId="77777777" w:rsidTr="00E2331B">
        <w:tc>
          <w:tcPr>
            <w:tcW w:w="9859" w:type="dxa"/>
            <w:gridSpan w:val="11"/>
            <w:shd w:val="clear" w:color="auto" w:fill="F7CAAC"/>
          </w:tcPr>
          <w:p w14:paraId="4C70B6A7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1DBDF66A" w14:textId="77777777" w:rsidTr="00E2331B">
        <w:trPr>
          <w:trHeight w:val="463"/>
        </w:trPr>
        <w:tc>
          <w:tcPr>
            <w:tcW w:w="9859" w:type="dxa"/>
            <w:gridSpan w:val="11"/>
          </w:tcPr>
          <w:p w14:paraId="19FA2A2E" w14:textId="77777777" w:rsidR="00D80636" w:rsidRPr="00427125" w:rsidRDefault="00D80636" w:rsidP="00E2331B">
            <w:pPr>
              <w:pStyle w:val="Normlnweb"/>
              <w:rPr>
                <w:sz w:val="20"/>
                <w:szCs w:val="20"/>
              </w:rPr>
            </w:pPr>
            <w:r w:rsidRPr="00427125">
              <w:rPr>
                <w:sz w:val="20"/>
                <w:szCs w:val="20"/>
              </w:rPr>
              <w:t>1978 – 1982: PF UJEP Brno – právo</w:t>
            </w:r>
          </w:p>
          <w:p w14:paraId="2D30E6A0" w14:textId="77777777" w:rsidR="00D80636" w:rsidRPr="00427125" w:rsidRDefault="00D80636" w:rsidP="00E2331B">
            <w:pPr>
              <w:pStyle w:val="Normlnweb"/>
              <w:rPr>
                <w:sz w:val="20"/>
                <w:szCs w:val="20"/>
              </w:rPr>
            </w:pPr>
            <w:r w:rsidRPr="00427125">
              <w:rPr>
                <w:sz w:val="20"/>
                <w:szCs w:val="20"/>
              </w:rPr>
              <w:t>1984              PF UJEP Brno – rigorózní zkouška (JUDr.)</w:t>
            </w:r>
          </w:p>
          <w:p w14:paraId="480C5FA4" w14:textId="77777777" w:rsidR="00D80636" w:rsidRPr="00822882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02C095EA" w14:textId="77777777" w:rsidTr="00E2331B">
        <w:tc>
          <w:tcPr>
            <w:tcW w:w="9859" w:type="dxa"/>
            <w:gridSpan w:val="11"/>
            <w:shd w:val="clear" w:color="auto" w:fill="F7CAAC"/>
          </w:tcPr>
          <w:p w14:paraId="1BA3003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574B6723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2F1200E8" w14:textId="77777777" w:rsidTr="00E2331B">
        <w:trPr>
          <w:trHeight w:val="1845"/>
        </w:trPr>
        <w:tc>
          <w:tcPr>
            <w:tcW w:w="9859" w:type="dxa"/>
            <w:gridSpan w:val="11"/>
          </w:tcPr>
          <w:p w14:paraId="3143F093" w14:textId="77777777" w:rsidR="00D80636" w:rsidRPr="00427125" w:rsidRDefault="00D80636" w:rsidP="00E2331B">
            <w:r w:rsidRPr="00427125">
              <w:t>1968 – 1973:  Nábytek KZ, O6 Zlín, vedoucí oddělení investic</w:t>
            </w:r>
          </w:p>
          <w:p w14:paraId="16710495" w14:textId="77777777" w:rsidR="00D80636" w:rsidRPr="00427125" w:rsidRDefault="00D80636" w:rsidP="00E2331B">
            <w:r w:rsidRPr="00427125">
              <w:t>1973 – 1989:  ZD Valašsko Vlachovice, ekonom PV a obchodní náměstek</w:t>
            </w:r>
          </w:p>
          <w:p w14:paraId="08C9960F" w14:textId="77777777" w:rsidR="00D80636" w:rsidRPr="00427125" w:rsidRDefault="00D80636" w:rsidP="00E2331B">
            <w:r w:rsidRPr="00427125">
              <w:t>1989 – 1993:  DAK START Trenčín, vedoucí právního odboru</w:t>
            </w:r>
          </w:p>
          <w:p w14:paraId="388E6D54" w14:textId="77777777" w:rsidR="00D80636" w:rsidRPr="00427125" w:rsidRDefault="00D80636" w:rsidP="00E2331B">
            <w:r w:rsidRPr="00427125">
              <w:t>1993 – 1995:  Agropodnik a.s. Zlín, vedoucí právního útvaru a obchodní náměstek</w:t>
            </w:r>
          </w:p>
          <w:p w14:paraId="4B050BFA" w14:textId="77777777" w:rsidR="00D80636" w:rsidRPr="00427125" w:rsidRDefault="00D80636" w:rsidP="00E2331B">
            <w:r w:rsidRPr="00427125">
              <w:t>1995 – 2002:  OSVČ, poradenské služby</w:t>
            </w:r>
          </w:p>
          <w:p w14:paraId="1BA95535" w14:textId="77777777" w:rsidR="00D80636" w:rsidRPr="00427125" w:rsidRDefault="00D80636" w:rsidP="00E2331B">
            <w:r w:rsidRPr="00427125">
              <w:t>2006 – 2006:  ÚZSVM Praha, právní zástupce</w:t>
            </w:r>
          </w:p>
          <w:p w14:paraId="4A368E7F" w14:textId="77777777" w:rsidR="00D80636" w:rsidRPr="00427125" w:rsidRDefault="00D80636" w:rsidP="00E2331B">
            <w:r w:rsidRPr="00427125">
              <w:t>2007 – 2009:  UTB, Fakulta aplikované informatiky, Ústav elektrotechniky a měření, odborný asistent</w:t>
            </w:r>
          </w:p>
          <w:p w14:paraId="2A05797A" w14:textId="77777777" w:rsidR="00D80636" w:rsidRPr="00080943" w:rsidRDefault="00D80636" w:rsidP="00E2331B">
            <w:r w:rsidRPr="00427125">
              <w:t>2010 – dosud:  UTB, Fakulta aplikované informatiky, Ústav bezpečnostníh</w:t>
            </w:r>
            <w:r>
              <w:t>o inženýrství, odborný asistent</w:t>
            </w:r>
          </w:p>
        </w:tc>
      </w:tr>
      <w:tr w:rsidR="00D80636" w14:paraId="4B08278A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60B997F9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7670D993" w14:textId="77777777" w:rsidTr="00E2331B">
        <w:trPr>
          <w:trHeight w:val="302"/>
        </w:trPr>
        <w:tc>
          <w:tcPr>
            <w:tcW w:w="9859" w:type="dxa"/>
            <w:gridSpan w:val="11"/>
          </w:tcPr>
          <w:p w14:paraId="12E1AB2F" w14:textId="77777777" w:rsidR="00D80636" w:rsidRDefault="00D80636" w:rsidP="00E2331B">
            <w:pPr>
              <w:jc w:val="both"/>
            </w:pPr>
            <w:r>
              <w:t xml:space="preserve">Od roku 2007 vedoucí úspěšně obhájených 20 bakalářských a 57 diplomových prací. </w:t>
            </w:r>
          </w:p>
        </w:tc>
      </w:tr>
      <w:tr w:rsidR="00D80636" w14:paraId="4F8312B3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257E2BF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60A2AD73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5BE4FC7A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AB6BD2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5072AAC4" w14:textId="77777777" w:rsidTr="00E2331B">
        <w:trPr>
          <w:cantSplit/>
        </w:trPr>
        <w:tc>
          <w:tcPr>
            <w:tcW w:w="3347" w:type="dxa"/>
            <w:gridSpan w:val="2"/>
          </w:tcPr>
          <w:p w14:paraId="72714A58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7F3E12B1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B6012E8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7FC1F278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4E7FDB88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1A15C6A7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17E007C1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5A0E0096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66395D19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41B5636B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66B3E9D1" w14:textId="77777777" w:rsidR="00D80636" w:rsidRPr="003B5737" w:rsidRDefault="00D80636" w:rsidP="00E2331B">
            <w:pPr>
              <w:jc w:val="both"/>
            </w:pPr>
            <w:r>
              <w:t>4</w:t>
            </w:r>
          </w:p>
        </w:tc>
        <w:tc>
          <w:tcPr>
            <w:tcW w:w="693" w:type="dxa"/>
            <w:vMerge w:val="restart"/>
          </w:tcPr>
          <w:p w14:paraId="1F1DF0FC" w14:textId="77777777" w:rsidR="00D80636" w:rsidRPr="003B5737" w:rsidRDefault="00D80636" w:rsidP="00E2331B">
            <w:pPr>
              <w:jc w:val="both"/>
            </w:pPr>
            <w:r>
              <w:t>1</w:t>
            </w:r>
          </w:p>
        </w:tc>
        <w:tc>
          <w:tcPr>
            <w:tcW w:w="694" w:type="dxa"/>
            <w:vMerge w:val="restart"/>
          </w:tcPr>
          <w:p w14:paraId="5AB2C943" w14:textId="77777777" w:rsidR="00D80636" w:rsidRPr="003B5737" w:rsidRDefault="00D80636" w:rsidP="00E2331B">
            <w:pPr>
              <w:jc w:val="both"/>
            </w:pPr>
            <w:r>
              <w:t>2</w:t>
            </w:r>
          </w:p>
        </w:tc>
      </w:tr>
      <w:tr w:rsidR="00D80636" w14:paraId="3CB0153D" w14:textId="77777777" w:rsidTr="00E2331B">
        <w:trPr>
          <w:trHeight w:val="205"/>
        </w:trPr>
        <w:tc>
          <w:tcPr>
            <w:tcW w:w="3347" w:type="dxa"/>
            <w:gridSpan w:val="2"/>
          </w:tcPr>
          <w:p w14:paraId="0896269F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03545B63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56428C3A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520A6DCE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7523556B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6790E50D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0790A864" w14:textId="77777777" w:rsidTr="00E2331B">
        <w:tc>
          <w:tcPr>
            <w:tcW w:w="9859" w:type="dxa"/>
            <w:gridSpan w:val="11"/>
            <w:shd w:val="clear" w:color="auto" w:fill="F7CAAC"/>
          </w:tcPr>
          <w:p w14:paraId="4A2BA61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331B15B8" w14:textId="77777777" w:rsidTr="00E2331B">
        <w:trPr>
          <w:trHeight w:val="2976"/>
        </w:trPr>
        <w:tc>
          <w:tcPr>
            <w:tcW w:w="9859" w:type="dxa"/>
            <w:gridSpan w:val="11"/>
          </w:tcPr>
          <w:p w14:paraId="5398AF7C" w14:textId="77777777" w:rsidR="00D80636" w:rsidRDefault="00D80636" w:rsidP="00E2331B">
            <w:pPr>
              <w:jc w:val="both"/>
              <w:rPr>
                <w:caps/>
              </w:rPr>
            </w:pPr>
            <w:r w:rsidRPr="005C693C">
              <w:rPr>
                <w:b/>
                <w:caps/>
              </w:rPr>
              <w:t>Štefka, V.</w:t>
            </w:r>
            <w:r>
              <w:rPr>
                <w:b/>
                <w:caps/>
              </w:rPr>
              <w:t xml:space="preserve"> (100 %).</w:t>
            </w:r>
            <w:r w:rsidRPr="005C693C">
              <w:rPr>
                <w:caps/>
              </w:rPr>
              <w:t xml:space="preserve"> </w:t>
            </w:r>
            <w:r w:rsidRPr="00FF3ECA">
              <w:t>Safety Education in the Czech Republic in Practice</w:t>
            </w:r>
            <w:r>
              <w:rPr>
                <w:i/>
              </w:rPr>
              <w:t xml:space="preserve">. </w:t>
            </w:r>
            <w:r w:rsidRPr="00FF3ECA">
              <w:rPr>
                <w:i/>
              </w:rPr>
              <w:t>Košická bezpečnostná revue</w:t>
            </w:r>
            <w:r w:rsidRPr="005C693C">
              <w:t>, 2015, roč. 5, č. 2/2015, s. 347-349. ISSN 1338-4880</w:t>
            </w:r>
          </w:p>
          <w:p w14:paraId="239119DD" w14:textId="77777777" w:rsidR="00D80636" w:rsidRDefault="00D80636" w:rsidP="00E2331B">
            <w:pPr>
              <w:jc w:val="both"/>
              <w:rPr>
                <w:caps/>
              </w:rPr>
            </w:pPr>
            <w:r w:rsidRPr="005C693C">
              <w:rPr>
                <w:b/>
                <w:caps/>
              </w:rPr>
              <w:t>Štefka, V.</w:t>
            </w:r>
            <w:r>
              <w:rPr>
                <w:b/>
                <w:caps/>
              </w:rPr>
              <w:t xml:space="preserve"> (100 %).</w:t>
            </w:r>
            <w:r w:rsidRPr="005C693C">
              <w:rPr>
                <w:caps/>
              </w:rPr>
              <w:t xml:space="preserve"> </w:t>
            </w:r>
            <w:r w:rsidRPr="005C693C">
              <w:rPr>
                <w:i/>
              </w:rPr>
              <w:t>T</w:t>
            </w:r>
            <w:r>
              <w:rPr>
                <w:i/>
              </w:rPr>
              <w:t>he Education Systém in the Commercial Security Industry in the Czech Republic</w:t>
            </w:r>
            <w:r w:rsidRPr="005C693C">
              <w:t xml:space="preserve">. In </w:t>
            </w:r>
            <w:r w:rsidRPr="00FF3ECA">
              <w:rPr>
                <w:i/>
              </w:rPr>
              <w:t>20. vědecká konference Riešenie krízových situácií v špecifickom prostredí.</w:t>
            </w:r>
            <w:r w:rsidRPr="005C693C">
              <w:t xml:space="preserve"> Žilina: Žilinská univerzita v Žiline, 2015, s. 1-8. ISBN 978-80-554-1024-1</w:t>
            </w:r>
          </w:p>
          <w:p w14:paraId="109A09C1" w14:textId="77777777" w:rsidR="00D80636" w:rsidRDefault="00D80636" w:rsidP="00E2331B">
            <w:pPr>
              <w:jc w:val="both"/>
              <w:rPr>
                <w:caps/>
              </w:rPr>
            </w:pPr>
            <w:r w:rsidRPr="005C693C">
              <w:rPr>
                <w:b/>
                <w:caps/>
              </w:rPr>
              <w:t>Štefka, V.</w:t>
            </w:r>
            <w:r>
              <w:rPr>
                <w:b/>
                <w:caps/>
              </w:rPr>
              <w:t xml:space="preserve"> (100 %).</w:t>
            </w:r>
            <w:r>
              <w:rPr>
                <w:caps/>
              </w:rPr>
              <w:t xml:space="preserve"> </w:t>
            </w:r>
            <w:r w:rsidRPr="00FF3ECA">
              <w:t>Analýza bezpečnostních služeb v České republice.</w:t>
            </w:r>
            <w:r w:rsidRPr="005C693C">
              <w:t xml:space="preserve"> </w:t>
            </w:r>
            <w:r w:rsidRPr="00FF3ECA">
              <w:rPr>
                <w:i/>
              </w:rPr>
              <w:t>Alarm security magazin</w:t>
            </w:r>
            <w:r w:rsidRPr="005C693C">
              <w:t>, 2015, roč. 2015, č. 3, s. 4 - 8. ISSN 1335-504X</w:t>
            </w:r>
          </w:p>
          <w:p w14:paraId="0074FC1F" w14:textId="77777777" w:rsidR="00D80636" w:rsidRDefault="00D80636" w:rsidP="00E2331B">
            <w:pPr>
              <w:jc w:val="both"/>
            </w:pPr>
            <w:r w:rsidRPr="005C693C">
              <w:rPr>
                <w:b/>
                <w:caps/>
              </w:rPr>
              <w:t>Štefka</w:t>
            </w:r>
            <w:r w:rsidRPr="005C693C">
              <w:rPr>
                <w:b/>
              </w:rPr>
              <w:t>, V.</w:t>
            </w:r>
            <w:r>
              <w:rPr>
                <w:b/>
                <w:caps/>
              </w:rPr>
              <w:t xml:space="preserve"> (100 %).</w:t>
            </w:r>
            <w:r w:rsidRPr="005C693C">
              <w:t xml:space="preserve"> </w:t>
            </w:r>
            <w:r w:rsidRPr="00FF3ECA">
              <w:t xml:space="preserve">The Security of Company Management Teams. </w:t>
            </w:r>
            <w:r w:rsidRPr="005C693C">
              <w:t xml:space="preserve">In Recenzovaný sborník príspevkov z konferencie </w:t>
            </w:r>
            <w:r w:rsidRPr="00FF3ECA">
              <w:rPr>
                <w:i/>
              </w:rPr>
              <w:t>BEZPEČNÉ SLOVENSKO A EURÓPSKA ÚNIA</w:t>
            </w:r>
            <w:r w:rsidRPr="005C693C">
              <w:t>. Košice: Vysoká škola bezpečnostného manažérstva v Košiciach, 2017, ISBN 978-80-8185-025-7.</w:t>
            </w:r>
          </w:p>
          <w:p w14:paraId="22F8DDEC" w14:textId="77777777" w:rsidR="00D80636" w:rsidRDefault="00D80636" w:rsidP="00E2331B">
            <w:pPr>
              <w:jc w:val="both"/>
              <w:rPr>
                <w:ins w:id="1872" w:author="Uzivatel" w:date="2018-11-13T09:37:00Z"/>
              </w:rPr>
            </w:pPr>
            <w:r w:rsidRPr="005C693C">
              <w:rPr>
                <w:b/>
                <w:caps/>
              </w:rPr>
              <w:t>Štefka, V.</w:t>
            </w:r>
            <w:r>
              <w:rPr>
                <w:b/>
                <w:caps/>
              </w:rPr>
              <w:t xml:space="preserve"> (100 %).</w:t>
            </w:r>
            <w:r w:rsidRPr="005C693C">
              <w:t xml:space="preserve"> </w:t>
            </w:r>
            <w:r w:rsidRPr="00FF3ECA">
              <w:t xml:space="preserve">Bezpečnost jako fenomén současné doby. </w:t>
            </w:r>
            <w:r w:rsidRPr="005C693C">
              <w:t xml:space="preserve">In </w:t>
            </w:r>
            <w:r w:rsidRPr="00FF3ECA">
              <w:rPr>
                <w:i/>
              </w:rPr>
              <w:t>Bezpečnostní technologie, systémy a management 2017: Sborník příspěvků 6. mezinárodní konference</w:t>
            </w:r>
            <w:r>
              <w:t>. Zlín</w:t>
            </w:r>
            <w:r w:rsidRPr="005C693C">
              <w:t>: Unive</w:t>
            </w:r>
            <w:r>
              <w:t>rzita Tomáše Bati ve Zlíně, 2017</w:t>
            </w:r>
            <w:r w:rsidRPr="005C693C">
              <w:t>, s. 1-4. ISBN 978-80-7454-696-9</w:t>
            </w:r>
            <w:ins w:id="1873" w:author="Uzivatel" w:date="2018-11-13T09:37:00Z">
              <w:r w:rsidR="00696B70">
                <w:t>.</w:t>
              </w:r>
            </w:ins>
          </w:p>
          <w:p w14:paraId="4066641A" w14:textId="77777777" w:rsidR="00696B70" w:rsidRPr="003B5737" w:rsidRDefault="00696B70" w:rsidP="00E2331B">
            <w:pPr>
              <w:jc w:val="both"/>
            </w:pPr>
            <w:ins w:id="1874" w:author="Uzivatel" w:date="2018-11-13T09:37:00Z">
              <w:r w:rsidRPr="00696B70">
                <w:rPr>
                  <w:b/>
                  <w:caps/>
                  <w:rPrChange w:id="1875" w:author="Uzivatel" w:date="2018-11-13T09:37:00Z">
                    <w:rPr/>
                  </w:rPrChange>
                </w:rPr>
                <w:t>Štefka, V. (100 %).</w:t>
              </w:r>
              <w:r w:rsidRPr="00696B70">
                <w:t xml:space="preserve"> The Security of Company Management Teams. In </w:t>
              </w:r>
              <w:r w:rsidRPr="007F079B">
                <w:rPr>
                  <w:i/>
                  <w:rPrChange w:id="1876" w:author="Jiří Vojtěšek" w:date="2018-11-25T19:28:00Z">
                    <w:rPr/>
                  </w:rPrChange>
                </w:rPr>
                <w:t>Recenzovaný sborník príspevkov z konferencie BEZPEČNÉ SLOVENSKO A EURÓPSKA ÚNIA</w:t>
              </w:r>
              <w:r>
                <w:t>. Košice</w:t>
              </w:r>
              <w:r w:rsidRPr="00696B70">
                <w:t>: Vysoká škola bezpečnostného manažérstva v Košiciach, 2017, ISBN 978-80-8185-025-7.</w:t>
              </w:r>
            </w:ins>
          </w:p>
        </w:tc>
      </w:tr>
      <w:tr w:rsidR="00D80636" w14:paraId="43B997B4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311D14F4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39969BB0" w14:textId="77777777" w:rsidTr="00E2331B">
        <w:trPr>
          <w:trHeight w:val="328"/>
        </w:trPr>
        <w:tc>
          <w:tcPr>
            <w:tcW w:w="9859" w:type="dxa"/>
            <w:gridSpan w:val="11"/>
          </w:tcPr>
          <w:p w14:paraId="41FD9DAC" w14:textId="77777777" w:rsidR="00D80636" w:rsidRPr="003232CF" w:rsidRDefault="00D80636" w:rsidP="00E2331B">
            <w:pPr>
              <w:jc w:val="both"/>
              <w:rPr>
                <w:lang w:val="sk-SK"/>
              </w:rPr>
            </w:pPr>
            <w:r>
              <w:rPr>
                <w:rStyle w:val="apple-style-span"/>
              </w:rPr>
              <w:t>-</w:t>
            </w:r>
          </w:p>
        </w:tc>
      </w:tr>
      <w:tr w:rsidR="00D80636" w14:paraId="02E619E0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1DF7E5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55FF7DF1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58F5D51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27FBD34E" w14:textId="77777777" w:rsidR="00D80636" w:rsidRDefault="00D80636" w:rsidP="00E2331B">
            <w:pPr>
              <w:jc w:val="both"/>
            </w:pPr>
            <w:r>
              <w:t>22. 6. 2018</w:t>
            </w:r>
          </w:p>
        </w:tc>
      </w:tr>
    </w:tbl>
    <w:p w14:paraId="507B653D" w14:textId="77777777" w:rsidR="00D80636" w:rsidRDefault="00D80636" w:rsidP="00D80636">
      <w:pPr>
        <w:spacing w:after="160" w:line="259" w:lineRule="auto"/>
      </w:pPr>
    </w:p>
    <w:p w14:paraId="28E7BE37" w14:textId="77777777" w:rsidR="00D80636" w:rsidRDefault="00D80636" w:rsidP="00D80636">
      <w:pPr>
        <w:spacing w:after="160" w:line="259" w:lineRule="auto"/>
      </w:pPr>
    </w:p>
    <w:p w14:paraId="5D79016C" w14:textId="77777777" w:rsidR="00B32421" w:rsidRDefault="00B3242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3C603C32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063863FB" w14:textId="77777777" w:rsidR="00D80636" w:rsidRDefault="00D80636" w:rsidP="00E2331B">
            <w:pPr>
              <w:tabs>
                <w:tab w:val="right" w:pos="949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3FB9BAE1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52F223D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2E564C4C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22D9801F" w14:textId="77777777" w:rsidTr="00E2331B">
        <w:tc>
          <w:tcPr>
            <w:tcW w:w="2518" w:type="dxa"/>
            <w:shd w:val="clear" w:color="auto" w:fill="F7CAAC"/>
          </w:tcPr>
          <w:p w14:paraId="5343173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4FDE6BC7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59537575" w14:textId="77777777" w:rsidTr="00E2331B">
        <w:tc>
          <w:tcPr>
            <w:tcW w:w="2518" w:type="dxa"/>
            <w:shd w:val="clear" w:color="auto" w:fill="F7CAAC"/>
          </w:tcPr>
          <w:p w14:paraId="0D14DC0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744A16A4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6C5AEEF9" w14:textId="77777777" w:rsidTr="00E2331B">
        <w:tc>
          <w:tcPr>
            <w:tcW w:w="2518" w:type="dxa"/>
            <w:shd w:val="clear" w:color="auto" w:fill="F7CAAC"/>
          </w:tcPr>
          <w:p w14:paraId="71CDE84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0355301C" w14:textId="77777777" w:rsidR="00D80636" w:rsidRDefault="00D80636" w:rsidP="00E2331B">
            <w:pPr>
              <w:jc w:val="both"/>
            </w:pPr>
            <w:r>
              <w:t xml:space="preserve">Jan </w:t>
            </w:r>
            <w:bookmarkStart w:id="1877" w:name="aValouch"/>
            <w:r>
              <w:t>Valouch</w:t>
            </w:r>
            <w:bookmarkEnd w:id="1877"/>
          </w:p>
        </w:tc>
        <w:tc>
          <w:tcPr>
            <w:tcW w:w="709" w:type="dxa"/>
            <w:shd w:val="clear" w:color="auto" w:fill="F7CAAC"/>
          </w:tcPr>
          <w:p w14:paraId="762351C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440419B4" w14:textId="77777777" w:rsidR="00D80636" w:rsidRDefault="00D80636" w:rsidP="00E2331B">
            <w:pPr>
              <w:jc w:val="both"/>
            </w:pPr>
            <w:r>
              <w:t>Ing. Ph.D.</w:t>
            </w:r>
          </w:p>
        </w:tc>
      </w:tr>
      <w:tr w:rsidR="00D80636" w14:paraId="7088646C" w14:textId="77777777" w:rsidTr="00E2331B">
        <w:tc>
          <w:tcPr>
            <w:tcW w:w="2518" w:type="dxa"/>
            <w:shd w:val="clear" w:color="auto" w:fill="F7CAAC"/>
          </w:tcPr>
          <w:p w14:paraId="778EA57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366EAC5C" w14:textId="77777777" w:rsidR="00D80636" w:rsidRDefault="00D80636" w:rsidP="00E2331B">
            <w:pPr>
              <w:jc w:val="both"/>
            </w:pPr>
            <w:r>
              <w:t>1971</w:t>
            </w:r>
          </w:p>
        </w:tc>
        <w:tc>
          <w:tcPr>
            <w:tcW w:w="1721" w:type="dxa"/>
            <w:shd w:val="clear" w:color="auto" w:fill="F7CAAC"/>
          </w:tcPr>
          <w:p w14:paraId="4ED70F1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2B6A3AF3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2564371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0A2841D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45B311B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1BAA63F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5C2F7DBE" w14:textId="77777777" w:rsidTr="00E2331B">
        <w:tc>
          <w:tcPr>
            <w:tcW w:w="5068" w:type="dxa"/>
            <w:gridSpan w:val="3"/>
            <w:shd w:val="clear" w:color="auto" w:fill="F7CAAC"/>
          </w:tcPr>
          <w:p w14:paraId="3B81838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729F284E" w14:textId="77777777" w:rsidR="00D80636" w:rsidRDefault="00D80636" w:rsidP="00E2331B">
            <w:pPr>
              <w:jc w:val="both"/>
            </w:pPr>
            <w:del w:id="1878" w:author="Uzivatel" w:date="2018-11-13T08:58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5EDA31D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3B80376" w14:textId="77777777" w:rsidR="00D80636" w:rsidRDefault="00D80636" w:rsidP="00E2331B">
            <w:pPr>
              <w:jc w:val="both"/>
            </w:pPr>
            <w:del w:id="1879" w:author="Uzivatel" w:date="2018-11-13T08:58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7569C2B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55F182D" w14:textId="77777777" w:rsidR="00D80636" w:rsidRDefault="00D80636" w:rsidP="00E2331B">
            <w:pPr>
              <w:jc w:val="both"/>
            </w:pPr>
            <w:del w:id="1880" w:author="Uzivatel" w:date="2018-11-13T08:58:00Z">
              <w:r w:rsidDel="00A608FA">
                <w:delText>N</w:delText>
              </w:r>
            </w:del>
          </w:p>
        </w:tc>
      </w:tr>
      <w:tr w:rsidR="00D80636" w14:paraId="4B83E670" w14:textId="77777777" w:rsidTr="00E2331B">
        <w:tc>
          <w:tcPr>
            <w:tcW w:w="6060" w:type="dxa"/>
            <w:gridSpan w:val="5"/>
            <w:shd w:val="clear" w:color="auto" w:fill="F7CAAC"/>
          </w:tcPr>
          <w:p w14:paraId="24F7C48E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503C4FF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34D431B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2BD6249E" w14:textId="77777777" w:rsidTr="00E2331B">
        <w:tc>
          <w:tcPr>
            <w:tcW w:w="6060" w:type="dxa"/>
            <w:gridSpan w:val="5"/>
          </w:tcPr>
          <w:p w14:paraId="1E2C2FEE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20377DC0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0BE002C0" w14:textId="77777777" w:rsidR="00D80636" w:rsidRDefault="00D80636" w:rsidP="00E2331B">
            <w:pPr>
              <w:jc w:val="both"/>
            </w:pPr>
          </w:p>
        </w:tc>
      </w:tr>
      <w:tr w:rsidR="00D80636" w14:paraId="3F77EEBC" w14:textId="77777777" w:rsidTr="00E2331B">
        <w:tc>
          <w:tcPr>
            <w:tcW w:w="9859" w:type="dxa"/>
            <w:gridSpan w:val="11"/>
            <w:shd w:val="clear" w:color="auto" w:fill="F7CAAC"/>
          </w:tcPr>
          <w:p w14:paraId="514782F6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008C6A19" w14:textId="77777777" w:rsidTr="00E2331B">
        <w:trPr>
          <w:trHeight w:val="328"/>
        </w:trPr>
        <w:tc>
          <w:tcPr>
            <w:tcW w:w="9859" w:type="dxa"/>
            <w:gridSpan w:val="11"/>
            <w:tcBorders>
              <w:top w:val="nil"/>
            </w:tcBorders>
          </w:tcPr>
          <w:p w14:paraId="770E7431" w14:textId="77777777" w:rsidR="00D80636" w:rsidRDefault="00D80636" w:rsidP="00FC2968">
            <w:pPr>
              <w:jc w:val="both"/>
            </w:pPr>
            <w:r w:rsidRPr="00300A0A">
              <w:t>Projektování bezpečnostních systémů</w:t>
            </w:r>
            <w:r w:rsidR="00FC2968">
              <w:t xml:space="preserve"> – garant, přednášející </w:t>
            </w:r>
            <w:r w:rsidR="00441102">
              <w:t>(100 %)</w:t>
            </w:r>
            <w:r w:rsidR="009B7C84">
              <w:t>, vede cvičení (100%).</w:t>
            </w:r>
          </w:p>
        </w:tc>
      </w:tr>
      <w:tr w:rsidR="00D80636" w14:paraId="11B0CACB" w14:textId="77777777" w:rsidTr="00E2331B">
        <w:tc>
          <w:tcPr>
            <w:tcW w:w="9859" w:type="dxa"/>
            <w:gridSpan w:val="11"/>
            <w:shd w:val="clear" w:color="auto" w:fill="F7CAAC"/>
          </w:tcPr>
          <w:p w14:paraId="25CF02F2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68B2369E" w14:textId="77777777" w:rsidTr="00E2331B">
        <w:trPr>
          <w:trHeight w:val="748"/>
        </w:trPr>
        <w:tc>
          <w:tcPr>
            <w:tcW w:w="9859" w:type="dxa"/>
            <w:gridSpan w:val="11"/>
          </w:tcPr>
          <w:p w14:paraId="46609AA9" w14:textId="77777777" w:rsidR="00D80636" w:rsidRDefault="00D80636" w:rsidP="00E2331B">
            <w:pPr>
              <w:pStyle w:val="Zkladntext"/>
              <w:ind w:left="1247" w:hanging="1247"/>
              <w:rPr>
                <w:b/>
                <w:sz w:val="20"/>
              </w:rPr>
            </w:pPr>
            <w:r>
              <w:rPr>
                <w:sz w:val="20"/>
              </w:rPr>
              <w:t>1989</w:t>
            </w:r>
            <w:r>
              <w:rPr>
                <w:sz w:val="20"/>
                <w:lang w:val="sk-SK"/>
              </w:rPr>
              <w:t xml:space="preserve"> </w:t>
            </w:r>
            <w:r>
              <w:rPr>
                <w:sz w:val="20"/>
              </w:rPr>
              <w:t>- 1993     VVTŠ Liptovský Mikuláš, Fakulta spojovací,  Telekomunikační systémy</w:t>
            </w:r>
          </w:p>
          <w:p w14:paraId="031A1D7A" w14:textId="77777777" w:rsidR="00D80636" w:rsidRDefault="00D80636" w:rsidP="00E2331B">
            <w:pPr>
              <w:pStyle w:val="Zkladntext"/>
              <w:ind w:left="1247" w:hanging="1247"/>
              <w:rPr>
                <w:b/>
                <w:sz w:val="20"/>
              </w:rPr>
            </w:pPr>
            <w:r>
              <w:rPr>
                <w:sz w:val="20"/>
              </w:rPr>
              <w:t>1993</w:t>
            </w:r>
            <w:r>
              <w:rPr>
                <w:sz w:val="20"/>
                <w:lang w:val="sk-SK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z w:val="20"/>
                <w:lang w:val="sk-SK"/>
              </w:rPr>
              <w:t xml:space="preserve"> </w:t>
            </w:r>
            <w:r>
              <w:rPr>
                <w:sz w:val="20"/>
              </w:rPr>
              <w:t xml:space="preserve">1994     </w:t>
            </w:r>
            <w:r w:rsidRPr="00AF3C9C">
              <w:rPr>
                <w:sz w:val="20"/>
              </w:rPr>
              <w:t>Vojenská akademie v</w:t>
            </w:r>
            <w:r>
              <w:rPr>
                <w:sz w:val="20"/>
              </w:rPr>
              <w:t> </w:t>
            </w:r>
            <w:r w:rsidRPr="00AF3C9C">
              <w:rPr>
                <w:sz w:val="20"/>
              </w:rPr>
              <w:t>Brně</w:t>
            </w:r>
            <w:r>
              <w:rPr>
                <w:sz w:val="20"/>
              </w:rPr>
              <w:t xml:space="preserve">, Fakulta letectva a PVO, Speciální komunikační systémy, (Ing.) </w:t>
            </w:r>
          </w:p>
          <w:p w14:paraId="1BE98579" w14:textId="77777777" w:rsidR="00D80636" w:rsidRPr="00822882" w:rsidRDefault="00D80636" w:rsidP="00E2331B">
            <w:pPr>
              <w:pStyle w:val="Zkladntext"/>
              <w:ind w:left="1247" w:hanging="1247"/>
              <w:rPr>
                <w:b/>
              </w:rPr>
            </w:pPr>
            <w:r>
              <w:rPr>
                <w:sz w:val="20"/>
              </w:rPr>
              <w:t>2001</w:t>
            </w:r>
            <w:r>
              <w:rPr>
                <w:sz w:val="20"/>
                <w:lang w:val="sk-SK"/>
              </w:rPr>
              <w:t xml:space="preserve"> </w:t>
            </w:r>
            <w:r>
              <w:rPr>
                <w:sz w:val="20"/>
              </w:rPr>
              <w:t xml:space="preserve">- 2007     </w:t>
            </w:r>
            <w:r w:rsidRPr="00AF3C9C">
              <w:rPr>
                <w:sz w:val="20"/>
              </w:rPr>
              <w:t>Vojenská akademie v</w:t>
            </w:r>
            <w:r>
              <w:rPr>
                <w:sz w:val="20"/>
              </w:rPr>
              <w:t> </w:t>
            </w:r>
            <w:r w:rsidRPr="00AF3C9C">
              <w:rPr>
                <w:sz w:val="20"/>
              </w:rPr>
              <w:t>Brně</w:t>
            </w:r>
            <w:r>
              <w:rPr>
                <w:sz w:val="20"/>
              </w:rPr>
              <w:t>, Univerzita obrany, doktorské studium, Teorie obrany státu,  (Ph.D.)</w:t>
            </w:r>
          </w:p>
        </w:tc>
      </w:tr>
      <w:tr w:rsidR="00D80636" w14:paraId="78005BFF" w14:textId="77777777" w:rsidTr="00E2331B">
        <w:tc>
          <w:tcPr>
            <w:tcW w:w="9859" w:type="dxa"/>
            <w:gridSpan w:val="11"/>
            <w:shd w:val="clear" w:color="auto" w:fill="F7CAAC"/>
          </w:tcPr>
          <w:p w14:paraId="17E63D1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76C17DB4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5BC83202" w14:textId="77777777" w:rsidTr="00E2331B">
        <w:trPr>
          <w:trHeight w:val="1090"/>
        </w:trPr>
        <w:tc>
          <w:tcPr>
            <w:tcW w:w="9859" w:type="dxa"/>
            <w:gridSpan w:val="11"/>
          </w:tcPr>
          <w:p w14:paraId="40D63E59" w14:textId="77777777" w:rsidR="00D80636" w:rsidRDefault="00D80636" w:rsidP="00E2331B">
            <w:pPr>
              <w:pStyle w:val="Zkladntext"/>
              <w:ind w:left="1247" w:hanging="1247"/>
              <w:rPr>
                <w:b/>
                <w:sz w:val="20"/>
              </w:rPr>
            </w:pPr>
            <w:r w:rsidRPr="00AF3C9C">
              <w:rPr>
                <w:sz w:val="20"/>
              </w:rPr>
              <w:t>1997</w:t>
            </w:r>
            <w:r>
              <w:rPr>
                <w:sz w:val="20"/>
                <w:lang w:val="sk-SK"/>
              </w:rPr>
              <w:t xml:space="preserve"> </w:t>
            </w:r>
            <w:r w:rsidRPr="00AF3C9C">
              <w:rPr>
                <w:sz w:val="20"/>
              </w:rPr>
              <w:t>-</w:t>
            </w:r>
            <w:r>
              <w:rPr>
                <w:sz w:val="20"/>
                <w:lang w:val="sk-SK"/>
              </w:rPr>
              <w:t xml:space="preserve"> </w:t>
            </w:r>
            <w:r w:rsidRPr="00AF3C9C">
              <w:rPr>
                <w:sz w:val="20"/>
              </w:rPr>
              <w:t>2001      Vojenská akademie v Brně, Katedra řízení komunikačních systémů, odborný asistent</w:t>
            </w:r>
          </w:p>
          <w:p w14:paraId="7622A7C8" w14:textId="77777777" w:rsidR="00D80636" w:rsidRPr="00AF3C9C" w:rsidRDefault="00D80636" w:rsidP="00E2331B">
            <w:pPr>
              <w:pStyle w:val="Zkladntext"/>
              <w:ind w:left="1247" w:hanging="1247"/>
              <w:rPr>
                <w:b/>
                <w:sz w:val="20"/>
              </w:rPr>
            </w:pPr>
            <w:r w:rsidRPr="00AF3C9C">
              <w:rPr>
                <w:sz w:val="20"/>
              </w:rPr>
              <w:t>2001</w:t>
            </w:r>
            <w:r>
              <w:rPr>
                <w:sz w:val="20"/>
                <w:lang w:val="sk-SK"/>
              </w:rPr>
              <w:t xml:space="preserve"> </w:t>
            </w:r>
            <w:r w:rsidRPr="00AF3C9C">
              <w:rPr>
                <w:sz w:val="20"/>
              </w:rPr>
              <w:t>-</w:t>
            </w:r>
            <w:r>
              <w:rPr>
                <w:sz w:val="20"/>
                <w:lang w:val="sk-SK"/>
              </w:rPr>
              <w:t xml:space="preserve"> </w:t>
            </w:r>
            <w:r w:rsidRPr="00AF3C9C">
              <w:rPr>
                <w:sz w:val="20"/>
              </w:rPr>
              <w:t>2003      VTÚPV Vyškov, výzkumný a vývojový pracovník</w:t>
            </w:r>
          </w:p>
          <w:p w14:paraId="2A8BA07D" w14:textId="77777777" w:rsidR="00D80636" w:rsidRPr="00AF3C9C" w:rsidRDefault="00D80636" w:rsidP="00E2331B">
            <w:pPr>
              <w:pStyle w:val="Zkladntext"/>
              <w:ind w:left="1247" w:hanging="1247"/>
              <w:rPr>
                <w:b/>
                <w:sz w:val="20"/>
              </w:rPr>
            </w:pPr>
            <w:r w:rsidRPr="00AF3C9C">
              <w:rPr>
                <w:sz w:val="20"/>
              </w:rPr>
              <w:t>2003</w:t>
            </w:r>
            <w:r>
              <w:rPr>
                <w:sz w:val="20"/>
                <w:lang w:val="sk-SK"/>
              </w:rPr>
              <w:t xml:space="preserve"> </w:t>
            </w:r>
            <w:r w:rsidRPr="00AF3C9C">
              <w:rPr>
                <w:sz w:val="20"/>
              </w:rPr>
              <w:t>-</w:t>
            </w:r>
            <w:r>
              <w:rPr>
                <w:sz w:val="20"/>
                <w:lang w:val="sk-SK"/>
              </w:rPr>
              <w:t xml:space="preserve"> </w:t>
            </w:r>
            <w:r w:rsidRPr="00AF3C9C">
              <w:rPr>
                <w:sz w:val="20"/>
              </w:rPr>
              <w:t>2007      Univerzita obrany, Ústav strategických studií, vedoucí skupiny, zástupce ředitele ústavu</w:t>
            </w:r>
          </w:p>
          <w:p w14:paraId="4998A690" w14:textId="77777777" w:rsidR="00D80636" w:rsidRPr="00AF3C9C" w:rsidRDefault="00D80636" w:rsidP="00E2331B">
            <w:pPr>
              <w:pStyle w:val="Zkladntext"/>
              <w:ind w:left="1247" w:hanging="1247"/>
              <w:rPr>
                <w:b/>
                <w:sz w:val="20"/>
              </w:rPr>
            </w:pPr>
            <w:r w:rsidRPr="00AF3C9C">
              <w:rPr>
                <w:sz w:val="20"/>
              </w:rPr>
              <w:t>2007</w:t>
            </w:r>
            <w:r>
              <w:rPr>
                <w:sz w:val="20"/>
                <w:lang w:val="sk-SK"/>
              </w:rPr>
              <w:t xml:space="preserve"> </w:t>
            </w:r>
            <w:r w:rsidRPr="00AF3C9C">
              <w:rPr>
                <w:sz w:val="20"/>
              </w:rPr>
              <w:t>-</w:t>
            </w:r>
            <w:r>
              <w:rPr>
                <w:sz w:val="20"/>
                <w:lang w:val="sk-SK"/>
              </w:rPr>
              <w:t xml:space="preserve"> </w:t>
            </w:r>
            <w:r w:rsidRPr="00AF3C9C">
              <w:rPr>
                <w:sz w:val="20"/>
              </w:rPr>
              <w:t>2008      Krajské vojenské velitelství Zlín, zpravodajský náčelník</w:t>
            </w:r>
          </w:p>
          <w:p w14:paraId="003AC346" w14:textId="77777777" w:rsidR="00D80636" w:rsidRPr="00AF3C9C" w:rsidRDefault="00D80636" w:rsidP="00E2331B">
            <w:pPr>
              <w:pStyle w:val="Zkladntext"/>
              <w:ind w:left="1247" w:hanging="1247"/>
              <w:rPr>
                <w:b/>
                <w:sz w:val="20"/>
              </w:rPr>
            </w:pPr>
            <w:r w:rsidRPr="00AF3C9C">
              <w:rPr>
                <w:sz w:val="20"/>
              </w:rPr>
              <w:t>2008</w:t>
            </w:r>
            <w:r>
              <w:rPr>
                <w:sz w:val="20"/>
                <w:lang w:val="sk-SK"/>
              </w:rPr>
              <w:t xml:space="preserve"> </w:t>
            </w:r>
            <w:r w:rsidRPr="00AF3C9C">
              <w:rPr>
                <w:sz w:val="20"/>
              </w:rPr>
              <w:t>-</w:t>
            </w:r>
            <w:r>
              <w:rPr>
                <w:sz w:val="20"/>
                <w:lang w:val="sk-SK"/>
              </w:rPr>
              <w:t xml:space="preserve"> </w:t>
            </w:r>
            <w:r w:rsidRPr="00AF3C9C">
              <w:rPr>
                <w:sz w:val="20"/>
              </w:rPr>
              <w:t>2009      Univerzita obrany, Ústav strategických a obranných studií, vedoucí oddělení</w:t>
            </w:r>
          </w:p>
          <w:p w14:paraId="6962098D" w14:textId="77777777" w:rsidR="00D80636" w:rsidRDefault="00D80636" w:rsidP="00E2331B">
            <w:pPr>
              <w:jc w:val="both"/>
            </w:pPr>
            <w:r w:rsidRPr="00AF3C9C">
              <w:t>2010</w:t>
            </w:r>
            <w:r>
              <w:t xml:space="preserve"> </w:t>
            </w:r>
            <w:r w:rsidRPr="00AF3C9C">
              <w:t>-</w:t>
            </w:r>
            <w:r>
              <w:t xml:space="preserve"> 2014</w:t>
            </w:r>
            <w:r w:rsidRPr="00AF3C9C">
              <w:t xml:space="preserve">  Univerzita Tomáše Bati ve Zlíně, Fakulta aplikované informatiky, Ústav bezpečnostního inženýrství, odborný asistent, tajemník ústavu</w:t>
            </w:r>
            <w:r>
              <w:t>.</w:t>
            </w:r>
          </w:p>
          <w:p w14:paraId="71155E1B" w14:textId="77777777" w:rsidR="00D80636" w:rsidRPr="00080943" w:rsidRDefault="00D80636" w:rsidP="00E2331B">
            <w:pPr>
              <w:jc w:val="both"/>
            </w:pPr>
            <w:r w:rsidRPr="00AF3C9C">
              <w:t>201</w:t>
            </w:r>
            <w:r>
              <w:t xml:space="preserve">5 </w:t>
            </w:r>
            <w:r w:rsidRPr="00AF3C9C">
              <w:t>-</w:t>
            </w:r>
            <w:r>
              <w:t xml:space="preserve"> dosud</w:t>
            </w:r>
            <w:r w:rsidRPr="00AF3C9C">
              <w:t xml:space="preserve">  Univerzita Tomáše Bati ve Zlíně, Fakulta aplikované informatiky, Ústav bezpečnostního inženýrství, </w:t>
            </w:r>
            <w:r>
              <w:t>ředitel ústavu</w:t>
            </w:r>
            <w:r w:rsidRPr="00AF3C9C">
              <w:t>.</w:t>
            </w:r>
          </w:p>
        </w:tc>
      </w:tr>
      <w:tr w:rsidR="00D80636" w14:paraId="122FE81A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2A336ED7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22174D27" w14:textId="77777777" w:rsidTr="00E2331B">
        <w:trPr>
          <w:trHeight w:val="444"/>
        </w:trPr>
        <w:tc>
          <w:tcPr>
            <w:tcW w:w="9859" w:type="dxa"/>
            <w:gridSpan w:val="11"/>
          </w:tcPr>
          <w:p w14:paraId="52E7F78C" w14:textId="77777777" w:rsidR="00D80636" w:rsidRDefault="00D80636" w:rsidP="00E2331B">
            <w:pPr>
              <w:jc w:val="both"/>
            </w:pPr>
            <w:r>
              <w:t xml:space="preserve">Od roku 2010 vedoucí úspěšně obhájených 23 bakalářských a 64 diplomových prací. </w:t>
            </w:r>
          </w:p>
          <w:p w14:paraId="2810A85A" w14:textId="77777777" w:rsidR="00D80636" w:rsidRDefault="00D80636" w:rsidP="00E2331B">
            <w:pPr>
              <w:jc w:val="both"/>
            </w:pPr>
            <w:r>
              <w:t>Konzultant 6 studentů doktorského studijního programu.</w:t>
            </w:r>
          </w:p>
        </w:tc>
      </w:tr>
      <w:tr w:rsidR="00D80636" w14:paraId="7222DD6E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2F79D71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205FF4CF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1C3F6D50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8514DC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43AC2481" w14:textId="77777777" w:rsidTr="00E2331B">
        <w:trPr>
          <w:cantSplit/>
        </w:trPr>
        <w:tc>
          <w:tcPr>
            <w:tcW w:w="3347" w:type="dxa"/>
            <w:gridSpan w:val="2"/>
          </w:tcPr>
          <w:p w14:paraId="3E95BFFE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11F35702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3F5D9223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03BC1B37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626CBFEE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010BFB16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43602B2A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3E013478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4F46A919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64D20530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681DEBDC" w14:textId="77777777" w:rsidR="00D80636" w:rsidRPr="00991419" w:rsidRDefault="00D80636" w:rsidP="00E2331B">
            <w:pPr>
              <w:pStyle w:val="Citt"/>
              <w:rPr>
                <w:i w:val="0"/>
              </w:rPr>
            </w:pPr>
            <w:r w:rsidRPr="00991419">
              <w:rPr>
                <w:i w:val="0"/>
              </w:rPr>
              <w:t>10</w:t>
            </w:r>
          </w:p>
        </w:tc>
        <w:tc>
          <w:tcPr>
            <w:tcW w:w="693" w:type="dxa"/>
            <w:vMerge w:val="restart"/>
          </w:tcPr>
          <w:p w14:paraId="5EEE4690" w14:textId="77777777" w:rsidR="00D80636" w:rsidRPr="003B5737" w:rsidRDefault="00D80636" w:rsidP="00E2331B">
            <w:pPr>
              <w:jc w:val="both"/>
            </w:pPr>
            <w:r>
              <w:t>11</w:t>
            </w:r>
          </w:p>
        </w:tc>
        <w:tc>
          <w:tcPr>
            <w:tcW w:w="694" w:type="dxa"/>
            <w:vMerge w:val="restart"/>
          </w:tcPr>
          <w:p w14:paraId="7615F4E0" w14:textId="77777777" w:rsidR="00D80636" w:rsidRPr="003B5737" w:rsidRDefault="00D80636" w:rsidP="00E2331B">
            <w:pPr>
              <w:jc w:val="both"/>
            </w:pPr>
            <w:r>
              <w:t>25</w:t>
            </w:r>
          </w:p>
        </w:tc>
      </w:tr>
      <w:tr w:rsidR="00D80636" w14:paraId="4DDA5A3C" w14:textId="77777777" w:rsidTr="00E2331B">
        <w:trPr>
          <w:trHeight w:val="205"/>
        </w:trPr>
        <w:tc>
          <w:tcPr>
            <w:tcW w:w="3347" w:type="dxa"/>
            <w:gridSpan w:val="2"/>
          </w:tcPr>
          <w:p w14:paraId="5B64B26A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411D6346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1F765B4F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1A99A83D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13D7EB07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5D602E3A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2BEC57DC" w14:textId="77777777" w:rsidTr="00E2331B">
        <w:tc>
          <w:tcPr>
            <w:tcW w:w="9859" w:type="dxa"/>
            <w:gridSpan w:val="11"/>
            <w:shd w:val="clear" w:color="auto" w:fill="F7CAAC"/>
          </w:tcPr>
          <w:p w14:paraId="4CC4909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7DBA96A0" w14:textId="77777777" w:rsidTr="00E2331B">
        <w:trPr>
          <w:trHeight w:val="1403"/>
        </w:trPr>
        <w:tc>
          <w:tcPr>
            <w:tcW w:w="9859" w:type="dxa"/>
            <w:gridSpan w:val="11"/>
          </w:tcPr>
          <w:p w14:paraId="24F36CB0" w14:textId="77777777" w:rsidR="00D80636" w:rsidRPr="00FC2513" w:rsidRDefault="00D80636" w:rsidP="00E2331B">
            <w:pPr>
              <w:jc w:val="both"/>
              <w:rPr>
                <w:color w:val="000000" w:themeColor="text1"/>
              </w:rPr>
            </w:pPr>
            <w:r w:rsidRPr="00864487">
              <w:rPr>
                <w:b/>
                <w:color w:val="000000" w:themeColor="text1"/>
                <w:lang w:val="en-US"/>
              </w:rPr>
              <w:t>VALOUCH, J.</w:t>
            </w:r>
            <w:r>
              <w:rPr>
                <w:b/>
                <w:caps/>
              </w:rPr>
              <w:t xml:space="preserve"> (100 %).</w:t>
            </w:r>
            <w:r w:rsidRPr="00FC2513">
              <w:rPr>
                <w:color w:val="000000" w:themeColor="text1"/>
              </w:rPr>
              <w:t xml:space="preserve"> </w:t>
            </w:r>
            <w:r w:rsidRPr="00BE3DC5">
              <w:rPr>
                <w:i/>
                <w:color w:val="000000" w:themeColor="text1"/>
              </w:rPr>
              <w:t>Bezpečnost výrobků. In: Teorie bezpečnosti I</w:t>
            </w:r>
            <w:r w:rsidRPr="00FC2513">
              <w:rPr>
                <w:color w:val="000000" w:themeColor="text1"/>
              </w:rPr>
              <w:t>. Zlín: Radim Bačuvčík - VeRBuM, 2017, s. 178-189. ISBN 978-80-87500-89-7.</w:t>
            </w:r>
          </w:p>
          <w:p w14:paraId="299D66A5" w14:textId="77777777" w:rsidR="00D80636" w:rsidRPr="00FC2513" w:rsidRDefault="00D80636" w:rsidP="00E2331B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864487">
              <w:rPr>
                <w:b/>
                <w:color w:val="000000" w:themeColor="text1"/>
                <w:shd w:val="clear" w:color="auto" w:fill="FFFFFF"/>
              </w:rPr>
              <w:t>VALOUCH, J.</w:t>
            </w:r>
            <w:r>
              <w:rPr>
                <w:b/>
                <w:caps/>
              </w:rPr>
              <w:t xml:space="preserve"> (100 %).</w:t>
            </w:r>
            <w:r w:rsidRPr="00FC2513">
              <w:rPr>
                <w:color w:val="000000" w:themeColor="text1"/>
                <w:shd w:val="clear" w:color="auto" w:fill="FFFFFF"/>
              </w:rPr>
              <w:t xml:space="preserve"> Measurement of Radiated Electromagnetic Interference of Alarm Systems. In  </w:t>
            </w:r>
            <w:r w:rsidRPr="00BE3DC5">
              <w:rPr>
                <w:i/>
                <w:color w:val="000000" w:themeColor="text1"/>
                <w:shd w:val="clear" w:color="auto" w:fill="FFFFFF"/>
              </w:rPr>
              <w:t>Sensors &amp; Transducers Journal</w:t>
            </w:r>
            <w:r w:rsidRPr="00FC2513">
              <w:rPr>
                <w:color w:val="000000" w:themeColor="text1"/>
                <w:shd w:val="clear" w:color="auto" w:fill="FFFFFF"/>
              </w:rPr>
              <w:t>, Vol. 205, Issue 10, October 2016. Barcelona, Spain: IFSA Publishing, S.L.,2016. ISSN: 2306-8515 (Print).  ISSN</w:t>
            </w:r>
            <w:r>
              <w:rPr>
                <w:color w:val="000000" w:themeColor="text1"/>
                <w:shd w:val="clear" w:color="auto" w:fill="FFFFFF"/>
              </w:rPr>
              <w:t xml:space="preserve"> 1726-5479 (Online). pp. 38-44.</w:t>
            </w:r>
          </w:p>
          <w:p w14:paraId="16777F17" w14:textId="77777777" w:rsidR="00D80636" w:rsidRPr="00FC2513" w:rsidRDefault="00D80636" w:rsidP="00E2331B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864487">
              <w:rPr>
                <w:b/>
                <w:color w:val="000000" w:themeColor="text1"/>
                <w:shd w:val="clear" w:color="auto" w:fill="FFFFFF"/>
              </w:rPr>
              <w:t>VALOUCH, J.</w:t>
            </w:r>
            <w:r>
              <w:rPr>
                <w:b/>
                <w:caps/>
              </w:rPr>
              <w:t xml:space="preserve"> (100 %).</w:t>
            </w:r>
            <w:r w:rsidRPr="00FC2513">
              <w:rPr>
                <w:color w:val="000000" w:themeColor="text1"/>
                <w:shd w:val="clear" w:color="auto" w:fill="FFFFFF"/>
              </w:rPr>
              <w:t xml:space="preserve"> Electromagnetic Devices for Stopping Vehicles. In  </w:t>
            </w:r>
            <w:r w:rsidRPr="00BE3DC5">
              <w:rPr>
                <w:i/>
                <w:color w:val="000000" w:themeColor="text1"/>
                <w:shd w:val="clear" w:color="auto" w:fill="FFFFFF"/>
              </w:rPr>
              <w:t>Sensors &amp; Transducers Journal</w:t>
            </w:r>
            <w:r w:rsidRPr="00FC2513">
              <w:rPr>
                <w:color w:val="000000" w:themeColor="text1"/>
                <w:shd w:val="clear" w:color="auto" w:fill="FFFFFF"/>
              </w:rPr>
              <w:t>, Vol. 205, Issue 10, October 2016. Barcelona, Spain: IFSA Publishing, S.L.,2016. ISSN: 2306-8515 (Print).  ISSN 1726-5479 (Online). pp. 33-37.</w:t>
            </w:r>
          </w:p>
          <w:p w14:paraId="01536336" w14:textId="77777777" w:rsidR="00D80636" w:rsidRPr="00FC2513" w:rsidRDefault="00D80636" w:rsidP="00E2331B">
            <w:pPr>
              <w:jc w:val="both"/>
              <w:rPr>
                <w:bCs/>
                <w:color w:val="000000" w:themeColor="text1"/>
                <w:lang w:val="en-US"/>
              </w:rPr>
            </w:pPr>
            <w:r w:rsidRPr="00864487">
              <w:rPr>
                <w:b/>
                <w:bCs/>
                <w:color w:val="000000" w:themeColor="text1"/>
                <w:lang w:val="en-US"/>
              </w:rPr>
              <w:t>VALOUCH, J. (80</w:t>
            </w:r>
            <w:r>
              <w:rPr>
                <w:b/>
                <w:bCs/>
                <w:color w:val="000000" w:themeColor="text1"/>
                <w:lang w:val="en-US"/>
              </w:rPr>
              <w:t xml:space="preserve"> %)</w:t>
            </w:r>
            <w:r w:rsidRPr="00FC2513">
              <w:rPr>
                <w:bCs/>
                <w:color w:val="000000" w:themeColor="text1"/>
                <w:lang w:val="en-US"/>
              </w:rPr>
              <w:t xml:space="preserve"> and S. KOVÁŘ. The Configuration of Alarm Systems during the Measurement of Electromagnetic Interference - The Analysis of the Requirements of Legislation and Technical Standards.  In: </w:t>
            </w:r>
            <w:r w:rsidRPr="00BE3DC5">
              <w:rPr>
                <w:bCs/>
                <w:i/>
                <w:color w:val="000000" w:themeColor="text1"/>
                <w:lang w:val="en-US"/>
              </w:rPr>
              <w:t>The Tenth International Conference on Emerging Security Information, Systems and Technologies (SECURWARE) 2016</w:t>
            </w:r>
            <w:r w:rsidRPr="00FC2513">
              <w:rPr>
                <w:bCs/>
                <w:color w:val="000000" w:themeColor="text1"/>
                <w:lang w:val="en-US"/>
              </w:rPr>
              <w:t>. Nice, France, 2016. pp. 136-140. ISBN: 978-1-61208-493-0. 5 p.</w:t>
            </w:r>
          </w:p>
          <w:p w14:paraId="7711B786" w14:textId="77777777" w:rsidR="00D80636" w:rsidRPr="00C660F8" w:rsidRDefault="00D80636" w:rsidP="00E2331B">
            <w:pPr>
              <w:jc w:val="both"/>
              <w:rPr>
                <w:bCs/>
                <w:color w:val="000000" w:themeColor="text1"/>
              </w:rPr>
            </w:pPr>
            <w:r w:rsidRPr="00864487">
              <w:rPr>
                <w:b/>
                <w:bCs/>
                <w:color w:val="000000" w:themeColor="text1"/>
              </w:rPr>
              <w:t>VALOUCH, J.</w:t>
            </w:r>
            <w:r>
              <w:rPr>
                <w:b/>
                <w:caps/>
              </w:rPr>
              <w:t xml:space="preserve"> (100 %).</w:t>
            </w:r>
            <w:r w:rsidRPr="00FC2513">
              <w:rPr>
                <w:bCs/>
                <w:color w:val="000000" w:themeColor="text1"/>
              </w:rPr>
              <w:t xml:space="preserve"> Bezpečnostní technologie, systémy a management V. 1. vyd. ed. Luděk LUKÁŠ. Zlín: VeRBuM, 2015. ISBN 978-80-87500-67-5</w:t>
            </w:r>
            <w:r w:rsidRPr="00FC2513">
              <w:rPr>
                <w:bCs/>
                <w:i/>
                <w:color w:val="000000" w:themeColor="text1"/>
              </w:rPr>
              <w:t>. Zřizování poplachových zabezpečovacích a tísňových systémů.</w:t>
            </w:r>
            <w:r>
              <w:rPr>
                <w:bCs/>
                <w:color w:val="000000" w:themeColor="text1"/>
              </w:rPr>
              <w:t xml:space="preserve"> s. 228-249.</w:t>
            </w:r>
          </w:p>
        </w:tc>
      </w:tr>
      <w:tr w:rsidR="00D80636" w14:paraId="53A62582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7A3162BF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057FED4A" w14:textId="77777777" w:rsidTr="00E2331B">
        <w:trPr>
          <w:trHeight w:val="328"/>
        </w:trPr>
        <w:tc>
          <w:tcPr>
            <w:tcW w:w="9859" w:type="dxa"/>
            <w:gridSpan w:val="11"/>
          </w:tcPr>
          <w:p w14:paraId="27F9CA43" w14:textId="77777777" w:rsidR="00D80636" w:rsidRDefault="00D80636" w:rsidP="00E2331B">
            <w:pPr>
              <w:rPr>
                <w:lang w:val="sk-SK"/>
              </w:rPr>
            </w:pPr>
            <w:r w:rsidRPr="000A419A">
              <w:rPr>
                <w:lang w:val="sk-SK"/>
              </w:rPr>
              <w:t xml:space="preserve">2002- 2003 zástupce ČR při RTO NATO SCI - 132 Task Group High Power Microwave Threat to </w:t>
            </w:r>
            <w:r>
              <w:rPr>
                <w:lang w:val="sk-SK"/>
              </w:rPr>
              <w:t xml:space="preserve"> </w:t>
            </w:r>
          </w:p>
          <w:p w14:paraId="34D1449B" w14:textId="77777777" w:rsidR="00D80636" w:rsidRDefault="00D80636" w:rsidP="00E2331B">
            <w:pPr>
              <w:ind w:left="322"/>
              <w:rPr>
                <w:lang w:val="sk-SK"/>
              </w:rPr>
            </w:pPr>
            <w:r>
              <w:rPr>
                <w:lang w:val="sk-SK"/>
              </w:rPr>
              <w:t xml:space="preserve">        </w:t>
            </w:r>
            <w:r w:rsidRPr="000A419A">
              <w:rPr>
                <w:lang w:val="sk-SK"/>
              </w:rPr>
              <w:t>Infrast</w:t>
            </w:r>
            <w:r>
              <w:rPr>
                <w:lang w:val="sk-SK"/>
              </w:rPr>
              <w:t>ructure and Military Equippment – série</w:t>
            </w:r>
            <w:r w:rsidRPr="000A419A">
              <w:rPr>
                <w:lang w:val="sk-SK"/>
              </w:rPr>
              <w:t xml:space="preserve"> pracovní</w:t>
            </w:r>
            <w:r>
              <w:rPr>
                <w:lang w:val="sk-SK"/>
              </w:rPr>
              <w:t>ch</w:t>
            </w:r>
            <w:r w:rsidRPr="000A419A">
              <w:rPr>
                <w:lang w:val="sk-SK"/>
              </w:rPr>
              <w:t xml:space="preserve"> pobyt</w:t>
            </w:r>
            <w:r>
              <w:rPr>
                <w:lang w:val="sk-SK"/>
              </w:rPr>
              <w:t>ů v celkové délce 3 měsíců</w:t>
            </w:r>
            <w:r w:rsidRPr="000A419A">
              <w:rPr>
                <w:lang w:val="sk-SK"/>
              </w:rPr>
              <w:t>.</w:t>
            </w:r>
          </w:p>
          <w:p w14:paraId="5B41C719" w14:textId="77777777" w:rsidR="00D80636" w:rsidRPr="003232CF" w:rsidRDefault="00D80636" w:rsidP="00E2331B">
            <w:pPr>
              <w:rPr>
                <w:lang w:val="sk-SK"/>
              </w:rPr>
            </w:pPr>
            <w:r>
              <w:rPr>
                <w:lang w:val="sk-SK"/>
              </w:rPr>
              <w:t>2</w:t>
            </w:r>
            <w:r w:rsidRPr="000A419A">
              <w:rPr>
                <w:lang w:val="sk-SK"/>
              </w:rPr>
              <w:t>009 - Headquartes ALTHEA (EUFOR) Sarajevo, Bosna a Hercegovina- pracovní pobyt</w:t>
            </w:r>
            <w:r>
              <w:rPr>
                <w:lang w:val="sk-SK"/>
              </w:rPr>
              <w:t>y v celkové délce 3 měsíců</w:t>
            </w:r>
            <w:r w:rsidRPr="000A419A">
              <w:rPr>
                <w:lang w:val="sk-SK"/>
              </w:rPr>
              <w:t>.</w:t>
            </w:r>
          </w:p>
        </w:tc>
      </w:tr>
      <w:tr w:rsidR="00D80636" w14:paraId="1079F1CC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17BEF63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13F97182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6384388E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627A7F7E" w14:textId="77777777" w:rsidR="00D80636" w:rsidRDefault="00D80636" w:rsidP="00E2331B">
            <w:pPr>
              <w:jc w:val="both"/>
            </w:pPr>
            <w:r>
              <w:t>27. 6. 2018</w:t>
            </w:r>
          </w:p>
        </w:tc>
      </w:tr>
    </w:tbl>
    <w:p w14:paraId="313DDD9A" w14:textId="77777777" w:rsidR="00B32421" w:rsidRDefault="00B32421"/>
    <w:p w14:paraId="2D6B2328" w14:textId="77777777" w:rsidR="00B32421" w:rsidRDefault="00B3242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D80636" w14:paraId="175B9657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02307094" w14:textId="77777777" w:rsidR="00D80636" w:rsidRDefault="00D80636" w:rsidP="00E2331B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564147E5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FA3406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24EA9420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5B61E815" w14:textId="77777777" w:rsidTr="00E2331B">
        <w:tc>
          <w:tcPr>
            <w:tcW w:w="2518" w:type="dxa"/>
            <w:shd w:val="clear" w:color="auto" w:fill="F7CAAC"/>
          </w:tcPr>
          <w:p w14:paraId="217005D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619CE74A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7869BFAB" w14:textId="77777777" w:rsidTr="00E2331B">
        <w:tc>
          <w:tcPr>
            <w:tcW w:w="2518" w:type="dxa"/>
            <w:shd w:val="clear" w:color="auto" w:fill="F7CAAC"/>
          </w:tcPr>
          <w:p w14:paraId="5611648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744AE616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00185011" w14:textId="77777777" w:rsidTr="00E2331B">
        <w:tc>
          <w:tcPr>
            <w:tcW w:w="2518" w:type="dxa"/>
            <w:shd w:val="clear" w:color="auto" w:fill="F7CAAC"/>
          </w:tcPr>
          <w:p w14:paraId="0BEAEFB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4EFA3AC8" w14:textId="77777777" w:rsidR="00D80636" w:rsidRDefault="00D80636" w:rsidP="00E2331B">
            <w:pPr>
              <w:jc w:val="both"/>
            </w:pPr>
            <w:r>
              <w:t xml:space="preserve">Hana </w:t>
            </w:r>
            <w:bookmarkStart w:id="1881" w:name="aVaskova"/>
            <w:r>
              <w:t>Vašková</w:t>
            </w:r>
            <w:bookmarkEnd w:id="1881"/>
          </w:p>
        </w:tc>
        <w:tc>
          <w:tcPr>
            <w:tcW w:w="709" w:type="dxa"/>
            <w:shd w:val="clear" w:color="auto" w:fill="F7CAAC"/>
          </w:tcPr>
          <w:p w14:paraId="70ADF08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5BF278FC" w14:textId="77777777" w:rsidR="00D80636" w:rsidRDefault="00D80636" w:rsidP="00E2331B">
            <w:pPr>
              <w:jc w:val="both"/>
            </w:pPr>
            <w:r>
              <w:t>Mgr. Ph.D.</w:t>
            </w:r>
          </w:p>
        </w:tc>
      </w:tr>
      <w:tr w:rsidR="00D80636" w14:paraId="5F30DA9C" w14:textId="77777777" w:rsidTr="00E2331B">
        <w:tc>
          <w:tcPr>
            <w:tcW w:w="2518" w:type="dxa"/>
            <w:shd w:val="clear" w:color="auto" w:fill="F7CAAC"/>
          </w:tcPr>
          <w:p w14:paraId="3FC43A9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6608CFAE" w14:textId="77777777" w:rsidR="00D80636" w:rsidRDefault="00D80636" w:rsidP="00E2331B">
            <w:pPr>
              <w:jc w:val="both"/>
            </w:pPr>
            <w:r>
              <w:t>1982</w:t>
            </w:r>
          </w:p>
        </w:tc>
        <w:tc>
          <w:tcPr>
            <w:tcW w:w="1721" w:type="dxa"/>
            <w:shd w:val="clear" w:color="auto" w:fill="F7CAAC"/>
          </w:tcPr>
          <w:p w14:paraId="7B14345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51296159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3B88688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B1ECAAC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7521B3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3EA50F6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3EC5D2D6" w14:textId="77777777" w:rsidTr="00E2331B">
        <w:tc>
          <w:tcPr>
            <w:tcW w:w="5068" w:type="dxa"/>
            <w:gridSpan w:val="3"/>
            <w:shd w:val="clear" w:color="auto" w:fill="F7CAAC"/>
          </w:tcPr>
          <w:p w14:paraId="703F8C6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50FB382B" w14:textId="77777777" w:rsidR="00D80636" w:rsidRDefault="00D80636" w:rsidP="00E2331B">
            <w:pPr>
              <w:jc w:val="both"/>
            </w:pPr>
            <w:del w:id="1882" w:author="Uzivatel" w:date="2018-11-13T08:58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50A6AC2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527288A" w14:textId="77777777" w:rsidR="00D80636" w:rsidRDefault="00D80636" w:rsidP="00E2331B">
            <w:pPr>
              <w:jc w:val="both"/>
            </w:pPr>
            <w:del w:id="1883" w:author="Uzivatel" w:date="2018-11-13T08:58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6A4AFDD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9F8F46D" w14:textId="77777777" w:rsidR="00D80636" w:rsidRDefault="00D80636" w:rsidP="00E2331B">
            <w:pPr>
              <w:jc w:val="both"/>
            </w:pPr>
            <w:del w:id="1884" w:author="Uzivatel" w:date="2018-11-13T08:58:00Z">
              <w:r w:rsidDel="00A608FA">
                <w:delText>N</w:delText>
              </w:r>
            </w:del>
          </w:p>
        </w:tc>
      </w:tr>
      <w:tr w:rsidR="00D80636" w14:paraId="68E1422E" w14:textId="77777777" w:rsidTr="00E2331B">
        <w:tc>
          <w:tcPr>
            <w:tcW w:w="6060" w:type="dxa"/>
            <w:gridSpan w:val="5"/>
            <w:shd w:val="clear" w:color="auto" w:fill="F7CAAC"/>
          </w:tcPr>
          <w:p w14:paraId="46364265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A9DF0B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08275B2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21E40F7B" w14:textId="77777777" w:rsidTr="00E2331B">
        <w:tc>
          <w:tcPr>
            <w:tcW w:w="6060" w:type="dxa"/>
            <w:gridSpan w:val="5"/>
          </w:tcPr>
          <w:p w14:paraId="24B4DC71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4979ACF2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5BECAE35" w14:textId="77777777" w:rsidR="00D80636" w:rsidRDefault="00D80636" w:rsidP="00E2331B">
            <w:pPr>
              <w:jc w:val="both"/>
            </w:pPr>
          </w:p>
        </w:tc>
      </w:tr>
      <w:tr w:rsidR="00D80636" w14:paraId="445F8BBA" w14:textId="77777777" w:rsidTr="00E2331B">
        <w:tc>
          <w:tcPr>
            <w:tcW w:w="9859" w:type="dxa"/>
            <w:gridSpan w:val="11"/>
            <w:shd w:val="clear" w:color="auto" w:fill="F7CAAC"/>
          </w:tcPr>
          <w:p w14:paraId="4532AE8F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6F8B6223" w14:textId="77777777" w:rsidTr="00E2331B">
        <w:trPr>
          <w:trHeight w:val="282"/>
        </w:trPr>
        <w:tc>
          <w:tcPr>
            <w:tcW w:w="9859" w:type="dxa"/>
            <w:gridSpan w:val="11"/>
            <w:tcBorders>
              <w:top w:val="nil"/>
            </w:tcBorders>
          </w:tcPr>
          <w:p w14:paraId="20802801" w14:textId="77777777" w:rsidR="00D80636" w:rsidRDefault="00D80636" w:rsidP="009B7C84">
            <w:pPr>
              <w:jc w:val="both"/>
            </w:pPr>
            <w:r>
              <w:t>Fyzika v bezpečnostních techno</w:t>
            </w:r>
            <w:r w:rsidR="00FC2968">
              <w:t xml:space="preserve">logiích – garant, přednášející </w:t>
            </w:r>
            <w:r w:rsidR="00441102">
              <w:t>(100 %)</w:t>
            </w:r>
            <w:r w:rsidR="009B7C84">
              <w:t>, vede semináře (100%).</w:t>
            </w:r>
          </w:p>
        </w:tc>
      </w:tr>
      <w:tr w:rsidR="00D80636" w14:paraId="3D02C165" w14:textId="77777777" w:rsidTr="00E2331B">
        <w:tc>
          <w:tcPr>
            <w:tcW w:w="9859" w:type="dxa"/>
            <w:gridSpan w:val="11"/>
            <w:shd w:val="clear" w:color="auto" w:fill="F7CAAC"/>
          </w:tcPr>
          <w:p w14:paraId="5140C642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7235F598" w14:textId="77777777" w:rsidTr="00E2331B">
        <w:trPr>
          <w:trHeight w:val="743"/>
        </w:trPr>
        <w:tc>
          <w:tcPr>
            <w:tcW w:w="9859" w:type="dxa"/>
            <w:gridSpan w:val="11"/>
          </w:tcPr>
          <w:p w14:paraId="2DC21D5A" w14:textId="77777777" w:rsidR="00D80636" w:rsidRDefault="00D80636" w:rsidP="00E2331B">
            <w:pPr>
              <w:jc w:val="both"/>
            </w:pPr>
            <w:r>
              <w:t>2002 – 2008: MU v Brně, Přírodovědecká fakulta, obor „Fyzika se zaměřením na vzdělávání“ a „Matematika se zaměřením na vzdělávání“, (Mgr.)</w:t>
            </w:r>
          </w:p>
          <w:p w14:paraId="0AECE17C" w14:textId="77777777" w:rsidR="00D80636" w:rsidRPr="009D3BE2" w:rsidRDefault="00D80636" w:rsidP="00E2331B">
            <w:pPr>
              <w:jc w:val="both"/>
            </w:pPr>
            <w:r>
              <w:t xml:space="preserve">2008 – 2015: </w:t>
            </w:r>
            <w:r w:rsidRPr="009D3BE2">
              <w:t>UTB ve Zlíně, Fakulta aplikované informatiky, obor „</w:t>
            </w:r>
            <w:r>
              <w:t>Automatické řízení a informatika</w:t>
            </w:r>
            <w:r w:rsidRPr="009D3BE2">
              <w:t>“, (Ph.D.)</w:t>
            </w:r>
          </w:p>
          <w:p w14:paraId="3C931914" w14:textId="77777777" w:rsidR="00D80636" w:rsidRPr="00822882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01560E26" w14:textId="77777777" w:rsidTr="00E2331B">
        <w:tc>
          <w:tcPr>
            <w:tcW w:w="9859" w:type="dxa"/>
            <w:gridSpan w:val="11"/>
            <w:shd w:val="clear" w:color="auto" w:fill="F7CAAC"/>
          </w:tcPr>
          <w:p w14:paraId="1B1BC68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139CCC4B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21FAE8F6" w14:textId="77777777" w:rsidTr="00E2331B">
        <w:trPr>
          <w:trHeight w:val="765"/>
        </w:trPr>
        <w:tc>
          <w:tcPr>
            <w:tcW w:w="9859" w:type="dxa"/>
            <w:gridSpan w:val="11"/>
          </w:tcPr>
          <w:p w14:paraId="5D69846C" w14:textId="77777777" w:rsidR="00D80636" w:rsidRDefault="00D80636" w:rsidP="00E2331B">
            <w:pPr>
              <w:jc w:val="both"/>
            </w:pPr>
            <w:r w:rsidRPr="00F30D5F">
              <w:t>2008</w:t>
            </w:r>
            <w:r>
              <w:t xml:space="preserve"> </w:t>
            </w:r>
            <w:r w:rsidRPr="00F30D5F">
              <w:t>-</w:t>
            </w:r>
            <w:r>
              <w:t xml:space="preserve"> </w:t>
            </w:r>
            <w:r w:rsidRPr="00F30D5F">
              <w:t xml:space="preserve">2009: </w:t>
            </w:r>
            <w:r w:rsidRPr="009D3BE2">
              <w:t>UTB ve Zlíně, Fakulta aplikované informatiky,</w:t>
            </w:r>
            <w:r w:rsidRPr="00F30D5F">
              <w:t xml:space="preserve"> Ústav elektrotechniky a měření, externí vyučující</w:t>
            </w:r>
          </w:p>
          <w:p w14:paraId="3409FB0D" w14:textId="77777777" w:rsidR="00D80636" w:rsidRPr="00F30D5F" w:rsidRDefault="00D80636" w:rsidP="00E2331B">
            <w:pPr>
              <w:jc w:val="both"/>
            </w:pPr>
            <w:r w:rsidRPr="00F30D5F">
              <w:t>2009</w:t>
            </w:r>
            <w:r>
              <w:t xml:space="preserve"> </w:t>
            </w:r>
            <w:r w:rsidRPr="00F30D5F">
              <w:t>-</w:t>
            </w:r>
            <w:r>
              <w:t xml:space="preserve"> </w:t>
            </w:r>
            <w:r w:rsidRPr="00F30D5F">
              <w:t xml:space="preserve">2015: </w:t>
            </w:r>
            <w:r w:rsidRPr="009D3BE2">
              <w:t>UTB ve Zlíně,</w:t>
            </w:r>
            <w:r w:rsidRPr="00F30D5F">
              <w:t xml:space="preserve"> Fakulta aplikované informatiky, Ústav elektroniky a měření, asistent</w:t>
            </w:r>
          </w:p>
          <w:p w14:paraId="7DF10287" w14:textId="77777777" w:rsidR="00D80636" w:rsidRPr="00080943" w:rsidRDefault="00D80636" w:rsidP="00E2331B">
            <w:pPr>
              <w:jc w:val="both"/>
            </w:pPr>
            <w:r w:rsidRPr="00F30D5F">
              <w:t>2015</w:t>
            </w:r>
            <w:r>
              <w:t xml:space="preserve"> </w:t>
            </w:r>
            <w:r w:rsidRPr="00F30D5F">
              <w:t>-</w:t>
            </w:r>
            <w:r>
              <w:t xml:space="preserve"> </w:t>
            </w:r>
            <w:r w:rsidRPr="00F30D5F">
              <w:t xml:space="preserve">dosud: </w:t>
            </w:r>
            <w:r w:rsidRPr="009D3BE2">
              <w:t>UTB ve Zlíně,</w:t>
            </w:r>
            <w:r w:rsidRPr="00F30D5F">
              <w:t xml:space="preserve"> Fakulta aplikované informatiky, Ústav elektroniky a měření, odborný asistent</w:t>
            </w:r>
          </w:p>
        </w:tc>
      </w:tr>
      <w:tr w:rsidR="00D80636" w14:paraId="5AD6A824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31C7D8D8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4A8537D2" w14:textId="77777777" w:rsidTr="00E2331B">
        <w:trPr>
          <w:trHeight w:val="388"/>
        </w:trPr>
        <w:tc>
          <w:tcPr>
            <w:tcW w:w="9859" w:type="dxa"/>
            <w:gridSpan w:val="11"/>
          </w:tcPr>
          <w:p w14:paraId="77FD4677" w14:textId="77777777" w:rsidR="00D80636" w:rsidRDefault="00D80636" w:rsidP="00E2331B">
            <w:pPr>
              <w:jc w:val="both"/>
            </w:pPr>
            <w:r>
              <w:t xml:space="preserve">Od roku 2011 vedoucí úspěšně obhájených 12 bakalářských a 10 diplomových prací. </w:t>
            </w:r>
          </w:p>
        </w:tc>
      </w:tr>
      <w:tr w:rsidR="00D80636" w14:paraId="435817EC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3BB3F0A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16E54F9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0BEB57E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F455EF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3C50F701" w14:textId="77777777" w:rsidTr="00E2331B">
        <w:trPr>
          <w:cantSplit/>
        </w:trPr>
        <w:tc>
          <w:tcPr>
            <w:tcW w:w="3347" w:type="dxa"/>
            <w:gridSpan w:val="2"/>
          </w:tcPr>
          <w:p w14:paraId="259A8071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333E425F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76850FC0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69BA1F66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24538691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335E1B7A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398CB6AA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0920B97C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47786E89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72356937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06124EF5" w14:textId="77777777" w:rsidR="00D80636" w:rsidRPr="003B5737" w:rsidRDefault="00D80636" w:rsidP="00E2331B">
            <w:pPr>
              <w:jc w:val="both"/>
            </w:pPr>
            <w:r>
              <w:t>43</w:t>
            </w:r>
          </w:p>
        </w:tc>
        <w:tc>
          <w:tcPr>
            <w:tcW w:w="693" w:type="dxa"/>
            <w:vMerge w:val="restart"/>
          </w:tcPr>
          <w:p w14:paraId="076BB6BE" w14:textId="77777777" w:rsidR="00D80636" w:rsidRPr="003B5737" w:rsidRDefault="00D80636" w:rsidP="00E2331B">
            <w:pPr>
              <w:jc w:val="both"/>
            </w:pPr>
            <w:r>
              <w:t>76</w:t>
            </w:r>
          </w:p>
        </w:tc>
        <w:tc>
          <w:tcPr>
            <w:tcW w:w="694" w:type="dxa"/>
            <w:vMerge w:val="restart"/>
          </w:tcPr>
          <w:p w14:paraId="4A4E512B" w14:textId="77777777" w:rsidR="00D80636" w:rsidRPr="003B5737" w:rsidRDefault="00FA6B1B" w:rsidP="00E2331B">
            <w:pPr>
              <w:jc w:val="both"/>
            </w:pPr>
            <w:r>
              <w:t>neevid</w:t>
            </w:r>
          </w:p>
        </w:tc>
      </w:tr>
      <w:tr w:rsidR="00D80636" w14:paraId="36297116" w14:textId="77777777" w:rsidTr="00E2331B">
        <w:trPr>
          <w:trHeight w:val="205"/>
        </w:trPr>
        <w:tc>
          <w:tcPr>
            <w:tcW w:w="3347" w:type="dxa"/>
            <w:gridSpan w:val="2"/>
          </w:tcPr>
          <w:p w14:paraId="66485BA4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00F09227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2823810A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751A302D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08B727FF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7586243F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3F689620" w14:textId="77777777" w:rsidTr="00E2331B">
        <w:tc>
          <w:tcPr>
            <w:tcW w:w="9859" w:type="dxa"/>
            <w:gridSpan w:val="11"/>
            <w:shd w:val="clear" w:color="auto" w:fill="F7CAAC"/>
          </w:tcPr>
          <w:p w14:paraId="6EE4178E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2AA12393" w14:textId="77777777" w:rsidTr="00E2331B">
        <w:trPr>
          <w:trHeight w:val="2347"/>
        </w:trPr>
        <w:tc>
          <w:tcPr>
            <w:tcW w:w="9859" w:type="dxa"/>
            <w:gridSpan w:val="11"/>
          </w:tcPr>
          <w:p w14:paraId="2A542710" w14:textId="77777777" w:rsidR="00D80636" w:rsidRPr="00DB13F3" w:rsidRDefault="00D80636" w:rsidP="00E2331B">
            <w:pPr>
              <w:jc w:val="both"/>
              <w:rPr>
                <w:rFonts w:eastAsiaTheme="minorEastAsia"/>
              </w:rPr>
            </w:pPr>
            <w:r w:rsidRPr="00A63594">
              <w:rPr>
                <w:b/>
                <w:bCs/>
                <w:caps/>
              </w:rPr>
              <w:t>Vašková</w:t>
            </w:r>
            <w:r w:rsidRPr="00A63594">
              <w:rPr>
                <w:b/>
                <w:caps/>
              </w:rPr>
              <w:t xml:space="preserve">, </w:t>
            </w:r>
            <w:r w:rsidRPr="00A63594">
              <w:rPr>
                <w:b/>
                <w:bCs/>
                <w:caps/>
              </w:rPr>
              <w:t xml:space="preserve">H </w:t>
            </w:r>
            <w:r w:rsidRPr="00A63594">
              <w:rPr>
                <w:b/>
                <w:caps/>
              </w:rPr>
              <w:t>(95</w:t>
            </w:r>
            <w:r>
              <w:rPr>
                <w:b/>
                <w:caps/>
              </w:rPr>
              <w:t xml:space="preserve"> %)</w:t>
            </w:r>
            <w:r>
              <w:rPr>
                <w:caps/>
              </w:rPr>
              <w:t xml:space="preserve"> </w:t>
            </w:r>
            <w:r>
              <w:t>a</w:t>
            </w:r>
            <w:r>
              <w:rPr>
                <w:caps/>
              </w:rPr>
              <w:t xml:space="preserve"> P.</w:t>
            </w:r>
            <w:r w:rsidRPr="00A63594">
              <w:rPr>
                <w:caps/>
              </w:rPr>
              <w:t xml:space="preserve"> </w:t>
            </w:r>
            <w:r w:rsidRPr="00A63594">
              <w:rPr>
                <w:bCs/>
                <w:caps/>
              </w:rPr>
              <w:t>Valášek</w:t>
            </w:r>
            <w:r w:rsidRPr="00E37929">
              <w:t xml:space="preserve">. Authentication of Czech Banknotes using Raman Microscopy. In: </w:t>
            </w:r>
            <w:r w:rsidRPr="00DB13F3">
              <w:rPr>
                <w:i/>
                <w:iCs/>
              </w:rPr>
              <w:t>Tenth International Conference on Emerging Security Information, Systems and Technologies</w:t>
            </w:r>
            <w:r w:rsidRPr="00E37929">
              <w:t>. Wilmington: IARIA XPS Press, 2016, s. 220-224. ISBN 978-1-61208-493-0.</w:t>
            </w:r>
          </w:p>
          <w:p w14:paraId="796B57B1" w14:textId="77777777" w:rsidR="00D80636" w:rsidRPr="00DB13F3" w:rsidRDefault="00D80636" w:rsidP="00E2331B">
            <w:pPr>
              <w:jc w:val="both"/>
              <w:rPr>
                <w:rFonts w:eastAsiaTheme="minorEastAsia"/>
              </w:rPr>
            </w:pPr>
            <w:r w:rsidRPr="00A63594">
              <w:rPr>
                <w:b/>
                <w:bCs/>
                <w:caps/>
              </w:rPr>
              <w:t>Vašková</w:t>
            </w:r>
            <w:r w:rsidRPr="00A63594">
              <w:rPr>
                <w:b/>
                <w:caps/>
              </w:rPr>
              <w:t xml:space="preserve">, </w:t>
            </w:r>
            <w:r w:rsidRPr="00A63594">
              <w:rPr>
                <w:b/>
                <w:bCs/>
                <w:caps/>
              </w:rPr>
              <w:t xml:space="preserve">H. </w:t>
            </w:r>
            <w:r w:rsidRPr="00A63594">
              <w:rPr>
                <w:b/>
                <w:caps/>
              </w:rPr>
              <w:t>(90</w:t>
            </w:r>
            <w:r>
              <w:rPr>
                <w:b/>
                <w:caps/>
              </w:rPr>
              <w:t xml:space="preserve"> %)</w:t>
            </w:r>
            <w:r w:rsidRPr="00A63594">
              <w:rPr>
                <w:caps/>
              </w:rPr>
              <w:t xml:space="preserve">; </w:t>
            </w:r>
            <w:r>
              <w:t>a</w:t>
            </w:r>
            <w:r>
              <w:rPr>
                <w:caps/>
              </w:rPr>
              <w:t xml:space="preserve"> K. </w:t>
            </w:r>
            <w:r w:rsidRPr="00A63594">
              <w:rPr>
                <w:bCs/>
                <w:caps/>
              </w:rPr>
              <w:t>Kolomazník</w:t>
            </w:r>
            <w:r w:rsidRPr="00E37929">
              <w:t xml:space="preserve">. Spectroscopic measurement of trivalent and hexavalent chromium. In </w:t>
            </w:r>
            <w:r w:rsidRPr="00DB13F3">
              <w:rPr>
                <w:i/>
                <w:iCs/>
              </w:rPr>
              <w:t>Proceedings of the 2016 17th International Carpathian Control Conference (ICCC)</w:t>
            </w:r>
            <w:r w:rsidRPr="00E37929">
              <w:t>. Piscataway : IEEE Operations Center, 2016, s. 775. ISBN 978-1-4673-8605-0.</w:t>
            </w:r>
          </w:p>
          <w:p w14:paraId="26101B10" w14:textId="77777777" w:rsidR="00D80636" w:rsidRPr="00DB13F3" w:rsidRDefault="00D80636" w:rsidP="00E2331B">
            <w:pPr>
              <w:jc w:val="both"/>
              <w:rPr>
                <w:rFonts w:eastAsiaTheme="minorEastAsia"/>
              </w:rPr>
            </w:pPr>
            <w:r w:rsidRPr="00A63594">
              <w:rPr>
                <w:bCs/>
                <w:caps/>
              </w:rPr>
              <w:t>Nedvědová</w:t>
            </w:r>
            <w:r w:rsidRPr="00A63594">
              <w:rPr>
                <w:caps/>
              </w:rPr>
              <w:t xml:space="preserve">, </w:t>
            </w:r>
            <w:r w:rsidRPr="00A63594">
              <w:rPr>
                <w:bCs/>
                <w:caps/>
              </w:rPr>
              <w:t>M</w:t>
            </w:r>
            <w:r>
              <w:rPr>
                <w:bCs/>
                <w:caps/>
              </w:rPr>
              <w:t>.</w:t>
            </w:r>
            <w:r>
              <w:rPr>
                <w:caps/>
              </w:rPr>
              <w:t>,</w:t>
            </w:r>
            <w:r w:rsidRPr="00A63594">
              <w:rPr>
                <w:caps/>
              </w:rPr>
              <w:t xml:space="preserve"> </w:t>
            </w:r>
            <w:r>
              <w:rPr>
                <w:caps/>
              </w:rPr>
              <w:t xml:space="preserve">V. </w:t>
            </w:r>
            <w:r w:rsidRPr="00A63594">
              <w:rPr>
                <w:bCs/>
                <w:caps/>
              </w:rPr>
              <w:t>Křesálek</w:t>
            </w:r>
            <w:r w:rsidRPr="00A63594">
              <w:rPr>
                <w:caps/>
              </w:rPr>
              <w:t xml:space="preserve">, </w:t>
            </w:r>
            <w:r w:rsidRPr="000220FF">
              <w:rPr>
                <w:b/>
                <w:bCs/>
                <w:caps/>
              </w:rPr>
              <w:t>H.</w:t>
            </w:r>
            <w:r w:rsidRPr="00A63594">
              <w:rPr>
                <w:caps/>
              </w:rPr>
              <w:t xml:space="preserve"> </w:t>
            </w:r>
            <w:r w:rsidRPr="00A63594">
              <w:rPr>
                <w:b/>
                <w:bCs/>
                <w:caps/>
              </w:rPr>
              <w:t xml:space="preserve">Vašková </w:t>
            </w:r>
            <w:r w:rsidRPr="00A63594">
              <w:rPr>
                <w:b/>
                <w:caps/>
              </w:rPr>
              <w:t>(15</w:t>
            </w:r>
            <w:r>
              <w:rPr>
                <w:b/>
                <w:caps/>
              </w:rPr>
              <w:t xml:space="preserve"> %) </w:t>
            </w:r>
            <w:r>
              <w:t>a</w:t>
            </w:r>
            <w:r>
              <w:rPr>
                <w:caps/>
              </w:rPr>
              <w:t xml:space="preserve"> I.</w:t>
            </w:r>
            <w:r w:rsidRPr="00A63594">
              <w:rPr>
                <w:caps/>
              </w:rPr>
              <w:t xml:space="preserve"> </w:t>
            </w:r>
            <w:r w:rsidRPr="00A63594">
              <w:rPr>
                <w:bCs/>
                <w:caps/>
              </w:rPr>
              <w:t>Provazník</w:t>
            </w:r>
            <w:r w:rsidRPr="00DC6070">
              <w:t xml:space="preserve">. Studying the Kinetics of n-Butyl-Cyanoacrylate Tissue Adhesive and Its Oily Mixtures. </w:t>
            </w:r>
            <w:r w:rsidRPr="00DB13F3">
              <w:rPr>
                <w:i/>
                <w:iCs/>
              </w:rPr>
              <w:t>Journal of Infrared Millimeter and Terahertz Waves</w:t>
            </w:r>
            <w:r w:rsidRPr="00DC6070">
              <w:t xml:space="preserve">, </w:t>
            </w:r>
            <w:r>
              <w:t xml:space="preserve">Springer Nature, </w:t>
            </w:r>
            <w:r w:rsidRPr="00DC6070">
              <w:t>2016, roč. 37, č. 10, s. 1043-1054. ISSN 1866-6892.</w:t>
            </w:r>
          </w:p>
          <w:p w14:paraId="52EAEEBB" w14:textId="77777777" w:rsidR="00D80636" w:rsidRPr="00DB13F3" w:rsidRDefault="00D80636" w:rsidP="00E2331B">
            <w:pPr>
              <w:jc w:val="both"/>
              <w:rPr>
                <w:rFonts w:eastAsiaTheme="minorEastAsia"/>
              </w:rPr>
            </w:pPr>
            <w:r w:rsidRPr="00A63594">
              <w:rPr>
                <w:b/>
                <w:bCs/>
                <w:caps/>
              </w:rPr>
              <w:t>Vašková</w:t>
            </w:r>
            <w:r w:rsidRPr="00A63594">
              <w:rPr>
                <w:b/>
                <w:caps/>
              </w:rPr>
              <w:t xml:space="preserve">, </w:t>
            </w:r>
            <w:r w:rsidRPr="00A63594">
              <w:rPr>
                <w:b/>
                <w:bCs/>
                <w:caps/>
              </w:rPr>
              <w:t xml:space="preserve">H. </w:t>
            </w:r>
            <w:r w:rsidRPr="00A63594">
              <w:rPr>
                <w:b/>
                <w:caps/>
              </w:rPr>
              <w:t>(60</w:t>
            </w:r>
            <w:r>
              <w:rPr>
                <w:b/>
                <w:caps/>
              </w:rPr>
              <w:t xml:space="preserve"> %)</w:t>
            </w:r>
            <w:r>
              <w:rPr>
                <w:caps/>
              </w:rPr>
              <w:t xml:space="preserve"> </w:t>
            </w:r>
            <w:r>
              <w:t>a</w:t>
            </w:r>
            <w:r>
              <w:rPr>
                <w:caps/>
              </w:rPr>
              <w:t xml:space="preserve"> M.</w:t>
            </w:r>
            <w:r w:rsidRPr="00A63594">
              <w:rPr>
                <w:caps/>
              </w:rPr>
              <w:t xml:space="preserve"> </w:t>
            </w:r>
            <w:r w:rsidRPr="00A63594">
              <w:rPr>
                <w:bCs/>
                <w:caps/>
              </w:rPr>
              <w:t>Bučková</w:t>
            </w:r>
            <w:r w:rsidRPr="00A63594">
              <w:rPr>
                <w:caps/>
              </w:rPr>
              <w:t xml:space="preserve">, </w:t>
            </w:r>
            <w:r w:rsidRPr="00A63594">
              <w:rPr>
                <w:bCs/>
                <w:caps/>
              </w:rPr>
              <w:t>M</w:t>
            </w:r>
            <w:r w:rsidRPr="00DC6070">
              <w:t xml:space="preserve">. Thermal degradation of vegetable oils: spectroscopic measurement and analysis. In </w:t>
            </w:r>
            <w:r w:rsidRPr="00DB13F3">
              <w:rPr>
                <w:i/>
                <w:iCs/>
              </w:rPr>
              <w:t>Procedia Engineering</w:t>
            </w:r>
            <w:r w:rsidRPr="00DC6070">
              <w:t>. Amsterdam: Elsevier BV, 2015, s. 630-635. ISSN 1877-7058.</w:t>
            </w:r>
          </w:p>
          <w:p w14:paraId="19D5656F" w14:textId="77777777" w:rsidR="00D80636" w:rsidRPr="003B5737" w:rsidRDefault="00D80636" w:rsidP="00E2331B">
            <w:pPr>
              <w:jc w:val="both"/>
            </w:pPr>
            <w:r w:rsidRPr="00A63594">
              <w:rPr>
                <w:b/>
                <w:caps/>
              </w:rPr>
              <w:t>Vašková, H.</w:t>
            </w:r>
            <w:r>
              <w:rPr>
                <w:b/>
                <w:caps/>
              </w:rPr>
              <w:t xml:space="preserve"> </w:t>
            </w:r>
            <w:r w:rsidRPr="000220FF">
              <w:rPr>
                <w:b/>
                <w:caps/>
              </w:rPr>
              <w:t>(100 %).</w:t>
            </w:r>
            <w:r w:rsidRPr="00DB13F3">
              <w:t xml:space="preserve"> Spectroscopic Determination of Methanol Content in Alcoholic Drinks. International Journal of Biology and Biomedical Engineering, North Atlantic University Union NAUN, 2014, vol. 8, s. 27-34.  ISSN:1998-4510.</w:t>
            </w:r>
          </w:p>
        </w:tc>
      </w:tr>
      <w:tr w:rsidR="00D80636" w14:paraId="2DDA12D9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02DE867D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5E9AA129" w14:textId="77777777" w:rsidTr="00E2331B">
        <w:trPr>
          <w:trHeight w:val="284"/>
        </w:trPr>
        <w:tc>
          <w:tcPr>
            <w:tcW w:w="9859" w:type="dxa"/>
            <w:gridSpan w:val="11"/>
          </w:tcPr>
          <w:p w14:paraId="2211D379" w14:textId="77777777" w:rsidR="00D80636" w:rsidRPr="009D3BE2" w:rsidRDefault="00D80636" w:rsidP="00E2331B">
            <w:pPr>
              <w:rPr>
                <w:lang w:val="sk-SK"/>
              </w:rPr>
            </w:pPr>
            <w:r>
              <w:rPr>
                <w:lang w:val="sk-SK"/>
              </w:rPr>
              <w:t>07 – 08/2018: Slovenská technická univerzita v Bratislavě, Slovenská republika</w:t>
            </w:r>
            <w:r w:rsidRPr="009D3BE2">
              <w:rPr>
                <w:lang w:val="sk-SK"/>
              </w:rPr>
              <w:t xml:space="preserve"> (</w:t>
            </w:r>
            <w:r>
              <w:rPr>
                <w:lang w:val="sk-SK"/>
              </w:rPr>
              <w:t>1</w:t>
            </w:r>
            <w:r w:rsidRPr="009D3BE2">
              <w:rPr>
                <w:lang w:val="sk-SK"/>
              </w:rPr>
              <w:t>-měsíční</w:t>
            </w:r>
            <w:r>
              <w:rPr>
                <w:lang w:val="sk-SK"/>
              </w:rPr>
              <w:t xml:space="preserve"> odborný pobyt</w:t>
            </w:r>
            <w:r w:rsidRPr="009D3BE2">
              <w:rPr>
                <w:lang w:val="sk-SK"/>
              </w:rPr>
              <w:t>);</w:t>
            </w:r>
          </w:p>
          <w:p w14:paraId="20EA7BC3" w14:textId="77777777" w:rsidR="00D80636" w:rsidRPr="003232CF" w:rsidRDefault="00D80636" w:rsidP="00E2331B">
            <w:pPr>
              <w:rPr>
                <w:lang w:val="sk-SK"/>
              </w:rPr>
            </w:pPr>
          </w:p>
        </w:tc>
      </w:tr>
      <w:tr w:rsidR="00D80636" w14:paraId="1C0A0797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D257A02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51C68FF1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98CFC13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40AF317B" w14:textId="77777777" w:rsidR="00D80636" w:rsidRDefault="00D80636" w:rsidP="00E2331B">
            <w:pPr>
              <w:jc w:val="both"/>
            </w:pPr>
            <w:r>
              <w:t>29. 6. 2018</w:t>
            </w:r>
          </w:p>
        </w:tc>
      </w:tr>
    </w:tbl>
    <w:p w14:paraId="47D1DF68" w14:textId="77777777" w:rsidR="00D80636" w:rsidRDefault="00D80636" w:rsidP="00D80636">
      <w:pPr>
        <w:spacing w:after="160" w:line="259" w:lineRule="auto"/>
      </w:pPr>
    </w:p>
    <w:p w14:paraId="5974716C" w14:textId="77777777" w:rsidR="00D80636" w:rsidRDefault="00D80636" w:rsidP="00D8063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B32421" w14:paraId="461C5077" w14:textId="77777777" w:rsidTr="00D61FCE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63301180" w14:textId="77777777" w:rsidR="00B32421" w:rsidRDefault="00B32421" w:rsidP="00FC2968">
            <w:pPr>
              <w:tabs>
                <w:tab w:val="right" w:pos="944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B32421" w14:paraId="7304A7B3" w14:textId="77777777" w:rsidTr="00D61FCE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747AD76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23D6659B" w14:textId="77777777" w:rsidR="00B32421" w:rsidRDefault="00B32421" w:rsidP="00D61FCE">
            <w:pPr>
              <w:jc w:val="both"/>
            </w:pPr>
            <w:r>
              <w:t>Univerzita Tomáše Bati ve Zlíně</w:t>
            </w:r>
          </w:p>
        </w:tc>
      </w:tr>
      <w:tr w:rsidR="00B32421" w14:paraId="05788588" w14:textId="77777777" w:rsidTr="00D61FCE">
        <w:tc>
          <w:tcPr>
            <w:tcW w:w="2518" w:type="dxa"/>
            <w:shd w:val="clear" w:color="auto" w:fill="F7CAAC"/>
          </w:tcPr>
          <w:p w14:paraId="14A2674E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3561D6C1" w14:textId="77777777" w:rsidR="00B32421" w:rsidRDefault="00B32421" w:rsidP="00D61FCE">
            <w:pPr>
              <w:jc w:val="both"/>
            </w:pPr>
            <w:r>
              <w:t>Fakulta aplikované informatiky</w:t>
            </w:r>
          </w:p>
        </w:tc>
      </w:tr>
      <w:tr w:rsidR="00B32421" w14:paraId="0FFD03C7" w14:textId="77777777" w:rsidTr="00D61FCE">
        <w:tc>
          <w:tcPr>
            <w:tcW w:w="2518" w:type="dxa"/>
            <w:shd w:val="clear" w:color="auto" w:fill="F7CAAC"/>
          </w:tcPr>
          <w:p w14:paraId="7BA75698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5DB1FB28" w14:textId="77777777" w:rsidR="00B32421" w:rsidRDefault="00B32421" w:rsidP="00D61FCE">
            <w:pPr>
              <w:jc w:val="both"/>
            </w:pPr>
            <w:r>
              <w:t>Bezpečnostní technologie, systémy a management</w:t>
            </w:r>
          </w:p>
        </w:tc>
      </w:tr>
      <w:tr w:rsidR="00B32421" w14:paraId="78B16A55" w14:textId="77777777" w:rsidTr="00D61FCE">
        <w:tc>
          <w:tcPr>
            <w:tcW w:w="2518" w:type="dxa"/>
            <w:shd w:val="clear" w:color="auto" w:fill="F7CAAC"/>
          </w:tcPr>
          <w:p w14:paraId="78869F63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5F9D9EB6" w14:textId="77777777" w:rsidR="00B32421" w:rsidRDefault="00B32421" w:rsidP="00D61FCE">
            <w:pPr>
              <w:jc w:val="both"/>
            </w:pPr>
            <w:r>
              <w:t xml:space="preserve">Vladimír </w:t>
            </w:r>
            <w:bookmarkStart w:id="1885" w:name="aVasek"/>
            <w:r>
              <w:t>Vašek</w:t>
            </w:r>
            <w:bookmarkEnd w:id="1885"/>
          </w:p>
        </w:tc>
        <w:tc>
          <w:tcPr>
            <w:tcW w:w="709" w:type="dxa"/>
            <w:shd w:val="clear" w:color="auto" w:fill="F7CAAC"/>
          </w:tcPr>
          <w:p w14:paraId="3CDE8ECC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41190A6A" w14:textId="77777777" w:rsidR="00B32421" w:rsidRDefault="00B32421" w:rsidP="00D61FCE">
            <w:pPr>
              <w:jc w:val="both"/>
            </w:pPr>
            <w:r>
              <w:t>Prof. Ing. CSc.</w:t>
            </w:r>
          </w:p>
        </w:tc>
      </w:tr>
      <w:tr w:rsidR="00B32421" w14:paraId="0DD623CA" w14:textId="77777777" w:rsidTr="00D61FCE">
        <w:tc>
          <w:tcPr>
            <w:tcW w:w="2518" w:type="dxa"/>
            <w:shd w:val="clear" w:color="auto" w:fill="F7CAAC"/>
          </w:tcPr>
          <w:p w14:paraId="49493950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19288469" w14:textId="77777777" w:rsidR="00B32421" w:rsidRDefault="00B32421" w:rsidP="00D61FCE">
            <w:pPr>
              <w:jc w:val="both"/>
            </w:pPr>
            <w:r>
              <w:t>1948</w:t>
            </w:r>
          </w:p>
        </w:tc>
        <w:tc>
          <w:tcPr>
            <w:tcW w:w="1721" w:type="dxa"/>
            <w:shd w:val="clear" w:color="auto" w:fill="F7CAAC"/>
          </w:tcPr>
          <w:p w14:paraId="426C7B86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56CB932D" w14:textId="77777777" w:rsidR="00B32421" w:rsidRDefault="00B32421" w:rsidP="00D61FCE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5ADA1AD5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C445662" w14:textId="77777777" w:rsidR="00B32421" w:rsidRDefault="00B32421" w:rsidP="00D61FCE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4B2FB37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15C5282" w14:textId="77777777" w:rsidR="00B32421" w:rsidRDefault="00B32421" w:rsidP="00D61FCE">
            <w:pPr>
              <w:jc w:val="both"/>
            </w:pPr>
            <w:r>
              <w:t>N</w:t>
            </w:r>
          </w:p>
        </w:tc>
      </w:tr>
      <w:tr w:rsidR="00B32421" w14:paraId="4DBED728" w14:textId="77777777" w:rsidTr="00D61FCE">
        <w:tc>
          <w:tcPr>
            <w:tcW w:w="5068" w:type="dxa"/>
            <w:gridSpan w:val="3"/>
            <w:shd w:val="clear" w:color="auto" w:fill="F7CAAC"/>
          </w:tcPr>
          <w:p w14:paraId="6B27B8B3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6DE58D55" w14:textId="77777777" w:rsidR="00B32421" w:rsidRDefault="00B32421" w:rsidP="00D61FCE">
            <w:pPr>
              <w:jc w:val="both"/>
            </w:pPr>
            <w:del w:id="1886" w:author="Uzivatel" w:date="2018-11-13T08:58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1A6BDBB6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6D882E6" w14:textId="77777777" w:rsidR="00B32421" w:rsidRDefault="00B32421" w:rsidP="00D61FCE">
            <w:pPr>
              <w:jc w:val="both"/>
            </w:pPr>
            <w:del w:id="1887" w:author="Uzivatel" w:date="2018-11-13T08:58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2B228AB9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7309486" w14:textId="77777777" w:rsidR="00B32421" w:rsidRDefault="00B32421" w:rsidP="00D61FCE">
            <w:pPr>
              <w:jc w:val="both"/>
            </w:pPr>
            <w:del w:id="1888" w:author="Uzivatel" w:date="2018-11-13T08:58:00Z">
              <w:r w:rsidDel="00A608FA">
                <w:delText>N</w:delText>
              </w:r>
            </w:del>
          </w:p>
        </w:tc>
      </w:tr>
      <w:tr w:rsidR="00B32421" w14:paraId="0732F3B9" w14:textId="77777777" w:rsidTr="00D61FCE">
        <w:tc>
          <w:tcPr>
            <w:tcW w:w="6060" w:type="dxa"/>
            <w:gridSpan w:val="5"/>
            <w:shd w:val="clear" w:color="auto" w:fill="F7CAAC"/>
          </w:tcPr>
          <w:p w14:paraId="2D510AC0" w14:textId="77777777" w:rsidR="00B32421" w:rsidRDefault="00B32421" w:rsidP="00D61FCE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19162CD6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02C2D35B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32421" w14:paraId="1EF05075" w14:textId="77777777" w:rsidTr="00D61FCE">
        <w:tc>
          <w:tcPr>
            <w:tcW w:w="6060" w:type="dxa"/>
            <w:gridSpan w:val="5"/>
          </w:tcPr>
          <w:p w14:paraId="48BCB363" w14:textId="77777777" w:rsidR="00B32421" w:rsidRDefault="00B32421" w:rsidP="00D61FCE">
            <w:pPr>
              <w:jc w:val="both"/>
            </w:pPr>
          </w:p>
        </w:tc>
        <w:tc>
          <w:tcPr>
            <w:tcW w:w="1703" w:type="dxa"/>
            <w:gridSpan w:val="2"/>
          </w:tcPr>
          <w:p w14:paraId="0A3AA9C3" w14:textId="77777777" w:rsidR="00B32421" w:rsidRDefault="00B32421" w:rsidP="00D61FCE">
            <w:pPr>
              <w:jc w:val="both"/>
            </w:pPr>
          </w:p>
        </w:tc>
        <w:tc>
          <w:tcPr>
            <w:tcW w:w="2096" w:type="dxa"/>
            <w:gridSpan w:val="4"/>
          </w:tcPr>
          <w:p w14:paraId="078F4901" w14:textId="77777777" w:rsidR="00B32421" w:rsidRDefault="00B32421" w:rsidP="00D61FCE">
            <w:pPr>
              <w:jc w:val="both"/>
            </w:pPr>
          </w:p>
        </w:tc>
      </w:tr>
      <w:tr w:rsidR="00B32421" w14:paraId="572D53AD" w14:textId="77777777" w:rsidTr="00D61FCE">
        <w:tc>
          <w:tcPr>
            <w:tcW w:w="9859" w:type="dxa"/>
            <w:gridSpan w:val="11"/>
            <w:shd w:val="clear" w:color="auto" w:fill="F7CAAC"/>
          </w:tcPr>
          <w:p w14:paraId="044B489D" w14:textId="77777777" w:rsidR="00B32421" w:rsidRDefault="00B32421" w:rsidP="00D61FCE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32421" w14:paraId="0E78B662" w14:textId="77777777" w:rsidTr="00D61FCE">
        <w:trPr>
          <w:trHeight w:val="180"/>
        </w:trPr>
        <w:tc>
          <w:tcPr>
            <w:tcW w:w="9859" w:type="dxa"/>
            <w:gridSpan w:val="11"/>
            <w:tcBorders>
              <w:top w:val="nil"/>
            </w:tcBorders>
          </w:tcPr>
          <w:p w14:paraId="4890CFD4" w14:textId="77777777" w:rsidR="00B32421" w:rsidRDefault="00FC2968" w:rsidP="00D61FCE">
            <w:pPr>
              <w:rPr>
                <w:ins w:id="1889" w:author="Uzivatel" w:date="2018-11-19T16:02:00Z"/>
              </w:rPr>
            </w:pPr>
            <w:r>
              <w:t>Mikropočítače a PLC – garant, přednášející (30 %)</w:t>
            </w:r>
          </w:p>
          <w:p w14:paraId="00EFE6DF" w14:textId="0626C345" w:rsidR="006F2587" w:rsidRPr="009070BA" w:rsidRDefault="006F2587" w:rsidP="00D61FCE">
            <w:ins w:id="1890" w:author="Uzivatel" w:date="2018-11-19T16:02:00Z">
              <w:r w:rsidRPr="006F2587">
                <w:t>Embedded Systems with Microcomputers</w:t>
              </w:r>
              <w:r>
                <w:t xml:space="preserve"> – garant, přednášející (100 %)</w:t>
              </w:r>
            </w:ins>
          </w:p>
        </w:tc>
      </w:tr>
      <w:tr w:rsidR="00B32421" w14:paraId="487DE916" w14:textId="77777777" w:rsidTr="00D61FCE">
        <w:tc>
          <w:tcPr>
            <w:tcW w:w="9859" w:type="dxa"/>
            <w:gridSpan w:val="11"/>
            <w:shd w:val="clear" w:color="auto" w:fill="F7CAAC"/>
          </w:tcPr>
          <w:p w14:paraId="47F97803" w14:textId="77777777" w:rsidR="00B32421" w:rsidRDefault="00B32421" w:rsidP="00D61FCE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32421" w14:paraId="74F88D83" w14:textId="77777777" w:rsidTr="00D61FCE">
        <w:trPr>
          <w:trHeight w:val="1055"/>
        </w:trPr>
        <w:tc>
          <w:tcPr>
            <w:tcW w:w="9859" w:type="dxa"/>
            <w:gridSpan w:val="11"/>
          </w:tcPr>
          <w:p w14:paraId="2163D8FF" w14:textId="77777777" w:rsidR="00B32421" w:rsidRPr="00BB4B27" w:rsidRDefault="00B32421" w:rsidP="00D61FCE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 xml:space="preserve">1968-1973     </w:t>
            </w:r>
            <w:r w:rsidRPr="00BB4B27">
              <w:rPr>
                <w:lang w:val="pt-BR"/>
              </w:rPr>
              <w:t>Vysoké učení technické v Brně, Fakulta strojní, Automatické řízení</w:t>
            </w:r>
          </w:p>
          <w:p w14:paraId="0E88669D" w14:textId="77777777" w:rsidR="00B32421" w:rsidRPr="00BB4B27" w:rsidRDefault="00B32421" w:rsidP="00D61FCE">
            <w:pPr>
              <w:jc w:val="both"/>
              <w:rPr>
                <w:lang w:val="pt-BR"/>
              </w:rPr>
            </w:pPr>
            <w:r w:rsidRPr="00BB4B27">
              <w:rPr>
                <w:lang w:val="pt-BR"/>
              </w:rPr>
              <w:t>1976-1981</w:t>
            </w:r>
            <w:r>
              <w:rPr>
                <w:lang w:val="pt-BR"/>
              </w:rPr>
              <w:t xml:space="preserve">     </w:t>
            </w:r>
            <w:r w:rsidRPr="00BB4B27">
              <w:rPr>
                <w:lang w:val="pt-BR"/>
              </w:rPr>
              <w:t>Vysoké učení technické v Brně, Fakulta strojní, vědecká aspirantura, Automatické řízení</w:t>
            </w:r>
          </w:p>
          <w:p w14:paraId="21D53C73" w14:textId="77777777" w:rsidR="00B32421" w:rsidRPr="00BB4B27" w:rsidRDefault="00B32421" w:rsidP="00D61FCE">
            <w:pPr>
              <w:ind w:left="1104" w:hanging="1104"/>
              <w:jc w:val="both"/>
              <w:rPr>
                <w:lang w:val="pt-BR"/>
              </w:rPr>
            </w:pPr>
            <w:r w:rsidRPr="00BB4B27">
              <w:rPr>
                <w:lang w:val="pt-BR"/>
              </w:rPr>
              <w:t>1989</w:t>
            </w:r>
            <w:r w:rsidRPr="00BB4B27">
              <w:rPr>
                <w:lang w:val="pt-BR"/>
              </w:rPr>
              <w:tab/>
              <w:t>Vysoké učení technické v Brně, Fakulta strojní, řízení pro jmenování docentem pro obor „Technická kybernetika“.</w:t>
            </w:r>
          </w:p>
          <w:p w14:paraId="0C7CD016" w14:textId="77777777" w:rsidR="00B32421" w:rsidRPr="00BB4B27" w:rsidDel="00C8781B" w:rsidRDefault="00B32421" w:rsidP="00D61FCE">
            <w:pPr>
              <w:ind w:left="1104" w:hanging="1104"/>
              <w:jc w:val="both"/>
              <w:rPr>
                <w:del w:id="1891" w:author="Uzivatel" w:date="2018-11-13T09:02:00Z"/>
                <w:lang w:val="pt-BR"/>
              </w:rPr>
            </w:pPr>
            <w:del w:id="1892" w:author="Uzivatel" w:date="2018-11-13T09:02:00Z">
              <w:r w:rsidRPr="00BB4B27" w:rsidDel="00C8781B">
                <w:rPr>
                  <w:lang w:val="pt-BR"/>
                </w:rPr>
                <w:delText>1994</w:delText>
              </w:r>
              <w:r w:rsidRPr="00BB4B27" w:rsidDel="00C8781B">
                <w:rPr>
                  <w:lang w:val="pt-BR"/>
                </w:rPr>
                <w:tab/>
                <w:delText>Vysoká škola báňská v Ostravě, Fakulta strojní, habilitace pro obor „Automatizace strojů a technologických procesů“.</w:delText>
              </w:r>
            </w:del>
          </w:p>
          <w:p w14:paraId="2B479A56" w14:textId="77777777" w:rsidR="00B32421" w:rsidRPr="00506F48" w:rsidRDefault="00B32421" w:rsidP="00D61FCE">
            <w:pPr>
              <w:ind w:left="1104" w:hanging="1104"/>
              <w:jc w:val="both"/>
              <w:rPr>
                <w:lang w:val="pt-BR"/>
              </w:rPr>
            </w:pPr>
            <w:del w:id="1893" w:author="Uzivatel" w:date="2018-11-13T09:02:00Z">
              <w:r w:rsidDel="00C8781B">
                <w:rPr>
                  <w:lang w:val="pt-BR"/>
                </w:rPr>
                <w:delText xml:space="preserve">2003           </w:delText>
              </w:r>
              <w:r w:rsidRPr="00BB4B27" w:rsidDel="00C8781B">
                <w:rPr>
                  <w:lang w:val="pt-BR"/>
                </w:rPr>
                <w:delText>Vysoká škola báňská - Technická univerzita v Ostravě, Fakulta strojní, jmenovací řízení pr</w:delText>
              </w:r>
              <w:r w:rsidDel="00C8781B">
                <w:rPr>
                  <w:lang w:val="pt-BR"/>
                </w:rPr>
                <w:delText>o obor „Řízení strojů procesů“.</w:delText>
              </w:r>
            </w:del>
          </w:p>
        </w:tc>
      </w:tr>
      <w:tr w:rsidR="00B32421" w14:paraId="54CA367E" w14:textId="77777777" w:rsidTr="00D61FCE">
        <w:tc>
          <w:tcPr>
            <w:tcW w:w="9859" w:type="dxa"/>
            <w:gridSpan w:val="11"/>
            <w:shd w:val="clear" w:color="auto" w:fill="F7CAAC"/>
          </w:tcPr>
          <w:p w14:paraId="7E59C43C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32421" w14:paraId="4F064508" w14:textId="77777777" w:rsidTr="00D61FCE">
        <w:trPr>
          <w:trHeight w:val="3013"/>
        </w:trPr>
        <w:tc>
          <w:tcPr>
            <w:tcW w:w="9859" w:type="dxa"/>
            <w:gridSpan w:val="11"/>
          </w:tcPr>
          <w:p w14:paraId="6C9973FC" w14:textId="77777777" w:rsidR="00B32421" w:rsidRPr="00F723B1" w:rsidRDefault="00B32421" w:rsidP="00D61FCE">
            <w:pPr>
              <w:pStyle w:val="Zkladntext"/>
              <w:widowControl w:val="0"/>
              <w:tabs>
                <w:tab w:val="left" w:pos="1022"/>
              </w:tabs>
              <w:suppressAutoHyphens/>
              <w:ind w:left="1020" w:hanging="1020"/>
              <w:rPr>
                <w:sz w:val="20"/>
                <w:lang w:val="pt-BR"/>
              </w:rPr>
            </w:pPr>
            <w:r w:rsidRPr="00F723B1">
              <w:rPr>
                <w:sz w:val="20"/>
                <w:lang w:val="pt-BR"/>
              </w:rPr>
              <w:t>1973-1986</w:t>
            </w:r>
            <w:r w:rsidRPr="00F723B1">
              <w:rPr>
                <w:sz w:val="20"/>
                <w:lang w:val="pt-BR"/>
              </w:rPr>
              <w:tab/>
              <w:t>Vysoké učení technické v Brně, Fakulta technologická se sídlem ve Zlíně, Katedra gumárenské a plastikářské technologie, odborný asistent.</w:t>
            </w:r>
          </w:p>
          <w:p w14:paraId="5603802F" w14:textId="77777777" w:rsidR="00B32421" w:rsidRPr="00F723B1" w:rsidRDefault="00B32421" w:rsidP="00D61FCE">
            <w:pPr>
              <w:pStyle w:val="Zkladntext"/>
              <w:widowControl w:val="0"/>
              <w:tabs>
                <w:tab w:val="left" w:pos="1022"/>
              </w:tabs>
              <w:suppressAutoHyphens/>
              <w:ind w:left="1020" w:hanging="1020"/>
              <w:rPr>
                <w:sz w:val="20"/>
                <w:lang w:val="pt-BR"/>
              </w:rPr>
            </w:pPr>
            <w:r w:rsidRPr="00F723B1">
              <w:rPr>
                <w:sz w:val="20"/>
                <w:lang w:val="pt-BR"/>
              </w:rPr>
              <w:t>1986-1990</w:t>
            </w:r>
            <w:r w:rsidRPr="00F723B1">
              <w:rPr>
                <w:sz w:val="20"/>
                <w:lang w:val="pt-BR"/>
              </w:rPr>
              <w:tab/>
              <w:t>Vysoké učení technické v Brně, Fakulta technologická se sídlem ve Zlíně, Katedra automatizovaných systémů řízení technologických procesů, odborný asistent, tajemník katedry.</w:t>
            </w:r>
          </w:p>
          <w:p w14:paraId="5F596BCE" w14:textId="77777777" w:rsidR="00B32421" w:rsidRPr="00F723B1" w:rsidRDefault="00B32421" w:rsidP="00D61FCE">
            <w:pPr>
              <w:pStyle w:val="Zkladntext"/>
              <w:widowControl w:val="0"/>
              <w:tabs>
                <w:tab w:val="left" w:pos="1022"/>
              </w:tabs>
              <w:suppressAutoHyphens/>
              <w:ind w:left="1020" w:hanging="1020"/>
              <w:rPr>
                <w:sz w:val="20"/>
                <w:lang w:val="pt-BR"/>
              </w:rPr>
            </w:pPr>
            <w:r w:rsidRPr="00F723B1">
              <w:rPr>
                <w:sz w:val="20"/>
                <w:lang w:val="pt-BR"/>
              </w:rPr>
              <w:t>1987</w:t>
            </w:r>
            <w:r w:rsidRPr="00F723B1">
              <w:rPr>
                <w:sz w:val="20"/>
                <w:lang w:val="pt-BR"/>
              </w:rPr>
              <w:tab/>
              <w:t>Roční stáž ve Výzkumném ústavu kožedělném ve Zlíně.</w:t>
            </w:r>
          </w:p>
          <w:p w14:paraId="0489AAC9" w14:textId="77777777" w:rsidR="00B32421" w:rsidRPr="00F723B1" w:rsidRDefault="00B32421" w:rsidP="00D61FCE">
            <w:pPr>
              <w:pStyle w:val="Zkladntext"/>
              <w:widowControl w:val="0"/>
              <w:tabs>
                <w:tab w:val="left" w:pos="1022"/>
              </w:tabs>
              <w:suppressAutoHyphens/>
              <w:ind w:left="1020" w:hanging="1020"/>
              <w:rPr>
                <w:sz w:val="20"/>
                <w:lang w:val="pt-BR"/>
              </w:rPr>
            </w:pPr>
            <w:r w:rsidRPr="00F723B1">
              <w:rPr>
                <w:sz w:val="20"/>
                <w:lang w:val="pt-BR"/>
              </w:rPr>
              <w:t>1990-2000</w:t>
            </w:r>
            <w:r w:rsidRPr="00F723B1">
              <w:rPr>
                <w:sz w:val="20"/>
                <w:lang w:val="pt-BR"/>
              </w:rPr>
              <w:tab/>
              <w:t>Vysoké učení technické v Brně, Fakulta technologická ve Zlíně, Katedra automatizovaných systémů řízení technologických procesů, docent, vedoucí katedry.</w:t>
            </w:r>
          </w:p>
          <w:p w14:paraId="3069988B" w14:textId="77777777" w:rsidR="00B32421" w:rsidRPr="00F723B1" w:rsidRDefault="00B32421" w:rsidP="00D61FCE">
            <w:pPr>
              <w:pStyle w:val="Zkladntext"/>
              <w:widowControl w:val="0"/>
              <w:tabs>
                <w:tab w:val="left" w:pos="1022"/>
              </w:tabs>
              <w:suppressAutoHyphens/>
              <w:ind w:left="1020" w:hanging="1020"/>
              <w:rPr>
                <w:sz w:val="20"/>
                <w:lang w:val="pt-BR"/>
              </w:rPr>
            </w:pPr>
            <w:r w:rsidRPr="00F723B1">
              <w:rPr>
                <w:sz w:val="20"/>
                <w:lang w:val="pt-BR"/>
              </w:rPr>
              <w:t>2001-2005</w:t>
            </w:r>
            <w:r w:rsidRPr="00F723B1">
              <w:rPr>
                <w:sz w:val="20"/>
                <w:lang w:val="pt-BR"/>
              </w:rPr>
              <w:tab/>
              <w:t>Univerzita Tomáše Bati ve Zlíně, Fakulta technologická, Institut řízení procesů a aplikované informatiky, Ústav automatizace a řídicí techniky, ředitel Institutu řízení procesů a aplikované informatiky a Ústavu automatizace a řídicí techniky.</w:t>
            </w:r>
          </w:p>
          <w:p w14:paraId="5E0DD6D3" w14:textId="77777777" w:rsidR="00B32421" w:rsidRPr="00F723B1" w:rsidRDefault="00B32421" w:rsidP="00D61FCE">
            <w:pPr>
              <w:pStyle w:val="Zkladntext"/>
              <w:widowControl w:val="0"/>
              <w:tabs>
                <w:tab w:val="left" w:pos="1022"/>
              </w:tabs>
              <w:suppressAutoHyphens/>
              <w:ind w:left="1020" w:hanging="1020"/>
              <w:rPr>
                <w:sz w:val="20"/>
              </w:rPr>
            </w:pPr>
            <w:r w:rsidRPr="00F723B1">
              <w:rPr>
                <w:sz w:val="20"/>
                <w:lang w:val="pt-BR"/>
              </w:rPr>
              <w:t>2006-</w:t>
            </w:r>
            <w:r w:rsidRPr="00F723B1">
              <w:rPr>
                <w:sz w:val="20"/>
              </w:rPr>
              <w:t>2014</w:t>
            </w:r>
            <w:r w:rsidRPr="00F723B1">
              <w:rPr>
                <w:sz w:val="20"/>
                <w:lang w:val="pt-BR"/>
              </w:rPr>
              <w:t xml:space="preserve"> </w:t>
            </w:r>
            <w:r w:rsidRPr="00F723B1">
              <w:rPr>
                <w:sz w:val="20"/>
              </w:rPr>
              <w:tab/>
            </w:r>
            <w:r w:rsidRPr="00F723B1">
              <w:rPr>
                <w:sz w:val="20"/>
                <w:lang w:val="pt-BR"/>
              </w:rPr>
              <w:t>Univerzita Tomáše Bati ve Zlíně, Fakulta aplikované informatiky,</w:t>
            </w:r>
            <w:r w:rsidRPr="00F723B1">
              <w:rPr>
                <w:sz w:val="20"/>
              </w:rPr>
              <w:t xml:space="preserve"> děkan</w:t>
            </w:r>
          </w:p>
          <w:p w14:paraId="53F73DAF" w14:textId="77777777" w:rsidR="00B32421" w:rsidRDefault="00B32421" w:rsidP="00D61FCE">
            <w:pPr>
              <w:ind w:left="1104" w:hanging="1104"/>
              <w:jc w:val="both"/>
            </w:pPr>
            <w:r w:rsidRPr="00F723B1">
              <w:t>2014-dosud</w:t>
            </w:r>
            <w:r>
              <w:t xml:space="preserve"> </w:t>
            </w:r>
            <w:r w:rsidRPr="00F723B1">
              <w:t>Univerzita Tomáše Bati ve Zlíně, Fakulta aplikované informatiky, proděkan pro spolupráci s praxí</w:t>
            </w:r>
            <w:r>
              <w:t xml:space="preserve">, ředitel   </w:t>
            </w:r>
            <w:r w:rsidRPr="00F723B1">
              <w:t>UART, ředitel CEBIA-Tech</w:t>
            </w:r>
          </w:p>
        </w:tc>
      </w:tr>
      <w:tr w:rsidR="00B32421" w14:paraId="2B0BCF87" w14:textId="77777777" w:rsidTr="00D61FCE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3E93114F" w14:textId="77777777" w:rsidR="00B32421" w:rsidRDefault="00B32421" w:rsidP="00D61FCE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32421" w14:paraId="331E0E3F" w14:textId="77777777" w:rsidTr="00D61FCE">
        <w:trPr>
          <w:trHeight w:val="1105"/>
        </w:trPr>
        <w:tc>
          <w:tcPr>
            <w:tcW w:w="9859" w:type="dxa"/>
            <w:gridSpan w:val="11"/>
          </w:tcPr>
          <w:p w14:paraId="7F2540FC" w14:textId="77777777" w:rsidR="00B32421" w:rsidRDefault="00B32421" w:rsidP="00D61FCE">
            <w:pPr>
              <w:jc w:val="both"/>
            </w:pPr>
            <w:r>
              <w:t>Diplomové práce                                       65</w:t>
            </w:r>
          </w:p>
          <w:p w14:paraId="533B06AC" w14:textId="77777777" w:rsidR="00B32421" w:rsidRDefault="00B32421" w:rsidP="00D61FCE">
            <w:pPr>
              <w:jc w:val="both"/>
            </w:pPr>
            <w:r>
              <w:t>Školitel od roku 1998</w:t>
            </w:r>
          </w:p>
          <w:p w14:paraId="1A7BC988" w14:textId="77777777" w:rsidR="00B32421" w:rsidRDefault="00B32421" w:rsidP="00D61FCE">
            <w:pPr>
              <w:jc w:val="both"/>
            </w:pPr>
            <w:r>
              <w:t>Vedení studentů DSP  celkem                   42</w:t>
            </w:r>
          </w:p>
          <w:p w14:paraId="19EF201B" w14:textId="77777777" w:rsidR="00B32421" w:rsidRDefault="00B32421" w:rsidP="00D61FCE">
            <w:pPr>
              <w:jc w:val="both"/>
            </w:pPr>
            <w:r>
              <w:t>Z toho úspěšně obhájené                           13</w:t>
            </w:r>
          </w:p>
          <w:p w14:paraId="05AF5A0B" w14:textId="77777777" w:rsidR="00B32421" w:rsidRDefault="00B32421" w:rsidP="00D61FCE">
            <w:pPr>
              <w:jc w:val="both"/>
            </w:pPr>
            <w:r>
              <w:t>Vedení aktuálních studentů DSP                5</w:t>
            </w:r>
          </w:p>
        </w:tc>
      </w:tr>
      <w:tr w:rsidR="00B32421" w14:paraId="3C9F1B90" w14:textId="77777777" w:rsidTr="00D61FCE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23154DD9" w14:textId="77777777" w:rsidR="00B32421" w:rsidRDefault="00B32421" w:rsidP="00D61FCE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035831D6" w14:textId="77777777" w:rsidR="00B32421" w:rsidRDefault="00B32421" w:rsidP="00D61FC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97C9477" w14:textId="77777777" w:rsidR="00B32421" w:rsidRDefault="00B32421" w:rsidP="00D61FC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B587C22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32421" w14:paraId="4001B070" w14:textId="77777777" w:rsidTr="00D61FCE">
        <w:trPr>
          <w:cantSplit/>
        </w:trPr>
        <w:tc>
          <w:tcPr>
            <w:tcW w:w="3347" w:type="dxa"/>
            <w:gridSpan w:val="2"/>
          </w:tcPr>
          <w:p w14:paraId="3EF13CDA" w14:textId="77777777" w:rsidR="00B32421" w:rsidRDefault="00B32421" w:rsidP="00D61FCE">
            <w:pPr>
              <w:jc w:val="both"/>
            </w:pPr>
            <w:r w:rsidRPr="00390ECB">
              <w:rPr>
                <w:lang w:val="pt-BR"/>
              </w:rPr>
              <w:t>Automatizace strojů a technologických procesů</w:t>
            </w:r>
          </w:p>
        </w:tc>
        <w:tc>
          <w:tcPr>
            <w:tcW w:w="2245" w:type="dxa"/>
            <w:gridSpan w:val="2"/>
          </w:tcPr>
          <w:p w14:paraId="47B8535B" w14:textId="77777777" w:rsidR="00B32421" w:rsidRDefault="00B32421" w:rsidP="00D61FCE">
            <w:pPr>
              <w:jc w:val="both"/>
            </w:pPr>
            <w:r>
              <w:t>1994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562B3F0" w14:textId="77777777" w:rsidR="00B32421" w:rsidRDefault="00B32421" w:rsidP="00D61FCE">
            <w:pPr>
              <w:jc w:val="both"/>
            </w:pPr>
            <w:r>
              <w:t>VŠB-TU Ostrava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369DA48D" w14:textId="77777777" w:rsidR="00B32421" w:rsidRDefault="00B32421" w:rsidP="00D61FCE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8BE8F0F" w14:textId="77777777" w:rsidR="00B32421" w:rsidRDefault="00B32421" w:rsidP="00D61FCE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21832A7D" w14:textId="77777777" w:rsidR="00B32421" w:rsidRDefault="00B32421" w:rsidP="00D61FCE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32421" w14:paraId="29CBAF7D" w14:textId="77777777" w:rsidTr="00D61FCE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1BDA86EA" w14:textId="77777777" w:rsidR="00B32421" w:rsidRDefault="00B32421" w:rsidP="00D61FCE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29768AC3" w14:textId="77777777" w:rsidR="00B32421" w:rsidRDefault="00B32421" w:rsidP="00D61FC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43B626D1" w14:textId="77777777" w:rsidR="00B32421" w:rsidRDefault="00B32421" w:rsidP="00D61FC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3DFC00CF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147</w:t>
            </w:r>
          </w:p>
        </w:tc>
        <w:tc>
          <w:tcPr>
            <w:tcW w:w="693" w:type="dxa"/>
            <w:vMerge w:val="restart"/>
          </w:tcPr>
          <w:p w14:paraId="07B7D9B9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199</w:t>
            </w:r>
          </w:p>
        </w:tc>
        <w:tc>
          <w:tcPr>
            <w:tcW w:w="694" w:type="dxa"/>
            <w:vMerge w:val="restart"/>
          </w:tcPr>
          <w:p w14:paraId="33283D7D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>Nesledováno</w:t>
            </w:r>
          </w:p>
        </w:tc>
      </w:tr>
      <w:tr w:rsidR="00B32421" w14:paraId="444C76CE" w14:textId="77777777" w:rsidTr="00D61FCE">
        <w:trPr>
          <w:trHeight w:val="205"/>
        </w:trPr>
        <w:tc>
          <w:tcPr>
            <w:tcW w:w="3347" w:type="dxa"/>
            <w:gridSpan w:val="2"/>
          </w:tcPr>
          <w:p w14:paraId="06182867" w14:textId="77777777" w:rsidR="00B32421" w:rsidRDefault="00B32421" w:rsidP="00D61FCE">
            <w:pPr>
              <w:jc w:val="both"/>
            </w:pPr>
            <w:r w:rsidRPr="00390ECB">
              <w:rPr>
                <w:lang w:val="en-US"/>
              </w:rPr>
              <w:t>Řízení strojů a procesů</w:t>
            </w:r>
          </w:p>
        </w:tc>
        <w:tc>
          <w:tcPr>
            <w:tcW w:w="2245" w:type="dxa"/>
            <w:gridSpan w:val="2"/>
          </w:tcPr>
          <w:p w14:paraId="67D2B0A9" w14:textId="77777777" w:rsidR="00B32421" w:rsidRDefault="00B32421" w:rsidP="00D61FCE">
            <w:pPr>
              <w:jc w:val="both"/>
            </w:pPr>
            <w:r>
              <w:t>2003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18D03AE8" w14:textId="77777777" w:rsidR="00B32421" w:rsidRDefault="00B32421" w:rsidP="00D61FCE">
            <w:pPr>
              <w:jc w:val="both"/>
            </w:pPr>
            <w:r>
              <w:t>VŠB-TU Ostrava</w:t>
            </w: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0770A542" w14:textId="77777777" w:rsidR="00B32421" w:rsidRDefault="00B32421" w:rsidP="00D61FCE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078099B1" w14:textId="77777777" w:rsidR="00B32421" w:rsidRDefault="00B32421" w:rsidP="00D61FCE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6B94BE11" w14:textId="77777777" w:rsidR="00B32421" w:rsidRDefault="00B32421" w:rsidP="00D61FCE">
            <w:pPr>
              <w:rPr>
                <w:b/>
              </w:rPr>
            </w:pPr>
          </w:p>
        </w:tc>
      </w:tr>
      <w:tr w:rsidR="00B32421" w14:paraId="142EC025" w14:textId="77777777" w:rsidTr="00D61FCE">
        <w:tc>
          <w:tcPr>
            <w:tcW w:w="9859" w:type="dxa"/>
            <w:gridSpan w:val="11"/>
            <w:shd w:val="clear" w:color="auto" w:fill="F7CAAC"/>
          </w:tcPr>
          <w:p w14:paraId="44769494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32421" w14:paraId="19A141D7" w14:textId="77777777" w:rsidTr="00D61FCE">
        <w:trPr>
          <w:trHeight w:val="1840"/>
        </w:trPr>
        <w:tc>
          <w:tcPr>
            <w:tcW w:w="9859" w:type="dxa"/>
            <w:gridSpan w:val="11"/>
          </w:tcPr>
          <w:p w14:paraId="608DFEC4" w14:textId="77777777" w:rsidR="00B32421" w:rsidRPr="00E17193" w:rsidDel="005A25F8" w:rsidRDefault="00B32421" w:rsidP="00D61FCE">
            <w:pPr>
              <w:ind w:left="605" w:hanging="605"/>
              <w:jc w:val="both"/>
              <w:rPr>
                <w:del w:id="1894" w:author="Uzivatel" w:date="2018-11-13T09:39:00Z"/>
                <w:bCs/>
              </w:rPr>
            </w:pPr>
            <w:del w:id="1895" w:author="Uzivatel" w:date="2018-11-13T09:39:00Z">
              <w:r w:rsidDel="005A25F8">
                <w:rPr>
                  <w:bCs/>
                </w:rPr>
                <w:delText xml:space="preserve">ORCID  </w:delText>
              </w:r>
              <w:r w:rsidRPr="00916169" w:rsidDel="005A25F8">
                <w:rPr>
                  <w:bCs/>
                </w:rPr>
                <w:delText>https://orcid.org/0000-0002-1992-7776</w:delText>
              </w:r>
            </w:del>
          </w:p>
          <w:p w14:paraId="42738F4D" w14:textId="77777777" w:rsidR="00B32421" w:rsidRPr="00506F48" w:rsidDel="005A25F8" w:rsidRDefault="00B32421" w:rsidP="00D61FCE">
            <w:pPr>
              <w:snapToGrid w:val="0"/>
              <w:jc w:val="both"/>
              <w:rPr>
                <w:del w:id="1896" w:author="Uzivatel" w:date="2018-11-13T09:39:00Z"/>
                <w:lang w:val="pl-PL"/>
              </w:rPr>
            </w:pPr>
          </w:p>
          <w:p w14:paraId="664D5E9A" w14:textId="77777777" w:rsidR="00B32421" w:rsidRPr="00506F48" w:rsidRDefault="00B32421">
            <w:pPr>
              <w:spacing w:line="259" w:lineRule="auto"/>
              <w:jc w:val="both"/>
              <w:pPrChange w:id="1897" w:author="Uzivatel" w:date="2018-11-13T09:42:00Z">
                <w:pPr>
                  <w:spacing w:line="259" w:lineRule="auto"/>
                </w:pPr>
              </w:pPrChange>
            </w:pPr>
            <w:r w:rsidRPr="00506F48">
              <w:rPr>
                <w:caps/>
              </w:rPr>
              <w:t xml:space="preserve">Vašek, </w:t>
            </w:r>
            <w:r w:rsidRPr="00506F48">
              <w:t>L</w:t>
            </w:r>
            <w:ins w:id="1898" w:author="Uzivatel" w:date="2018-11-13T09:39:00Z">
              <w:r w:rsidR="005A25F8">
                <w:t>.</w:t>
              </w:r>
            </w:ins>
            <w:del w:id="1899" w:author="Uzivatel" w:date="2018-11-13T09:39:00Z">
              <w:r w:rsidRPr="00506F48" w:rsidDel="005A25F8">
                <w:delText>ubomír</w:delText>
              </w:r>
            </w:del>
            <w:r w:rsidRPr="00506F48">
              <w:rPr>
                <w:caps/>
              </w:rPr>
              <w:t xml:space="preserve">, Dolinay, </w:t>
            </w:r>
            <w:r w:rsidRPr="00506F48">
              <w:t>V</w:t>
            </w:r>
            <w:ins w:id="1900" w:author="Uzivatel" w:date="2018-11-13T09:39:00Z">
              <w:r w:rsidR="005A25F8">
                <w:t>.</w:t>
              </w:r>
            </w:ins>
            <w:del w:id="1901" w:author="Uzivatel" w:date="2018-11-13T09:39:00Z">
              <w:r w:rsidRPr="00506F48" w:rsidDel="005A25F8">
                <w:delText>iliam</w:delText>
              </w:r>
            </w:del>
            <w:r w:rsidRPr="00506F48">
              <w:rPr>
                <w:caps/>
              </w:rPr>
              <w:t xml:space="preserve">, </w:t>
            </w:r>
            <w:r w:rsidRPr="00506F48">
              <w:rPr>
                <w:b/>
                <w:caps/>
              </w:rPr>
              <w:t xml:space="preserve">Vašek, </w:t>
            </w:r>
            <w:r w:rsidRPr="00506F48">
              <w:rPr>
                <w:b/>
                <w:bCs/>
              </w:rPr>
              <w:t>V</w:t>
            </w:r>
            <w:ins w:id="1902" w:author="Uzivatel" w:date="2018-11-13T09:39:00Z">
              <w:r w:rsidR="005A25F8">
                <w:rPr>
                  <w:b/>
                  <w:bCs/>
                </w:rPr>
                <w:t>.</w:t>
              </w:r>
            </w:ins>
            <w:del w:id="1903" w:author="Uzivatel" w:date="2018-11-13T09:39:00Z">
              <w:r w:rsidRPr="00506F48" w:rsidDel="005A25F8">
                <w:rPr>
                  <w:b/>
                  <w:bCs/>
                </w:rPr>
                <w:delText>ladimír</w:delText>
              </w:r>
            </w:del>
            <w:ins w:id="1904" w:author="Uzivatel" w:date="2018-11-13T09:39:00Z">
              <w:r w:rsidR="005A25F8">
                <w:rPr>
                  <w:b/>
                  <w:bCs/>
                </w:rPr>
                <w:t xml:space="preserve"> </w:t>
              </w:r>
            </w:ins>
            <w:r w:rsidRPr="00506F48">
              <w:rPr>
                <w:b/>
                <w:caps/>
              </w:rPr>
              <w:t>(10</w:t>
            </w:r>
            <w:ins w:id="1905" w:author="Uzivatel" w:date="2018-11-13T09:39:00Z">
              <w:r w:rsidR="005A25F8">
                <w:rPr>
                  <w:b/>
                  <w:caps/>
                </w:rPr>
                <w:t xml:space="preserve"> %</w:t>
              </w:r>
            </w:ins>
            <w:r w:rsidRPr="00506F48">
              <w:rPr>
                <w:b/>
                <w:caps/>
              </w:rPr>
              <w:t>)</w:t>
            </w:r>
            <w:r w:rsidRPr="00506F48">
              <w:rPr>
                <w:caps/>
              </w:rPr>
              <w:t>.</w:t>
            </w:r>
            <w:r w:rsidRPr="00506F48">
              <w:t xml:space="preserve"> Simulation Model of a Smart Grid with an Integrated Large Heat Source. In </w:t>
            </w:r>
            <w:r w:rsidRPr="00506F48">
              <w:rPr>
                <w:i/>
                <w:iCs/>
              </w:rPr>
              <w:t>Preprints of IFAC 2014</w:t>
            </w:r>
            <w:r w:rsidRPr="00506F48">
              <w:t>. Bologna : IFAC, 2014, s. 4565-4570. ISSN 1474-6670. ISBN 978-3-902661-93-7.</w:t>
            </w:r>
          </w:p>
          <w:p w14:paraId="41332DC9" w14:textId="77777777" w:rsidR="00B32421" w:rsidRPr="00506F48" w:rsidRDefault="00B32421">
            <w:pPr>
              <w:spacing w:line="259" w:lineRule="auto"/>
              <w:jc w:val="both"/>
              <w:pPrChange w:id="1906" w:author="Uzivatel" w:date="2018-11-13T09:42:00Z">
                <w:pPr>
                  <w:spacing w:line="259" w:lineRule="auto"/>
                </w:pPr>
              </w:pPrChange>
            </w:pPr>
            <w:r w:rsidRPr="00506F48">
              <w:rPr>
                <w:caps/>
              </w:rPr>
              <w:t>Dolinay</w:t>
            </w:r>
            <w:r w:rsidRPr="00506F48">
              <w:t xml:space="preserve">, </w:t>
            </w:r>
            <w:r w:rsidRPr="00506F48">
              <w:rPr>
                <w:bCs/>
              </w:rPr>
              <w:t>J</w:t>
            </w:r>
            <w:ins w:id="1907" w:author="Uzivatel" w:date="2018-11-13T09:40:00Z">
              <w:r w:rsidR="005A25F8">
                <w:rPr>
                  <w:bCs/>
                </w:rPr>
                <w:t>.</w:t>
              </w:r>
            </w:ins>
            <w:del w:id="1908" w:author="Uzivatel" w:date="2018-11-13T09:40:00Z">
              <w:r w:rsidRPr="00506F48" w:rsidDel="005A25F8">
                <w:rPr>
                  <w:bCs/>
                </w:rPr>
                <w:delText>an</w:delText>
              </w:r>
            </w:del>
            <w:r w:rsidRPr="00506F48">
              <w:t xml:space="preserve">, </w:t>
            </w:r>
            <w:r w:rsidRPr="00506F48">
              <w:rPr>
                <w:caps/>
              </w:rPr>
              <w:t>Dolinay</w:t>
            </w:r>
            <w:r w:rsidRPr="00506F48">
              <w:t xml:space="preserve">, </w:t>
            </w:r>
            <w:r w:rsidRPr="00506F48">
              <w:rPr>
                <w:bCs/>
              </w:rPr>
              <w:t>V</w:t>
            </w:r>
            <w:ins w:id="1909" w:author="Uzivatel" w:date="2018-11-13T09:40:00Z">
              <w:r w:rsidR="005A25F8">
                <w:rPr>
                  <w:bCs/>
                </w:rPr>
                <w:t>.</w:t>
              </w:r>
            </w:ins>
            <w:del w:id="1910" w:author="Uzivatel" w:date="2018-11-13T09:40:00Z">
              <w:r w:rsidRPr="00506F48" w:rsidDel="005A25F8">
                <w:rPr>
                  <w:bCs/>
                </w:rPr>
                <w:delText>iliam</w:delText>
              </w:r>
            </w:del>
            <w:r w:rsidRPr="00506F48">
              <w:t xml:space="preserve">, </w:t>
            </w:r>
            <w:r w:rsidRPr="00506F48">
              <w:rPr>
                <w:b/>
                <w:caps/>
              </w:rPr>
              <w:t xml:space="preserve">Vašek, </w:t>
            </w:r>
            <w:r w:rsidRPr="00506F48">
              <w:rPr>
                <w:b/>
                <w:bCs/>
              </w:rPr>
              <w:t>V</w:t>
            </w:r>
            <w:ins w:id="1911" w:author="Uzivatel" w:date="2018-11-13T09:40:00Z">
              <w:r w:rsidR="005A25F8">
                <w:rPr>
                  <w:b/>
                  <w:bCs/>
                </w:rPr>
                <w:t>.</w:t>
              </w:r>
            </w:ins>
            <w:del w:id="1912" w:author="Uzivatel" w:date="2018-11-13T09:40:00Z">
              <w:r w:rsidRPr="00506F48" w:rsidDel="005A25F8">
                <w:rPr>
                  <w:b/>
                  <w:bCs/>
                </w:rPr>
                <w:delText>ladimír</w:delText>
              </w:r>
            </w:del>
            <w:r w:rsidRPr="00506F48">
              <w:t xml:space="preserve"> (5</w:t>
            </w:r>
            <w:ins w:id="1913" w:author="Uzivatel" w:date="2018-11-13T09:40:00Z">
              <w:r w:rsidR="005A25F8">
                <w:t xml:space="preserve"> %</w:t>
              </w:r>
            </w:ins>
            <w:r w:rsidRPr="00506F48">
              <w:t xml:space="preserve">),  </w:t>
            </w:r>
            <w:r w:rsidRPr="00506F48">
              <w:rPr>
                <w:bCs/>
              </w:rPr>
              <w:t>DOSTÁLEK</w:t>
            </w:r>
            <w:r w:rsidRPr="00506F48">
              <w:t xml:space="preserve">, </w:t>
            </w:r>
            <w:r w:rsidRPr="00506F48">
              <w:rPr>
                <w:bCs/>
              </w:rPr>
              <w:t>P</w:t>
            </w:r>
            <w:del w:id="1914" w:author="Uzivatel" w:date="2018-11-13T09:40:00Z">
              <w:r w:rsidRPr="00506F48" w:rsidDel="005A25F8">
                <w:rPr>
                  <w:bCs/>
                </w:rPr>
                <w:delText>etr</w:delText>
              </w:r>
            </w:del>
            <w:ins w:id="1915" w:author="Uzivatel" w:date="2018-11-13T09:40:00Z">
              <w:r w:rsidR="005A25F8">
                <w:rPr>
                  <w:bCs/>
                </w:rPr>
                <w:t>.</w:t>
              </w:r>
            </w:ins>
            <w:r w:rsidRPr="00506F48">
              <w:t xml:space="preserve">. Posturography device based on accelerometer. </w:t>
            </w:r>
            <w:r w:rsidRPr="00506F48">
              <w:rPr>
                <w:i/>
                <w:iCs/>
              </w:rPr>
              <w:t>International Journal of Systems applications, Engineering &amp;Development</w:t>
            </w:r>
            <w:r w:rsidRPr="00506F48">
              <w:t>, 2015, roč. 2014, č. 8, s. 155-162. ISSN 2074-1308</w:t>
            </w:r>
          </w:p>
          <w:p w14:paraId="63704AD0" w14:textId="77777777" w:rsidR="00B32421" w:rsidRPr="00506F48" w:rsidRDefault="00B32421">
            <w:pPr>
              <w:spacing w:line="259" w:lineRule="auto"/>
              <w:jc w:val="both"/>
              <w:pPrChange w:id="1916" w:author="Uzivatel" w:date="2018-11-13T09:42:00Z">
                <w:pPr>
                  <w:spacing w:line="259" w:lineRule="auto"/>
                </w:pPr>
              </w:pPrChange>
            </w:pPr>
            <w:r w:rsidRPr="00506F48">
              <w:t>VASKOVA, H</w:t>
            </w:r>
            <w:ins w:id="1917" w:author="Uzivatel" w:date="2018-11-13T09:40:00Z">
              <w:r w:rsidR="005A25F8">
                <w:t>.</w:t>
              </w:r>
            </w:ins>
            <w:del w:id="1918" w:author="Uzivatel" w:date="2018-11-13T09:40:00Z">
              <w:r w:rsidRPr="00506F48" w:rsidDel="005A25F8">
                <w:delText>ana</w:delText>
              </w:r>
            </w:del>
            <w:r w:rsidRPr="00506F48">
              <w:t xml:space="preserve"> a </w:t>
            </w:r>
            <w:r w:rsidRPr="00506F48">
              <w:rPr>
                <w:b/>
                <w:caps/>
              </w:rPr>
              <w:t xml:space="preserve">Vašek, </w:t>
            </w:r>
            <w:r w:rsidRPr="00506F48">
              <w:rPr>
                <w:b/>
                <w:bCs/>
              </w:rPr>
              <w:t>V</w:t>
            </w:r>
            <w:ins w:id="1919" w:author="Uzivatel" w:date="2018-11-13T09:40:00Z">
              <w:r w:rsidR="005A25F8">
                <w:rPr>
                  <w:b/>
                  <w:bCs/>
                </w:rPr>
                <w:t xml:space="preserve">. </w:t>
              </w:r>
            </w:ins>
            <w:del w:id="1920" w:author="Uzivatel" w:date="2018-11-13T09:40:00Z">
              <w:r w:rsidRPr="00506F48" w:rsidDel="005A25F8">
                <w:rPr>
                  <w:b/>
                  <w:bCs/>
                </w:rPr>
                <w:delText>ladimír</w:delText>
              </w:r>
            </w:del>
            <w:r w:rsidRPr="00506F48">
              <w:rPr>
                <w:b/>
                <w:bCs/>
              </w:rPr>
              <w:t>(10</w:t>
            </w:r>
            <w:ins w:id="1921" w:author="Uzivatel" w:date="2018-11-13T09:40:00Z">
              <w:r w:rsidR="005A25F8">
                <w:rPr>
                  <w:b/>
                  <w:bCs/>
                </w:rPr>
                <w:t xml:space="preserve"> %</w:t>
              </w:r>
            </w:ins>
            <w:r w:rsidRPr="00506F48">
              <w:rPr>
                <w:b/>
                <w:bCs/>
              </w:rPr>
              <w:t>)</w:t>
            </w:r>
            <w:r w:rsidRPr="00506F48">
              <w:t>. Mathematicalmodel of hydrolysis reaction for the collagen hydrolyzate production from leather shavings. In: </w:t>
            </w:r>
            <w:r w:rsidRPr="00506F48">
              <w:rPr>
                <w:i/>
                <w:iCs/>
              </w:rPr>
              <w:t>Annals of DAAAM and Proceedings of the International DAAAM Symposium</w:t>
            </w:r>
            <w:r w:rsidRPr="00506F48">
              <w:t xml:space="preserve"> </w:t>
            </w:r>
            <w:r w:rsidRPr="00506F48">
              <w:lastRenderedPageBreak/>
              <w:t>[online]. B.m.: Danube Adria Association for Automation and Manufacturing, DAAAM, 2016, s. 271 - 274. . Dostupné z: doi:10.2507/27th.daaam.proceedings.040</w:t>
            </w:r>
          </w:p>
          <w:p w14:paraId="65F302C0" w14:textId="77777777" w:rsidR="00B32421" w:rsidRPr="00506F48" w:rsidRDefault="00B32421">
            <w:pPr>
              <w:spacing w:line="259" w:lineRule="auto"/>
              <w:jc w:val="both"/>
              <w:pPrChange w:id="1922" w:author="Uzivatel" w:date="2018-11-13T09:42:00Z">
                <w:pPr>
                  <w:spacing w:line="259" w:lineRule="auto"/>
                </w:pPr>
              </w:pPrChange>
            </w:pPr>
            <w:r w:rsidRPr="00506F48">
              <w:t>JANACOVA, D</w:t>
            </w:r>
            <w:del w:id="1923" w:author="Uzivatel" w:date="2018-11-13T09:41:00Z">
              <w:r w:rsidRPr="00506F48" w:rsidDel="005A25F8">
                <w:delText>agmar</w:delText>
              </w:r>
            </w:del>
            <w:ins w:id="1924" w:author="Uzivatel" w:date="2018-11-13T09:41:00Z">
              <w:r w:rsidR="005A25F8">
                <w:t>.</w:t>
              </w:r>
            </w:ins>
            <w:r w:rsidRPr="00506F48">
              <w:t>, KOLOMAZNIK, K</w:t>
            </w:r>
            <w:del w:id="1925" w:author="Uzivatel" w:date="2018-11-13T09:41:00Z">
              <w:r w:rsidRPr="00506F48" w:rsidDel="005A25F8">
                <w:delText>arel,</w:delText>
              </w:r>
            </w:del>
            <w:ins w:id="1926" w:author="Uzivatel" w:date="2018-11-13T09:41:00Z">
              <w:r w:rsidR="005A25F8">
                <w:t>.</w:t>
              </w:r>
            </w:ins>
            <w:r w:rsidRPr="00506F48">
              <w:t xml:space="preserve"> MOKREJS, P</w:t>
            </w:r>
            <w:del w:id="1927" w:author="Uzivatel" w:date="2018-11-13T09:41:00Z">
              <w:r w:rsidRPr="00506F48" w:rsidDel="005A25F8">
                <w:delText>avel</w:delText>
              </w:r>
            </w:del>
            <w:ins w:id="1928" w:author="Uzivatel" w:date="2018-11-13T09:41:00Z">
              <w:r w:rsidR="005A25F8">
                <w:t>.</w:t>
              </w:r>
            </w:ins>
            <w:r w:rsidRPr="00506F48">
              <w:t xml:space="preserve">, </w:t>
            </w:r>
            <w:r w:rsidRPr="00506F48">
              <w:rPr>
                <w:b/>
                <w:caps/>
              </w:rPr>
              <w:t xml:space="preserve">Vašek, </w:t>
            </w:r>
            <w:r w:rsidRPr="00506F48">
              <w:rPr>
                <w:b/>
                <w:bCs/>
              </w:rPr>
              <w:t>V</w:t>
            </w:r>
            <w:del w:id="1929" w:author="Uzivatel" w:date="2018-11-13T09:41:00Z">
              <w:r w:rsidRPr="00506F48" w:rsidDel="005A25F8">
                <w:rPr>
                  <w:b/>
                  <w:bCs/>
                </w:rPr>
                <w:delText>ladimír</w:delText>
              </w:r>
            </w:del>
            <w:ins w:id="1930" w:author="Uzivatel" w:date="2018-11-13T09:41:00Z">
              <w:r w:rsidR="005A25F8">
                <w:rPr>
                  <w:b/>
                  <w:bCs/>
                </w:rPr>
                <w:t xml:space="preserve"> </w:t>
              </w:r>
            </w:ins>
            <w:r w:rsidRPr="00506F48">
              <w:rPr>
                <w:b/>
                <w:bCs/>
              </w:rPr>
              <w:t>(10</w:t>
            </w:r>
            <w:ins w:id="1931" w:author="Uzivatel" w:date="2018-11-13T09:41:00Z">
              <w:r w:rsidR="005A25F8">
                <w:rPr>
                  <w:b/>
                  <w:bCs/>
                </w:rPr>
                <w:t xml:space="preserve"> %</w:t>
              </w:r>
            </w:ins>
            <w:r w:rsidRPr="00506F48">
              <w:rPr>
                <w:b/>
                <w:bCs/>
              </w:rPr>
              <w:t>)</w:t>
            </w:r>
            <w:r w:rsidRPr="00506F48">
              <w:t>, LISKA, O</w:t>
            </w:r>
            <w:del w:id="1932" w:author="Uzivatel" w:date="2018-11-13T09:41:00Z">
              <w:r w:rsidRPr="00506F48" w:rsidDel="005A25F8">
                <w:delText>ndřej</w:delText>
              </w:r>
            </w:del>
            <w:r w:rsidRPr="00506F48">
              <w:t>. The balance model for heat transport from hydrolytic reaction mixture. In: </w:t>
            </w:r>
            <w:r w:rsidRPr="00506F48">
              <w:rPr>
                <w:i/>
                <w:iCs/>
              </w:rPr>
              <w:t>MATEC Web of Conferences</w:t>
            </w:r>
            <w:r w:rsidRPr="00506F48">
              <w:t xml:space="preserve"> [online]. B.m.: EDP Sciences, 2017. Dostupné z: doi:10.1051/matecconf/201712502060</w:t>
            </w:r>
          </w:p>
          <w:p w14:paraId="36BD5CE3" w14:textId="77777777" w:rsidR="00B32421" w:rsidRPr="00987E1A" w:rsidRDefault="00B32421">
            <w:pPr>
              <w:spacing w:line="259" w:lineRule="auto"/>
              <w:jc w:val="both"/>
              <w:pPrChange w:id="1933" w:author="Uzivatel" w:date="2018-11-13T09:42:00Z">
                <w:pPr>
                  <w:spacing w:line="259" w:lineRule="auto"/>
                </w:pPr>
              </w:pPrChange>
            </w:pPr>
            <w:r w:rsidRPr="00506F48">
              <w:t>ZIDEK, K</w:t>
            </w:r>
            <w:ins w:id="1934" w:author="Uzivatel" w:date="2018-11-13T09:41:00Z">
              <w:r w:rsidR="005A25F8">
                <w:t>.</w:t>
              </w:r>
            </w:ins>
            <w:del w:id="1935" w:author="Uzivatel" w:date="2018-11-13T09:41:00Z">
              <w:r w:rsidRPr="00506F48" w:rsidDel="005A25F8">
                <w:delText>amil</w:delText>
              </w:r>
            </w:del>
            <w:r w:rsidRPr="00506F48">
              <w:t xml:space="preserve">, </w:t>
            </w:r>
            <w:r w:rsidRPr="00506F48">
              <w:rPr>
                <w:b/>
                <w:caps/>
              </w:rPr>
              <w:t xml:space="preserve">Vašek, </w:t>
            </w:r>
            <w:r w:rsidRPr="00506F48">
              <w:rPr>
                <w:b/>
                <w:bCs/>
              </w:rPr>
              <w:t>V</w:t>
            </w:r>
            <w:del w:id="1936" w:author="Uzivatel" w:date="2018-11-13T09:41:00Z">
              <w:r w:rsidRPr="00506F48" w:rsidDel="005A25F8">
                <w:rPr>
                  <w:b/>
                  <w:bCs/>
                </w:rPr>
                <w:delText>ladimír</w:delText>
              </w:r>
            </w:del>
            <w:ins w:id="1937" w:author="Uzivatel" w:date="2018-11-13T09:41:00Z">
              <w:r w:rsidR="005A25F8">
                <w:rPr>
                  <w:b/>
                  <w:bCs/>
                </w:rPr>
                <w:t xml:space="preserve">. </w:t>
              </w:r>
            </w:ins>
            <w:r w:rsidRPr="00506F48">
              <w:rPr>
                <w:b/>
                <w:bCs/>
              </w:rPr>
              <w:t>(20</w:t>
            </w:r>
            <w:ins w:id="1938" w:author="Uzivatel" w:date="2018-11-13T09:41:00Z">
              <w:r w:rsidR="005A25F8">
                <w:rPr>
                  <w:b/>
                  <w:bCs/>
                </w:rPr>
                <w:t xml:space="preserve"> %</w:t>
              </w:r>
            </w:ins>
            <w:r w:rsidRPr="00506F48">
              <w:rPr>
                <w:b/>
                <w:bCs/>
              </w:rPr>
              <w:t>)</w:t>
            </w:r>
            <w:r w:rsidRPr="00506F48">
              <w:t>, PITEL, J</w:t>
            </w:r>
            <w:del w:id="1939" w:author="Uzivatel" w:date="2018-11-13T09:41:00Z">
              <w:r w:rsidRPr="00506F48" w:rsidDel="005A25F8">
                <w:delText>an</w:delText>
              </w:r>
            </w:del>
            <w:ins w:id="1940" w:author="Uzivatel" w:date="2018-11-13T09:41:00Z">
              <w:r w:rsidR="005A25F8">
                <w:t>.</w:t>
              </w:r>
            </w:ins>
            <w:r w:rsidRPr="00506F48">
              <w:t>, HOSOVSKY, A</w:t>
            </w:r>
            <w:del w:id="1941" w:author="Uzivatel" w:date="2018-11-13T09:42:00Z">
              <w:r w:rsidRPr="00506F48" w:rsidDel="005A25F8">
                <w:delText>lexander</w:delText>
              </w:r>
            </w:del>
            <w:r w:rsidRPr="00506F48">
              <w:t>.</w:t>
            </w:r>
            <w:ins w:id="1942" w:author="Uzivatel" w:date="2018-11-13T09:42:00Z">
              <w:r w:rsidR="005A25F8">
                <w:t>.</w:t>
              </w:r>
            </w:ins>
            <w:r w:rsidRPr="00506F48">
              <w:t xml:space="preserve"> Auxiliary device for accurate measurement by the smartvision system. </w:t>
            </w:r>
            <w:r w:rsidRPr="00506F48">
              <w:rPr>
                <w:i/>
                <w:iCs/>
              </w:rPr>
              <w:t>MM Science Journal</w:t>
            </w:r>
            <w:r w:rsidRPr="00506F48">
              <w:t xml:space="preserve"> [online]. 2018, </w:t>
            </w:r>
            <w:r w:rsidRPr="00506F48">
              <w:rPr>
                <w:b/>
                <w:bCs/>
              </w:rPr>
              <w:t>2018</w:t>
            </w:r>
            <w:r w:rsidRPr="00506F48">
              <w:t>(March), 2136–2139. ISSN 18031269. Dostupné z: doi:10.17973/MMSJ.2018_03_201722</w:t>
            </w:r>
          </w:p>
        </w:tc>
      </w:tr>
      <w:tr w:rsidR="00B32421" w14:paraId="5270BC78" w14:textId="77777777" w:rsidTr="00D61FCE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5A67929F" w14:textId="77777777" w:rsidR="00B32421" w:rsidRDefault="00B32421" w:rsidP="00D61FCE">
            <w:pPr>
              <w:rPr>
                <w:b/>
              </w:rPr>
            </w:pPr>
            <w:r>
              <w:rPr>
                <w:b/>
              </w:rPr>
              <w:lastRenderedPageBreak/>
              <w:t>Působení v</w:t>
            </w:r>
            <w:r w:rsidR="008D2B9C">
              <w:rPr>
                <w:b/>
              </w:rPr>
              <w:t> </w:t>
            </w:r>
            <w:r>
              <w:rPr>
                <w:b/>
              </w:rPr>
              <w:t>zahraničí</w:t>
            </w:r>
          </w:p>
        </w:tc>
      </w:tr>
      <w:tr w:rsidR="00B32421" w14:paraId="45A849AE" w14:textId="77777777" w:rsidTr="00D61FCE">
        <w:trPr>
          <w:trHeight w:val="328"/>
        </w:trPr>
        <w:tc>
          <w:tcPr>
            <w:tcW w:w="9859" w:type="dxa"/>
            <w:gridSpan w:val="11"/>
          </w:tcPr>
          <w:p w14:paraId="49FB3836" w14:textId="77777777" w:rsidR="00B32421" w:rsidRPr="005F5412" w:rsidRDefault="00B32421" w:rsidP="00D61FCE">
            <w:r w:rsidRPr="005F5412">
              <w:rPr>
                <w:lang w:val="en-US"/>
              </w:rPr>
              <w:t>Finsko, Tampere University 1990, 2 měsíce</w:t>
            </w:r>
          </w:p>
        </w:tc>
      </w:tr>
      <w:tr w:rsidR="00B32421" w14:paraId="6BD2AB0A" w14:textId="77777777" w:rsidTr="00D61FCE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41F7EC9" w14:textId="77777777" w:rsidR="00B32421" w:rsidRDefault="00B32421" w:rsidP="00D61FC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274FD869" w14:textId="77777777" w:rsidR="00B32421" w:rsidRDefault="00B32421" w:rsidP="00D61FCE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3D2E037E" w14:textId="77777777" w:rsidR="00B32421" w:rsidRDefault="00B32421" w:rsidP="00D61FC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2948E053" w14:textId="77777777" w:rsidR="00B32421" w:rsidRDefault="00B32421" w:rsidP="00D61FCE">
            <w:pPr>
              <w:jc w:val="both"/>
            </w:pPr>
            <w:r>
              <w:t>28. 8. 2018</w:t>
            </w:r>
          </w:p>
        </w:tc>
      </w:tr>
    </w:tbl>
    <w:p w14:paraId="0BF88523" w14:textId="77777777" w:rsidR="00B32421" w:rsidRDefault="00B32421" w:rsidP="00B32421"/>
    <w:p w14:paraId="581855C6" w14:textId="77777777" w:rsidR="00D80636" w:rsidRDefault="00B32421" w:rsidP="00D80636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  <w:tblGridChange w:id="1943">
          <w:tblGrid>
            <w:gridCol w:w="418"/>
            <w:gridCol w:w="2100"/>
            <w:gridCol w:w="829"/>
            <w:gridCol w:w="1721"/>
            <w:gridCol w:w="524"/>
            <w:gridCol w:w="468"/>
            <w:gridCol w:w="994"/>
            <w:gridCol w:w="709"/>
            <w:gridCol w:w="77"/>
            <w:gridCol w:w="632"/>
            <w:gridCol w:w="693"/>
            <w:gridCol w:w="694"/>
            <w:gridCol w:w="418"/>
          </w:tblGrid>
        </w:tblGridChange>
      </w:tblGrid>
      <w:tr w:rsidR="00D80636" w14:paraId="5542103B" w14:textId="77777777" w:rsidTr="00E2331B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389F6067" w14:textId="77777777" w:rsidR="00D80636" w:rsidRDefault="00D80636" w:rsidP="00E2331B">
            <w:pPr>
              <w:tabs>
                <w:tab w:val="right" w:pos="943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7C88F629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27585D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14:paraId="519C8436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3308DBF9" w14:textId="77777777" w:rsidTr="00E2331B">
        <w:tc>
          <w:tcPr>
            <w:tcW w:w="2518" w:type="dxa"/>
            <w:shd w:val="clear" w:color="auto" w:fill="F7CAAC"/>
          </w:tcPr>
          <w:p w14:paraId="2D588E5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14:paraId="3959546E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3F1DBAA2" w14:textId="77777777" w:rsidTr="00E2331B">
        <w:tc>
          <w:tcPr>
            <w:tcW w:w="2518" w:type="dxa"/>
            <w:shd w:val="clear" w:color="auto" w:fill="F7CAAC"/>
          </w:tcPr>
          <w:p w14:paraId="75EBBB6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14:paraId="6F80E6A8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4025EF73" w14:textId="77777777" w:rsidTr="00E2331B">
        <w:tc>
          <w:tcPr>
            <w:tcW w:w="2518" w:type="dxa"/>
            <w:shd w:val="clear" w:color="auto" w:fill="F7CAAC"/>
          </w:tcPr>
          <w:p w14:paraId="728DBF9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14:paraId="42FB6BBB" w14:textId="77777777" w:rsidR="00D80636" w:rsidRDefault="00D80636" w:rsidP="00E2331B">
            <w:pPr>
              <w:jc w:val="both"/>
            </w:pPr>
            <w:r>
              <w:t xml:space="preserve">Jiří </w:t>
            </w:r>
            <w:bookmarkStart w:id="1944" w:name="aVojtesek"/>
            <w:r>
              <w:t>Vojtěšek</w:t>
            </w:r>
            <w:bookmarkEnd w:id="1944"/>
          </w:p>
        </w:tc>
        <w:tc>
          <w:tcPr>
            <w:tcW w:w="709" w:type="dxa"/>
            <w:shd w:val="clear" w:color="auto" w:fill="F7CAAC"/>
          </w:tcPr>
          <w:p w14:paraId="4260AC3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14:paraId="11BAA3AD" w14:textId="77777777" w:rsidR="00D80636" w:rsidRDefault="00D80636" w:rsidP="00E2331B">
            <w:pPr>
              <w:jc w:val="both"/>
            </w:pPr>
            <w:r>
              <w:t>doc. Ing. Ph.D.</w:t>
            </w:r>
          </w:p>
        </w:tc>
      </w:tr>
      <w:tr w:rsidR="00D80636" w14:paraId="4CB9FCC9" w14:textId="77777777" w:rsidTr="00E2331B">
        <w:tc>
          <w:tcPr>
            <w:tcW w:w="2518" w:type="dxa"/>
            <w:shd w:val="clear" w:color="auto" w:fill="F7CAAC"/>
          </w:tcPr>
          <w:p w14:paraId="0A5FF32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14:paraId="1E0114D6" w14:textId="77777777" w:rsidR="00D80636" w:rsidRDefault="00D80636" w:rsidP="00E2331B">
            <w:pPr>
              <w:jc w:val="both"/>
            </w:pPr>
            <w:r>
              <w:t>1979</w:t>
            </w:r>
          </w:p>
        </w:tc>
        <w:tc>
          <w:tcPr>
            <w:tcW w:w="1721" w:type="dxa"/>
            <w:shd w:val="clear" w:color="auto" w:fill="F7CAAC"/>
          </w:tcPr>
          <w:p w14:paraId="2A89298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14:paraId="6B0A6346" w14:textId="77777777" w:rsidR="00D80636" w:rsidRDefault="00D80636" w:rsidP="00E2331B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14:paraId="088F68B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00B13117" w14:textId="77777777" w:rsidR="00D80636" w:rsidRDefault="00D80636" w:rsidP="00E2331B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28B4F575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1394287" w14:textId="77777777" w:rsidR="00D80636" w:rsidRDefault="00D80636" w:rsidP="00E2331B">
            <w:pPr>
              <w:jc w:val="both"/>
            </w:pPr>
            <w:r>
              <w:t>N</w:t>
            </w:r>
          </w:p>
        </w:tc>
      </w:tr>
      <w:tr w:rsidR="00D80636" w14:paraId="543D8CD4" w14:textId="77777777" w:rsidTr="00E2331B">
        <w:tc>
          <w:tcPr>
            <w:tcW w:w="5068" w:type="dxa"/>
            <w:gridSpan w:val="3"/>
            <w:shd w:val="clear" w:color="auto" w:fill="F7CAAC"/>
          </w:tcPr>
          <w:p w14:paraId="162394F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14:paraId="6E16C1C9" w14:textId="77777777" w:rsidR="00D80636" w:rsidRDefault="00D80636" w:rsidP="00E2331B">
            <w:pPr>
              <w:jc w:val="both"/>
            </w:pPr>
            <w:del w:id="1945" w:author="Uzivatel" w:date="2018-11-13T08:58:00Z">
              <w:r w:rsidDel="00A608FA">
                <w:delText>pp.</w:delText>
              </w:r>
            </w:del>
          </w:p>
        </w:tc>
        <w:tc>
          <w:tcPr>
            <w:tcW w:w="994" w:type="dxa"/>
            <w:shd w:val="clear" w:color="auto" w:fill="F7CAAC"/>
          </w:tcPr>
          <w:p w14:paraId="7A153819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B160F7F" w14:textId="77777777" w:rsidR="00D80636" w:rsidRDefault="00D80636" w:rsidP="00E2331B">
            <w:pPr>
              <w:jc w:val="both"/>
            </w:pPr>
            <w:del w:id="1946" w:author="Uzivatel" w:date="2018-11-13T08:58:00Z">
              <w:r w:rsidDel="00A608FA">
                <w:delText>40</w:delText>
              </w:r>
            </w:del>
          </w:p>
        </w:tc>
        <w:tc>
          <w:tcPr>
            <w:tcW w:w="709" w:type="dxa"/>
            <w:gridSpan w:val="2"/>
            <w:shd w:val="clear" w:color="auto" w:fill="F7CAAC"/>
          </w:tcPr>
          <w:p w14:paraId="385D2AB8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93C956E" w14:textId="77777777" w:rsidR="00D80636" w:rsidRDefault="00D80636" w:rsidP="00E2331B">
            <w:pPr>
              <w:jc w:val="both"/>
            </w:pPr>
            <w:del w:id="1947" w:author="Uzivatel" w:date="2018-11-13T08:58:00Z">
              <w:r w:rsidDel="00A608FA">
                <w:delText>N</w:delText>
              </w:r>
            </w:del>
          </w:p>
        </w:tc>
      </w:tr>
      <w:tr w:rsidR="00D80636" w14:paraId="36261D8C" w14:textId="77777777" w:rsidTr="00E2331B">
        <w:tc>
          <w:tcPr>
            <w:tcW w:w="6060" w:type="dxa"/>
            <w:gridSpan w:val="5"/>
            <w:shd w:val="clear" w:color="auto" w:fill="F7CAAC"/>
          </w:tcPr>
          <w:p w14:paraId="5850821F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39CC8B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14:paraId="50CBD13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5FE73BC8" w14:textId="77777777" w:rsidTr="00E2331B">
        <w:tc>
          <w:tcPr>
            <w:tcW w:w="6060" w:type="dxa"/>
            <w:gridSpan w:val="5"/>
          </w:tcPr>
          <w:p w14:paraId="6F485348" w14:textId="77777777" w:rsidR="00D80636" w:rsidRDefault="00D80636" w:rsidP="00E2331B">
            <w:pPr>
              <w:jc w:val="both"/>
            </w:pPr>
          </w:p>
        </w:tc>
        <w:tc>
          <w:tcPr>
            <w:tcW w:w="1703" w:type="dxa"/>
            <w:gridSpan w:val="2"/>
          </w:tcPr>
          <w:p w14:paraId="44AFDFAD" w14:textId="77777777" w:rsidR="00D80636" w:rsidRDefault="00D80636" w:rsidP="00E2331B">
            <w:pPr>
              <w:jc w:val="both"/>
            </w:pPr>
          </w:p>
        </w:tc>
        <w:tc>
          <w:tcPr>
            <w:tcW w:w="2096" w:type="dxa"/>
            <w:gridSpan w:val="4"/>
          </w:tcPr>
          <w:p w14:paraId="2A24C6B1" w14:textId="77777777" w:rsidR="00D80636" w:rsidRDefault="00D80636" w:rsidP="00E2331B">
            <w:pPr>
              <w:jc w:val="both"/>
            </w:pPr>
          </w:p>
        </w:tc>
      </w:tr>
      <w:tr w:rsidR="00D80636" w14:paraId="5E9A23ED" w14:textId="77777777" w:rsidTr="00E2331B">
        <w:tc>
          <w:tcPr>
            <w:tcW w:w="9859" w:type="dxa"/>
            <w:gridSpan w:val="11"/>
            <w:shd w:val="clear" w:color="auto" w:fill="F7CAAC"/>
          </w:tcPr>
          <w:p w14:paraId="44ED4C6F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7A7BB440" w14:textId="77777777" w:rsidTr="00165F37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948" w:author="Uzivatel" w:date="2018-11-13T09:44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553"/>
          <w:trPrChange w:id="1949" w:author="Uzivatel" w:date="2018-11-13T09:44:00Z">
            <w:trPr>
              <w:gridBefore w:val="1"/>
              <w:trHeight w:val="607"/>
            </w:trPr>
          </w:trPrChange>
        </w:trPr>
        <w:tc>
          <w:tcPr>
            <w:tcW w:w="9859" w:type="dxa"/>
            <w:gridSpan w:val="11"/>
            <w:tcBorders>
              <w:top w:val="nil"/>
            </w:tcBorders>
            <w:tcPrChange w:id="1950" w:author="Uzivatel" w:date="2018-11-13T09:44:00Z">
              <w:tcPr>
                <w:tcW w:w="9859" w:type="dxa"/>
                <w:gridSpan w:val="12"/>
                <w:tcBorders>
                  <w:top w:val="nil"/>
                </w:tcBorders>
              </w:tcPr>
            </w:tcPrChange>
          </w:tcPr>
          <w:p w14:paraId="5A6120A0" w14:textId="77777777" w:rsidR="00D80636" w:rsidRDefault="00D80636" w:rsidP="00E2331B">
            <w:pPr>
              <w:jc w:val="both"/>
            </w:pPr>
            <w:r>
              <w:t>Základ</w:t>
            </w:r>
            <w:r w:rsidR="00FC2968">
              <w:t>y počítačové techniky – garant</w:t>
            </w:r>
            <w:r>
              <w:t>, cvičící</w:t>
            </w:r>
            <w:r w:rsidR="00FC2968">
              <w:t xml:space="preserve"> (3</w:t>
            </w:r>
            <w:r w:rsidR="00441102">
              <w:t>0 %)</w:t>
            </w:r>
          </w:p>
          <w:p w14:paraId="5B2D78AF" w14:textId="77777777" w:rsidR="00D80636" w:rsidRDefault="00D80636" w:rsidP="00E2331B">
            <w:pPr>
              <w:jc w:val="both"/>
            </w:pPr>
            <w:r>
              <w:t>Počítačové sítě – garant, přednášející</w:t>
            </w:r>
            <w:r w:rsidR="00441102">
              <w:t xml:space="preserve"> (100 %)</w:t>
            </w:r>
          </w:p>
        </w:tc>
      </w:tr>
      <w:tr w:rsidR="00D80636" w14:paraId="19063434" w14:textId="77777777" w:rsidTr="00E2331B">
        <w:tc>
          <w:tcPr>
            <w:tcW w:w="9859" w:type="dxa"/>
            <w:gridSpan w:val="11"/>
            <w:shd w:val="clear" w:color="auto" w:fill="F7CAAC"/>
          </w:tcPr>
          <w:p w14:paraId="76BF03EB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5ED58ADC" w14:textId="77777777" w:rsidTr="00165F37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951" w:author="Uzivatel" w:date="2018-11-13T09:44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890"/>
          <w:trPrChange w:id="1952" w:author="Uzivatel" w:date="2018-11-13T09:44:00Z">
            <w:trPr>
              <w:gridBefore w:val="1"/>
              <w:trHeight w:val="1055"/>
            </w:trPr>
          </w:trPrChange>
        </w:trPr>
        <w:tc>
          <w:tcPr>
            <w:tcW w:w="9859" w:type="dxa"/>
            <w:gridSpan w:val="11"/>
            <w:tcPrChange w:id="1953" w:author="Uzivatel" w:date="2018-11-13T09:44:00Z">
              <w:tcPr>
                <w:tcW w:w="9859" w:type="dxa"/>
                <w:gridSpan w:val="12"/>
              </w:tcPr>
            </w:tcPrChange>
          </w:tcPr>
          <w:p w14:paraId="1E0D5CAD" w14:textId="77777777" w:rsidR="00D80636" w:rsidRPr="009D3BE2" w:rsidRDefault="00D80636" w:rsidP="00E2331B">
            <w:pPr>
              <w:jc w:val="both"/>
            </w:pPr>
            <w:r w:rsidRPr="009D3BE2">
              <w:t>1997 – 2002: UTB ve Zlíně, Fakulta aplikované informatiky, obor „Automatizace a řídící technika ve spotřebním průmyslu“, (Ing.)</w:t>
            </w:r>
          </w:p>
          <w:p w14:paraId="01A90BA7" w14:textId="77777777" w:rsidR="00D80636" w:rsidRPr="009D3BE2" w:rsidRDefault="00D80636" w:rsidP="00E2331B">
            <w:pPr>
              <w:jc w:val="both"/>
            </w:pPr>
            <w:r w:rsidRPr="009D3BE2">
              <w:t>2002 – 2007: UTB ve Zlíně, Fakulta aplikované informatiky, obor „Technická kybernetika“, (Ph.D.)</w:t>
            </w:r>
          </w:p>
          <w:p w14:paraId="4D30BEFD" w14:textId="77777777" w:rsidR="00D80636" w:rsidRPr="009D3BE2" w:rsidDel="00C8781B" w:rsidRDefault="00D80636" w:rsidP="00E2331B">
            <w:pPr>
              <w:jc w:val="both"/>
              <w:rPr>
                <w:del w:id="1954" w:author="Uzivatel" w:date="2018-11-13T09:03:00Z"/>
              </w:rPr>
            </w:pPr>
            <w:del w:id="1955" w:author="Uzivatel" w:date="2018-11-13T09:03:00Z">
              <w:r w:rsidRPr="009D3BE2" w:rsidDel="00C8781B">
                <w:delText>2015</w:delText>
              </w:r>
              <w:r w:rsidDel="00C8781B">
                <w:delText>:</w:delText>
              </w:r>
              <w:r w:rsidRPr="009D3BE2" w:rsidDel="00C8781B">
                <w:delText xml:space="preserve"> UTB ve Zlíně, Fakulta aplikované informatiky, obor „Řízení strojů a procesů“, (doc.)</w:delText>
              </w:r>
            </w:del>
          </w:p>
          <w:p w14:paraId="621BC806" w14:textId="77777777" w:rsidR="00D80636" w:rsidRPr="00822882" w:rsidRDefault="00D80636" w:rsidP="00962A15">
            <w:pPr>
              <w:jc w:val="both"/>
              <w:rPr>
                <w:b/>
              </w:rPr>
            </w:pPr>
          </w:p>
        </w:tc>
      </w:tr>
      <w:tr w:rsidR="00D80636" w14:paraId="5F58D9FC" w14:textId="77777777" w:rsidTr="00E2331B">
        <w:tc>
          <w:tcPr>
            <w:tcW w:w="9859" w:type="dxa"/>
            <w:gridSpan w:val="11"/>
            <w:shd w:val="clear" w:color="auto" w:fill="F7CAAC"/>
          </w:tcPr>
          <w:p w14:paraId="413CFD5A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5BD040F5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238739EF" w14:textId="77777777" w:rsidTr="00E2331B">
        <w:trPr>
          <w:trHeight w:val="813"/>
        </w:trPr>
        <w:tc>
          <w:tcPr>
            <w:tcW w:w="9859" w:type="dxa"/>
            <w:gridSpan w:val="11"/>
          </w:tcPr>
          <w:p w14:paraId="6EAF705C" w14:textId="77777777" w:rsidR="00D80636" w:rsidRPr="009D3BE2" w:rsidRDefault="00D80636" w:rsidP="00E2331B">
            <w:pPr>
              <w:jc w:val="both"/>
            </w:pPr>
            <w:r w:rsidRPr="009D3BE2">
              <w:t>2005 – 2015: UTB ve Zlíně, Fakulta aplikované informatiky, Ústav řízení procesů, odborný asistent</w:t>
            </w:r>
          </w:p>
          <w:p w14:paraId="5B767521" w14:textId="77777777" w:rsidR="00D80636" w:rsidRPr="009D3BE2" w:rsidRDefault="00D80636" w:rsidP="00E2331B">
            <w:pPr>
              <w:jc w:val="both"/>
            </w:pPr>
            <w:r w:rsidRPr="009D3BE2">
              <w:t>2015 – dosud: UTB ve Zlíně, Fakulta aplikované informatiky, Ústav řízení procesů, docent</w:t>
            </w:r>
          </w:p>
          <w:p w14:paraId="6A7848A1" w14:textId="77777777" w:rsidR="00D80636" w:rsidRPr="00080943" w:rsidRDefault="00D80636" w:rsidP="00E2331B">
            <w:pPr>
              <w:jc w:val="both"/>
            </w:pPr>
            <w:r w:rsidRPr="009D3BE2">
              <w:t>2014 – dosud: UTB ve Zlíně, Fakulta aplikované informatiky, proděkan pro bakalářské a magisterské studium</w:t>
            </w:r>
          </w:p>
        </w:tc>
      </w:tr>
      <w:tr w:rsidR="00D80636" w14:paraId="7096D062" w14:textId="77777777" w:rsidTr="00E2331B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14:paraId="15C63974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3D9BA02C" w14:textId="77777777" w:rsidTr="00165F37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956" w:author="Uzivatel" w:date="2018-11-13T09:45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446"/>
          <w:trPrChange w:id="1957" w:author="Uzivatel" w:date="2018-11-13T09:45:00Z">
            <w:trPr>
              <w:gridBefore w:val="1"/>
              <w:trHeight w:val="592"/>
            </w:trPr>
          </w:trPrChange>
        </w:trPr>
        <w:tc>
          <w:tcPr>
            <w:tcW w:w="9859" w:type="dxa"/>
            <w:gridSpan w:val="11"/>
            <w:tcPrChange w:id="1958" w:author="Uzivatel" w:date="2018-11-13T09:45:00Z">
              <w:tcPr>
                <w:tcW w:w="9859" w:type="dxa"/>
                <w:gridSpan w:val="12"/>
              </w:tcPr>
            </w:tcPrChange>
          </w:tcPr>
          <w:p w14:paraId="64C5371C" w14:textId="77777777" w:rsidR="00D80636" w:rsidRDefault="00D80636" w:rsidP="00E2331B">
            <w:pPr>
              <w:jc w:val="both"/>
            </w:pPr>
            <w:r>
              <w:t xml:space="preserve">Od roku 2003 vedoucí úspěšně obhájených 39 bakalářských a 25 diplomových prací. </w:t>
            </w:r>
          </w:p>
          <w:p w14:paraId="7CE02295" w14:textId="77777777" w:rsidR="00D80636" w:rsidRDefault="00D80636" w:rsidP="00E2331B">
            <w:pPr>
              <w:jc w:val="both"/>
            </w:pPr>
            <w:r>
              <w:t>Školitel 3 studentů doktorského studijního programu.</w:t>
            </w:r>
          </w:p>
        </w:tc>
      </w:tr>
      <w:tr w:rsidR="00D80636" w14:paraId="670DEEFC" w14:textId="77777777" w:rsidTr="00E2331B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165C7D25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14:paraId="7539C104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3AEA8B8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E8B74D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40C39A3B" w14:textId="77777777" w:rsidTr="00E2331B">
        <w:trPr>
          <w:cantSplit/>
        </w:trPr>
        <w:tc>
          <w:tcPr>
            <w:tcW w:w="3347" w:type="dxa"/>
            <w:gridSpan w:val="2"/>
          </w:tcPr>
          <w:p w14:paraId="1C96310F" w14:textId="77777777" w:rsidR="00D80636" w:rsidRDefault="00D80636" w:rsidP="00E2331B">
            <w:pPr>
              <w:jc w:val="both"/>
            </w:pPr>
            <w:r>
              <w:t>Řízení strojů a procesů</w:t>
            </w:r>
          </w:p>
        </w:tc>
        <w:tc>
          <w:tcPr>
            <w:tcW w:w="2245" w:type="dxa"/>
            <w:gridSpan w:val="2"/>
          </w:tcPr>
          <w:p w14:paraId="48E4DB6C" w14:textId="77777777" w:rsidR="00D80636" w:rsidRDefault="00D80636" w:rsidP="00E2331B">
            <w:pPr>
              <w:jc w:val="both"/>
            </w:pPr>
            <w:r>
              <w:t>2015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0EC2A94F" w14:textId="77777777" w:rsidR="00D80636" w:rsidRDefault="00D80636" w:rsidP="00E2331B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14:paraId="5CE604D4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7F541DA4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59021A9B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3DC906E9" w14:textId="77777777" w:rsidTr="00E2331B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14:paraId="2B008ED2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14:paraId="4F73C968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14:paraId="280280AF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14:paraId="030F949E" w14:textId="77777777" w:rsidR="00D80636" w:rsidRPr="003B5737" w:rsidRDefault="00D80636" w:rsidP="00E2331B">
            <w:pPr>
              <w:jc w:val="both"/>
            </w:pPr>
            <w:r>
              <w:t>32</w:t>
            </w:r>
          </w:p>
        </w:tc>
        <w:tc>
          <w:tcPr>
            <w:tcW w:w="693" w:type="dxa"/>
            <w:vMerge w:val="restart"/>
          </w:tcPr>
          <w:p w14:paraId="07C5191D" w14:textId="77777777" w:rsidR="00D80636" w:rsidRPr="003B5737" w:rsidRDefault="00D80636" w:rsidP="00E2331B">
            <w:pPr>
              <w:jc w:val="both"/>
            </w:pPr>
            <w:r>
              <w:t>46</w:t>
            </w:r>
          </w:p>
        </w:tc>
        <w:tc>
          <w:tcPr>
            <w:tcW w:w="694" w:type="dxa"/>
            <w:vMerge w:val="restart"/>
          </w:tcPr>
          <w:p w14:paraId="2F612B5B" w14:textId="77777777" w:rsidR="00D80636" w:rsidRPr="003B5737" w:rsidRDefault="00D80636" w:rsidP="00E2331B">
            <w:pPr>
              <w:jc w:val="both"/>
            </w:pPr>
            <w:r>
              <w:t>90</w:t>
            </w:r>
          </w:p>
        </w:tc>
      </w:tr>
      <w:tr w:rsidR="00D80636" w14:paraId="286662DE" w14:textId="77777777" w:rsidTr="00E2331B">
        <w:trPr>
          <w:trHeight w:val="205"/>
        </w:trPr>
        <w:tc>
          <w:tcPr>
            <w:tcW w:w="3347" w:type="dxa"/>
            <w:gridSpan w:val="2"/>
          </w:tcPr>
          <w:p w14:paraId="641AE076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</w:tcPr>
          <w:p w14:paraId="7621FFDB" w14:textId="77777777" w:rsidR="00D80636" w:rsidRDefault="00D80636" w:rsidP="00E2331B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14:paraId="11617178" w14:textId="77777777" w:rsidR="00D80636" w:rsidRDefault="00D80636" w:rsidP="00E2331B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14:paraId="624AB446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14:paraId="66F2DDA9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14:paraId="0E2E7C62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3B5A1B66" w14:textId="77777777" w:rsidTr="00E2331B">
        <w:tc>
          <w:tcPr>
            <w:tcW w:w="9859" w:type="dxa"/>
            <w:gridSpan w:val="11"/>
            <w:shd w:val="clear" w:color="auto" w:fill="F7CAAC"/>
          </w:tcPr>
          <w:p w14:paraId="7AEB990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5BC9B4C5" w14:textId="77777777" w:rsidTr="00E2331B">
        <w:trPr>
          <w:trHeight w:val="3764"/>
        </w:trPr>
        <w:tc>
          <w:tcPr>
            <w:tcW w:w="9859" w:type="dxa"/>
            <w:gridSpan w:val="11"/>
          </w:tcPr>
          <w:p w14:paraId="0AD9F618" w14:textId="77777777" w:rsidR="00D80636" w:rsidRDefault="00D80636" w:rsidP="00E2331B">
            <w:r w:rsidRPr="00161DBD">
              <w:rPr>
                <w:b/>
              </w:rPr>
              <w:t>VOJTĚŠEK, J. (55 %),</w:t>
            </w:r>
            <w:r>
              <w:t xml:space="preserve"> R. </w:t>
            </w:r>
            <w:r w:rsidRPr="00982304">
              <w:t>PROKOP</w:t>
            </w:r>
            <w:r>
              <w:t xml:space="preserve"> a P.</w:t>
            </w:r>
            <w:r w:rsidRPr="00982304">
              <w:t xml:space="preserve"> DOSTÁL. Two Degrees-of-Freedom Hybrid Adaptive Approach with Pole-placement Method Used for Control of Isothermal Chemical Reactor. </w:t>
            </w:r>
            <w:r w:rsidRPr="00B1395E">
              <w:rPr>
                <w:i/>
              </w:rPr>
              <w:t>Chemical Engineering Transactions</w:t>
            </w:r>
            <w:r w:rsidRPr="00982304">
              <w:t>, 2017, roč. 2017, č. 61, s. "p1"-"p7". ISSN 2283-9216</w:t>
            </w:r>
            <w:r>
              <w:br/>
            </w:r>
            <w:r w:rsidRPr="00161DBD">
              <w:rPr>
                <w:b/>
              </w:rPr>
              <w:t>VOJTĚŠEK, J. (85 %)</w:t>
            </w:r>
            <w:r>
              <w:t xml:space="preserve"> a</w:t>
            </w:r>
            <w:r w:rsidRPr="00B1395E">
              <w:t xml:space="preserve"> </w:t>
            </w:r>
            <w:r>
              <w:t xml:space="preserve">P. </w:t>
            </w:r>
            <w:r w:rsidRPr="00B1395E">
              <w:t xml:space="preserve">DOSTÁL. Effective Hybrid Adaptive Temperature Control inside Plug-flow Chemical Reactor. </w:t>
            </w:r>
            <w:r w:rsidRPr="00B1395E">
              <w:rPr>
                <w:i/>
              </w:rPr>
              <w:t>International Journal of Mathematics and Computers in Simulations</w:t>
            </w:r>
            <w:r w:rsidRPr="00B1395E">
              <w:t>, 2016, roč. 2016, 10, č. 10, s. 63-71. ISSN 1998-0159</w:t>
            </w:r>
          </w:p>
          <w:p w14:paraId="66C2A89E" w14:textId="77777777" w:rsidR="00D80636" w:rsidRDefault="00D80636" w:rsidP="00E2331B">
            <w:r w:rsidRPr="00161DBD">
              <w:rPr>
                <w:b/>
              </w:rPr>
              <w:t>VOJTĚŠEK, J. (90 %)</w:t>
            </w:r>
            <w:r>
              <w:t xml:space="preserve"> a L. MLÝ</w:t>
            </w:r>
            <w:r w:rsidRPr="002F19BC">
              <w:t xml:space="preserve">NEK. File Hosting Service Based on Single-Board Computer. In: </w:t>
            </w:r>
            <w:r w:rsidRPr="00EB7846">
              <w:rPr>
                <w:i/>
              </w:rPr>
              <w:t>Cybernetics and Mathematics Applications in Intelligent Systems</w:t>
            </w:r>
            <w:r w:rsidRPr="002F19BC">
              <w:t xml:space="preserve">. CSOC 2017. Advances in Intelligent Systems and Computing, vol 574. </w:t>
            </w:r>
            <w:r>
              <w:t>Heidelberg</w:t>
            </w:r>
            <w:r w:rsidRPr="00F031DF">
              <w:t>: Springer</w:t>
            </w:r>
            <w:r>
              <w:t>-Verlag Berlin, 2016, vol. 575, s. 427-438</w:t>
            </w:r>
            <w:r w:rsidRPr="00F031DF">
              <w:t xml:space="preserve">. ISBN </w:t>
            </w:r>
            <w:r w:rsidRPr="00A6405B">
              <w:t>978-3-319-57140-9</w:t>
            </w:r>
            <w:r w:rsidRPr="00F031DF">
              <w:t>.</w:t>
            </w:r>
          </w:p>
          <w:p w14:paraId="54CBB48D" w14:textId="77777777" w:rsidR="00D80636" w:rsidRDefault="00D80636" w:rsidP="00E2331B">
            <w:r w:rsidRPr="00161DBD">
              <w:rPr>
                <w:b/>
              </w:rPr>
              <w:t>VOJTĚŠEK, J. (90 %)</w:t>
            </w:r>
            <w:r>
              <w:t xml:space="preserve"> a M. PIPIŠ</w:t>
            </w:r>
            <w:r w:rsidRPr="00F031DF">
              <w:t xml:space="preserve">. Virtualization of Operating System Using Type-2 Hypervisor. In </w:t>
            </w:r>
            <w:r w:rsidRPr="00EB7846">
              <w:rPr>
                <w:i/>
              </w:rPr>
              <w:t>Software Engineering Perspectives and Application in Intelligent Systems: Proceedings of the 5th computer science on-line conference 2016</w:t>
            </w:r>
            <w:r>
              <w:t>, Vol. 2. Heidelberg</w:t>
            </w:r>
            <w:r w:rsidRPr="00F031DF">
              <w:t>: Springer-Verlag Berlin, 2016, s. 239-247. ISSN 2194-5357. ISBN 978-3-319-33620-6.</w:t>
            </w:r>
          </w:p>
          <w:p w14:paraId="25DA686E" w14:textId="77777777" w:rsidR="00D80636" w:rsidRDefault="00D80636" w:rsidP="00E2331B">
            <w:pPr>
              <w:rPr>
                <w:ins w:id="1959" w:author="Uzivatel" w:date="2018-11-13T09:43:00Z"/>
              </w:rPr>
            </w:pPr>
            <w:r w:rsidRPr="00161DBD">
              <w:rPr>
                <w:b/>
              </w:rPr>
              <w:t>VOJTĚŠEK, J. (100</w:t>
            </w:r>
            <w:ins w:id="1960" w:author="Uzivatel" w:date="2018-11-13T09:43:00Z">
              <w:r w:rsidR="00A3344E">
                <w:rPr>
                  <w:b/>
                </w:rPr>
                <w:t xml:space="preserve"> </w:t>
              </w:r>
            </w:ins>
            <w:r w:rsidRPr="00161DBD">
              <w:rPr>
                <w:b/>
              </w:rPr>
              <w:t>%).</w:t>
            </w:r>
            <w:r w:rsidRPr="0002068B">
              <w:t xml:space="preserve"> Numerical Solution of Ordinary Differential Equations Using Mathematical Software. In </w:t>
            </w:r>
            <w:r w:rsidRPr="00EB7846">
              <w:rPr>
                <w:i/>
              </w:rPr>
              <w:t>Advances in Intelligent Systems and Computing</w:t>
            </w:r>
            <w:r>
              <w:t>. 285. Heidelberg</w:t>
            </w:r>
            <w:r w:rsidRPr="0002068B">
              <w:t>: Springer-Verlag Berlin, 2014, s. 213-226. ISSN 2194-5357. ISBN 978-3-319-06739-1.</w:t>
            </w:r>
          </w:p>
          <w:p w14:paraId="46E50A52" w14:textId="77777777" w:rsidR="00A3344E" w:rsidRPr="003B5737" w:rsidRDefault="00A3344E" w:rsidP="00A3344E">
            <w:ins w:id="1961" w:author="Uzivatel" w:date="2018-11-13T09:43:00Z">
              <w:r w:rsidRPr="00A3344E">
                <w:rPr>
                  <w:b/>
                  <w:caps/>
                  <w:rPrChange w:id="1962" w:author="Uzivatel" w:date="2018-11-13T09:44:00Z">
                    <w:rPr/>
                  </w:rPrChange>
                </w:rPr>
                <w:t>Vojtěšek, J</w:t>
              </w:r>
            </w:ins>
            <w:ins w:id="1963" w:author="Uzivatel" w:date="2018-11-13T09:44:00Z">
              <w:r w:rsidRPr="00A3344E">
                <w:rPr>
                  <w:b/>
                  <w:caps/>
                  <w:rPrChange w:id="1964" w:author="Uzivatel" w:date="2018-11-13T09:44:00Z">
                    <w:rPr/>
                  </w:rPrChange>
                </w:rPr>
                <w:t xml:space="preserve">. </w:t>
              </w:r>
            </w:ins>
            <w:ins w:id="1965" w:author="Uzivatel" w:date="2018-11-13T09:43:00Z">
              <w:r w:rsidRPr="00A3344E">
                <w:rPr>
                  <w:b/>
                  <w:caps/>
                  <w:rPrChange w:id="1966" w:author="Uzivatel" w:date="2018-11-13T09:44:00Z">
                    <w:rPr/>
                  </w:rPrChange>
                </w:rPr>
                <w:t>(75</w:t>
              </w:r>
            </w:ins>
            <w:ins w:id="1967" w:author="Uzivatel" w:date="2018-11-13T09:44:00Z">
              <w:r w:rsidRPr="00A3344E">
                <w:rPr>
                  <w:b/>
                  <w:caps/>
                  <w:rPrChange w:id="1968" w:author="Uzivatel" w:date="2018-11-13T09:44:00Z">
                    <w:rPr/>
                  </w:rPrChange>
                </w:rPr>
                <w:t xml:space="preserve"> %</w:t>
              </w:r>
            </w:ins>
            <w:ins w:id="1969" w:author="Uzivatel" w:date="2018-11-13T09:43:00Z">
              <w:r w:rsidRPr="00A3344E">
                <w:rPr>
                  <w:b/>
                  <w:caps/>
                  <w:rPrChange w:id="1970" w:author="Uzivatel" w:date="2018-11-13T09:44:00Z">
                    <w:rPr/>
                  </w:rPrChange>
                </w:rPr>
                <w:t>);</w:t>
              </w:r>
              <w:r w:rsidRPr="00A3344E">
                <w:rPr>
                  <w:caps/>
                  <w:rPrChange w:id="1971" w:author="Uzivatel" w:date="2018-11-13T09:44:00Z">
                    <w:rPr/>
                  </w:rPrChange>
                </w:rPr>
                <w:t xml:space="preserve"> Spaček, Ľ</w:t>
              </w:r>
            </w:ins>
            <w:ins w:id="1972" w:author="Uzivatel" w:date="2018-11-13T09:44:00Z">
              <w:r w:rsidRPr="00A3344E">
                <w:rPr>
                  <w:caps/>
                  <w:rPrChange w:id="1973" w:author="Uzivatel" w:date="2018-11-13T09:44:00Z">
                    <w:rPr/>
                  </w:rPrChange>
                </w:rPr>
                <w:t>.</w:t>
              </w:r>
            </w:ins>
            <w:ins w:id="1974" w:author="Uzivatel" w:date="2018-11-13T09:43:00Z">
              <w:r w:rsidRPr="00A3344E">
                <w:rPr>
                  <w:caps/>
                  <w:rPrChange w:id="1975" w:author="Uzivatel" w:date="2018-11-13T09:44:00Z">
                    <w:rPr/>
                  </w:rPrChange>
                </w:rPr>
                <w:t>; Dostál, P</w:t>
              </w:r>
            </w:ins>
            <w:ins w:id="1976" w:author="Uzivatel" w:date="2018-11-13T09:44:00Z">
              <w:r w:rsidRPr="00A3344E">
                <w:rPr>
                  <w:caps/>
                  <w:rPrChange w:id="1977" w:author="Uzivatel" w:date="2018-11-13T09:44:00Z">
                    <w:rPr/>
                  </w:rPrChange>
                </w:rPr>
                <w:t>.</w:t>
              </w:r>
            </w:ins>
            <w:ins w:id="1978" w:author="Uzivatel" w:date="2018-11-13T09:43:00Z">
              <w:r w:rsidRPr="00A3344E">
                <w:rPr>
                  <w:caps/>
                  <w:rPrChange w:id="1979" w:author="Uzivatel" w:date="2018-11-13T09:44:00Z">
                    <w:rPr/>
                  </w:rPrChange>
                </w:rPr>
                <w:t>.</w:t>
              </w:r>
              <w:r w:rsidRPr="00A3344E">
                <w:t xml:space="preserve"> Simulation Study of 1DOF Hybrid Adaptive Control Applied on Isothermal Continuous Stirred-tank Reactor. In </w:t>
              </w:r>
              <w:r w:rsidRPr="00FE4399">
                <w:rPr>
                  <w:i/>
                  <w:rPrChange w:id="1980" w:author="Jiří Vojtěšek" w:date="2018-11-25T19:28:00Z">
                    <w:rPr/>
                  </w:rPrChange>
                </w:rPr>
                <w:t>Proceedings - 31st European Conference on Modelling and Simulation, ECMS 2017</w:t>
              </w:r>
              <w:r>
                <w:t>. Madrid</w:t>
              </w:r>
              <w:r w:rsidRPr="00A3344E">
                <w:t>: European Council for Modelling and Simulation, 2017, s. 446-452. ISBN 978-099324404-9.</w:t>
              </w:r>
            </w:ins>
          </w:p>
        </w:tc>
      </w:tr>
      <w:tr w:rsidR="00D80636" w14:paraId="0A6483E3" w14:textId="77777777" w:rsidTr="00E2331B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14:paraId="6428C042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16D7591C" w14:textId="77777777" w:rsidTr="00E2331B">
        <w:trPr>
          <w:trHeight w:val="328"/>
        </w:trPr>
        <w:tc>
          <w:tcPr>
            <w:tcW w:w="9859" w:type="dxa"/>
            <w:gridSpan w:val="11"/>
          </w:tcPr>
          <w:p w14:paraId="4D24621F" w14:textId="77777777" w:rsidR="00D80636" w:rsidRPr="009D3BE2" w:rsidRDefault="00D80636" w:rsidP="00E2331B">
            <w:pPr>
              <w:rPr>
                <w:lang w:val="sk-SK"/>
              </w:rPr>
            </w:pPr>
            <w:r>
              <w:rPr>
                <w:lang w:val="sk-SK"/>
              </w:rPr>
              <w:t xml:space="preserve">01 – 03/2003: </w:t>
            </w:r>
            <w:r w:rsidRPr="009D3BE2">
              <w:rPr>
                <w:lang w:val="sk-SK"/>
              </w:rPr>
              <w:t>University of Applied Science Cologne, Německo, (3-měsíční studijní pobyt);</w:t>
            </w:r>
          </w:p>
          <w:p w14:paraId="07D5241E" w14:textId="77777777" w:rsidR="00D80636" w:rsidRPr="003232CF" w:rsidRDefault="00D80636" w:rsidP="00E2331B">
            <w:pPr>
              <w:rPr>
                <w:lang w:val="sk-SK"/>
              </w:rPr>
            </w:pPr>
            <w:r w:rsidRPr="009D3BE2">
              <w:rPr>
                <w:lang w:val="sk-SK"/>
              </w:rPr>
              <w:t>04 – 06/2004:</w:t>
            </w:r>
            <w:r>
              <w:rPr>
                <w:lang w:val="sk-SK"/>
              </w:rPr>
              <w:t xml:space="preserve"> </w:t>
            </w:r>
            <w:r w:rsidRPr="009D3BE2">
              <w:rPr>
                <w:lang w:val="sk-SK"/>
              </w:rPr>
              <w:t xml:space="preserve">Politecnico di Milano, Itálie (3-měsíční studijní pobyt); </w:t>
            </w:r>
          </w:p>
        </w:tc>
      </w:tr>
      <w:tr w:rsidR="00D80636" w14:paraId="0373F27E" w14:textId="77777777" w:rsidTr="00E2331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5E82423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14:paraId="463316EA" w14:textId="77777777" w:rsidR="00D80636" w:rsidRDefault="00D80636" w:rsidP="00E2331B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3102EE2B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14:paraId="5877B552" w14:textId="77777777" w:rsidR="00D80636" w:rsidRDefault="00D80636" w:rsidP="00E2331B">
            <w:pPr>
              <w:jc w:val="both"/>
            </w:pPr>
            <w:r>
              <w:t>17. 7. 2018</w:t>
            </w:r>
          </w:p>
        </w:tc>
      </w:tr>
    </w:tbl>
    <w:p w14:paraId="122A8E3D" w14:textId="77777777" w:rsidR="00D80636" w:rsidRDefault="00D80636" w:rsidP="00D80636">
      <w:pPr>
        <w:spacing w:after="160" w:line="259" w:lineRule="auto"/>
      </w:pPr>
    </w:p>
    <w:p w14:paraId="059F7210" w14:textId="77777777" w:rsidR="00B32421" w:rsidRDefault="00B32421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917"/>
        <w:gridCol w:w="501"/>
        <w:gridCol w:w="693"/>
        <w:gridCol w:w="694"/>
        <w:tblGridChange w:id="1981">
          <w:tblGrid>
            <w:gridCol w:w="418"/>
            <w:gridCol w:w="2100"/>
            <w:gridCol w:w="418"/>
            <w:gridCol w:w="829"/>
            <w:gridCol w:w="1721"/>
            <w:gridCol w:w="524"/>
            <w:gridCol w:w="468"/>
            <w:gridCol w:w="994"/>
            <w:gridCol w:w="709"/>
            <w:gridCol w:w="77"/>
            <w:gridCol w:w="632"/>
            <w:gridCol w:w="693"/>
            <w:gridCol w:w="276"/>
            <w:gridCol w:w="418"/>
          </w:tblGrid>
        </w:tblGridChange>
      </w:tblGrid>
      <w:tr w:rsidR="00D80636" w14:paraId="59CA6067" w14:textId="77777777" w:rsidTr="00E2331B">
        <w:tc>
          <w:tcPr>
            <w:tcW w:w="9859" w:type="dxa"/>
            <w:gridSpan w:val="10"/>
            <w:tcBorders>
              <w:bottom w:val="double" w:sz="4" w:space="0" w:color="auto"/>
            </w:tcBorders>
            <w:shd w:val="clear" w:color="auto" w:fill="BDD6EE"/>
          </w:tcPr>
          <w:p w14:paraId="50E77041" w14:textId="77777777" w:rsidR="00D80636" w:rsidRDefault="00D80636" w:rsidP="00E2331B">
            <w:pPr>
              <w:tabs>
                <w:tab w:val="right" w:pos="9599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aaSeznamC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Abecední seznam</w:t>
            </w:r>
            <w:r w:rsidR="00B33C93">
              <w:fldChar w:fldCharType="end"/>
            </w:r>
          </w:p>
        </w:tc>
      </w:tr>
      <w:tr w:rsidR="00D80636" w14:paraId="3DD39463" w14:textId="77777777" w:rsidTr="00E2331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43E133B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9"/>
          </w:tcPr>
          <w:p w14:paraId="318B088B" w14:textId="77777777" w:rsidR="00D80636" w:rsidRDefault="00D80636" w:rsidP="00E2331B">
            <w:pPr>
              <w:jc w:val="both"/>
            </w:pPr>
            <w:r>
              <w:t>Univerzita Tomáše Bati ve Zlíně</w:t>
            </w:r>
          </w:p>
        </w:tc>
      </w:tr>
      <w:tr w:rsidR="00D80636" w14:paraId="73E43614" w14:textId="77777777" w:rsidTr="00E2331B">
        <w:tc>
          <w:tcPr>
            <w:tcW w:w="2518" w:type="dxa"/>
            <w:shd w:val="clear" w:color="auto" w:fill="F7CAAC"/>
          </w:tcPr>
          <w:p w14:paraId="78F07646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9"/>
          </w:tcPr>
          <w:p w14:paraId="3BF6533E" w14:textId="77777777" w:rsidR="00D80636" w:rsidRDefault="00D80636" w:rsidP="00E2331B">
            <w:pPr>
              <w:jc w:val="both"/>
            </w:pPr>
            <w:r>
              <w:t>Fakulta aplikované informatiky</w:t>
            </w:r>
          </w:p>
        </w:tc>
      </w:tr>
      <w:tr w:rsidR="00D80636" w14:paraId="45872292" w14:textId="77777777" w:rsidTr="00E2331B">
        <w:tc>
          <w:tcPr>
            <w:tcW w:w="2518" w:type="dxa"/>
            <w:shd w:val="clear" w:color="auto" w:fill="F7CAAC"/>
          </w:tcPr>
          <w:p w14:paraId="14FBA53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9"/>
          </w:tcPr>
          <w:p w14:paraId="14FCE919" w14:textId="77777777" w:rsidR="00D80636" w:rsidRDefault="00D80636" w:rsidP="00E2331B">
            <w:pPr>
              <w:jc w:val="both"/>
            </w:pPr>
            <w:r>
              <w:t>Bezpečnostní technologie, systémy a management</w:t>
            </w:r>
          </w:p>
        </w:tc>
      </w:tr>
      <w:tr w:rsidR="00D80636" w14:paraId="55A433A3" w14:textId="77777777" w:rsidTr="00A608FA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982" w:author="Uzivatel" w:date="2018-11-13T08:59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PrChange w:id="1983" w:author="Uzivatel" w:date="2018-11-13T08:59:00Z">
            <w:trPr>
              <w:gridBefore w:val="1"/>
            </w:trPr>
          </w:trPrChange>
        </w:trPr>
        <w:tc>
          <w:tcPr>
            <w:tcW w:w="2518" w:type="dxa"/>
            <w:shd w:val="clear" w:color="auto" w:fill="F7CAAC"/>
            <w:tcPrChange w:id="1984" w:author="Uzivatel" w:date="2018-11-13T08:59:00Z">
              <w:tcPr>
                <w:tcW w:w="2518" w:type="dxa"/>
                <w:gridSpan w:val="2"/>
                <w:shd w:val="clear" w:color="auto" w:fill="F7CAAC"/>
              </w:tcPr>
            </w:tcPrChange>
          </w:tcPr>
          <w:p w14:paraId="6C46279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  <w:tcPrChange w:id="1985" w:author="Uzivatel" w:date="2018-11-13T08:59:00Z">
              <w:tcPr>
                <w:tcW w:w="4536" w:type="dxa"/>
                <w:gridSpan w:val="5"/>
              </w:tcPr>
            </w:tcPrChange>
          </w:tcPr>
          <w:p w14:paraId="5A6A6D14" w14:textId="77777777" w:rsidR="00D80636" w:rsidRDefault="00D80636" w:rsidP="00E2331B">
            <w:pPr>
              <w:jc w:val="both"/>
            </w:pPr>
            <w:r>
              <w:t xml:space="preserve">Stanislav </w:t>
            </w:r>
            <w:bookmarkStart w:id="1986" w:name="aZelinka"/>
            <w:r>
              <w:t>Zelinka</w:t>
            </w:r>
            <w:bookmarkEnd w:id="1986"/>
          </w:p>
        </w:tc>
        <w:tc>
          <w:tcPr>
            <w:tcW w:w="917" w:type="dxa"/>
            <w:shd w:val="clear" w:color="auto" w:fill="F7CAAC"/>
            <w:tcPrChange w:id="1987" w:author="Uzivatel" w:date="2018-11-13T08:59:00Z">
              <w:tcPr>
                <w:tcW w:w="709" w:type="dxa"/>
                <w:shd w:val="clear" w:color="auto" w:fill="F7CAAC"/>
              </w:tcPr>
            </w:tcPrChange>
          </w:tcPr>
          <w:p w14:paraId="3FE77733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1888" w:type="dxa"/>
            <w:gridSpan w:val="3"/>
            <w:tcPrChange w:id="1988" w:author="Uzivatel" w:date="2018-11-13T08:59:00Z">
              <w:tcPr>
                <w:tcW w:w="2096" w:type="dxa"/>
                <w:gridSpan w:val="5"/>
              </w:tcPr>
            </w:tcPrChange>
          </w:tcPr>
          <w:p w14:paraId="2DD4BEB0" w14:textId="77777777" w:rsidR="00D80636" w:rsidRDefault="00D80636" w:rsidP="00E2331B">
            <w:pPr>
              <w:jc w:val="both"/>
            </w:pPr>
            <w:r>
              <w:t>PhDr., Mgr. Bc.</w:t>
            </w:r>
          </w:p>
        </w:tc>
      </w:tr>
      <w:tr w:rsidR="00D80636" w14:paraId="35E53BD4" w14:textId="77777777" w:rsidTr="00A608FA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989" w:author="Uzivatel" w:date="2018-11-13T08:59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PrChange w:id="1990" w:author="Uzivatel" w:date="2018-11-13T08:59:00Z">
            <w:trPr>
              <w:gridBefore w:val="1"/>
            </w:trPr>
          </w:trPrChange>
        </w:trPr>
        <w:tc>
          <w:tcPr>
            <w:tcW w:w="2518" w:type="dxa"/>
            <w:shd w:val="clear" w:color="auto" w:fill="F7CAAC"/>
            <w:tcPrChange w:id="1991" w:author="Uzivatel" w:date="2018-11-13T08:59:00Z">
              <w:tcPr>
                <w:tcW w:w="2518" w:type="dxa"/>
                <w:gridSpan w:val="2"/>
                <w:shd w:val="clear" w:color="auto" w:fill="F7CAAC"/>
              </w:tcPr>
            </w:tcPrChange>
          </w:tcPr>
          <w:p w14:paraId="175DDBE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tcPrChange w:id="1992" w:author="Uzivatel" w:date="2018-11-13T08:59:00Z">
              <w:tcPr>
                <w:tcW w:w="829" w:type="dxa"/>
              </w:tcPr>
            </w:tcPrChange>
          </w:tcPr>
          <w:p w14:paraId="06CA88D6" w14:textId="77777777" w:rsidR="00D80636" w:rsidRDefault="00D80636" w:rsidP="00E2331B">
            <w:pPr>
              <w:jc w:val="both"/>
            </w:pPr>
            <w:r>
              <w:t>1957</w:t>
            </w:r>
          </w:p>
        </w:tc>
        <w:tc>
          <w:tcPr>
            <w:tcW w:w="1721" w:type="dxa"/>
            <w:shd w:val="clear" w:color="auto" w:fill="F7CAAC"/>
            <w:tcPrChange w:id="1993" w:author="Uzivatel" w:date="2018-11-13T08:59:00Z">
              <w:tcPr>
                <w:tcW w:w="1721" w:type="dxa"/>
                <w:shd w:val="clear" w:color="auto" w:fill="F7CAAC"/>
              </w:tcPr>
            </w:tcPrChange>
          </w:tcPr>
          <w:p w14:paraId="22F031A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  <w:tcPrChange w:id="1994" w:author="Uzivatel" w:date="2018-11-13T08:59:00Z">
              <w:tcPr>
                <w:tcW w:w="992" w:type="dxa"/>
                <w:gridSpan w:val="2"/>
              </w:tcPr>
            </w:tcPrChange>
          </w:tcPr>
          <w:p w14:paraId="73AD2762" w14:textId="77777777" w:rsidR="00D80636" w:rsidRDefault="00D80636" w:rsidP="00E2331B">
            <w:pPr>
              <w:jc w:val="both"/>
            </w:pPr>
            <w:r>
              <w:t>DPP, DPČ</w:t>
            </w:r>
          </w:p>
        </w:tc>
        <w:tc>
          <w:tcPr>
            <w:tcW w:w="994" w:type="dxa"/>
            <w:shd w:val="clear" w:color="auto" w:fill="F7CAAC"/>
            <w:tcPrChange w:id="1995" w:author="Uzivatel" w:date="2018-11-13T08:59:00Z">
              <w:tcPr>
                <w:tcW w:w="994" w:type="dxa"/>
                <w:shd w:val="clear" w:color="auto" w:fill="F7CAAC"/>
              </w:tcPr>
            </w:tcPrChange>
          </w:tcPr>
          <w:p w14:paraId="54CCCD64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917" w:type="dxa"/>
            <w:tcPrChange w:id="1996" w:author="Uzivatel" w:date="2018-11-13T08:59:00Z">
              <w:tcPr>
                <w:tcW w:w="709" w:type="dxa"/>
              </w:tcPr>
            </w:tcPrChange>
          </w:tcPr>
          <w:p w14:paraId="4FF059A8" w14:textId="77777777" w:rsidR="00D80636" w:rsidRDefault="00A608FA" w:rsidP="00E2331B">
            <w:pPr>
              <w:jc w:val="both"/>
            </w:pPr>
            <w:ins w:id="1997" w:author="Uzivatel" w:date="2018-11-13T08:58:00Z">
              <w:r>
                <w:t>300h/rok</w:t>
              </w:r>
            </w:ins>
          </w:p>
        </w:tc>
        <w:tc>
          <w:tcPr>
            <w:tcW w:w="501" w:type="dxa"/>
            <w:shd w:val="clear" w:color="auto" w:fill="F7CAAC"/>
            <w:tcPrChange w:id="1998" w:author="Uzivatel" w:date="2018-11-13T08:59:00Z">
              <w:tcPr>
                <w:tcW w:w="709" w:type="dxa"/>
                <w:gridSpan w:val="2"/>
                <w:shd w:val="clear" w:color="auto" w:fill="F7CAAC"/>
              </w:tcPr>
            </w:tcPrChange>
          </w:tcPr>
          <w:p w14:paraId="52AC643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PrChange w:id="1999" w:author="Uzivatel" w:date="2018-11-13T08:59:00Z">
              <w:tcPr>
                <w:tcW w:w="1387" w:type="dxa"/>
                <w:gridSpan w:val="3"/>
              </w:tcPr>
            </w:tcPrChange>
          </w:tcPr>
          <w:p w14:paraId="3A8C5D54" w14:textId="77777777" w:rsidR="00D80636" w:rsidRDefault="00D80636" w:rsidP="00E2331B">
            <w:pPr>
              <w:jc w:val="both"/>
            </w:pPr>
          </w:p>
        </w:tc>
      </w:tr>
      <w:tr w:rsidR="00D80636" w14:paraId="6FF64155" w14:textId="77777777" w:rsidTr="00A608FA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2000" w:author="Uzivatel" w:date="2018-11-13T08:59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PrChange w:id="2001" w:author="Uzivatel" w:date="2018-11-13T08:59:00Z">
            <w:trPr>
              <w:gridBefore w:val="1"/>
            </w:trPr>
          </w:trPrChange>
        </w:trPr>
        <w:tc>
          <w:tcPr>
            <w:tcW w:w="5068" w:type="dxa"/>
            <w:gridSpan w:val="3"/>
            <w:shd w:val="clear" w:color="auto" w:fill="F7CAAC"/>
            <w:tcPrChange w:id="2002" w:author="Uzivatel" w:date="2018-11-13T08:59:00Z">
              <w:tcPr>
                <w:tcW w:w="5068" w:type="dxa"/>
                <w:gridSpan w:val="4"/>
                <w:shd w:val="clear" w:color="auto" w:fill="F7CAAC"/>
              </w:tcPr>
            </w:tcPrChange>
          </w:tcPr>
          <w:p w14:paraId="36350577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  <w:tcPrChange w:id="2003" w:author="Uzivatel" w:date="2018-11-13T08:59:00Z">
              <w:tcPr>
                <w:tcW w:w="992" w:type="dxa"/>
                <w:gridSpan w:val="2"/>
              </w:tcPr>
            </w:tcPrChange>
          </w:tcPr>
          <w:p w14:paraId="2B1F6AB7" w14:textId="77777777" w:rsidR="00D80636" w:rsidRDefault="00D80636" w:rsidP="00E2331B">
            <w:pPr>
              <w:jc w:val="both"/>
            </w:pPr>
            <w:del w:id="2004" w:author="Uzivatel" w:date="2018-11-13T08:58:00Z">
              <w:r w:rsidDel="00A608FA">
                <w:delText>Ext.</w:delText>
              </w:r>
            </w:del>
          </w:p>
        </w:tc>
        <w:tc>
          <w:tcPr>
            <w:tcW w:w="994" w:type="dxa"/>
            <w:shd w:val="clear" w:color="auto" w:fill="F7CAAC"/>
            <w:tcPrChange w:id="2005" w:author="Uzivatel" w:date="2018-11-13T08:59:00Z">
              <w:tcPr>
                <w:tcW w:w="994" w:type="dxa"/>
                <w:shd w:val="clear" w:color="auto" w:fill="F7CAAC"/>
              </w:tcPr>
            </w:tcPrChange>
          </w:tcPr>
          <w:p w14:paraId="6F4DC911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917" w:type="dxa"/>
            <w:tcPrChange w:id="2006" w:author="Uzivatel" w:date="2018-11-13T08:59:00Z">
              <w:tcPr>
                <w:tcW w:w="709" w:type="dxa"/>
              </w:tcPr>
            </w:tcPrChange>
          </w:tcPr>
          <w:p w14:paraId="1627822C" w14:textId="77777777" w:rsidR="00D80636" w:rsidRDefault="00D80636" w:rsidP="00E2331B">
            <w:pPr>
              <w:jc w:val="both"/>
            </w:pPr>
          </w:p>
        </w:tc>
        <w:tc>
          <w:tcPr>
            <w:tcW w:w="501" w:type="dxa"/>
            <w:shd w:val="clear" w:color="auto" w:fill="F7CAAC"/>
            <w:tcPrChange w:id="2007" w:author="Uzivatel" w:date="2018-11-13T08:59:00Z">
              <w:tcPr>
                <w:tcW w:w="709" w:type="dxa"/>
                <w:gridSpan w:val="2"/>
                <w:shd w:val="clear" w:color="auto" w:fill="F7CAAC"/>
              </w:tcPr>
            </w:tcPrChange>
          </w:tcPr>
          <w:p w14:paraId="04B9822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PrChange w:id="2008" w:author="Uzivatel" w:date="2018-11-13T08:59:00Z">
              <w:tcPr>
                <w:tcW w:w="1387" w:type="dxa"/>
                <w:gridSpan w:val="3"/>
              </w:tcPr>
            </w:tcPrChange>
          </w:tcPr>
          <w:p w14:paraId="5BC3573A" w14:textId="77777777" w:rsidR="00D80636" w:rsidRDefault="00D80636" w:rsidP="00E2331B">
            <w:pPr>
              <w:jc w:val="both"/>
            </w:pPr>
          </w:p>
        </w:tc>
      </w:tr>
      <w:tr w:rsidR="00D80636" w14:paraId="151DEA20" w14:textId="77777777" w:rsidTr="00A608FA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2009" w:author="Uzivatel" w:date="2018-11-13T08:59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PrChange w:id="2010" w:author="Uzivatel" w:date="2018-11-13T08:59:00Z">
            <w:trPr>
              <w:gridBefore w:val="1"/>
            </w:trPr>
          </w:trPrChange>
        </w:trPr>
        <w:tc>
          <w:tcPr>
            <w:tcW w:w="6060" w:type="dxa"/>
            <w:gridSpan w:val="5"/>
            <w:shd w:val="clear" w:color="auto" w:fill="F7CAAC"/>
            <w:tcPrChange w:id="2011" w:author="Uzivatel" w:date="2018-11-13T08:59:00Z">
              <w:tcPr>
                <w:tcW w:w="6060" w:type="dxa"/>
                <w:gridSpan w:val="6"/>
                <w:shd w:val="clear" w:color="auto" w:fill="F7CAAC"/>
              </w:tcPr>
            </w:tcPrChange>
          </w:tcPr>
          <w:p w14:paraId="55353DFB" w14:textId="77777777" w:rsidR="00D80636" w:rsidRDefault="00D80636" w:rsidP="00E2331B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911" w:type="dxa"/>
            <w:gridSpan w:val="2"/>
            <w:shd w:val="clear" w:color="auto" w:fill="F7CAAC"/>
            <w:tcPrChange w:id="2012" w:author="Uzivatel" w:date="2018-11-13T08:59:00Z">
              <w:tcPr>
                <w:tcW w:w="1703" w:type="dxa"/>
                <w:gridSpan w:val="2"/>
                <w:shd w:val="clear" w:color="auto" w:fill="F7CAAC"/>
              </w:tcPr>
            </w:tcPrChange>
          </w:tcPr>
          <w:p w14:paraId="7697B9C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1888" w:type="dxa"/>
            <w:gridSpan w:val="3"/>
            <w:shd w:val="clear" w:color="auto" w:fill="F7CAAC"/>
            <w:tcPrChange w:id="2013" w:author="Uzivatel" w:date="2018-11-13T08:59:00Z">
              <w:tcPr>
                <w:tcW w:w="2096" w:type="dxa"/>
                <w:gridSpan w:val="5"/>
                <w:shd w:val="clear" w:color="auto" w:fill="F7CAAC"/>
              </w:tcPr>
            </w:tcPrChange>
          </w:tcPr>
          <w:p w14:paraId="35BFAB5D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80636" w14:paraId="4EE86CB4" w14:textId="77777777" w:rsidTr="00A608FA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2014" w:author="Uzivatel" w:date="2018-11-13T08:59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PrChange w:id="2015" w:author="Uzivatel" w:date="2018-11-13T08:59:00Z">
            <w:trPr>
              <w:gridBefore w:val="1"/>
            </w:trPr>
          </w:trPrChange>
        </w:trPr>
        <w:tc>
          <w:tcPr>
            <w:tcW w:w="6060" w:type="dxa"/>
            <w:gridSpan w:val="5"/>
            <w:tcPrChange w:id="2016" w:author="Uzivatel" w:date="2018-11-13T08:59:00Z">
              <w:tcPr>
                <w:tcW w:w="6060" w:type="dxa"/>
                <w:gridSpan w:val="6"/>
              </w:tcPr>
            </w:tcPrChange>
          </w:tcPr>
          <w:p w14:paraId="37AB9136" w14:textId="77777777" w:rsidR="00D80636" w:rsidRDefault="00D80636" w:rsidP="00E2331B">
            <w:pPr>
              <w:jc w:val="both"/>
            </w:pPr>
          </w:p>
        </w:tc>
        <w:tc>
          <w:tcPr>
            <w:tcW w:w="1911" w:type="dxa"/>
            <w:gridSpan w:val="2"/>
            <w:tcPrChange w:id="2017" w:author="Uzivatel" w:date="2018-11-13T08:59:00Z">
              <w:tcPr>
                <w:tcW w:w="1703" w:type="dxa"/>
                <w:gridSpan w:val="2"/>
              </w:tcPr>
            </w:tcPrChange>
          </w:tcPr>
          <w:p w14:paraId="4BEE9850" w14:textId="77777777" w:rsidR="00D80636" w:rsidRDefault="00D80636" w:rsidP="00E2331B">
            <w:pPr>
              <w:jc w:val="both"/>
            </w:pPr>
          </w:p>
        </w:tc>
        <w:tc>
          <w:tcPr>
            <w:tcW w:w="1888" w:type="dxa"/>
            <w:gridSpan w:val="3"/>
            <w:tcPrChange w:id="2018" w:author="Uzivatel" w:date="2018-11-13T08:59:00Z">
              <w:tcPr>
                <w:tcW w:w="2096" w:type="dxa"/>
                <w:gridSpan w:val="5"/>
              </w:tcPr>
            </w:tcPrChange>
          </w:tcPr>
          <w:p w14:paraId="1B560AC8" w14:textId="77777777" w:rsidR="00D80636" w:rsidRDefault="00D80636" w:rsidP="00E2331B">
            <w:pPr>
              <w:jc w:val="both"/>
            </w:pPr>
          </w:p>
        </w:tc>
      </w:tr>
      <w:tr w:rsidR="00D80636" w14:paraId="017FC2F7" w14:textId="77777777" w:rsidTr="00E2331B">
        <w:tc>
          <w:tcPr>
            <w:tcW w:w="9859" w:type="dxa"/>
            <w:gridSpan w:val="10"/>
            <w:shd w:val="clear" w:color="auto" w:fill="F7CAAC"/>
          </w:tcPr>
          <w:p w14:paraId="459F0B42" w14:textId="77777777" w:rsidR="00D80636" w:rsidRDefault="00D80636" w:rsidP="00E2331B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80636" w14:paraId="464F2B0A" w14:textId="77777777" w:rsidTr="00E2331B">
        <w:trPr>
          <w:trHeight w:val="655"/>
        </w:trPr>
        <w:tc>
          <w:tcPr>
            <w:tcW w:w="9859" w:type="dxa"/>
            <w:gridSpan w:val="10"/>
            <w:tcBorders>
              <w:top w:val="nil"/>
            </w:tcBorders>
          </w:tcPr>
          <w:p w14:paraId="1D6724FF" w14:textId="77777777" w:rsidR="00D80636" w:rsidRDefault="00D80636" w:rsidP="00E2331B">
            <w:pPr>
              <w:jc w:val="both"/>
            </w:pPr>
            <w:r>
              <w:t>Psychologie a marketingová komunikace – garant, přednášející</w:t>
            </w:r>
            <w:r w:rsidR="002A1C63">
              <w:t xml:space="preserve"> (100 %)</w:t>
            </w:r>
            <w:r w:rsidR="009B7C84">
              <w:t>, vede semináře (100%).</w:t>
            </w:r>
          </w:p>
          <w:p w14:paraId="19030502" w14:textId="77777777" w:rsidR="00D80636" w:rsidRDefault="00D80636" w:rsidP="00E2331B">
            <w:pPr>
              <w:jc w:val="both"/>
            </w:pPr>
            <w:r>
              <w:t>Kriminalistické technologie a systémy – garant, přednášející</w:t>
            </w:r>
            <w:r w:rsidR="002A1C63">
              <w:t xml:space="preserve"> (100 %)</w:t>
            </w:r>
            <w:r w:rsidR="009B7C84">
              <w:t>, vede cvičení (100%).</w:t>
            </w:r>
          </w:p>
          <w:p w14:paraId="23E3EFD0" w14:textId="77777777" w:rsidR="00D80636" w:rsidRPr="005F3928" w:rsidRDefault="00D80636" w:rsidP="00E2331B">
            <w:pPr>
              <w:jc w:val="both"/>
            </w:pPr>
            <w:r>
              <w:t>Technologie detektivních činností – garant, přednášející</w:t>
            </w:r>
            <w:r w:rsidR="002A1C63">
              <w:t xml:space="preserve"> (100 %)</w:t>
            </w:r>
            <w:r w:rsidR="009B7C84">
              <w:t>, vede semináře (100%).</w:t>
            </w:r>
          </w:p>
          <w:p w14:paraId="7A73C4BB" w14:textId="77777777" w:rsidR="00D80636" w:rsidRDefault="00D80636" w:rsidP="00E2331B">
            <w:pPr>
              <w:jc w:val="both"/>
            </w:pPr>
          </w:p>
        </w:tc>
      </w:tr>
      <w:tr w:rsidR="00D80636" w14:paraId="4AA72052" w14:textId="77777777" w:rsidTr="00E2331B">
        <w:tc>
          <w:tcPr>
            <w:tcW w:w="9859" w:type="dxa"/>
            <w:gridSpan w:val="10"/>
            <w:shd w:val="clear" w:color="auto" w:fill="F7CAAC"/>
          </w:tcPr>
          <w:p w14:paraId="6632EC7B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80636" w14:paraId="681CB3B1" w14:textId="77777777" w:rsidTr="00E2331B">
        <w:trPr>
          <w:trHeight w:val="1055"/>
        </w:trPr>
        <w:tc>
          <w:tcPr>
            <w:tcW w:w="9859" w:type="dxa"/>
            <w:gridSpan w:val="10"/>
          </w:tcPr>
          <w:p w14:paraId="088FCA60" w14:textId="77777777" w:rsidR="00D80636" w:rsidRDefault="00D80636" w:rsidP="00E2331B">
            <w:pPr>
              <w:pStyle w:val="Zkladntext"/>
              <w:rPr>
                <w:b/>
                <w:sz w:val="20"/>
              </w:rPr>
            </w:pPr>
            <w:r>
              <w:rPr>
                <w:sz w:val="20"/>
              </w:rPr>
              <w:t xml:space="preserve">1996 - 1999 OU Ostrava, Fakulta pedagogická, Sociální pedagogika </w:t>
            </w:r>
          </w:p>
          <w:p w14:paraId="0F537D86" w14:textId="77777777" w:rsidR="00D80636" w:rsidRDefault="00D80636" w:rsidP="00E2331B">
            <w:pPr>
              <w:pStyle w:val="Zkladntext"/>
              <w:rPr>
                <w:b/>
                <w:sz w:val="20"/>
              </w:rPr>
            </w:pPr>
            <w:r>
              <w:rPr>
                <w:sz w:val="20"/>
              </w:rPr>
              <w:t>1997 - 1999 MU Brno, Fakulta pedagogická, Sociální pedagogika</w:t>
            </w:r>
          </w:p>
          <w:p w14:paraId="11033D72" w14:textId="77777777" w:rsidR="00D80636" w:rsidRDefault="00D80636" w:rsidP="00E2331B">
            <w:pPr>
              <w:pStyle w:val="Zkladntext"/>
              <w:rPr>
                <w:b/>
                <w:sz w:val="20"/>
              </w:rPr>
            </w:pPr>
            <w:r>
              <w:rPr>
                <w:sz w:val="20"/>
              </w:rPr>
              <w:t>2001 MU Brno, kreditní diferenční studium, Management – řízení lidských zdrojů</w:t>
            </w:r>
          </w:p>
          <w:p w14:paraId="445907FE" w14:textId="77777777" w:rsidR="00D80636" w:rsidRDefault="00D80636" w:rsidP="00E2331B">
            <w:pPr>
              <w:pStyle w:val="Zkladntext"/>
              <w:rPr>
                <w:b/>
                <w:sz w:val="20"/>
              </w:rPr>
            </w:pPr>
            <w:r>
              <w:rPr>
                <w:sz w:val="20"/>
              </w:rPr>
              <w:t>2003 - 2006 AOS Liptovský Mikuláš, Andragogika</w:t>
            </w:r>
          </w:p>
          <w:p w14:paraId="2694835A" w14:textId="77777777" w:rsidR="00D80636" w:rsidRDefault="00D80636" w:rsidP="00E2331B">
            <w:pPr>
              <w:jc w:val="both"/>
            </w:pPr>
            <w:r>
              <w:t>2006 - Dizertační zkouška – Kriminologie, kriminalistika – APZ SR Bratislava, včetně související publikační činnosti</w:t>
            </w:r>
          </w:p>
          <w:p w14:paraId="2A7FD2A3" w14:textId="77777777" w:rsidR="00D80636" w:rsidRDefault="00D80636" w:rsidP="00E2331B">
            <w:pPr>
              <w:pStyle w:val="Zkladntext"/>
              <w:rPr>
                <w:b/>
                <w:sz w:val="20"/>
              </w:rPr>
            </w:pPr>
            <w:r>
              <w:rPr>
                <w:sz w:val="20"/>
              </w:rPr>
              <w:t>2006 - dosud</w:t>
            </w:r>
            <w:r w:rsidRPr="00AF3C9C">
              <w:rPr>
                <w:sz w:val="20"/>
              </w:rPr>
              <w:t xml:space="preserve"> Univerzita Tomáše Bati ve Zlíně, </w:t>
            </w:r>
            <w:r>
              <w:rPr>
                <w:sz w:val="20"/>
              </w:rPr>
              <w:t>FAI</w:t>
            </w:r>
            <w:r w:rsidRPr="00AF3C9C">
              <w:rPr>
                <w:sz w:val="20"/>
              </w:rPr>
              <w:t>, Úst</w:t>
            </w:r>
            <w:r>
              <w:rPr>
                <w:sz w:val="20"/>
              </w:rPr>
              <w:t xml:space="preserve">av bezpečnostního inženýrství, pedagogický pracovník </w:t>
            </w:r>
          </w:p>
          <w:p w14:paraId="04C080E0" w14:textId="77777777" w:rsidR="00D80636" w:rsidRPr="00822882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5CF1A56C" w14:textId="77777777" w:rsidTr="00E2331B">
        <w:tc>
          <w:tcPr>
            <w:tcW w:w="9859" w:type="dxa"/>
            <w:gridSpan w:val="10"/>
            <w:shd w:val="clear" w:color="auto" w:fill="F7CAAC"/>
          </w:tcPr>
          <w:p w14:paraId="30266E7C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  <w:p w14:paraId="4D695513" w14:textId="77777777" w:rsidR="00D80636" w:rsidRDefault="00D80636" w:rsidP="00E2331B">
            <w:pPr>
              <w:jc w:val="both"/>
              <w:rPr>
                <w:b/>
              </w:rPr>
            </w:pPr>
          </w:p>
        </w:tc>
      </w:tr>
      <w:tr w:rsidR="00D80636" w14:paraId="1A457E2B" w14:textId="77777777" w:rsidTr="00E2331B">
        <w:trPr>
          <w:trHeight w:val="503"/>
        </w:trPr>
        <w:tc>
          <w:tcPr>
            <w:tcW w:w="9859" w:type="dxa"/>
            <w:gridSpan w:val="10"/>
          </w:tcPr>
          <w:p w14:paraId="3D64132D" w14:textId="77777777" w:rsidR="00D80636" w:rsidRDefault="00D80636" w:rsidP="00E2331B">
            <w:pPr>
              <w:jc w:val="both"/>
            </w:pPr>
            <w:r>
              <w:t xml:space="preserve">2006 - dosud – pedagogický pracovník </w:t>
            </w:r>
            <w:r w:rsidRPr="009D3BE2">
              <w:t>UTB ve Zlíně, Fakult</w:t>
            </w:r>
            <w:r>
              <w:t>a aplikované informatiky, UBI</w:t>
            </w:r>
          </w:p>
          <w:p w14:paraId="43407140" w14:textId="77777777" w:rsidR="00D80636" w:rsidRPr="00080943" w:rsidRDefault="00D80636" w:rsidP="00E2331B">
            <w:pPr>
              <w:jc w:val="both"/>
            </w:pPr>
            <w:r>
              <w:t xml:space="preserve">2006 - 2007 – Hospodářská kriminalita – specializační studium PA ČR Praha </w:t>
            </w:r>
          </w:p>
        </w:tc>
      </w:tr>
      <w:tr w:rsidR="00D80636" w14:paraId="38EAF1D3" w14:textId="77777777" w:rsidTr="00E2331B">
        <w:trPr>
          <w:trHeight w:val="250"/>
        </w:trPr>
        <w:tc>
          <w:tcPr>
            <w:tcW w:w="9859" w:type="dxa"/>
            <w:gridSpan w:val="10"/>
            <w:shd w:val="clear" w:color="auto" w:fill="F7CAAC"/>
          </w:tcPr>
          <w:p w14:paraId="7705E9E5" w14:textId="77777777" w:rsidR="00D80636" w:rsidRDefault="00D80636" w:rsidP="00E2331B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80636" w14:paraId="05D21797" w14:textId="77777777" w:rsidTr="00E2331B">
        <w:trPr>
          <w:trHeight w:val="301"/>
        </w:trPr>
        <w:tc>
          <w:tcPr>
            <w:tcW w:w="9859" w:type="dxa"/>
            <w:gridSpan w:val="10"/>
          </w:tcPr>
          <w:p w14:paraId="284BFA67" w14:textId="77777777" w:rsidR="00D80636" w:rsidRDefault="00D80636" w:rsidP="00E2331B">
            <w:pPr>
              <w:jc w:val="both"/>
            </w:pPr>
            <w:r>
              <w:t xml:space="preserve">Od roku 2006 vedoucí obhájených 43 bakalářských a 79 diplomových prací. </w:t>
            </w:r>
          </w:p>
        </w:tc>
      </w:tr>
      <w:tr w:rsidR="00D80636" w14:paraId="7A2CDAB0" w14:textId="77777777" w:rsidTr="00A608FA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2019" w:author="Uzivatel" w:date="2018-11-13T08:59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cantSplit/>
          <w:trPrChange w:id="2020" w:author="Uzivatel" w:date="2018-11-13T08:59:00Z">
            <w:trPr>
              <w:gridBefore w:val="1"/>
              <w:cantSplit/>
            </w:trPr>
          </w:trPrChange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  <w:tcPrChange w:id="2021" w:author="Uzivatel" w:date="2018-11-13T08:59:00Z">
              <w:tcPr>
                <w:tcW w:w="3347" w:type="dxa"/>
                <w:gridSpan w:val="3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67DFAAFC" w14:textId="77777777" w:rsidR="00D80636" w:rsidRDefault="00D80636" w:rsidP="00E2331B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  <w:tcPrChange w:id="2022" w:author="Uzivatel" w:date="2018-11-13T08:59:00Z">
              <w:tcPr>
                <w:tcW w:w="2245" w:type="dxa"/>
                <w:gridSpan w:val="2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0AAF690E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79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2023" w:author="Uzivatel" w:date="2018-11-13T08:59:00Z">
              <w:tcPr>
                <w:tcW w:w="2248" w:type="dxa"/>
                <w:gridSpan w:val="4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065DF9F5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1888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2024" w:author="Uzivatel" w:date="2018-11-13T08:59:00Z">
              <w:tcPr>
                <w:tcW w:w="2019" w:type="dxa"/>
                <w:gridSpan w:val="4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5E4AE480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80636" w14:paraId="655CDDA3" w14:textId="77777777" w:rsidTr="00A608FA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2025" w:author="Uzivatel" w:date="2018-11-13T08:59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cantSplit/>
          <w:trPrChange w:id="2026" w:author="Uzivatel" w:date="2018-11-13T08:59:00Z">
            <w:trPr>
              <w:gridBefore w:val="1"/>
              <w:cantSplit/>
            </w:trPr>
          </w:trPrChange>
        </w:trPr>
        <w:tc>
          <w:tcPr>
            <w:tcW w:w="3347" w:type="dxa"/>
            <w:gridSpan w:val="2"/>
            <w:tcPrChange w:id="2027" w:author="Uzivatel" w:date="2018-11-13T08:59:00Z">
              <w:tcPr>
                <w:tcW w:w="3347" w:type="dxa"/>
                <w:gridSpan w:val="3"/>
              </w:tcPr>
            </w:tcPrChange>
          </w:tcPr>
          <w:p w14:paraId="25CE8A20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  <w:tcPrChange w:id="2028" w:author="Uzivatel" w:date="2018-11-13T08:59:00Z">
              <w:tcPr>
                <w:tcW w:w="2245" w:type="dxa"/>
                <w:gridSpan w:val="2"/>
              </w:tcPr>
            </w:tcPrChange>
          </w:tcPr>
          <w:p w14:paraId="7F95AE96" w14:textId="77777777" w:rsidR="00D80636" w:rsidRDefault="00D80636" w:rsidP="00E2331B">
            <w:pPr>
              <w:jc w:val="both"/>
            </w:pPr>
          </w:p>
        </w:tc>
        <w:tc>
          <w:tcPr>
            <w:tcW w:w="2379" w:type="dxa"/>
            <w:gridSpan w:val="3"/>
            <w:tcBorders>
              <w:right w:val="single" w:sz="12" w:space="0" w:color="auto"/>
            </w:tcBorders>
            <w:tcPrChange w:id="2029" w:author="Uzivatel" w:date="2018-11-13T08:59:00Z">
              <w:tcPr>
                <w:tcW w:w="2248" w:type="dxa"/>
                <w:gridSpan w:val="4"/>
                <w:tcBorders>
                  <w:right w:val="single" w:sz="12" w:space="0" w:color="auto"/>
                </w:tcBorders>
              </w:tcPr>
            </w:tcPrChange>
          </w:tcPr>
          <w:p w14:paraId="2C579CD7" w14:textId="77777777" w:rsidR="00D80636" w:rsidRDefault="00D80636" w:rsidP="00E2331B">
            <w:pPr>
              <w:jc w:val="both"/>
            </w:pPr>
          </w:p>
        </w:tc>
        <w:tc>
          <w:tcPr>
            <w:tcW w:w="501" w:type="dxa"/>
            <w:tcBorders>
              <w:left w:val="single" w:sz="12" w:space="0" w:color="auto"/>
            </w:tcBorders>
            <w:shd w:val="clear" w:color="auto" w:fill="F7CAAC"/>
            <w:tcPrChange w:id="2030" w:author="Uzivatel" w:date="2018-11-13T08:59:00Z">
              <w:tcPr>
                <w:tcW w:w="632" w:type="dxa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3828B0C2" w14:textId="77777777" w:rsidR="00D80636" w:rsidRDefault="00D80636" w:rsidP="00E2331B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  <w:tcPrChange w:id="2031" w:author="Uzivatel" w:date="2018-11-13T08:59:00Z">
              <w:tcPr>
                <w:tcW w:w="693" w:type="dxa"/>
                <w:shd w:val="clear" w:color="auto" w:fill="F7CAAC"/>
              </w:tcPr>
            </w:tcPrChange>
          </w:tcPr>
          <w:p w14:paraId="0C11D55A" w14:textId="77777777" w:rsidR="00D80636" w:rsidRDefault="00D80636" w:rsidP="00E2331B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  <w:tcPrChange w:id="2032" w:author="Uzivatel" w:date="2018-11-13T08:59:00Z">
              <w:tcPr>
                <w:tcW w:w="694" w:type="dxa"/>
                <w:gridSpan w:val="2"/>
                <w:shd w:val="clear" w:color="auto" w:fill="F7CAAC"/>
              </w:tcPr>
            </w:tcPrChange>
          </w:tcPr>
          <w:p w14:paraId="23328D21" w14:textId="77777777" w:rsidR="00D80636" w:rsidRDefault="00D80636" w:rsidP="00E2331B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80636" w14:paraId="6408B803" w14:textId="77777777" w:rsidTr="00A608FA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2033" w:author="Uzivatel" w:date="2018-11-13T08:59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70"/>
          <w:trPrChange w:id="2034" w:author="Uzivatel" w:date="2018-11-13T08:59:00Z">
            <w:trPr>
              <w:gridBefore w:val="1"/>
              <w:cantSplit/>
              <w:trHeight w:val="70"/>
            </w:trPr>
          </w:trPrChange>
        </w:trPr>
        <w:tc>
          <w:tcPr>
            <w:tcW w:w="3347" w:type="dxa"/>
            <w:gridSpan w:val="2"/>
            <w:shd w:val="clear" w:color="auto" w:fill="F7CAAC"/>
            <w:tcPrChange w:id="2035" w:author="Uzivatel" w:date="2018-11-13T08:59:00Z">
              <w:tcPr>
                <w:tcW w:w="3347" w:type="dxa"/>
                <w:gridSpan w:val="3"/>
                <w:shd w:val="clear" w:color="auto" w:fill="F7CAAC"/>
              </w:tcPr>
            </w:tcPrChange>
          </w:tcPr>
          <w:p w14:paraId="36AFAE53" w14:textId="77777777" w:rsidR="00D80636" w:rsidRDefault="00D80636" w:rsidP="00E2331B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  <w:tcPrChange w:id="2036" w:author="Uzivatel" w:date="2018-11-13T08:59:00Z">
              <w:tcPr>
                <w:tcW w:w="2245" w:type="dxa"/>
                <w:gridSpan w:val="2"/>
                <w:shd w:val="clear" w:color="auto" w:fill="F7CAAC"/>
              </w:tcPr>
            </w:tcPrChange>
          </w:tcPr>
          <w:p w14:paraId="0CBF8683" w14:textId="77777777" w:rsidR="00D80636" w:rsidRDefault="00D80636" w:rsidP="00E2331B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79" w:type="dxa"/>
            <w:gridSpan w:val="3"/>
            <w:tcBorders>
              <w:right w:val="single" w:sz="12" w:space="0" w:color="auto"/>
            </w:tcBorders>
            <w:shd w:val="clear" w:color="auto" w:fill="F7CAAC"/>
            <w:tcPrChange w:id="2037" w:author="Uzivatel" w:date="2018-11-13T08:59:00Z">
              <w:tcPr>
                <w:tcW w:w="2248" w:type="dxa"/>
                <w:gridSpan w:val="4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2A9819B2" w14:textId="77777777" w:rsidR="00D80636" w:rsidRDefault="00D80636" w:rsidP="00E2331B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501" w:type="dxa"/>
            <w:vMerge w:val="restart"/>
            <w:tcBorders>
              <w:left w:val="single" w:sz="12" w:space="0" w:color="auto"/>
            </w:tcBorders>
            <w:tcPrChange w:id="2038" w:author="Uzivatel" w:date="2018-11-13T08:59:00Z">
              <w:tcPr>
                <w:tcW w:w="632" w:type="dxa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281E8DCB" w14:textId="77777777" w:rsidR="00D80636" w:rsidRPr="003B5737" w:rsidRDefault="00D85AD9" w:rsidP="00E2331B">
            <w:pPr>
              <w:jc w:val="both"/>
            </w:pPr>
            <w:r>
              <w:t>0</w:t>
            </w:r>
          </w:p>
        </w:tc>
        <w:tc>
          <w:tcPr>
            <w:tcW w:w="693" w:type="dxa"/>
            <w:vMerge w:val="restart"/>
            <w:tcPrChange w:id="2039" w:author="Uzivatel" w:date="2018-11-13T08:59:00Z">
              <w:tcPr>
                <w:tcW w:w="693" w:type="dxa"/>
                <w:vMerge w:val="restart"/>
              </w:tcPr>
            </w:tcPrChange>
          </w:tcPr>
          <w:p w14:paraId="37326D34" w14:textId="77777777" w:rsidR="00D80636" w:rsidRPr="003B5737" w:rsidRDefault="00D85AD9" w:rsidP="00E2331B">
            <w:pPr>
              <w:jc w:val="both"/>
            </w:pPr>
            <w:r>
              <w:t>0</w:t>
            </w:r>
          </w:p>
        </w:tc>
        <w:tc>
          <w:tcPr>
            <w:tcW w:w="694" w:type="dxa"/>
            <w:vMerge w:val="restart"/>
            <w:tcPrChange w:id="2040" w:author="Uzivatel" w:date="2018-11-13T08:59:00Z">
              <w:tcPr>
                <w:tcW w:w="694" w:type="dxa"/>
                <w:gridSpan w:val="2"/>
                <w:vMerge w:val="restart"/>
              </w:tcPr>
            </w:tcPrChange>
          </w:tcPr>
          <w:p w14:paraId="2494302B" w14:textId="77777777" w:rsidR="00D80636" w:rsidRPr="003B5737" w:rsidRDefault="00D85AD9" w:rsidP="00E2331B">
            <w:pPr>
              <w:jc w:val="both"/>
            </w:pPr>
            <w:r>
              <w:t>Neevid.</w:t>
            </w:r>
          </w:p>
        </w:tc>
      </w:tr>
      <w:tr w:rsidR="00D80636" w14:paraId="64AFE59F" w14:textId="77777777" w:rsidTr="00A608FA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2041" w:author="Uzivatel" w:date="2018-11-13T08:59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05"/>
          <w:trPrChange w:id="2042" w:author="Uzivatel" w:date="2018-11-13T08:59:00Z">
            <w:trPr>
              <w:gridBefore w:val="1"/>
              <w:trHeight w:val="205"/>
            </w:trPr>
          </w:trPrChange>
        </w:trPr>
        <w:tc>
          <w:tcPr>
            <w:tcW w:w="3347" w:type="dxa"/>
            <w:gridSpan w:val="2"/>
            <w:tcPrChange w:id="2043" w:author="Uzivatel" w:date="2018-11-13T08:59:00Z">
              <w:tcPr>
                <w:tcW w:w="3347" w:type="dxa"/>
                <w:gridSpan w:val="3"/>
              </w:tcPr>
            </w:tcPrChange>
          </w:tcPr>
          <w:p w14:paraId="3D88357D" w14:textId="77777777" w:rsidR="00D80636" w:rsidRDefault="00D80636" w:rsidP="00E2331B">
            <w:pPr>
              <w:jc w:val="both"/>
            </w:pPr>
          </w:p>
        </w:tc>
        <w:tc>
          <w:tcPr>
            <w:tcW w:w="2245" w:type="dxa"/>
            <w:gridSpan w:val="2"/>
            <w:tcPrChange w:id="2044" w:author="Uzivatel" w:date="2018-11-13T08:59:00Z">
              <w:tcPr>
                <w:tcW w:w="2245" w:type="dxa"/>
                <w:gridSpan w:val="2"/>
              </w:tcPr>
            </w:tcPrChange>
          </w:tcPr>
          <w:p w14:paraId="2D78D38E" w14:textId="77777777" w:rsidR="00D80636" w:rsidRDefault="00D80636" w:rsidP="00E2331B">
            <w:pPr>
              <w:jc w:val="both"/>
            </w:pPr>
          </w:p>
        </w:tc>
        <w:tc>
          <w:tcPr>
            <w:tcW w:w="2379" w:type="dxa"/>
            <w:gridSpan w:val="3"/>
            <w:tcBorders>
              <w:right w:val="single" w:sz="12" w:space="0" w:color="auto"/>
            </w:tcBorders>
            <w:tcPrChange w:id="2045" w:author="Uzivatel" w:date="2018-11-13T08:59:00Z">
              <w:tcPr>
                <w:tcW w:w="2248" w:type="dxa"/>
                <w:gridSpan w:val="4"/>
                <w:tcBorders>
                  <w:right w:val="single" w:sz="12" w:space="0" w:color="auto"/>
                </w:tcBorders>
              </w:tcPr>
            </w:tcPrChange>
          </w:tcPr>
          <w:p w14:paraId="0F58AB95" w14:textId="77777777" w:rsidR="00D80636" w:rsidRDefault="00D80636" w:rsidP="00E2331B">
            <w:pPr>
              <w:jc w:val="both"/>
            </w:pPr>
          </w:p>
        </w:tc>
        <w:tc>
          <w:tcPr>
            <w:tcW w:w="501" w:type="dxa"/>
            <w:vMerge/>
            <w:tcBorders>
              <w:left w:val="single" w:sz="12" w:space="0" w:color="auto"/>
            </w:tcBorders>
            <w:vAlign w:val="center"/>
            <w:tcPrChange w:id="2046" w:author="Uzivatel" w:date="2018-11-13T08:59:00Z">
              <w:tcPr>
                <w:tcW w:w="632" w:type="dxa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57BB210F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  <w:tcPrChange w:id="2047" w:author="Uzivatel" w:date="2018-11-13T08:59:00Z">
              <w:tcPr>
                <w:tcW w:w="693" w:type="dxa"/>
                <w:vMerge/>
                <w:vAlign w:val="center"/>
              </w:tcPr>
            </w:tcPrChange>
          </w:tcPr>
          <w:p w14:paraId="40F0238D" w14:textId="77777777" w:rsidR="00D80636" w:rsidRDefault="00D80636" w:rsidP="00E2331B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  <w:tcPrChange w:id="2048" w:author="Uzivatel" w:date="2018-11-13T08:59:00Z">
              <w:tcPr>
                <w:tcW w:w="694" w:type="dxa"/>
                <w:gridSpan w:val="2"/>
                <w:vMerge/>
                <w:vAlign w:val="center"/>
              </w:tcPr>
            </w:tcPrChange>
          </w:tcPr>
          <w:p w14:paraId="5790AFAA" w14:textId="77777777" w:rsidR="00D80636" w:rsidRDefault="00D80636" w:rsidP="00E2331B">
            <w:pPr>
              <w:rPr>
                <w:b/>
              </w:rPr>
            </w:pPr>
          </w:p>
        </w:tc>
      </w:tr>
      <w:tr w:rsidR="00D80636" w14:paraId="30C32F6D" w14:textId="77777777" w:rsidTr="00E2331B">
        <w:tc>
          <w:tcPr>
            <w:tcW w:w="9859" w:type="dxa"/>
            <w:gridSpan w:val="10"/>
            <w:shd w:val="clear" w:color="auto" w:fill="F7CAAC"/>
          </w:tcPr>
          <w:p w14:paraId="4B08EEEF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80636" w14:paraId="20B53747" w14:textId="77777777" w:rsidTr="00E2331B">
        <w:trPr>
          <w:trHeight w:val="721"/>
        </w:trPr>
        <w:tc>
          <w:tcPr>
            <w:tcW w:w="9859" w:type="dxa"/>
            <w:gridSpan w:val="10"/>
          </w:tcPr>
          <w:p w14:paraId="4AFF31F4" w14:textId="77777777" w:rsidR="00D80636" w:rsidRPr="005C2255" w:rsidRDefault="00D80636" w:rsidP="00E2331B">
            <w:pPr>
              <w:jc w:val="both"/>
            </w:pPr>
            <w:r w:rsidRPr="0049698A">
              <w:rPr>
                <w:b/>
              </w:rPr>
              <w:t>ZELINKA, S. (50</w:t>
            </w:r>
            <w:r>
              <w:rPr>
                <w:b/>
              </w:rPr>
              <w:t xml:space="preserve"> %)</w:t>
            </w:r>
            <w:r>
              <w:t xml:space="preserve">, ŠTEFKA, V.: </w:t>
            </w:r>
            <w:r w:rsidRPr="007C700D">
              <w:rPr>
                <w:i/>
              </w:rPr>
              <w:t>Kriminalistické technologie a systémy</w:t>
            </w:r>
            <w:r>
              <w:rPr>
                <w:i/>
              </w:rPr>
              <w:t xml:space="preserve">. </w:t>
            </w:r>
            <w:r>
              <w:t>Skripta, UTB FAI Zlín, 2013</w:t>
            </w:r>
          </w:p>
          <w:p w14:paraId="3B2C30D0" w14:textId="77777777" w:rsidR="00D80636" w:rsidRPr="007C700D" w:rsidRDefault="00D80636" w:rsidP="00E2331B">
            <w:pPr>
              <w:jc w:val="both"/>
            </w:pPr>
            <w:r w:rsidRPr="0049698A">
              <w:rPr>
                <w:b/>
              </w:rPr>
              <w:t>ZELINKA, S.</w:t>
            </w:r>
            <w:r>
              <w:t xml:space="preserve"> </w:t>
            </w:r>
            <w:r w:rsidRPr="00A937D9">
              <w:rPr>
                <w:b/>
              </w:rPr>
              <w:t>(100 %).</w:t>
            </w:r>
            <w:r>
              <w:t xml:space="preserve"> </w:t>
            </w:r>
            <w:r>
              <w:rPr>
                <w:i/>
              </w:rPr>
              <w:t xml:space="preserve">Kriminologie. </w:t>
            </w:r>
            <w:r>
              <w:t>Skripta, UTB FAI Zlín, 2014</w:t>
            </w:r>
          </w:p>
          <w:p w14:paraId="295966DE" w14:textId="77777777" w:rsidR="00D80636" w:rsidRDefault="00D80636" w:rsidP="00E2331B">
            <w:pPr>
              <w:jc w:val="both"/>
              <w:rPr>
                <w:i/>
              </w:rPr>
            </w:pPr>
            <w:r w:rsidRPr="0049698A">
              <w:rPr>
                <w:b/>
              </w:rPr>
              <w:t>ZELINKA, S.</w:t>
            </w:r>
            <w:r w:rsidRPr="00A937D9">
              <w:rPr>
                <w:b/>
              </w:rPr>
              <w:t xml:space="preserve"> (100 %).</w:t>
            </w:r>
            <w:r>
              <w:t xml:space="preserve"> </w:t>
            </w:r>
            <w:r>
              <w:rPr>
                <w:i/>
              </w:rPr>
              <w:t xml:space="preserve">Psychologie a marketingová komunikace. </w:t>
            </w:r>
            <w:r>
              <w:t>Skripta, UTB FAI Zlín, 2015</w:t>
            </w:r>
            <w:r>
              <w:rPr>
                <w:i/>
              </w:rPr>
              <w:t xml:space="preserve"> </w:t>
            </w:r>
          </w:p>
          <w:p w14:paraId="65CC1B2D" w14:textId="75744402" w:rsidR="00D80636" w:rsidRDefault="0093382D" w:rsidP="0093382D">
            <w:pPr>
              <w:jc w:val="both"/>
              <w:rPr>
                <w:ins w:id="2049" w:author="Uzivatel" w:date="2018-11-01T16:25:00Z"/>
              </w:rPr>
            </w:pPr>
            <w:ins w:id="2050" w:author="Uzivatel" w:date="2018-11-01T16:25:00Z">
              <w:r w:rsidRPr="0093382D">
                <w:rPr>
                  <w:b/>
                  <w:caps/>
                </w:rPr>
                <w:t>Zelinka, S. (</w:t>
              </w:r>
              <w:r w:rsidRPr="0093382D">
                <w:rPr>
                  <w:b/>
                </w:rPr>
                <w:t>100 %)</w:t>
              </w:r>
              <w:r w:rsidRPr="0093382D">
                <w:t>. V</w:t>
              </w:r>
            </w:ins>
            <w:ins w:id="2051" w:author="Jiří Vojtěšek" w:date="2018-11-25T19:28:00Z">
              <w:r w:rsidR="002A5034">
                <w:t>ztahy českého podnikatelského prostředí k oblasti judikatorního zázení</w:t>
              </w:r>
            </w:ins>
            <w:ins w:id="2052" w:author="Uzivatel" w:date="2018-11-01T16:25:00Z">
              <w:del w:id="2053" w:author="Jiří Vojtěšek" w:date="2018-11-25T19:29:00Z">
                <w:r w:rsidRPr="0093382D" w:rsidDel="002A5034">
                  <w:delText>ZTAHY ČESKÉHO PODNIKATELSKÉHO PROSTŘEDÍ K OBLASTI JUDIKATORNÍHO ZÁZEMÍ</w:delText>
                </w:r>
              </w:del>
              <w:r w:rsidRPr="0093382D">
                <w:t>. Security magazin, 2011, roč. XVIII, č. 6/2011, s. 57-58. ISSN 1210-8723</w:t>
              </w:r>
            </w:ins>
          </w:p>
          <w:p w14:paraId="623B86F4" w14:textId="1BC00AE5" w:rsidR="00AC255A" w:rsidRPr="003B5737" w:rsidRDefault="00E91513" w:rsidP="0093382D">
            <w:pPr>
              <w:jc w:val="both"/>
            </w:pPr>
            <w:ins w:id="2054" w:author="Jiří Vojtěšek" w:date="2018-11-21T21:46:00Z">
              <w:r>
                <w:t>Stanislav Zelinka mimo jiné disponuje více jak 5. letou praxí na kriminalistickém oddělení Policesního sboru ČR.</w:t>
              </w:r>
            </w:ins>
          </w:p>
        </w:tc>
      </w:tr>
      <w:tr w:rsidR="00D80636" w14:paraId="6CE89582" w14:textId="77777777" w:rsidTr="00E2331B">
        <w:trPr>
          <w:trHeight w:val="218"/>
        </w:trPr>
        <w:tc>
          <w:tcPr>
            <w:tcW w:w="9859" w:type="dxa"/>
            <w:gridSpan w:val="10"/>
            <w:shd w:val="clear" w:color="auto" w:fill="F7CAAC"/>
          </w:tcPr>
          <w:p w14:paraId="63166333" w14:textId="77777777" w:rsidR="00D80636" w:rsidRDefault="00D80636" w:rsidP="00E2331B">
            <w:pPr>
              <w:rPr>
                <w:b/>
              </w:rPr>
            </w:pPr>
            <w:r>
              <w:rPr>
                <w:b/>
              </w:rPr>
              <w:t>Působení v zahraničí</w:t>
            </w:r>
          </w:p>
        </w:tc>
      </w:tr>
      <w:tr w:rsidR="00D80636" w14:paraId="2A208CD9" w14:textId="77777777" w:rsidTr="00E2331B">
        <w:trPr>
          <w:trHeight w:val="328"/>
        </w:trPr>
        <w:tc>
          <w:tcPr>
            <w:tcW w:w="9859" w:type="dxa"/>
            <w:gridSpan w:val="10"/>
          </w:tcPr>
          <w:p w14:paraId="31BC9157" w14:textId="77777777" w:rsidR="00D80636" w:rsidRPr="003232CF" w:rsidRDefault="00D80636" w:rsidP="00E2331B">
            <w:pPr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D80636" w14:paraId="53E4DB09" w14:textId="77777777" w:rsidTr="00A608FA">
        <w:tblPrEx>
          <w:tblW w:w="9859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2055" w:author="Uzivatel" w:date="2018-11-13T08:59:00Z">
            <w:tblPrEx>
              <w:tblW w:w="9859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470"/>
          <w:trPrChange w:id="2056" w:author="Uzivatel" w:date="2018-11-13T08:59:00Z">
            <w:trPr>
              <w:gridBefore w:val="1"/>
              <w:cantSplit/>
              <w:trHeight w:val="470"/>
            </w:trPr>
          </w:trPrChange>
        </w:trPr>
        <w:tc>
          <w:tcPr>
            <w:tcW w:w="2518" w:type="dxa"/>
            <w:shd w:val="clear" w:color="auto" w:fill="F7CAAC"/>
            <w:tcPrChange w:id="2057" w:author="Uzivatel" w:date="2018-11-13T08:59:00Z">
              <w:tcPr>
                <w:tcW w:w="2518" w:type="dxa"/>
                <w:gridSpan w:val="2"/>
                <w:shd w:val="clear" w:color="auto" w:fill="F7CAAC"/>
              </w:tcPr>
            </w:tcPrChange>
          </w:tcPr>
          <w:p w14:paraId="3DC83D4B" w14:textId="77777777" w:rsidR="00D80636" w:rsidRDefault="00D80636" w:rsidP="00E2331B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  <w:tcPrChange w:id="2058" w:author="Uzivatel" w:date="2018-11-13T08:59:00Z">
              <w:tcPr>
                <w:tcW w:w="4536" w:type="dxa"/>
                <w:gridSpan w:val="5"/>
              </w:tcPr>
            </w:tcPrChange>
          </w:tcPr>
          <w:p w14:paraId="45E445A1" w14:textId="77777777" w:rsidR="00D80636" w:rsidRDefault="00D80636" w:rsidP="00E2331B">
            <w:pPr>
              <w:jc w:val="both"/>
            </w:pPr>
          </w:p>
        </w:tc>
        <w:tc>
          <w:tcPr>
            <w:tcW w:w="917" w:type="dxa"/>
            <w:shd w:val="clear" w:color="auto" w:fill="F7CAAC"/>
            <w:tcPrChange w:id="2059" w:author="Uzivatel" w:date="2018-11-13T08:59:00Z">
              <w:tcPr>
                <w:tcW w:w="786" w:type="dxa"/>
                <w:gridSpan w:val="2"/>
                <w:shd w:val="clear" w:color="auto" w:fill="F7CAAC"/>
              </w:tcPr>
            </w:tcPrChange>
          </w:tcPr>
          <w:p w14:paraId="61501418" w14:textId="77777777" w:rsidR="00D80636" w:rsidRDefault="00D80636" w:rsidP="00E2331B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1888" w:type="dxa"/>
            <w:gridSpan w:val="3"/>
            <w:tcPrChange w:id="2060" w:author="Uzivatel" w:date="2018-11-13T08:59:00Z">
              <w:tcPr>
                <w:tcW w:w="2019" w:type="dxa"/>
                <w:gridSpan w:val="4"/>
              </w:tcPr>
            </w:tcPrChange>
          </w:tcPr>
          <w:p w14:paraId="581FB80E" w14:textId="77777777" w:rsidR="00D80636" w:rsidRDefault="00D80636" w:rsidP="00E2331B">
            <w:pPr>
              <w:jc w:val="both"/>
            </w:pPr>
            <w:r>
              <w:t>17. 07. 2018</w:t>
            </w:r>
          </w:p>
        </w:tc>
      </w:tr>
    </w:tbl>
    <w:p w14:paraId="0DB3BBF8" w14:textId="77777777" w:rsidR="00D80636" w:rsidRDefault="00D80636" w:rsidP="00D80636">
      <w:pPr>
        <w:spacing w:after="160" w:line="259" w:lineRule="auto"/>
      </w:pPr>
    </w:p>
    <w:p w14:paraId="433EC873" w14:textId="77777777" w:rsidR="000679B3" w:rsidRDefault="000679B3" w:rsidP="00D80636">
      <w:pPr>
        <w:spacing w:after="160" w:line="259" w:lineRule="auto"/>
      </w:pPr>
    </w:p>
    <w:p w14:paraId="5A9CB5D3" w14:textId="77777777" w:rsidR="000679B3" w:rsidRDefault="000679B3" w:rsidP="00D80636">
      <w:pPr>
        <w:spacing w:after="160" w:line="259" w:lineRule="auto"/>
      </w:pPr>
    </w:p>
    <w:p w14:paraId="48F83585" w14:textId="77777777" w:rsidR="000679B3" w:rsidRDefault="000679B3" w:rsidP="00D80636">
      <w:pPr>
        <w:spacing w:after="160" w:line="259" w:lineRule="auto"/>
      </w:pPr>
    </w:p>
    <w:p w14:paraId="752A0F4C" w14:textId="77777777" w:rsidR="000679B3" w:rsidRPr="00300A0A" w:rsidRDefault="000679B3" w:rsidP="00D80636">
      <w:pPr>
        <w:spacing w:after="160" w:line="259" w:lineRule="auto"/>
      </w:pPr>
    </w:p>
    <w:p w14:paraId="6999CA99" w14:textId="77777777" w:rsidR="00D80636" w:rsidRDefault="00D80636" w:rsidP="00D80636"/>
    <w:p w14:paraId="4BFE3050" w14:textId="77777777" w:rsidR="00C40DA5" w:rsidRDefault="00C40DA5"/>
    <w:p w14:paraId="71905A01" w14:textId="77777777" w:rsidR="00B32421" w:rsidRDefault="00B32421">
      <w:r>
        <w:br w:type="page"/>
      </w:r>
    </w:p>
    <w:tbl>
      <w:tblPr>
        <w:tblW w:w="990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3"/>
        <w:gridCol w:w="5105"/>
        <w:gridCol w:w="1179"/>
        <w:gridCol w:w="1383"/>
      </w:tblGrid>
      <w:tr w:rsidR="0053098A" w14:paraId="45F13D70" w14:textId="77777777" w:rsidTr="00E40670">
        <w:tc>
          <w:tcPr>
            <w:tcW w:w="9900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49D9DC9D" w14:textId="77777777" w:rsidR="0053098A" w:rsidRDefault="0053098A" w:rsidP="00711BFB">
            <w:pPr>
              <w:tabs>
                <w:tab w:val="right" w:pos="9591"/>
              </w:tabs>
              <w:jc w:val="both"/>
              <w:rPr>
                <w:b/>
                <w:sz w:val="28"/>
              </w:rPr>
            </w:pPr>
            <w:bookmarkStart w:id="2061" w:name="CII"/>
            <w:r>
              <w:rPr>
                <w:b/>
                <w:sz w:val="28"/>
              </w:rPr>
              <w:lastRenderedPageBreak/>
              <w:t>C-II – Související tvůrčí, resp. vědecká a umělecká činnost</w:t>
            </w:r>
            <w:bookmarkEnd w:id="2061"/>
            <w:r w:rsidR="00711BFB"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aobsah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Obsah žádosti</w:t>
            </w:r>
            <w:r w:rsidR="00B33C93">
              <w:fldChar w:fldCharType="end"/>
            </w:r>
          </w:p>
        </w:tc>
      </w:tr>
      <w:tr w:rsidR="0053098A" w14:paraId="64821345" w14:textId="77777777" w:rsidTr="00E40670">
        <w:trPr>
          <w:trHeight w:val="318"/>
        </w:trPr>
        <w:tc>
          <w:tcPr>
            <w:tcW w:w="9900" w:type="dxa"/>
            <w:gridSpan w:val="4"/>
            <w:shd w:val="clear" w:color="auto" w:fill="F7CAAC"/>
          </w:tcPr>
          <w:p w14:paraId="52CED9B0" w14:textId="77777777" w:rsidR="0053098A" w:rsidRDefault="0053098A" w:rsidP="00E40670">
            <w:pPr>
              <w:rPr>
                <w:b/>
              </w:rPr>
            </w:pPr>
            <w:r>
              <w:rPr>
                <w:b/>
              </w:rPr>
              <w:t xml:space="preserve">Přehled řešených grantů a projektů u akademicky zaměřeného bakalářského studijního programu a u magisterského a doktorského studijního programu  </w:t>
            </w:r>
          </w:p>
        </w:tc>
      </w:tr>
      <w:tr w:rsidR="0053098A" w14:paraId="46148339" w14:textId="77777777" w:rsidTr="00E40670">
        <w:trPr>
          <w:cantSplit/>
        </w:trPr>
        <w:tc>
          <w:tcPr>
            <w:tcW w:w="2233" w:type="dxa"/>
            <w:shd w:val="clear" w:color="auto" w:fill="F7CAAC"/>
          </w:tcPr>
          <w:p w14:paraId="6D2A3234" w14:textId="77777777" w:rsidR="0053098A" w:rsidRDefault="0053098A" w:rsidP="00E40670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105" w:type="dxa"/>
            <w:shd w:val="clear" w:color="auto" w:fill="F7CAAC"/>
          </w:tcPr>
          <w:p w14:paraId="06D4E390" w14:textId="77777777" w:rsidR="0053098A" w:rsidRDefault="0053098A" w:rsidP="00E40670">
            <w:pPr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1179" w:type="dxa"/>
            <w:shd w:val="clear" w:color="auto" w:fill="F7CAAC"/>
          </w:tcPr>
          <w:p w14:paraId="302AC9BB" w14:textId="77777777" w:rsidR="0053098A" w:rsidRDefault="0053098A" w:rsidP="00E40670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383" w:type="dxa"/>
            <w:shd w:val="clear" w:color="auto" w:fill="F7CAAC"/>
          </w:tcPr>
          <w:p w14:paraId="7489CA2C" w14:textId="77777777" w:rsidR="0053098A" w:rsidRDefault="0053098A" w:rsidP="00E40670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651DDF83" w14:textId="77777777" w:rsidR="0053098A" w:rsidRDefault="0053098A" w:rsidP="00E40670">
            <w:pPr>
              <w:jc w:val="center"/>
              <w:rPr>
                <w:b/>
                <w:sz w:val="24"/>
              </w:rPr>
            </w:pPr>
          </w:p>
        </w:tc>
      </w:tr>
      <w:tr w:rsidR="0053098A" w14:paraId="46E2CADF" w14:textId="77777777" w:rsidTr="00E40670">
        <w:tc>
          <w:tcPr>
            <w:tcW w:w="2233" w:type="dxa"/>
          </w:tcPr>
          <w:p w14:paraId="1BFB0B5C" w14:textId="77777777" w:rsidR="0053098A" w:rsidRDefault="0053098A" w:rsidP="00E40670">
            <w:pPr>
              <w:jc w:val="both"/>
              <w:rPr>
                <w:sz w:val="24"/>
              </w:rPr>
            </w:pPr>
            <w:r>
              <w:t>Ing. Lapková Dora, Ph.D</w:t>
            </w:r>
          </w:p>
        </w:tc>
        <w:tc>
          <w:tcPr>
            <w:tcW w:w="5105" w:type="dxa"/>
          </w:tcPr>
          <w:p w14:paraId="08EF803F" w14:textId="77777777" w:rsidR="0053098A" w:rsidRDefault="0053098A" w:rsidP="00E40670">
            <w:pPr>
              <w:jc w:val="both"/>
              <w:rPr>
                <w:sz w:val="24"/>
              </w:rPr>
            </w:pPr>
            <w:r w:rsidRPr="00550132">
              <w:t>Identifikace a metody ochrany měkkých cílů ČR před násilnými činy s rozpraco</w:t>
            </w:r>
            <w:r>
              <w:t>váním systému včasného varování ( reg.č. VI20172019073)</w:t>
            </w:r>
          </w:p>
        </w:tc>
        <w:tc>
          <w:tcPr>
            <w:tcW w:w="1179" w:type="dxa"/>
          </w:tcPr>
          <w:p w14:paraId="6717B0B9" w14:textId="77777777" w:rsidR="0053098A" w:rsidRDefault="0053098A" w:rsidP="00E40670">
            <w:pPr>
              <w:jc w:val="center"/>
            </w:pPr>
            <w:r>
              <w:t>C</w:t>
            </w:r>
          </w:p>
          <w:p w14:paraId="12E3A01F" w14:textId="77777777" w:rsidR="0053098A" w:rsidRDefault="0053098A" w:rsidP="00E40670">
            <w:pPr>
              <w:jc w:val="center"/>
              <w:rPr>
                <w:sz w:val="24"/>
              </w:rPr>
            </w:pPr>
            <w:r>
              <w:t>Ministerstvo vnitra</w:t>
            </w:r>
          </w:p>
        </w:tc>
        <w:tc>
          <w:tcPr>
            <w:tcW w:w="1383" w:type="dxa"/>
          </w:tcPr>
          <w:p w14:paraId="418282DA" w14:textId="77777777" w:rsidR="0053098A" w:rsidRDefault="0053098A" w:rsidP="00E40670">
            <w:pPr>
              <w:jc w:val="center"/>
              <w:rPr>
                <w:color w:val="0000FF"/>
                <w:sz w:val="24"/>
              </w:rPr>
            </w:pPr>
            <w:r w:rsidRPr="00550132">
              <w:t>2017 - 2019</w:t>
            </w:r>
          </w:p>
        </w:tc>
      </w:tr>
      <w:tr w:rsidR="0053098A" w14:paraId="35AA9888" w14:textId="77777777" w:rsidTr="00E40670">
        <w:tc>
          <w:tcPr>
            <w:tcW w:w="2233" w:type="dxa"/>
          </w:tcPr>
          <w:p w14:paraId="058DB983" w14:textId="77777777" w:rsidR="0053098A" w:rsidRPr="00550132" w:rsidRDefault="0053098A" w:rsidP="00D93744">
            <w:pPr>
              <w:jc w:val="both"/>
            </w:pPr>
            <w:r w:rsidRPr="00550132">
              <w:t>Ing. Jan Valouch, Ph.D.</w:t>
            </w:r>
          </w:p>
        </w:tc>
        <w:tc>
          <w:tcPr>
            <w:tcW w:w="5105" w:type="dxa"/>
          </w:tcPr>
          <w:p w14:paraId="29128AAB" w14:textId="77777777" w:rsidR="0053098A" w:rsidRPr="00550132" w:rsidRDefault="0053098A" w:rsidP="00E40670">
            <w:pPr>
              <w:jc w:val="both"/>
            </w:pPr>
            <w:r w:rsidRPr="00550132">
              <w:t xml:space="preserve">Analytický programový modul pro hodnocení odolnosti v reálném čase z hlediska konvergované bezpečnosti (reg.č. </w:t>
            </w:r>
            <w:r>
              <w:t>VI20172019054</w:t>
            </w:r>
            <w:r w:rsidRPr="00550132">
              <w:t>)</w:t>
            </w:r>
          </w:p>
        </w:tc>
        <w:tc>
          <w:tcPr>
            <w:tcW w:w="1179" w:type="dxa"/>
          </w:tcPr>
          <w:p w14:paraId="475E7ED0" w14:textId="77777777" w:rsidR="0053098A" w:rsidRDefault="0053098A" w:rsidP="00E40670">
            <w:pPr>
              <w:jc w:val="center"/>
            </w:pPr>
            <w:r>
              <w:t>C</w:t>
            </w:r>
          </w:p>
          <w:p w14:paraId="0F33D05A" w14:textId="77777777" w:rsidR="0053098A" w:rsidRDefault="0053098A" w:rsidP="00E40670">
            <w:pPr>
              <w:jc w:val="center"/>
              <w:rPr>
                <w:sz w:val="24"/>
              </w:rPr>
            </w:pPr>
            <w:r>
              <w:t>Ministerstvo vnitra</w:t>
            </w:r>
          </w:p>
        </w:tc>
        <w:tc>
          <w:tcPr>
            <w:tcW w:w="1383" w:type="dxa"/>
          </w:tcPr>
          <w:p w14:paraId="51CCB78E" w14:textId="77777777" w:rsidR="0053098A" w:rsidRDefault="0053098A" w:rsidP="00E40670">
            <w:pPr>
              <w:jc w:val="center"/>
              <w:rPr>
                <w:sz w:val="24"/>
              </w:rPr>
            </w:pPr>
            <w:r w:rsidRPr="00550132">
              <w:t>2017 - 2019</w:t>
            </w:r>
          </w:p>
        </w:tc>
      </w:tr>
      <w:tr w:rsidR="0053098A" w:rsidDel="00B5659B" w14:paraId="5A265CB7" w14:textId="77777777" w:rsidTr="00E40670">
        <w:trPr>
          <w:del w:id="2062" w:author="Uzivatel" w:date="2018-11-13T09:51:00Z"/>
        </w:trPr>
        <w:tc>
          <w:tcPr>
            <w:tcW w:w="2233" w:type="dxa"/>
          </w:tcPr>
          <w:p w14:paraId="6CAA59FE" w14:textId="77777777" w:rsidR="0053098A" w:rsidRPr="00550132" w:rsidDel="00B5659B" w:rsidRDefault="0053098A" w:rsidP="00E40670">
            <w:pPr>
              <w:jc w:val="both"/>
              <w:rPr>
                <w:del w:id="2063" w:author="Uzivatel" w:date="2018-11-13T09:51:00Z"/>
              </w:rPr>
            </w:pPr>
            <w:del w:id="2064" w:author="Uzivatel" w:date="2018-11-13T09:51:00Z">
              <w:r w:rsidDel="00B5659B">
                <w:delText>doc. Mgr. Milan Adámek, Ph.D.</w:delText>
              </w:r>
            </w:del>
          </w:p>
        </w:tc>
        <w:tc>
          <w:tcPr>
            <w:tcW w:w="5105" w:type="dxa"/>
          </w:tcPr>
          <w:p w14:paraId="5E4B5524" w14:textId="77777777" w:rsidR="0053098A" w:rsidDel="00B5659B" w:rsidRDefault="0053098A" w:rsidP="00E40670">
            <w:pPr>
              <w:rPr>
                <w:del w:id="2065" w:author="Uzivatel" w:date="2018-11-13T09:51:00Z"/>
              </w:rPr>
            </w:pPr>
            <w:del w:id="2066" w:author="Uzivatel" w:date="2018-11-13T09:51:00Z">
              <w:r w:rsidDel="00B5659B">
                <w:delText xml:space="preserve">Modulární systém ENTER </w:delText>
              </w:r>
            </w:del>
          </w:p>
          <w:p w14:paraId="0B0E2744" w14:textId="77777777" w:rsidR="0053098A" w:rsidRPr="00550132" w:rsidDel="00B5659B" w:rsidRDefault="0053098A" w:rsidP="00E40670">
            <w:pPr>
              <w:rPr>
                <w:del w:id="2067" w:author="Uzivatel" w:date="2018-11-13T09:51:00Z"/>
              </w:rPr>
            </w:pPr>
            <w:del w:id="2068" w:author="Uzivatel" w:date="2018-11-13T09:51:00Z">
              <w:r w:rsidDel="00B5659B">
                <w:delText>(reg. č. CZ.01.1.02/0.0/0.0/15_019/0004581)</w:delText>
              </w:r>
            </w:del>
          </w:p>
        </w:tc>
        <w:tc>
          <w:tcPr>
            <w:tcW w:w="1179" w:type="dxa"/>
          </w:tcPr>
          <w:p w14:paraId="3904FF5F" w14:textId="77777777" w:rsidR="0053098A" w:rsidDel="00B5659B" w:rsidRDefault="0053098A" w:rsidP="00E40670">
            <w:pPr>
              <w:jc w:val="center"/>
              <w:rPr>
                <w:del w:id="2069" w:author="Uzivatel" w:date="2018-11-13T09:51:00Z"/>
              </w:rPr>
            </w:pPr>
            <w:del w:id="2070" w:author="Uzivatel" w:date="2018-11-13T09:51:00Z">
              <w:r w:rsidDel="00B5659B">
                <w:delText>C</w:delText>
              </w:r>
            </w:del>
          </w:p>
          <w:p w14:paraId="0FC5A4AC" w14:textId="77777777" w:rsidR="0053098A" w:rsidRPr="00AF07E4" w:rsidDel="00B5659B" w:rsidRDefault="0053098A" w:rsidP="00E40670">
            <w:pPr>
              <w:jc w:val="center"/>
              <w:rPr>
                <w:del w:id="2071" w:author="Uzivatel" w:date="2018-11-13T09:51:00Z"/>
              </w:rPr>
            </w:pPr>
            <w:del w:id="2072" w:author="Uzivatel" w:date="2018-11-13T09:51:00Z">
              <w:r w:rsidRPr="00AF07E4" w:rsidDel="00B5659B">
                <w:delText>M</w:delText>
              </w:r>
              <w:r w:rsidDel="00B5659B">
                <w:delText>inisterstvoprůmyslu a obchodu</w:delText>
              </w:r>
            </w:del>
          </w:p>
        </w:tc>
        <w:tc>
          <w:tcPr>
            <w:tcW w:w="1383" w:type="dxa"/>
          </w:tcPr>
          <w:p w14:paraId="2C4B2710" w14:textId="77777777" w:rsidR="0053098A" w:rsidDel="00B5659B" w:rsidRDefault="0053098A" w:rsidP="00E40670">
            <w:pPr>
              <w:jc w:val="center"/>
              <w:rPr>
                <w:del w:id="2073" w:author="Uzivatel" w:date="2018-11-13T09:51:00Z"/>
              </w:rPr>
            </w:pPr>
            <w:del w:id="2074" w:author="Uzivatel" w:date="2018-11-13T09:51:00Z">
              <w:r w:rsidRPr="001178A9" w:rsidDel="00B5659B">
                <w:delText>2017 - 2019</w:delText>
              </w:r>
            </w:del>
          </w:p>
        </w:tc>
      </w:tr>
      <w:tr w:rsidR="0053098A" w:rsidDel="00B5659B" w14:paraId="11633C4D" w14:textId="77777777" w:rsidTr="00E40670">
        <w:trPr>
          <w:del w:id="2075" w:author="Uzivatel" w:date="2018-11-13T09:51:00Z"/>
        </w:trPr>
        <w:tc>
          <w:tcPr>
            <w:tcW w:w="2233" w:type="dxa"/>
          </w:tcPr>
          <w:p w14:paraId="0CBFB266" w14:textId="77777777" w:rsidR="0053098A" w:rsidRPr="00550132" w:rsidDel="00B5659B" w:rsidRDefault="0053098A" w:rsidP="00E40670">
            <w:pPr>
              <w:jc w:val="both"/>
              <w:rPr>
                <w:del w:id="2076" w:author="Uzivatel" w:date="2018-11-13T09:51:00Z"/>
              </w:rPr>
            </w:pPr>
            <w:del w:id="2077" w:author="Uzivatel" w:date="2018-11-13T09:51:00Z">
              <w:r w:rsidDel="00B5659B">
                <w:delText>doc. Mgr. Milan Adámek, Ph.D.</w:delText>
              </w:r>
            </w:del>
          </w:p>
        </w:tc>
        <w:tc>
          <w:tcPr>
            <w:tcW w:w="5105" w:type="dxa"/>
          </w:tcPr>
          <w:p w14:paraId="312BA555" w14:textId="77777777" w:rsidR="0053098A" w:rsidDel="00B5659B" w:rsidRDefault="0053098A" w:rsidP="00E40670">
            <w:pPr>
              <w:jc w:val="both"/>
              <w:rPr>
                <w:del w:id="2078" w:author="Uzivatel" w:date="2018-11-13T09:51:00Z"/>
              </w:rPr>
            </w:pPr>
            <w:del w:id="2079" w:author="Uzivatel" w:date="2018-11-13T09:51:00Z">
              <w:r w:rsidDel="00B5659B">
                <w:delText>Platforma INFOS</w:delText>
              </w:r>
            </w:del>
          </w:p>
          <w:p w14:paraId="72728325" w14:textId="77777777" w:rsidR="0053098A" w:rsidRPr="00550132" w:rsidDel="00B5659B" w:rsidRDefault="0053098A" w:rsidP="00E40670">
            <w:pPr>
              <w:jc w:val="both"/>
              <w:rPr>
                <w:del w:id="2080" w:author="Uzivatel" w:date="2018-11-13T09:51:00Z"/>
              </w:rPr>
            </w:pPr>
            <w:del w:id="2081" w:author="Uzivatel" w:date="2018-11-13T09:51:00Z">
              <w:r w:rsidDel="00B5659B">
                <w:delText>(reg. č. CZ.01.1.02/0.0/0.0/15_019/0004580)</w:delText>
              </w:r>
            </w:del>
          </w:p>
        </w:tc>
        <w:tc>
          <w:tcPr>
            <w:tcW w:w="1179" w:type="dxa"/>
          </w:tcPr>
          <w:p w14:paraId="2E1E1768" w14:textId="77777777" w:rsidR="0053098A" w:rsidDel="00B5659B" w:rsidRDefault="0053098A" w:rsidP="00E40670">
            <w:pPr>
              <w:jc w:val="center"/>
              <w:rPr>
                <w:del w:id="2082" w:author="Uzivatel" w:date="2018-11-13T09:51:00Z"/>
              </w:rPr>
            </w:pPr>
            <w:del w:id="2083" w:author="Uzivatel" w:date="2018-11-13T09:51:00Z">
              <w:r w:rsidDel="00B5659B">
                <w:delText>C</w:delText>
              </w:r>
            </w:del>
          </w:p>
          <w:p w14:paraId="5374B916" w14:textId="77777777" w:rsidR="0053098A" w:rsidRPr="00AF07E4" w:rsidDel="00B5659B" w:rsidRDefault="0053098A" w:rsidP="00E40670">
            <w:pPr>
              <w:jc w:val="center"/>
              <w:rPr>
                <w:del w:id="2084" w:author="Uzivatel" w:date="2018-11-13T09:51:00Z"/>
              </w:rPr>
            </w:pPr>
            <w:del w:id="2085" w:author="Uzivatel" w:date="2018-11-13T09:51:00Z">
              <w:r w:rsidRPr="00AF07E4" w:rsidDel="00B5659B">
                <w:delText>M</w:delText>
              </w:r>
              <w:r w:rsidDel="00B5659B">
                <w:delText>inisterstvoprůmyslu a obchodu</w:delText>
              </w:r>
            </w:del>
          </w:p>
        </w:tc>
        <w:tc>
          <w:tcPr>
            <w:tcW w:w="1383" w:type="dxa"/>
          </w:tcPr>
          <w:p w14:paraId="3FED65B2" w14:textId="77777777" w:rsidR="0053098A" w:rsidDel="00B5659B" w:rsidRDefault="0053098A" w:rsidP="00E40670">
            <w:pPr>
              <w:jc w:val="center"/>
              <w:rPr>
                <w:del w:id="2086" w:author="Uzivatel" w:date="2018-11-13T09:51:00Z"/>
              </w:rPr>
            </w:pPr>
            <w:del w:id="2087" w:author="Uzivatel" w:date="2018-11-13T09:51:00Z">
              <w:r w:rsidRPr="001178A9" w:rsidDel="00B5659B">
                <w:delText>2017 - 2019</w:delText>
              </w:r>
            </w:del>
          </w:p>
        </w:tc>
      </w:tr>
      <w:tr w:rsidR="0053098A" w14:paraId="62D14DBA" w14:textId="77777777" w:rsidTr="00E40670">
        <w:tc>
          <w:tcPr>
            <w:tcW w:w="2233" w:type="dxa"/>
          </w:tcPr>
          <w:p w14:paraId="270D1943" w14:textId="77777777" w:rsidR="0053098A" w:rsidRPr="00550132" w:rsidRDefault="0053098A" w:rsidP="00E40670">
            <w:pPr>
              <w:jc w:val="both"/>
            </w:pPr>
            <w:r>
              <w:t>doc</w:t>
            </w:r>
            <w:r w:rsidRPr="00550132">
              <w:t>. Ing. Martin Hromada, Ph.D.</w:t>
            </w:r>
          </w:p>
        </w:tc>
        <w:tc>
          <w:tcPr>
            <w:tcW w:w="5105" w:type="dxa"/>
          </w:tcPr>
          <w:p w14:paraId="3C8ED729" w14:textId="77777777" w:rsidR="0053098A" w:rsidRPr="00550132" w:rsidRDefault="0053098A" w:rsidP="00E40670">
            <w:pPr>
              <w:jc w:val="both"/>
            </w:pPr>
            <w:r w:rsidRPr="00550132">
              <w:t>RESILIENCE 2015: Dynamické hodnocení odolnosti souvztažných subsystémů kritické infrastruktury</w:t>
            </w:r>
            <w:r>
              <w:t xml:space="preserve"> </w:t>
            </w:r>
            <w:r w:rsidRPr="00550132">
              <w:t>(reg.č.</w:t>
            </w:r>
            <w:r>
              <w:t xml:space="preserve"> VI20152019049</w:t>
            </w:r>
            <w:r w:rsidRPr="00550132">
              <w:t xml:space="preserve"> )</w:t>
            </w:r>
          </w:p>
        </w:tc>
        <w:tc>
          <w:tcPr>
            <w:tcW w:w="1179" w:type="dxa"/>
          </w:tcPr>
          <w:p w14:paraId="4EE12619" w14:textId="77777777" w:rsidR="0053098A" w:rsidRDefault="0053098A" w:rsidP="00E40670">
            <w:pPr>
              <w:jc w:val="center"/>
            </w:pPr>
            <w:r>
              <w:t>C</w:t>
            </w:r>
          </w:p>
          <w:p w14:paraId="2E7F5DA2" w14:textId="77777777" w:rsidR="0053098A" w:rsidRDefault="0053098A" w:rsidP="00E40670">
            <w:pPr>
              <w:jc w:val="center"/>
              <w:rPr>
                <w:sz w:val="24"/>
              </w:rPr>
            </w:pPr>
            <w:r>
              <w:t>Ministerstvo vnitra</w:t>
            </w:r>
          </w:p>
        </w:tc>
        <w:tc>
          <w:tcPr>
            <w:tcW w:w="1383" w:type="dxa"/>
          </w:tcPr>
          <w:p w14:paraId="6737CD71" w14:textId="77777777" w:rsidR="0053098A" w:rsidRDefault="0053098A" w:rsidP="00E40670">
            <w:pPr>
              <w:jc w:val="center"/>
              <w:rPr>
                <w:sz w:val="24"/>
              </w:rPr>
            </w:pPr>
            <w:r>
              <w:t>2015</w:t>
            </w:r>
            <w:r w:rsidRPr="00550132">
              <w:t xml:space="preserve"> - 2019</w:t>
            </w:r>
          </w:p>
        </w:tc>
      </w:tr>
      <w:tr w:rsidR="0053098A" w:rsidDel="00B5659B" w14:paraId="3A0E4FEB" w14:textId="77777777" w:rsidTr="00E40670">
        <w:trPr>
          <w:del w:id="2088" w:author="Uzivatel" w:date="2018-11-13T09:52:00Z"/>
        </w:trPr>
        <w:tc>
          <w:tcPr>
            <w:tcW w:w="2233" w:type="dxa"/>
          </w:tcPr>
          <w:p w14:paraId="129FC512" w14:textId="77777777" w:rsidR="0053098A" w:rsidDel="00B5659B" w:rsidRDefault="0053098A" w:rsidP="00E40670">
            <w:pPr>
              <w:jc w:val="both"/>
              <w:rPr>
                <w:del w:id="2089" w:author="Uzivatel" w:date="2018-11-13T09:52:00Z"/>
                <w:sz w:val="24"/>
              </w:rPr>
            </w:pPr>
            <w:del w:id="2090" w:author="Uzivatel" w:date="2018-11-13T09:52:00Z">
              <w:r w:rsidDel="00B5659B">
                <w:delText>prof</w:delText>
              </w:r>
              <w:r w:rsidRPr="00AF07E4" w:rsidDel="00B5659B">
                <w:delText>. Ing. Vladimír Vašek, CSc.</w:delText>
              </w:r>
              <w:r w:rsidDel="00B5659B">
                <w:rPr>
                  <w:sz w:val="24"/>
                </w:rPr>
                <w:delText xml:space="preserve"> </w:delText>
              </w:r>
            </w:del>
          </w:p>
        </w:tc>
        <w:tc>
          <w:tcPr>
            <w:tcW w:w="5105" w:type="dxa"/>
          </w:tcPr>
          <w:p w14:paraId="1657F79E" w14:textId="77777777" w:rsidR="0053098A" w:rsidDel="00B5659B" w:rsidRDefault="008715D2" w:rsidP="00E40670">
            <w:pPr>
              <w:jc w:val="both"/>
              <w:rPr>
                <w:del w:id="2091" w:author="Uzivatel" w:date="2018-11-13T09:52:00Z"/>
                <w:sz w:val="24"/>
              </w:rPr>
            </w:pPr>
            <w:del w:id="2092" w:author="Uzivatel" w:date="2018-11-13T09:52:00Z">
              <w:r w:rsidDel="00B5659B">
                <w:fldChar w:fldCharType="begin"/>
              </w:r>
              <w:r w:rsidDel="00B5659B">
                <w:delInstrText xml:space="preserve"> HYPERLINK "https://www.rvvi.cz/cep?s=jednoduche-vyhledavani&amp;ss=detail&amp;n=0&amp;h=LO1303" </w:delInstrText>
              </w:r>
              <w:r w:rsidDel="00B5659B">
                <w:fldChar w:fldCharType="separate"/>
              </w:r>
              <w:r w:rsidR="0053098A" w:rsidRPr="00AF07E4" w:rsidDel="00B5659B">
                <w:delText>Podpora udržitelnosti a rozvoje Centra bezpečnostních, informač</w:delText>
              </w:r>
              <w:r w:rsidR="0053098A" w:rsidDel="00B5659B">
                <w:delText>ních a pokročilých technologií</w:delText>
              </w:r>
              <w:r w:rsidDel="00B5659B">
                <w:fldChar w:fldCharType="end"/>
              </w:r>
              <w:r w:rsidR="0053098A" w:rsidDel="00B5659B">
                <w:delText xml:space="preserve"> </w:delText>
              </w:r>
              <w:r w:rsidR="0053098A" w:rsidRPr="00550132" w:rsidDel="00B5659B">
                <w:delText>(reg. č. VG20112014067)</w:delText>
              </w:r>
            </w:del>
          </w:p>
        </w:tc>
        <w:tc>
          <w:tcPr>
            <w:tcW w:w="1179" w:type="dxa"/>
          </w:tcPr>
          <w:p w14:paraId="47C32517" w14:textId="77777777" w:rsidR="0053098A" w:rsidDel="00B5659B" w:rsidRDefault="0053098A" w:rsidP="00E40670">
            <w:pPr>
              <w:jc w:val="center"/>
              <w:rPr>
                <w:del w:id="2093" w:author="Uzivatel" w:date="2018-11-13T09:52:00Z"/>
              </w:rPr>
            </w:pPr>
            <w:del w:id="2094" w:author="Uzivatel" w:date="2018-11-13T09:52:00Z">
              <w:r w:rsidDel="00B5659B">
                <w:delText>C</w:delText>
              </w:r>
            </w:del>
          </w:p>
          <w:p w14:paraId="2472C224" w14:textId="77777777" w:rsidR="0053098A" w:rsidDel="00B5659B" w:rsidRDefault="0053098A" w:rsidP="00E40670">
            <w:pPr>
              <w:jc w:val="center"/>
              <w:rPr>
                <w:del w:id="2095" w:author="Uzivatel" w:date="2018-11-13T09:52:00Z"/>
                <w:sz w:val="24"/>
              </w:rPr>
            </w:pPr>
            <w:del w:id="2096" w:author="Uzivatel" w:date="2018-11-13T09:52:00Z">
              <w:r w:rsidRPr="00AF07E4" w:rsidDel="00B5659B">
                <w:delText>MŠMT</w:delText>
              </w:r>
            </w:del>
          </w:p>
        </w:tc>
        <w:tc>
          <w:tcPr>
            <w:tcW w:w="1383" w:type="dxa"/>
          </w:tcPr>
          <w:p w14:paraId="618EB04C" w14:textId="77777777" w:rsidR="0053098A" w:rsidDel="00B5659B" w:rsidRDefault="0053098A" w:rsidP="00E40670">
            <w:pPr>
              <w:jc w:val="center"/>
              <w:rPr>
                <w:del w:id="2097" w:author="Uzivatel" w:date="2018-11-13T09:52:00Z"/>
                <w:sz w:val="24"/>
              </w:rPr>
            </w:pPr>
            <w:del w:id="2098" w:author="Uzivatel" w:date="2018-11-13T09:52:00Z">
              <w:r w:rsidRPr="00AF07E4" w:rsidDel="00B5659B">
                <w:delText>2015 - 2019</w:delText>
              </w:r>
            </w:del>
          </w:p>
        </w:tc>
      </w:tr>
      <w:tr w:rsidR="0053098A" w:rsidDel="00B5659B" w14:paraId="462B2F87" w14:textId="77777777" w:rsidTr="00E40670">
        <w:trPr>
          <w:del w:id="2099" w:author="Uzivatel" w:date="2018-11-13T09:52:00Z"/>
        </w:trPr>
        <w:tc>
          <w:tcPr>
            <w:tcW w:w="2233" w:type="dxa"/>
          </w:tcPr>
          <w:p w14:paraId="521CAAF5" w14:textId="77777777" w:rsidR="0053098A" w:rsidDel="00B5659B" w:rsidRDefault="0053098A" w:rsidP="00E40670">
            <w:pPr>
              <w:jc w:val="both"/>
              <w:rPr>
                <w:del w:id="2100" w:author="Uzivatel" w:date="2018-11-13T09:52:00Z"/>
                <w:sz w:val="24"/>
              </w:rPr>
            </w:pPr>
            <w:del w:id="2101" w:author="Uzivatel" w:date="2018-11-13T09:52:00Z">
              <w:r w:rsidDel="00B5659B">
                <w:delText>prof</w:delText>
              </w:r>
              <w:r w:rsidRPr="00AF07E4" w:rsidDel="00B5659B">
                <w:delText>. Ing. Vladimír Vašek, CSc.</w:delText>
              </w:r>
            </w:del>
          </w:p>
        </w:tc>
        <w:tc>
          <w:tcPr>
            <w:tcW w:w="5105" w:type="dxa"/>
          </w:tcPr>
          <w:p w14:paraId="30D768E0" w14:textId="77777777" w:rsidR="0053098A" w:rsidDel="00B5659B" w:rsidRDefault="0053098A" w:rsidP="00E40670">
            <w:pPr>
              <w:jc w:val="both"/>
              <w:rPr>
                <w:del w:id="2102" w:author="Uzivatel" w:date="2018-11-13T09:52:00Z"/>
                <w:sz w:val="24"/>
              </w:rPr>
            </w:pPr>
            <w:del w:id="2103" w:author="Uzivatel" w:date="2018-11-13T09:52:00Z">
              <w:r w:rsidDel="00B5659B">
                <w:delText xml:space="preserve">Centrum bezpečnostních, informačních a pokročilých technologií (CEBIA-Tech) </w:delText>
              </w:r>
              <w:r w:rsidRPr="00550132" w:rsidDel="00B5659B">
                <w:delText xml:space="preserve">(reg. č. </w:delText>
              </w:r>
              <w:r w:rsidDel="00B5659B">
                <w:delText>ED2.1.00/03.0089</w:delText>
              </w:r>
              <w:r w:rsidRPr="00550132" w:rsidDel="00B5659B">
                <w:delText>)</w:delText>
              </w:r>
            </w:del>
          </w:p>
        </w:tc>
        <w:tc>
          <w:tcPr>
            <w:tcW w:w="1179" w:type="dxa"/>
          </w:tcPr>
          <w:p w14:paraId="52DF141E" w14:textId="77777777" w:rsidR="0053098A" w:rsidDel="00B5659B" w:rsidRDefault="0053098A" w:rsidP="00E40670">
            <w:pPr>
              <w:jc w:val="center"/>
              <w:rPr>
                <w:del w:id="2104" w:author="Uzivatel" w:date="2018-11-13T09:52:00Z"/>
              </w:rPr>
            </w:pPr>
            <w:del w:id="2105" w:author="Uzivatel" w:date="2018-11-13T09:52:00Z">
              <w:r w:rsidDel="00B5659B">
                <w:delText>C</w:delText>
              </w:r>
            </w:del>
          </w:p>
          <w:p w14:paraId="5313AC52" w14:textId="77777777" w:rsidR="0053098A" w:rsidDel="00B5659B" w:rsidRDefault="0053098A" w:rsidP="00E40670">
            <w:pPr>
              <w:jc w:val="center"/>
              <w:rPr>
                <w:del w:id="2106" w:author="Uzivatel" w:date="2018-11-13T09:52:00Z"/>
                <w:sz w:val="24"/>
              </w:rPr>
            </w:pPr>
            <w:del w:id="2107" w:author="Uzivatel" w:date="2018-11-13T09:52:00Z">
              <w:r w:rsidRPr="00AF07E4" w:rsidDel="00B5659B">
                <w:delText>MŠMT</w:delText>
              </w:r>
            </w:del>
          </w:p>
        </w:tc>
        <w:tc>
          <w:tcPr>
            <w:tcW w:w="1383" w:type="dxa"/>
          </w:tcPr>
          <w:p w14:paraId="34C6B56F" w14:textId="77777777" w:rsidR="0053098A" w:rsidDel="00B5659B" w:rsidRDefault="0053098A" w:rsidP="00E40670">
            <w:pPr>
              <w:jc w:val="center"/>
              <w:rPr>
                <w:del w:id="2108" w:author="Uzivatel" w:date="2018-11-13T09:52:00Z"/>
                <w:sz w:val="24"/>
              </w:rPr>
            </w:pPr>
            <w:del w:id="2109" w:author="Uzivatel" w:date="2018-11-13T09:52:00Z">
              <w:r w:rsidRPr="00AF07E4" w:rsidDel="00B5659B">
                <w:delText>201</w:delText>
              </w:r>
              <w:r w:rsidDel="00B5659B">
                <w:delText>1</w:delText>
              </w:r>
              <w:r w:rsidRPr="00AF07E4" w:rsidDel="00B5659B">
                <w:delText xml:space="preserve"> - 201</w:delText>
              </w:r>
              <w:r w:rsidDel="00B5659B">
                <w:delText>4</w:delText>
              </w:r>
            </w:del>
          </w:p>
        </w:tc>
      </w:tr>
      <w:tr w:rsidR="0053098A" w:rsidDel="00B5659B" w14:paraId="244081AC" w14:textId="77777777" w:rsidTr="00E40670">
        <w:trPr>
          <w:del w:id="2110" w:author="Uzivatel" w:date="2018-11-13T09:52:00Z"/>
        </w:trPr>
        <w:tc>
          <w:tcPr>
            <w:tcW w:w="2233" w:type="dxa"/>
          </w:tcPr>
          <w:p w14:paraId="01CB1D79" w14:textId="77777777" w:rsidR="0053098A" w:rsidRPr="00550132" w:rsidDel="00B5659B" w:rsidRDefault="0053098A" w:rsidP="00E40670">
            <w:pPr>
              <w:jc w:val="both"/>
              <w:rPr>
                <w:del w:id="2111" w:author="Uzivatel" w:date="2018-11-13T09:52:00Z"/>
              </w:rPr>
            </w:pPr>
            <w:del w:id="2112" w:author="Uzivatel" w:date="2018-11-13T09:52:00Z">
              <w:r w:rsidDel="00B5659B">
                <w:delText>doc</w:delText>
              </w:r>
              <w:r w:rsidRPr="00550132" w:rsidDel="00B5659B">
                <w:delText>. Ing. Luděk Lukáš, CSc.</w:delText>
              </w:r>
            </w:del>
          </w:p>
        </w:tc>
        <w:tc>
          <w:tcPr>
            <w:tcW w:w="5105" w:type="dxa"/>
          </w:tcPr>
          <w:p w14:paraId="68364CBF" w14:textId="77777777" w:rsidR="0053098A" w:rsidRPr="00550132" w:rsidDel="00B5659B" w:rsidRDefault="0053098A" w:rsidP="00E40670">
            <w:pPr>
              <w:jc w:val="both"/>
              <w:rPr>
                <w:del w:id="2113" w:author="Uzivatel" w:date="2018-11-13T09:52:00Z"/>
              </w:rPr>
            </w:pPr>
            <w:del w:id="2114" w:author="Uzivatel" w:date="2018-11-13T09:52:00Z">
              <w:r w:rsidRPr="00550132" w:rsidDel="00B5659B">
                <w:delText>Systém hodnocení odolnosti prvků a sítí vybraných oblastí kritické infrastruktury (reg. č. VG20112014067)</w:delText>
              </w:r>
            </w:del>
          </w:p>
        </w:tc>
        <w:tc>
          <w:tcPr>
            <w:tcW w:w="1179" w:type="dxa"/>
          </w:tcPr>
          <w:p w14:paraId="062B3886" w14:textId="77777777" w:rsidR="0053098A" w:rsidDel="00B5659B" w:rsidRDefault="0053098A" w:rsidP="00E40670">
            <w:pPr>
              <w:jc w:val="center"/>
              <w:rPr>
                <w:del w:id="2115" w:author="Uzivatel" w:date="2018-11-13T09:52:00Z"/>
              </w:rPr>
            </w:pPr>
            <w:del w:id="2116" w:author="Uzivatel" w:date="2018-11-13T09:52:00Z">
              <w:r w:rsidDel="00B5659B">
                <w:delText>C</w:delText>
              </w:r>
            </w:del>
          </w:p>
          <w:p w14:paraId="43241DD5" w14:textId="77777777" w:rsidR="0053098A" w:rsidDel="00B5659B" w:rsidRDefault="0053098A" w:rsidP="00E40670">
            <w:pPr>
              <w:jc w:val="center"/>
              <w:rPr>
                <w:del w:id="2117" w:author="Uzivatel" w:date="2018-11-13T09:52:00Z"/>
                <w:sz w:val="24"/>
              </w:rPr>
            </w:pPr>
            <w:del w:id="2118" w:author="Uzivatel" w:date="2018-11-13T09:52:00Z">
              <w:r w:rsidDel="00B5659B">
                <w:delText>Ministerstvo vnitra</w:delText>
              </w:r>
            </w:del>
          </w:p>
        </w:tc>
        <w:tc>
          <w:tcPr>
            <w:tcW w:w="1383" w:type="dxa"/>
          </w:tcPr>
          <w:p w14:paraId="5B995436" w14:textId="77777777" w:rsidR="0053098A" w:rsidDel="00B5659B" w:rsidRDefault="0053098A" w:rsidP="00E40670">
            <w:pPr>
              <w:jc w:val="center"/>
              <w:rPr>
                <w:del w:id="2119" w:author="Uzivatel" w:date="2018-11-13T09:52:00Z"/>
                <w:sz w:val="24"/>
              </w:rPr>
            </w:pPr>
            <w:del w:id="2120" w:author="Uzivatel" w:date="2018-11-13T09:52:00Z">
              <w:r w:rsidDel="00B5659B">
                <w:delText>2011 - 2014</w:delText>
              </w:r>
            </w:del>
          </w:p>
        </w:tc>
      </w:tr>
      <w:tr w:rsidR="003B51C1" w:rsidDel="00B5659B" w14:paraId="55516DD6" w14:textId="77777777" w:rsidTr="00E40670">
        <w:trPr>
          <w:ins w:id="2121" w:author="Jiří Vojtěšek" w:date="2018-11-21T08:56:00Z"/>
        </w:trPr>
        <w:tc>
          <w:tcPr>
            <w:tcW w:w="2233" w:type="dxa"/>
          </w:tcPr>
          <w:p w14:paraId="280304CE" w14:textId="2CF92233" w:rsidR="003B51C1" w:rsidDel="00B5659B" w:rsidRDefault="003B51C1" w:rsidP="003B51C1">
            <w:pPr>
              <w:jc w:val="both"/>
              <w:rPr>
                <w:ins w:id="2122" w:author="Jiří Vojtěšek" w:date="2018-11-21T08:56:00Z"/>
              </w:rPr>
            </w:pPr>
            <w:ins w:id="2123" w:author="Jiří Vojtěšek" w:date="2018-11-21T08:57:00Z">
              <w:r w:rsidRPr="005B716D">
                <w:t>Přehled dalších současných projektů pracoviště</w:t>
              </w:r>
            </w:ins>
          </w:p>
        </w:tc>
        <w:tc>
          <w:tcPr>
            <w:tcW w:w="5105" w:type="dxa"/>
          </w:tcPr>
          <w:p w14:paraId="16DC1321" w14:textId="0EF070EF" w:rsidR="003B51C1" w:rsidRPr="00550132" w:rsidDel="00B5659B" w:rsidRDefault="003B51C1">
            <w:pPr>
              <w:jc w:val="center"/>
              <w:rPr>
                <w:ins w:id="2124" w:author="Jiří Vojtěšek" w:date="2018-11-21T08:56:00Z"/>
              </w:rPr>
              <w:pPrChange w:id="2125" w:author="Jiří Vojtěšek" w:date="2018-11-21T08:57:00Z">
                <w:pPr>
                  <w:jc w:val="both"/>
                </w:pPr>
              </w:pPrChange>
            </w:pPr>
            <w:ins w:id="2126" w:author="Jiří Vojtěšek" w:date="2018-11-21T08:57:00Z">
              <w:r>
                <w:rPr>
                  <w:rStyle w:val="Hypertextovodkaz"/>
                  <w:lang w:eastAsia="en-US"/>
                </w:rPr>
                <w:fldChar w:fldCharType="begin"/>
              </w:r>
              <w:r>
                <w:rPr>
                  <w:rStyle w:val="Hypertextovodkaz"/>
                  <w:lang w:eastAsia="en-US"/>
                </w:rPr>
                <w:instrText xml:space="preserve"> HYPERLINK "https://fai.utb.cz/veda-a-vyzkum/vedecko-vyzkumna-cinnost/projekty/" </w:instrText>
              </w:r>
              <w:r>
                <w:rPr>
                  <w:rStyle w:val="Hypertextovodkaz"/>
                  <w:lang w:eastAsia="en-US"/>
                </w:rPr>
                <w:fldChar w:fldCharType="separate"/>
              </w:r>
              <w:r>
                <w:rPr>
                  <w:rStyle w:val="Hypertextovodkaz"/>
                  <w:lang w:eastAsia="en-US"/>
                </w:rPr>
                <w:t>https://fai.utb.cz/veda-a-vyzkum/vedecko-vyzkumna-cinnost/projekty/</w:t>
              </w:r>
              <w:r>
                <w:rPr>
                  <w:rStyle w:val="Hypertextovodkaz"/>
                  <w:lang w:eastAsia="en-US"/>
                </w:rPr>
                <w:fldChar w:fldCharType="end"/>
              </w:r>
            </w:ins>
          </w:p>
        </w:tc>
        <w:tc>
          <w:tcPr>
            <w:tcW w:w="1179" w:type="dxa"/>
          </w:tcPr>
          <w:p w14:paraId="13D6869F" w14:textId="77777777" w:rsidR="003B51C1" w:rsidDel="00B5659B" w:rsidRDefault="003B51C1" w:rsidP="003B51C1">
            <w:pPr>
              <w:jc w:val="center"/>
              <w:rPr>
                <w:ins w:id="2127" w:author="Jiří Vojtěšek" w:date="2018-11-21T08:56:00Z"/>
              </w:rPr>
            </w:pPr>
          </w:p>
        </w:tc>
        <w:tc>
          <w:tcPr>
            <w:tcW w:w="1383" w:type="dxa"/>
          </w:tcPr>
          <w:p w14:paraId="27F74CFE" w14:textId="77777777" w:rsidR="003B51C1" w:rsidDel="00B5659B" w:rsidRDefault="003B51C1" w:rsidP="003B51C1">
            <w:pPr>
              <w:jc w:val="center"/>
              <w:rPr>
                <w:ins w:id="2128" w:author="Jiří Vojtěšek" w:date="2018-11-21T08:56:00Z"/>
              </w:rPr>
            </w:pPr>
          </w:p>
        </w:tc>
      </w:tr>
      <w:tr w:rsidR="0053098A" w14:paraId="054892EB" w14:textId="77777777" w:rsidTr="00E40670">
        <w:trPr>
          <w:trHeight w:val="318"/>
        </w:trPr>
        <w:tc>
          <w:tcPr>
            <w:tcW w:w="9900" w:type="dxa"/>
            <w:gridSpan w:val="4"/>
            <w:shd w:val="clear" w:color="auto" w:fill="F7CAAC"/>
          </w:tcPr>
          <w:p w14:paraId="59BB6618" w14:textId="77777777" w:rsidR="0053098A" w:rsidRDefault="0053098A" w:rsidP="00E40670">
            <w:pPr>
              <w:rPr>
                <w:b/>
              </w:rPr>
            </w:pPr>
            <w:r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53098A" w14:paraId="358CE9D9" w14:textId="77777777" w:rsidTr="00E40670">
        <w:trPr>
          <w:cantSplit/>
          <w:trHeight w:val="283"/>
        </w:trPr>
        <w:tc>
          <w:tcPr>
            <w:tcW w:w="2233" w:type="dxa"/>
            <w:shd w:val="clear" w:color="auto" w:fill="F7CAAC"/>
          </w:tcPr>
          <w:p w14:paraId="4C38FFF0" w14:textId="77777777" w:rsidR="0053098A" w:rsidRDefault="0053098A" w:rsidP="00E40670">
            <w:pPr>
              <w:jc w:val="both"/>
              <w:rPr>
                <w:b/>
              </w:rPr>
            </w:pPr>
            <w:r>
              <w:rPr>
                <w:b/>
              </w:rPr>
              <w:t>Pracoviště praxe</w:t>
            </w:r>
          </w:p>
        </w:tc>
        <w:tc>
          <w:tcPr>
            <w:tcW w:w="5105" w:type="dxa"/>
            <w:shd w:val="clear" w:color="auto" w:fill="F7CAAC"/>
          </w:tcPr>
          <w:p w14:paraId="41BF675D" w14:textId="77777777" w:rsidR="0053098A" w:rsidRDefault="0053098A" w:rsidP="00E40670">
            <w:pPr>
              <w:jc w:val="both"/>
              <w:rPr>
                <w:b/>
              </w:rPr>
            </w:pPr>
            <w:r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562" w:type="dxa"/>
            <w:gridSpan w:val="2"/>
            <w:shd w:val="clear" w:color="auto" w:fill="F7CAAC"/>
          </w:tcPr>
          <w:p w14:paraId="66ED3812" w14:textId="77777777" w:rsidR="0053098A" w:rsidRDefault="0053098A" w:rsidP="00E40670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</w:tc>
      </w:tr>
      <w:tr w:rsidR="0053098A" w14:paraId="40C0F291" w14:textId="77777777" w:rsidTr="00E40670">
        <w:tc>
          <w:tcPr>
            <w:tcW w:w="2233" w:type="dxa"/>
          </w:tcPr>
          <w:p w14:paraId="79F40577" w14:textId="77777777" w:rsidR="0053098A" w:rsidRDefault="0053098A" w:rsidP="00E40670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2182AC0E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2D0F5873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</w:tr>
      <w:tr w:rsidR="0053098A" w14:paraId="245B4A8F" w14:textId="77777777" w:rsidTr="00E40670">
        <w:tc>
          <w:tcPr>
            <w:tcW w:w="2233" w:type="dxa"/>
          </w:tcPr>
          <w:p w14:paraId="452686C2" w14:textId="77777777" w:rsidR="0053098A" w:rsidRDefault="0053098A" w:rsidP="00E40670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720C9165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6732D67C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</w:tr>
      <w:tr w:rsidR="0053098A" w14:paraId="14806F26" w14:textId="77777777" w:rsidTr="00E40670">
        <w:tc>
          <w:tcPr>
            <w:tcW w:w="2233" w:type="dxa"/>
          </w:tcPr>
          <w:p w14:paraId="5D481EEC" w14:textId="77777777" w:rsidR="0053098A" w:rsidRDefault="0053098A" w:rsidP="00E40670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32D72ECF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042B8455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</w:tr>
      <w:tr w:rsidR="0053098A" w14:paraId="00DFFF21" w14:textId="77777777" w:rsidTr="00E40670">
        <w:tc>
          <w:tcPr>
            <w:tcW w:w="2233" w:type="dxa"/>
          </w:tcPr>
          <w:p w14:paraId="1E34B61C" w14:textId="77777777" w:rsidR="0053098A" w:rsidRDefault="0053098A" w:rsidP="00E40670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673B1794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61046693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</w:tr>
      <w:tr w:rsidR="0053098A" w14:paraId="461428A7" w14:textId="77777777" w:rsidTr="00E40670">
        <w:tc>
          <w:tcPr>
            <w:tcW w:w="2233" w:type="dxa"/>
          </w:tcPr>
          <w:p w14:paraId="2C4B53C8" w14:textId="77777777" w:rsidR="0053098A" w:rsidRDefault="0053098A" w:rsidP="00E40670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60D9DB60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20C1CE4D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</w:tr>
      <w:tr w:rsidR="0053098A" w14:paraId="2E398A03" w14:textId="77777777" w:rsidTr="00E40670">
        <w:tc>
          <w:tcPr>
            <w:tcW w:w="2233" w:type="dxa"/>
          </w:tcPr>
          <w:p w14:paraId="0E686FDA" w14:textId="77777777" w:rsidR="0053098A" w:rsidRDefault="0053098A" w:rsidP="00E40670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5797C839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74E91E3A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</w:tr>
      <w:tr w:rsidR="0053098A" w14:paraId="165F70AF" w14:textId="77777777" w:rsidTr="00E40670">
        <w:tc>
          <w:tcPr>
            <w:tcW w:w="2233" w:type="dxa"/>
          </w:tcPr>
          <w:p w14:paraId="70706124" w14:textId="77777777" w:rsidR="0053098A" w:rsidRDefault="0053098A" w:rsidP="00E40670">
            <w:pPr>
              <w:jc w:val="both"/>
              <w:rPr>
                <w:sz w:val="24"/>
              </w:rPr>
            </w:pPr>
          </w:p>
        </w:tc>
        <w:tc>
          <w:tcPr>
            <w:tcW w:w="5105" w:type="dxa"/>
          </w:tcPr>
          <w:p w14:paraId="224B89EE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  <w:tc>
          <w:tcPr>
            <w:tcW w:w="2562" w:type="dxa"/>
            <w:gridSpan w:val="2"/>
          </w:tcPr>
          <w:p w14:paraId="46F74002" w14:textId="77777777" w:rsidR="0053098A" w:rsidRDefault="0053098A" w:rsidP="00E40670">
            <w:pPr>
              <w:jc w:val="center"/>
              <w:rPr>
                <w:sz w:val="24"/>
              </w:rPr>
            </w:pPr>
          </w:p>
        </w:tc>
      </w:tr>
      <w:tr w:rsidR="0053098A" w14:paraId="57C5F8F6" w14:textId="77777777" w:rsidTr="00E40670">
        <w:tc>
          <w:tcPr>
            <w:tcW w:w="9900" w:type="dxa"/>
            <w:gridSpan w:val="4"/>
            <w:shd w:val="clear" w:color="auto" w:fill="F7CAAC"/>
          </w:tcPr>
          <w:p w14:paraId="6672A8E3" w14:textId="77777777" w:rsidR="0053098A" w:rsidRDefault="0053098A" w:rsidP="00E40670">
            <w:pPr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53098A" w14:paraId="373166CA" w14:textId="77777777" w:rsidTr="00E40670">
        <w:trPr>
          <w:trHeight w:val="557"/>
        </w:trPr>
        <w:tc>
          <w:tcPr>
            <w:tcW w:w="9900" w:type="dxa"/>
            <w:gridSpan w:val="4"/>
            <w:shd w:val="clear" w:color="auto" w:fill="FFFFFF"/>
          </w:tcPr>
          <w:p w14:paraId="60ECCFCE" w14:textId="77777777" w:rsidR="0053098A" w:rsidRPr="00C40DA5" w:rsidRDefault="0053098A" w:rsidP="00E40670">
            <w:pPr>
              <w:jc w:val="both"/>
            </w:pPr>
            <w:r w:rsidRPr="00C40DA5">
              <w:t xml:space="preserve">Orientace tvůrčí činnosti akademických pracovníků Fakulty aplikované informatiky je plně v souladu s oblastmi vzdělávání, v rámci nichž bude studijní program uskutečňován. Zapojení jednotlivých pracovníků do publikační činnosti je zřejmé z formuláře C-I – </w:t>
            </w:r>
            <w:r w:rsidRPr="00C40DA5">
              <w:rPr>
                <w:i/>
              </w:rPr>
              <w:t>Personální zabezpečení</w:t>
            </w:r>
            <w:r w:rsidRPr="00C40DA5">
              <w:t>.  V databázi WOS je v době přípravy akreditační žádosti indexováno celkem 613 publikačních výstupů, které jsou svým odborným zaměřením v souladu s oblastmi vzdělávání daného studijního programu.</w:t>
            </w:r>
          </w:p>
          <w:p w14:paraId="77ECF4E3" w14:textId="77777777" w:rsidR="0053098A" w:rsidRDefault="0053098A" w:rsidP="00E40670">
            <w:pPr>
              <w:jc w:val="both"/>
            </w:pPr>
            <w:r w:rsidRPr="00C40DA5">
              <w:t xml:space="preserve">Plně v souladu s oblastmi vzdělávání, v rámci nichž bude studijní program uskutečňován, je i grantová a projektová činnost akademických pracovníků zajišťující studijní program. Na fakultě byla v uplynulých pěti letech řešena řada resortních grantů a projektů, které svým zaměřením úzce souvisí s oblastmi vzdělávání daného studijního programu.  Formuláč C-2 - </w:t>
            </w:r>
            <w:r w:rsidRPr="00C40DA5">
              <w:rPr>
                <w:i/>
              </w:rPr>
              <w:t>Související tvůrčí, resp. vědecká a umělecká činnost</w:t>
            </w:r>
            <w:r w:rsidRPr="00C40DA5">
              <w:t xml:space="preserve"> uvádí seznam projektů, které byly řešeny za posledních pět let a úzce souvisí se studijním programem. Aktuálně je na fakultě řešeno 7 projektů financovaných Ministerstvem průmyslu a obchodu, 1 projekt financovaný Technologickou agenturou ČR, 3 projekty financované Ministerstvem vnitra a 1 projekt Národního programu udržitelnosti financovaný Ministerstvem školství, mládeže a tělovýchovy. Fakulta aplikované informatiky byla úspěšná i přípravě projektových žádostí v rámci operačního programu Věda, výzkum a vzdělávání. Aktuálně pracovníci FAI řeší 4 projekty OP VVV, z nichž jeden je určen pro rozvoj výukového prostředí (Movi – FAI) a </w:t>
            </w:r>
            <w:r w:rsidRPr="00C40DA5">
              <w:lastRenderedPageBreak/>
              <w:t>druhý je zaměřen na tvorbu a inovaci studijních programů. Vedle těchto velkých projektů se pracovníci fakulty aktivně zapojují do řešení inovačních voucherů a drobných projektů aplikovaného a smluvního výzkumu.</w:t>
            </w:r>
          </w:p>
          <w:p w14:paraId="587BAD9C" w14:textId="77777777" w:rsidR="00711BFB" w:rsidRPr="00C40DA5" w:rsidRDefault="00711BFB" w:rsidP="00E40670">
            <w:pPr>
              <w:jc w:val="both"/>
            </w:pPr>
          </w:p>
          <w:p w14:paraId="1BC03156" w14:textId="77777777" w:rsidR="0053098A" w:rsidRPr="005E261C" w:rsidRDefault="0053098A" w:rsidP="00E40670">
            <w:pPr>
              <w:jc w:val="both"/>
              <w:rPr>
                <w:rFonts w:asciiTheme="minorHAnsi" w:hAnsiTheme="minorHAnsi"/>
              </w:rPr>
            </w:pPr>
          </w:p>
        </w:tc>
      </w:tr>
      <w:tr w:rsidR="0053098A" w14:paraId="49C9A5DC" w14:textId="77777777" w:rsidTr="00E40670">
        <w:trPr>
          <w:trHeight w:val="306"/>
        </w:trPr>
        <w:tc>
          <w:tcPr>
            <w:tcW w:w="9900" w:type="dxa"/>
            <w:gridSpan w:val="4"/>
            <w:shd w:val="clear" w:color="auto" w:fill="F7CAAC"/>
            <w:vAlign w:val="center"/>
          </w:tcPr>
          <w:p w14:paraId="7D413636" w14:textId="77777777" w:rsidR="0053098A" w:rsidRPr="00C40DA5" w:rsidRDefault="0053098A" w:rsidP="00E40670">
            <w:pPr>
              <w:jc w:val="both"/>
              <w:rPr>
                <w:b/>
              </w:rPr>
            </w:pPr>
            <w:r w:rsidRPr="00C40DA5">
              <w:rPr>
                <w:b/>
              </w:rPr>
              <w:lastRenderedPageBreak/>
              <w:t>Informace o spolupráci s praxí vztahující se ke studijnímu programu</w:t>
            </w:r>
          </w:p>
        </w:tc>
      </w:tr>
      <w:tr w:rsidR="0053098A" w14:paraId="5C2EABF4" w14:textId="77777777" w:rsidTr="00E40670">
        <w:trPr>
          <w:trHeight w:val="1700"/>
        </w:trPr>
        <w:tc>
          <w:tcPr>
            <w:tcW w:w="9900" w:type="dxa"/>
            <w:gridSpan w:val="4"/>
            <w:shd w:val="clear" w:color="auto" w:fill="FFFFFF"/>
          </w:tcPr>
          <w:p w14:paraId="57ECC6A8" w14:textId="77777777" w:rsidR="0053098A" w:rsidRPr="00C40DA5" w:rsidRDefault="0053098A" w:rsidP="00E40670">
            <w:pPr>
              <w:jc w:val="both"/>
            </w:pPr>
            <w:r w:rsidRPr="00C40DA5">
              <w:t>Spolupráce s průmyslovou praxí je na Fakultě aplikované informatiky Univerzity Tomáše Bati ve Zlíně systematicky dlouhodobě rozvíjena. Je orientována do všech odborných oblastí vzdělávání, v rámci nichž bude studijní program uskutečňován. Fakulta aplikované informatiky má ustavenou tzv. Průmyslovou radu, která má více než 30 externích členů. Radu tvoří zástupci firem z oblasti bezpečnostního průmyslu, informačních technologií, automatizace, strojírenství atd. Tato rada zasedá zpravidla jednou ročně. Na zasedáních Průmyslové Rady FAI jsou projednávány aktuální možnosti spolupráce firem s akademickým prostředím, Rada se vyjadřuje k aktualizaci studijních plánů jednotlivých studijních programů s ohledem na potřeby trhu.</w:t>
            </w:r>
          </w:p>
          <w:p w14:paraId="318DFDCA" w14:textId="77777777" w:rsidR="0053098A" w:rsidRPr="00C40DA5" w:rsidRDefault="0053098A" w:rsidP="00E40670">
            <w:pPr>
              <w:jc w:val="both"/>
            </w:pPr>
            <w:r w:rsidRPr="00C40DA5">
              <w:t xml:space="preserve">Spolupráce s praxí je v průběhu studia realizována prostřednictvím odborných exkurzí studentů ve firmách a institucích, které se zabývají zabezpečovací technikou, zabezpečováním objektů a bezpečnou společností. Akademičtí pracovníci, kteří zajišťují výuku u </w:t>
            </w:r>
            <w:r>
              <w:t>bakalářského</w:t>
            </w:r>
            <w:r w:rsidRPr="00C40DA5">
              <w:t xml:space="preserve"> studijního programu, se podílí na řešení projektů a grantů, které často řeší ve spolupráci s firmami a institucemi. Do řešení projektů jsou v omezené míře zapojováni i studenti </w:t>
            </w:r>
            <w:r>
              <w:t>bakalářského</w:t>
            </w:r>
            <w:r w:rsidRPr="00C40DA5">
              <w:t xml:space="preserve"> stupně studia. V posledních letech, zejména díky vzniku Regionálního výzkumného centra Cebia – Tech, dochází k nárůstu objemu smluvního výzkumu, který je poptáván zejména regionálními firmami. Některá méně náročná zadání, která vznikají ze strany firem, jsou řešena v rámci závěrečných kvalifikačních prací studentů.</w:t>
            </w:r>
          </w:p>
          <w:p w14:paraId="2F4DF14C" w14:textId="77777777" w:rsidR="0053098A" w:rsidRPr="00484D2D" w:rsidRDefault="0053098A" w:rsidP="00E40670">
            <w:pPr>
              <w:jc w:val="both"/>
              <w:rPr>
                <w:rFonts w:ascii="Calibri" w:hAnsi="Calibri"/>
              </w:rPr>
            </w:pPr>
            <w:r w:rsidRPr="00C40DA5">
              <w:t>Širokou spolupráci Fakulty aplikované informatiky s průmyslovou a odbornou praxí umožňuje také Vědeckotechnický park Informační a komunikační technologie, který je přímo spojen s budovou Fakulty aplikované informatiky. Tento park umožňuje rozšíření spolupráce univerzitního prostředí s průmyslovou sférou a vytváří synergické centrum pro firmy, které mohou využívat zkušenosti akademických pracovníků v bezpečnostních, informačních a komunikačních technologiích. Cílem parku je mimo jiné rozvoj spolupráce univerzity s regionálními firmami na bázi smluvního a kolaborativního výzkumu s přímou účastí akademických pracovníků a studentů Fakulty aplikované informatiky.</w:t>
            </w:r>
          </w:p>
        </w:tc>
      </w:tr>
    </w:tbl>
    <w:p w14:paraId="05878417" w14:textId="77777777" w:rsidR="0053098A" w:rsidRDefault="0053098A" w:rsidP="0053098A"/>
    <w:p w14:paraId="3AE30EAB" w14:textId="77777777" w:rsidR="0053098A" w:rsidRDefault="0053098A" w:rsidP="0053098A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9"/>
      </w:tblGrid>
      <w:tr w:rsidR="0053098A" w14:paraId="7C257466" w14:textId="77777777" w:rsidTr="00E40670">
        <w:tc>
          <w:tcPr>
            <w:tcW w:w="9859" w:type="dxa"/>
            <w:tcBorders>
              <w:bottom w:val="double" w:sz="4" w:space="0" w:color="auto"/>
            </w:tcBorders>
            <w:shd w:val="clear" w:color="auto" w:fill="BDD6EE"/>
          </w:tcPr>
          <w:p w14:paraId="33B68552" w14:textId="77777777" w:rsidR="0053098A" w:rsidRDefault="0053098A" w:rsidP="00711BFB">
            <w:pPr>
              <w:tabs>
                <w:tab w:val="right" w:pos="9462"/>
              </w:tabs>
              <w:jc w:val="both"/>
              <w:rPr>
                <w:b/>
                <w:sz w:val="28"/>
              </w:rPr>
            </w:pPr>
            <w:bookmarkStart w:id="2129" w:name="CIII"/>
            <w:r>
              <w:rPr>
                <w:b/>
                <w:sz w:val="28"/>
              </w:rPr>
              <w:lastRenderedPageBreak/>
              <w:t>C-III – Informační zabezpečení studijního programu</w:t>
            </w:r>
            <w:bookmarkEnd w:id="2129"/>
            <w:r w:rsidR="00711BFB"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aobsah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Obsah žádosti</w:t>
            </w:r>
            <w:r w:rsidR="00B33C93">
              <w:fldChar w:fldCharType="end"/>
            </w:r>
          </w:p>
        </w:tc>
      </w:tr>
      <w:tr w:rsidR="0053098A" w14:paraId="54A3BEB0" w14:textId="77777777" w:rsidTr="00E40670">
        <w:trPr>
          <w:trHeight w:val="283"/>
        </w:trPr>
        <w:tc>
          <w:tcPr>
            <w:tcW w:w="9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43EF768C" w14:textId="77777777" w:rsidR="0053098A" w:rsidRDefault="0053098A" w:rsidP="00E40670"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53098A" w14:paraId="1E36B18B" w14:textId="77777777" w:rsidTr="00E40670">
        <w:trPr>
          <w:trHeight w:val="3331"/>
        </w:trPr>
        <w:tc>
          <w:tcPr>
            <w:tcW w:w="9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73A02" w14:textId="77777777" w:rsidR="0053098A" w:rsidRDefault="0053098A" w:rsidP="00E4067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Informační systém studijní agendy IS/STAG slouží především k evidenci a správě studijních programů, studijních plánů a předmětů studentů, jejich registrací na předměty (rozvrhů) a zkoušek, hodnocení, rozvrhovaných místností a rozvrhů. Uživatelské rozhraní IS/STAG je tvořeno klientskými aplikacemi dvojího druhu: webovým portálem a nativním klientem. Webový portál je přístupný webovým prohlížečem (https://stag.utb.cz/portal/), aplikace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 například Courseware. Proti nativnímu klientovi má méně funkcí a je určen k provádění rutinních úkonů – prohlížení rozvrhů, vypisování termínů, zadávání známek atp. Po přihlášení se do portálu je umožněn uživateli přístup do těch aplikací, které pro něj mají význam. V některých případech je třeba ještě upřesnit roli (pokud jich má k 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(tedy i pro učitele). Nativní klient IS/STAG využívá technologii Oracle Forms. Jeho instalace není triviální a vyžaduje pravidelnou aktualizaci. Proto se s ním setkáte zejména na stanicích OrionXP udržovaných CIVem. Obsahuje řadu specializovaných formulářů a tiskových sestav, pro část úkonů je jeho použití nevyhnutelné. </w:t>
            </w:r>
            <w:r w:rsidR="00B243DA">
              <w:rPr>
                <w:sz w:val="20"/>
                <w:szCs w:val="20"/>
              </w:rPr>
              <w:t>Studenti i učitelé mohou využít pro běžné přístupy i mobilní aplikaci.</w:t>
            </w:r>
          </w:p>
          <w:p w14:paraId="63D930EC" w14:textId="77777777" w:rsidR="0053098A" w:rsidRDefault="0053098A" w:rsidP="00E40670">
            <w:pPr>
              <w:jc w:val="both"/>
            </w:pPr>
          </w:p>
        </w:tc>
      </w:tr>
      <w:tr w:rsidR="0053098A" w14:paraId="18B7A9C1" w14:textId="77777777" w:rsidTr="00E40670">
        <w:trPr>
          <w:trHeight w:val="283"/>
        </w:trPr>
        <w:tc>
          <w:tcPr>
            <w:tcW w:w="9859" w:type="dxa"/>
            <w:shd w:val="clear" w:color="auto" w:fill="F7CAAC"/>
            <w:vAlign w:val="center"/>
          </w:tcPr>
          <w:p w14:paraId="3345D2E0" w14:textId="77777777" w:rsidR="0053098A" w:rsidRDefault="0053098A" w:rsidP="00E40670">
            <w:pPr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53098A" w14:paraId="4F0FCEA7" w14:textId="77777777" w:rsidTr="00E40670">
        <w:trPr>
          <w:trHeight w:val="2268"/>
        </w:trPr>
        <w:tc>
          <w:tcPr>
            <w:tcW w:w="9859" w:type="dxa"/>
          </w:tcPr>
          <w:p w14:paraId="58F80470" w14:textId="77777777" w:rsidR="0053098A" w:rsidRDefault="0053098A" w:rsidP="00E4067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Informační zdroje a informační služby pro všechny studijní programy realizované na UTB ve Zlíně zabezpečuje centrálně Knihovna UTB (dále jen „knihovna“). Ta sídlí v moderních prostorách Univerzitního centra a je navštěvována studenty a pedagogy ze všech fakult, ale i čtenáři z řad odborné veřejnosti, neboť se jedná o největší univerzální odbornou knihovnu ve Zlínském kraji. Kromě centrálního pracoviště ve Zlíně, provozuje Knihovna UTB ještě  areálovou studovnu v Uherském Hradišti. K dispozici je zhruba 500 studijních míst, 230 počítačů a dostatečné množství přípojných míst pro notebooky. Knihovna je vybavena virtuální technologií WMware s klientskými stanicemi Zero Client DZ22-2. Uživatelé mohou používat při své práci 3 multifunkční tiskárny pro kopírování, tisk a skenování. K dispozici je také speciální knižní skener. Knihovna disponuje také dostatečným počtem individuálních studoven pro práci v menších týmech, ale i relaxačními prostory. Knihovna poskytuje kromě standardních výpůjčních služeb (údaje o knihovním fondu viz níže) řadu dalších odborných služeb. Jedná se například o rešeršní službu či meziknihovní výpůjční službu, kdy je možné získat pro uživatele dokumenty z 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 databázích nebo publikační a citační etikou. V knihovním fondu je více než 130 000 knih, přičemž roční přírůstek každoročně přesahuje 5 000 knižních jednotek. Stále více knih je dostupných v elektronické podobě. Důležitá je zejména vysoká aktuálnost knihovního fondu, který je neustále doplňován. Knihovna odebírá více než 200 periodik v tištěné podobě. Mimo tištěné časopisy knihovna zpřístupňuje cca. 50 000 elektronických periodik. Vysoce transparentní je proces nákupu nových knih, které jsou doporučovány pedagogy buď přímo ve spolupráci s pracovníky knihovny, nebo prostým vyplněním požadované studijní literatury do karet předmětů v studijním systému STAG. Studenti mohou knihovně podávat návrhy na nákup literatury, která jim ve fondu chybí, skrze online formulář v katalogu knihovny. Knihovna dále zajišťuje i přístup k bakalářským, diplomovým a disertačním pracím absolventů univerzity, a to v rámci digitální knihovny na adrese http://digilib.k.utb.cz. Práce jsou zde zpravidla dostupné volně v plném textu. Kromě toho provozuje knihovna také repozitář publikační činnosti akademických pracovníků univerzity na adrese http://publikace.k.utb.cz. </w:t>
            </w:r>
          </w:p>
          <w:p w14:paraId="3DCF26C9" w14:textId="77777777" w:rsidR="0053098A" w:rsidRDefault="0053098A" w:rsidP="00E40670">
            <w:pPr>
              <w:rPr>
                <w:b/>
              </w:rPr>
            </w:pPr>
          </w:p>
        </w:tc>
      </w:tr>
      <w:tr w:rsidR="0053098A" w14:paraId="05C7203E" w14:textId="77777777" w:rsidTr="00E40670">
        <w:trPr>
          <w:trHeight w:val="283"/>
        </w:trPr>
        <w:tc>
          <w:tcPr>
            <w:tcW w:w="9859" w:type="dxa"/>
            <w:shd w:val="clear" w:color="auto" w:fill="F7CAAC"/>
            <w:vAlign w:val="center"/>
          </w:tcPr>
          <w:p w14:paraId="2C77AA25" w14:textId="77777777" w:rsidR="0053098A" w:rsidRDefault="0053098A" w:rsidP="00E40670">
            <w:r>
              <w:rPr>
                <w:b/>
              </w:rPr>
              <w:t>Přehled zpřístupněných databází</w:t>
            </w:r>
          </w:p>
        </w:tc>
      </w:tr>
      <w:tr w:rsidR="0053098A" w14:paraId="43BFC4D2" w14:textId="77777777" w:rsidTr="00E40670">
        <w:trPr>
          <w:trHeight w:val="2268"/>
        </w:trPr>
        <w:tc>
          <w:tcPr>
            <w:tcW w:w="9859" w:type="dxa"/>
          </w:tcPr>
          <w:p w14:paraId="432C92FC" w14:textId="77777777" w:rsidR="0053098A" w:rsidRDefault="0053098A" w:rsidP="00E4067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Knihovna UTB dlouhodobě buduje širokou nabídku elektronických informačních zdrojů pro účely výuky, ale i podpory vědeckovýzkumného procesu. Zdroje jsou nabízeny prostřednictvím špičkových technologií, které podporují komfortní práci a vysoké využití nabízených databází. Veškeré informační zdroje jsou dostupné skrze moderní centrální portál Xerxes http://portal.k.utb.cz, který je postaven na bázi známého discovery systému Summon. Jednotlivé databáze tedy není potřeba prohledávat separátně. K dispozici je také technologie SFX, která značně ulehčuje uživatelům práci zejména při dohledávání plných textů dokumentů. Veškeré elektronické zdroje jsou přístupné 24 hodin denně, a to i z počítačů mimo univerzitní síť UTB formou tzv. vzdáleného přístupu. </w:t>
            </w:r>
          </w:p>
          <w:p w14:paraId="200FAAAF" w14:textId="77777777" w:rsidR="0053098A" w:rsidRDefault="0053098A" w:rsidP="00E4067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Konkrétní dostupné databáze: </w:t>
            </w:r>
          </w:p>
          <w:p w14:paraId="1413CCF3" w14:textId="77777777" w:rsidR="0053098A" w:rsidRPr="0035560D" w:rsidRDefault="0053098A" w:rsidP="00E40670">
            <w:pPr>
              <w:pStyle w:val="Default"/>
              <w:jc w:val="both"/>
              <w:rPr>
                <w:sz w:val="20"/>
                <w:szCs w:val="20"/>
              </w:rPr>
            </w:pPr>
            <w:r w:rsidRPr="0035560D">
              <w:rPr>
                <w:sz w:val="20"/>
                <w:szCs w:val="20"/>
              </w:rPr>
              <w:t xml:space="preserve">- </w:t>
            </w:r>
            <w:r w:rsidR="00D93744">
              <w:rPr>
                <w:sz w:val="20"/>
                <w:szCs w:val="20"/>
              </w:rPr>
              <w:t>c</w:t>
            </w:r>
            <w:r w:rsidRPr="0035560D">
              <w:rPr>
                <w:sz w:val="20"/>
                <w:szCs w:val="20"/>
              </w:rPr>
              <w:t xml:space="preserve">itační databáze Web of Science a Scopus; </w:t>
            </w:r>
          </w:p>
          <w:p w14:paraId="56AA43CB" w14:textId="77777777" w:rsidR="0053098A" w:rsidRPr="0035560D" w:rsidRDefault="0053098A" w:rsidP="00E40670">
            <w:pPr>
              <w:pStyle w:val="Default"/>
              <w:jc w:val="both"/>
              <w:rPr>
                <w:sz w:val="20"/>
                <w:szCs w:val="20"/>
              </w:rPr>
            </w:pPr>
            <w:r w:rsidRPr="0035560D">
              <w:rPr>
                <w:sz w:val="20"/>
                <w:szCs w:val="20"/>
              </w:rPr>
              <w:t xml:space="preserve">- </w:t>
            </w:r>
            <w:r w:rsidR="00D93744">
              <w:rPr>
                <w:sz w:val="20"/>
                <w:szCs w:val="20"/>
              </w:rPr>
              <w:t>m</w:t>
            </w:r>
            <w:r w:rsidRPr="0035560D">
              <w:rPr>
                <w:sz w:val="20"/>
                <w:szCs w:val="20"/>
              </w:rPr>
              <w:t xml:space="preserve">ultioborové kolekce elektronických časopisů Elsevier ScienceDirect, Wiley Online Library, SpringerLink a další; </w:t>
            </w:r>
          </w:p>
          <w:p w14:paraId="5CF7A174" w14:textId="77777777" w:rsidR="0053098A" w:rsidRPr="0035560D" w:rsidRDefault="0053098A" w:rsidP="00E40670">
            <w:pPr>
              <w:pStyle w:val="Default"/>
              <w:jc w:val="both"/>
              <w:rPr>
                <w:sz w:val="20"/>
                <w:szCs w:val="20"/>
              </w:rPr>
            </w:pPr>
            <w:r w:rsidRPr="0035560D">
              <w:rPr>
                <w:sz w:val="20"/>
                <w:szCs w:val="20"/>
              </w:rPr>
              <w:t xml:space="preserve">- </w:t>
            </w:r>
            <w:r w:rsidR="00D93744">
              <w:rPr>
                <w:sz w:val="20"/>
                <w:szCs w:val="20"/>
              </w:rPr>
              <w:t>m</w:t>
            </w:r>
            <w:r w:rsidRPr="0035560D">
              <w:rPr>
                <w:sz w:val="20"/>
                <w:szCs w:val="20"/>
              </w:rPr>
              <w:t xml:space="preserve">ultioborové plnotextové databáze Ebsco a ProQuest; </w:t>
            </w:r>
          </w:p>
          <w:p w14:paraId="22F9CFC3" w14:textId="77777777" w:rsidR="0053098A" w:rsidRPr="0035560D" w:rsidRDefault="0053098A" w:rsidP="00E40670">
            <w:pPr>
              <w:pStyle w:val="Default"/>
              <w:jc w:val="both"/>
              <w:rPr>
                <w:sz w:val="20"/>
                <w:szCs w:val="20"/>
              </w:rPr>
            </w:pPr>
            <w:r w:rsidRPr="0035560D">
              <w:rPr>
                <w:sz w:val="20"/>
                <w:szCs w:val="20"/>
              </w:rPr>
              <w:t xml:space="preserve">- </w:t>
            </w:r>
            <w:r w:rsidR="00D93744">
              <w:rPr>
                <w:sz w:val="20"/>
                <w:szCs w:val="20"/>
              </w:rPr>
              <w:t>s</w:t>
            </w:r>
            <w:r w:rsidRPr="0035560D">
              <w:rPr>
                <w:sz w:val="20"/>
                <w:szCs w:val="20"/>
              </w:rPr>
              <w:t xml:space="preserve">eznam všech databází: http://portal.k.utb.cz/databases/alphabetical/. </w:t>
            </w:r>
          </w:p>
          <w:p w14:paraId="64A41F8A" w14:textId="77777777" w:rsidR="0053098A" w:rsidRDefault="0053098A" w:rsidP="00E40670">
            <w:pPr>
              <w:pStyle w:val="Default"/>
              <w:jc w:val="both"/>
            </w:pPr>
          </w:p>
          <w:p w14:paraId="075AD7B7" w14:textId="77777777" w:rsidR="00B32421" w:rsidRDefault="00B32421" w:rsidP="00E40670">
            <w:pPr>
              <w:pStyle w:val="Default"/>
              <w:jc w:val="both"/>
            </w:pPr>
          </w:p>
          <w:p w14:paraId="43122E25" w14:textId="77777777" w:rsidR="00B32421" w:rsidRDefault="00B32421" w:rsidP="00E40670">
            <w:pPr>
              <w:pStyle w:val="Default"/>
              <w:jc w:val="both"/>
            </w:pPr>
          </w:p>
          <w:p w14:paraId="2B8110CB" w14:textId="77777777" w:rsidR="00B32421" w:rsidRDefault="00B32421" w:rsidP="00E40670">
            <w:pPr>
              <w:pStyle w:val="Default"/>
              <w:jc w:val="both"/>
            </w:pPr>
          </w:p>
          <w:p w14:paraId="116DFCF0" w14:textId="77777777" w:rsidR="00B32421" w:rsidRDefault="00B32421" w:rsidP="00E40670">
            <w:pPr>
              <w:pStyle w:val="Default"/>
              <w:jc w:val="both"/>
            </w:pPr>
          </w:p>
          <w:p w14:paraId="438D37B6" w14:textId="77777777" w:rsidR="00B32421" w:rsidRDefault="00B32421" w:rsidP="00E40670">
            <w:pPr>
              <w:pStyle w:val="Default"/>
              <w:jc w:val="both"/>
            </w:pPr>
          </w:p>
          <w:p w14:paraId="1B9F279F" w14:textId="77777777" w:rsidR="00B32421" w:rsidRDefault="00B32421" w:rsidP="00E40670">
            <w:pPr>
              <w:pStyle w:val="Default"/>
              <w:jc w:val="both"/>
            </w:pPr>
          </w:p>
        </w:tc>
      </w:tr>
      <w:tr w:rsidR="0053098A" w14:paraId="0EA81CA8" w14:textId="77777777" w:rsidTr="00E40670">
        <w:trPr>
          <w:trHeight w:val="284"/>
        </w:trPr>
        <w:tc>
          <w:tcPr>
            <w:tcW w:w="9859" w:type="dxa"/>
            <w:shd w:val="clear" w:color="auto" w:fill="F7CAAC"/>
            <w:vAlign w:val="center"/>
          </w:tcPr>
          <w:p w14:paraId="2EEE7FC3" w14:textId="77777777" w:rsidR="0053098A" w:rsidRDefault="0053098A" w:rsidP="00E40670">
            <w:pPr>
              <w:rPr>
                <w:b/>
              </w:rPr>
            </w:pPr>
            <w:r>
              <w:rPr>
                <w:b/>
              </w:rPr>
              <w:lastRenderedPageBreak/>
              <w:t>Název a stručný popis používaného antiplagiátorského systému</w:t>
            </w:r>
          </w:p>
        </w:tc>
      </w:tr>
      <w:tr w:rsidR="0053098A" w14:paraId="1A7C0103" w14:textId="77777777" w:rsidTr="00E40670">
        <w:trPr>
          <w:trHeight w:val="2126"/>
        </w:trPr>
        <w:tc>
          <w:tcPr>
            <w:tcW w:w="9859" w:type="dxa"/>
            <w:shd w:val="clear" w:color="auto" w:fill="FFFFFF"/>
          </w:tcPr>
          <w:p w14:paraId="62601113" w14:textId="77777777" w:rsidR="0053098A" w:rsidRPr="0035560D" w:rsidRDefault="0053098A" w:rsidP="00E4067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 rámci předcházení a zamezování plagiátorství UTB ve Zlíně efektivně využívá po několik let antiplagiátorský systém </w:t>
            </w:r>
            <w:r>
              <w:rPr>
                <w:i/>
                <w:iCs/>
                <w:sz w:val="20"/>
                <w:szCs w:val="20"/>
              </w:rPr>
              <w:t xml:space="preserve">Theses.cz </w:t>
            </w:r>
            <w:r>
              <w:rPr>
                <w:sz w:val="20"/>
                <w:szCs w:val="20"/>
              </w:rPr>
              <w:t xml:space="preserve">(vyvíjen a provozován Masarykovou univerzitou v Brně), který je považován za jeden z nejúčinnějších systémů pro odhalování plagiátů mezi závěrečnými pracemi dostupných v ČR. Tento systém slouží UTB ve Zlíně, stejně jako dalším univerzitám (nejen v ČR), jako národní registr závěrečných prací (informací o pracích – název, autor, ...) a 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je užívaný UTB jako centrální informační systém o studiu a úložiště absolventských prací, je přímo napojen na tento systém pro odhalování plagiátů, uložené práce se do něj automaticky zasílají a po vyhodnocení se vrací jako výsledek zpět do IS/STAG. </w:t>
            </w:r>
          </w:p>
        </w:tc>
      </w:tr>
    </w:tbl>
    <w:p w14:paraId="223F9447" w14:textId="77777777" w:rsidR="00D11805" w:rsidRDefault="00D11805"/>
    <w:p w14:paraId="7C282681" w14:textId="77777777" w:rsidR="00D11805" w:rsidRDefault="00D11805">
      <w:r>
        <w:br w:type="page"/>
      </w:r>
    </w:p>
    <w:p w14:paraId="2B5A2457" w14:textId="77777777" w:rsidR="009D6D4D" w:rsidRDefault="009D6D4D"/>
    <w:tbl>
      <w:tblPr>
        <w:tblW w:w="93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7"/>
        <w:gridCol w:w="127"/>
        <w:gridCol w:w="74"/>
        <w:gridCol w:w="1274"/>
        <w:gridCol w:w="52"/>
        <w:gridCol w:w="2269"/>
        <w:gridCol w:w="78"/>
        <w:gridCol w:w="2348"/>
      </w:tblGrid>
      <w:tr w:rsidR="009D6D4D" w14:paraId="3CD9AA5D" w14:textId="77777777" w:rsidTr="009D6D4D">
        <w:tc>
          <w:tcPr>
            <w:tcW w:w="9389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C30F2A6" w14:textId="77777777" w:rsidR="009D6D4D" w:rsidRDefault="009D6D4D" w:rsidP="00711BFB">
            <w:pPr>
              <w:tabs>
                <w:tab w:val="right" w:pos="9034"/>
              </w:tabs>
              <w:jc w:val="both"/>
              <w:rPr>
                <w:b/>
                <w:sz w:val="28"/>
              </w:rPr>
            </w:pPr>
            <w:bookmarkStart w:id="2130" w:name="CIV"/>
            <w:r>
              <w:rPr>
                <w:b/>
                <w:sz w:val="28"/>
              </w:rPr>
              <w:t xml:space="preserve">C-IV – </w:t>
            </w:r>
            <w:r>
              <w:rPr>
                <w:b/>
                <w:sz w:val="26"/>
                <w:szCs w:val="26"/>
              </w:rPr>
              <w:t>Materiální zabezpečení studijního programu</w:t>
            </w:r>
            <w:bookmarkEnd w:id="2130"/>
            <w:r w:rsidR="00711BFB">
              <w:rPr>
                <w:b/>
                <w:sz w:val="26"/>
                <w:szCs w:val="26"/>
              </w:rPr>
              <w:tab/>
            </w:r>
            <w:r w:rsidR="00B33C93">
              <w:fldChar w:fldCharType="begin"/>
            </w:r>
            <w:r w:rsidR="00B33C93">
              <w:instrText xml:space="preserve"> REF aobsah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Obsah žádosti</w:t>
            </w:r>
            <w:r w:rsidR="00B33C93">
              <w:fldChar w:fldCharType="end"/>
            </w:r>
          </w:p>
        </w:tc>
      </w:tr>
      <w:tr w:rsidR="009D6D4D" w14:paraId="1D656CAE" w14:textId="77777777" w:rsidTr="009D6D4D">
        <w:tc>
          <w:tcPr>
            <w:tcW w:w="3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5698662" w14:textId="77777777" w:rsidR="009D6D4D" w:rsidRDefault="009D6D4D" w:rsidP="009D6D4D">
            <w:pPr>
              <w:jc w:val="both"/>
              <w:rPr>
                <w:b/>
              </w:rPr>
            </w:pPr>
            <w:r>
              <w:rPr>
                <w:b/>
              </w:rPr>
              <w:t>Místo uskutečňování studijního programu</w:t>
            </w:r>
          </w:p>
        </w:tc>
        <w:tc>
          <w:tcPr>
            <w:tcW w:w="622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513DA" w14:textId="77777777" w:rsidR="009D6D4D" w:rsidRDefault="009D6D4D" w:rsidP="009D6D4D">
            <w:r>
              <w:t>Univerzita Tomáše Bati ve Zlíně</w:t>
            </w:r>
          </w:p>
          <w:p w14:paraId="26E75927" w14:textId="77777777" w:rsidR="009D6D4D" w:rsidRDefault="009D6D4D" w:rsidP="009D6D4D">
            <w:r>
              <w:t>Fakulta aplikované informatiky</w:t>
            </w:r>
          </w:p>
          <w:p w14:paraId="14540789" w14:textId="77777777" w:rsidR="009D6D4D" w:rsidRDefault="009D6D4D" w:rsidP="009D6D4D">
            <w:r>
              <w:t>Nad Stráněmi 4511</w:t>
            </w:r>
          </w:p>
          <w:p w14:paraId="76B1C87D" w14:textId="77777777" w:rsidR="009D6D4D" w:rsidRDefault="009D6D4D" w:rsidP="009D6D4D">
            <w:r>
              <w:t>760 05 Zlín</w:t>
            </w:r>
          </w:p>
        </w:tc>
      </w:tr>
      <w:tr w:rsidR="009D6D4D" w14:paraId="4765B8EA" w14:textId="77777777" w:rsidTr="009D6D4D">
        <w:tc>
          <w:tcPr>
            <w:tcW w:w="9389" w:type="dxa"/>
            <w:gridSpan w:val="8"/>
            <w:shd w:val="clear" w:color="auto" w:fill="F7CAAC"/>
          </w:tcPr>
          <w:p w14:paraId="5707200F" w14:textId="77777777" w:rsidR="009D6D4D" w:rsidRDefault="009D6D4D" w:rsidP="009D6D4D">
            <w:pPr>
              <w:jc w:val="both"/>
              <w:rPr>
                <w:b/>
              </w:rPr>
            </w:pPr>
            <w:r>
              <w:rPr>
                <w:b/>
              </w:rPr>
              <w:t>Kapacita výukových místností pro teoretickou výuku</w:t>
            </w:r>
          </w:p>
        </w:tc>
      </w:tr>
      <w:tr w:rsidR="009D6D4D" w14:paraId="536C1908" w14:textId="77777777" w:rsidTr="009D6D4D">
        <w:trPr>
          <w:trHeight w:val="2268"/>
        </w:trPr>
        <w:tc>
          <w:tcPr>
            <w:tcW w:w="9389" w:type="dxa"/>
            <w:gridSpan w:val="8"/>
          </w:tcPr>
          <w:p w14:paraId="2473BE34" w14:textId="77777777" w:rsidR="009D6D4D" w:rsidRDefault="009D6D4D" w:rsidP="00BB748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Univerzita Tomáše Bati ve Zlíně disponuje 28 velkými posluchárnami o celkové kapacitě 3103 míst. Z toho Fakulta aplikované informatiky využívá 4 posluchárny s kapacitou 365 míst, tyto posluchárny se nachází přímo v budově fakulty. Všechny posluchárny jsou vybaveny moderní audiovizuální prezentační technikou a tabulemi. Největší posluchárna umístěna v hlavní budově FAI má kapacitu 165 posluchárenských sezení, další 3 posluchárny mají kapacitu kolem 200 posluchárenských sezení. Fakulta aplikované informatiky má k dispozici 8 seminárních místností, 11 PC učeben s celkovou kapacitou 156 míst a 21 laboratoří.</w:t>
            </w:r>
          </w:p>
          <w:p w14:paraId="07549887" w14:textId="77777777" w:rsidR="009D6D4D" w:rsidRDefault="009D6D4D" w:rsidP="009D6D4D"/>
        </w:tc>
      </w:tr>
      <w:tr w:rsidR="009D6D4D" w14:paraId="7E8D88BB" w14:textId="77777777" w:rsidTr="009D6D4D">
        <w:trPr>
          <w:trHeight w:val="202"/>
        </w:trPr>
        <w:tc>
          <w:tcPr>
            <w:tcW w:w="3368" w:type="dxa"/>
            <w:gridSpan w:val="3"/>
            <w:shd w:val="clear" w:color="auto" w:fill="F7CAAC"/>
          </w:tcPr>
          <w:p w14:paraId="75092544" w14:textId="77777777" w:rsidR="009D6D4D" w:rsidRDefault="009D6D4D" w:rsidP="009D6D4D">
            <w:pPr>
              <w:rPr>
                <w:b/>
              </w:rPr>
            </w:pPr>
            <w:r w:rsidRPr="004D3AA2">
              <w:rPr>
                <w:b/>
              </w:rPr>
              <w:t>Z 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7AE787FA" w14:textId="77777777" w:rsidR="009D6D4D" w:rsidRDefault="009D6D4D" w:rsidP="009D6D4D"/>
        </w:tc>
        <w:tc>
          <w:tcPr>
            <w:tcW w:w="2321" w:type="dxa"/>
            <w:gridSpan w:val="2"/>
            <w:shd w:val="clear" w:color="auto" w:fill="F7CAAC"/>
          </w:tcPr>
          <w:p w14:paraId="1F587FC7" w14:textId="77777777" w:rsidR="009D6D4D" w:rsidRDefault="009D6D4D" w:rsidP="009D6D4D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6" w:type="dxa"/>
            <w:gridSpan w:val="2"/>
          </w:tcPr>
          <w:p w14:paraId="212AB5CF" w14:textId="77777777" w:rsidR="009D6D4D" w:rsidRDefault="009D6D4D" w:rsidP="009D6D4D"/>
        </w:tc>
      </w:tr>
      <w:tr w:rsidR="009D6D4D" w14:paraId="6419F2CD" w14:textId="77777777" w:rsidTr="009D6D4D">
        <w:trPr>
          <w:trHeight w:val="139"/>
        </w:trPr>
        <w:tc>
          <w:tcPr>
            <w:tcW w:w="9389" w:type="dxa"/>
            <w:gridSpan w:val="8"/>
            <w:shd w:val="clear" w:color="auto" w:fill="F7CAAC"/>
          </w:tcPr>
          <w:p w14:paraId="16C37987" w14:textId="77777777" w:rsidR="009D6D4D" w:rsidRDefault="009D6D4D" w:rsidP="009D6D4D">
            <w:r>
              <w:rPr>
                <w:b/>
              </w:rPr>
              <w:t>Kapacita a popis odborné učebny</w:t>
            </w:r>
          </w:p>
        </w:tc>
      </w:tr>
      <w:tr w:rsidR="009D6D4D" w14:paraId="4478C2FF" w14:textId="77777777" w:rsidTr="009D6D4D">
        <w:trPr>
          <w:trHeight w:val="1757"/>
        </w:trPr>
        <w:tc>
          <w:tcPr>
            <w:tcW w:w="9389" w:type="dxa"/>
            <w:gridSpan w:val="8"/>
          </w:tcPr>
          <w:p w14:paraId="52849C9B" w14:textId="77777777" w:rsidR="009D6D4D" w:rsidRDefault="009D6D4D" w:rsidP="00BB7483">
            <w:pPr>
              <w:jc w:val="both"/>
            </w:pPr>
            <w:r w:rsidRPr="00770382">
              <w:rPr>
                <w:b/>
              </w:rPr>
              <w:t>Laboratoř počítačových sítí</w:t>
            </w:r>
            <w:r>
              <w:t xml:space="preserve"> – celková kapacita 24 míst, odpovídající výukové laboratorní vybavení pro výuku předmětu Provoz počítačových sítí a pro absolvování CISCO Network Academy</w:t>
            </w:r>
          </w:p>
        </w:tc>
      </w:tr>
      <w:tr w:rsidR="009D6D4D" w14:paraId="6D43AEA0" w14:textId="77777777" w:rsidTr="009D6D4D">
        <w:trPr>
          <w:trHeight w:val="166"/>
        </w:trPr>
        <w:tc>
          <w:tcPr>
            <w:tcW w:w="3368" w:type="dxa"/>
            <w:gridSpan w:val="3"/>
            <w:shd w:val="clear" w:color="auto" w:fill="F7CAAC"/>
          </w:tcPr>
          <w:p w14:paraId="67DD7E8F" w14:textId="77777777" w:rsidR="009D6D4D" w:rsidRDefault="009D6D4D" w:rsidP="009D6D4D"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374D308E" w14:textId="77777777" w:rsidR="009D6D4D" w:rsidRDefault="009D6D4D" w:rsidP="009D6D4D"/>
        </w:tc>
        <w:tc>
          <w:tcPr>
            <w:tcW w:w="2321" w:type="dxa"/>
            <w:gridSpan w:val="2"/>
            <w:shd w:val="clear" w:color="auto" w:fill="F7CAAC"/>
          </w:tcPr>
          <w:p w14:paraId="274C940D" w14:textId="77777777" w:rsidR="009D6D4D" w:rsidRDefault="009D6D4D" w:rsidP="009D6D4D"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6" w:type="dxa"/>
            <w:gridSpan w:val="2"/>
          </w:tcPr>
          <w:p w14:paraId="3FD86FBE" w14:textId="77777777" w:rsidR="009D6D4D" w:rsidRDefault="009D6D4D" w:rsidP="009D6D4D"/>
        </w:tc>
      </w:tr>
      <w:tr w:rsidR="009D6D4D" w14:paraId="087755AE" w14:textId="77777777" w:rsidTr="009D6D4D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588F31D3" w14:textId="77777777" w:rsidR="009D6D4D" w:rsidRDefault="009D6D4D" w:rsidP="009D6D4D">
            <w:r>
              <w:rPr>
                <w:b/>
              </w:rPr>
              <w:t>Kapacita a popis odborné učebny</w:t>
            </w:r>
          </w:p>
        </w:tc>
      </w:tr>
      <w:tr w:rsidR="009D6D4D" w14:paraId="1ABC4672" w14:textId="77777777" w:rsidTr="009D6D4D">
        <w:trPr>
          <w:trHeight w:val="1693"/>
        </w:trPr>
        <w:tc>
          <w:tcPr>
            <w:tcW w:w="9389" w:type="dxa"/>
            <w:gridSpan w:val="8"/>
          </w:tcPr>
          <w:p w14:paraId="651EA882" w14:textId="77777777" w:rsidR="009D6D4D" w:rsidRDefault="009D6D4D" w:rsidP="00BB7483">
            <w:pPr>
              <w:jc w:val="both"/>
            </w:pPr>
            <w:r w:rsidRPr="00770382">
              <w:rPr>
                <w:b/>
              </w:rPr>
              <w:t xml:space="preserve">Laboratoř </w:t>
            </w:r>
            <w:r>
              <w:rPr>
                <w:b/>
              </w:rPr>
              <w:t>forenzních věd</w:t>
            </w:r>
            <w:r>
              <w:t xml:space="preserve"> – celková kapacita 24 míst, odpovídající výukové laboratorní vybavení pro výuku předmětu Forenzní vědy</w:t>
            </w:r>
          </w:p>
          <w:p w14:paraId="64337B2F" w14:textId="77777777" w:rsidR="009D6D4D" w:rsidRDefault="009D6D4D" w:rsidP="009D6D4D"/>
          <w:p w14:paraId="2609B2DC" w14:textId="77777777" w:rsidR="009D6D4D" w:rsidRDefault="009D6D4D" w:rsidP="009D6D4D"/>
          <w:p w14:paraId="5D1F7444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74A87ED7" w14:textId="77777777" w:rsidTr="009D6D4D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43E752EA" w14:textId="77777777" w:rsidR="009D6D4D" w:rsidRDefault="009D6D4D" w:rsidP="009D6D4D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1C64AA22" w14:textId="77777777" w:rsidR="009D6D4D" w:rsidRDefault="009D6D4D" w:rsidP="009D6D4D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5CDFACFF" w14:textId="77777777" w:rsidR="009D6D4D" w:rsidRDefault="009D6D4D" w:rsidP="009D6D4D">
            <w:pPr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0BFC99E4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2EC55E48" w14:textId="77777777" w:rsidTr="009D6D4D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7F16F517" w14:textId="77777777" w:rsidR="009D6D4D" w:rsidRDefault="009D6D4D" w:rsidP="009D6D4D">
            <w:pPr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9D6D4D" w14:paraId="0B4392DC" w14:textId="77777777" w:rsidTr="009D6D4D">
        <w:trPr>
          <w:trHeight w:val="1225"/>
        </w:trPr>
        <w:tc>
          <w:tcPr>
            <w:tcW w:w="9389" w:type="dxa"/>
            <w:gridSpan w:val="8"/>
            <w:shd w:val="clear" w:color="auto" w:fill="auto"/>
          </w:tcPr>
          <w:p w14:paraId="64BEAB6C" w14:textId="77777777" w:rsidR="009D6D4D" w:rsidRDefault="009D6D4D" w:rsidP="00BB7483">
            <w:pPr>
              <w:jc w:val="both"/>
            </w:pPr>
            <w:r w:rsidRPr="00770382">
              <w:rPr>
                <w:b/>
              </w:rPr>
              <w:t xml:space="preserve">Laboratoř </w:t>
            </w:r>
            <w:r>
              <w:rPr>
                <w:b/>
              </w:rPr>
              <w:t>penetračního testování</w:t>
            </w:r>
            <w:r>
              <w:t xml:space="preserve"> – celková kapacita 12 míst, odpovídající výukové laboratorní vybavení pro výuku předmětů Počítačové viry a bezpečnost a Bezpečnost informačních systémů</w:t>
            </w:r>
          </w:p>
          <w:p w14:paraId="01C34214" w14:textId="77777777" w:rsidR="009D6D4D" w:rsidRDefault="009D6D4D" w:rsidP="009D6D4D"/>
          <w:p w14:paraId="3ACAA5B3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7DF1FE8F" w14:textId="77777777" w:rsidTr="009D6D4D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3A65A956" w14:textId="77777777" w:rsidR="009D6D4D" w:rsidRPr="004D3AA2" w:rsidRDefault="009D6D4D" w:rsidP="009D6D4D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691E108C" w14:textId="77777777" w:rsidR="009D6D4D" w:rsidRDefault="009D6D4D" w:rsidP="009D6D4D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416DAF90" w14:textId="77777777" w:rsidR="009D6D4D" w:rsidRDefault="009D6D4D" w:rsidP="009D6D4D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27F505F3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2115C66B" w14:textId="77777777" w:rsidTr="009D6D4D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47BFB87F" w14:textId="77777777" w:rsidR="009D6D4D" w:rsidRDefault="009D6D4D" w:rsidP="009D6D4D">
            <w:pPr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9D6D4D" w14:paraId="196F2F25" w14:textId="77777777" w:rsidTr="009D6D4D">
        <w:trPr>
          <w:trHeight w:val="1225"/>
        </w:trPr>
        <w:tc>
          <w:tcPr>
            <w:tcW w:w="9389" w:type="dxa"/>
            <w:gridSpan w:val="8"/>
            <w:shd w:val="clear" w:color="auto" w:fill="auto"/>
          </w:tcPr>
          <w:p w14:paraId="5B69A806" w14:textId="77777777" w:rsidR="009D6D4D" w:rsidRDefault="009D6D4D" w:rsidP="00BB7483">
            <w:pPr>
              <w:jc w:val="both"/>
            </w:pPr>
            <w:r w:rsidRPr="00770382">
              <w:rPr>
                <w:b/>
              </w:rPr>
              <w:t xml:space="preserve">Laboratoř </w:t>
            </w:r>
            <w:r>
              <w:rPr>
                <w:b/>
              </w:rPr>
              <w:t>kriminalistiky</w:t>
            </w:r>
            <w:r>
              <w:t xml:space="preserve"> – celková kapacita 12 míst, odpovídající výukové laboratorní vybavení pro výuku předmětů Kriminalistika a Kriminologie</w:t>
            </w:r>
          </w:p>
          <w:p w14:paraId="7F5FCE02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59085BD4" w14:textId="77777777" w:rsidTr="009D6D4D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59706134" w14:textId="77777777" w:rsidR="009D6D4D" w:rsidRPr="004D3AA2" w:rsidRDefault="009D6D4D" w:rsidP="009D6D4D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474DDBA9" w14:textId="77777777" w:rsidR="009D6D4D" w:rsidRDefault="009D6D4D" w:rsidP="009D6D4D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10F0BF16" w14:textId="77777777" w:rsidR="009D6D4D" w:rsidRDefault="009D6D4D" w:rsidP="009D6D4D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7EDF568D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11FCF794" w14:textId="77777777" w:rsidTr="009D6D4D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30B7B08E" w14:textId="77777777" w:rsidR="009D6D4D" w:rsidRDefault="009D6D4D" w:rsidP="009D6D4D">
            <w:pPr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9D6D4D" w14:paraId="6CBAA4C6" w14:textId="77777777" w:rsidTr="009D6D4D">
        <w:trPr>
          <w:trHeight w:val="1225"/>
        </w:trPr>
        <w:tc>
          <w:tcPr>
            <w:tcW w:w="9389" w:type="dxa"/>
            <w:gridSpan w:val="8"/>
            <w:shd w:val="clear" w:color="auto" w:fill="auto"/>
          </w:tcPr>
          <w:p w14:paraId="30B2A0E3" w14:textId="77777777" w:rsidR="009D6D4D" w:rsidRDefault="009D6D4D" w:rsidP="00BB7483">
            <w:pPr>
              <w:jc w:val="both"/>
            </w:pPr>
            <w:r w:rsidRPr="00770382">
              <w:rPr>
                <w:b/>
              </w:rPr>
              <w:t xml:space="preserve">Laboratoř </w:t>
            </w:r>
            <w:r w:rsidR="00A7229E">
              <w:rPr>
                <w:b/>
              </w:rPr>
              <w:t>PZTS</w:t>
            </w:r>
            <w:r>
              <w:rPr>
                <w:b/>
              </w:rPr>
              <w:t xml:space="preserve"> a EPS</w:t>
            </w:r>
            <w:r>
              <w:t xml:space="preserve"> – celková kapacita 24 míst, odpovídající výukové laboratorní vybavení pro výuku předmětů Elektronické zabezpečovací systémy, Elektronické přístupové systémy a Pokročilé bezpečnostní technologie</w:t>
            </w:r>
          </w:p>
          <w:p w14:paraId="4FD3002D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3832A221" w14:textId="77777777" w:rsidTr="009D6D4D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4F502562" w14:textId="77777777" w:rsidR="009D6D4D" w:rsidRPr="004D3AA2" w:rsidRDefault="009D6D4D" w:rsidP="009D6D4D">
            <w:pPr>
              <w:rPr>
                <w:b/>
              </w:rPr>
            </w:pPr>
            <w:r w:rsidRPr="004D3AA2">
              <w:rPr>
                <w:b/>
              </w:rPr>
              <w:lastRenderedPageBreak/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50B6F858" w14:textId="77777777" w:rsidR="009D6D4D" w:rsidRDefault="009D6D4D" w:rsidP="009D6D4D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16621659" w14:textId="77777777" w:rsidR="009D6D4D" w:rsidRDefault="009D6D4D" w:rsidP="009D6D4D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4C0007A8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754B7A3C" w14:textId="77777777" w:rsidTr="009D6D4D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0982ADA0" w14:textId="77777777" w:rsidR="009D6D4D" w:rsidRDefault="009D6D4D" w:rsidP="009D6D4D">
            <w:pPr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9D6D4D" w14:paraId="2A905B19" w14:textId="77777777" w:rsidTr="009D6D4D">
        <w:trPr>
          <w:trHeight w:val="1225"/>
        </w:trPr>
        <w:tc>
          <w:tcPr>
            <w:tcW w:w="9389" w:type="dxa"/>
            <w:gridSpan w:val="8"/>
            <w:shd w:val="clear" w:color="auto" w:fill="auto"/>
          </w:tcPr>
          <w:p w14:paraId="6B9D48F4" w14:textId="77777777" w:rsidR="009D6D4D" w:rsidRDefault="009D6D4D" w:rsidP="00BB7483">
            <w:pPr>
              <w:jc w:val="both"/>
            </w:pPr>
            <w:r w:rsidRPr="00770382">
              <w:rPr>
                <w:b/>
              </w:rPr>
              <w:t xml:space="preserve">Laboratoř </w:t>
            </w:r>
            <w:r>
              <w:rPr>
                <w:b/>
              </w:rPr>
              <w:t>elektrotechniky a elektroniky</w:t>
            </w:r>
            <w:r>
              <w:t xml:space="preserve"> – celková kapacita 24 míst, odpovídající výukové laboratorní vybavení pro výuku předmětu Návrh elektronických obvodů</w:t>
            </w:r>
          </w:p>
          <w:p w14:paraId="0C04ADE8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5B87AB96" w14:textId="77777777" w:rsidTr="009D6D4D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7F03A24C" w14:textId="77777777" w:rsidR="009D6D4D" w:rsidRPr="004D3AA2" w:rsidRDefault="009D6D4D" w:rsidP="009D6D4D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4976441B" w14:textId="77777777" w:rsidR="009D6D4D" w:rsidRDefault="009D6D4D" w:rsidP="009D6D4D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591F9B72" w14:textId="77777777" w:rsidR="009D6D4D" w:rsidRDefault="009D6D4D" w:rsidP="009D6D4D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2C9B43E0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50C6BA14" w14:textId="77777777" w:rsidTr="009D6D4D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7ECE70B5" w14:textId="77777777" w:rsidR="009D6D4D" w:rsidRDefault="009D6D4D" w:rsidP="009D6D4D">
            <w:pPr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9D6D4D" w14:paraId="4AB0A238" w14:textId="77777777" w:rsidTr="009D6D4D">
        <w:trPr>
          <w:trHeight w:val="1225"/>
        </w:trPr>
        <w:tc>
          <w:tcPr>
            <w:tcW w:w="9389" w:type="dxa"/>
            <w:gridSpan w:val="8"/>
            <w:shd w:val="clear" w:color="auto" w:fill="auto"/>
          </w:tcPr>
          <w:p w14:paraId="72DD6183" w14:textId="77777777" w:rsidR="009D6D4D" w:rsidRDefault="009D6D4D" w:rsidP="00BB7483">
            <w:pPr>
              <w:jc w:val="both"/>
              <w:rPr>
                <w:b/>
              </w:rPr>
            </w:pPr>
            <w:r w:rsidRPr="00770382">
              <w:rPr>
                <w:b/>
              </w:rPr>
              <w:t xml:space="preserve">Laboratoř </w:t>
            </w:r>
            <w:r>
              <w:rPr>
                <w:b/>
              </w:rPr>
              <w:t>diagnostiky a průmyslových systémů</w:t>
            </w:r>
            <w:r>
              <w:t xml:space="preserve"> – celková kapacita 12 míst, odpovídající výukové laboratorní vybavení pro výuku předmětu Průmyslové informační systémy</w:t>
            </w:r>
          </w:p>
          <w:p w14:paraId="31F2CD09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71E3DC2B" w14:textId="77777777" w:rsidTr="009D6D4D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754C10E9" w14:textId="77777777" w:rsidR="009D6D4D" w:rsidRPr="004D3AA2" w:rsidRDefault="009D6D4D" w:rsidP="009D6D4D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0231C14B" w14:textId="77777777" w:rsidR="009D6D4D" w:rsidRDefault="009D6D4D" w:rsidP="009D6D4D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49D11D75" w14:textId="77777777" w:rsidR="009D6D4D" w:rsidRDefault="009D6D4D" w:rsidP="009D6D4D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7663E8B8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1A8D5979" w14:textId="77777777" w:rsidTr="009D6D4D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4D824B3E" w14:textId="77777777" w:rsidR="009D6D4D" w:rsidRDefault="009D6D4D" w:rsidP="009D6D4D">
            <w:pPr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9D6D4D" w14:paraId="2847A054" w14:textId="77777777" w:rsidTr="009D6D4D">
        <w:trPr>
          <w:trHeight w:val="1225"/>
        </w:trPr>
        <w:tc>
          <w:tcPr>
            <w:tcW w:w="9389" w:type="dxa"/>
            <w:gridSpan w:val="8"/>
            <w:shd w:val="clear" w:color="auto" w:fill="auto"/>
          </w:tcPr>
          <w:p w14:paraId="3BAE4987" w14:textId="77777777" w:rsidR="009D6D4D" w:rsidRDefault="009D6D4D" w:rsidP="00BB7483">
            <w:pPr>
              <w:jc w:val="both"/>
              <w:rPr>
                <w:b/>
              </w:rPr>
            </w:pPr>
            <w:r w:rsidRPr="00770382">
              <w:rPr>
                <w:b/>
              </w:rPr>
              <w:t xml:space="preserve">Laboratoř </w:t>
            </w:r>
            <w:r>
              <w:rPr>
                <w:b/>
              </w:rPr>
              <w:t>kamerových systémů</w:t>
            </w:r>
            <w:r>
              <w:t xml:space="preserve"> – celková kapacita 24 míst, odpovídající výukové laboratorní vybavení pro výuku předmětu Kamerové systémy</w:t>
            </w:r>
          </w:p>
        </w:tc>
      </w:tr>
      <w:tr w:rsidR="009D6D4D" w14:paraId="089DDD30" w14:textId="77777777" w:rsidTr="009D6D4D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5EDE79A6" w14:textId="77777777" w:rsidR="009D6D4D" w:rsidRPr="004D3AA2" w:rsidRDefault="009D6D4D" w:rsidP="009D6D4D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17EDCBEB" w14:textId="77777777" w:rsidR="009D6D4D" w:rsidRDefault="009D6D4D" w:rsidP="009D6D4D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18B4BE74" w14:textId="77777777" w:rsidR="009D6D4D" w:rsidRDefault="009D6D4D" w:rsidP="009D6D4D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68FB37F0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1A90A256" w14:textId="77777777" w:rsidTr="009D6D4D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2B3B3C9A" w14:textId="77777777" w:rsidR="009D6D4D" w:rsidRDefault="009D6D4D" w:rsidP="009D6D4D">
            <w:pPr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9D6D4D" w14:paraId="7082D50F" w14:textId="77777777" w:rsidTr="009D6D4D">
        <w:trPr>
          <w:trHeight w:val="1225"/>
        </w:trPr>
        <w:tc>
          <w:tcPr>
            <w:tcW w:w="9389" w:type="dxa"/>
            <w:gridSpan w:val="8"/>
            <w:shd w:val="clear" w:color="auto" w:fill="auto"/>
          </w:tcPr>
          <w:p w14:paraId="39B06E2C" w14:textId="77777777" w:rsidR="009D6D4D" w:rsidRDefault="009D6D4D" w:rsidP="00BB7483">
            <w:pPr>
              <w:jc w:val="both"/>
            </w:pPr>
            <w:r w:rsidRPr="00770382">
              <w:rPr>
                <w:b/>
              </w:rPr>
              <w:t xml:space="preserve">Laboratoř </w:t>
            </w:r>
            <w:r>
              <w:rPr>
                <w:b/>
              </w:rPr>
              <w:t>technologie budov</w:t>
            </w:r>
            <w:r>
              <w:t xml:space="preserve"> – celková kapacita 24 míst, odpovídající výukové laboratorní vybavení pro výuku předmětu Technologie budov a Facility management</w:t>
            </w:r>
          </w:p>
          <w:p w14:paraId="407F58EA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6AB5DD84" w14:textId="77777777" w:rsidTr="009D6D4D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6634884C" w14:textId="77777777" w:rsidR="009D6D4D" w:rsidRPr="004D3AA2" w:rsidRDefault="009D6D4D" w:rsidP="009D6D4D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085DC286" w14:textId="77777777" w:rsidR="009D6D4D" w:rsidRDefault="009D6D4D" w:rsidP="009D6D4D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0FFC4C46" w14:textId="77777777" w:rsidR="009D6D4D" w:rsidRDefault="009D6D4D" w:rsidP="009D6D4D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5D06D8BE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43B5FC2B" w14:textId="77777777" w:rsidTr="009D6D4D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5E0011C1" w14:textId="77777777" w:rsidR="009D6D4D" w:rsidRDefault="009D6D4D" w:rsidP="009D6D4D">
            <w:pPr>
              <w:rPr>
                <w:b/>
              </w:rPr>
            </w:pPr>
            <w:r>
              <w:rPr>
                <w:b/>
              </w:rPr>
              <w:t>Kapacita a popis odborné učebny</w:t>
            </w:r>
          </w:p>
        </w:tc>
      </w:tr>
      <w:tr w:rsidR="009D6D4D" w14:paraId="1350234F" w14:textId="77777777" w:rsidTr="009D6D4D">
        <w:trPr>
          <w:trHeight w:val="1225"/>
        </w:trPr>
        <w:tc>
          <w:tcPr>
            <w:tcW w:w="9389" w:type="dxa"/>
            <w:gridSpan w:val="8"/>
            <w:shd w:val="clear" w:color="auto" w:fill="auto"/>
          </w:tcPr>
          <w:p w14:paraId="3797DC68" w14:textId="77777777" w:rsidR="009D6D4D" w:rsidRDefault="009D6D4D" w:rsidP="00BB7483">
            <w:pPr>
              <w:jc w:val="both"/>
            </w:pPr>
            <w:r w:rsidRPr="00770382">
              <w:rPr>
                <w:b/>
              </w:rPr>
              <w:t xml:space="preserve">Laboratoř </w:t>
            </w:r>
            <w:r>
              <w:rPr>
                <w:b/>
              </w:rPr>
              <w:t>elektromagnetické kompatibility</w:t>
            </w:r>
            <w:r>
              <w:t xml:space="preserve"> – celková kapacita 6 míst, odpovídající laboratorní vybavení pro vypracovávání diplomových prací zaměřených na EMC</w:t>
            </w:r>
          </w:p>
          <w:p w14:paraId="57EF5301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3FECD903" w14:textId="77777777" w:rsidTr="009D6D4D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04674E4B" w14:textId="77777777" w:rsidR="009D6D4D" w:rsidRPr="004D3AA2" w:rsidRDefault="009D6D4D" w:rsidP="009D6D4D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0A333664" w14:textId="77777777" w:rsidR="009D6D4D" w:rsidRDefault="009D6D4D" w:rsidP="009D6D4D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69BA5512" w14:textId="77777777" w:rsidR="009D6D4D" w:rsidRDefault="009D6D4D" w:rsidP="009D6D4D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2C5E7CF7" w14:textId="77777777" w:rsidR="009D6D4D" w:rsidRDefault="009D6D4D" w:rsidP="009D6D4D">
            <w:pPr>
              <w:rPr>
                <w:b/>
              </w:rPr>
            </w:pPr>
          </w:p>
        </w:tc>
      </w:tr>
      <w:tr w:rsidR="009D6D4D" w14:paraId="5A6D50AB" w14:textId="77777777" w:rsidTr="009D6D4D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7C4E144A" w14:textId="77777777" w:rsidR="009D6D4D" w:rsidRDefault="009D6D4D" w:rsidP="009D6D4D">
            <w:pPr>
              <w:rPr>
                <w:b/>
              </w:rPr>
            </w:pPr>
            <w:r>
              <w:rPr>
                <w:b/>
              </w:rPr>
              <w:t xml:space="preserve">Vyjádření orgánu </w:t>
            </w:r>
            <w:r>
              <w:rPr>
                <w:b/>
                <w:shd w:val="clear" w:color="auto" w:fill="F7CAAC"/>
              </w:rPr>
              <w:t>hygienické služby ze dne</w:t>
            </w:r>
          </w:p>
        </w:tc>
      </w:tr>
      <w:tr w:rsidR="009D6D4D" w14:paraId="151ED059" w14:textId="77777777" w:rsidTr="009D6D4D">
        <w:trPr>
          <w:trHeight w:val="680"/>
        </w:trPr>
        <w:tc>
          <w:tcPr>
            <w:tcW w:w="9389" w:type="dxa"/>
            <w:gridSpan w:val="8"/>
          </w:tcPr>
          <w:p w14:paraId="2EBC9EA4" w14:textId="77777777" w:rsidR="009D6D4D" w:rsidRDefault="009D6D4D" w:rsidP="009D6D4D"/>
        </w:tc>
      </w:tr>
      <w:tr w:rsidR="009D6D4D" w14:paraId="57AC955E" w14:textId="77777777" w:rsidTr="009D6D4D">
        <w:trPr>
          <w:trHeight w:val="205"/>
        </w:trPr>
        <w:tc>
          <w:tcPr>
            <w:tcW w:w="9389" w:type="dxa"/>
            <w:gridSpan w:val="8"/>
            <w:shd w:val="clear" w:color="auto" w:fill="F7CAAC"/>
          </w:tcPr>
          <w:p w14:paraId="5A2BA6D8" w14:textId="77777777" w:rsidR="009D6D4D" w:rsidRDefault="009D6D4D" w:rsidP="009D6D4D">
            <w:pPr>
              <w:rPr>
                <w:b/>
              </w:rPr>
            </w:pPr>
            <w:r>
              <w:rPr>
                <w:b/>
              </w:rPr>
              <w:t>Opatření a podmínky k zajištění rovného přístupu</w:t>
            </w:r>
          </w:p>
        </w:tc>
      </w:tr>
      <w:tr w:rsidR="009D6D4D" w14:paraId="60AC77EC" w14:textId="77777777" w:rsidTr="009D6D4D">
        <w:trPr>
          <w:trHeight w:val="2411"/>
        </w:trPr>
        <w:tc>
          <w:tcPr>
            <w:tcW w:w="9389" w:type="dxa"/>
            <w:gridSpan w:val="8"/>
          </w:tcPr>
          <w:p w14:paraId="12EB1C61" w14:textId="77777777" w:rsidR="009D6D4D" w:rsidRDefault="009D6D4D" w:rsidP="00BB7483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Na Fakultě aplikované informatiky je vybudováno sociální a technické zázemí dostupné pro studenty i zaměstnance vysoké školy. Stravování je zajištěno ve dvou menzách, z nichž jedna se nachází přímo v budově Fakulty aplikované informatiky. K dispozici je i restaurace a bufet. Na Fakultě aplikované informatiky  jsou vybudovány kuchyňky, které jsou dostupné zaměstnancům i studentům. Areál Fakulty aplikované informatiky je moderně vybavena a je zajištěn bezbariérový přístup pro handicapované studenty a zaměstnance. V budovách FAI jsou umístěny klidové zóny pro studenty, kde mohou studenti trávit čas mezi výukou, jsou k dispozici PC včetně tiskáren pro tisk dokumentů. </w:t>
            </w:r>
          </w:p>
        </w:tc>
      </w:tr>
    </w:tbl>
    <w:p w14:paraId="53818BE6" w14:textId="77777777" w:rsidR="0053098A" w:rsidRDefault="0053098A" w:rsidP="0053098A"/>
    <w:p w14:paraId="2BE0D75D" w14:textId="77777777" w:rsidR="0053098A" w:rsidRDefault="0053098A" w:rsidP="0053098A"/>
    <w:p w14:paraId="6BB2D855" w14:textId="77777777" w:rsidR="0053098A" w:rsidRDefault="0053098A" w:rsidP="0053098A">
      <w:pPr>
        <w:spacing w:after="160" w:line="259" w:lineRule="auto"/>
      </w:pPr>
      <w:r>
        <w:br w:type="page"/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20"/>
        <w:gridCol w:w="5560"/>
      </w:tblGrid>
      <w:tr w:rsidR="0053098A" w14:paraId="06585895" w14:textId="77777777" w:rsidTr="00E40670">
        <w:tc>
          <w:tcPr>
            <w:tcW w:w="9778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47223502" w14:textId="77777777" w:rsidR="0053098A" w:rsidRDefault="0053098A" w:rsidP="00711BFB">
            <w:pPr>
              <w:tabs>
                <w:tab w:val="right" w:pos="9471"/>
              </w:tabs>
              <w:jc w:val="both"/>
              <w:rPr>
                <w:b/>
                <w:sz w:val="28"/>
              </w:rPr>
            </w:pPr>
            <w:bookmarkStart w:id="2131" w:name="CV"/>
            <w:r>
              <w:rPr>
                <w:b/>
                <w:sz w:val="28"/>
              </w:rPr>
              <w:lastRenderedPageBreak/>
              <w:t>C-V – Finanční zabezpečení studijního programu</w:t>
            </w:r>
            <w:bookmarkEnd w:id="2131"/>
            <w:r w:rsidR="00711BFB">
              <w:rPr>
                <w:b/>
                <w:sz w:val="28"/>
              </w:rPr>
              <w:tab/>
            </w:r>
            <w:r w:rsidR="00B33C93">
              <w:fldChar w:fldCharType="begin"/>
            </w:r>
            <w:r w:rsidR="00B33C93">
              <w:instrText xml:space="preserve"> REF aobsah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Obsah žádosti</w:t>
            </w:r>
            <w:r w:rsidR="00B33C93">
              <w:fldChar w:fldCharType="end"/>
            </w:r>
          </w:p>
        </w:tc>
      </w:tr>
      <w:tr w:rsidR="0053098A" w14:paraId="1BB4E0E2" w14:textId="77777777" w:rsidTr="00E40670">
        <w:tc>
          <w:tcPr>
            <w:tcW w:w="4219" w:type="dxa"/>
            <w:tcBorders>
              <w:top w:val="single" w:sz="12" w:space="0" w:color="auto"/>
            </w:tcBorders>
            <w:shd w:val="clear" w:color="auto" w:fill="F7CAAC"/>
          </w:tcPr>
          <w:p w14:paraId="064B1137" w14:textId="77777777" w:rsidR="0053098A" w:rsidRDefault="0053098A" w:rsidP="00E40670">
            <w:pPr>
              <w:jc w:val="both"/>
              <w:rPr>
                <w:b/>
              </w:rPr>
            </w:pPr>
            <w:r w:rsidRPr="004D3AA2">
              <w:rPr>
                <w:b/>
              </w:rPr>
              <w:t>Vzdělávací činnost vysoké školy</w:t>
            </w:r>
            <w:r>
              <w:rPr>
                <w:b/>
              </w:rPr>
              <w:t xml:space="preserve"> financovaná ze státního rozpočtu</w:t>
            </w:r>
          </w:p>
        </w:tc>
        <w:tc>
          <w:tcPr>
            <w:tcW w:w="5559" w:type="dxa"/>
            <w:tcBorders>
              <w:top w:val="single" w:sz="12" w:space="0" w:color="auto"/>
            </w:tcBorders>
            <w:shd w:val="clear" w:color="auto" w:fill="FFFFFF"/>
          </w:tcPr>
          <w:p w14:paraId="08E03098" w14:textId="77777777" w:rsidR="0053098A" w:rsidRDefault="0053098A" w:rsidP="00E40670">
            <w:pPr>
              <w:jc w:val="both"/>
              <w:rPr>
                <w:bCs/>
              </w:rPr>
            </w:pPr>
            <w:r>
              <w:rPr>
                <w:bCs/>
              </w:rPr>
              <w:t xml:space="preserve">ano </w:t>
            </w:r>
          </w:p>
        </w:tc>
      </w:tr>
      <w:tr w:rsidR="0053098A" w14:paraId="4EEC0CF4" w14:textId="77777777" w:rsidTr="00E40670">
        <w:tc>
          <w:tcPr>
            <w:tcW w:w="9778" w:type="dxa"/>
            <w:gridSpan w:val="2"/>
            <w:shd w:val="clear" w:color="auto" w:fill="F7CAAC"/>
          </w:tcPr>
          <w:p w14:paraId="0523F148" w14:textId="77777777" w:rsidR="0053098A" w:rsidRDefault="0053098A" w:rsidP="00E40670">
            <w:pPr>
              <w:jc w:val="both"/>
              <w:rPr>
                <w:b/>
              </w:rPr>
            </w:pPr>
            <w:r>
              <w:rPr>
                <w:b/>
              </w:rPr>
              <w:t>Zhodnocení předpokládaných nákladů a zdrojů na uskutečňování studijního programu</w:t>
            </w:r>
          </w:p>
        </w:tc>
      </w:tr>
      <w:tr w:rsidR="0053098A" w14:paraId="046752AF" w14:textId="77777777" w:rsidTr="00E40670">
        <w:trPr>
          <w:trHeight w:val="5398"/>
        </w:trPr>
        <w:tc>
          <w:tcPr>
            <w:tcW w:w="9778" w:type="dxa"/>
            <w:gridSpan w:val="2"/>
          </w:tcPr>
          <w:p w14:paraId="50B9D683" w14:textId="77777777" w:rsidR="0053098A" w:rsidRDefault="0053098A" w:rsidP="00E40670">
            <w:pPr>
              <w:jc w:val="both"/>
            </w:pPr>
          </w:p>
        </w:tc>
      </w:tr>
    </w:tbl>
    <w:p w14:paraId="0ADBB70E" w14:textId="77777777" w:rsidR="002357D3" w:rsidRDefault="002357D3">
      <w:pPr>
        <w:spacing w:after="160" w:line="259" w:lineRule="auto"/>
      </w:pPr>
    </w:p>
    <w:p w14:paraId="2A0A3F65" w14:textId="77777777" w:rsidR="002357D3" w:rsidRDefault="002357D3">
      <w:r>
        <w:br w:type="page"/>
      </w: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5"/>
      </w:tblGrid>
      <w:tr w:rsidR="002357D3" w14:paraId="2F30F6DB" w14:textId="77777777" w:rsidTr="00847D9C">
        <w:tc>
          <w:tcPr>
            <w:tcW w:w="9285" w:type="dxa"/>
            <w:tcBorders>
              <w:bottom w:val="double" w:sz="4" w:space="0" w:color="auto"/>
            </w:tcBorders>
            <w:shd w:val="clear" w:color="auto" w:fill="BDD6EE"/>
          </w:tcPr>
          <w:p w14:paraId="662EDF14" w14:textId="77777777" w:rsidR="002357D3" w:rsidRDefault="002357D3" w:rsidP="00711BFB">
            <w:pPr>
              <w:tabs>
                <w:tab w:val="right" w:pos="8939"/>
              </w:tabs>
              <w:jc w:val="both"/>
              <w:rPr>
                <w:b/>
                <w:sz w:val="28"/>
              </w:rPr>
            </w:pPr>
            <w:bookmarkStart w:id="2132" w:name="DI"/>
            <w:r>
              <w:rPr>
                <w:b/>
                <w:sz w:val="28"/>
              </w:rPr>
              <w:lastRenderedPageBreak/>
              <w:t xml:space="preserve">D-I – </w:t>
            </w:r>
            <w:r>
              <w:rPr>
                <w:b/>
                <w:sz w:val="26"/>
                <w:szCs w:val="26"/>
              </w:rPr>
              <w:t>Záměr rozvoje a další údaje ke studijnímu programu</w:t>
            </w:r>
            <w:bookmarkEnd w:id="2132"/>
            <w:r w:rsidR="00711BFB">
              <w:rPr>
                <w:b/>
                <w:sz w:val="26"/>
                <w:szCs w:val="26"/>
              </w:rPr>
              <w:tab/>
            </w:r>
            <w:r w:rsidR="00B33C93">
              <w:fldChar w:fldCharType="begin"/>
            </w:r>
            <w:r w:rsidR="00B33C93">
              <w:instrText xml:space="preserve"> REF aobsah \h  \* MERGEFORMAT </w:instrText>
            </w:r>
            <w:r w:rsidR="00B33C93">
              <w:fldChar w:fldCharType="separate"/>
            </w:r>
            <w:r w:rsidR="000321B9" w:rsidRPr="000321B9">
              <w:rPr>
                <w:rStyle w:val="Odkazintenzivn"/>
              </w:rPr>
              <w:t>Obsah žádosti</w:t>
            </w:r>
            <w:r w:rsidR="00B33C93">
              <w:fldChar w:fldCharType="end"/>
            </w:r>
          </w:p>
        </w:tc>
      </w:tr>
      <w:tr w:rsidR="002357D3" w14:paraId="7D07F809" w14:textId="77777777" w:rsidTr="00847D9C">
        <w:trPr>
          <w:trHeight w:val="185"/>
        </w:trPr>
        <w:tc>
          <w:tcPr>
            <w:tcW w:w="9285" w:type="dxa"/>
            <w:shd w:val="clear" w:color="auto" w:fill="F7CAAC"/>
          </w:tcPr>
          <w:p w14:paraId="047AFB51" w14:textId="77777777" w:rsidR="002357D3" w:rsidRDefault="002357D3" w:rsidP="00847D9C">
            <w:pPr>
              <w:rPr>
                <w:b/>
              </w:rPr>
            </w:pPr>
            <w:r>
              <w:rPr>
                <w:b/>
              </w:rPr>
              <w:t>Záměr rozvoje studijního programu a jeho odůvodnění</w:t>
            </w:r>
          </w:p>
        </w:tc>
      </w:tr>
      <w:tr w:rsidR="002357D3" w14:paraId="200C469A" w14:textId="77777777" w:rsidTr="00847D9C">
        <w:trPr>
          <w:trHeight w:val="2835"/>
        </w:trPr>
        <w:tc>
          <w:tcPr>
            <w:tcW w:w="9285" w:type="dxa"/>
            <w:shd w:val="clear" w:color="auto" w:fill="FFFFFF"/>
          </w:tcPr>
          <w:p w14:paraId="35C37884" w14:textId="77777777" w:rsidR="002357D3" w:rsidRDefault="002357D3" w:rsidP="00847D9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Bakalářský studijní program Bezpečnostní technologie, systémy a management je akreditován od roku 2003, první studenti byli přijímáni do tohoto studijního programu v akademickém roce 2003/2004. Za více jak desetiletou existenci studijní plány studijního programu prošly řadou úprav, byla výrazně posílena personální struktura a došlo k vybudování výukových laboratoří.</w:t>
            </w:r>
          </w:p>
          <w:p w14:paraId="26F3348D" w14:textId="77777777" w:rsidR="002357D3" w:rsidRDefault="002357D3" w:rsidP="00847D9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Předkládaná nová verze SP byla upravena vzhledem k novým technologiím a moderním metodám tak, aby náplně předmětů odrážely požadavky praxe s přiměřeným podílem cvičení a laboratoří. Program vhodně doplňuje skladbu studijních programů Fakulty aplikované informatiky a zároveň plně reaguje na současné a budoucí požadavky aplikační sféry v oblastech bezpečnostních technologií, krizového řízení a bezpečnostního managementu.</w:t>
            </w:r>
          </w:p>
          <w:p w14:paraId="5B33BB78" w14:textId="77777777" w:rsidR="002357D3" w:rsidRDefault="002357D3" w:rsidP="00847D9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Fakulta aplikované informatiky investičně průběžně zabezpečuje a zkvalitňuje infrastrukturní zázemí spojené se vzděláváním v daném SP. Zařízení a přístrojové vybavení jsou využívána pro propojení výuky, zpracování závěrečných prací a jejich další tvůrčí činnosti související se získáním odborných znalostí a také k jejich propojení s vývojovou a VaV činností. </w:t>
            </w:r>
          </w:p>
          <w:p w14:paraId="6AABD7E9" w14:textId="77777777" w:rsidR="002357D3" w:rsidRDefault="002357D3" w:rsidP="00847D9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Personální rozvoj fakulty pro zabezpečení všech činností, souvisejících s realizací výuky v novém i dalších SP fakulty probíhá kontinuálně jak z hlediska fluktuace pracovníků, tak i nástupu nových akademických pracovníků anebo jejich odchodů. </w:t>
            </w:r>
          </w:p>
          <w:p w14:paraId="5D87065F" w14:textId="77777777" w:rsidR="002357D3" w:rsidRDefault="002357D3" w:rsidP="00847D9C">
            <w:pPr>
              <w:jc w:val="both"/>
            </w:pPr>
            <w:r>
              <w:t xml:space="preserve">Fakulta aplikované informatiky bude dále rozvíjet propojení mezi vzdělávacími a tvůrčími činnostmi a praxí prostřednictvím projektů zaměřených na vývoj a VaV. </w:t>
            </w:r>
          </w:p>
        </w:tc>
      </w:tr>
      <w:tr w:rsidR="002357D3" w14:paraId="3B531242" w14:textId="77777777" w:rsidTr="00847D9C">
        <w:trPr>
          <w:trHeight w:val="188"/>
        </w:trPr>
        <w:tc>
          <w:tcPr>
            <w:tcW w:w="9285" w:type="dxa"/>
            <w:shd w:val="clear" w:color="auto" w:fill="F7CAAC"/>
          </w:tcPr>
          <w:p w14:paraId="11FD3E7E" w14:textId="77777777" w:rsidR="002357D3" w:rsidRDefault="002357D3" w:rsidP="00847D9C">
            <w:pPr>
              <w:rPr>
                <w:b/>
              </w:rPr>
            </w:pPr>
            <w:r>
              <w:rPr>
                <w:b/>
              </w:rPr>
              <w:t xml:space="preserve">Počet přijímaných uchazečů ke studiu </w:t>
            </w:r>
            <w:r w:rsidRPr="00622F16">
              <w:rPr>
                <w:b/>
              </w:rPr>
              <w:t>ve studijním programu</w:t>
            </w:r>
          </w:p>
        </w:tc>
      </w:tr>
      <w:tr w:rsidR="002357D3" w14:paraId="085A1EA2" w14:textId="77777777" w:rsidTr="00847D9C">
        <w:trPr>
          <w:trHeight w:val="2835"/>
        </w:trPr>
        <w:tc>
          <w:tcPr>
            <w:tcW w:w="9285" w:type="dxa"/>
            <w:shd w:val="clear" w:color="auto" w:fill="FFFFFF"/>
          </w:tcPr>
          <w:p w14:paraId="7CF04770" w14:textId="77777777" w:rsidR="002357D3" w:rsidRDefault="002357D3" w:rsidP="00FA6B1B">
            <w:pPr>
              <w:jc w:val="both"/>
            </w:pPr>
            <w:r>
              <w:t xml:space="preserve">Materiálně-technické vybavení pracovišť FAI umožňuje realizovat výuku daného SP v rozsahu maximálně 8 studijních skupin prezenční i kombinované formy studia. V posledních osmi letech byl zaznamenán zvýšený zájem o </w:t>
            </w:r>
            <w:r w:rsidR="00CC7C98">
              <w:t>stávající studijní obor Bezpečnostní technologie, systémy a management. V</w:t>
            </w:r>
            <w:r>
              <w:t xml:space="preserve"> době přípravy akreditační žádosti tento </w:t>
            </w:r>
            <w:r w:rsidR="00CC7C98">
              <w:t>studijní obor</w:t>
            </w:r>
            <w:r>
              <w:t xml:space="preserve"> studovalo cca </w:t>
            </w:r>
            <w:r w:rsidR="00EA39BF">
              <w:t xml:space="preserve">140 </w:t>
            </w:r>
            <w:r>
              <w:t xml:space="preserve">studentů v prezenční i kombinované formě studia. </w:t>
            </w:r>
          </w:p>
          <w:p w14:paraId="28F18F3F" w14:textId="77777777" w:rsidR="00E942CD" w:rsidRDefault="00E942CD" w:rsidP="00FA6B1B">
            <w:pPr>
              <w:jc w:val="both"/>
            </w:pPr>
            <w:r>
              <w:t xml:space="preserve">Počty přijatých a zapsaných studentů, včetně poměru mezi přijatými a zapsanými studenty za posledních 5 let realizace studijního oboru Bezpečnostní technologie, systémy a management uvádí následující tabulka. </w:t>
            </w:r>
          </w:p>
          <w:p w14:paraId="56112B98" w14:textId="77777777" w:rsidR="00CC7C98" w:rsidRDefault="00CC7C98" w:rsidP="00E942CD"/>
          <w:tbl>
            <w:tblPr>
              <w:tblStyle w:val="Mkatabulky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25"/>
              <w:gridCol w:w="1559"/>
              <w:gridCol w:w="1717"/>
              <w:gridCol w:w="2126"/>
            </w:tblGrid>
            <w:tr w:rsidR="00CC7C98" w14:paraId="60ADDCE1" w14:textId="77777777" w:rsidTr="00FE722F">
              <w:trPr>
                <w:jc w:val="center"/>
              </w:trPr>
              <w:tc>
                <w:tcPr>
                  <w:tcW w:w="1525" w:type="dxa"/>
                </w:tcPr>
                <w:p w14:paraId="6BC23989" w14:textId="77777777" w:rsidR="00CC7C98" w:rsidRPr="00246E59" w:rsidRDefault="00CC7C98" w:rsidP="00CC7C98">
                  <w:pPr>
                    <w:jc w:val="center"/>
                    <w:rPr>
                      <w:b/>
                    </w:rPr>
                  </w:pPr>
                  <w:r w:rsidRPr="00246E59">
                    <w:rPr>
                      <w:b/>
                    </w:rPr>
                    <w:t>Rok</w:t>
                  </w:r>
                </w:p>
              </w:tc>
              <w:tc>
                <w:tcPr>
                  <w:tcW w:w="1559" w:type="dxa"/>
                </w:tcPr>
                <w:p w14:paraId="15263C60" w14:textId="77777777" w:rsidR="00CC7C98" w:rsidRPr="00246E59" w:rsidRDefault="00CC7C98" w:rsidP="00CC7C98">
                  <w:pPr>
                    <w:jc w:val="center"/>
                    <w:rPr>
                      <w:b/>
                    </w:rPr>
                  </w:pPr>
                  <w:r w:rsidRPr="00246E59">
                    <w:rPr>
                      <w:b/>
                    </w:rPr>
                    <w:t>Počet přijatých studentů</w:t>
                  </w:r>
                </w:p>
              </w:tc>
              <w:tc>
                <w:tcPr>
                  <w:tcW w:w="1717" w:type="dxa"/>
                </w:tcPr>
                <w:p w14:paraId="76E6EF3C" w14:textId="77777777" w:rsidR="00CC7C98" w:rsidRPr="00246E59" w:rsidRDefault="00CC7C98" w:rsidP="00CC7C98">
                  <w:pPr>
                    <w:jc w:val="center"/>
                    <w:rPr>
                      <w:b/>
                    </w:rPr>
                  </w:pPr>
                  <w:r w:rsidRPr="00246E59">
                    <w:rPr>
                      <w:b/>
                    </w:rPr>
                    <w:t>Počet zapsaných studentů</w:t>
                  </w:r>
                </w:p>
              </w:tc>
              <w:tc>
                <w:tcPr>
                  <w:tcW w:w="2126" w:type="dxa"/>
                </w:tcPr>
                <w:p w14:paraId="1474D220" w14:textId="77777777" w:rsidR="00CC7C98" w:rsidRPr="00246E59" w:rsidRDefault="00CC7C98" w:rsidP="00CC7C98">
                  <w:pPr>
                    <w:jc w:val="center"/>
                    <w:rPr>
                      <w:b/>
                    </w:rPr>
                  </w:pPr>
                  <w:r w:rsidRPr="00246E59">
                    <w:rPr>
                      <w:b/>
                    </w:rPr>
                    <w:t>Poměr mezi přijatými a zapsanými studenty</w:t>
                  </w:r>
                </w:p>
              </w:tc>
            </w:tr>
            <w:tr w:rsidR="00CC7C98" w14:paraId="710F395F" w14:textId="77777777" w:rsidTr="00FE722F">
              <w:trPr>
                <w:jc w:val="center"/>
              </w:trPr>
              <w:tc>
                <w:tcPr>
                  <w:tcW w:w="1525" w:type="dxa"/>
                </w:tcPr>
                <w:p w14:paraId="08FF99FB" w14:textId="77777777" w:rsidR="00CC7C98" w:rsidRDefault="00CC7C98" w:rsidP="00CC7C98">
                  <w:pPr>
                    <w:jc w:val="center"/>
                  </w:pPr>
                  <w:r>
                    <w:t>2013/14</w:t>
                  </w:r>
                </w:p>
              </w:tc>
              <w:tc>
                <w:tcPr>
                  <w:tcW w:w="1559" w:type="dxa"/>
                  <w:vAlign w:val="bottom"/>
                </w:tcPr>
                <w:p w14:paraId="50C2D76C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293</w:t>
                  </w:r>
                </w:p>
              </w:tc>
              <w:tc>
                <w:tcPr>
                  <w:tcW w:w="1717" w:type="dxa"/>
                  <w:vAlign w:val="bottom"/>
                </w:tcPr>
                <w:p w14:paraId="5DCF2EA3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250</w:t>
                  </w:r>
                </w:p>
              </w:tc>
              <w:tc>
                <w:tcPr>
                  <w:tcW w:w="2126" w:type="dxa"/>
                  <w:vAlign w:val="bottom"/>
                </w:tcPr>
                <w:p w14:paraId="703D0C56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0,85</w:t>
                  </w:r>
                </w:p>
              </w:tc>
            </w:tr>
            <w:tr w:rsidR="00CC7C98" w14:paraId="6306A6F4" w14:textId="77777777" w:rsidTr="00FE722F">
              <w:trPr>
                <w:jc w:val="center"/>
              </w:trPr>
              <w:tc>
                <w:tcPr>
                  <w:tcW w:w="1525" w:type="dxa"/>
                </w:tcPr>
                <w:p w14:paraId="7018F4B5" w14:textId="77777777" w:rsidR="00CC7C98" w:rsidRDefault="00CC7C98" w:rsidP="00CC7C98">
                  <w:pPr>
                    <w:jc w:val="center"/>
                  </w:pPr>
                  <w:r>
                    <w:t>2014/15</w:t>
                  </w:r>
                </w:p>
              </w:tc>
              <w:tc>
                <w:tcPr>
                  <w:tcW w:w="1559" w:type="dxa"/>
                  <w:vAlign w:val="bottom"/>
                </w:tcPr>
                <w:p w14:paraId="0870C60F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327</w:t>
                  </w:r>
                </w:p>
              </w:tc>
              <w:tc>
                <w:tcPr>
                  <w:tcW w:w="1717" w:type="dxa"/>
                  <w:vAlign w:val="bottom"/>
                </w:tcPr>
                <w:p w14:paraId="696ADC21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264</w:t>
                  </w:r>
                </w:p>
              </w:tc>
              <w:tc>
                <w:tcPr>
                  <w:tcW w:w="2126" w:type="dxa"/>
                  <w:vAlign w:val="bottom"/>
                </w:tcPr>
                <w:p w14:paraId="438BBE0C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0,81</w:t>
                  </w:r>
                </w:p>
              </w:tc>
            </w:tr>
            <w:tr w:rsidR="00CC7C98" w14:paraId="22B288C5" w14:textId="77777777" w:rsidTr="00FE722F">
              <w:trPr>
                <w:jc w:val="center"/>
              </w:trPr>
              <w:tc>
                <w:tcPr>
                  <w:tcW w:w="1525" w:type="dxa"/>
                </w:tcPr>
                <w:p w14:paraId="113FBB41" w14:textId="77777777" w:rsidR="00CC7C98" w:rsidRDefault="00CC7C98" w:rsidP="00CC7C98">
                  <w:pPr>
                    <w:jc w:val="center"/>
                  </w:pPr>
                  <w:r>
                    <w:t>2015/16</w:t>
                  </w:r>
                </w:p>
              </w:tc>
              <w:tc>
                <w:tcPr>
                  <w:tcW w:w="1559" w:type="dxa"/>
                  <w:vAlign w:val="bottom"/>
                </w:tcPr>
                <w:p w14:paraId="54FF7392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222</w:t>
                  </w:r>
                </w:p>
              </w:tc>
              <w:tc>
                <w:tcPr>
                  <w:tcW w:w="1717" w:type="dxa"/>
                  <w:vAlign w:val="bottom"/>
                </w:tcPr>
                <w:p w14:paraId="67018267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193</w:t>
                  </w:r>
                </w:p>
              </w:tc>
              <w:tc>
                <w:tcPr>
                  <w:tcW w:w="2126" w:type="dxa"/>
                  <w:vAlign w:val="bottom"/>
                </w:tcPr>
                <w:p w14:paraId="3FF48581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0,87</w:t>
                  </w:r>
                </w:p>
              </w:tc>
            </w:tr>
            <w:tr w:rsidR="00CC7C98" w14:paraId="4B11FE53" w14:textId="77777777" w:rsidTr="00FE722F">
              <w:trPr>
                <w:jc w:val="center"/>
              </w:trPr>
              <w:tc>
                <w:tcPr>
                  <w:tcW w:w="1525" w:type="dxa"/>
                </w:tcPr>
                <w:p w14:paraId="3635BE6A" w14:textId="77777777" w:rsidR="00CC7C98" w:rsidRDefault="00CC7C98" w:rsidP="00CC7C98">
                  <w:pPr>
                    <w:jc w:val="center"/>
                  </w:pPr>
                  <w:r>
                    <w:t>2016/17</w:t>
                  </w:r>
                </w:p>
              </w:tc>
              <w:tc>
                <w:tcPr>
                  <w:tcW w:w="1559" w:type="dxa"/>
                  <w:vAlign w:val="bottom"/>
                </w:tcPr>
                <w:p w14:paraId="46D6C1F9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190</w:t>
                  </w:r>
                </w:p>
              </w:tc>
              <w:tc>
                <w:tcPr>
                  <w:tcW w:w="1717" w:type="dxa"/>
                  <w:vAlign w:val="bottom"/>
                </w:tcPr>
                <w:p w14:paraId="37DC42A7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154</w:t>
                  </w:r>
                </w:p>
              </w:tc>
              <w:tc>
                <w:tcPr>
                  <w:tcW w:w="2126" w:type="dxa"/>
                  <w:vAlign w:val="bottom"/>
                </w:tcPr>
                <w:p w14:paraId="17F5C84D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0,81</w:t>
                  </w:r>
                </w:p>
              </w:tc>
            </w:tr>
            <w:tr w:rsidR="00CC7C98" w14:paraId="0D369969" w14:textId="77777777" w:rsidTr="00FE722F">
              <w:trPr>
                <w:jc w:val="center"/>
              </w:trPr>
              <w:tc>
                <w:tcPr>
                  <w:tcW w:w="1525" w:type="dxa"/>
                </w:tcPr>
                <w:p w14:paraId="0C569384" w14:textId="77777777" w:rsidR="00CC7C98" w:rsidRDefault="00CC7C98" w:rsidP="00CC7C98">
                  <w:pPr>
                    <w:jc w:val="center"/>
                  </w:pPr>
                  <w:r>
                    <w:t>2017/18</w:t>
                  </w:r>
                </w:p>
              </w:tc>
              <w:tc>
                <w:tcPr>
                  <w:tcW w:w="1559" w:type="dxa"/>
                  <w:vAlign w:val="bottom"/>
                </w:tcPr>
                <w:p w14:paraId="7065EEDD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167</w:t>
                  </w:r>
                </w:p>
              </w:tc>
              <w:tc>
                <w:tcPr>
                  <w:tcW w:w="1717" w:type="dxa"/>
                  <w:vAlign w:val="bottom"/>
                </w:tcPr>
                <w:p w14:paraId="1189922B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140</w:t>
                  </w:r>
                </w:p>
              </w:tc>
              <w:tc>
                <w:tcPr>
                  <w:tcW w:w="2126" w:type="dxa"/>
                  <w:vAlign w:val="bottom"/>
                </w:tcPr>
                <w:p w14:paraId="65B93517" w14:textId="77777777" w:rsidR="00CC7C98" w:rsidRPr="006F4706" w:rsidRDefault="00CC7C98" w:rsidP="00CC7C98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cs="Calibri"/>
                      <w:color w:val="000000"/>
                    </w:rPr>
                    <w:t>0,84</w:t>
                  </w:r>
                </w:p>
              </w:tc>
            </w:tr>
          </w:tbl>
          <w:p w14:paraId="02A813C3" w14:textId="77777777" w:rsidR="00CC7C98" w:rsidRDefault="00CC7C98" w:rsidP="00FA6B1B">
            <w:pPr>
              <w:jc w:val="both"/>
            </w:pPr>
            <w:r>
              <w:t>Předpokládá se u nově akreditovaného studijního programu přijetí 150 studentů</w:t>
            </w:r>
            <w:r w:rsidR="00E658B4">
              <w:t xml:space="preserve"> v jednom akademické roce</w:t>
            </w:r>
            <w:r>
              <w:t>, z toho 100 do prezenční formy studia a 50 do kombinované formy studia.</w:t>
            </w:r>
          </w:p>
          <w:p w14:paraId="050ABF50" w14:textId="77777777" w:rsidR="00E942CD" w:rsidRDefault="00E942CD" w:rsidP="00847D9C"/>
        </w:tc>
      </w:tr>
      <w:tr w:rsidR="002357D3" w14:paraId="6F181A5B" w14:textId="77777777" w:rsidTr="00847D9C">
        <w:trPr>
          <w:trHeight w:val="200"/>
        </w:trPr>
        <w:tc>
          <w:tcPr>
            <w:tcW w:w="9285" w:type="dxa"/>
            <w:shd w:val="clear" w:color="auto" w:fill="F7CAAC"/>
          </w:tcPr>
          <w:p w14:paraId="0455EAA9" w14:textId="77777777" w:rsidR="002357D3" w:rsidRDefault="002357D3" w:rsidP="00847D9C">
            <w:pPr>
              <w:rPr>
                <w:b/>
              </w:rPr>
            </w:pPr>
            <w:r>
              <w:rPr>
                <w:b/>
              </w:rPr>
              <w:t>Předpokládaná uplatnitelnost absolventů na trhu práce</w:t>
            </w:r>
          </w:p>
        </w:tc>
      </w:tr>
      <w:tr w:rsidR="002357D3" w14:paraId="7E16E910" w14:textId="77777777" w:rsidTr="00847D9C">
        <w:trPr>
          <w:trHeight w:val="2835"/>
        </w:trPr>
        <w:tc>
          <w:tcPr>
            <w:tcW w:w="9285" w:type="dxa"/>
            <w:shd w:val="clear" w:color="auto" w:fill="FFFFFF"/>
          </w:tcPr>
          <w:p w14:paraId="0AB7FA81" w14:textId="77777777" w:rsidR="002357D3" w:rsidRPr="00BC09C7" w:rsidRDefault="002357D3" w:rsidP="00847D9C">
            <w:pPr>
              <w:pStyle w:val="Default"/>
              <w:jc w:val="both"/>
              <w:rPr>
                <w:sz w:val="20"/>
                <w:szCs w:val="20"/>
              </w:rPr>
            </w:pPr>
            <w:r w:rsidRPr="00FD0A80">
              <w:rPr>
                <w:sz w:val="20"/>
                <w:szCs w:val="20"/>
              </w:rPr>
              <w:t xml:space="preserve">V rámci tohoto studijního programu jsou vychováváni odborníci pro technické, manažerské, projekční a jiné funkce v soukromých bezpečnostních službách zabývajících se ochranou majetku a osob s důrazem na aplikace moderních </w:t>
            </w:r>
            <w:r>
              <w:rPr>
                <w:sz w:val="20"/>
                <w:szCs w:val="20"/>
              </w:rPr>
              <w:t xml:space="preserve">bezpečnostních a </w:t>
            </w:r>
            <w:r w:rsidRPr="00FD0A80">
              <w:rPr>
                <w:sz w:val="20"/>
                <w:szCs w:val="20"/>
              </w:rPr>
              <w:t>informačních technologií. Mezioborové studium s převahou technických předmětů dává absolventům možnost uplatnit se v oblastech mechanického a elektronického zabezpečení objektů, dále v oblastech informačně-technologických a právně-bezpečnostních. Vzhledem k zahrnutí problematiky krizového řízení je uplatnění absolventů možné i ve státní správě.</w:t>
            </w:r>
            <w:r>
              <w:rPr>
                <w:sz w:val="20"/>
                <w:szCs w:val="20"/>
              </w:rPr>
              <w:t xml:space="preserve"> </w:t>
            </w:r>
            <w:r w:rsidRPr="00BC09C7">
              <w:rPr>
                <w:sz w:val="20"/>
                <w:szCs w:val="20"/>
              </w:rPr>
              <w:t>Je</w:t>
            </w:r>
            <w:r>
              <w:rPr>
                <w:sz w:val="20"/>
                <w:szCs w:val="20"/>
              </w:rPr>
              <w:t xml:space="preserve">jich </w:t>
            </w:r>
            <w:r w:rsidRPr="00BC09C7">
              <w:rPr>
                <w:sz w:val="20"/>
                <w:szCs w:val="20"/>
              </w:rPr>
              <w:t xml:space="preserve">uplatnitelnost na trhu práce bude podpořena také dalšími znalostmi a dovednostmi jako je např. zpracování signálů a dobrou znalostí anglického jazyka. </w:t>
            </w:r>
          </w:p>
          <w:p w14:paraId="4F11EF51" w14:textId="77777777" w:rsidR="002357D3" w:rsidRDefault="002357D3" w:rsidP="00847D9C"/>
        </w:tc>
      </w:tr>
    </w:tbl>
    <w:p w14:paraId="4FF80791" w14:textId="77777777" w:rsidR="002357D3" w:rsidRDefault="002357D3" w:rsidP="002357D3"/>
    <w:p w14:paraId="79473025" w14:textId="77777777" w:rsidR="00EE011E" w:rsidRPr="00300A0A" w:rsidRDefault="00EE011E">
      <w:pPr>
        <w:spacing w:after="160" w:line="259" w:lineRule="auto"/>
      </w:pPr>
    </w:p>
    <w:sectPr w:rsidR="00EE011E" w:rsidRPr="00300A0A" w:rsidSect="00926B15">
      <w:type w:val="continuous"/>
      <w:pgSz w:w="11906" w:h="16838"/>
      <w:pgMar w:top="737" w:right="737" w:bottom="737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70FCA" w14:textId="77777777" w:rsidR="00A24014" w:rsidRDefault="00A24014">
      <w:r>
        <w:separator/>
      </w:r>
    </w:p>
  </w:endnote>
  <w:endnote w:type="continuationSeparator" w:id="0">
    <w:p w14:paraId="589F4F73" w14:textId="77777777" w:rsidR="00A24014" w:rsidRDefault="00A24014">
      <w:r>
        <w:continuationSeparator/>
      </w:r>
    </w:p>
  </w:endnote>
  <w:endnote w:type="continuationNotice" w:id="1">
    <w:p w14:paraId="11361473" w14:textId="77777777" w:rsidR="00A24014" w:rsidRDefault="00A24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,Calibri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20B0606030504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29464" w14:textId="77777777" w:rsidR="00E52E11" w:rsidRDefault="00E52E11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AD3AF60" w14:textId="77777777" w:rsidR="00E52E11" w:rsidRDefault="00E52E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C266F" w14:textId="1A8D9A38" w:rsidR="00E52E11" w:rsidRDefault="00E52E11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47889">
      <w:rPr>
        <w:rStyle w:val="slostrnky"/>
        <w:noProof/>
      </w:rPr>
      <w:t>110</w:t>
    </w:r>
    <w:r>
      <w:rPr>
        <w:rStyle w:val="slostrnky"/>
      </w:rPr>
      <w:fldChar w:fldCharType="end"/>
    </w:r>
  </w:p>
  <w:p w14:paraId="141B539B" w14:textId="77777777" w:rsidR="00E52E11" w:rsidRDefault="00E52E1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3C7F2" w14:textId="77777777" w:rsidR="00E52E11" w:rsidRPr="00F356C7" w:rsidRDefault="00E52E11" w:rsidP="00A952B2">
    <w:pPr>
      <w:pStyle w:val="Zpat"/>
      <w:rPr>
        <w:sz w:val="16"/>
        <w:szCs w:val="16"/>
      </w:rPr>
    </w:pPr>
  </w:p>
  <w:p w14:paraId="331A61DC" w14:textId="77777777" w:rsidR="00E52E11" w:rsidRDefault="00E52E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D7FDE" w14:textId="77777777" w:rsidR="00A24014" w:rsidRDefault="00A24014">
      <w:r>
        <w:separator/>
      </w:r>
    </w:p>
  </w:footnote>
  <w:footnote w:type="continuationSeparator" w:id="0">
    <w:p w14:paraId="0FE5A543" w14:textId="77777777" w:rsidR="00A24014" w:rsidRDefault="00A24014">
      <w:r>
        <w:continuationSeparator/>
      </w:r>
    </w:p>
  </w:footnote>
  <w:footnote w:type="continuationNotice" w:id="1">
    <w:p w14:paraId="73B9184D" w14:textId="77777777" w:rsidR="00A24014" w:rsidRDefault="00A2401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B45B0" w14:textId="77777777" w:rsidR="00E52E11" w:rsidRDefault="00E52E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820C7"/>
    <w:multiLevelType w:val="hybridMultilevel"/>
    <w:tmpl w:val="BD96AA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E7651"/>
    <w:multiLevelType w:val="hybridMultilevel"/>
    <w:tmpl w:val="CC16033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695A6B"/>
    <w:multiLevelType w:val="hybridMultilevel"/>
    <w:tmpl w:val="F014BB04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E03EF"/>
    <w:multiLevelType w:val="hybridMultilevel"/>
    <w:tmpl w:val="2FF8A5BE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3E73B0"/>
    <w:multiLevelType w:val="hybridMultilevel"/>
    <w:tmpl w:val="D14E464E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D6540F"/>
    <w:multiLevelType w:val="hybridMultilevel"/>
    <w:tmpl w:val="89EC8B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065C2"/>
    <w:multiLevelType w:val="hybridMultilevel"/>
    <w:tmpl w:val="3E36295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E64E06"/>
    <w:multiLevelType w:val="hybridMultilevel"/>
    <w:tmpl w:val="F8DE22F6"/>
    <w:lvl w:ilvl="0" w:tplc="041B000F">
      <w:start w:val="1"/>
      <w:numFmt w:val="decimal"/>
      <w:lvlText w:val="%1."/>
      <w:lvlJc w:val="left"/>
      <w:pPr>
        <w:ind w:left="1072" w:hanging="360"/>
      </w:pPr>
    </w:lvl>
    <w:lvl w:ilvl="1" w:tplc="041B0019" w:tentative="1">
      <w:start w:val="1"/>
      <w:numFmt w:val="lowerLetter"/>
      <w:lvlText w:val="%2."/>
      <w:lvlJc w:val="left"/>
      <w:pPr>
        <w:ind w:left="1792" w:hanging="360"/>
      </w:pPr>
    </w:lvl>
    <w:lvl w:ilvl="2" w:tplc="041B001B" w:tentative="1">
      <w:start w:val="1"/>
      <w:numFmt w:val="lowerRoman"/>
      <w:lvlText w:val="%3."/>
      <w:lvlJc w:val="right"/>
      <w:pPr>
        <w:ind w:left="2512" w:hanging="180"/>
      </w:pPr>
    </w:lvl>
    <w:lvl w:ilvl="3" w:tplc="041B000F" w:tentative="1">
      <w:start w:val="1"/>
      <w:numFmt w:val="decimal"/>
      <w:lvlText w:val="%4."/>
      <w:lvlJc w:val="left"/>
      <w:pPr>
        <w:ind w:left="3232" w:hanging="360"/>
      </w:pPr>
    </w:lvl>
    <w:lvl w:ilvl="4" w:tplc="041B0019" w:tentative="1">
      <w:start w:val="1"/>
      <w:numFmt w:val="lowerLetter"/>
      <w:lvlText w:val="%5."/>
      <w:lvlJc w:val="left"/>
      <w:pPr>
        <w:ind w:left="3952" w:hanging="360"/>
      </w:pPr>
    </w:lvl>
    <w:lvl w:ilvl="5" w:tplc="041B001B" w:tentative="1">
      <w:start w:val="1"/>
      <w:numFmt w:val="lowerRoman"/>
      <w:lvlText w:val="%6."/>
      <w:lvlJc w:val="right"/>
      <w:pPr>
        <w:ind w:left="4672" w:hanging="180"/>
      </w:pPr>
    </w:lvl>
    <w:lvl w:ilvl="6" w:tplc="041B000F" w:tentative="1">
      <w:start w:val="1"/>
      <w:numFmt w:val="decimal"/>
      <w:lvlText w:val="%7."/>
      <w:lvlJc w:val="left"/>
      <w:pPr>
        <w:ind w:left="5392" w:hanging="360"/>
      </w:pPr>
    </w:lvl>
    <w:lvl w:ilvl="7" w:tplc="041B0019" w:tentative="1">
      <w:start w:val="1"/>
      <w:numFmt w:val="lowerLetter"/>
      <w:lvlText w:val="%8."/>
      <w:lvlJc w:val="left"/>
      <w:pPr>
        <w:ind w:left="6112" w:hanging="360"/>
      </w:pPr>
    </w:lvl>
    <w:lvl w:ilvl="8" w:tplc="041B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0F9E4EFE"/>
    <w:multiLevelType w:val="hybridMultilevel"/>
    <w:tmpl w:val="5AAC166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552B8B"/>
    <w:multiLevelType w:val="hybridMultilevel"/>
    <w:tmpl w:val="3D4019B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893A40"/>
    <w:multiLevelType w:val="hybridMultilevel"/>
    <w:tmpl w:val="DEECBB98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9774A6"/>
    <w:multiLevelType w:val="hybridMultilevel"/>
    <w:tmpl w:val="B602DD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9D3F83"/>
    <w:multiLevelType w:val="hybridMultilevel"/>
    <w:tmpl w:val="73B449D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AD4BAD"/>
    <w:multiLevelType w:val="hybridMultilevel"/>
    <w:tmpl w:val="FB3E39C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391A58"/>
    <w:multiLevelType w:val="hybridMultilevel"/>
    <w:tmpl w:val="658656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A6E60"/>
    <w:multiLevelType w:val="hybridMultilevel"/>
    <w:tmpl w:val="4458726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34CD2"/>
    <w:multiLevelType w:val="hybridMultilevel"/>
    <w:tmpl w:val="8DD25CF8"/>
    <w:lvl w:ilvl="0" w:tplc="041B000F">
      <w:start w:val="1"/>
      <w:numFmt w:val="decimal"/>
      <w:lvlText w:val="%1."/>
      <w:lvlJc w:val="left"/>
      <w:pPr>
        <w:ind w:left="1135" w:hanging="360"/>
      </w:pPr>
    </w:lvl>
    <w:lvl w:ilvl="1" w:tplc="041B0019" w:tentative="1">
      <w:start w:val="1"/>
      <w:numFmt w:val="lowerLetter"/>
      <w:lvlText w:val="%2."/>
      <w:lvlJc w:val="left"/>
      <w:pPr>
        <w:ind w:left="1855" w:hanging="360"/>
      </w:pPr>
    </w:lvl>
    <w:lvl w:ilvl="2" w:tplc="041B001B" w:tentative="1">
      <w:start w:val="1"/>
      <w:numFmt w:val="lowerRoman"/>
      <w:lvlText w:val="%3."/>
      <w:lvlJc w:val="right"/>
      <w:pPr>
        <w:ind w:left="2575" w:hanging="180"/>
      </w:pPr>
    </w:lvl>
    <w:lvl w:ilvl="3" w:tplc="041B000F" w:tentative="1">
      <w:start w:val="1"/>
      <w:numFmt w:val="decimal"/>
      <w:lvlText w:val="%4."/>
      <w:lvlJc w:val="left"/>
      <w:pPr>
        <w:ind w:left="3295" w:hanging="360"/>
      </w:pPr>
    </w:lvl>
    <w:lvl w:ilvl="4" w:tplc="041B0019" w:tentative="1">
      <w:start w:val="1"/>
      <w:numFmt w:val="lowerLetter"/>
      <w:lvlText w:val="%5."/>
      <w:lvlJc w:val="left"/>
      <w:pPr>
        <w:ind w:left="4015" w:hanging="360"/>
      </w:pPr>
    </w:lvl>
    <w:lvl w:ilvl="5" w:tplc="041B001B" w:tentative="1">
      <w:start w:val="1"/>
      <w:numFmt w:val="lowerRoman"/>
      <w:lvlText w:val="%6."/>
      <w:lvlJc w:val="right"/>
      <w:pPr>
        <w:ind w:left="4735" w:hanging="180"/>
      </w:pPr>
    </w:lvl>
    <w:lvl w:ilvl="6" w:tplc="041B000F" w:tentative="1">
      <w:start w:val="1"/>
      <w:numFmt w:val="decimal"/>
      <w:lvlText w:val="%7."/>
      <w:lvlJc w:val="left"/>
      <w:pPr>
        <w:ind w:left="5455" w:hanging="360"/>
      </w:pPr>
    </w:lvl>
    <w:lvl w:ilvl="7" w:tplc="041B0019" w:tentative="1">
      <w:start w:val="1"/>
      <w:numFmt w:val="lowerLetter"/>
      <w:lvlText w:val="%8."/>
      <w:lvlJc w:val="left"/>
      <w:pPr>
        <w:ind w:left="6175" w:hanging="360"/>
      </w:pPr>
    </w:lvl>
    <w:lvl w:ilvl="8" w:tplc="041B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7" w15:restartNumberingAfterBreak="0">
    <w:nsid w:val="25F5652B"/>
    <w:multiLevelType w:val="multilevel"/>
    <w:tmpl w:val="F814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4E42ED"/>
    <w:multiLevelType w:val="hybridMultilevel"/>
    <w:tmpl w:val="963C08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5A7B95"/>
    <w:multiLevelType w:val="hybridMultilevel"/>
    <w:tmpl w:val="B53A2162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6A743D"/>
    <w:multiLevelType w:val="hybridMultilevel"/>
    <w:tmpl w:val="3B6E6B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9F576E"/>
    <w:multiLevelType w:val="hybridMultilevel"/>
    <w:tmpl w:val="ACAE3BF0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88F29CA"/>
    <w:multiLevelType w:val="hybridMultilevel"/>
    <w:tmpl w:val="ABDEEBD6"/>
    <w:lvl w:ilvl="0" w:tplc="FD6008E0">
      <w:start w:val="1"/>
      <w:numFmt w:val="decimal"/>
      <w:lvlText w:val="%1."/>
      <w:lvlJc w:val="left"/>
      <w:pPr>
        <w:ind w:left="1137" w:hanging="360"/>
      </w:pPr>
      <w:rPr>
        <w:sz w:val="18"/>
      </w:rPr>
    </w:lvl>
    <w:lvl w:ilvl="1" w:tplc="041B0019" w:tentative="1">
      <w:start w:val="1"/>
      <w:numFmt w:val="lowerLetter"/>
      <w:lvlText w:val="%2."/>
      <w:lvlJc w:val="left"/>
      <w:pPr>
        <w:ind w:left="1857" w:hanging="360"/>
      </w:pPr>
    </w:lvl>
    <w:lvl w:ilvl="2" w:tplc="041B001B" w:tentative="1">
      <w:start w:val="1"/>
      <w:numFmt w:val="lowerRoman"/>
      <w:lvlText w:val="%3."/>
      <w:lvlJc w:val="right"/>
      <w:pPr>
        <w:ind w:left="2577" w:hanging="180"/>
      </w:pPr>
    </w:lvl>
    <w:lvl w:ilvl="3" w:tplc="041B000F" w:tentative="1">
      <w:start w:val="1"/>
      <w:numFmt w:val="decimal"/>
      <w:lvlText w:val="%4."/>
      <w:lvlJc w:val="left"/>
      <w:pPr>
        <w:ind w:left="3297" w:hanging="360"/>
      </w:pPr>
    </w:lvl>
    <w:lvl w:ilvl="4" w:tplc="041B0019" w:tentative="1">
      <w:start w:val="1"/>
      <w:numFmt w:val="lowerLetter"/>
      <w:lvlText w:val="%5."/>
      <w:lvlJc w:val="left"/>
      <w:pPr>
        <w:ind w:left="4017" w:hanging="360"/>
      </w:pPr>
    </w:lvl>
    <w:lvl w:ilvl="5" w:tplc="041B001B" w:tentative="1">
      <w:start w:val="1"/>
      <w:numFmt w:val="lowerRoman"/>
      <w:lvlText w:val="%6."/>
      <w:lvlJc w:val="right"/>
      <w:pPr>
        <w:ind w:left="4737" w:hanging="180"/>
      </w:pPr>
    </w:lvl>
    <w:lvl w:ilvl="6" w:tplc="041B000F" w:tentative="1">
      <w:start w:val="1"/>
      <w:numFmt w:val="decimal"/>
      <w:lvlText w:val="%7."/>
      <w:lvlJc w:val="left"/>
      <w:pPr>
        <w:ind w:left="5457" w:hanging="360"/>
      </w:pPr>
    </w:lvl>
    <w:lvl w:ilvl="7" w:tplc="041B0019" w:tentative="1">
      <w:start w:val="1"/>
      <w:numFmt w:val="lowerLetter"/>
      <w:lvlText w:val="%8."/>
      <w:lvlJc w:val="left"/>
      <w:pPr>
        <w:ind w:left="6177" w:hanging="360"/>
      </w:pPr>
    </w:lvl>
    <w:lvl w:ilvl="8" w:tplc="041B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29D45D9A"/>
    <w:multiLevelType w:val="hybridMultilevel"/>
    <w:tmpl w:val="5F0E164C"/>
    <w:lvl w:ilvl="0" w:tplc="26200EDE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964A2"/>
    <w:multiLevelType w:val="hybridMultilevel"/>
    <w:tmpl w:val="E63291F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F060CC"/>
    <w:multiLevelType w:val="hybridMultilevel"/>
    <w:tmpl w:val="5A08760A"/>
    <w:lvl w:ilvl="0" w:tplc="041B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2DB10E5E"/>
    <w:multiLevelType w:val="hybridMultilevel"/>
    <w:tmpl w:val="DE70F64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DF55E42"/>
    <w:multiLevelType w:val="multilevel"/>
    <w:tmpl w:val="A67C7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F881F4C"/>
    <w:multiLevelType w:val="hybridMultilevel"/>
    <w:tmpl w:val="A694E464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2E164C"/>
    <w:multiLevelType w:val="hybridMultilevel"/>
    <w:tmpl w:val="188AAC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507F05"/>
    <w:multiLevelType w:val="hybridMultilevel"/>
    <w:tmpl w:val="658656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F5D86"/>
    <w:multiLevelType w:val="hybridMultilevel"/>
    <w:tmpl w:val="4A8643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7F51A5"/>
    <w:multiLevelType w:val="hybridMultilevel"/>
    <w:tmpl w:val="C43022EE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2A0426"/>
    <w:multiLevelType w:val="hybridMultilevel"/>
    <w:tmpl w:val="BFD61894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0996AB5"/>
    <w:multiLevelType w:val="hybridMultilevel"/>
    <w:tmpl w:val="CF5C8EB4"/>
    <w:lvl w:ilvl="0" w:tplc="041B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422B3858"/>
    <w:multiLevelType w:val="hybridMultilevel"/>
    <w:tmpl w:val="89DE7F76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B9130B8"/>
    <w:multiLevelType w:val="hybridMultilevel"/>
    <w:tmpl w:val="164A999A"/>
    <w:lvl w:ilvl="0" w:tplc="26200EDE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BFD742B"/>
    <w:multiLevelType w:val="hybridMultilevel"/>
    <w:tmpl w:val="CAFEE9CE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C4E121C"/>
    <w:multiLevelType w:val="hybridMultilevel"/>
    <w:tmpl w:val="BDD63840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CA8001C"/>
    <w:multiLevelType w:val="hybridMultilevel"/>
    <w:tmpl w:val="BD96AA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DA25F5"/>
    <w:multiLevelType w:val="hybridMultilevel"/>
    <w:tmpl w:val="D696DC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CC6D0F"/>
    <w:multiLevelType w:val="hybridMultilevel"/>
    <w:tmpl w:val="6CD21F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2EC72ED"/>
    <w:multiLevelType w:val="hybridMultilevel"/>
    <w:tmpl w:val="A3B27D8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4574350"/>
    <w:multiLevelType w:val="hybridMultilevel"/>
    <w:tmpl w:val="0CBAAB30"/>
    <w:lvl w:ilvl="0" w:tplc="041B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4" w15:restartNumberingAfterBreak="0">
    <w:nsid w:val="58DB0BE3"/>
    <w:multiLevelType w:val="hybridMultilevel"/>
    <w:tmpl w:val="761CB53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C962E32"/>
    <w:multiLevelType w:val="hybridMultilevel"/>
    <w:tmpl w:val="EB50079A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DEC5EFB"/>
    <w:multiLevelType w:val="hybridMultilevel"/>
    <w:tmpl w:val="0F92B2C0"/>
    <w:lvl w:ilvl="0" w:tplc="041B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7" w15:restartNumberingAfterBreak="0">
    <w:nsid w:val="61E72E16"/>
    <w:multiLevelType w:val="hybridMultilevel"/>
    <w:tmpl w:val="5E764FB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3870E89"/>
    <w:multiLevelType w:val="hybridMultilevel"/>
    <w:tmpl w:val="5AAC166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4212A"/>
    <w:multiLevelType w:val="hybridMultilevel"/>
    <w:tmpl w:val="1964584A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6563418"/>
    <w:multiLevelType w:val="hybridMultilevel"/>
    <w:tmpl w:val="B602DD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70200BA"/>
    <w:multiLevelType w:val="hybridMultilevel"/>
    <w:tmpl w:val="27CE76FA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678B1DEA"/>
    <w:multiLevelType w:val="hybridMultilevel"/>
    <w:tmpl w:val="C2CA7072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7946045"/>
    <w:multiLevelType w:val="hybridMultilevel"/>
    <w:tmpl w:val="F2CC005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7B6723C"/>
    <w:multiLevelType w:val="hybridMultilevel"/>
    <w:tmpl w:val="830CFDD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94B2076"/>
    <w:multiLevelType w:val="multilevel"/>
    <w:tmpl w:val="0F0E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C9D060D"/>
    <w:multiLevelType w:val="hybridMultilevel"/>
    <w:tmpl w:val="A4DE69B2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D2E43C7"/>
    <w:multiLevelType w:val="hybridMultilevel"/>
    <w:tmpl w:val="B36828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7866DB"/>
    <w:multiLevelType w:val="hybridMultilevel"/>
    <w:tmpl w:val="37ECA3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AA4411"/>
    <w:multiLevelType w:val="hybridMultilevel"/>
    <w:tmpl w:val="FB3E39C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F28182E"/>
    <w:multiLevelType w:val="hybridMultilevel"/>
    <w:tmpl w:val="C0C4C4AC"/>
    <w:lvl w:ilvl="0" w:tplc="26200EDE">
      <w:start w:val="1"/>
      <w:numFmt w:val="decimal"/>
      <w:lvlText w:val="%1."/>
      <w:lvlJc w:val="left"/>
      <w:pPr>
        <w:ind w:left="1478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38" w:hanging="360"/>
      </w:pPr>
    </w:lvl>
    <w:lvl w:ilvl="2" w:tplc="041B001B" w:tentative="1">
      <w:start w:val="1"/>
      <w:numFmt w:val="lowerRoman"/>
      <w:lvlText w:val="%3."/>
      <w:lvlJc w:val="right"/>
      <w:pPr>
        <w:ind w:left="2558" w:hanging="180"/>
      </w:pPr>
    </w:lvl>
    <w:lvl w:ilvl="3" w:tplc="041B000F" w:tentative="1">
      <w:start w:val="1"/>
      <w:numFmt w:val="decimal"/>
      <w:lvlText w:val="%4."/>
      <w:lvlJc w:val="left"/>
      <w:pPr>
        <w:ind w:left="3278" w:hanging="360"/>
      </w:pPr>
    </w:lvl>
    <w:lvl w:ilvl="4" w:tplc="041B0019" w:tentative="1">
      <w:start w:val="1"/>
      <w:numFmt w:val="lowerLetter"/>
      <w:lvlText w:val="%5."/>
      <w:lvlJc w:val="left"/>
      <w:pPr>
        <w:ind w:left="3998" w:hanging="360"/>
      </w:pPr>
    </w:lvl>
    <w:lvl w:ilvl="5" w:tplc="041B001B" w:tentative="1">
      <w:start w:val="1"/>
      <w:numFmt w:val="lowerRoman"/>
      <w:lvlText w:val="%6."/>
      <w:lvlJc w:val="right"/>
      <w:pPr>
        <w:ind w:left="4718" w:hanging="180"/>
      </w:pPr>
    </w:lvl>
    <w:lvl w:ilvl="6" w:tplc="041B000F" w:tentative="1">
      <w:start w:val="1"/>
      <w:numFmt w:val="decimal"/>
      <w:lvlText w:val="%7."/>
      <w:lvlJc w:val="left"/>
      <w:pPr>
        <w:ind w:left="5438" w:hanging="360"/>
      </w:pPr>
    </w:lvl>
    <w:lvl w:ilvl="7" w:tplc="041B0019" w:tentative="1">
      <w:start w:val="1"/>
      <w:numFmt w:val="lowerLetter"/>
      <w:lvlText w:val="%8."/>
      <w:lvlJc w:val="left"/>
      <w:pPr>
        <w:ind w:left="6158" w:hanging="360"/>
      </w:pPr>
    </w:lvl>
    <w:lvl w:ilvl="8" w:tplc="041B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61" w15:restartNumberingAfterBreak="0">
    <w:nsid w:val="73891180"/>
    <w:multiLevelType w:val="hybridMultilevel"/>
    <w:tmpl w:val="874019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0F260A"/>
    <w:multiLevelType w:val="hybridMultilevel"/>
    <w:tmpl w:val="1826B2CC"/>
    <w:lvl w:ilvl="0" w:tplc="26200EDE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A77160"/>
    <w:multiLevelType w:val="hybridMultilevel"/>
    <w:tmpl w:val="8E6C2F48"/>
    <w:lvl w:ilvl="0" w:tplc="041B000F">
      <w:start w:val="1"/>
      <w:numFmt w:val="decimal"/>
      <w:lvlText w:val="%1."/>
      <w:lvlJc w:val="left"/>
      <w:pPr>
        <w:ind w:left="1118" w:hanging="360"/>
      </w:pPr>
    </w:lvl>
    <w:lvl w:ilvl="1" w:tplc="041B0019" w:tentative="1">
      <w:start w:val="1"/>
      <w:numFmt w:val="lowerLetter"/>
      <w:lvlText w:val="%2."/>
      <w:lvlJc w:val="left"/>
      <w:pPr>
        <w:ind w:left="1838" w:hanging="360"/>
      </w:pPr>
    </w:lvl>
    <w:lvl w:ilvl="2" w:tplc="041B001B" w:tentative="1">
      <w:start w:val="1"/>
      <w:numFmt w:val="lowerRoman"/>
      <w:lvlText w:val="%3."/>
      <w:lvlJc w:val="right"/>
      <w:pPr>
        <w:ind w:left="2558" w:hanging="180"/>
      </w:pPr>
    </w:lvl>
    <w:lvl w:ilvl="3" w:tplc="041B000F" w:tentative="1">
      <w:start w:val="1"/>
      <w:numFmt w:val="decimal"/>
      <w:lvlText w:val="%4."/>
      <w:lvlJc w:val="left"/>
      <w:pPr>
        <w:ind w:left="3278" w:hanging="360"/>
      </w:pPr>
    </w:lvl>
    <w:lvl w:ilvl="4" w:tplc="041B0019" w:tentative="1">
      <w:start w:val="1"/>
      <w:numFmt w:val="lowerLetter"/>
      <w:lvlText w:val="%5."/>
      <w:lvlJc w:val="left"/>
      <w:pPr>
        <w:ind w:left="3998" w:hanging="360"/>
      </w:pPr>
    </w:lvl>
    <w:lvl w:ilvl="5" w:tplc="041B001B" w:tentative="1">
      <w:start w:val="1"/>
      <w:numFmt w:val="lowerRoman"/>
      <w:lvlText w:val="%6."/>
      <w:lvlJc w:val="right"/>
      <w:pPr>
        <w:ind w:left="4718" w:hanging="180"/>
      </w:pPr>
    </w:lvl>
    <w:lvl w:ilvl="6" w:tplc="041B000F" w:tentative="1">
      <w:start w:val="1"/>
      <w:numFmt w:val="decimal"/>
      <w:lvlText w:val="%7."/>
      <w:lvlJc w:val="left"/>
      <w:pPr>
        <w:ind w:left="5438" w:hanging="360"/>
      </w:pPr>
    </w:lvl>
    <w:lvl w:ilvl="7" w:tplc="041B0019" w:tentative="1">
      <w:start w:val="1"/>
      <w:numFmt w:val="lowerLetter"/>
      <w:lvlText w:val="%8."/>
      <w:lvlJc w:val="left"/>
      <w:pPr>
        <w:ind w:left="6158" w:hanging="360"/>
      </w:pPr>
    </w:lvl>
    <w:lvl w:ilvl="8" w:tplc="041B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64" w15:restartNumberingAfterBreak="0">
    <w:nsid w:val="74B22AAE"/>
    <w:multiLevelType w:val="hybridMultilevel"/>
    <w:tmpl w:val="3CDAF7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855000"/>
    <w:multiLevelType w:val="hybridMultilevel"/>
    <w:tmpl w:val="9788B958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74A260B"/>
    <w:multiLevelType w:val="hybridMultilevel"/>
    <w:tmpl w:val="8178746C"/>
    <w:lvl w:ilvl="0" w:tplc="26200ED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B3C7FA4"/>
    <w:multiLevelType w:val="hybridMultilevel"/>
    <w:tmpl w:val="1584AAB2"/>
    <w:lvl w:ilvl="0" w:tplc="041B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8" w15:restartNumberingAfterBreak="0">
    <w:nsid w:val="7E0A0DC7"/>
    <w:multiLevelType w:val="hybridMultilevel"/>
    <w:tmpl w:val="85D020FE"/>
    <w:lvl w:ilvl="0" w:tplc="041B000F">
      <w:start w:val="1"/>
      <w:numFmt w:val="decimal"/>
      <w:lvlText w:val="%1."/>
      <w:lvlJc w:val="left"/>
      <w:pPr>
        <w:ind w:left="1118" w:hanging="360"/>
      </w:pPr>
    </w:lvl>
    <w:lvl w:ilvl="1" w:tplc="041B0019" w:tentative="1">
      <w:start w:val="1"/>
      <w:numFmt w:val="lowerLetter"/>
      <w:lvlText w:val="%2."/>
      <w:lvlJc w:val="left"/>
      <w:pPr>
        <w:ind w:left="1838" w:hanging="360"/>
      </w:pPr>
    </w:lvl>
    <w:lvl w:ilvl="2" w:tplc="041B001B" w:tentative="1">
      <w:start w:val="1"/>
      <w:numFmt w:val="lowerRoman"/>
      <w:lvlText w:val="%3."/>
      <w:lvlJc w:val="right"/>
      <w:pPr>
        <w:ind w:left="2558" w:hanging="180"/>
      </w:pPr>
    </w:lvl>
    <w:lvl w:ilvl="3" w:tplc="041B000F" w:tentative="1">
      <w:start w:val="1"/>
      <w:numFmt w:val="decimal"/>
      <w:lvlText w:val="%4."/>
      <w:lvlJc w:val="left"/>
      <w:pPr>
        <w:ind w:left="3278" w:hanging="360"/>
      </w:pPr>
    </w:lvl>
    <w:lvl w:ilvl="4" w:tplc="041B0019" w:tentative="1">
      <w:start w:val="1"/>
      <w:numFmt w:val="lowerLetter"/>
      <w:lvlText w:val="%5."/>
      <w:lvlJc w:val="left"/>
      <w:pPr>
        <w:ind w:left="3998" w:hanging="360"/>
      </w:pPr>
    </w:lvl>
    <w:lvl w:ilvl="5" w:tplc="041B001B" w:tentative="1">
      <w:start w:val="1"/>
      <w:numFmt w:val="lowerRoman"/>
      <w:lvlText w:val="%6."/>
      <w:lvlJc w:val="right"/>
      <w:pPr>
        <w:ind w:left="4718" w:hanging="180"/>
      </w:pPr>
    </w:lvl>
    <w:lvl w:ilvl="6" w:tplc="041B000F" w:tentative="1">
      <w:start w:val="1"/>
      <w:numFmt w:val="decimal"/>
      <w:lvlText w:val="%7."/>
      <w:lvlJc w:val="left"/>
      <w:pPr>
        <w:ind w:left="5438" w:hanging="360"/>
      </w:pPr>
    </w:lvl>
    <w:lvl w:ilvl="7" w:tplc="041B0019" w:tentative="1">
      <w:start w:val="1"/>
      <w:numFmt w:val="lowerLetter"/>
      <w:lvlText w:val="%8."/>
      <w:lvlJc w:val="left"/>
      <w:pPr>
        <w:ind w:left="6158" w:hanging="360"/>
      </w:pPr>
    </w:lvl>
    <w:lvl w:ilvl="8" w:tplc="041B001B" w:tentative="1">
      <w:start w:val="1"/>
      <w:numFmt w:val="lowerRoman"/>
      <w:lvlText w:val="%9."/>
      <w:lvlJc w:val="right"/>
      <w:pPr>
        <w:ind w:left="6878" w:hanging="180"/>
      </w:pPr>
    </w:lvl>
  </w:abstractNum>
  <w:num w:numId="1">
    <w:abstractNumId w:val="58"/>
  </w:num>
  <w:num w:numId="2">
    <w:abstractNumId w:val="34"/>
  </w:num>
  <w:num w:numId="3">
    <w:abstractNumId w:val="25"/>
  </w:num>
  <w:num w:numId="4">
    <w:abstractNumId w:val="67"/>
  </w:num>
  <w:num w:numId="5">
    <w:abstractNumId w:val="43"/>
  </w:num>
  <w:num w:numId="6">
    <w:abstractNumId w:val="46"/>
  </w:num>
  <w:num w:numId="7">
    <w:abstractNumId w:val="12"/>
  </w:num>
  <w:num w:numId="8">
    <w:abstractNumId w:val="7"/>
  </w:num>
  <w:num w:numId="9">
    <w:abstractNumId w:val="9"/>
  </w:num>
  <w:num w:numId="10">
    <w:abstractNumId w:val="47"/>
  </w:num>
  <w:num w:numId="11">
    <w:abstractNumId w:val="20"/>
  </w:num>
  <w:num w:numId="12">
    <w:abstractNumId w:val="59"/>
  </w:num>
  <w:num w:numId="13">
    <w:abstractNumId w:val="24"/>
  </w:num>
  <w:num w:numId="14">
    <w:abstractNumId w:val="40"/>
  </w:num>
  <w:num w:numId="15">
    <w:abstractNumId w:val="68"/>
  </w:num>
  <w:num w:numId="16">
    <w:abstractNumId w:val="22"/>
  </w:num>
  <w:num w:numId="17">
    <w:abstractNumId w:val="10"/>
  </w:num>
  <w:num w:numId="18">
    <w:abstractNumId w:val="63"/>
  </w:num>
  <w:num w:numId="19">
    <w:abstractNumId w:val="6"/>
  </w:num>
  <w:num w:numId="20">
    <w:abstractNumId w:val="44"/>
  </w:num>
  <w:num w:numId="21">
    <w:abstractNumId w:val="42"/>
  </w:num>
  <w:num w:numId="22">
    <w:abstractNumId w:val="53"/>
  </w:num>
  <w:num w:numId="23">
    <w:abstractNumId w:val="52"/>
  </w:num>
  <w:num w:numId="24">
    <w:abstractNumId w:val="19"/>
  </w:num>
  <w:num w:numId="25">
    <w:abstractNumId w:val="54"/>
  </w:num>
  <w:num w:numId="26">
    <w:abstractNumId w:val="16"/>
  </w:num>
  <w:num w:numId="27">
    <w:abstractNumId w:val="65"/>
  </w:num>
  <w:num w:numId="28">
    <w:abstractNumId w:val="26"/>
  </w:num>
  <w:num w:numId="29">
    <w:abstractNumId w:val="36"/>
  </w:num>
  <w:num w:numId="30">
    <w:abstractNumId w:val="33"/>
  </w:num>
  <w:num w:numId="31">
    <w:abstractNumId w:val="21"/>
  </w:num>
  <w:num w:numId="32">
    <w:abstractNumId w:val="3"/>
  </w:num>
  <w:num w:numId="33">
    <w:abstractNumId w:val="38"/>
  </w:num>
  <w:num w:numId="34">
    <w:abstractNumId w:val="62"/>
  </w:num>
  <w:num w:numId="35">
    <w:abstractNumId w:val="66"/>
  </w:num>
  <w:num w:numId="36">
    <w:abstractNumId w:val="49"/>
  </w:num>
  <w:num w:numId="37">
    <w:abstractNumId w:val="37"/>
  </w:num>
  <w:num w:numId="38">
    <w:abstractNumId w:val="60"/>
  </w:num>
  <w:num w:numId="39">
    <w:abstractNumId w:val="2"/>
  </w:num>
  <w:num w:numId="40">
    <w:abstractNumId w:val="56"/>
  </w:num>
  <w:num w:numId="41">
    <w:abstractNumId w:val="4"/>
  </w:num>
  <w:num w:numId="42">
    <w:abstractNumId w:val="45"/>
  </w:num>
  <w:num w:numId="43">
    <w:abstractNumId w:val="23"/>
  </w:num>
  <w:num w:numId="44">
    <w:abstractNumId w:val="28"/>
  </w:num>
  <w:num w:numId="45">
    <w:abstractNumId w:val="32"/>
  </w:num>
  <w:num w:numId="46">
    <w:abstractNumId w:val="35"/>
  </w:num>
  <w:num w:numId="47">
    <w:abstractNumId w:val="27"/>
  </w:num>
  <w:num w:numId="48">
    <w:abstractNumId w:val="17"/>
  </w:num>
  <w:num w:numId="49">
    <w:abstractNumId w:val="55"/>
  </w:num>
  <w:num w:numId="50">
    <w:abstractNumId w:val="11"/>
  </w:num>
  <w:num w:numId="51">
    <w:abstractNumId w:val="57"/>
  </w:num>
  <w:num w:numId="52">
    <w:abstractNumId w:val="5"/>
  </w:num>
  <w:num w:numId="53">
    <w:abstractNumId w:val="61"/>
  </w:num>
  <w:num w:numId="54">
    <w:abstractNumId w:val="8"/>
  </w:num>
  <w:num w:numId="55">
    <w:abstractNumId w:val="30"/>
  </w:num>
  <w:num w:numId="56">
    <w:abstractNumId w:val="39"/>
  </w:num>
  <w:num w:numId="57">
    <w:abstractNumId w:val="29"/>
  </w:num>
  <w:num w:numId="58">
    <w:abstractNumId w:val="13"/>
  </w:num>
  <w:num w:numId="59">
    <w:abstractNumId w:val="14"/>
  </w:num>
  <w:num w:numId="60">
    <w:abstractNumId w:val="1"/>
  </w:num>
  <w:num w:numId="61">
    <w:abstractNumId w:val="48"/>
  </w:num>
  <w:num w:numId="62">
    <w:abstractNumId w:val="0"/>
  </w:num>
  <w:num w:numId="63">
    <w:abstractNumId w:val="15"/>
  </w:num>
  <w:num w:numId="64">
    <w:abstractNumId w:val="51"/>
  </w:num>
  <w:num w:numId="65">
    <w:abstractNumId w:val="18"/>
  </w:num>
  <w:num w:numId="66">
    <w:abstractNumId w:val="64"/>
  </w:num>
  <w:num w:numId="67">
    <w:abstractNumId w:val="31"/>
  </w:num>
  <w:num w:numId="68">
    <w:abstractNumId w:val="41"/>
  </w:num>
  <w:num w:numId="69">
    <w:abstractNumId w:val="50"/>
  </w:num>
  <w:numIdMacAtCleanup w:val="63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zivatel">
    <w15:presenceInfo w15:providerId="None" w15:userId="Uzivatel"/>
  </w15:person>
  <w15:person w15:author="Jiří Vojtěšek">
    <w15:presenceInfo w15:providerId="None" w15:userId="Jiří Vojtěš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1NDMyNDI0NTA0tjBU0lEKTi0uzszPAykwrQUAB6fEKCwAAAA="/>
  </w:docVars>
  <w:rsids>
    <w:rsidRoot w:val="00C70EFA"/>
    <w:rsid w:val="000024FF"/>
    <w:rsid w:val="00003545"/>
    <w:rsid w:val="00006800"/>
    <w:rsid w:val="00011CE3"/>
    <w:rsid w:val="0001253A"/>
    <w:rsid w:val="00021300"/>
    <w:rsid w:val="0002493A"/>
    <w:rsid w:val="00024AC2"/>
    <w:rsid w:val="00025642"/>
    <w:rsid w:val="0002752E"/>
    <w:rsid w:val="00027C18"/>
    <w:rsid w:val="0003106D"/>
    <w:rsid w:val="00031B8F"/>
    <w:rsid w:val="00031D86"/>
    <w:rsid w:val="00032018"/>
    <w:rsid w:val="000321B9"/>
    <w:rsid w:val="000327CC"/>
    <w:rsid w:val="000348D6"/>
    <w:rsid w:val="0003526D"/>
    <w:rsid w:val="00035D71"/>
    <w:rsid w:val="00036314"/>
    <w:rsid w:val="00036C80"/>
    <w:rsid w:val="00036FD3"/>
    <w:rsid w:val="00040E5F"/>
    <w:rsid w:val="00050530"/>
    <w:rsid w:val="00052335"/>
    <w:rsid w:val="00052C79"/>
    <w:rsid w:val="000567E8"/>
    <w:rsid w:val="00062E12"/>
    <w:rsid w:val="00063470"/>
    <w:rsid w:val="00064B6D"/>
    <w:rsid w:val="0006509C"/>
    <w:rsid w:val="00067907"/>
    <w:rsid w:val="000679B3"/>
    <w:rsid w:val="00070FC8"/>
    <w:rsid w:val="000726DE"/>
    <w:rsid w:val="00080DEE"/>
    <w:rsid w:val="00081D8B"/>
    <w:rsid w:val="00081E27"/>
    <w:rsid w:val="00082AC6"/>
    <w:rsid w:val="00083975"/>
    <w:rsid w:val="000845B9"/>
    <w:rsid w:val="000853E9"/>
    <w:rsid w:val="00085E3F"/>
    <w:rsid w:val="00086931"/>
    <w:rsid w:val="00086A4B"/>
    <w:rsid w:val="00087F9F"/>
    <w:rsid w:val="00091E0F"/>
    <w:rsid w:val="000924F4"/>
    <w:rsid w:val="00092EB1"/>
    <w:rsid w:val="0009306C"/>
    <w:rsid w:val="00093FC5"/>
    <w:rsid w:val="00094C85"/>
    <w:rsid w:val="000A1576"/>
    <w:rsid w:val="000A1EA1"/>
    <w:rsid w:val="000A4954"/>
    <w:rsid w:val="000A7E9D"/>
    <w:rsid w:val="000B17E5"/>
    <w:rsid w:val="000B34CF"/>
    <w:rsid w:val="000B40E1"/>
    <w:rsid w:val="000B58ED"/>
    <w:rsid w:val="000B62B0"/>
    <w:rsid w:val="000B6BF8"/>
    <w:rsid w:val="000B7484"/>
    <w:rsid w:val="000C4267"/>
    <w:rsid w:val="000C56D4"/>
    <w:rsid w:val="000C7EC3"/>
    <w:rsid w:val="000D0EE6"/>
    <w:rsid w:val="000D1FF9"/>
    <w:rsid w:val="000D4A19"/>
    <w:rsid w:val="000D52F8"/>
    <w:rsid w:val="000D5ABC"/>
    <w:rsid w:val="000D5AF8"/>
    <w:rsid w:val="000D676D"/>
    <w:rsid w:val="000E32DA"/>
    <w:rsid w:val="000E3770"/>
    <w:rsid w:val="000E5FA2"/>
    <w:rsid w:val="000F1DDD"/>
    <w:rsid w:val="000F44A3"/>
    <w:rsid w:val="000F4BDF"/>
    <w:rsid w:val="000F5338"/>
    <w:rsid w:val="000F5CBC"/>
    <w:rsid w:val="000F6A6B"/>
    <w:rsid w:val="000F6CB5"/>
    <w:rsid w:val="00101C69"/>
    <w:rsid w:val="0010367B"/>
    <w:rsid w:val="0010436B"/>
    <w:rsid w:val="0010485D"/>
    <w:rsid w:val="00110AC2"/>
    <w:rsid w:val="001114EC"/>
    <w:rsid w:val="00111E83"/>
    <w:rsid w:val="001136CB"/>
    <w:rsid w:val="00115928"/>
    <w:rsid w:val="001165A6"/>
    <w:rsid w:val="00116C0B"/>
    <w:rsid w:val="00120540"/>
    <w:rsid w:val="00121F12"/>
    <w:rsid w:val="00121F64"/>
    <w:rsid w:val="00133511"/>
    <w:rsid w:val="001341F4"/>
    <w:rsid w:val="001348DB"/>
    <w:rsid w:val="001352D3"/>
    <w:rsid w:val="00135DE1"/>
    <w:rsid w:val="00137021"/>
    <w:rsid w:val="00140C80"/>
    <w:rsid w:val="00142921"/>
    <w:rsid w:val="001502E3"/>
    <w:rsid w:val="00154EA3"/>
    <w:rsid w:val="00161569"/>
    <w:rsid w:val="0016335A"/>
    <w:rsid w:val="00163566"/>
    <w:rsid w:val="00165F37"/>
    <w:rsid w:val="0016649A"/>
    <w:rsid w:val="00172FFC"/>
    <w:rsid w:val="00174EC9"/>
    <w:rsid w:val="00175912"/>
    <w:rsid w:val="0018136B"/>
    <w:rsid w:val="00181387"/>
    <w:rsid w:val="00184F24"/>
    <w:rsid w:val="001865A1"/>
    <w:rsid w:val="00186773"/>
    <w:rsid w:val="0018729C"/>
    <w:rsid w:val="001872EA"/>
    <w:rsid w:val="00191471"/>
    <w:rsid w:val="00194E7C"/>
    <w:rsid w:val="00196C51"/>
    <w:rsid w:val="001A22D2"/>
    <w:rsid w:val="001A4B6D"/>
    <w:rsid w:val="001A5659"/>
    <w:rsid w:val="001A6989"/>
    <w:rsid w:val="001A7A21"/>
    <w:rsid w:val="001A7E83"/>
    <w:rsid w:val="001B5CC7"/>
    <w:rsid w:val="001B5F76"/>
    <w:rsid w:val="001C1EED"/>
    <w:rsid w:val="001C3E36"/>
    <w:rsid w:val="001D25A5"/>
    <w:rsid w:val="001D2EBC"/>
    <w:rsid w:val="001E0BEA"/>
    <w:rsid w:val="001E114A"/>
    <w:rsid w:val="001E3F7F"/>
    <w:rsid w:val="001E427E"/>
    <w:rsid w:val="001E6D71"/>
    <w:rsid w:val="001E6E61"/>
    <w:rsid w:val="001F46BF"/>
    <w:rsid w:val="002021E6"/>
    <w:rsid w:val="00207021"/>
    <w:rsid w:val="002173D7"/>
    <w:rsid w:val="002200C0"/>
    <w:rsid w:val="002210D4"/>
    <w:rsid w:val="00222222"/>
    <w:rsid w:val="0022284D"/>
    <w:rsid w:val="00224496"/>
    <w:rsid w:val="00227A20"/>
    <w:rsid w:val="00232BA3"/>
    <w:rsid w:val="002346CD"/>
    <w:rsid w:val="002357D3"/>
    <w:rsid w:val="00237BE2"/>
    <w:rsid w:val="00242624"/>
    <w:rsid w:val="00242F54"/>
    <w:rsid w:val="002437CE"/>
    <w:rsid w:val="00253F05"/>
    <w:rsid w:val="00254EA0"/>
    <w:rsid w:val="00257107"/>
    <w:rsid w:val="00260BA2"/>
    <w:rsid w:val="00263827"/>
    <w:rsid w:val="00263D70"/>
    <w:rsid w:val="002659B9"/>
    <w:rsid w:val="002668A9"/>
    <w:rsid w:val="002726FC"/>
    <w:rsid w:val="00281F13"/>
    <w:rsid w:val="00282F7D"/>
    <w:rsid w:val="00283B8C"/>
    <w:rsid w:val="002846A1"/>
    <w:rsid w:val="00286731"/>
    <w:rsid w:val="002936A1"/>
    <w:rsid w:val="00295A45"/>
    <w:rsid w:val="002968D3"/>
    <w:rsid w:val="002A1C63"/>
    <w:rsid w:val="002A4239"/>
    <w:rsid w:val="002A5034"/>
    <w:rsid w:val="002A7617"/>
    <w:rsid w:val="002A79D2"/>
    <w:rsid w:val="002B2C5A"/>
    <w:rsid w:val="002B4B7B"/>
    <w:rsid w:val="002B54D0"/>
    <w:rsid w:val="002B6D89"/>
    <w:rsid w:val="002C0CA4"/>
    <w:rsid w:val="002C454B"/>
    <w:rsid w:val="002C79A4"/>
    <w:rsid w:val="002E22C5"/>
    <w:rsid w:val="002E3F4E"/>
    <w:rsid w:val="002E6C49"/>
    <w:rsid w:val="002F09F7"/>
    <w:rsid w:val="002F0C85"/>
    <w:rsid w:val="002F0D00"/>
    <w:rsid w:val="002F3A1A"/>
    <w:rsid w:val="002F6D46"/>
    <w:rsid w:val="00300A0A"/>
    <w:rsid w:val="00300C96"/>
    <w:rsid w:val="00305B97"/>
    <w:rsid w:val="00305D74"/>
    <w:rsid w:val="00312D69"/>
    <w:rsid w:val="00322ABD"/>
    <w:rsid w:val="00324022"/>
    <w:rsid w:val="003241D4"/>
    <w:rsid w:val="00325641"/>
    <w:rsid w:val="00325A78"/>
    <w:rsid w:val="0033185C"/>
    <w:rsid w:val="00332E0C"/>
    <w:rsid w:val="00334DFC"/>
    <w:rsid w:val="00337C64"/>
    <w:rsid w:val="0034046B"/>
    <w:rsid w:val="00340767"/>
    <w:rsid w:val="0034478F"/>
    <w:rsid w:val="00346BEF"/>
    <w:rsid w:val="00347FEF"/>
    <w:rsid w:val="00351B63"/>
    <w:rsid w:val="003527DB"/>
    <w:rsid w:val="0035560D"/>
    <w:rsid w:val="00356263"/>
    <w:rsid w:val="00362AA4"/>
    <w:rsid w:val="00377F5D"/>
    <w:rsid w:val="003810B2"/>
    <w:rsid w:val="00381B2D"/>
    <w:rsid w:val="00383EAA"/>
    <w:rsid w:val="0038422E"/>
    <w:rsid w:val="00392ECC"/>
    <w:rsid w:val="00393D49"/>
    <w:rsid w:val="00393DA8"/>
    <w:rsid w:val="00395F7D"/>
    <w:rsid w:val="003A31D1"/>
    <w:rsid w:val="003A37C8"/>
    <w:rsid w:val="003B2C5E"/>
    <w:rsid w:val="003B51C1"/>
    <w:rsid w:val="003B65EB"/>
    <w:rsid w:val="003B693C"/>
    <w:rsid w:val="003C1330"/>
    <w:rsid w:val="003C1E85"/>
    <w:rsid w:val="003C4948"/>
    <w:rsid w:val="003D5AA2"/>
    <w:rsid w:val="003D663C"/>
    <w:rsid w:val="003E7CB7"/>
    <w:rsid w:val="003F0234"/>
    <w:rsid w:val="003F0C99"/>
    <w:rsid w:val="003F0E4B"/>
    <w:rsid w:val="003F4C7C"/>
    <w:rsid w:val="00400095"/>
    <w:rsid w:val="0040125F"/>
    <w:rsid w:val="00404CB4"/>
    <w:rsid w:val="0040622A"/>
    <w:rsid w:val="00406792"/>
    <w:rsid w:val="0041115B"/>
    <w:rsid w:val="00420F2A"/>
    <w:rsid w:val="00421A33"/>
    <w:rsid w:val="00421FEC"/>
    <w:rsid w:val="004246B7"/>
    <w:rsid w:val="00424B68"/>
    <w:rsid w:val="00424C6F"/>
    <w:rsid w:val="0043208F"/>
    <w:rsid w:val="004324E4"/>
    <w:rsid w:val="00432BBD"/>
    <w:rsid w:val="00432F15"/>
    <w:rsid w:val="0043633E"/>
    <w:rsid w:val="0043761C"/>
    <w:rsid w:val="00441102"/>
    <w:rsid w:val="0044274D"/>
    <w:rsid w:val="00445053"/>
    <w:rsid w:val="00447029"/>
    <w:rsid w:val="00450A47"/>
    <w:rsid w:val="00456B7C"/>
    <w:rsid w:val="004570B8"/>
    <w:rsid w:val="0046021E"/>
    <w:rsid w:val="00462210"/>
    <w:rsid w:val="004640A4"/>
    <w:rsid w:val="0046414D"/>
    <w:rsid w:val="00464A35"/>
    <w:rsid w:val="004701FC"/>
    <w:rsid w:val="004728C0"/>
    <w:rsid w:val="00472BFC"/>
    <w:rsid w:val="004777B0"/>
    <w:rsid w:val="0048160F"/>
    <w:rsid w:val="00486C47"/>
    <w:rsid w:val="00492818"/>
    <w:rsid w:val="00493E65"/>
    <w:rsid w:val="00495305"/>
    <w:rsid w:val="00495CE9"/>
    <w:rsid w:val="0049698A"/>
    <w:rsid w:val="00497BA7"/>
    <w:rsid w:val="004A7D45"/>
    <w:rsid w:val="004B436C"/>
    <w:rsid w:val="004B4A26"/>
    <w:rsid w:val="004B529B"/>
    <w:rsid w:val="004C1AC7"/>
    <w:rsid w:val="004C2360"/>
    <w:rsid w:val="004C2D2F"/>
    <w:rsid w:val="004C5976"/>
    <w:rsid w:val="004C65F0"/>
    <w:rsid w:val="004D3D6C"/>
    <w:rsid w:val="004D5408"/>
    <w:rsid w:val="004D6954"/>
    <w:rsid w:val="004D6AEE"/>
    <w:rsid w:val="004E08C8"/>
    <w:rsid w:val="004E206C"/>
    <w:rsid w:val="004E3286"/>
    <w:rsid w:val="004E400B"/>
    <w:rsid w:val="004E69EE"/>
    <w:rsid w:val="004E748D"/>
    <w:rsid w:val="004F0183"/>
    <w:rsid w:val="004F0565"/>
    <w:rsid w:val="0050007C"/>
    <w:rsid w:val="005010A8"/>
    <w:rsid w:val="00503093"/>
    <w:rsid w:val="00505072"/>
    <w:rsid w:val="00506B12"/>
    <w:rsid w:val="005070D5"/>
    <w:rsid w:val="0050782D"/>
    <w:rsid w:val="005117B0"/>
    <w:rsid w:val="00512D70"/>
    <w:rsid w:val="00517BF2"/>
    <w:rsid w:val="00520BB2"/>
    <w:rsid w:val="0052254F"/>
    <w:rsid w:val="00523886"/>
    <w:rsid w:val="00526577"/>
    <w:rsid w:val="00527426"/>
    <w:rsid w:val="0053098A"/>
    <w:rsid w:val="00530CC3"/>
    <w:rsid w:val="00530FF6"/>
    <w:rsid w:val="005322D0"/>
    <w:rsid w:val="0053373F"/>
    <w:rsid w:val="00534E3F"/>
    <w:rsid w:val="00535C26"/>
    <w:rsid w:val="00535D82"/>
    <w:rsid w:val="005360EE"/>
    <w:rsid w:val="0053739E"/>
    <w:rsid w:val="00543860"/>
    <w:rsid w:val="005445FB"/>
    <w:rsid w:val="0054572F"/>
    <w:rsid w:val="00545F47"/>
    <w:rsid w:val="0054643C"/>
    <w:rsid w:val="00550FE1"/>
    <w:rsid w:val="0055284B"/>
    <w:rsid w:val="00552B41"/>
    <w:rsid w:val="005541CA"/>
    <w:rsid w:val="00563589"/>
    <w:rsid w:val="00570879"/>
    <w:rsid w:val="0057634D"/>
    <w:rsid w:val="00576F8B"/>
    <w:rsid w:val="005878FA"/>
    <w:rsid w:val="00593EB5"/>
    <w:rsid w:val="00595DD8"/>
    <w:rsid w:val="00596A4D"/>
    <w:rsid w:val="005A0735"/>
    <w:rsid w:val="005A1EA0"/>
    <w:rsid w:val="005A25F8"/>
    <w:rsid w:val="005A2632"/>
    <w:rsid w:val="005A4401"/>
    <w:rsid w:val="005B00AA"/>
    <w:rsid w:val="005B241D"/>
    <w:rsid w:val="005B295C"/>
    <w:rsid w:val="005B3161"/>
    <w:rsid w:val="005B779C"/>
    <w:rsid w:val="005B7D4C"/>
    <w:rsid w:val="005C19F3"/>
    <w:rsid w:val="005C693C"/>
    <w:rsid w:val="005C6C1E"/>
    <w:rsid w:val="005D1AD7"/>
    <w:rsid w:val="005D2211"/>
    <w:rsid w:val="005D2B69"/>
    <w:rsid w:val="005D3A8E"/>
    <w:rsid w:val="005E1E73"/>
    <w:rsid w:val="005E242A"/>
    <w:rsid w:val="005E4874"/>
    <w:rsid w:val="005E6519"/>
    <w:rsid w:val="005E6D37"/>
    <w:rsid w:val="005F1292"/>
    <w:rsid w:val="005F1A6E"/>
    <w:rsid w:val="005F224F"/>
    <w:rsid w:val="005F3F2F"/>
    <w:rsid w:val="005F401C"/>
    <w:rsid w:val="005F70AA"/>
    <w:rsid w:val="006040AA"/>
    <w:rsid w:val="0060533B"/>
    <w:rsid w:val="00613103"/>
    <w:rsid w:val="0062612C"/>
    <w:rsid w:val="00627150"/>
    <w:rsid w:val="00633101"/>
    <w:rsid w:val="00634BF0"/>
    <w:rsid w:val="00635AD6"/>
    <w:rsid w:val="00637DFA"/>
    <w:rsid w:val="00651FF3"/>
    <w:rsid w:val="00653F8D"/>
    <w:rsid w:val="0065554D"/>
    <w:rsid w:val="006568B3"/>
    <w:rsid w:val="00663C1E"/>
    <w:rsid w:val="00665402"/>
    <w:rsid w:val="00665836"/>
    <w:rsid w:val="00672BEF"/>
    <w:rsid w:val="006731C5"/>
    <w:rsid w:val="00673AC6"/>
    <w:rsid w:val="00674838"/>
    <w:rsid w:val="00675657"/>
    <w:rsid w:val="0067656B"/>
    <w:rsid w:val="00683FE0"/>
    <w:rsid w:val="00685EA0"/>
    <w:rsid w:val="00691C38"/>
    <w:rsid w:val="00691ED8"/>
    <w:rsid w:val="00693253"/>
    <w:rsid w:val="00694BA8"/>
    <w:rsid w:val="00696B70"/>
    <w:rsid w:val="006A49F5"/>
    <w:rsid w:val="006A66C2"/>
    <w:rsid w:val="006A76F5"/>
    <w:rsid w:val="006B341C"/>
    <w:rsid w:val="006B3E9D"/>
    <w:rsid w:val="006B4F45"/>
    <w:rsid w:val="006C10BF"/>
    <w:rsid w:val="006C1AD1"/>
    <w:rsid w:val="006C35C9"/>
    <w:rsid w:val="006C4412"/>
    <w:rsid w:val="006C4F9D"/>
    <w:rsid w:val="006C77E5"/>
    <w:rsid w:val="006C795E"/>
    <w:rsid w:val="006D4480"/>
    <w:rsid w:val="006D4F3F"/>
    <w:rsid w:val="006D5AB8"/>
    <w:rsid w:val="006D5C3C"/>
    <w:rsid w:val="006D774F"/>
    <w:rsid w:val="006E0C31"/>
    <w:rsid w:val="006E224E"/>
    <w:rsid w:val="006E2548"/>
    <w:rsid w:val="006E29E2"/>
    <w:rsid w:val="006E5F52"/>
    <w:rsid w:val="006F20B2"/>
    <w:rsid w:val="006F2405"/>
    <w:rsid w:val="006F2587"/>
    <w:rsid w:val="006F5AA9"/>
    <w:rsid w:val="007045FB"/>
    <w:rsid w:val="00706E01"/>
    <w:rsid w:val="00711BFB"/>
    <w:rsid w:val="007166D4"/>
    <w:rsid w:val="00717465"/>
    <w:rsid w:val="00717F00"/>
    <w:rsid w:val="007205D3"/>
    <w:rsid w:val="00720C67"/>
    <w:rsid w:val="007238E1"/>
    <w:rsid w:val="0072459E"/>
    <w:rsid w:val="00727065"/>
    <w:rsid w:val="0073037C"/>
    <w:rsid w:val="00732CCC"/>
    <w:rsid w:val="00732FB4"/>
    <w:rsid w:val="0073469A"/>
    <w:rsid w:val="007350AC"/>
    <w:rsid w:val="00736CDA"/>
    <w:rsid w:val="007370D7"/>
    <w:rsid w:val="00737DB3"/>
    <w:rsid w:val="007425AD"/>
    <w:rsid w:val="00742A4F"/>
    <w:rsid w:val="00742E92"/>
    <w:rsid w:val="00743472"/>
    <w:rsid w:val="007457F9"/>
    <w:rsid w:val="00747160"/>
    <w:rsid w:val="00747CA5"/>
    <w:rsid w:val="00747F7B"/>
    <w:rsid w:val="00751207"/>
    <w:rsid w:val="00751271"/>
    <w:rsid w:val="00760A2B"/>
    <w:rsid w:val="00760B57"/>
    <w:rsid w:val="0076293C"/>
    <w:rsid w:val="007642A7"/>
    <w:rsid w:val="007646F3"/>
    <w:rsid w:val="00775623"/>
    <w:rsid w:val="0077663A"/>
    <w:rsid w:val="0078276A"/>
    <w:rsid w:val="0078779B"/>
    <w:rsid w:val="00787C86"/>
    <w:rsid w:val="00791376"/>
    <w:rsid w:val="007916F8"/>
    <w:rsid w:val="00792E1E"/>
    <w:rsid w:val="0079589E"/>
    <w:rsid w:val="007A2F00"/>
    <w:rsid w:val="007A4EDC"/>
    <w:rsid w:val="007B009A"/>
    <w:rsid w:val="007B23E5"/>
    <w:rsid w:val="007B4381"/>
    <w:rsid w:val="007B6040"/>
    <w:rsid w:val="007B7AA8"/>
    <w:rsid w:val="007C3326"/>
    <w:rsid w:val="007C4359"/>
    <w:rsid w:val="007E0DFD"/>
    <w:rsid w:val="007E1135"/>
    <w:rsid w:val="007E186B"/>
    <w:rsid w:val="007E3B19"/>
    <w:rsid w:val="007E3B97"/>
    <w:rsid w:val="007E3DE4"/>
    <w:rsid w:val="007E48F8"/>
    <w:rsid w:val="007F079B"/>
    <w:rsid w:val="007F1EC8"/>
    <w:rsid w:val="007F3DB1"/>
    <w:rsid w:val="008013E1"/>
    <w:rsid w:val="00801BF3"/>
    <w:rsid w:val="0080518C"/>
    <w:rsid w:val="00811B05"/>
    <w:rsid w:val="008125CE"/>
    <w:rsid w:val="00812EDA"/>
    <w:rsid w:val="00813520"/>
    <w:rsid w:val="00813746"/>
    <w:rsid w:val="00816D72"/>
    <w:rsid w:val="0082019A"/>
    <w:rsid w:val="0082703C"/>
    <w:rsid w:val="008271A3"/>
    <w:rsid w:val="0083049E"/>
    <w:rsid w:val="008323D5"/>
    <w:rsid w:val="008336C7"/>
    <w:rsid w:val="00837008"/>
    <w:rsid w:val="0084223F"/>
    <w:rsid w:val="0084370B"/>
    <w:rsid w:val="00844F62"/>
    <w:rsid w:val="00847D9C"/>
    <w:rsid w:val="008507AA"/>
    <w:rsid w:val="00850CF2"/>
    <w:rsid w:val="00850FF0"/>
    <w:rsid w:val="00855789"/>
    <w:rsid w:val="00856507"/>
    <w:rsid w:val="00857C69"/>
    <w:rsid w:val="00861F4E"/>
    <w:rsid w:val="00862851"/>
    <w:rsid w:val="008629F5"/>
    <w:rsid w:val="00864487"/>
    <w:rsid w:val="00866B3A"/>
    <w:rsid w:val="008675A9"/>
    <w:rsid w:val="00870001"/>
    <w:rsid w:val="00870CCD"/>
    <w:rsid w:val="008715D2"/>
    <w:rsid w:val="00872619"/>
    <w:rsid w:val="0087469A"/>
    <w:rsid w:val="00875890"/>
    <w:rsid w:val="00876093"/>
    <w:rsid w:val="00876A93"/>
    <w:rsid w:val="00876EF8"/>
    <w:rsid w:val="00880257"/>
    <w:rsid w:val="0088067F"/>
    <w:rsid w:val="00886A7E"/>
    <w:rsid w:val="0088736E"/>
    <w:rsid w:val="00892C0C"/>
    <w:rsid w:val="00896317"/>
    <w:rsid w:val="008A4F7C"/>
    <w:rsid w:val="008B06BE"/>
    <w:rsid w:val="008B56C9"/>
    <w:rsid w:val="008C0A62"/>
    <w:rsid w:val="008C0B5C"/>
    <w:rsid w:val="008C11C4"/>
    <w:rsid w:val="008C5805"/>
    <w:rsid w:val="008D2B9C"/>
    <w:rsid w:val="008D40B8"/>
    <w:rsid w:val="008D767A"/>
    <w:rsid w:val="008E3E12"/>
    <w:rsid w:val="008E46C3"/>
    <w:rsid w:val="008E5865"/>
    <w:rsid w:val="008E588B"/>
    <w:rsid w:val="008F0A57"/>
    <w:rsid w:val="008F2886"/>
    <w:rsid w:val="008F2C0E"/>
    <w:rsid w:val="008F37AE"/>
    <w:rsid w:val="008F3DEE"/>
    <w:rsid w:val="008F570E"/>
    <w:rsid w:val="00906C02"/>
    <w:rsid w:val="00907AF1"/>
    <w:rsid w:val="009135D3"/>
    <w:rsid w:val="009137AB"/>
    <w:rsid w:val="0091437E"/>
    <w:rsid w:val="00914A29"/>
    <w:rsid w:val="00916478"/>
    <w:rsid w:val="00917032"/>
    <w:rsid w:val="009203D4"/>
    <w:rsid w:val="00926B15"/>
    <w:rsid w:val="0093368D"/>
    <w:rsid w:val="0093382D"/>
    <w:rsid w:val="00933F09"/>
    <w:rsid w:val="00937A59"/>
    <w:rsid w:val="00940512"/>
    <w:rsid w:val="00943B76"/>
    <w:rsid w:val="00944A9A"/>
    <w:rsid w:val="009452ED"/>
    <w:rsid w:val="0094560E"/>
    <w:rsid w:val="009458DF"/>
    <w:rsid w:val="009503E4"/>
    <w:rsid w:val="0095532E"/>
    <w:rsid w:val="0095771C"/>
    <w:rsid w:val="0095780F"/>
    <w:rsid w:val="00962669"/>
    <w:rsid w:val="009627C6"/>
    <w:rsid w:val="00962A15"/>
    <w:rsid w:val="00962D21"/>
    <w:rsid w:val="00962FCA"/>
    <w:rsid w:val="00963320"/>
    <w:rsid w:val="009636BB"/>
    <w:rsid w:val="009665F8"/>
    <w:rsid w:val="00967A12"/>
    <w:rsid w:val="009749CF"/>
    <w:rsid w:val="009758D5"/>
    <w:rsid w:val="00976A93"/>
    <w:rsid w:val="00976BDC"/>
    <w:rsid w:val="00981661"/>
    <w:rsid w:val="00983474"/>
    <w:rsid w:val="00986F45"/>
    <w:rsid w:val="009875F9"/>
    <w:rsid w:val="00987D57"/>
    <w:rsid w:val="0099003C"/>
    <w:rsid w:val="00990A4E"/>
    <w:rsid w:val="00991DF8"/>
    <w:rsid w:val="009931CC"/>
    <w:rsid w:val="00996534"/>
    <w:rsid w:val="00996D81"/>
    <w:rsid w:val="009A0EB4"/>
    <w:rsid w:val="009A1788"/>
    <w:rsid w:val="009A6CCB"/>
    <w:rsid w:val="009B49F1"/>
    <w:rsid w:val="009B52BA"/>
    <w:rsid w:val="009B5532"/>
    <w:rsid w:val="009B6D53"/>
    <w:rsid w:val="009B7C0C"/>
    <w:rsid w:val="009B7C84"/>
    <w:rsid w:val="009C2370"/>
    <w:rsid w:val="009C419F"/>
    <w:rsid w:val="009C4568"/>
    <w:rsid w:val="009C53C7"/>
    <w:rsid w:val="009D07DE"/>
    <w:rsid w:val="009D3B7C"/>
    <w:rsid w:val="009D6D4D"/>
    <w:rsid w:val="009D6DB5"/>
    <w:rsid w:val="009E44A4"/>
    <w:rsid w:val="009F38D7"/>
    <w:rsid w:val="00A02260"/>
    <w:rsid w:val="00A0257E"/>
    <w:rsid w:val="00A03580"/>
    <w:rsid w:val="00A03746"/>
    <w:rsid w:val="00A04DC5"/>
    <w:rsid w:val="00A14EC5"/>
    <w:rsid w:val="00A1623F"/>
    <w:rsid w:val="00A17A16"/>
    <w:rsid w:val="00A211F4"/>
    <w:rsid w:val="00A21F0E"/>
    <w:rsid w:val="00A24014"/>
    <w:rsid w:val="00A30272"/>
    <w:rsid w:val="00A312E4"/>
    <w:rsid w:val="00A3296C"/>
    <w:rsid w:val="00A3344E"/>
    <w:rsid w:val="00A34314"/>
    <w:rsid w:val="00A353B9"/>
    <w:rsid w:val="00A40132"/>
    <w:rsid w:val="00A407F0"/>
    <w:rsid w:val="00A4196B"/>
    <w:rsid w:val="00A41E3A"/>
    <w:rsid w:val="00A42E24"/>
    <w:rsid w:val="00A44A92"/>
    <w:rsid w:val="00A450CD"/>
    <w:rsid w:val="00A519AA"/>
    <w:rsid w:val="00A5411F"/>
    <w:rsid w:val="00A549D5"/>
    <w:rsid w:val="00A5716C"/>
    <w:rsid w:val="00A575C3"/>
    <w:rsid w:val="00A57BBE"/>
    <w:rsid w:val="00A608FA"/>
    <w:rsid w:val="00A62888"/>
    <w:rsid w:val="00A63594"/>
    <w:rsid w:val="00A71097"/>
    <w:rsid w:val="00A7229E"/>
    <w:rsid w:val="00A73F9C"/>
    <w:rsid w:val="00A81E69"/>
    <w:rsid w:val="00A82F7E"/>
    <w:rsid w:val="00A87DFC"/>
    <w:rsid w:val="00A92B06"/>
    <w:rsid w:val="00A93912"/>
    <w:rsid w:val="00A941D0"/>
    <w:rsid w:val="00A952B2"/>
    <w:rsid w:val="00A9675B"/>
    <w:rsid w:val="00A974B4"/>
    <w:rsid w:val="00AA1EA7"/>
    <w:rsid w:val="00AB3AE3"/>
    <w:rsid w:val="00AB4E5F"/>
    <w:rsid w:val="00AB5428"/>
    <w:rsid w:val="00AB5F54"/>
    <w:rsid w:val="00AB774B"/>
    <w:rsid w:val="00AB79C4"/>
    <w:rsid w:val="00AC1890"/>
    <w:rsid w:val="00AC255A"/>
    <w:rsid w:val="00AC5111"/>
    <w:rsid w:val="00AC5512"/>
    <w:rsid w:val="00AC6348"/>
    <w:rsid w:val="00AC6C9D"/>
    <w:rsid w:val="00AC75F0"/>
    <w:rsid w:val="00AD16DA"/>
    <w:rsid w:val="00AD18DC"/>
    <w:rsid w:val="00AD43F2"/>
    <w:rsid w:val="00AE2FD5"/>
    <w:rsid w:val="00AE4D02"/>
    <w:rsid w:val="00AE4E57"/>
    <w:rsid w:val="00AF1FF3"/>
    <w:rsid w:val="00AF5BF3"/>
    <w:rsid w:val="00AF78AF"/>
    <w:rsid w:val="00B00208"/>
    <w:rsid w:val="00B003FB"/>
    <w:rsid w:val="00B00B39"/>
    <w:rsid w:val="00B018E2"/>
    <w:rsid w:val="00B05004"/>
    <w:rsid w:val="00B06546"/>
    <w:rsid w:val="00B1319D"/>
    <w:rsid w:val="00B1502C"/>
    <w:rsid w:val="00B15EB7"/>
    <w:rsid w:val="00B16123"/>
    <w:rsid w:val="00B16198"/>
    <w:rsid w:val="00B17A98"/>
    <w:rsid w:val="00B22865"/>
    <w:rsid w:val="00B23218"/>
    <w:rsid w:val="00B23CDD"/>
    <w:rsid w:val="00B243DA"/>
    <w:rsid w:val="00B30FFD"/>
    <w:rsid w:val="00B32421"/>
    <w:rsid w:val="00B33C93"/>
    <w:rsid w:val="00B33D4F"/>
    <w:rsid w:val="00B3488C"/>
    <w:rsid w:val="00B34C29"/>
    <w:rsid w:val="00B3766B"/>
    <w:rsid w:val="00B4114C"/>
    <w:rsid w:val="00B41C93"/>
    <w:rsid w:val="00B42FA3"/>
    <w:rsid w:val="00B44B55"/>
    <w:rsid w:val="00B44C11"/>
    <w:rsid w:val="00B44CC8"/>
    <w:rsid w:val="00B44E36"/>
    <w:rsid w:val="00B45AF7"/>
    <w:rsid w:val="00B469B7"/>
    <w:rsid w:val="00B4712E"/>
    <w:rsid w:val="00B51B7E"/>
    <w:rsid w:val="00B53E53"/>
    <w:rsid w:val="00B545EA"/>
    <w:rsid w:val="00B55324"/>
    <w:rsid w:val="00B5659B"/>
    <w:rsid w:val="00B57054"/>
    <w:rsid w:val="00B6128B"/>
    <w:rsid w:val="00B640C3"/>
    <w:rsid w:val="00B67875"/>
    <w:rsid w:val="00B70720"/>
    <w:rsid w:val="00B715DF"/>
    <w:rsid w:val="00B73661"/>
    <w:rsid w:val="00B73876"/>
    <w:rsid w:val="00B73B9F"/>
    <w:rsid w:val="00B7617C"/>
    <w:rsid w:val="00B81256"/>
    <w:rsid w:val="00B82106"/>
    <w:rsid w:val="00B853D2"/>
    <w:rsid w:val="00B86DC8"/>
    <w:rsid w:val="00B90541"/>
    <w:rsid w:val="00B94C09"/>
    <w:rsid w:val="00B94FB2"/>
    <w:rsid w:val="00B95601"/>
    <w:rsid w:val="00BA0D7A"/>
    <w:rsid w:val="00BA132C"/>
    <w:rsid w:val="00BA1FD3"/>
    <w:rsid w:val="00BB07BA"/>
    <w:rsid w:val="00BB2D8A"/>
    <w:rsid w:val="00BB5EEF"/>
    <w:rsid w:val="00BB7483"/>
    <w:rsid w:val="00BB7882"/>
    <w:rsid w:val="00BC0A22"/>
    <w:rsid w:val="00BC2035"/>
    <w:rsid w:val="00BC29A1"/>
    <w:rsid w:val="00BC413E"/>
    <w:rsid w:val="00BD5E32"/>
    <w:rsid w:val="00BD7965"/>
    <w:rsid w:val="00BD7CE1"/>
    <w:rsid w:val="00BE40F1"/>
    <w:rsid w:val="00BE5ADB"/>
    <w:rsid w:val="00BE62C0"/>
    <w:rsid w:val="00BE6A62"/>
    <w:rsid w:val="00BF217E"/>
    <w:rsid w:val="00BF4F0A"/>
    <w:rsid w:val="00BF652D"/>
    <w:rsid w:val="00BF6885"/>
    <w:rsid w:val="00BF7E87"/>
    <w:rsid w:val="00C00324"/>
    <w:rsid w:val="00C007BD"/>
    <w:rsid w:val="00C04E6C"/>
    <w:rsid w:val="00C11096"/>
    <w:rsid w:val="00C1126D"/>
    <w:rsid w:val="00C115E0"/>
    <w:rsid w:val="00C15397"/>
    <w:rsid w:val="00C16A65"/>
    <w:rsid w:val="00C177AF"/>
    <w:rsid w:val="00C236D1"/>
    <w:rsid w:val="00C23E67"/>
    <w:rsid w:val="00C24879"/>
    <w:rsid w:val="00C24A93"/>
    <w:rsid w:val="00C316A9"/>
    <w:rsid w:val="00C34616"/>
    <w:rsid w:val="00C40DA5"/>
    <w:rsid w:val="00C42C8B"/>
    <w:rsid w:val="00C42DD3"/>
    <w:rsid w:val="00C43487"/>
    <w:rsid w:val="00C43E9F"/>
    <w:rsid w:val="00C44DE1"/>
    <w:rsid w:val="00C50794"/>
    <w:rsid w:val="00C61E65"/>
    <w:rsid w:val="00C63911"/>
    <w:rsid w:val="00C660F8"/>
    <w:rsid w:val="00C66B4F"/>
    <w:rsid w:val="00C70EFA"/>
    <w:rsid w:val="00C733A2"/>
    <w:rsid w:val="00C73EF7"/>
    <w:rsid w:val="00C74BB1"/>
    <w:rsid w:val="00C74E4A"/>
    <w:rsid w:val="00C7535A"/>
    <w:rsid w:val="00C83EF0"/>
    <w:rsid w:val="00C8781B"/>
    <w:rsid w:val="00C920D0"/>
    <w:rsid w:val="00C925A5"/>
    <w:rsid w:val="00C935EF"/>
    <w:rsid w:val="00C93B53"/>
    <w:rsid w:val="00C940C4"/>
    <w:rsid w:val="00CA0B42"/>
    <w:rsid w:val="00CA3F23"/>
    <w:rsid w:val="00CA68FE"/>
    <w:rsid w:val="00CB170F"/>
    <w:rsid w:val="00CB7FB5"/>
    <w:rsid w:val="00CC78F7"/>
    <w:rsid w:val="00CC7C98"/>
    <w:rsid w:val="00CD10AE"/>
    <w:rsid w:val="00CD430B"/>
    <w:rsid w:val="00CD7F26"/>
    <w:rsid w:val="00CE2E31"/>
    <w:rsid w:val="00CF3AAB"/>
    <w:rsid w:val="00CF4364"/>
    <w:rsid w:val="00CF692C"/>
    <w:rsid w:val="00CF6C44"/>
    <w:rsid w:val="00D02BF5"/>
    <w:rsid w:val="00D03264"/>
    <w:rsid w:val="00D059DE"/>
    <w:rsid w:val="00D10517"/>
    <w:rsid w:val="00D1052E"/>
    <w:rsid w:val="00D1067E"/>
    <w:rsid w:val="00D11805"/>
    <w:rsid w:val="00D1350A"/>
    <w:rsid w:val="00D135A4"/>
    <w:rsid w:val="00D13BE8"/>
    <w:rsid w:val="00D15F04"/>
    <w:rsid w:val="00D240BF"/>
    <w:rsid w:val="00D4164C"/>
    <w:rsid w:val="00D451D2"/>
    <w:rsid w:val="00D46C66"/>
    <w:rsid w:val="00D47A52"/>
    <w:rsid w:val="00D52C1E"/>
    <w:rsid w:val="00D605C7"/>
    <w:rsid w:val="00D61DF4"/>
    <w:rsid w:val="00D61FCE"/>
    <w:rsid w:val="00D62A7E"/>
    <w:rsid w:val="00D71BA7"/>
    <w:rsid w:val="00D80636"/>
    <w:rsid w:val="00D81F99"/>
    <w:rsid w:val="00D826C9"/>
    <w:rsid w:val="00D85AD9"/>
    <w:rsid w:val="00D85E85"/>
    <w:rsid w:val="00D87CBB"/>
    <w:rsid w:val="00D90799"/>
    <w:rsid w:val="00D920A2"/>
    <w:rsid w:val="00D9224C"/>
    <w:rsid w:val="00D92EF3"/>
    <w:rsid w:val="00D93744"/>
    <w:rsid w:val="00D93E29"/>
    <w:rsid w:val="00D977A9"/>
    <w:rsid w:val="00DA2C67"/>
    <w:rsid w:val="00DA2EE4"/>
    <w:rsid w:val="00DA3C0B"/>
    <w:rsid w:val="00DA5CFE"/>
    <w:rsid w:val="00DB1A83"/>
    <w:rsid w:val="00DB24A3"/>
    <w:rsid w:val="00DB75E8"/>
    <w:rsid w:val="00DC1160"/>
    <w:rsid w:val="00DC2E75"/>
    <w:rsid w:val="00DC317F"/>
    <w:rsid w:val="00DC6D42"/>
    <w:rsid w:val="00DD1558"/>
    <w:rsid w:val="00DD4DB0"/>
    <w:rsid w:val="00DD6BE9"/>
    <w:rsid w:val="00DD75F5"/>
    <w:rsid w:val="00DE0642"/>
    <w:rsid w:val="00DE15FA"/>
    <w:rsid w:val="00DE1EC9"/>
    <w:rsid w:val="00DE2140"/>
    <w:rsid w:val="00DE5949"/>
    <w:rsid w:val="00DE7DE3"/>
    <w:rsid w:val="00DF23D5"/>
    <w:rsid w:val="00DF359D"/>
    <w:rsid w:val="00E05216"/>
    <w:rsid w:val="00E06964"/>
    <w:rsid w:val="00E06B7F"/>
    <w:rsid w:val="00E12EEA"/>
    <w:rsid w:val="00E162F0"/>
    <w:rsid w:val="00E17A28"/>
    <w:rsid w:val="00E22149"/>
    <w:rsid w:val="00E2331B"/>
    <w:rsid w:val="00E250DD"/>
    <w:rsid w:val="00E25EF5"/>
    <w:rsid w:val="00E30F2C"/>
    <w:rsid w:val="00E3349A"/>
    <w:rsid w:val="00E33D03"/>
    <w:rsid w:val="00E35FF9"/>
    <w:rsid w:val="00E40670"/>
    <w:rsid w:val="00E42E8A"/>
    <w:rsid w:val="00E44E8E"/>
    <w:rsid w:val="00E44F43"/>
    <w:rsid w:val="00E451F2"/>
    <w:rsid w:val="00E46D3F"/>
    <w:rsid w:val="00E470DC"/>
    <w:rsid w:val="00E472EB"/>
    <w:rsid w:val="00E52E11"/>
    <w:rsid w:val="00E542F6"/>
    <w:rsid w:val="00E557BE"/>
    <w:rsid w:val="00E645E2"/>
    <w:rsid w:val="00E64F9D"/>
    <w:rsid w:val="00E658B4"/>
    <w:rsid w:val="00E6686B"/>
    <w:rsid w:val="00E67797"/>
    <w:rsid w:val="00E71F4B"/>
    <w:rsid w:val="00E73C89"/>
    <w:rsid w:val="00E77A50"/>
    <w:rsid w:val="00E84388"/>
    <w:rsid w:val="00E848D8"/>
    <w:rsid w:val="00E91513"/>
    <w:rsid w:val="00E942CD"/>
    <w:rsid w:val="00E97CE7"/>
    <w:rsid w:val="00EA2987"/>
    <w:rsid w:val="00EA39BF"/>
    <w:rsid w:val="00EB0F8E"/>
    <w:rsid w:val="00EB18F2"/>
    <w:rsid w:val="00EB2EE0"/>
    <w:rsid w:val="00EB2F42"/>
    <w:rsid w:val="00EB4EA5"/>
    <w:rsid w:val="00EC2FC7"/>
    <w:rsid w:val="00EC46A3"/>
    <w:rsid w:val="00EC7732"/>
    <w:rsid w:val="00ED09B0"/>
    <w:rsid w:val="00ED12B3"/>
    <w:rsid w:val="00ED1BE4"/>
    <w:rsid w:val="00ED322D"/>
    <w:rsid w:val="00ED4645"/>
    <w:rsid w:val="00ED6A79"/>
    <w:rsid w:val="00EE011E"/>
    <w:rsid w:val="00EE01B2"/>
    <w:rsid w:val="00EE04BA"/>
    <w:rsid w:val="00EE116B"/>
    <w:rsid w:val="00EE1CCF"/>
    <w:rsid w:val="00EE2C86"/>
    <w:rsid w:val="00EE3FB5"/>
    <w:rsid w:val="00EF0C6B"/>
    <w:rsid w:val="00EF3669"/>
    <w:rsid w:val="00EF44EE"/>
    <w:rsid w:val="00EF4C36"/>
    <w:rsid w:val="00EF4D6C"/>
    <w:rsid w:val="00F010F1"/>
    <w:rsid w:val="00F03097"/>
    <w:rsid w:val="00F055FA"/>
    <w:rsid w:val="00F077CD"/>
    <w:rsid w:val="00F15183"/>
    <w:rsid w:val="00F15DA3"/>
    <w:rsid w:val="00F23C5C"/>
    <w:rsid w:val="00F2492A"/>
    <w:rsid w:val="00F30267"/>
    <w:rsid w:val="00F336DB"/>
    <w:rsid w:val="00F356C7"/>
    <w:rsid w:val="00F41236"/>
    <w:rsid w:val="00F4136A"/>
    <w:rsid w:val="00F42D9E"/>
    <w:rsid w:val="00F430E3"/>
    <w:rsid w:val="00F43B8C"/>
    <w:rsid w:val="00F4457C"/>
    <w:rsid w:val="00F46E7A"/>
    <w:rsid w:val="00F47889"/>
    <w:rsid w:val="00F53B3A"/>
    <w:rsid w:val="00F54B04"/>
    <w:rsid w:val="00F56FCC"/>
    <w:rsid w:val="00F57EC1"/>
    <w:rsid w:val="00F6020E"/>
    <w:rsid w:val="00F70166"/>
    <w:rsid w:val="00F710C3"/>
    <w:rsid w:val="00F75DFE"/>
    <w:rsid w:val="00F80531"/>
    <w:rsid w:val="00F80C59"/>
    <w:rsid w:val="00F817FD"/>
    <w:rsid w:val="00F81945"/>
    <w:rsid w:val="00F81D81"/>
    <w:rsid w:val="00F82A50"/>
    <w:rsid w:val="00F82C4D"/>
    <w:rsid w:val="00F83039"/>
    <w:rsid w:val="00F83B9F"/>
    <w:rsid w:val="00F844F0"/>
    <w:rsid w:val="00F85D33"/>
    <w:rsid w:val="00F93115"/>
    <w:rsid w:val="00FA60BA"/>
    <w:rsid w:val="00FA6B1B"/>
    <w:rsid w:val="00FB3468"/>
    <w:rsid w:val="00FB663A"/>
    <w:rsid w:val="00FC28D1"/>
    <w:rsid w:val="00FC2968"/>
    <w:rsid w:val="00FD0766"/>
    <w:rsid w:val="00FD1407"/>
    <w:rsid w:val="00FD19DE"/>
    <w:rsid w:val="00FD4BCB"/>
    <w:rsid w:val="00FE0DA7"/>
    <w:rsid w:val="00FE1D2A"/>
    <w:rsid w:val="00FE22CD"/>
    <w:rsid w:val="00FE260D"/>
    <w:rsid w:val="00FE3047"/>
    <w:rsid w:val="00FE30D8"/>
    <w:rsid w:val="00FE4399"/>
    <w:rsid w:val="00FE722F"/>
    <w:rsid w:val="00FF3703"/>
    <w:rsid w:val="00FF39A3"/>
    <w:rsid w:val="00FF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DC1552"/>
  <w15:docId w15:val="{430915E7-BBCF-4C24-9152-DBDE5147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401C"/>
    <w:rPr>
      <w:rFonts w:ascii="Times New Roman" w:eastAsia="Times New Roman" w:hAnsi="Times New Roman" w:cs="Times New Roman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locked/>
    <w:rsid w:val="00FD19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C1890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E29E2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952B2"/>
    <w:rPr>
      <w:rFonts w:eastAsia="Times New Roman" w:cs="Times New Roman"/>
      <w:lang w:val="cs-CZ" w:eastAsia="cs-CZ" w:bidi="ar-SA"/>
    </w:rPr>
  </w:style>
  <w:style w:type="character" w:styleId="slostrnky">
    <w:name w:val="page number"/>
    <w:basedOn w:val="Standardnpsmoodstavce"/>
    <w:uiPriority w:val="99"/>
    <w:rsid w:val="00A952B2"/>
    <w:rPr>
      <w:rFonts w:cs="Times New Roman"/>
    </w:rPr>
  </w:style>
  <w:style w:type="paragraph" w:styleId="Zhlav">
    <w:name w:val="header"/>
    <w:basedOn w:val="Normln"/>
    <w:link w:val="Zhlav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E29E2"/>
    <w:rPr>
      <w:rFonts w:ascii="Times New Roman" w:hAnsi="Times New Roman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C74E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4E4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4E4A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4E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4E4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A1788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aliases w:val="nad 1,Název grafu"/>
    <w:basedOn w:val="Normln"/>
    <w:link w:val="OdstavecseseznamemChar"/>
    <w:uiPriority w:val="34"/>
    <w:qFormat/>
    <w:rsid w:val="00172FFC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6D5AB8"/>
    <w:rPr>
      <w:color w:val="0000FF" w:themeColor="hyperlink"/>
      <w:u w:val="single"/>
    </w:rPr>
  </w:style>
  <w:style w:type="character" w:customStyle="1" w:styleId="a-size-extra-large">
    <w:name w:val="a-size-extra-large"/>
    <w:basedOn w:val="Standardnpsmoodstavce"/>
    <w:rsid w:val="00257107"/>
  </w:style>
  <w:style w:type="character" w:customStyle="1" w:styleId="a-size-base">
    <w:name w:val="a-size-base"/>
    <w:basedOn w:val="Standardnpsmoodstavce"/>
    <w:rsid w:val="00257107"/>
  </w:style>
  <w:style w:type="character" w:customStyle="1" w:styleId="a-size-medium">
    <w:name w:val="a-size-medium"/>
    <w:basedOn w:val="Standardnpsmoodstavce"/>
    <w:rsid w:val="00257107"/>
  </w:style>
  <w:style w:type="character" w:customStyle="1" w:styleId="sx-text-light1">
    <w:name w:val="sx-text-light1"/>
    <w:basedOn w:val="Standardnpsmoodstavce"/>
    <w:rsid w:val="00257107"/>
    <w:rPr>
      <w:b w:val="0"/>
      <w:bCs w:val="0"/>
      <w:color w:val="666666"/>
    </w:rPr>
  </w:style>
  <w:style w:type="paragraph" w:styleId="Normlnweb">
    <w:name w:val="Normal (Web)"/>
    <w:basedOn w:val="Normln"/>
    <w:link w:val="NormlnwebChar"/>
    <w:rsid w:val="00351B63"/>
    <w:pPr>
      <w:tabs>
        <w:tab w:val="right" w:leader="dot" w:pos="9072"/>
      </w:tabs>
    </w:pPr>
    <w:rPr>
      <w:sz w:val="24"/>
      <w:szCs w:val="24"/>
    </w:rPr>
  </w:style>
  <w:style w:type="character" w:customStyle="1" w:styleId="NormlnwebChar">
    <w:name w:val="Normální (web) Char"/>
    <w:basedOn w:val="Standardnpsmoodstavce"/>
    <w:link w:val="Normlnweb"/>
    <w:rsid w:val="00351B63"/>
    <w:rPr>
      <w:rFonts w:ascii="Times New Roman" w:eastAsia="Times New Roman" w:hAnsi="Times New Roman" w:cs="Times New Roman"/>
      <w:sz w:val="24"/>
      <w:szCs w:val="24"/>
    </w:rPr>
  </w:style>
  <w:style w:type="paragraph" w:customStyle="1" w:styleId="ColorfulList-Accent11">
    <w:name w:val="Colorful List - Accent 11"/>
    <w:basedOn w:val="Normln"/>
    <w:qFormat/>
    <w:rsid w:val="00AD43F2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rsid w:val="00E30F2C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E30F2C"/>
    <w:rPr>
      <w:rFonts w:ascii="Times New Roman" w:eastAsia="Times New Roman" w:hAnsi="Times New Roman" w:cs="Times New Roman"/>
      <w:sz w:val="24"/>
      <w:szCs w:val="20"/>
    </w:rPr>
  </w:style>
  <w:style w:type="paragraph" w:customStyle="1" w:styleId="ListParagraph1">
    <w:name w:val="List Paragraph1"/>
    <w:basedOn w:val="Normln"/>
    <w:uiPriority w:val="99"/>
    <w:rsid w:val="00FD19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FD19DE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character" w:styleId="Zdraznn">
    <w:name w:val="Emphasis"/>
    <w:basedOn w:val="Standardnpsmoodstavce"/>
    <w:uiPriority w:val="20"/>
    <w:qFormat/>
    <w:locked/>
    <w:rsid w:val="00FD19DE"/>
    <w:rPr>
      <w:i/>
      <w:iCs/>
    </w:rPr>
  </w:style>
  <w:style w:type="character" w:customStyle="1" w:styleId="list-group-item3">
    <w:name w:val="list-group-item3"/>
    <w:basedOn w:val="Standardnpsmoodstavce"/>
    <w:rsid w:val="00FD19DE"/>
    <w:rPr>
      <w:vanish w:val="0"/>
      <w:webHidden w:val="0"/>
      <w:bdr w:val="none" w:sz="0" w:space="0" w:color="auto" w:frame="1"/>
      <w:shd w:val="clear" w:color="auto" w:fill="FFFFFF"/>
      <w:specVanish w:val="0"/>
    </w:rPr>
  </w:style>
  <w:style w:type="paragraph" w:styleId="Nzev">
    <w:name w:val="Title"/>
    <w:aliases w:val="B-Autoři,Autori,B-Autors"/>
    <w:basedOn w:val="Normln"/>
    <w:link w:val="NzevChar"/>
    <w:qFormat/>
    <w:locked/>
    <w:rsid w:val="006D4480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aliases w:val="B-Autoři Char,Autori Char,B-Autors Char"/>
    <w:basedOn w:val="Standardnpsmoodstavce"/>
    <w:link w:val="Nzev"/>
    <w:rsid w:val="006D448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XT">
    <w:name w:val="TEXT"/>
    <w:basedOn w:val="Normln"/>
    <w:link w:val="TEXTChar"/>
    <w:rsid w:val="006D4480"/>
    <w:pPr>
      <w:spacing w:before="120" w:line="360" w:lineRule="auto"/>
      <w:ind w:firstLine="425"/>
      <w:contextualSpacing/>
      <w:jc w:val="both"/>
    </w:pPr>
    <w:rPr>
      <w:sz w:val="22"/>
      <w:szCs w:val="24"/>
    </w:rPr>
  </w:style>
  <w:style w:type="character" w:customStyle="1" w:styleId="TEXTChar">
    <w:name w:val="TEXT Char"/>
    <w:link w:val="TEXT"/>
    <w:rsid w:val="006D4480"/>
    <w:rPr>
      <w:rFonts w:ascii="Times New Roman" w:eastAsia="Times New Roman" w:hAnsi="Times New Roman" w:cs="Times New Roman"/>
      <w:szCs w:val="24"/>
    </w:rPr>
  </w:style>
  <w:style w:type="character" w:customStyle="1" w:styleId="apple-style-span">
    <w:name w:val="apple-style-span"/>
    <w:basedOn w:val="Standardnpsmoodstavce"/>
    <w:rsid w:val="006D4480"/>
  </w:style>
  <w:style w:type="paragraph" w:styleId="Citt">
    <w:name w:val="Quote"/>
    <w:basedOn w:val="Normln"/>
    <w:next w:val="Normln"/>
    <w:link w:val="CittChar"/>
    <w:uiPriority w:val="29"/>
    <w:qFormat/>
    <w:rsid w:val="006D448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D4480"/>
    <w:rPr>
      <w:rFonts w:ascii="Times New Roman" w:eastAsia="Times New Roman" w:hAnsi="Times New Roman" w:cs="Times New Roman"/>
      <w:i/>
      <w:iCs/>
      <w:color w:val="000000" w:themeColor="text1"/>
      <w:sz w:val="20"/>
      <w:szCs w:val="20"/>
    </w:rPr>
  </w:style>
  <w:style w:type="paragraph" w:customStyle="1" w:styleId="Default">
    <w:name w:val="Default"/>
    <w:rsid w:val="00C40DA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ezmezer">
    <w:name w:val="No Spacing"/>
    <w:uiPriority w:val="99"/>
    <w:qFormat/>
    <w:rsid w:val="00B94C09"/>
    <w:rPr>
      <w:rFonts w:cs="Calibri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B94C0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94C09"/>
    <w:rPr>
      <w:rFonts w:eastAsiaTheme="minorHAnsi" w:cstheme="minorBidi"/>
      <w:szCs w:val="21"/>
      <w:lang w:eastAsia="en-US"/>
    </w:rPr>
  </w:style>
  <w:style w:type="character" w:styleId="Odkazintenzivn">
    <w:name w:val="Intense Reference"/>
    <w:basedOn w:val="Standardnpsmoodstavce"/>
    <w:uiPriority w:val="32"/>
    <w:qFormat/>
    <w:rsid w:val="00847D9C"/>
    <w:rPr>
      <w:rFonts w:ascii="Times New Roman" w:hAnsi="Times New Roman"/>
      <w:b w:val="0"/>
      <w:bCs/>
      <w:caps w:val="0"/>
      <w:smallCaps w:val="0"/>
      <w:color w:val="FF0000"/>
      <w:spacing w:val="5"/>
      <w:sz w:val="20"/>
      <w:u w:val="single"/>
    </w:rPr>
  </w:style>
  <w:style w:type="character" w:customStyle="1" w:styleId="OdstavecseseznamemChar">
    <w:name w:val="Odstavec se seznamem Char"/>
    <w:aliases w:val="nad 1 Char,Název grafu Char"/>
    <w:basedOn w:val="Standardnpsmoodstavce"/>
    <w:link w:val="Odstavecseseznamem"/>
    <w:uiPriority w:val="34"/>
    <w:locked/>
    <w:rsid w:val="00334DFC"/>
    <w:rPr>
      <w:rFonts w:ascii="Times New Roman" w:eastAsia="Times New Roman" w:hAnsi="Times New Roman" w:cs="Times New Roman"/>
      <w:sz w:val="20"/>
      <w:szCs w:val="20"/>
    </w:rPr>
  </w:style>
  <w:style w:type="table" w:styleId="Mkatabulky">
    <w:name w:val="Table Grid"/>
    <w:basedOn w:val="Normlntabulka"/>
    <w:locked/>
    <w:rsid w:val="00E94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A21F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www.press.uchicago.edu" TargetMode="External"/><Relationship Id="rId26" Type="http://schemas.openxmlformats.org/officeDocument/2006/relationships/hyperlink" Target="http://services.igi-global.com/resolvedoi/resolve.aspx?doi=10.4018/978-1-4666-5039-8.ch005" TargetMode="External"/><Relationship Id="rId3" Type="http://schemas.openxmlformats.org/officeDocument/2006/relationships/styles" Target="styles.xml"/><Relationship Id="rId21" Type="http://schemas.openxmlformats.org/officeDocument/2006/relationships/hyperlink" Target="http://katalog.k.utb.cz/F/?func=find-b&amp;find_code=SYS&amp;request=15809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verbum.name" TargetMode="External"/><Relationship Id="rId25" Type="http://schemas.openxmlformats.org/officeDocument/2006/relationships/hyperlink" Target="http://katalog.k.utb.cz/F/?func=find-b&amp;find_code=SYS&amp;request=34708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fai.utb.cz" TargetMode="External"/><Relationship Id="rId20" Type="http://schemas.openxmlformats.org/officeDocument/2006/relationships/hyperlink" Target="http://katalog.k.utb.cz/F/?func=find-b&amp;find_code=SYS&amp;request=34240" TargetMode="External"/><Relationship Id="rId29" Type="http://schemas.openxmlformats.org/officeDocument/2006/relationships/hyperlink" Target="http://apps.webofknowledge.com/full_record.do?product=UA&amp;search_mode=GeneralSearch&amp;qid=2&amp;SID=P2PROd9woeZDWJ8XuUc&amp;page=1&amp;doc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://www.verbum.name" TargetMode="External"/><Relationship Id="rId32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http://www.root.cz/clanky/mikroprocesory-s-architekturou-arm/" TargetMode="External"/><Relationship Id="rId23" Type="http://schemas.openxmlformats.org/officeDocument/2006/relationships/hyperlink" Target="http://katalog.k.utb.cz/F/?func=find-b&amp;find_code=SYS&amp;request=25901" TargetMode="External"/><Relationship Id="rId28" Type="http://schemas.openxmlformats.org/officeDocument/2006/relationships/hyperlink" Target="http://pubs.sciepub.com/ajme/1/7/8" TargetMode="External"/><Relationship Id="rId10" Type="http://schemas.openxmlformats.org/officeDocument/2006/relationships/hyperlink" Target="https://www.utb.cz/univerzita/uredni-deska/vnitrni-normy-a-predpisy/" TargetMode="External"/><Relationship Id="rId19" Type="http://schemas.openxmlformats.org/officeDocument/2006/relationships/hyperlink" Target="http://katalog.k.utb.cz/F/?func=find-b&amp;find_code=SYS&amp;request=8304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t.ly/BcBTSM" TargetMode="External"/><Relationship Id="rId14" Type="http://schemas.openxmlformats.org/officeDocument/2006/relationships/footer" Target="footer3.xml"/><Relationship Id="rId22" Type="http://schemas.openxmlformats.org/officeDocument/2006/relationships/hyperlink" Target="http://katalog.k.utb.cz/F/?func=find-b&amp;find_code=SYS&amp;request=9451" TargetMode="External"/><Relationship Id="rId27" Type="http://schemas.openxmlformats.org/officeDocument/2006/relationships/hyperlink" Target="http://pubs.sciepub.com/ajme/1/7/8/index.html" TargetMode="External"/><Relationship Id="rId30" Type="http://schemas.openxmlformats.org/officeDocument/2006/relationships/hyperlink" Target="http://apps.webofknowledge.com/full_record.do?product=UA&amp;search_mode=GeneralSearch&amp;qid=2&amp;SID=P2PROd9woeZDWJ8XuUc&amp;page=1&amp;doc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7846E-5096-42CF-ABBB-6D7C2EF2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120</Pages>
  <Words>48795</Words>
  <Characters>287893</Characters>
  <Application>Microsoft Office Word</Application>
  <DocSecurity>0</DocSecurity>
  <Lines>2399</Lines>
  <Paragraphs>672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Frantisek Bunka</dc:creator>
  <cp:lastModifiedBy>Jiří Vojtěšek</cp:lastModifiedBy>
  <cp:revision>14</cp:revision>
  <cp:lastPrinted>2018-09-11T20:58:00Z</cp:lastPrinted>
  <dcterms:created xsi:type="dcterms:W3CDTF">2018-11-25T18:06:00Z</dcterms:created>
  <dcterms:modified xsi:type="dcterms:W3CDTF">2018-11-25T18:51:00Z</dcterms:modified>
</cp:coreProperties>
</file>